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5B217D" w:rsidRDefault="00AE1FB5"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37OK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nkz+7TNp617kGKUg59RKjldiDbckNW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J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6n2d+zirAADSVQUADgAAAAAAAAAA&#10;AAAAAAAuAgAAZHJzL2Uyb0RvYy54bWxQSwECLQAUAAYACAAAACEARX/AGN0AAAAIAQAADwAAAAAA&#10;AAAAAAAAAACSrQAAZHJzL2Rvd25yZXYueG1sUEsFBgAAAAAEAAQA8wAAAJy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811C05">
            <w:pPr>
              <w:tabs>
                <w:tab w:val="left" w:pos="7200"/>
              </w:tabs>
              <w:spacing w:before="0"/>
              <w:rPr>
                <w:b/>
                <w:szCs w:val="22"/>
                <w:lang w:val="en-CA"/>
              </w:rPr>
            </w:pPr>
            <w:r>
              <w:rPr>
                <w:szCs w:val="22"/>
                <w:lang w:val="en-CA"/>
              </w:rPr>
              <w:t>1</w:t>
            </w:r>
            <w:r w:rsidR="00811C05">
              <w:rPr>
                <w:szCs w:val="22"/>
                <w:lang w:val="en-CA"/>
              </w:rPr>
              <w:t>1</w:t>
            </w:r>
            <w:r w:rsidR="00630AA2" w:rsidRPr="005B217D">
              <w:rPr>
                <w:szCs w:val="22"/>
                <w:lang w:val="en-CA"/>
              </w:rPr>
              <w:t>th</w:t>
            </w:r>
            <w:r w:rsidR="00E61DAC" w:rsidRPr="005B217D">
              <w:rPr>
                <w:szCs w:val="22"/>
                <w:lang w:val="en-CA"/>
              </w:rPr>
              <w:t xml:space="preserve"> Meeting: </w:t>
            </w:r>
            <w:r w:rsidR="00811C05">
              <w:rPr>
                <w:szCs w:val="22"/>
                <w:lang w:val="en-CA"/>
              </w:rPr>
              <w:t>Shanghai</w:t>
            </w:r>
            <w:r w:rsidR="005E1AC6" w:rsidRPr="005E1AC6">
              <w:rPr>
                <w:szCs w:val="22"/>
                <w:lang w:val="en-CA"/>
              </w:rPr>
              <w:t xml:space="preserve">, </w:t>
            </w:r>
            <w:r w:rsidR="00811C05">
              <w:rPr>
                <w:szCs w:val="22"/>
                <w:lang w:val="en-CA"/>
              </w:rPr>
              <w:t>CN</w:t>
            </w:r>
            <w:r w:rsidR="005E1AC6" w:rsidRPr="005E1AC6">
              <w:rPr>
                <w:szCs w:val="22"/>
                <w:lang w:val="en-CA"/>
              </w:rPr>
              <w:t xml:space="preserve">, </w:t>
            </w:r>
            <w:r>
              <w:rPr>
                <w:szCs w:val="22"/>
                <w:lang w:val="en-CA"/>
              </w:rPr>
              <w:t>1</w:t>
            </w:r>
            <w:r w:rsidR="00811C05">
              <w:rPr>
                <w:szCs w:val="22"/>
                <w:lang w:val="en-CA"/>
              </w:rPr>
              <w:t>0</w:t>
            </w:r>
            <w:r w:rsidR="005E1AC6" w:rsidRPr="005E1AC6">
              <w:rPr>
                <w:szCs w:val="22"/>
                <w:lang w:val="en-CA"/>
              </w:rPr>
              <w:t>–</w:t>
            </w:r>
            <w:r w:rsidR="00811C05">
              <w:rPr>
                <w:szCs w:val="22"/>
                <w:lang w:val="en-CA"/>
              </w:rPr>
              <w:t>19</w:t>
            </w:r>
            <w:r w:rsidR="005E1AC6" w:rsidRPr="005E1AC6">
              <w:rPr>
                <w:szCs w:val="22"/>
                <w:lang w:val="en-CA"/>
              </w:rPr>
              <w:t xml:space="preserve"> </w:t>
            </w:r>
            <w:r w:rsidR="00811C05">
              <w:rPr>
                <w:szCs w:val="22"/>
                <w:lang w:val="en-CA"/>
              </w:rPr>
              <w:t>Oct.</w:t>
            </w:r>
            <w:r w:rsidR="005E1AC6" w:rsidRPr="005E1AC6">
              <w:rPr>
                <w:szCs w:val="22"/>
                <w:lang w:val="en-CA"/>
              </w:rPr>
              <w:t xml:space="preserve"> 2012</w:t>
            </w:r>
          </w:p>
        </w:tc>
        <w:tc>
          <w:tcPr>
            <w:tcW w:w="3168" w:type="dxa"/>
          </w:tcPr>
          <w:p w:rsidR="008A4B4C" w:rsidRPr="005B217D" w:rsidRDefault="00E61DAC" w:rsidP="00BA41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11C05">
              <w:rPr>
                <w:lang w:val="en-CA"/>
              </w:rPr>
              <w:t>K</w:t>
            </w:r>
            <w:r w:rsidR="00BA41DC" w:rsidRPr="00266432">
              <w:rPr>
                <w:u w:val="single"/>
                <w:lang w:val="en-CA"/>
              </w:rPr>
              <w:t>0239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DC24A1" w:rsidP="003B54F1">
            <w:pPr>
              <w:spacing w:before="60" w:after="60"/>
              <w:rPr>
                <w:b/>
                <w:szCs w:val="22"/>
                <w:lang w:val="en-CA"/>
              </w:rPr>
            </w:pPr>
            <w:r>
              <w:rPr>
                <w:b/>
                <w:szCs w:val="22"/>
                <w:lang w:val="en-CA"/>
              </w:rPr>
              <w:t>Temporal motion vector prediction hook for MV-HEVC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C15A86">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C15A86">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35DDB" w:rsidRDefault="002D73CA" w:rsidP="002D73CA">
            <w:pPr>
              <w:spacing w:before="60" w:after="60"/>
              <w:rPr>
                <w:szCs w:val="22"/>
                <w:lang w:val="en-CA"/>
              </w:rPr>
            </w:pPr>
            <w:r>
              <w:rPr>
                <w:szCs w:val="22"/>
                <w:lang w:val="en-CA"/>
              </w:rPr>
              <w:t>Ying Chen</w:t>
            </w:r>
            <w:r w:rsidR="00E61DAC" w:rsidRPr="005B217D">
              <w:rPr>
                <w:szCs w:val="22"/>
                <w:lang w:val="en-CA"/>
              </w:rPr>
              <w:br/>
            </w:r>
            <w:r>
              <w:rPr>
                <w:szCs w:val="22"/>
                <w:lang w:val="en-CA"/>
              </w:rPr>
              <w:t>Li Zhang</w:t>
            </w:r>
            <w:r>
              <w:rPr>
                <w:szCs w:val="22"/>
                <w:lang w:val="en-CA"/>
              </w:rPr>
              <w:br/>
            </w:r>
            <w:proofErr w:type="spellStart"/>
            <w:r w:rsidRPr="002D73CA">
              <w:rPr>
                <w:szCs w:val="22"/>
                <w:lang w:val="en-CA"/>
              </w:rPr>
              <w:t>Vadim</w:t>
            </w:r>
            <w:proofErr w:type="spellEnd"/>
            <w:r w:rsidRPr="002D73CA">
              <w:rPr>
                <w:szCs w:val="22"/>
                <w:lang w:val="en-CA"/>
              </w:rPr>
              <w:t xml:space="preserve"> </w:t>
            </w:r>
            <w:proofErr w:type="spellStart"/>
            <w:r w:rsidRPr="002D73CA">
              <w:rPr>
                <w:szCs w:val="22"/>
                <w:lang w:val="en-CA"/>
              </w:rPr>
              <w:t>Seregin</w:t>
            </w:r>
            <w:proofErr w:type="spellEnd"/>
            <w:r>
              <w:rPr>
                <w:szCs w:val="22"/>
                <w:lang w:val="en-CA"/>
              </w:rPr>
              <w:br/>
            </w:r>
            <w:r w:rsidRPr="002D73CA">
              <w:rPr>
                <w:szCs w:val="22"/>
                <w:lang w:val="en-CA"/>
              </w:rPr>
              <w:t>Marta Karczewicz</w:t>
            </w:r>
          </w:p>
          <w:p w:rsidR="00E61DAC" w:rsidRPr="005B217D" w:rsidRDefault="00E61DAC" w:rsidP="002D73CA">
            <w:pPr>
              <w:spacing w:before="60" w:after="60"/>
              <w:rPr>
                <w:szCs w:val="22"/>
                <w:lang w:val="en-CA"/>
              </w:rPr>
            </w:pPr>
            <w:r w:rsidRPr="005B217D">
              <w:rPr>
                <w:szCs w:val="22"/>
                <w:lang w:val="en-CA"/>
              </w:rPr>
              <w:br/>
            </w:r>
            <w:r w:rsidR="007E12E8" w:rsidRPr="002F5939">
              <w:rPr>
                <w:szCs w:val="22"/>
              </w:rPr>
              <w:t xml:space="preserve">5775 Morehouse </w:t>
            </w:r>
            <w:proofErr w:type="spellStart"/>
            <w:r w:rsidR="007E12E8" w:rsidRPr="002F5939">
              <w:rPr>
                <w:szCs w:val="22"/>
              </w:rPr>
              <w:t>Dr</w:t>
            </w:r>
            <w:proofErr w:type="spellEnd"/>
            <w:r w:rsidR="00E86696">
              <w:rPr>
                <w:szCs w:val="22"/>
              </w:rPr>
              <w:t xml:space="preserve"> </w:t>
            </w:r>
            <w:r w:rsidR="007E12E8" w:rsidRPr="00906146">
              <w:rPr>
                <w:szCs w:val="22"/>
              </w:rPr>
              <w:br/>
            </w:r>
            <w:r w:rsidR="007E12E8">
              <w:rPr>
                <w:szCs w:val="22"/>
              </w:rPr>
              <w:t>San Diego, CA 92121</w:t>
            </w:r>
            <w:r w:rsidR="007E12E8" w:rsidRPr="00906146">
              <w:rPr>
                <w:szCs w:val="22"/>
              </w:rPr>
              <w:br/>
            </w:r>
            <w:r w:rsidR="007E12E8">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565BE1" w:rsidRDefault="00565BE1" w:rsidP="00565BE1">
            <w:pPr>
              <w:spacing w:before="20"/>
              <w:rPr>
                <w:szCs w:val="22"/>
              </w:rPr>
            </w:pPr>
            <w:r>
              <w:rPr>
                <w:rStyle w:val="value"/>
              </w:rPr>
              <w:t>1-858-845-6589</w:t>
            </w:r>
            <w:r>
              <w:rPr>
                <w:szCs w:val="22"/>
              </w:rPr>
              <w:br/>
            </w:r>
            <w:hyperlink r:id="rId10" w:history="1">
              <w:r w:rsidRPr="000E541E">
                <w:rPr>
                  <w:rStyle w:val="Hyperlink"/>
                  <w:szCs w:val="22"/>
                </w:rPr>
                <w:t>cheny@qti.qualcomm.com</w:t>
              </w:r>
            </w:hyperlink>
          </w:p>
          <w:p w:rsidR="00565BE1" w:rsidRDefault="00565BE1" w:rsidP="00565BE1">
            <w:pPr>
              <w:spacing w:before="20"/>
              <w:rPr>
                <w:rStyle w:val="value"/>
              </w:rPr>
            </w:pPr>
            <w:r w:rsidRPr="00677BBE">
              <w:rPr>
                <w:szCs w:val="22"/>
              </w:rPr>
              <w:t>1-858-651-6660</w:t>
            </w:r>
            <w:r w:rsidRPr="00906146">
              <w:rPr>
                <w:szCs w:val="22"/>
              </w:rPr>
              <w:br/>
            </w:r>
            <w:hyperlink r:id="rId11" w:history="1">
              <w:r w:rsidRPr="000E541E">
                <w:rPr>
                  <w:rStyle w:val="Hyperlink"/>
                  <w:szCs w:val="22"/>
                </w:rPr>
                <w:t>lizhang@qti.qualcomm.com</w:t>
              </w:r>
            </w:hyperlink>
          </w:p>
          <w:p w:rsidR="00D72082" w:rsidRDefault="00D72082" w:rsidP="005952A5">
            <w:pPr>
              <w:spacing w:before="60" w:after="60"/>
              <w:rPr>
                <w:szCs w:val="22"/>
                <w:lang w:val="en-CA"/>
              </w:rPr>
            </w:pPr>
            <w:r w:rsidRPr="00D72082">
              <w:rPr>
                <w:szCs w:val="22"/>
                <w:lang w:val="en-CA"/>
              </w:rPr>
              <w:t>1-858-651-3481</w:t>
            </w:r>
            <w:r w:rsidR="00E61DAC" w:rsidRPr="005B217D">
              <w:rPr>
                <w:szCs w:val="22"/>
                <w:lang w:val="en-CA"/>
              </w:rPr>
              <w:br/>
            </w:r>
            <w:hyperlink r:id="rId12" w:history="1">
              <w:r w:rsidR="001A2CAE" w:rsidRPr="001A2CAE">
                <w:rPr>
                  <w:rStyle w:val="Hyperlink"/>
                  <w:szCs w:val="22"/>
                  <w:lang w:val="en-CA"/>
                </w:rPr>
                <w:t>vseregin@qti.qualcomm.com</w:t>
              </w:r>
            </w:hyperlink>
          </w:p>
          <w:p w:rsidR="00E61DAC" w:rsidRPr="005B217D" w:rsidRDefault="00D72082" w:rsidP="00D72082">
            <w:pPr>
              <w:spacing w:before="60" w:after="60"/>
              <w:rPr>
                <w:szCs w:val="22"/>
                <w:lang w:val="en-CA"/>
              </w:rPr>
            </w:pPr>
            <w:r w:rsidRPr="00D72082">
              <w:rPr>
                <w:szCs w:val="22"/>
                <w:lang w:val="en-CA"/>
              </w:rPr>
              <w:t>1-858-658-5673</w:t>
            </w:r>
            <w:r>
              <w:rPr>
                <w:szCs w:val="22"/>
                <w:lang w:val="en-CA"/>
              </w:rPr>
              <w:br/>
            </w:r>
            <w:hyperlink r:id="rId13" w:history="1">
              <w:r w:rsidR="003C1D53" w:rsidRPr="003C1D53">
                <w:rPr>
                  <w:rStyle w:val="Hyperlink"/>
                  <w:szCs w:val="22"/>
                  <w:lang w:val="en-CA"/>
                </w:rPr>
                <w:t>martak@qti.qualcomm.com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7E12E8">
            <w:pPr>
              <w:spacing w:before="60" w:after="60"/>
              <w:rPr>
                <w:szCs w:val="22"/>
                <w:lang w:val="en-CA"/>
              </w:rPr>
            </w:pPr>
            <w:r>
              <w:rPr>
                <w:szCs w:val="22"/>
                <w:lang w:val="en-CA"/>
              </w:rPr>
              <w:t>Qualcomm</w:t>
            </w:r>
            <w:r w:rsidR="001A2CAE">
              <w:rPr>
                <w:szCs w:val="22"/>
                <w:lang w:val="en-CA"/>
              </w:rPr>
              <w:t xml:space="preserve"> </w:t>
            </w:r>
            <w:r w:rsidR="001A2CAE">
              <w:rPr>
                <w:szCs w:val="22"/>
              </w:rPr>
              <w:t>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46749A" w:rsidRDefault="0046749A" w:rsidP="0046749A">
      <w:pPr>
        <w:jc w:val="both"/>
      </w:pPr>
      <w:bookmarkStart w:id="1" w:name="OLE_LINK32"/>
      <w:bookmarkStart w:id="2" w:name="OLE_LINK33"/>
      <w:r>
        <w:t xml:space="preserve">In the current HEVC design, when merge mode is used, </w:t>
      </w:r>
      <w:r w:rsidR="00AC2008">
        <w:t xml:space="preserve">the reference index for the temporal </w:t>
      </w:r>
      <w:r w:rsidR="003C1D53">
        <w:t>merging</w:t>
      </w:r>
      <w:r w:rsidR="00AC2008">
        <w:t xml:space="preserve"> candidate is always zero. </w:t>
      </w:r>
      <w:r w:rsidR="00AD3B8B">
        <w:t>T</w:t>
      </w:r>
      <w:r w:rsidR="00AC2008">
        <w:t xml:space="preserve">his </w:t>
      </w:r>
      <w:r w:rsidR="00AD3B8B">
        <w:t>impact</w:t>
      </w:r>
      <w:r w:rsidR="003C1D53">
        <w:t>s</w:t>
      </w:r>
      <w:r w:rsidR="00AD3B8B">
        <w:t xml:space="preserve"> the coding efficiency relatively small, since scaling can be used to compensate the temporal location differences. However</w:t>
      </w:r>
      <w:r>
        <w:t xml:space="preserve">, </w:t>
      </w:r>
      <w:r w:rsidR="00AD3B8B">
        <w:t xml:space="preserve">in the context of multiview or 3DV coding, reference index </w:t>
      </w:r>
      <w:r w:rsidR="00C331F6">
        <w:t xml:space="preserve">equal to </w:t>
      </w:r>
      <w:r w:rsidR="00AD3B8B">
        <w:t xml:space="preserve">zero may correspond to </w:t>
      </w:r>
      <w:r w:rsidR="00C331F6">
        <w:t xml:space="preserve">the </w:t>
      </w:r>
      <w:r w:rsidR="00DC327A">
        <w:t xml:space="preserve">reference picture in the same view, while the </w:t>
      </w:r>
      <w:r w:rsidR="00C331F6">
        <w:t>motion vector (</w:t>
      </w:r>
      <w:r w:rsidR="00FF66B6">
        <w:t>MV</w:t>
      </w:r>
      <w:r w:rsidR="00C331F6">
        <w:t>)</w:t>
      </w:r>
      <w:r w:rsidR="00FF66B6">
        <w:t xml:space="preserve"> of the </w:t>
      </w:r>
      <w:r w:rsidR="00DC327A">
        <w:t xml:space="preserve">co-located PU may point to an inter-view reference picture. </w:t>
      </w:r>
      <w:r w:rsidR="0090497A">
        <w:t xml:space="preserve">In this case, TMVP candidate is considered as unavailable. To address this issue, </w:t>
      </w:r>
      <w:r w:rsidR="00FF66B6">
        <w:t xml:space="preserve">it is proposed that one additional target reference index is used, so that TMVP can be supported even when the MV of the co-located PU points to an inter-view reference picture. </w:t>
      </w:r>
      <w:r w:rsidR="001A74F4">
        <w:t>For multiview video coding</w:t>
      </w:r>
      <w:r w:rsidR="00522A74">
        <w:t xml:space="preserve"> (MV-HEVC)</w:t>
      </w:r>
      <w:r w:rsidR="001A74F4">
        <w:t xml:space="preserve">, the proposed method provides about </w:t>
      </w:r>
      <w:r w:rsidR="00D404B0">
        <w:t>0.</w:t>
      </w:r>
      <w:r w:rsidR="007F2118">
        <w:t>94</w:t>
      </w:r>
      <w:r w:rsidR="001A74F4">
        <w:t xml:space="preserve">% </w:t>
      </w:r>
      <w:r w:rsidR="00BB4C23">
        <w:t xml:space="preserve">average </w:t>
      </w:r>
      <w:r w:rsidR="001A74F4">
        <w:t xml:space="preserve">bitrate saving for the </w:t>
      </w:r>
      <w:r w:rsidR="00900A7E">
        <w:t>all the views</w:t>
      </w:r>
      <w:r w:rsidR="001A74F4">
        <w:t xml:space="preserve"> and 2.5% bitrate saving for the non-base views. </w:t>
      </w:r>
    </w:p>
    <w:bookmarkEnd w:id="1"/>
    <w:bookmarkEnd w:id="2"/>
    <w:p w:rsidR="00745F6B" w:rsidRPr="005B217D" w:rsidRDefault="00745F6B" w:rsidP="00E11923">
      <w:pPr>
        <w:pStyle w:val="Heading1"/>
        <w:rPr>
          <w:lang w:val="en-CA"/>
        </w:rPr>
      </w:pPr>
      <w:r w:rsidRPr="005B217D">
        <w:rPr>
          <w:lang w:val="en-CA"/>
        </w:rPr>
        <w:t>Introduction</w:t>
      </w:r>
    </w:p>
    <w:p w:rsidR="00AE1FB5" w:rsidRPr="00AE1FB5" w:rsidRDefault="00AE1FB5" w:rsidP="00AE1FB5">
      <w:pPr>
        <w:pStyle w:val="Heading2"/>
        <w:rPr>
          <w:rFonts w:eastAsia="SimSun"/>
          <w:lang w:val="en-CA"/>
        </w:rPr>
      </w:pPr>
      <w:r w:rsidRPr="00AE1FB5">
        <w:rPr>
          <w:rFonts w:eastAsia="SimSun"/>
          <w:lang w:val="en-CA"/>
        </w:rPr>
        <w:t>Multiview video coding</w:t>
      </w:r>
    </w:p>
    <w:p w:rsidR="00E7175E" w:rsidRDefault="00E7175E" w:rsidP="00AE1FB5">
      <w:pPr>
        <w:jc w:val="both"/>
        <w:rPr>
          <w:lang w:val="en-CA"/>
        </w:rPr>
      </w:pPr>
      <w:r>
        <w:rPr>
          <w:lang w:val="en-CA"/>
        </w:rPr>
        <w:t>MV-HEVC is the multiview extension of HEVC to support multiview video coding</w:t>
      </w:r>
      <w:r w:rsidR="002C7B5E">
        <w:rPr>
          <w:lang w:val="en-CA"/>
        </w:rPr>
        <w:t xml:space="preserve"> and it is being developed under JCT-3V</w:t>
      </w:r>
      <w:r>
        <w:rPr>
          <w:lang w:val="en-CA"/>
        </w:rPr>
        <w:t xml:space="preserve">. </w:t>
      </w:r>
      <w:r w:rsidR="00351C1A">
        <w:rPr>
          <w:lang w:val="en-CA"/>
        </w:rPr>
        <w:t xml:space="preserve">Similar to MVC (the multiview extension of AVC), </w:t>
      </w:r>
      <w:r w:rsidR="006C63EC">
        <w:rPr>
          <w:lang w:val="en-CA"/>
        </w:rPr>
        <w:t>MV-HEVC</w:t>
      </w:r>
      <w:r w:rsidR="00793F02">
        <w:rPr>
          <w:lang w:val="en-CA"/>
        </w:rPr>
        <w:t xml:space="preserve"> doesn’t contain any low-level changes </w:t>
      </w:r>
      <w:r w:rsidR="00C92700">
        <w:rPr>
          <w:lang w:val="en-CA"/>
        </w:rPr>
        <w:t>beyond</w:t>
      </w:r>
      <w:r w:rsidR="00793F02">
        <w:rPr>
          <w:lang w:val="en-CA"/>
        </w:rPr>
        <w:t xml:space="preserve"> HEVC. In MV-HEVC, an inter-view reference picture is marked as long-term. </w:t>
      </w:r>
    </w:p>
    <w:p w:rsidR="00AE1FB5" w:rsidRPr="00AE1FB5" w:rsidRDefault="00AE1FB5" w:rsidP="00AE1FB5">
      <w:pPr>
        <w:jc w:val="both"/>
        <w:rPr>
          <w:rFonts w:eastAsia="SimSun"/>
          <w:lang w:val="en-CA"/>
        </w:rPr>
      </w:pPr>
      <w:r>
        <w:rPr>
          <w:lang w:val="en-CA"/>
        </w:rPr>
        <w:t xml:space="preserve">In </w:t>
      </w:r>
      <w:r w:rsidR="00662E99">
        <w:rPr>
          <w:lang w:val="en-CA"/>
        </w:rPr>
        <w:t>MV-HEVC</w:t>
      </w:r>
      <w:r>
        <w:rPr>
          <w:lang w:val="en-CA"/>
        </w:rPr>
        <w:t xml:space="preserve">, one view can be predicted from the other by the so-called disparity motion compensation. It is realized in a way that a decoded view component from a different view but in the same time instance can be added in a reference picture list of the current view component. For example, as shown in </w:t>
      </w:r>
      <w:r>
        <w:rPr>
          <w:lang w:val="en-CA"/>
        </w:rPr>
        <w:fldChar w:fldCharType="begin"/>
      </w:r>
      <w:r>
        <w:rPr>
          <w:lang w:val="en-CA"/>
        </w:rPr>
        <w:instrText xml:space="preserve"> REF _Ref321924005 \h </w:instrText>
      </w:r>
      <w:r>
        <w:rPr>
          <w:lang w:val="en-CA"/>
        </w:rPr>
      </w:r>
      <w:r>
        <w:rPr>
          <w:lang w:val="en-CA"/>
        </w:rPr>
        <w:fldChar w:fldCharType="separate"/>
      </w:r>
      <w:r>
        <w:t xml:space="preserve">Figure </w:t>
      </w:r>
      <w:r>
        <w:rPr>
          <w:noProof/>
        </w:rPr>
        <w:t>1</w:t>
      </w:r>
      <w:r>
        <w:rPr>
          <w:lang w:val="en-CA"/>
        </w:rPr>
        <w:fldChar w:fldCharType="end"/>
      </w:r>
      <w:r>
        <w:rPr>
          <w:lang w:val="en-CA"/>
        </w:rPr>
        <w:t>, wherein the vertical indices (V1, V0 and V2) of the pictures correspond to view identifiers and the horizontal indices (T0 through T11) correspond to POC values. Each square is a view component and when a vertical arrow links view component A (e.g., T5/V0) to another view component B (e.g., T5/V1, in the same time instance), view component A can be added into the reference picture list 0 of view component B.</w:t>
      </w:r>
    </w:p>
    <w:p w:rsidR="00AE1FB5" w:rsidRDefault="00AE1FB5" w:rsidP="00AE1FB5">
      <w:pPr>
        <w:keepNext/>
        <w:jc w:val="center"/>
      </w:pPr>
      <w:r>
        <w:rPr>
          <w:noProof/>
          <w:lang w:eastAsia="zh-CN"/>
        </w:rPr>
        <w:lastRenderedPageBreak/>
        <w:drawing>
          <wp:inline distT="0" distB="0" distL="0" distR="0" wp14:anchorId="754500E6" wp14:editId="73406FE3">
            <wp:extent cx="4117340" cy="1078230"/>
            <wp:effectExtent l="0" t="0" r="0" b="7620"/>
            <wp:docPr id="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17340" cy="1078230"/>
                    </a:xfrm>
                    <a:prstGeom prst="rect">
                      <a:avLst/>
                    </a:prstGeom>
                    <a:noFill/>
                    <a:ln>
                      <a:noFill/>
                    </a:ln>
                  </pic:spPr>
                </pic:pic>
              </a:graphicData>
            </a:graphic>
          </wp:inline>
        </w:drawing>
      </w:r>
    </w:p>
    <w:p w:rsidR="00AE1FB5" w:rsidRDefault="00AE1FB5" w:rsidP="00AE1FB5">
      <w:pPr>
        <w:pStyle w:val="Caption"/>
        <w:jc w:val="center"/>
        <w:rPr>
          <w:color w:val="auto"/>
          <w:lang w:val="en-CA"/>
        </w:rPr>
      </w:pPr>
      <w:bookmarkStart w:id="3" w:name="_Ref321924005"/>
      <w:r>
        <w:rPr>
          <w:color w:val="auto"/>
        </w:rPr>
        <w:t xml:space="preserve">Figure </w:t>
      </w:r>
      <w:r>
        <w:fldChar w:fldCharType="begin"/>
      </w:r>
      <w:r>
        <w:rPr>
          <w:color w:val="auto"/>
        </w:rPr>
        <w:instrText xml:space="preserve"> SEQ Figure \* ARABIC </w:instrText>
      </w:r>
      <w:r>
        <w:fldChar w:fldCharType="separate"/>
      </w:r>
      <w:r>
        <w:rPr>
          <w:noProof/>
          <w:color w:val="auto"/>
        </w:rPr>
        <w:t>1</w:t>
      </w:r>
      <w:r>
        <w:fldChar w:fldCharType="end"/>
      </w:r>
      <w:bookmarkEnd w:id="3"/>
      <w:r>
        <w:rPr>
          <w:color w:val="auto"/>
        </w:rPr>
        <w:t>:  Typical motion prediction structure in 3DV (texture only).</w:t>
      </w:r>
    </w:p>
    <w:p w:rsidR="00AE1FB5" w:rsidRDefault="00AE1FB5" w:rsidP="00AE1FB5">
      <w:pPr>
        <w:jc w:val="both"/>
        <w:rPr>
          <w:lang w:val="en-CA"/>
        </w:rPr>
      </w:pPr>
      <w:r>
        <w:rPr>
          <w:lang w:val="en-CA"/>
        </w:rPr>
        <w:t>Note that in the above example, both view component A and view component B have the same POC value (5).</w:t>
      </w:r>
    </w:p>
    <w:p w:rsidR="00AE1FB5" w:rsidRDefault="00AE1FB5" w:rsidP="00AE1FB5">
      <w:pPr>
        <w:jc w:val="both"/>
        <w:rPr>
          <w:lang w:val="en-CA"/>
        </w:rPr>
      </w:pPr>
      <w:r>
        <w:rPr>
          <w:lang w:val="en-CA"/>
        </w:rPr>
        <w:t>A motion vector pointing to a view component of a different view is called disparity motion vector in this document and this view component is referred to as an inter-view reference picture.</w:t>
      </w:r>
    </w:p>
    <w:p w:rsidR="00662E99" w:rsidRDefault="00662E99" w:rsidP="00AE1FB5">
      <w:pPr>
        <w:jc w:val="both"/>
        <w:rPr>
          <w:lang w:val="en-CA"/>
        </w:rPr>
      </w:pPr>
      <w:r>
        <w:rPr>
          <w:lang w:val="en-CA"/>
        </w:rPr>
        <w:t>In MV-HEVC, an inter-view reference picture is marked as long-term.</w:t>
      </w:r>
    </w:p>
    <w:p w:rsidR="00AE1FB5" w:rsidRPr="00AE1FB5" w:rsidRDefault="00B47EB7" w:rsidP="00AE1FB5">
      <w:pPr>
        <w:pStyle w:val="Heading2"/>
        <w:rPr>
          <w:rFonts w:eastAsia="SimSun"/>
          <w:lang w:val="en-CA"/>
        </w:rPr>
      </w:pPr>
      <w:r>
        <w:rPr>
          <w:rFonts w:eastAsia="SimSun"/>
          <w:lang w:val="en-CA"/>
        </w:rPr>
        <w:t>Merge mode</w:t>
      </w:r>
      <w:r w:rsidR="00AE1FB5" w:rsidRPr="00AE1FB5">
        <w:rPr>
          <w:rFonts w:eastAsia="SimSun"/>
          <w:lang w:val="en-CA"/>
        </w:rPr>
        <w:t xml:space="preserve"> in </w:t>
      </w:r>
      <w:r>
        <w:rPr>
          <w:rFonts w:eastAsia="SimSun"/>
          <w:lang w:val="en-CA"/>
        </w:rPr>
        <w:t>HEVC/</w:t>
      </w:r>
      <w:r w:rsidR="00662E99">
        <w:rPr>
          <w:rFonts w:eastAsia="SimSun"/>
          <w:lang w:val="en-CA"/>
        </w:rPr>
        <w:t>MV-HEVC</w:t>
      </w:r>
    </w:p>
    <w:p w:rsidR="00AE1FB5" w:rsidRDefault="00FA6EE7" w:rsidP="00AE1FB5">
      <w:pPr>
        <w:jc w:val="both"/>
        <w:rPr>
          <w:lang w:val="en-CA"/>
        </w:rPr>
      </w:pPr>
      <w:r>
        <w:rPr>
          <w:lang w:val="en-CA"/>
        </w:rPr>
        <w:t xml:space="preserve">In HEVC, when the current mode is </w:t>
      </w:r>
      <w:proofErr w:type="gramStart"/>
      <w:r w:rsidR="002D1C8D">
        <w:rPr>
          <w:lang w:val="en-CA"/>
        </w:rPr>
        <w:t>merge</w:t>
      </w:r>
      <w:proofErr w:type="gramEnd"/>
      <w:r>
        <w:rPr>
          <w:lang w:val="en-CA"/>
        </w:rPr>
        <w:t xml:space="preserve">, </w:t>
      </w:r>
      <w:r w:rsidR="002E4E74">
        <w:rPr>
          <w:lang w:val="en-CA"/>
        </w:rPr>
        <w:t xml:space="preserve">the target reference index is always set to 0. The motion vector in the co-located PU, if referring to a short-term (ST) reference picture, </w:t>
      </w:r>
      <w:r w:rsidR="003B5D92">
        <w:rPr>
          <w:lang w:val="en-CA"/>
        </w:rPr>
        <w:t xml:space="preserve">is scaled to </w:t>
      </w:r>
      <w:r w:rsidR="00883849">
        <w:rPr>
          <w:lang w:val="en-CA"/>
        </w:rPr>
        <w:t xml:space="preserve">form a merge candidate of </w:t>
      </w:r>
      <w:r w:rsidR="003B5D92">
        <w:rPr>
          <w:lang w:val="en-CA"/>
        </w:rPr>
        <w:t>the current PU (</w:t>
      </w:r>
      <w:proofErr w:type="spellStart"/>
      <w:r w:rsidR="003B5D92">
        <w:rPr>
          <w:lang w:val="en-CA"/>
        </w:rPr>
        <w:t>PU0</w:t>
      </w:r>
      <w:proofErr w:type="spellEnd"/>
      <w:r w:rsidR="003B5D92">
        <w:rPr>
          <w:lang w:val="en-CA"/>
        </w:rPr>
        <w:t xml:space="preserve">), as shown in </w:t>
      </w:r>
      <w:r w:rsidR="003B5D92">
        <w:rPr>
          <w:lang w:val="en-CA"/>
        </w:rPr>
        <w:fldChar w:fldCharType="begin"/>
      </w:r>
      <w:r w:rsidR="003B5D92">
        <w:rPr>
          <w:lang w:val="en-CA"/>
        </w:rPr>
        <w:instrText xml:space="preserve"> REF _Ref336766851 \h </w:instrText>
      </w:r>
      <w:r w:rsidR="003B5D92">
        <w:rPr>
          <w:lang w:val="en-CA"/>
        </w:rPr>
      </w:r>
      <w:r w:rsidR="003B5D92">
        <w:rPr>
          <w:lang w:val="en-CA"/>
        </w:rPr>
        <w:fldChar w:fldCharType="separate"/>
      </w:r>
      <w:r w:rsidR="003B5D92">
        <w:t xml:space="preserve">Figure </w:t>
      </w:r>
      <w:r w:rsidR="003B5D92">
        <w:rPr>
          <w:noProof/>
        </w:rPr>
        <w:t>2</w:t>
      </w:r>
      <w:r w:rsidR="003B5D92">
        <w:rPr>
          <w:lang w:val="en-CA"/>
        </w:rPr>
        <w:fldChar w:fldCharType="end"/>
      </w:r>
      <w:r w:rsidR="003B5D92">
        <w:rPr>
          <w:lang w:val="en-CA"/>
        </w:rPr>
        <w:t xml:space="preserve">, wherein </w:t>
      </w:r>
      <w:proofErr w:type="spellStart"/>
      <w:r w:rsidR="003B5D92">
        <w:rPr>
          <w:lang w:val="en-CA"/>
        </w:rPr>
        <w:t>MV0</w:t>
      </w:r>
      <w:proofErr w:type="spellEnd"/>
      <w:r w:rsidR="003B5D92">
        <w:rPr>
          <w:lang w:val="en-CA"/>
        </w:rPr>
        <w:t xml:space="preserve"> is scaled to MV0’ during the </w:t>
      </w:r>
      <w:r w:rsidR="002D1C8D">
        <w:rPr>
          <w:lang w:val="en-CA"/>
        </w:rPr>
        <w:t xml:space="preserve">merge </w:t>
      </w:r>
      <w:r w:rsidR="003B5D92">
        <w:rPr>
          <w:lang w:val="en-CA"/>
        </w:rPr>
        <w:t>mode</w:t>
      </w:r>
      <w:r w:rsidR="00AE1FB5">
        <w:rPr>
          <w:lang w:val="en-CA"/>
        </w:rPr>
        <w:t>.</w:t>
      </w:r>
    </w:p>
    <w:p w:rsidR="003B5D92" w:rsidRDefault="003B5D92" w:rsidP="00AE1FB5">
      <w:pPr>
        <w:jc w:val="both"/>
        <w:rPr>
          <w:lang w:val="en-CA"/>
        </w:rPr>
      </w:pPr>
      <w:r>
        <w:rPr>
          <w:lang w:val="en-CA"/>
        </w:rPr>
        <w:t xml:space="preserve">However, if the co-located PU has a motion vector (MV1) referring to an inter-view reference picture, marked as long-term, the motion vector is not used to predict </w:t>
      </w:r>
      <w:r w:rsidR="00883849">
        <w:rPr>
          <w:lang w:val="en-CA"/>
        </w:rPr>
        <w:t xml:space="preserve">the current PU (PU1). </w:t>
      </w:r>
    </w:p>
    <w:p w:rsidR="00FA6EE7" w:rsidRDefault="00FA6EE7" w:rsidP="00AE1FB5">
      <w:pPr>
        <w:jc w:val="both"/>
        <w:rPr>
          <w:lang w:val="en-CA"/>
        </w:rPr>
      </w:pPr>
    </w:p>
    <w:p w:rsidR="00FA6EE7" w:rsidRDefault="002E4E74" w:rsidP="00FA6EE7">
      <w:pPr>
        <w:jc w:val="center"/>
        <w:rPr>
          <w:rFonts w:eastAsia="SimSun"/>
          <w:lang w:val="en-CA"/>
        </w:rPr>
      </w:pPr>
      <w:r w:rsidRPr="002E4E74">
        <w:rPr>
          <w:noProof/>
          <w:lang w:eastAsia="zh-CN"/>
        </w:rPr>
        <w:drawing>
          <wp:inline distT="0" distB="0" distL="0" distR="0" wp14:anchorId="0A114CBB" wp14:editId="54B95FC0">
            <wp:extent cx="3483864" cy="2066544"/>
            <wp:effectExtent l="0" t="0" r="254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483864" cy="2066544"/>
                    </a:xfrm>
                    <a:prstGeom prst="rect">
                      <a:avLst/>
                    </a:prstGeom>
                  </pic:spPr>
                </pic:pic>
              </a:graphicData>
            </a:graphic>
          </wp:inline>
        </w:drawing>
      </w:r>
    </w:p>
    <w:p w:rsidR="00FA6EE7" w:rsidRDefault="00FA6EE7" w:rsidP="00FA6EE7">
      <w:pPr>
        <w:pStyle w:val="Caption"/>
        <w:jc w:val="center"/>
        <w:rPr>
          <w:color w:val="auto"/>
          <w:lang w:val="en-CA"/>
        </w:rPr>
      </w:pPr>
      <w:bookmarkStart w:id="4" w:name="_Ref336766851"/>
      <w:r>
        <w:rPr>
          <w:color w:val="auto"/>
        </w:rPr>
        <w:t xml:space="preserve">Figure </w:t>
      </w:r>
      <w:r>
        <w:fldChar w:fldCharType="begin"/>
      </w:r>
      <w:r>
        <w:rPr>
          <w:color w:val="auto"/>
        </w:rPr>
        <w:instrText xml:space="preserve"> SEQ Figure \* ARABIC </w:instrText>
      </w:r>
      <w:r>
        <w:fldChar w:fldCharType="separate"/>
      </w:r>
      <w:r>
        <w:rPr>
          <w:noProof/>
          <w:color w:val="auto"/>
        </w:rPr>
        <w:t>2</w:t>
      </w:r>
      <w:r>
        <w:fldChar w:fldCharType="end"/>
      </w:r>
      <w:bookmarkEnd w:id="4"/>
      <w:r>
        <w:rPr>
          <w:color w:val="auto"/>
        </w:rPr>
        <w:t>:  TMVP in MV-HEVC (merge mode).</w:t>
      </w:r>
    </w:p>
    <w:p w:rsidR="00FA6EE7" w:rsidRPr="00AE1FB5" w:rsidRDefault="00883849" w:rsidP="00883849">
      <w:pPr>
        <w:rPr>
          <w:rFonts w:eastAsia="SimSun"/>
          <w:lang w:val="en-CA"/>
        </w:rPr>
      </w:pPr>
      <w:r>
        <w:rPr>
          <w:rFonts w:eastAsia="SimSun"/>
          <w:lang w:val="en-CA"/>
        </w:rPr>
        <w:t>In MV-HEVC, the temporal motion vector prediction process is the same as in HEVC, due to the fact that no modifications in the coding unit or low</w:t>
      </w:r>
      <w:r w:rsidR="00D251E7">
        <w:rPr>
          <w:rFonts w:eastAsia="SimSun"/>
          <w:lang w:val="en-CA"/>
        </w:rPr>
        <w:t xml:space="preserve">er </w:t>
      </w:r>
      <w:r>
        <w:rPr>
          <w:rFonts w:eastAsia="SimSun"/>
          <w:lang w:val="en-CA"/>
        </w:rPr>
        <w:t xml:space="preserve">level can be introduced. </w:t>
      </w:r>
    </w:p>
    <w:p w:rsidR="001F2594" w:rsidRPr="005B217D" w:rsidRDefault="00883849" w:rsidP="009234A5">
      <w:pPr>
        <w:jc w:val="both"/>
        <w:rPr>
          <w:szCs w:val="22"/>
          <w:lang w:val="en-CA"/>
        </w:rPr>
      </w:pPr>
      <w:r>
        <w:rPr>
          <w:szCs w:val="22"/>
          <w:lang w:val="en-CA"/>
        </w:rPr>
        <w:t xml:space="preserve">However, there might </w:t>
      </w:r>
      <w:r w:rsidR="00DF0D68">
        <w:rPr>
          <w:szCs w:val="22"/>
          <w:lang w:val="en-CA"/>
        </w:rPr>
        <w:t xml:space="preserve">be </w:t>
      </w:r>
      <w:r>
        <w:rPr>
          <w:szCs w:val="22"/>
          <w:lang w:val="en-CA"/>
        </w:rPr>
        <w:t xml:space="preserve">significant amount of </w:t>
      </w:r>
      <w:r w:rsidR="00B235DB">
        <w:rPr>
          <w:szCs w:val="22"/>
          <w:lang w:val="en-CA"/>
        </w:rPr>
        <w:t xml:space="preserve">co-located </w:t>
      </w:r>
      <w:r>
        <w:rPr>
          <w:szCs w:val="22"/>
          <w:lang w:val="en-CA"/>
        </w:rPr>
        <w:t xml:space="preserve">PUs (in the co-located picture) which </w:t>
      </w:r>
      <w:proofErr w:type="gramStart"/>
      <w:r>
        <w:rPr>
          <w:szCs w:val="22"/>
          <w:lang w:val="en-CA"/>
        </w:rPr>
        <w:t>contain</w:t>
      </w:r>
      <w:proofErr w:type="gramEnd"/>
      <w:r>
        <w:rPr>
          <w:szCs w:val="22"/>
          <w:lang w:val="en-CA"/>
        </w:rPr>
        <w:t xml:space="preserve"> motion vectors referring to an inter-view reference picture</w:t>
      </w:r>
      <w:r w:rsidR="00B235DB">
        <w:rPr>
          <w:szCs w:val="22"/>
          <w:lang w:val="en-CA"/>
        </w:rPr>
        <w:t xml:space="preserve"> while the target reference index </w:t>
      </w:r>
      <w:r w:rsidR="007F4CA7">
        <w:rPr>
          <w:szCs w:val="22"/>
          <w:lang w:val="en-CA"/>
        </w:rPr>
        <w:t xml:space="preserve">(being </w:t>
      </w:r>
      <w:r w:rsidR="00B235DB">
        <w:rPr>
          <w:szCs w:val="22"/>
          <w:lang w:val="en-CA"/>
        </w:rPr>
        <w:t>equal to 0</w:t>
      </w:r>
      <w:r w:rsidR="007F4CA7">
        <w:rPr>
          <w:szCs w:val="22"/>
          <w:lang w:val="en-CA"/>
        </w:rPr>
        <w:t>)</w:t>
      </w:r>
      <w:r w:rsidR="00B235DB">
        <w:rPr>
          <w:szCs w:val="22"/>
          <w:lang w:val="en-CA"/>
        </w:rPr>
        <w:t xml:space="preserve"> indicates a short-term reference picture</w:t>
      </w:r>
      <w:r w:rsidR="007F4CA7">
        <w:rPr>
          <w:szCs w:val="22"/>
          <w:lang w:val="en-CA"/>
        </w:rPr>
        <w:t>.</w:t>
      </w:r>
      <w:r>
        <w:rPr>
          <w:szCs w:val="22"/>
          <w:lang w:val="en-CA"/>
        </w:rPr>
        <w:t xml:space="preserve"> Therefore, disabling prediction from those motion vectors makes the </w:t>
      </w:r>
      <w:r w:rsidR="005750D2">
        <w:rPr>
          <w:szCs w:val="22"/>
          <w:lang w:val="en-CA"/>
        </w:rPr>
        <w:t xml:space="preserve">merge </w:t>
      </w:r>
      <w:r>
        <w:rPr>
          <w:szCs w:val="22"/>
          <w:lang w:val="en-CA"/>
        </w:rPr>
        <w:t xml:space="preserve">mode less efficient. </w:t>
      </w:r>
    </w:p>
    <w:p w:rsidR="00C15A86" w:rsidRDefault="00C15A86" w:rsidP="00C15A86">
      <w:pPr>
        <w:pStyle w:val="Heading1"/>
        <w:rPr>
          <w:lang w:val="en-CA"/>
        </w:rPr>
      </w:pPr>
      <w:r>
        <w:rPr>
          <w:lang w:val="en-CA"/>
        </w:rPr>
        <w:lastRenderedPageBreak/>
        <w:t>Proposal</w:t>
      </w:r>
    </w:p>
    <w:p w:rsidR="00883849" w:rsidRDefault="005377A6" w:rsidP="00A6380D">
      <w:pPr>
        <w:jc w:val="center"/>
        <w:rPr>
          <w:lang w:val="en-CA"/>
        </w:rPr>
      </w:pPr>
      <w:r w:rsidRPr="005377A6">
        <w:rPr>
          <w:noProof/>
          <w:lang w:eastAsia="zh-CN"/>
        </w:rPr>
        <w:drawing>
          <wp:inline distT="0" distB="0" distL="0" distR="0" wp14:anchorId="669B1CF8" wp14:editId="67B3363A">
            <wp:extent cx="3483864" cy="2066544"/>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483864" cy="2066544"/>
                    </a:xfrm>
                    <a:prstGeom prst="rect">
                      <a:avLst/>
                    </a:prstGeom>
                  </pic:spPr>
                </pic:pic>
              </a:graphicData>
            </a:graphic>
          </wp:inline>
        </w:drawing>
      </w:r>
    </w:p>
    <w:p w:rsidR="00A6380D" w:rsidRDefault="00A6380D" w:rsidP="00A6380D">
      <w:pPr>
        <w:pStyle w:val="Caption"/>
        <w:jc w:val="center"/>
        <w:rPr>
          <w:color w:val="auto"/>
          <w:lang w:val="en-CA"/>
        </w:rPr>
      </w:pPr>
      <w:bookmarkStart w:id="5" w:name="_Ref336886006"/>
      <w:r>
        <w:rPr>
          <w:color w:val="auto"/>
        </w:rPr>
        <w:t xml:space="preserve">Figure </w:t>
      </w:r>
      <w:r>
        <w:fldChar w:fldCharType="begin"/>
      </w:r>
      <w:r>
        <w:rPr>
          <w:color w:val="auto"/>
        </w:rPr>
        <w:instrText xml:space="preserve"> SEQ Figure \* ARABIC </w:instrText>
      </w:r>
      <w:r>
        <w:fldChar w:fldCharType="separate"/>
      </w:r>
      <w:r>
        <w:rPr>
          <w:noProof/>
          <w:color w:val="auto"/>
        </w:rPr>
        <w:t>3</w:t>
      </w:r>
      <w:r>
        <w:fldChar w:fldCharType="end"/>
      </w:r>
      <w:bookmarkEnd w:id="5"/>
      <w:r>
        <w:rPr>
          <w:color w:val="auto"/>
        </w:rPr>
        <w:t xml:space="preserve">:  </w:t>
      </w:r>
      <w:r w:rsidR="006C63EC">
        <w:rPr>
          <w:color w:val="auto"/>
        </w:rPr>
        <w:t xml:space="preserve">Proposed </w:t>
      </w:r>
      <w:r>
        <w:rPr>
          <w:color w:val="auto"/>
        </w:rPr>
        <w:t>TMVP in MV-HEVC (merge mode).</w:t>
      </w:r>
    </w:p>
    <w:p w:rsidR="00A6380D" w:rsidRDefault="00CF1275" w:rsidP="00AF226D">
      <w:pPr>
        <w:jc w:val="both"/>
        <w:rPr>
          <w:lang w:val="en-CA"/>
        </w:rPr>
      </w:pPr>
      <w:r>
        <w:rPr>
          <w:lang w:val="en-CA"/>
        </w:rPr>
        <w:t xml:space="preserve">It is proposed that an additional </w:t>
      </w:r>
      <w:r w:rsidR="00606F83">
        <w:rPr>
          <w:lang w:val="en-CA"/>
        </w:rPr>
        <w:t xml:space="preserve">target </w:t>
      </w:r>
      <w:r>
        <w:rPr>
          <w:lang w:val="en-CA"/>
        </w:rPr>
        <w:t xml:space="preserve">reference index </w:t>
      </w:r>
      <w:r w:rsidR="00606F83">
        <w:rPr>
          <w:lang w:val="en-CA"/>
        </w:rPr>
        <w:t xml:space="preserve">is enabled. In the above example, </w:t>
      </w:r>
      <w:r w:rsidR="00AF226D">
        <w:rPr>
          <w:lang w:val="en-CA"/>
        </w:rPr>
        <w:t xml:space="preserve">all short-term reference pictures are still scaled towards the reference picture with reference index equal to 0, as in the current HEVC specification. However, for all long-term reference pictures, a new </w:t>
      </w:r>
      <w:r w:rsidR="00D20C96">
        <w:rPr>
          <w:lang w:val="en-CA"/>
        </w:rPr>
        <w:t xml:space="preserve">additional </w:t>
      </w:r>
      <w:r w:rsidR="00AF226D">
        <w:rPr>
          <w:lang w:val="en-CA"/>
        </w:rPr>
        <w:t>reference index (</w:t>
      </w:r>
      <w:proofErr w:type="spellStart"/>
      <w:r w:rsidR="00AF226D">
        <w:rPr>
          <w:lang w:val="en-CA"/>
        </w:rPr>
        <w:t>ref_idx</w:t>
      </w:r>
      <w:proofErr w:type="spellEnd"/>
      <w:r w:rsidR="00AF226D">
        <w:rPr>
          <w:lang w:val="en-CA"/>
        </w:rPr>
        <w:t xml:space="preserve"> </w:t>
      </w:r>
      <w:r w:rsidR="00447EE0">
        <w:rPr>
          <w:lang w:val="en-CA"/>
        </w:rPr>
        <w:t>Add</w:t>
      </w:r>
      <w:r w:rsidR="005377A6">
        <w:rPr>
          <w:lang w:val="en-CA"/>
        </w:rPr>
        <w:t>.</w:t>
      </w:r>
      <w:r w:rsidR="00AF226D">
        <w:rPr>
          <w:lang w:val="en-CA"/>
        </w:rPr>
        <w:t xml:space="preserve">) </w:t>
      </w:r>
      <w:r w:rsidR="00136E3F">
        <w:rPr>
          <w:lang w:val="en-CA"/>
        </w:rPr>
        <w:t xml:space="preserve">is derived, so that the motion vectors referring to a long-term </w:t>
      </w:r>
      <w:r w:rsidR="00304276">
        <w:rPr>
          <w:lang w:val="en-CA"/>
        </w:rPr>
        <w:t xml:space="preserve">reference picture </w:t>
      </w:r>
      <w:r w:rsidR="00136E3F">
        <w:rPr>
          <w:lang w:val="en-CA"/>
        </w:rPr>
        <w:t xml:space="preserve">can be used to form a </w:t>
      </w:r>
      <w:r w:rsidR="00B25987">
        <w:rPr>
          <w:lang w:val="en-CA"/>
        </w:rPr>
        <w:t xml:space="preserve">merge </w:t>
      </w:r>
      <w:r w:rsidR="00136E3F">
        <w:rPr>
          <w:lang w:val="en-CA"/>
        </w:rPr>
        <w:t>candidate</w:t>
      </w:r>
      <w:r w:rsidR="009D0185">
        <w:rPr>
          <w:lang w:val="en-CA"/>
        </w:rPr>
        <w:t xml:space="preserve"> and not considered as unavailable</w:t>
      </w:r>
      <w:r w:rsidR="00136E3F">
        <w:rPr>
          <w:lang w:val="en-CA"/>
        </w:rPr>
        <w:t>.</w:t>
      </w:r>
      <w:r w:rsidR="006C63EC">
        <w:rPr>
          <w:lang w:val="en-CA"/>
        </w:rPr>
        <w:t xml:space="preserve"> As shown in </w:t>
      </w:r>
      <w:r w:rsidR="006C63EC">
        <w:rPr>
          <w:lang w:val="en-CA"/>
        </w:rPr>
        <w:fldChar w:fldCharType="begin"/>
      </w:r>
      <w:r w:rsidR="006C63EC">
        <w:rPr>
          <w:lang w:val="en-CA"/>
        </w:rPr>
        <w:instrText xml:space="preserve"> REF _Ref336886006 \h </w:instrText>
      </w:r>
      <w:r w:rsidR="006C63EC">
        <w:rPr>
          <w:lang w:val="en-CA"/>
        </w:rPr>
      </w:r>
      <w:r w:rsidR="006C63EC">
        <w:rPr>
          <w:lang w:val="en-CA"/>
        </w:rPr>
        <w:fldChar w:fldCharType="separate"/>
      </w:r>
      <w:r w:rsidR="006C63EC">
        <w:t xml:space="preserve">Figure </w:t>
      </w:r>
      <w:r w:rsidR="006C63EC">
        <w:rPr>
          <w:noProof/>
        </w:rPr>
        <w:t>3</w:t>
      </w:r>
      <w:r w:rsidR="006C63EC">
        <w:rPr>
          <w:lang w:val="en-CA"/>
        </w:rPr>
        <w:fldChar w:fldCharType="end"/>
      </w:r>
      <w:r w:rsidR="006C63EC">
        <w:rPr>
          <w:lang w:val="en-CA"/>
        </w:rPr>
        <w:t>,</w:t>
      </w:r>
      <w:r w:rsidR="00333B0B">
        <w:rPr>
          <w:lang w:val="en-CA"/>
        </w:rPr>
        <w:t xml:space="preserve"> </w:t>
      </w:r>
      <w:proofErr w:type="spellStart"/>
      <w:r w:rsidR="00333B0B">
        <w:rPr>
          <w:lang w:val="en-CA"/>
        </w:rPr>
        <w:t>MV1</w:t>
      </w:r>
      <w:proofErr w:type="spellEnd"/>
      <w:r w:rsidR="00333B0B">
        <w:rPr>
          <w:lang w:val="en-CA"/>
        </w:rPr>
        <w:t xml:space="preserve"> of the co-located block of PU1 </w:t>
      </w:r>
      <w:r w:rsidR="007F318B">
        <w:rPr>
          <w:lang w:val="en-CA"/>
        </w:rPr>
        <w:t xml:space="preserve">can be </w:t>
      </w:r>
      <w:r w:rsidR="00333B0B">
        <w:rPr>
          <w:lang w:val="en-CA"/>
        </w:rPr>
        <w:t xml:space="preserve">used to form a disparity motion vector candidate. </w:t>
      </w:r>
    </w:p>
    <w:p w:rsidR="00087ACE" w:rsidRDefault="00AE3C14" w:rsidP="00AF226D">
      <w:pPr>
        <w:jc w:val="both"/>
        <w:rPr>
          <w:lang w:val="en-CA"/>
        </w:rPr>
      </w:pPr>
      <w:r>
        <w:rPr>
          <w:lang w:val="en-CA"/>
        </w:rPr>
        <w:t>In general, w</w:t>
      </w:r>
      <w:r w:rsidR="00087ACE">
        <w:rPr>
          <w:lang w:val="en-CA"/>
        </w:rPr>
        <w:t xml:space="preserve">hen the reference index equal to 0 represents a short-term reference picture, the newly added target reference index is used to represent a long-term reference picture. </w:t>
      </w:r>
      <w:r w:rsidR="006A0987">
        <w:rPr>
          <w:lang w:val="en-CA"/>
        </w:rPr>
        <w:t>W</w:t>
      </w:r>
      <w:r w:rsidR="00087ACE">
        <w:rPr>
          <w:lang w:val="en-CA"/>
        </w:rPr>
        <w:t xml:space="preserve">hen the reference index equal to 0 represents a long-term reference picture, the newly added target reference index is used to represent a </w:t>
      </w:r>
      <w:r w:rsidR="004E032F">
        <w:rPr>
          <w:lang w:val="en-CA"/>
        </w:rPr>
        <w:t>short-term reference</w:t>
      </w:r>
      <w:r w:rsidR="00087ACE">
        <w:rPr>
          <w:lang w:val="en-CA"/>
        </w:rPr>
        <w:t xml:space="preserve"> picture.</w:t>
      </w:r>
    </w:p>
    <w:p w:rsidR="00AE3C14" w:rsidRPr="00883849" w:rsidRDefault="00AE3C14" w:rsidP="00AF226D">
      <w:pPr>
        <w:jc w:val="both"/>
        <w:rPr>
          <w:lang w:val="en-CA"/>
        </w:rPr>
      </w:pPr>
      <w:r>
        <w:rPr>
          <w:lang w:val="en-CA"/>
        </w:rPr>
        <w:t>Note that similar to the current HEVC specification, if the target reference index corresponds to a long-term reference picture, the motion vector</w:t>
      </w:r>
      <w:r w:rsidR="002519C9">
        <w:rPr>
          <w:lang w:val="en-CA"/>
        </w:rPr>
        <w:t xml:space="preserve"> in a co-located block,</w:t>
      </w:r>
      <w:r w:rsidR="00DC2490">
        <w:rPr>
          <w:lang w:val="en-CA"/>
        </w:rPr>
        <w:t xml:space="preserve"> if considered as available,</w:t>
      </w:r>
      <w:r>
        <w:rPr>
          <w:lang w:val="en-CA"/>
        </w:rPr>
        <w:t xml:space="preserve"> is not scaled. </w:t>
      </w:r>
    </w:p>
    <w:p w:rsidR="00E21784" w:rsidRDefault="00CC79CC" w:rsidP="00E21784">
      <w:pPr>
        <w:pStyle w:val="Heading2"/>
        <w:rPr>
          <w:lang w:val="en-CA"/>
        </w:rPr>
      </w:pPr>
      <w:r>
        <w:rPr>
          <w:lang w:val="en-CA"/>
        </w:rPr>
        <w:t xml:space="preserve">Derivation of </w:t>
      </w:r>
      <w:r w:rsidR="00C930D6">
        <w:rPr>
          <w:lang w:val="en-CA"/>
        </w:rPr>
        <w:t xml:space="preserve">the </w:t>
      </w:r>
      <w:r>
        <w:rPr>
          <w:lang w:val="en-CA"/>
        </w:rPr>
        <w:t>additional target reference index</w:t>
      </w:r>
    </w:p>
    <w:p w:rsidR="00E21784" w:rsidRPr="00DA7734" w:rsidRDefault="00B56835" w:rsidP="00DA7734">
      <w:pPr>
        <w:jc w:val="both"/>
        <w:rPr>
          <w:lang w:val="en-CA"/>
        </w:rPr>
      </w:pPr>
      <w:r w:rsidRPr="00DA7734">
        <w:rPr>
          <w:lang w:val="en-CA"/>
        </w:rPr>
        <w:t xml:space="preserve">In the slice level, the value of the </w:t>
      </w:r>
      <w:r w:rsidR="005377A6" w:rsidRPr="00DA7734">
        <w:rPr>
          <w:lang w:val="en-CA"/>
        </w:rPr>
        <w:t xml:space="preserve">additional </w:t>
      </w:r>
      <w:r w:rsidRPr="00DA7734">
        <w:rPr>
          <w:lang w:val="en-CA"/>
        </w:rPr>
        <w:t xml:space="preserve">target reference index </w:t>
      </w:r>
      <w:r w:rsidR="005377A6" w:rsidRPr="00DA7734">
        <w:rPr>
          <w:lang w:val="en-CA"/>
        </w:rPr>
        <w:t xml:space="preserve">(refIdxLXA) </w:t>
      </w:r>
      <w:r w:rsidRPr="00DA7734">
        <w:rPr>
          <w:lang w:val="en-CA"/>
        </w:rPr>
        <w:t xml:space="preserve">for each of </w:t>
      </w:r>
      <w:proofErr w:type="spellStart"/>
      <w:r w:rsidRPr="00DA7734">
        <w:rPr>
          <w:lang w:val="en-CA"/>
        </w:rPr>
        <w:t>RefPicList0</w:t>
      </w:r>
      <w:proofErr w:type="spellEnd"/>
      <w:r w:rsidRPr="00DA7734">
        <w:rPr>
          <w:lang w:val="en-CA"/>
        </w:rPr>
        <w:t xml:space="preserve"> and </w:t>
      </w:r>
      <w:proofErr w:type="spellStart"/>
      <w:r w:rsidRPr="00DA7734">
        <w:rPr>
          <w:lang w:val="en-CA"/>
        </w:rPr>
        <w:t>RefPicList1</w:t>
      </w:r>
      <w:proofErr w:type="spellEnd"/>
      <w:r w:rsidRPr="00DA7734">
        <w:rPr>
          <w:lang w:val="en-CA"/>
        </w:rPr>
        <w:t xml:space="preserve">, if </w:t>
      </w:r>
      <w:del w:id="6" w:author="Li Zhang" w:date="2012-10-11T20:47:00Z">
        <w:r w:rsidRPr="00DA7734" w:rsidDel="00031E6B">
          <w:rPr>
            <w:lang w:val="en-CA"/>
          </w:rPr>
          <w:delText>avaialble</w:delText>
        </w:r>
      </w:del>
      <w:ins w:id="7" w:author="Li Zhang" w:date="2012-10-11T20:47:00Z">
        <w:r w:rsidR="00031E6B">
          <w:rPr>
            <w:lang w:val="en-CA"/>
          </w:rPr>
          <w:t>available</w:t>
        </w:r>
      </w:ins>
      <w:r w:rsidRPr="00DA7734">
        <w:rPr>
          <w:lang w:val="en-CA"/>
        </w:rPr>
        <w:t xml:space="preserve">, is derived. </w:t>
      </w:r>
    </w:p>
    <w:p w:rsidR="00BE2F61" w:rsidRPr="00BE2F61" w:rsidRDefault="00BE2F61" w:rsidP="00BE2F61">
      <w:pPr>
        <w:keepNext/>
        <w:keepLines/>
        <w:tabs>
          <w:tab w:val="clear" w:pos="360"/>
          <w:tab w:val="clear" w:pos="720"/>
          <w:tab w:val="clear" w:pos="1080"/>
          <w:tab w:val="clear" w:pos="1440"/>
          <w:tab w:val="left" w:pos="794"/>
          <w:tab w:val="left" w:pos="1191"/>
          <w:tab w:val="left" w:pos="1588"/>
          <w:tab w:val="left" w:pos="1985"/>
        </w:tabs>
        <w:spacing w:before="181"/>
        <w:jc w:val="both"/>
        <w:outlineLvl w:val="3"/>
        <w:rPr>
          <w:rFonts w:eastAsia="Malgun Gothic"/>
          <w:b/>
          <w:bCs/>
          <w:noProof/>
          <w:sz w:val="20"/>
          <w:lang w:val="en-GB" w:eastAsia="x-none"/>
        </w:rPr>
      </w:pPr>
      <w:bookmarkStart w:id="8" w:name="_Ref26832683"/>
      <w:bookmarkStart w:id="9" w:name="_Ref31614179"/>
      <w:bookmarkStart w:id="10" w:name="_Ref31614215"/>
      <w:bookmarkStart w:id="11" w:name="_Ref31614235"/>
      <w:bookmarkStart w:id="12" w:name="_Toc77680454"/>
      <w:bookmarkStart w:id="13" w:name="_Toc226456615"/>
      <w:bookmarkStart w:id="14" w:name="_Toc248045291"/>
      <w:bookmarkStart w:id="15" w:name="_Toc287363805"/>
      <w:bookmarkStart w:id="16" w:name="_Toc311217236"/>
      <w:bookmarkStart w:id="17" w:name="_Toc317198787"/>
      <w:bookmarkStart w:id="18" w:name="_Toc331259844"/>
      <w:bookmarkStart w:id="19" w:name="_Toc16578992"/>
      <w:bookmarkStart w:id="20" w:name="_Toc20134314"/>
      <w:r>
        <w:rPr>
          <w:rFonts w:eastAsia="Malgun Gothic"/>
          <w:b/>
          <w:bCs/>
          <w:noProof/>
          <w:sz w:val="20"/>
          <w:lang w:val="en-GB" w:eastAsia="x-none"/>
        </w:rPr>
        <w:t>8.3.</w:t>
      </w:r>
      <w:r w:rsidR="007723C5">
        <w:rPr>
          <w:rFonts w:eastAsia="Malgun Gothic"/>
          <w:b/>
          <w:bCs/>
          <w:noProof/>
          <w:sz w:val="20"/>
          <w:lang w:val="en-GB" w:eastAsia="x-none"/>
        </w:rPr>
        <w:t>5</w:t>
      </w:r>
      <w:r>
        <w:rPr>
          <w:rFonts w:eastAsia="Malgun Gothic"/>
          <w:b/>
          <w:bCs/>
          <w:noProof/>
          <w:sz w:val="20"/>
          <w:lang w:val="en-GB" w:eastAsia="x-none"/>
        </w:rPr>
        <w:tab/>
        <w:t xml:space="preserve">Derivation process for the </w:t>
      </w:r>
      <w:bookmarkEnd w:id="8"/>
      <w:bookmarkEnd w:id="9"/>
      <w:bookmarkEnd w:id="10"/>
      <w:bookmarkEnd w:id="11"/>
      <w:bookmarkEnd w:id="12"/>
      <w:bookmarkEnd w:id="13"/>
      <w:bookmarkEnd w:id="14"/>
      <w:bookmarkEnd w:id="15"/>
      <w:bookmarkEnd w:id="16"/>
      <w:bookmarkEnd w:id="17"/>
      <w:bookmarkEnd w:id="18"/>
      <w:r>
        <w:rPr>
          <w:rFonts w:eastAsia="Malgun Gothic"/>
          <w:b/>
          <w:bCs/>
          <w:noProof/>
          <w:sz w:val="20"/>
          <w:lang w:val="en-GB" w:eastAsia="x-none"/>
        </w:rPr>
        <w:t>additional target reference index for TMVP</w:t>
      </w:r>
    </w:p>
    <w:bookmarkEnd w:id="19"/>
    <w:bookmarkEnd w:id="20"/>
    <w:p w:rsidR="00BE2F61" w:rsidRPr="00A82310" w:rsidRDefault="00BE2F61" w:rsidP="00BE2F61">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5377A6">
        <w:rPr>
          <w:rFonts w:eastAsia="Malgun Gothic"/>
          <w:noProof/>
          <w:sz w:val="20"/>
          <w:lang w:val="en-GB"/>
        </w:rPr>
        <w:t>This process is invoked when the current slice is a P or B slice.</w:t>
      </w:r>
      <w:r w:rsidR="00BF65C7" w:rsidRPr="005377A6">
        <w:rPr>
          <w:rFonts w:eastAsia="Malgun Gothic"/>
          <w:noProof/>
          <w:sz w:val="20"/>
          <w:lang w:val="en-GB"/>
        </w:rPr>
        <w:t xml:space="preserve"> Additional target reference indices </w:t>
      </w:r>
      <w:r w:rsidR="00BB7897" w:rsidRPr="005377A6">
        <w:rPr>
          <w:rFonts w:eastAsia="Malgun Gothic"/>
          <w:noProof/>
          <w:sz w:val="20"/>
          <w:lang w:val="en-GB"/>
        </w:rPr>
        <w:t>refIdxL0</w:t>
      </w:r>
      <w:r w:rsidR="00BB7897">
        <w:rPr>
          <w:rFonts w:eastAsia="Malgun Gothic"/>
          <w:noProof/>
          <w:sz w:val="20"/>
          <w:lang w:val="en-GB"/>
        </w:rPr>
        <w:t>A</w:t>
      </w:r>
      <w:r w:rsidR="00BB7897" w:rsidRPr="005377A6">
        <w:rPr>
          <w:rFonts w:eastAsia="Malgun Gothic"/>
          <w:noProof/>
          <w:sz w:val="20"/>
          <w:lang w:val="en-GB"/>
        </w:rPr>
        <w:t xml:space="preserve"> </w:t>
      </w:r>
      <w:r w:rsidR="00BF65C7" w:rsidRPr="005377A6">
        <w:rPr>
          <w:rFonts w:eastAsia="Malgun Gothic"/>
          <w:noProof/>
          <w:sz w:val="20"/>
          <w:lang w:val="en-GB"/>
        </w:rPr>
        <w:t xml:space="preserve">and </w:t>
      </w:r>
      <w:r w:rsidR="00BB7897" w:rsidRPr="005377A6">
        <w:rPr>
          <w:rFonts w:eastAsia="Malgun Gothic"/>
          <w:noProof/>
          <w:sz w:val="20"/>
          <w:lang w:val="en-GB"/>
        </w:rPr>
        <w:t>refIdxL1</w:t>
      </w:r>
      <w:r w:rsidR="00BB7897">
        <w:rPr>
          <w:rFonts w:eastAsia="Malgun Gothic"/>
          <w:noProof/>
          <w:sz w:val="20"/>
          <w:lang w:val="en-GB"/>
        </w:rPr>
        <w:t>A</w:t>
      </w:r>
      <w:r w:rsidR="00BB7897" w:rsidRPr="00A82310">
        <w:rPr>
          <w:rFonts w:eastAsia="Malgun Gothic"/>
          <w:noProof/>
          <w:sz w:val="20"/>
          <w:lang w:val="en-GB"/>
        </w:rPr>
        <w:t xml:space="preserve"> </w:t>
      </w:r>
      <w:r w:rsidR="00BF65C7" w:rsidRPr="00A82310">
        <w:rPr>
          <w:rFonts w:eastAsia="Malgun Gothic"/>
          <w:noProof/>
          <w:sz w:val="20"/>
          <w:lang w:val="en-GB"/>
        </w:rPr>
        <w:t xml:space="preserve">are derived. </w:t>
      </w:r>
    </w:p>
    <w:p w:rsidR="00BE2F61" w:rsidRPr="001A74F4" w:rsidRDefault="007723C5" w:rsidP="00E71346">
      <w:pPr>
        <w:pStyle w:val="Note1"/>
        <w:numPr>
          <w:ilvl w:val="12"/>
          <w:numId w:val="0"/>
        </w:numPr>
        <w:rPr>
          <w:noProof/>
          <w:sz w:val="20"/>
          <w:szCs w:val="20"/>
        </w:rPr>
      </w:pPr>
      <w:r w:rsidRPr="001A74F4">
        <w:rPr>
          <w:noProof/>
          <w:sz w:val="20"/>
          <w:szCs w:val="20"/>
        </w:rPr>
        <w:t xml:space="preserve">Set variables </w:t>
      </w:r>
      <w:r w:rsidR="00BB7897" w:rsidRPr="001A74F4">
        <w:rPr>
          <w:noProof/>
          <w:sz w:val="20"/>
          <w:szCs w:val="20"/>
        </w:rPr>
        <w:t>refIdxL0</w:t>
      </w:r>
      <w:r w:rsidR="00BB7897">
        <w:rPr>
          <w:noProof/>
          <w:sz w:val="20"/>
          <w:szCs w:val="20"/>
        </w:rPr>
        <w:t>A</w:t>
      </w:r>
      <w:r w:rsidR="00BB7897" w:rsidRPr="001A74F4">
        <w:rPr>
          <w:noProof/>
          <w:sz w:val="20"/>
          <w:szCs w:val="20"/>
        </w:rPr>
        <w:t xml:space="preserve"> </w:t>
      </w:r>
      <w:r w:rsidRPr="001A74F4">
        <w:rPr>
          <w:noProof/>
          <w:sz w:val="20"/>
          <w:szCs w:val="20"/>
        </w:rPr>
        <w:t xml:space="preserve">and </w:t>
      </w:r>
      <w:r w:rsidR="00BB7897" w:rsidRPr="001A74F4">
        <w:rPr>
          <w:noProof/>
          <w:sz w:val="20"/>
          <w:szCs w:val="20"/>
        </w:rPr>
        <w:t>refIdxL1</w:t>
      </w:r>
      <w:r w:rsidR="00BB7897">
        <w:rPr>
          <w:noProof/>
          <w:sz w:val="20"/>
          <w:szCs w:val="20"/>
        </w:rPr>
        <w:t>A</w:t>
      </w:r>
      <w:r w:rsidR="00BB7897" w:rsidRPr="001A74F4">
        <w:rPr>
          <w:noProof/>
          <w:sz w:val="20"/>
          <w:szCs w:val="20"/>
        </w:rPr>
        <w:t xml:space="preserve"> </w:t>
      </w:r>
      <w:r w:rsidR="000C2C0D" w:rsidRPr="001A74F4">
        <w:rPr>
          <w:noProof/>
          <w:sz w:val="20"/>
          <w:szCs w:val="20"/>
        </w:rPr>
        <w:t xml:space="preserve">both </w:t>
      </w:r>
      <w:r w:rsidRPr="001A74F4">
        <w:rPr>
          <w:noProof/>
          <w:sz w:val="20"/>
          <w:szCs w:val="20"/>
        </w:rPr>
        <w:t>to -1.</w:t>
      </w:r>
    </w:p>
    <w:p w:rsidR="007723C5" w:rsidRPr="001A74F4" w:rsidRDefault="00E71205" w:rsidP="00E71346">
      <w:pPr>
        <w:pStyle w:val="Note1"/>
        <w:numPr>
          <w:ilvl w:val="12"/>
          <w:numId w:val="0"/>
        </w:numPr>
        <w:rPr>
          <w:noProof/>
          <w:sz w:val="20"/>
          <w:szCs w:val="20"/>
        </w:rPr>
      </w:pPr>
      <w:r w:rsidRPr="001A74F4">
        <w:rPr>
          <w:noProof/>
          <w:sz w:val="20"/>
          <w:szCs w:val="20"/>
        </w:rPr>
        <w:t>T</w:t>
      </w:r>
      <w:r w:rsidR="00FA11CC" w:rsidRPr="001A74F4">
        <w:rPr>
          <w:noProof/>
          <w:sz w:val="20"/>
          <w:szCs w:val="20"/>
        </w:rPr>
        <w:t xml:space="preserve">he following apply to derive </w:t>
      </w:r>
      <w:r w:rsidR="00BB7897" w:rsidRPr="005377A6">
        <w:rPr>
          <w:noProof/>
          <w:sz w:val="20"/>
          <w:szCs w:val="20"/>
        </w:rPr>
        <w:t>refIdxL0</w:t>
      </w:r>
      <w:r w:rsidR="00BB7897">
        <w:rPr>
          <w:noProof/>
          <w:sz w:val="20"/>
          <w:szCs w:val="20"/>
        </w:rPr>
        <w:t>A</w:t>
      </w:r>
      <w:r w:rsidR="00FA11CC" w:rsidRPr="001A74F4">
        <w:rPr>
          <w:noProof/>
          <w:sz w:val="20"/>
          <w:szCs w:val="20"/>
        </w:rPr>
        <w:t>.</w:t>
      </w:r>
    </w:p>
    <w:p w:rsidR="00256185" w:rsidRDefault="00BF65C7" w:rsidP="00256185">
      <w:pPr>
        <w:pStyle w:val="Equation"/>
        <w:numPr>
          <w:ilvl w:val="12"/>
          <w:numId w:val="0"/>
        </w:numPr>
        <w:tabs>
          <w:tab w:val="clear" w:pos="794"/>
          <w:tab w:val="clear" w:pos="1588"/>
          <w:tab w:val="left" w:pos="851"/>
          <w:tab w:val="left" w:pos="1134"/>
          <w:tab w:val="left" w:pos="1418"/>
        </w:tabs>
        <w:ind w:left="567"/>
        <w:rPr>
          <w:noProof/>
          <w:sz w:val="20"/>
        </w:rPr>
      </w:pPr>
      <w:r w:rsidRPr="00BF65C7">
        <w:rPr>
          <w:noProof/>
          <w:sz w:val="20"/>
        </w:rPr>
        <w:t>bZeroIdx</w:t>
      </w:r>
      <w:r>
        <w:rPr>
          <w:noProof/>
          <w:sz w:val="20"/>
        </w:rPr>
        <w:t>LongTerm</w:t>
      </w:r>
      <w:r w:rsidRPr="00BF65C7">
        <w:rPr>
          <w:noProof/>
          <w:sz w:val="20"/>
        </w:rPr>
        <w:t>Flag</w:t>
      </w:r>
      <w:r>
        <w:rPr>
          <w:noProof/>
          <w:sz w:val="20"/>
        </w:rPr>
        <w:t xml:space="preserve"> = RefPicList0[ 0 ] is a short-term reference picture ? 0 : 1</w:t>
      </w:r>
      <w:r>
        <w:rPr>
          <w:noProof/>
          <w:sz w:val="20"/>
        </w:rPr>
        <w:br/>
        <w:t>bFound</w:t>
      </w:r>
      <w:r>
        <w:rPr>
          <w:noProof/>
          <w:sz w:val="20"/>
        </w:rPr>
        <w:tab/>
        <w:t>= 0</w:t>
      </w:r>
      <w:r w:rsidR="00256185">
        <w:rPr>
          <w:noProof/>
          <w:sz w:val="20"/>
        </w:rPr>
        <w:br/>
      </w:r>
      <w:r w:rsidR="00256185" w:rsidRPr="00256185">
        <w:rPr>
          <w:noProof/>
          <w:sz w:val="20"/>
        </w:rPr>
        <w:t xml:space="preserve">for( </w:t>
      </w:r>
      <w:r w:rsidR="00256185">
        <w:rPr>
          <w:noProof/>
          <w:sz w:val="20"/>
        </w:rPr>
        <w:t xml:space="preserve">i </w:t>
      </w:r>
      <w:r w:rsidR="00256185" w:rsidRPr="00256185">
        <w:rPr>
          <w:noProof/>
          <w:sz w:val="20"/>
        </w:rPr>
        <w:t xml:space="preserve">= </w:t>
      </w:r>
      <w:r w:rsidR="00256185">
        <w:rPr>
          <w:noProof/>
          <w:sz w:val="20"/>
        </w:rPr>
        <w:t>1</w:t>
      </w:r>
      <w:r w:rsidR="00256185" w:rsidRPr="00256185">
        <w:rPr>
          <w:noProof/>
          <w:sz w:val="20"/>
        </w:rPr>
        <w:t xml:space="preserve">; </w:t>
      </w:r>
      <w:r w:rsidR="00256185">
        <w:rPr>
          <w:noProof/>
          <w:sz w:val="20"/>
        </w:rPr>
        <w:t>i</w:t>
      </w:r>
      <w:r w:rsidR="00256185" w:rsidRPr="00256185">
        <w:rPr>
          <w:noProof/>
          <w:sz w:val="20"/>
        </w:rPr>
        <w:t xml:space="preserve"> &lt;= num_ref_idx_l</w:t>
      </w:r>
      <w:r w:rsidR="00256185">
        <w:rPr>
          <w:noProof/>
          <w:sz w:val="20"/>
        </w:rPr>
        <w:t>0</w:t>
      </w:r>
      <w:r w:rsidR="00256185" w:rsidRPr="00256185">
        <w:rPr>
          <w:noProof/>
          <w:sz w:val="20"/>
        </w:rPr>
        <w:t>_active_minus1</w:t>
      </w:r>
      <w:r>
        <w:rPr>
          <w:noProof/>
          <w:sz w:val="20"/>
        </w:rPr>
        <w:t>&amp;&amp;!</w:t>
      </w:r>
      <w:r w:rsidRPr="00BF65C7">
        <w:rPr>
          <w:noProof/>
          <w:sz w:val="20"/>
        </w:rPr>
        <w:t xml:space="preserve"> </w:t>
      </w:r>
      <w:r>
        <w:rPr>
          <w:noProof/>
          <w:sz w:val="20"/>
        </w:rPr>
        <w:t>bFound</w:t>
      </w:r>
      <w:r w:rsidR="00256185" w:rsidRPr="00256185">
        <w:rPr>
          <w:noProof/>
          <w:sz w:val="20"/>
        </w:rPr>
        <w:t xml:space="preserve">; </w:t>
      </w:r>
      <w:r w:rsidR="00256185">
        <w:rPr>
          <w:noProof/>
          <w:sz w:val="20"/>
        </w:rPr>
        <w:t>i</w:t>
      </w:r>
      <w:r w:rsidR="00256185" w:rsidRPr="00256185">
        <w:rPr>
          <w:noProof/>
          <w:sz w:val="20"/>
        </w:rPr>
        <w:t>++)</w:t>
      </w:r>
      <w:r w:rsidR="00256185">
        <w:rPr>
          <w:noProof/>
          <w:sz w:val="20"/>
        </w:rPr>
        <w:br/>
      </w:r>
      <w:r w:rsidR="00256185">
        <w:rPr>
          <w:noProof/>
          <w:sz w:val="20"/>
        </w:rPr>
        <w:tab/>
      </w:r>
      <w:r>
        <w:rPr>
          <w:noProof/>
          <w:sz w:val="20"/>
        </w:rPr>
        <w:t>if ( (</w:t>
      </w:r>
      <w:r w:rsidRPr="00BF65C7">
        <w:rPr>
          <w:noProof/>
          <w:sz w:val="20"/>
        </w:rPr>
        <w:t>bZeroIdx</w:t>
      </w:r>
      <w:r>
        <w:rPr>
          <w:noProof/>
          <w:sz w:val="20"/>
        </w:rPr>
        <w:t>LongTerm</w:t>
      </w:r>
      <w:r w:rsidRPr="00BF65C7">
        <w:rPr>
          <w:noProof/>
          <w:sz w:val="20"/>
        </w:rPr>
        <w:t>Flag</w:t>
      </w:r>
      <w:r>
        <w:rPr>
          <w:noProof/>
          <w:sz w:val="20"/>
        </w:rPr>
        <w:t xml:space="preserve"> &amp;&amp; RefPicList0[ i ] is a short-term reference picture) | |</w:t>
      </w:r>
      <w:r>
        <w:rPr>
          <w:noProof/>
          <w:sz w:val="20"/>
        </w:rPr>
        <w:br/>
      </w:r>
      <w:r>
        <w:rPr>
          <w:noProof/>
          <w:sz w:val="20"/>
        </w:rPr>
        <w:tab/>
      </w:r>
      <w:r>
        <w:rPr>
          <w:noProof/>
          <w:sz w:val="20"/>
        </w:rPr>
        <w:tab/>
        <w:t>(!</w:t>
      </w:r>
      <w:r w:rsidRPr="00BF65C7">
        <w:rPr>
          <w:noProof/>
          <w:sz w:val="20"/>
        </w:rPr>
        <w:t>bZeroIdx</w:t>
      </w:r>
      <w:r>
        <w:rPr>
          <w:noProof/>
          <w:sz w:val="20"/>
        </w:rPr>
        <w:t>LongTerm</w:t>
      </w:r>
      <w:r w:rsidRPr="00BF65C7">
        <w:rPr>
          <w:noProof/>
          <w:sz w:val="20"/>
        </w:rPr>
        <w:t>Flag</w:t>
      </w:r>
      <w:r>
        <w:rPr>
          <w:noProof/>
          <w:sz w:val="20"/>
        </w:rPr>
        <w:t xml:space="preserve"> &amp;&amp; RefPicList0[ i ] is a long-term reference picture) ) {</w:t>
      </w:r>
      <w:r>
        <w:rPr>
          <w:noProof/>
          <w:sz w:val="20"/>
        </w:rPr>
        <w:br/>
      </w:r>
      <w:r>
        <w:rPr>
          <w:noProof/>
          <w:sz w:val="20"/>
        </w:rPr>
        <w:tab/>
      </w:r>
      <w:r>
        <w:rPr>
          <w:noProof/>
          <w:sz w:val="20"/>
        </w:rPr>
        <w:tab/>
      </w:r>
      <w:r>
        <w:rPr>
          <w:noProof/>
          <w:sz w:val="20"/>
        </w:rPr>
        <w:tab/>
      </w:r>
      <w:r w:rsidR="00BB7897">
        <w:rPr>
          <w:noProof/>
          <w:sz w:val="20"/>
        </w:rPr>
        <w:t xml:space="preserve">refIdxL0A </w:t>
      </w:r>
      <w:r>
        <w:rPr>
          <w:noProof/>
          <w:sz w:val="20"/>
        </w:rPr>
        <w:t>= i</w:t>
      </w:r>
      <w:r>
        <w:rPr>
          <w:noProof/>
          <w:sz w:val="20"/>
        </w:rPr>
        <w:br/>
      </w:r>
      <w:r>
        <w:rPr>
          <w:noProof/>
          <w:sz w:val="20"/>
        </w:rPr>
        <w:tab/>
      </w:r>
      <w:r>
        <w:rPr>
          <w:noProof/>
          <w:sz w:val="20"/>
        </w:rPr>
        <w:tab/>
      </w:r>
      <w:r>
        <w:rPr>
          <w:noProof/>
          <w:sz w:val="20"/>
        </w:rPr>
        <w:tab/>
        <w:t>bFound =1</w:t>
      </w:r>
      <w:r>
        <w:rPr>
          <w:noProof/>
          <w:sz w:val="20"/>
        </w:rPr>
        <w:br/>
      </w:r>
      <w:r>
        <w:rPr>
          <w:noProof/>
          <w:sz w:val="20"/>
        </w:rPr>
        <w:tab/>
      </w:r>
      <w:r>
        <w:rPr>
          <w:noProof/>
          <w:sz w:val="20"/>
        </w:rPr>
        <w:tab/>
        <w:t>}</w:t>
      </w:r>
    </w:p>
    <w:p w:rsidR="00BF65C7" w:rsidRDefault="00BF65C7" w:rsidP="00BF65C7">
      <w:pPr>
        <w:pStyle w:val="Note1"/>
        <w:numPr>
          <w:ilvl w:val="12"/>
          <w:numId w:val="0"/>
        </w:numPr>
        <w:rPr>
          <w:noProof/>
        </w:rPr>
      </w:pPr>
      <w:r>
        <w:rPr>
          <w:noProof/>
        </w:rPr>
        <w:t>When the slice is a B</w:t>
      </w:r>
      <w:r w:rsidR="00FA11CC">
        <w:rPr>
          <w:noProof/>
        </w:rPr>
        <w:t xml:space="preserve"> slice, the following apply to derive </w:t>
      </w:r>
      <w:r w:rsidR="00AF4780">
        <w:rPr>
          <w:noProof/>
          <w:sz w:val="20"/>
        </w:rPr>
        <w:t>refIdxL1A</w:t>
      </w:r>
      <w:r w:rsidR="004F670D">
        <w:rPr>
          <w:noProof/>
          <w:sz w:val="20"/>
        </w:rPr>
        <w:t>.</w:t>
      </w:r>
    </w:p>
    <w:p w:rsidR="00BE2F61" w:rsidRPr="00B56835" w:rsidRDefault="00BF65C7" w:rsidP="00B56835">
      <w:pPr>
        <w:pStyle w:val="Equation"/>
        <w:numPr>
          <w:ilvl w:val="12"/>
          <w:numId w:val="0"/>
        </w:numPr>
        <w:tabs>
          <w:tab w:val="clear" w:pos="794"/>
          <w:tab w:val="clear" w:pos="1588"/>
          <w:tab w:val="left" w:pos="851"/>
          <w:tab w:val="left" w:pos="1134"/>
          <w:tab w:val="left" w:pos="1418"/>
        </w:tabs>
        <w:ind w:left="567"/>
        <w:rPr>
          <w:noProof/>
          <w:sz w:val="20"/>
        </w:rPr>
      </w:pPr>
      <w:r w:rsidRPr="00BF65C7">
        <w:rPr>
          <w:noProof/>
          <w:sz w:val="20"/>
        </w:rPr>
        <w:t>bZeroIdx</w:t>
      </w:r>
      <w:r>
        <w:rPr>
          <w:noProof/>
          <w:sz w:val="20"/>
        </w:rPr>
        <w:t>LongTerm</w:t>
      </w:r>
      <w:r w:rsidRPr="00BF65C7">
        <w:rPr>
          <w:noProof/>
          <w:sz w:val="20"/>
        </w:rPr>
        <w:t>Flag</w:t>
      </w:r>
      <w:r>
        <w:rPr>
          <w:noProof/>
          <w:sz w:val="20"/>
        </w:rPr>
        <w:t xml:space="preserve"> = RefPicList1[ 0 ] is a short-term reference picture ? 0 : 1</w:t>
      </w:r>
      <w:r>
        <w:rPr>
          <w:noProof/>
          <w:sz w:val="20"/>
        </w:rPr>
        <w:br/>
        <w:t>bFound</w:t>
      </w:r>
      <w:r>
        <w:rPr>
          <w:noProof/>
          <w:sz w:val="20"/>
        </w:rPr>
        <w:tab/>
        <w:t>= 0</w:t>
      </w:r>
      <w:r>
        <w:rPr>
          <w:noProof/>
          <w:sz w:val="20"/>
        </w:rPr>
        <w:br/>
      </w:r>
      <w:r w:rsidRPr="00256185">
        <w:rPr>
          <w:noProof/>
          <w:sz w:val="20"/>
        </w:rPr>
        <w:t xml:space="preserve">for( </w:t>
      </w:r>
      <w:r>
        <w:rPr>
          <w:noProof/>
          <w:sz w:val="20"/>
        </w:rPr>
        <w:t xml:space="preserve">i </w:t>
      </w:r>
      <w:r w:rsidRPr="00256185">
        <w:rPr>
          <w:noProof/>
          <w:sz w:val="20"/>
        </w:rPr>
        <w:t xml:space="preserve">= </w:t>
      </w:r>
      <w:r>
        <w:rPr>
          <w:noProof/>
          <w:sz w:val="20"/>
        </w:rPr>
        <w:t>1</w:t>
      </w:r>
      <w:r w:rsidRPr="00256185">
        <w:rPr>
          <w:noProof/>
          <w:sz w:val="20"/>
        </w:rPr>
        <w:t xml:space="preserve">; </w:t>
      </w:r>
      <w:r>
        <w:rPr>
          <w:noProof/>
          <w:sz w:val="20"/>
        </w:rPr>
        <w:t>i</w:t>
      </w:r>
      <w:r w:rsidRPr="00256185">
        <w:rPr>
          <w:noProof/>
          <w:sz w:val="20"/>
        </w:rPr>
        <w:t xml:space="preserve"> &lt;= num_ref_idx_l</w:t>
      </w:r>
      <w:r>
        <w:rPr>
          <w:noProof/>
          <w:sz w:val="20"/>
        </w:rPr>
        <w:t>1</w:t>
      </w:r>
      <w:r w:rsidRPr="00256185">
        <w:rPr>
          <w:noProof/>
          <w:sz w:val="20"/>
        </w:rPr>
        <w:t>_active_minus1</w:t>
      </w:r>
      <w:r>
        <w:rPr>
          <w:noProof/>
          <w:sz w:val="20"/>
        </w:rPr>
        <w:t>&amp;&amp;!</w:t>
      </w:r>
      <w:r w:rsidRPr="00BF65C7">
        <w:rPr>
          <w:noProof/>
          <w:sz w:val="20"/>
        </w:rPr>
        <w:t xml:space="preserve"> </w:t>
      </w:r>
      <w:r>
        <w:rPr>
          <w:noProof/>
          <w:sz w:val="20"/>
        </w:rPr>
        <w:t>bFound</w:t>
      </w:r>
      <w:r w:rsidRPr="00256185">
        <w:rPr>
          <w:noProof/>
          <w:sz w:val="20"/>
        </w:rPr>
        <w:t xml:space="preserve">; </w:t>
      </w:r>
      <w:r>
        <w:rPr>
          <w:noProof/>
          <w:sz w:val="20"/>
        </w:rPr>
        <w:t>i</w:t>
      </w:r>
      <w:r w:rsidRPr="00256185">
        <w:rPr>
          <w:noProof/>
          <w:sz w:val="20"/>
        </w:rPr>
        <w:t>++)</w:t>
      </w:r>
      <w:r>
        <w:rPr>
          <w:noProof/>
          <w:sz w:val="20"/>
        </w:rPr>
        <w:br/>
      </w:r>
      <w:r>
        <w:rPr>
          <w:noProof/>
          <w:sz w:val="20"/>
        </w:rPr>
        <w:tab/>
        <w:t>if ( (</w:t>
      </w:r>
      <w:r w:rsidRPr="00BF65C7">
        <w:rPr>
          <w:noProof/>
          <w:sz w:val="20"/>
        </w:rPr>
        <w:t>bZeroIdx</w:t>
      </w:r>
      <w:r>
        <w:rPr>
          <w:noProof/>
          <w:sz w:val="20"/>
        </w:rPr>
        <w:t>LongTerm</w:t>
      </w:r>
      <w:r w:rsidRPr="00BF65C7">
        <w:rPr>
          <w:noProof/>
          <w:sz w:val="20"/>
        </w:rPr>
        <w:t>Flag</w:t>
      </w:r>
      <w:r>
        <w:rPr>
          <w:noProof/>
          <w:sz w:val="20"/>
        </w:rPr>
        <w:t xml:space="preserve"> &amp;&amp; RefPicList1[ i ] is a short-term reference picture) | |</w:t>
      </w:r>
      <w:r>
        <w:rPr>
          <w:noProof/>
          <w:sz w:val="20"/>
        </w:rPr>
        <w:br/>
      </w:r>
      <w:r>
        <w:rPr>
          <w:noProof/>
          <w:sz w:val="20"/>
        </w:rPr>
        <w:tab/>
      </w:r>
      <w:r>
        <w:rPr>
          <w:noProof/>
          <w:sz w:val="20"/>
        </w:rPr>
        <w:tab/>
        <w:t>(!</w:t>
      </w:r>
      <w:r w:rsidRPr="00BF65C7">
        <w:rPr>
          <w:noProof/>
          <w:sz w:val="20"/>
        </w:rPr>
        <w:t>bZeroIdx</w:t>
      </w:r>
      <w:r>
        <w:rPr>
          <w:noProof/>
          <w:sz w:val="20"/>
        </w:rPr>
        <w:t>LongTerm</w:t>
      </w:r>
      <w:r w:rsidRPr="00BF65C7">
        <w:rPr>
          <w:noProof/>
          <w:sz w:val="20"/>
        </w:rPr>
        <w:t>Flag</w:t>
      </w:r>
      <w:r>
        <w:rPr>
          <w:noProof/>
          <w:sz w:val="20"/>
        </w:rPr>
        <w:t xml:space="preserve"> &amp;&amp; RefPicList1[ i ] is a long-term reference picture) ) {</w:t>
      </w:r>
      <w:r>
        <w:rPr>
          <w:noProof/>
          <w:sz w:val="20"/>
        </w:rPr>
        <w:br/>
      </w:r>
      <w:r>
        <w:rPr>
          <w:noProof/>
          <w:sz w:val="20"/>
        </w:rPr>
        <w:lastRenderedPageBreak/>
        <w:tab/>
      </w:r>
      <w:r>
        <w:rPr>
          <w:noProof/>
          <w:sz w:val="20"/>
        </w:rPr>
        <w:tab/>
      </w:r>
      <w:r>
        <w:rPr>
          <w:noProof/>
          <w:sz w:val="20"/>
        </w:rPr>
        <w:tab/>
      </w:r>
      <w:r w:rsidR="006E7D7D">
        <w:rPr>
          <w:noProof/>
          <w:sz w:val="20"/>
        </w:rPr>
        <w:t xml:space="preserve">refIdxL1A </w:t>
      </w:r>
      <w:r>
        <w:rPr>
          <w:noProof/>
          <w:sz w:val="20"/>
        </w:rPr>
        <w:t>= i</w:t>
      </w:r>
      <w:r>
        <w:rPr>
          <w:noProof/>
          <w:sz w:val="20"/>
        </w:rPr>
        <w:br/>
      </w:r>
      <w:r>
        <w:rPr>
          <w:noProof/>
          <w:sz w:val="20"/>
        </w:rPr>
        <w:tab/>
      </w:r>
      <w:r>
        <w:rPr>
          <w:noProof/>
          <w:sz w:val="20"/>
        </w:rPr>
        <w:tab/>
      </w:r>
      <w:r>
        <w:rPr>
          <w:noProof/>
          <w:sz w:val="20"/>
        </w:rPr>
        <w:tab/>
        <w:t>bFound =1</w:t>
      </w:r>
      <w:r>
        <w:rPr>
          <w:noProof/>
          <w:sz w:val="20"/>
        </w:rPr>
        <w:br/>
      </w:r>
      <w:r>
        <w:rPr>
          <w:noProof/>
          <w:sz w:val="20"/>
        </w:rPr>
        <w:tab/>
      </w:r>
      <w:r>
        <w:rPr>
          <w:noProof/>
          <w:sz w:val="20"/>
        </w:rPr>
        <w:tab/>
        <w:t>}</w:t>
      </w:r>
    </w:p>
    <w:p w:rsidR="00E21784" w:rsidRDefault="00B56835" w:rsidP="00E21784">
      <w:pPr>
        <w:pStyle w:val="Heading2"/>
        <w:rPr>
          <w:lang w:val="en-CA"/>
        </w:rPr>
      </w:pPr>
      <w:r>
        <w:rPr>
          <w:lang w:val="en-CA"/>
        </w:rPr>
        <w:t>Temporal motion vector prediction</w:t>
      </w:r>
    </w:p>
    <w:p w:rsidR="0017481D" w:rsidRPr="004A3AF0" w:rsidRDefault="00B56835" w:rsidP="004A3AF0">
      <w:pPr>
        <w:jc w:val="both"/>
        <w:rPr>
          <w:lang w:val="en-CA"/>
        </w:rPr>
      </w:pPr>
      <w:r>
        <w:rPr>
          <w:noProof/>
        </w:rPr>
        <w:t xml:space="preserve">During temporal motion vector predition, </w:t>
      </w:r>
      <w:r w:rsidR="00FA11CC">
        <w:rPr>
          <w:noProof/>
        </w:rPr>
        <w:t xml:space="preserve">when </w:t>
      </w:r>
      <w:r>
        <w:rPr>
          <w:noProof/>
        </w:rPr>
        <w:t xml:space="preserve">the current mode </w:t>
      </w:r>
      <w:r w:rsidR="00FA11CC">
        <w:rPr>
          <w:noProof/>
        </w:rPr>
        <w:t xml:space="preserve">is </w:t>
      </w:r>
      <w:r w:rsidR="00E71205">
        <w:rPr>
          <w:noProof/>
        </w:rPr>
        <w:t>merge</w:t>
      </w:r>
      <w:r w:rsidR="00FA11CC">
        <w:rPr>
          <w:noProof/>
        </w:rPr>
        <w:t xml:space="preserve">, </w:t>
      </w:r>
      <w:r w:rsidR="007C2960">
        <w:rPr>
          <w:noProof/>
        </w:rPr>
        <w:t xml:space="preserve">the taregt </w:t>
      </w:r>
      <w:r w:rsidR="007C2960" w:rsidRPr="004A3AF0">
        <w:rPr>
          <w:lang w:val="en-CA"/>
        </w:rPr>
        <w:t xml:space="preserve">reference index 0 may be changed to </w:t>
      </w:r>
      <w:proofErr w:type="spellStart"/>
      <w:r w:rsidR="006E7D7D" w:rsidRPr="004A3AF0">
        <w:rPr>
          <w:lang w:val="en-CA"/>
        </w:rPr>
        <w:t>refIdxLX</w:t>
      </w:r>
      <w:r w:rsidR="006E7D7D">
        <w:rPr>
          <w:lang w:val="en-CA"/>
        </w:rPr>
        <w:t>A</w:t>
      </w:r>
      <w:proofErr w:type="spellEnd"/>
      <w:r w:rsidR="006E7D7D" w:rsidRPr="004A3AF0">
        <w:rPr>
          <w:lang w:val="en-CA"/>
        </w:rPr>
        <w:t xml:space="preserve"> </w:t>
      </w:r>
      <w:r w:rsidR="007C2960" w:rsidRPr="004A3AF0">
        <w:rPr>
          <w:lang w:val="en-CA"/>
        </w:rPr>
        <w:t>(with X being equal to 0 or 1).</w:t>
      </w:r>
      <w:r w:rsidR="00747011">
        <w:rPr>
          <w:lang w:val="en-CA"/>
        </w:rPr>
        <w:t xml:space="preserve"> The AMVP mode is not changed. </w:t>
      </w:r>
    </w:p>
    <w:p w:rsidR="007B336A" w:rsidRDefault="004A3AF0" w:rsidP="004A3AF0">
      <w:pPr>
        <w:jc w:val="both"/>
        <w:rPr>
          <w:lang w:val="en-CA"/>
        </w:rPr>
      </w:pPr>
      <w:r w:rsidRPr="004A3AF0">
        <w:rPr>
          <w:lang w:val="en-CA"/>
        </w:rPr>
        <w:t>The proposed specification text changes are as follows, with newly added/</w:t>
      </w:r>
      <w:r w:rsidR="00FE0656" w:rsidRPr="004A3AF0">
        <w:rPr>
          <w:lang w:val="en-CA"/>
        </w:rPr>
        <w:t>modified</w:t>
      </w:r>
      <w:r w:rsidRPr="004A3AF0">
        <w:rPr>
          <w:lang w:val="en-CA"/>
        </w:rPr>
        <w:t xml:space="preserve"> text highlighted</w:t>
      </w:r>
      <w:r w:rsidR="00FE0656">
        <w:rPr>
          <w:lang w:val="en-CA"/>
        </w:rPr>
        <w:t xml:space="preserve"> in </w:t>
      </w:r>
      <w:r w:rsidR="00FE0656" w:rsidRPr="001A74F4">
        <w:rPr>
          <w:highlight w:val="green"/>
          <w:lang w:val="en-CA"/>
        </w:rPr>
        <w:t>green</w:t>
      </w:r>
      <w:r w:rsidR="00FE0656">
        <w:rPr>
          <w:lang w:val="en-CA"/>
        </w:rPr>
        <w:t xml:space="preserve"> and deleted text marked as </w:t>
      </w:r>
      <w:r w:rsidR="00897F86">
        <w:rPr>
          <w:lang w:val="en-CA"/>
        </w:rPr>
        <w:t xml:space="preserve">red strikethrough </w:t>
      </w:r>
      <w:r w:rsidR="00897F86" w:rsidRPr="001A74F4">
        <w:rPr>
          <w:strike/>
          <w:color w:val="FF0000"/>
          <w:lang w:val="en-CA"/>
        </w:rPr>
        <w:t>(</w:t>
      </w:r>
      <w:r w:rsidR="00FE0656" w:rsidRPr="001A74F4">
        <w:rPr>
          <w:strike/>
          <w:color w:val="FF0000"/>
          <w:lang w:val="en-CA"/>
        </w:rPr>
        <w:t>red strikethrough</w:t>
      </w:r>
      <w:r w:rsidR="00897F86" w:rsidRPr="00E636DC">
        <w:rPr>
          <w:strike/>
          <w:color w:val="FF0000"/>
          <w:lang w:val="en-CA"/>
        </w:rPr>
        <w:t>)</w:t>
      </w:r>
      <w:r w:rsidRPr="004A3AF0">
        <w:rPr>
          <w:lang w:val="en-CA"/>
        </w:rPr>
        <w:t xml:space="preserve">. </w:t>
      </w:r>
    </w:p>
    <w:p w:rsidR="00A213DC" w:rsidRDefault="00A213DC" w:rsidP="00A213DC">
      <w:pPr>
        <w:pStyle w:val="Heading3"/>
        <w:rPr>
          <w:lang w:val="en-CA"/>
        </w:rPr>
      </w:pPr>
      <w:r>
        <w:rPr>
          <w:lang w:val="en-CA"/>
        </w:rPr>
        <w:t>Changes for the invocation of TMVP for merge mode</w:t>
      </w:r>
    </w:p>
    <w:p w:rsidR="00A83AB0" w:rsidRPr="00A83AB0" w:rsidRDefault="00A83AB0" w:rsidP="00A83AB0">
      <w:pPr>
        <w:keepNext/>
        <w:keepLines/>
        <w:tabs>
          <w:tab w:val="clear" w:pos="360"/>
          <w:tab w:val="clear" w:pos="720"/>
          <w:tab w:val="clear" w:pos="1080"/>
          <w:tab w:val="clear" w:pos="1440"/>
          <w:tab w:val="left" w:pos="794"/>
          <w:tab w:val="left" w:pos="907"/>
          <w:tab w:val="left" w:pos="1191"/>
          <w:tab w:val="left" w:pos="1588"/>
          <w:tab w:val="left" w:pos="1985"/>
        </w:tabs>
        <w:spacing w:before="181"/>
        <w:jc w:val="both"/>
        <w:outlineLvl w:val="4"/>
        <w:rPr>
          <w:rFonts w:eastAsia="Malgun Gothic"/>
          <w:b/>
          <w:bCs/>
          <w:noProof/>
          <w:sz w:val="20"/>
          <w:lang w:val="en-GB" w:eastAsia="x-none"/>
        </w:rPr>
      </w:pPr>
      <w:bookmarkStart w:id="21" w:name="_Ref271908485"/>
      <w:bookmarkStart w:id="22" w:name="_Ref279147148"/>
      <w:r>
        <w:rPr>
          <w:rFonts w:eastAsia="Malgun Gothic"/>
          <w:b/>
          <w:bCs/>
          <w:noProof/>
          <w:sz w:val="20"/>
          <w:lang w:val="en-GB" w:eastAsia="x-none"/>
        </w:rPr>
        <w:t>8.5.2.1.1</w:t>
      </w:r>
      <w:r>
        <w:rPr>
          <w:rFonts w:eastAsia="Malgun Gothic"/>
          <w:b/>
          <w:bCs/>
          <w:noProof/>
          <w:sz w:val="20"/>
          <w:lang w:val="en-GB" w:eastAsia="x-none"/>
        </w:rPr>
        <w:tab/>
      </w:r>
      <w:r w:rsidRPr="00A83AB0">
        <w:rPr>
          <w:rFonts w:eastAsia="Malgun Gothic"/>
          <w:b/>
          <w:bCs/>
          <w:noProof/>
          <w:sz w:val="20"/>
          <w:lang w:val="en-GB" w:eastAsia="x-none"/>
        </w:rPr>
        <w:t>Derivation process for luma motion vectors for merge</w:t>
      </w:r>
      <w:bookmarkEnd w:id="21"/>
      <w:r w:rsidRPr="00A83AB0">
        <w:rPr>
          <w:rFonts w:eastAsia="Malgun Gothic"/>
          <w:b/>
          <w:bCs/>
          <w:noProof/>
          <w:sz w:val="20"/>
          <w:lang w:val="en-GB" w:eastAsia="x-none"/>
        </w:rPr>
        <w:t xml:space="preserve"> mode</w:t>
      </w:r>
      <w:bookmarkEnd w:id="22"/>
    </w:p>
    <w:p w:rsidR="00A83AB0" w:rsidRPr="00A83AB0" w:rsidRDefault="00A83AB0" w:rsidP="00A83AB0">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eastAsia="ko-KR"/>
        </w:rPr>
        <w:t>This process is only invoked when PredMode[ xC ][ yC ] is equal to MODE_SKIP or PredMode[ xC ][ yC ] is equal to MODE_</w:t>
      </w:r>
      <w:r w:rsidRPr="00A83AB0">
        <w:rPr>
          <w:noProof/>
          <w:sz w:val="20"/>
          <w:lang w:val="en-GB" w:eastAsia="ja-JP"/>
        </w:rPr>
        <w:t xml:space="preserve">INTER and merge_flag [ xP ][ yP ] is equal to 1, where </w:t>
      </w:r>
      <w:r w:rsidRPr="00A83AB0">
        <w:rPr>
          <w:rFonts w:eastAsia="Malgun Gothic"/>
          <w:noProof/>
          <w:sz w:val="20"/>
          <w:lang w:val="en-GB" w:eastAsia="ko-KR"/>
        </w:rPr>
        <w:t>( x</w:t>
      </w:r>
      <w:r w:rsidRPr="00A83AB0">
        <w:rPr>
          <w:noProof/>
          <w:sz w:val="20"/>
          <w:lang w:val="en-GB" w:eastAsia="ja-JP"/>
        </w:rPr>
        <w:t>P</w:t>
      </w:r>
      <w:r w:rsidRPr="00A83AB0">
        <w:rPr>
          <w:rFonts w:eastAsia="Malgun Gothic"/>
          <w:noProof/>
          <w:sz w:val="20"/>
          <w:lang w:val="en-GB" w:eastAsia="ko-KR"/>
        </w:rPr>
        <w:t>, y</w:t>
      </w:r>
      <w:r w:rsidRPr="00A83AB0">
        <w:rPr>
          <w:noProof/>
          <w:sz w:val="20"/>
          <w:lang w:val="en-GB" w:eastAsia="ja-JP"/>
        </w:rPr>
        <w:t>P</w:t>
      </w:r>
      <w:r w:rsidRPr="00A83AB0">
        <w:rPr>
          <w:rFonts w:eastAsia="Malgun Gothic"/>
          <w:noProof/>
          <w:sz w:val="20"/>
          <w:lang w:val="en-GB" w:eastAsia="ko-KR"/>
        </w:rPr>
        <w:t xml:space="preserve"> ) </w:t>
      </w:r>
      <w:r w:rsidRPr="00A83AB0">
        <w:rPr>
          <w:noProof/>
          <w:sz w:val="20"/>
          <w:lang w:val="en-GB" w:eastAsia="ja-JP"/>
        </w:rPr>
        <w:t>specify</w:t>
      </w:r>
      <w:r w:rsidRPr="00A83AB0">
        <w:rPr>
          <w:rFonts w:eastAsia="Malgun Gothic"/>
          <w:noProof/>
          <w:sz w:val="20"/>
          <w:lang w:val="en-GB" w:eastAsia="ko-KR"/>
        </w:rPr>
        <w:t xml:space="preserve"> the top-left sample of the current luma prediction block relative to the top-left luma sample of the current picture.</w:t>
      </w:r>
    </w:p>
    <w:p w:rsidR="00A83AB0" w:rsidRPr="00A83AB0" w:rsidRDefault="00A83AB0" w:rsidP="00A83AB0">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eastAsia="ko-KR"/>
        </w:rPr>
        <w:t>Inputs of this process are</w:t>
      </w:r>
    </w:p>
    <w:p w:rsidR="00A83AB0" w:rsidRPr="00A83AB0" w:rsidRDefault="00A83AB0" w:rsidP="00A83AB0">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eastAsia="ko-KR"/>
        </w:rPr>
        <w:t>a luma location ( xC, yC ) of the top-left sample of the current luma coding block relative to the top-left luma sample of the current picture,</w:t>
      </w:r>
    </w:p>
    <w:p w:rsidR="00A83AB0" w:rsidRPr="00A83AB0" w:rsidRDefault="00A83AB0" w:rsidP="00A83AB0">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eastAsia="ko-KR"/>
        </w:rPr>
        <w:t>a luma location ( xP, yP ) of the top-left sample of the current luma prediction block relative to the top-left luma sample of the current picture,</w:t>
      </w:r>
    </w:p>
    <w:p w:rsidR="00A83AB0" w:rsidRPr="00A83AB0" w:rsidRDefault="00A83AB0" w:rsidP="00A83AB0">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eastAsia="ko-KR"/>
        </w:rPr>
        <w:t>a variable nCS specifying the size of the current luma coding block,</w:t>
      </w:r>
    </w:p>
    <w:p w:rsidR="00A83AB0" w:rsidRPr="00A83AB0" w:rsidRDefault="00A83AB0" w:rsidP="00A83AB0">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rPr>
        <w:t>variables specifying the width and the height of the luma prediction block, nPbW and nPbH,</w:t>
      </w:r>
    </w:p>
    <w:p w:rsidR="00A83AB0" w:rsidRPr="00A83AB0" w:rsidRDefault="00A83AB0" w:rsidP="00A83AB0">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rPr>
        <w:t>a variable partIdx specifying the index of the current prediction unit within the current coding unit.</w:t>
      </w:r>
    </w:p>
    <w:p w:rsidR="00A83AB0" w:rsidRPr="00A83AB0" w:rsidRDefault="00A83AB0" w:rsidP="00A83AB0">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eastAsia="ko-KR"/>
        </w:rPr>
        <w:t>Outputs of this process are</w:t>
      </w:r>
    </w:p>
    <w:p w:rsidR="00A83AB0" w:rsidRPr="00A83AB0" w:rsidRDefault="00A83AB0" w:rsidP="00A83AB0">
      <w:pPr>
        <w:tabs>
          <w:tab w:val="clear" w:pos="360"/>
          <w:tab w:val="clear" w:pos="720"/>
          <w:tab w:val="clear" w:pos="1080"/>
          <w:tab w:val="clear" w:pos="1440"/>
          <w:tab w:val="left" w:pos="40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rPr>
        <w:t>–</w:t>
      </w:r>
      <w:r w:rsidRPr="00A83AB0">
        <w:rPr>
          <w:rFonts w:eastAsia="Malgun Gothic"/>
          <w:noProof/>
          <w:sz w:val="20"/>
          <w:lang w:val="en-GB"/>
        </w:rPr>
        <w:tab/>
        <w:t>the luma</w:t>
      </w:r>
      <w:r w:rsidRPr="00A83AB0">
        <w:rPr>
          <w:rFonts w:eastAsia="Malgun Gothic"/>
          <w:noProof/>
          <w:sz w:val="20"/>
          <w:lang w:val="en-GB" w:eastAsia="ko-KR"/>
        </w:rPr>
        <w:t xml:space="preserve"> motion vectors mvL0 and mvL1,</w:t>
      </w:r>
    </w:p>
    <w:p w:rsidR="00A83AB0" w:rsidRPr="00A83AB0" w:rsidRDefault="00A83AB0" w:rsidP="00A83AB0">
      <w:pPr>
        <w:tabs>
          <w:tab w:val="clear" w:pos="360"/>
          <w:tab w:val="clear" w:pos="720"/>
          <w:tab w:val="clear" w:pos="1080"/>
          <w:tab w:val="clear" w:pos="1440"/>
          <w:tab w:val="left" w:pos="40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rPr>
        <w:t>–</w:t>
      </w:r>
      <w:r w:rsidRPr="00A83AB0">
        <w:rPr>
          <w:rFonts w:eastAsia="Malgun Gothic"/>
          <w:noProof/>
          <w:sz w:val="20"/>
          <w:lang w:val="en-GB"/>
        </w:rPr>
        <w:tab/>
        <w:t>the reference indices refIdxL0 and refIdxL1,</w:t>
      </w:r>
    </w:p>
    <w:p w:rsidR="00A83AB0" w:rsidRPr="00A83AB0" w:rsidRDefault="00A83AB0" w:rsidP="00A83AB0">
      <w:pPr>
        <w:tabs>
          <w:tab w:val="clear" w:pos="360"/>
          <w:tab w:val="clear" w:pos="720"/>
          <w:tab w:val="clear" w:pos="1080"/>
          <w:tab w:val="clear" w:pos="1440"/>
          <w:tab w:val="left" w:pos="400"/>
          <w:tab w:val="left" w:pos="794"/>
          <w:tab w:val="left" w:pos="1191"/>
          <w:tab w:val="left" w:pos="1588"/>
          <w:tab w:val="left" w:pos="1985"/>
        </w:tabs>
        <w:jc w:val="both"/>
        <w:rPr>
          <w:rFonts w:eastAsia="Malgun Gothic"/>
          <w:noProof/>
          <w:sz w:val="20"/>
          <w:lang w:val="en-GB"/>
        </w:rPr>
      </w:pPr>
      <w:r w:rsidRPr="00A83AB0">
        <w:rPr>
          <w:rFonts w:eastAsia="Malgun Gothic"/>
          <w:noProof/>
          <w:sz w:val="20"/>
          <w:lang w:val="en-GB"/>
        </w:rPr>
        <w:t>–</w:t>
      </w:r>
      <w:r w:rsidRPr="00A83AB0">
        <w:rPr>
          <w:rFonts w:eastAsia="Malgun Gothic"/>
          <w:noProof/>
          <w:sz w:val="20"/>
          <w:lang w:val="en-GB"/>
        </w:rPr>
        <w:tab/>
        <w:t>the prediction list utilization flags predFlagL0 and predFlagL1.</w:t>
      </w:r>
    </w:p>
    <w:p w:rsidR="00A83AB0" w:rsidRPr="00A83AB0" w:rsidRDefault="00A83AB0" w:rsidP="00A83AB0">
      <w:pPr>
        <w:tabs>
          <w:tab w:val="clear" w:pos="360"/>
          <w:tab w:val="left" w:pos="2977"/>
        </w:tabs>
        <w:jc w:val="both"/>
        <w:rPr>
          <w:rFonts w:eastAsia="Malgun Gothic"/>
          <w:noProof/>
          <w:sz w:val="20"/>
          <w:lang w:val="en-GB" w:eastAsia="ko-KR"/>
        </w:rPr>
      </w:pPr>
      <w:r w:rsidRPr="00A83AB0">
        <w:rPr>
          <w:rFonts w:eastAsia="Malgun Gothic"/>
          <w:noProof/>
          <w:sz w:val="20"/>
          <w:lang w:val="en-GB" w:eastAsia="ko-KR"/>
        </w:rPr>
        <w:t>The variables singleMCLFlag is derived as follows.</w:t>
      </w:r>
    </w:p>
    <w:p w:rsidR="00A83AB0" w:rsidRPr="00A83AB0" w:rsidRDefault="00A83AB0" w:rsidP="00A83AB0">
      <w:pPr>
        <w:numPr>
          <w:ilvl w:val="0"/>
          <w:numId w:val="15"/>
        </w:numPr>
        <w:tabs>
          <w:tab w:val="clear" w:pos="360"/>
          <w:tab w:val="clear" w:pos="720"/>
          <w:tab w:val="clear" w:pos="1080"/>
          <w:tab w:val="clear" w:pos="1440"/>
          <w:tab w:val="left" w:pos="794"/>
          <w:tab w:val="left" w:pos="1191"/>
          <w:tab w:val="left" w:pos="1588"/>
          <w:tab w:val="left" w:pos="1985"/>
          <w:tab w:val="left" w:pos="2977"/>
        </w:tabs>
        <w:ind w:left="763"/>
        <w:jc w:val="both"/>
        <w:rPr>
          <w:rFonts w:eastAsia="Malgun Gothic"/>
          <w:noProof/>
          <w:sz w:val="20"/>
          <w:lang w:val="en-GB" w:eastAsia="ko-KR"/>
        </w:rPr>
      </w:pPr>
      <w:r w:rsidRPr="00A83AB0">
        <w:rPr>
          <w:rFonts w:eastAsia="Malgun Gothic"/>
          <w:noProof/>
          <w:sz w:val="20"/>
          <w:lang w:val="en-GB" w:eastAsia="ko-KR"/>
        </w:rPr>
        <w:t>If log2_parallel_merge_level_minus2 is greater than 0 and nCS is equal to 8, singleMCLFlag is set to 1.</w:t>
      </w:r>
    </w:p>
    <w:p w:rsidR="00A83AB0" w:rsidRPr="00A83AB0" w:rsidRDefault="00A83AB0" w:rsidP="00A83AB0">
      <w:pPr>
        <w:numPr>
          <w:ilvl w:val="0"/>
          <w:numId w:val="15"/>
        </w:numPr>
        <w:tabs>
          <w:tab w:val="clear" w:pos="360"/>
          <w:tab w:val="clear" w:pos="720"/>
          <w:tab w:val="clear" w:pos="1080"/>
          <w:tab w:val="clear" w:pos="1440"/>
          <w:tab w:val="left" w:pos="794"/>
          <w:tab w:val="left" w:pos="1191"/>
          <w:tab w:val="left" w:pos="1588"/>
          <w:tab w:val="left" w:pos="1985"/>
          <w:tab w:val="left" w:pos="2977"/>
        </w:tabs>
        <w:ind w:left="763"/>
        <w:jc w:val="both"/>
        <w:rPr>
          <w:rFonts w:eastAsia="Malgun Gothic"/>
          <w:noProof/>
          <w:sz w:val="20"/>
          <w:lang w:val="en-GB" w:eastAsia="ko-KR"/>
        </w:rPr>
      </w:pPr>
      <w:r w:rsidRPr="00A83AB0">
        <w:rPr>
          <w:rFonts w:eastAsia="Malgun Gothic"/>
          <w:noProof/>
          <w:sz w:val="20"/>
          <w:lang w:val="en-GB" w:eastAsia="ko-KR"/>
        </w:rPr>
        <w:t>Otherwise, singleMCLFlag is set to 0.</w:t>
      </w:r>
    </w:p>
    <w:p w:rsidR="00A83AB0" w:rsidRPr="00A83AB0" w:rsidRDefault="00A83AB0" w:rsidP="00A83AB0">
      <w:pPr>
        <w:tabs>
          <w:tab w:val="clear" w:pos="360"/>
          <w:tab w:val="left" w:pos="2977"/>
        </w:tabs>
        <w:jc w:val="both"/>
        <w:rPr>
          <w:rFonts w:eastAsia="Malgun Gothic"/>
          <w:noProof/>
          <w:sz w:val="20"/>
          <w:lang w:val="en-GB" w:eastAsia="ko-KR"/>
        </w:rPr>
      </w:pPr>
      <w:r w:rsidRPr="00A83AB0">
        <w:rPr>
          <w:rFonts w:eastAsia="Malgun Gothic"/>
          <w:noProof/>
          <w:sz w:val="20"/>
          <w:lang w:val="en-GB" w:eastAsia="ko-KR"/>
        </w:rPr>
        <w:t>When singleMCLFlag is equal to 1, xP is set equal to xC, yP is set equal to yC, and both nPbW and nPbH are set equal to nCS.</w:t>
      </w:r>
    </w:p>
    <w:p w:rsidR="00A83AB0" w:rsidRPr="00A83AB0" w:rsidRDefault="00A83AB0" w:rsidP="00A83AB0">
      <w:pPr>
        <w:tabs>
          <w:tab w:val="clear" w:pos="360"/>
          <w:tab w:val="clear" w:pos="720"/>
          <w:tab w:val="clear" w:pos="1080"/>
          <w:tab w:val="clear" w:pos="1440"/>
          <w:tab w:val="left" w:pos="794"/>
          <w:tab w:val="left" w:pos="1191"/>
          <w:tab w:val="left" w:pos="1588"/>
          <w:tab w:val="left" w:pos="1985"/>
        </w:tabs>
        <w:ind w:left="403"/>
        <w:jc w:val="both"/>
        <w:rPr>
          <w:rFonts w:eastAsia="Malgun Gothic"/>
          <w:noProof/>
          <w:sz w:val="20"/>
          <w:lang w:val="en-GB" w:eastAsia="ko-KR"/>
        </w:rPr>
      </w:pPr>
      <w:r w:rsidRPr="00A83AB0">
        <w:rPr>
          <w:rFonts w:eastAsia="Malgun Gothic"/>
          <w:noProof/>
          <w:sz w:val="18"/>
          <w:szCs w:val="18"/>
          <w:lang w:val="en-GB"/>
        </w:rPr>
        <w:t>NOTE – </w:t>
      </w:r>
      <w:r w:rsidRPr="00A83AB0">
        <w:rPr>
          <w:rFonts w:eastAsia="Malgun Gothic"/>
          <w:noProof/>
          <w:sz w:val="18"/>
          <w:szCs w:val="18"/>
          <w:lang w:val="en-GB" w:eastAsia="ko-KR"/>
        </w:rPr>
        <w:t xml:space="preserve">When singleMCLFlag is equal to 1, </w:t>
      </w:r>
      <w:r w:rsidRPr="00A83AB0">
        <w:rPr>
          <w:rFonts w:eastAsia="Malgun Gothic"/>
          <w:noProof/>
          <w:sz w:val="18"/>
          <w:szCs w:val="18"/>
          <w:lang w:val="en-GB"/>
        </w:rPr>
        <w:t xml:space="preserve">all the </w:t>
      </w:r>
      <w:r w:rsidRPr="00A83AB0">
        <w:rPr>
          <w:rFonts w:eastAsia="Malgun Gothic"/>
          <w:noProof/>
          <w:sz w:val="18"/>
          <w:szCs w:val="18"/>
          <w:lang w:val="en-GB" w:eastAsia="ko-KR"/>
        </w:rPr>
        <w:t>prediction unit</w:t>
      </w:r>
      <w:r w:rsidRPr="00A83AB0">
        <w:rPr>
          <w:rFonts w:eastAsia="Malgun Gothic"/>
          <w:noProof/>
          <w:sz w:val="18"/>
          <w:szCs w:val="18"/>
          <w:lang w:val="en-GB"/>
        </w:rPr>
        <w:t xml:space="preserve">s </w:t>
      </w:r>
      <w:r w:rsidRPr="00A83AB0">
        <w:rPr>
          <w:rFonts w:eastAsia="Malgun Gothic"/>
          <w:noProof/>
          <w:sz w:val="18"/>
          <w:szCs w:val="18"/>
          <w:lang w:val="en-GB" w:eastAsia="ko-KR"/>
        </w:rPr>
        <w:t>of</w:t>
      </w:r>
      <w:r w:rsidRPr="00A83AB0">
        <w:rPr>
          <w:rFonts w:eastAsia="Malgun Gothic"/>
          <w:noProof/>
          <w:sz w:val="18"/>
          <w:szCs w:val="18"/>
          <w:lang w:val="en-GB"/>
        </w:rPr>
        <w:t xml:space="preserve"> </w:t>
      </w:r>
      <w:r w:rsidRPr="00A83AB0">
        <w:rPr>
          <w:rFonts w:eastAsia="Malgun Gothic"/>
          <w:noProof/>
          <w:sz w:val="18"/>
          <w:szCs w:val="18"/>
          <w:lang w:val="en-GB" w:eastAsia="ko-KR"/>
        </w:rPr>
        <w:t xml:space="preserve">the current coding unit share </w:t>
      </w:r>
      <w:r w:rsidRPr="00A83AB0">
        <w:rPr>
          <w:rFonts w:eastAsia="Malgun Gothic"/>
          <w:noProof/>
          <w:sz w:val="18"/>
          <w:szCs w:val="18"/>
          <w:lang w:val="en-GB"/>
        </w:rPr>
        <w:t xml:space="preserve">a </w:t>
      </w:r>
      <w:r w:rsidRPr="00A83AB0">
        <w:rPr>
          <w:rFonts w:eastAsia="Malgun Gothic"/>
          <w:noProof/>
          <w:sz w:val="18"/>
          <w:szCs w:val="18"/>
          <w:lang w:val="en-GB" w:eastAsia="ko-KR"/>
        </w:rPr>
        <w:t>single merge candidate list, which is identical to the merge candidate list of the 2Nx2N prediction unit.</w:t>
      </w:r>
    </w:p>
    <w:p w:rsidR="00A83AB0" w:rsidRPr="00A83AB0" w:rsidRDefault="00A83AB0" w:rsidP="00A83AB0">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A83AB0">
        <w:rPr>
          <w:rFonts w:eastAsia="Malgun Gothic"/>
          <w:noProof/>
          <w:sz w:val="20"/>
          <w:lang w:val="en-GB" w:eastAsia="ko-KR"/>
        </w:rPr>
        <w:t>The motion vectors mvL0 and mvL1, the reference indices refIdxL0 and refIdxL1, and the prediction utilization flags predFlagL0 and predFlagL1 are derived as specified by the following ordered steps:</w:t>
      </w:r>
    </w:p>
    <w:p w:rsidR="00A83AB0" w:rsidRPr="00A83AB0" w:rsidRDefault="00A83AB0" w:rsidP="00A83AB0">
      <w:pPr>
        <w:numPr>
          <w:ilvl w:val="0"/>
          <w:numId w:val="14"/>
        </w:numPr>
        <w:tabs>
          <w:tab w:val="clear" w:pos="360"/>
          <w:tab w:val="clear" w:pos="720"/>
          <w:tab w:val="clear" w:pos="1080"/>
          <w:tab w:val="clear" w:pos="1440"/>
          <w:tab w:val="left" w:pos="794"/>
          <w:tab w:val="left" w:pos="1588"/>
          <w:tab w:val="left" w:pos="1985"/>
          <w:tab w:val="left" w:pos="2977"/>
        </w:tabs>
        <w:ind w:left="709"/>
        <w:jc w:val="both"/>
        <w:rPr>
          <w:rFonts w:eastAsia="Malgun Gothic"/>
          <w:noProof/>
          <w:sz w:val="20"/>
          <w:lang w:val="en-GB" w:eastAsia="ko-KR"/>
        </w:rPr>
      </w:pPr>
      <w:r w:rsidRPr="00A83AB0">
        <w:rPr>
          <w:rFonts w:eastAsia="Malgun Gothic"/>
          <w:noProof/>
          <w:sz w:val="20"/>
          <w:lang w:val="en-GB" w:eastAsia="ko-KR"/>
        </w:rPr>
        <w:t xml:space="preserve">The derivation process for merging candidates from neighboring prediction unit partitions in subclause </w:t>
      </w:r>
      <w:r w:rsidRPr="00A83AB0">
        <w:rPr>
          <w:rFonts w:eastAsia="Malgun Gothic"/>
          <w:noProof/>
          <w:sz w:val="20"/>
          <w:lang w:val="en-GB" w:eastAsia="ko-KR"/>
        </w:rPr>
        <w:fldChar w:fldCharType="begin"/>
      </w:r>
      <w:r w:rsidRPr="00A83AB0">
        <w:rPr>
          <w:rFonts w:eastAsia="Malgun Gothic"/>
          <w:noProof/>
          <w:sz w:val="20"/>
          <w:lang w:val="en-GB" w:eastAsia="ko-KR"/>
        </w:rPr>
        <w:instrText xml:space="preserve"> REF _Ref331176897 \r \h </w:instrText>
      </w:r>
      <w:r w:rsidRPr="00A83AB0">
        <w:rPr>
          <w:rFonts w:eastAsia="Malgun Gothic"/>
          <w:noProof/>
          <w:sz w:val="20"/>
          <w:lang w:val="en-GB" w:eastAsia="ko-KR"/>
        </w:rPr>
      </w:r>
      <w:r w:rsidRPr="00A83AB0">
        <w:rPr>
          <w:rFonts w:eastAsia="Malgun Gothic"/>
          <w:noProof/>
          <w:sz w:val="20"/>
          <w:lang w:val="en-GB" w:eastAsia="ko-KR"/>
        </w:rPr>
        <w:fldChar w:fldCharType="separate"/>
      </w:r>
      <w:r w:rsidRPr="00A83AB0">
        <w:rPr>
          <w:rFonts w:eastAsia="Malgun Gothic"/>
          <w:noProof/>
          <w:sz w:val="20"/>
          <w:lang w:val="en-GB" w:eastAsia="ko-KR"/>
        </w:rPr>
        <w:t>8.5.2.1.2</w:t>
      </w:r>
      <w:r w:rsidRPr="00A83AB0">
        <w:rPr>
          <w:rFonts w:eastAsia="Malgun Gothic"/>
          <w:noProof/>
          <w:sz w:val="20"/>
          <w:lang w:val="en-GB" w:eastAsia="ko-KR"/>
        </w:rPr>
        <w:fldChar w:fldCharType="end"/>
      </w:r>
      <w:r w:rsidRPr="00A83AB0">
        <w:rPr>
          <w:rFonts w:eastAsia="Malgun Gothic"/>
          <w:noProof/>
          <w:sz w:val="20"/>
          <w:lang w:val="en-GB" w:eastAsia="ko-KR"/>
        </w:rPr>
        <w:t xml:space="preserve"> is invoked with </w:t>
      </w:r>
      <w:r w:rsidRPr="00A83AB0">
        <w:rPr>
          <w:rFonts w:eastAsia="Malgun Gothic"/>
          <w:sz w:val="20"/>
          <w:lang w:val="en-GB" w:eastAsia="ko-KR"/>
        </w:rPr>
        <w:t xml:space="preserve">the </w:t>
      </w:r>
      <w:proofErr w:type="spellStart"/>
      <w:r w:rsidRPr="00A83AB0">
        <w:rPr>
          <w:rFonts w:eastAsia="Malgun Gothic"/>
          <w:sz w:val="20"/>
          <w:lang w:val="en-GB" w:eastAsia="ko-KR"/>
        </w:rPr>
        <w:t>luma</w:t>
      </w:r>
      <w:proofErr w:type="spellEnd"/>
      <w:r w:rsidRPr="00A83AB0">
        <w:rPr>
          <w:rFonts w:eastAsia="Malgun Gothic"/>
          <w:sz w:val="20"/>
          <w:lang w:val="en-GB" w:eastAsia="ko-KR"/>
        </w:rPr>
        <w:t xml:space="preserve"> coding block location ( </w:t>
      </w:r>
      <w:proofErr w:type="spellStart"/>
      <w:r w:rsidRPr="00A83AB0">
        <w:rPr>
          <w:rFonts w:eastAsia="Malgun Gothic"/>
          <w:sz w:val="20"/>
          <w:lang w:val="en-GB" w:eastAsia="ko-KR"/>
        </w:rPr>
        <w:t>x</w:t>
      </w:r>
      <w:r w:rsidRPr="00A83AB0">
        <w:rPr>
          <w:rFonts w:eastAsia="Malgun Gothic" w:hint="eastAsia"/>
          <w:sz w:val="20"/>
          <w:lang w:val="en-GB" w:eastAsia="ko-KR"/>
        </w:rPr>
        <w:t>C</w:t>
      </w:r>
      <w:proofErr w:type="spellEnd"/>
      <w:r w:rsidRPr="00A83AB0">
        <w:rPr>
          <w:rFonts w:eastAsia="Malgun Gothic"/>
          <w:sz w:val="20"/>
          <w:lang w:val="en-GB" w:eastAsia="ko-KR"/>
        </w:rPr>
        <w:t>, </w:t>
      </w:r>
      <w:proofErr w:type="spellStart"/>
      <w:r w:rsidRPr="00A83AB0">
        <w:rPr>
          <w:rFonts w:eastAsia="Malgun Gothic"/>
          <w:sz w:val="20"/>
          <w:lang w:val="en-GB" w:eastAsia="ko-KR"/>
        </w:rPr>
        <w:t>y</w:t>
      </w:r>
      <w:r w:rsidRPr="00A83AB0">
        <w:rPr>
          <w:rFonts w:eastAsia="Malgun Gothic" w:hint="eastAsia"/>
          <w:sz w:val="20"/>
          <w:lang w:val="en-GB" w:eastAsia="ko-KR"/>
        </w:rPr>
        <w:t>C</w:t>
      </w:r>
      <w:proofErr w:type="spellEnd"/>
      <w:r w:rsidRPr="00A83AB0">
        <w:rPr>
          <w:rFonts w:eastAsia="Malgun Gothic"/>
          <w:sz w:val="20"/>
          <w:lang w:val="en-GB" w:eastAsia="ko-KR"/>
        </w:rPr>
        <w:t xml:space="preserve"> ), the coding block size </w:t>
      </w:r>
      <w:proofErr w:type="spellStart"/>
      <w:r w:rsidRPr="00A83AB0">
        <w:rPr>
          <w:rFonts w:eastAsia="Malgun Gothic"/>
          <w:sz w:val="20"/>
          <w:lang w:val="en-GB" w:eastAsia="ko-KR"/>
        </w:rPr>
        <w:t>nCS</w:t>
      </w:r>
      <w:proofErr w:type="spellEnd"/>
      <w:r w:rsidRPr="00A83AB0">
        <w:rPr>
          <w:rFonts w:eastAsia="Malgun Gothic"/>
          <w:sz w:val="20"/>
          <w:lang w:val="en-GB" w:eastAsia="ko-KR"/>
        </w:rPr>
        <w:t xml:space="preserve">, the </w:t>
      </w:r>
      <w:r w:rsidRPr="00A83AB0">
        <w:rPr>
          <w:rFonts w:eastAsia="Malgun Gothic"/>
          <w:noProof/>
          <w:sz w:val="20"/>
          <w:lang w:val="en-GB" w:eastAsia="ko-KR"/>
        </w:rPr>
        <w:t xml:space="preserve">luma prediction block location ( xP, yP ), the variable singleMCLFlag, the width and the height of the luma prediction block nPbW and nPbH and the partition index partIdx as inputs and the output is assigned to the availability flags availableFlagN, the reference indices refIdxL0N and refIdxL1N, </w:t>
      </w:r>
      <w:r w:rsidRPr="00A83AB0">
        <w:rPr>
          <w:rFonts w:eastAsia="Malgun Gothic"/>
          <w:noProof/>
          <w:sz w:val="20"/>
          <w:lang w:val="en-GB"/>
        </w:rPr>
        <w:t>the prediction list utilization flags predFlagL0N and predFlagL1N</w:t>
      </w:r>
      <w:r w:rsidRPr="00A83AB0">
        <w:rPr>
          <w:rFonts w:eastAsia="Malgun Gothic"/>
          <w:noProof/>
          <w:sz w:val="20"/>
          <w:lang w:val="en-GB" w:eastAsia="ko-KR"/>
        </w:rPr>
        <w:t xml:space="preserve"> and the motion vectors mvL0N and mvL1N with N being replaced by A</w:t>
      </w:r>
      <w:r w:rsidRPr="00A83AB0">
        <w:rPr>
          <w:rFonts w:eastAsia="Malgun Gothic"/>
          <w:noProof/>
          <w:sz w:val="20"/>
          <w:vertAlign w:val="subscript"/>
          <w:lang w:val="en-GB" w:eastAsia="ko-KR"/>
        </w:rPr>
        <w:t>0</w:t>
      </w:r>
      <w:r w:rsidRPr="00A83AB0">
        <w:rPr>
          <w:rFonts w:eastAsia="Malgun Gothic"/>
          <w:noProof/>
          <w:sz w:val="20"/>
          <w:lang w:val="en-GB" w:eastAsia="ko-KR"/>
        </w:rPr>
        <w:t>, A</w:t>
      </w:r>
      <w:r w:rsidRPr="00A83AB0">
        <w:rPr>
          <w:rFonts w:eastAsia="Malgun Gothic"/>
          <w:noProof/>
          <w:sz w:val="20"/>
          <w:vertAlign w:val="subscript"/>
          <w:lang w:val="en-GB" w:eastAsia="ko-KR"/>
        </w:rPr>
        <w:t>1</w:t>
      </w:r>
      <w:r w:rsidRPr="00A83AB0">
        <w:rPr>
          <w:rFonts w:eastAsia="Malgun Gothic"/>
          <w:noProof/>
          <w:sz w:val="20"/>
          <w:lang w:val="en-GB" w:eastAsia="ko-KR"/>
        </w:rPr>
        <w:t>, B</w:t>
      </w:r>
      <w:r w:rsidRPr="00A83AB0">
        <w:rPr>
          <w:rFonts w:eastAsia="Malgun Gothic"/>
          <w:noProof/>
          <w:sz w:val="20"/>
          <w:vertAlign w:val="subscript"/>
          <w:lang w:val="en-GB" w:eastAsia="ko-KR"/>
        </w:rPr>
        <w:t>0</w:t>
      </w:r>
      <w:r w:rsidRPr="00A83AB0">
        <w:rPr>
          <w:rFonts w:eastAsia="Malgun Gothic"/>
          <w:noProof/>
          <w:sz w:val="20"/>
          <w:lang w:val="en-GB" w:eastAsia="ko-KR"/>
        </w:rPr>
        <w:t>, B</w:t>
      </w:r>
      <w:r w:rsidRPr="00A83AB0">
        <w:rPr>
          <w:rFonts w:eastAsia="Malgun Gothic"/>
          <w:noProof/>
          <w:sz w:val="20"/>
          <w:vertAlign w:val="subscript"/>
          <w:lang w:val="en-GB" w:eastAsia="ko-KR"/>
        </w:rPr>
        <w:t>1</w:t>
      </w:r>
      <w:r w:rsidRPr="00A83AB0">
        <w:rPr>
          <w:rFonts w:eastAsia="Malgun Gothic"/>
          <w:noProof/>
          <w:sz w:val="20"/>
          <w:lang w:val="en-GB" w:eastAsia="ko-KR"/>
        </w:rPr>
        <w:t xml:space="preserve"> or B</w:t>
      </w:r>
      <w:r w:rsidRPr="00A83AB0">
        <w:rPr>
          <w:rFonts w:eastAsia="Malgun Gothic"/>
          <w:noProof/>
          <w:sz w:val="20"/>
          <w:vertAlign w:val="subscript"/>
          <w:lang w:val="en-GB" w:eastAsia="ko-KR"/>
        </w:rPr>
        <w:t>2</w:t>
      </w:r>
      <w:r w:rsidRPr="00A83AB0">
        <w:rPr>
          <w:rFonts w:eastAsia="Malgun Gothic"/>
          <w:noProof/>
          <w:sz w:val="20"/>
          <w:lang w:val="en-GB" w:eastAsia="ko-KR"/>
        </w:rPr>
        <w:t>.</w:t>
      </w:r>
    </w:p>
    <w:p w:rsidR="00A83AB0" w:rsidRDefault="00A83AB0" w:rsidP="00A83AB0">
      <w:pPr>
        <w:numPr>
          <w:ilvl w:val="0"/>
          <w:numId w:val="14"/>
        </w:numPr>
        <w:tabs>
          <w:tab w:val="clear" w:pos="360"/>
          <w:tab w:val="clear" w:pos="720"/>
          <w:tab w:val="clear" w:pos="1080"/>
          <w:tab w:val="clear" w:pos="1440"/>
          <w:tab w:val="left" w:pos="794"/>
          <w:tab w:val="left" w:pos="1588"/>
          <w:tab w:val="left" w:pos="1985"/>
          <w:tab w:val="left" w:pos="2977"/>
        </w:tabs>
        <w:ind w:left="709"/>
        <w:jc w:val="both"/>
        <w:rPr>
          <w:rFonts w:eastAsia="Malgun Gothic"/>
          <w:noProof/>
          <w:sz w:val="20"/>
          <w:lang w:val="en-GB" w:eastAsia="ko-KR"/>
        </w:rPr>
      </w:pPr>
      <w:r w:rsidRPr="00A83AB0">
        <w:rPr>
          <w:rFonts w:eastAsia="Malgun Gothic"/>
          <w:noProof/>
          <w:sz w:val="20"/>
          <w:lang w:val="en-GB" w:eastAsia="ko-KR"/>
        </w:rPr>
        <w:t>The reference index for temporal merging candidate refIdxLX (with X being 0 or 1) is set equal to 0.</w:t>
      </w:r>
    </w:p>
    <w:p w:rsidR="00A213DC" w:rsidRPr="006C63EC" w:rsidRDefault="00A213DC" w:rsidP="00A213DC">
      <w:pPr>
        <w:numPr>
          <w:ilvl w:val="0"/>
          <w:numId w:val="14"/>
        </w:numPr>
        <w:tabs>
          <w:tab w:val="clear" w:pos="360"/>
          <w:tab w:val="clear" w:pos="720"/>
          <w:tab w:val="clear" w:pos="1080"/>
          <w:tab w:val="clear" w:pos="1440"/>
          <w:tab w:val="left" w:pos="794"/>
          <w:tab w:val="left" w:pos="1588"/>
          <w:tab w:val="left" w:pos="1985"/>
          <w:tab w:val="left" w:pos="2977"/>
        </w:tabs>
        <w:ind w:left="709"/>
        <w:jc w:val="both"/>
        <w:rPr>
          <w:noProof/>
          <w:sz w:val="20"/>
          <w:lang w:eastAsia="ko-KR"/>
        </w:rPr>
      </w:pPr>
      <w:r w:rsidRPr="006C63EC">
        <w:rPr>
          <w:noProof/>
          <w:sz w:val="20"/>
          <w:lang w:eastAsia="ko-KR"/>
        </w:rPr>
        <w:t xml:space="preserve">The derivation process for temporal luma motion vector prediction in subclause </w:t>
      </w:r>
      <w:r w:rsidRPr="006C63EC">
        <w:rPr>
          <w:noProof/>
          <w:sz w:val="20"/>
          <w:lang w:eastAsia="ko-KR"/>
        </w:rPr>
        <w:fldChar w:fldCharType="begin" w:fldLock="1"/>
      </w:r>
      <w:r w:rsidRPr="006C63EC">
        <w:rPr>
          <w:noProof/>
          <w:sz w:val="20"/>
          <w:lang w:eastAsia="ko-KR"/>
        </w:rPr>
        <w:instrText xml:space="preserve"> REF _Ref300570067 \r \h  \* MERGEFORMAT </w:instrText>
      </w:r>
      <w:r w:rsidRPr="006C63EC">
        <w:rPr>
          <w:noProof/>
          <w:sz w:val="20"/>
          <w:lang w:eastAsia="ko-KR"/>
        </w:rPr>
      </w:r>
      <w:r w:rsidRPr="006C63EC">
        <w:rPr>
          <w:noProof/>
          <w:sz w:val="20"/>
          <w:lang w:eastAsia="ko-KR"/>
        </w:rPr>
        <w:fldChar w:fldCharType="separate"/>
      </w:r>
      <w:r w:rsidRPr="006C63EC">
        <w:rPr>
          <w:noProof/>
          <w:sz w:val="20"/>
          <w:lang w:eastAsia="ko-KR"/>
        </w:rPr>
        <w:t>8.5.3.1.7</w:t>
      </w:r>
      <w:r w:rsidRPr="006C63EC">
        <w:rPr>
          <w:noProof/>
          <w:sz w:val="20"/>
          <w:lang w:eastAsia="ko-KR"/>
        </w:rPr>
        <w:fldChar w:fldCharType="end"/>
      </w:r>
      <w:r w:rsidRPr="006C63EC">
        <w:rPr>
          <w:noProof/>
          <w:sz w:val="20"/>
          <w:lang w:eastAsia="ko-KR"/>
        </w:rPr>
        <w:t xml:space="preserve"> is invoked with luma location ( xP, yP ), the width and the height of the luma prediction block nPbW and nPbH, </w:t>
      </w:r>
      <w:r w:rsidRPr="006C63EC">
        <w:rPr>
          <w:strike/>
          <w:noProof/>
          <w:color w:val="FF0000"/>
          <w:sz w:val="20"/>
          <w:lang w:eastAsia="ko-KR"/>
        </w:rPr>
        <w:t>and</w:t>
      </w:r>
      <w:r w:rsidRPr="006C63EC">
        <w:rPr>
          <w:noProof/>
          <w:sz w:val="20"/>
          <w:lang w:eastAsia="ko-KR"/>
        </w:rPr>
        <w:t xml:space="preserve"> </w:t>
      </w:r>
      <w:r w:rsidRPr="006C63EC">
        <w:rPr>
          <w:noProof/>
          <w:sz w:val="20"/>
          <w:lang w:eastAsia="ko-KR"/>
        </w:rPr>
        <w:lastRenderedPageBreak/>
        <w:t xml:space="preserve">refIdxLX </w:t>
      </w:r>
      <w:r w:rsidRPr="006C63EC">
        <w:rPr>
          <w:noProof/>
          <w:sz w:val="20"/>
          <w:highlight w:val="green"/>
          <w:lang w:eastAsia="ko-KR"/>
        </w:rPr>
        <w:t>and mergeTMVP equal to 1</w:t>
      </w:r>
      <w:r w:rsidRPr="006C63EC">
        <w:rPr>
          <w:noProof/>
          <w:sz w:val="20"/>
          <w:lang w:eastAsia="ko-KR"/>
        </w:rPr>
        <w:t xml:space="preserve"> as the inputs and with the output being the availability flag availableFlagLXCol and the temporal motion vector mvLXCol. The variables availableFlagCol and predFlagLXCol (with X being 0 or 1, respectively) are derived as specified below.</w:t>
      </w:r>
    </w:p>
    <w:p w:rsidR="00A213DC" w:rsidRPr="00A83AB0" w:rsidRDefault="00A213DC" w:rsidP="00A83AB0">
      <w:pPr>
        <w:numPr>
          <w:ilvl w:val="0"/>
          <w:numId w:val="14"/>
        </w:numPr>
        <w:tabs>
          <w:tab w:val="clear" w:pos="360"/>
          <w:tab w:val="clear" w:pos="720"/>
          <w:tab w:val="clear" w:pos="1080"/>
          <w:tab w:val="clear" w:pos="1440"/>
          <w:tab w:val="left" w:pos="794"/>
          <w:tab w:val="left" w:pos="1588"/>
          <w:tab w:val="left" w:pos="1985"/>
          <w:tab w:val="left" w:pos="2977"/>
        </w:tabs>
        <w:ind w:left="709"/>
        <w:jc w:val="both"/>
        <w:rPr>
          <w:rFonts w:eastAsia="Malgun Gothic"/>
          <w:b/>
          <w:noProof/>
          <w:sz w:val="20"/>
          <w:lang w:val="en-GB" w:eastAsia="ko-KR"/>
        </w:rPr>
      </w:pPr>
      <w:r w:rsidRPr="00A213DC">
        <w:rPr>
          <w:rFonts w:eastAsia="Malgun Gothic"/>
          <w:b/>
          <w:noProof/>
          <w:sz w:val="20"/>
          <w:lang w:val="en-GB" w:eastAsia="ko-KR"/>
        </w:rPr>
        <w:t>…</w:t>
      </w:r>
    </w:p>
    <w:p w:rsidR="00A83AB0" w:rsidRPr="00B80F1B" w:rsidRDefault="00B80F1B" w:rsidP="004A3AF0">
      <w:pPr>
        <w:jc w:val="both"/>
        <w:rPr>
          <w:b/>
          <w:lang w:val="en-GB"/>
        </w:rPr>
      </w:pPr>
      <w:r w:rsidRPr="00B80F1B">
        <w:rPr>
          <w:b/>
          <w:lang w:val="en-GB"/>
        </w:rPr>
        <w:t>…</w:t>
      </w:r>
    </w:p>
    <w:p w:rsidR="00A213DC" w:rsidRPr="00B80F1B" w:rsidRDefault="00A213DC" w:rsidP="00A213DC">
      <w:pPr>
        <w:jc w:val="both"/>
        <w:rPr>
          <w:lang w:val="en-GB"/>
        </w:rPr>
      </w:pPr>
    </w:p>
    <w:p w:rsidR="00A213DC" w:rsidRDefault="00A213DC" w:rsidP="00A213DC">
      <w:pPr>
        <w:pStyle w:val="Heading3"/>
        <w:rPr>
          <w:lang w:val="en-CA"/>
        </w:rPr>
      </w:pPr>
      <w:r>
        <w:rPr>
          <w:lang w:val="en-CA"/>
        </w:rPr>
        <w:t>Changes for the invocation of TMVP for AMVP mode</w:t>
      </w:r>
    </w:p>
    <w:p w:rsidR="00A213DC" w:rsidRPr="00A213DC" w:rsidRDefault="00A213DC" w:rsidP="00A213DC">
      <w:pPr>
        <w:jc w:val="both"/>
        <w:rPr>
          <w:lang w:val="en-CA"/>
        </w:rPr>
      </w:pPr>
    </w:p>
    <w:p w:rsidR="00A213DC" w:rsidRPr="00A213DC" w:rsidRDefault="00A213DC" w:rsidP="00A213DC">
      <w:pPr>
        <w:keepNext/>
        <w:keepLines/>
        <w:tabs>
          <w:tab w:val="clear" w:pos="360"/>
          <w:tab w:val="clear" w:pos="720"/>
          <w:tab w:val="clear" w:pos="1080"/>
          <w:tab w:val="clear" w:pos="1440"/>
          <w:tab w:val="left" w:pos="794"/>
          <w:tab w:val="left" w:pos="907"/>
          <w:tab w:val="left" w:pos="1191"/>
          <w:tab w:val="left" w:pos="1588"/>
          <w:tab w:val="left" w:pos="1985"/>
        </w:tabs>
        <w:spacing w:before="181"/>
        <w:jc w:val="both"/>
        <w:textAlignment w:val="auto"/>
        <w:outlineLvl w:val="4"/>
        <w:rPr>
          <w:rFonts w:eastAsia="Malgun Gothic"/>
          <w:b/>
          <w:bCs/>
          <w:noProof/>
          <w:sz w:val="20"/>
          <w:lang w:val="en-GB" w:eastAsia="x-none"/>
        </w:rPr>
      </w:pPr>
      <w:bookmarkStart w:id="23" w:name="_Ref330806115"/>
      <w:r>
        <w:rPr>
          <w:rFonts w:eastAsia="Malgun Gothic"/>
          <w:b/>
          <w:bCs/>
          <w:noProof/>
          <w:sz w:val="20"/>
          <w:lang w:val="en-GB" w:eastAsia="x-none"/>
        </w:rPr>
        <w:t>8.5.3.1.5</w:t>
      </w:r>
      <w:r>
        <w:rPr>
          <w:rFonts w:eastAsia="Malgun Gothic"/>
          <w:b/>
          <w:bCs/>
          <w:noProof/>
          <w:sz w:val="20"/>
          <w:lang w:val="en-GB" w:eastAsia="x-none"/>
        </w:rPr>
        <w:tab/>
      </w:r>
      <w:r w:rsidRPr="00A213DC">
        <w:rPr>
          <w:rFonts w:eastAsia="Malgun Gothic"/>
          <w:b/>
          <w:bCs/>
          <w:noProof/>
          <w:sz w:val="20"/>
          <w:lang w:val="en-GB" w:eastAsia="x-none"/>
        </w:rPr>
        <w:t>Derivation process for luma motion vector prediction</w:t>
      </w:r>
      <w:bookmarkEnd w:id="23"/>
    </w:p>
    <w:p w:rsidR="00A213DC" w:rsidRPr="00A213DC" w:rsidRDefault="00A213DC" w:rsidP="00A213DC">
      <w:p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Inputs to this process are</w:t>
      </w:r>
    </w:p>
    <w:p w:rsidR="00A213DC" w:rsidRPr="00A213DC" w:rsidRDefault="00A213DC" w:rsidP="00A213DC">
      <w:pPr>
        <w:numPr>
          <w:ilvl w:val="0"/>
          <w:numId w:val="21"/>
        </w:numPr>
        <w:tabs>
          <w:tab w:val="clear" w:pos="360"/>
          <w:tab w:val="clear" w:pos="720"/>
          <w:tab w:val="clear" w:pos="1080"/>
          <w:tab w:val="clear" w:pos="1440"/>
          <w:tab w:val="left" w:pos="794"/>
          <w:tab w:val="left" w:pos="1191"/>
          <w:tab w:val="left" w:pos="1588"/>
          <w:tab w:val="left" w:pos="1985"/>
        </w:tabs>
        <w:jc w:val="both"/>
        <w:textAlignment w:val="auto"/>
        <w:rPr>
          <w:rFonts w:eastAsia="Malgun Gothic"/>
          <w:sz w:val="20"/>
          <w:lang w:val="en-GB"/>
        </w:rPr>
      </w:pPr>
      <w:r w:rsidRPr="00A213DC">
        <w:rPr>
          <w:rFonts w:eastAsia="Malgun Gothic"/>
          <w:sz w:val="20"/>
          <w:lang w:val="en-GB" w:eastAsia="ko-KR"/>
        </w:rPr>
        <w:t xml:space="preserve">a </w:t>
      </w:r>
      <w:proofErr w:type="spellStart"/>
      <w:r w:rsidRPr="00A213DC">
        <w:rPr>
          <w:rFonts w:eastAsia="Malgun Gothic"/>
          <w:sz w:val="20"/>
          <w:lang w:val="en-GB" w:eastAsia="ko-KR"/>
        </w:rPr>
        <w:t>luma</w:t>
      </w:r>
      <w:proofErr w:type="spellEnd"/>
      <w:r w:rsidRPr="00A213DC">
        <w:rPr>
          <w:rFonts w:eastAsia="Malgun Gothic"/>
          <w:sz w:val="20"/>
          <w:lang w:val="en-GB" w:eastAsia="ko-KR"/>
        </w:rPr>
        <w:t xml:space="preserve"> location ( </w:t>
      </w:r>
      <w:proofErr w:type="spellStart"/>
      <w:r w:rsidRPr="00A213DC">
        <w:rPr>
          <w:rFonts w:eastAsia="Malgun Gothic"/>
          <w:sz w:val="20"/>
          <w:lang w:val="en-GB" w:eastAsia="ko-KR"/>
        </w:rPr>
        <w:t>xC</w:t>
      </w:r>
      <w:proofErr w:type="spellEnd"/>
      <w:r w:rsidRPr="00A213DC">
        <w:rPr>
          <w:rFonts w:eastAsia="Malgun Gothic"/>
          <w:sz w:val="20"/>
          <w:lang w:val="en-GB" w:eastAsia="ko-KR"/>
        </w:rPr>
        <w:t>, </w:t>
      </w:r>
      <w:proofErr w:type="spellStart"/>
      <w:r w:rsidRPr="00A213DC">
        <w:rPr>
          <w:rFonts w:eastAsia="Malgun Gothic"/>
          <w:sz w:val="20"/>
          <w:lang w:val="en-GB" w:eastAsia="ko-KR"/>
        </w:rPr>
        <w:t>yC</w:t>
      </w:r>
      <w:proofErr w:type="spellEnd"/>
      <w:r w:rsidRPr="00A213DC">
        <w:rPr>
          <w:rFonts w:eastAsia="Malgun Gothic"/>
          <w:sz w:val="20"/>
          <w:lang w:val="en-GB" w:eastAsia="ko-KR"/>
        </w:rPr>
        <w:t xml:space="preserve"> ) of the top-left sample of the current </w:t>
      </w:r>
      <w:proofErr w:type="spellStart"/>
      <w:r w:rsidRPr="00A213DC">
        <w:rPr>
          <w:rFonts w:eastAsia="Malgun Gothic"/>
          <w:sz w:val="20"/>
          <w:lang w:val="en-GB" w:eastAsia="ko-KR"/>
        </w:rPr>
        <w:t>luma</w:t>
      </w:r>
      <w:proofErr w:type="spellEnd"/>
      <w:r w:rsidRPr="00A213DC">
        <w:rPr>
          <w:rFonts w:eastAsia="Malgun Gothic"/>
          <w:sz w:val="20"/>
          <w:lang w:val="en-GB" w:eastAsia="ko-KR"/>
        </w:rPr>
        <w:t xml:space="preserve"> coding block relative to the top-left </w:t>
      </w:r>
      <w:proofErr w:type="spellStart"/>
      <w:r w:rsidRPr="00A213DC">
        <w:rPr>
          <w:rFonts w:eastAsia="Malgun Gothic"/>
          <w:sz w:val="20"/>
          <w:lang w:val="en-GB" w:eastAsia="ko-KR"/>
        </w:rPr>
        <w:t>luma</w:t>
      </w:r>
      <w:proofErr w:type="spellEnd"/>
      <w:r w:rsidRPr="00A213DC">
        <w:rPr>
          <w:rFonts w:eastAsia="Malgun Gothic"/>
          <w:sz w:val="20"/>
          <w:lang w:val="en-GB" w:eastAsia="ko-KR"/>
        </w:rPr>
        <w:t xml:space="preserve"> sample of the current picture,</w:t>
      </w:r>
    </w:p>
    <w:p w:rsidR="00A213DC" w:rsidRPr="00A213DC" w:rsidRDefault="00A213DC" w:rsidP="00A213DC">
      <w:pPr>
        <w:numPr>
          <w:ilvl w:val="0"/>
          <w:numId w:val="21"/>
        </w:numPr>
        <w:tabs>
          <w:tab w:val="clear" w:pos="360"/>
          <w:tab w:val="clear" w:pos="720"/>
          <w:tab w:val="clear" w:pos="1080"/>
          <w:tab w:val="clear" w:pos="1440"/>
          <w:tab w:val="left" w:pos="794"/>
          <w:tab w:val="left" w:pos="1191"/>
          <w:tab w:val="left" w:pos="1588"/>
          <w:tab w:val="left" w:pos="1985"/>
        </w:tabs>
        <w:jc w:val="both"/>
        <w:textAlignment w:val="auto"/>
        <w:rPr>
          <w:rFonts w:eastAsia="Malgun Gothic"/>
          <w:sz w:val="20"/>
          <w:lang w:val="en-GB"/>
        </w:rPr>
      </w:pPr>
      <w:r w:rsidRPr="00A213DC">
        <w:rPr>
          <w:rFonts w:eastAsia="Malgun Gothic"/>
          <w:sz w:val="20"/>
          <w:lang w:val="en-GB" w:eastAsia="ko-KR"/>
        </w:rPr>
        <w:t xml:space="preserve">a variable </w:t>
      </w:r>
      <w:proofErr w:type="spellStart"/>
      <w:r w:rsidRPr="00A213DC">
        <w:rPr>
          <w:rFonts w:eastAsia="Malgun Gothic"/>
          <w:sz w:val="20"/>
          <w:lang w:val="en-GB" w:eastAsia="ko-KR"/>
        </w:rPr>
        <w:t>nCS</w:t>
      </w:r>
      <w:proofErr w:type="spellEnd"/>
      <w:r w:rsidRPr="00A213DC">
        <w:rPr>
          <w:rFonts w:eastAsia="Malgun Gothic"/>
          <w:sz w:val="20"/>
          <w:lang w:val="en-GB" w:eastAsia="ko-KR"/>
        </w:rPr>
        <w:t xml:space="preserve"> specifying the size of the current </w:t>
      </w:r>
      <w:proofErr w:type="spellStart"/>
      <w:r w:rsidRPr="00A213DC">
        <w:rPr>
          <w:rFonts w:eastAsia="Malgun Gothic"/>
          <w:sz w:val="20"/>
          <w:lang w:val="en-GB" w:eastAsia="ko-KR"/>
        </w:rPr>
        <w:t>luma</w:t>
      </w:r>
      <w:proofErr w:type="spellEnd"/>
      <w:r w:rsidRPr="00A213DC">
        <w:rPr>
          <w:rFonts w:eastAsia="Malgun Gothic"/>
          <w:sz w:val="20"/>
          <w:lang w:val="en-GB" w:eastAsia="ko-KR"/>
        </w:rPr>
        <w:t xml:space="preserve"> coding block,</w:t>
      </w:r>
    </w:p>
    <w:p w:rsidR="00A213DC" w:rsidRPr="00A213DC" w:rsidRDefault="00A213DC" w:rsidP="00A213DC">
      <w:pPr>
        <w:numPr>
          <w:ilvl w:val="0"/>
          <w:numId w:val="21"/>
        </w:num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a luma location ( xP, yP ) specifying the top-left sample of the current luma prediction block relative to the top-left luma sample of the current picture,</w:t>
      </w:r>
    </w:p>
    <w:p w:rsidR="00A213DC" w:rsidRPr="00A213DC" w:rsidRDefault="00A213DC" w:rsidP="00A213DC">
      <w:pPr>
        <w:numPr>
          <w:ilvl w:val="0"/>
          <w:numId w:val="21"/>
        </w:num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rPr>
      </w:pPr>
      <w:r w:rsidRPr="00A213DC">
        <w:rPr>
          <w:rFonts w:eastAsia="Malgun Gothic"/>
          <w:noProof/>
          <w:sz w:val="20"/>
          <w:lang w:val="en-GB"/>
        </w:rPr>
        <w:t>variables specifying the width and the height of the luma prediction block, nPbW and nPbH,</w:t>
      </w:r>
    </w:p>
    <w:p w:rsidR="00A213DC" w:rsidRPr="00A213DC" w:rsidRDefault="00A213DC" w:rsidP="00A213DC">
      <w:pPr>
        <w:numPr>
          <w:ilvl w:val="0"/>
          <w:numId w:val="21"/>
        </w:num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the reference index of the current prediction unit partition refIdxLX (with X being 0 or 1),</w:t>
      </w:r>
    </w:p>
    <w:p w:rsidR="00A213DC" w:rsidRPr="00A213DC" w:rsidRDefault="00A213DC" w:rsidP="00A213DC">
      <w:pPr>
        <w:numPr>
          <w:ilvl w:val="0"/>
          <w:numId w:val="21"/>
        </w:numPr>
        <w:tabs>
          <w:tab w:val="clear" w:pos="360"/>
          <w:tab w:val="clear" w:pos="720"/>
          <w:tab w:val="clear" w:pos="1080"/>
          <w:tab w:val="clear" w:pos="1440"/>
          <w:tab w:val="left" w:pos="794"/>
          <w:tab w:val="left" w:pos="1191"/>
          <w:tab w:val="left" w:pos="1588"/>
          <w:tab w:val="left" w:pos="1985"/>
        </w:tabs>
        <w:jc w:val="both"/>
        <w:textAlignment w:val="auto"/>
        <w:rPr>
          <w:rFonts w:eastAsia="Malgun Gothic"/>
          <w:sz w:val="20"/>
          <w:lang w:val="en-GB"/>
        </w:rPr>
      </w:pPr>
      <w:proofErr w:type="gramStart"/>
      <w:r w:rsidRPr="00A213DC">
        <w:rPr>
          <w:rFonts w:eastAsia="Malgun Gothic"/>
          <w:sz w:val="20"/>
          <w:lang w:val="en-GB"/>
        </w:rPr>
        <w:t>a</w:t>
      </w:r>
      <w:proofErr w:type="gramEnd"/>
      <w:r w:rsidRPr="00A213DC">
        <w:rPr>
          <w:rFonts w:eastAsia="Malgun Gothic"/>
          <w:sz w:val="20"/>
          <w:lang w:val="en-GB"/>
        </w:rPr>
        <w:t xml:space="preserve"> variable </w:t>
      </w:r>
      <w:proofErr w:type="spellStart"/>
      <w:r w:rsidRPr="00A213DC">
        <w:rPr>
          <w:rFonts w:eastAsia="Malgun Gothic"/>
          <w:sz w:val="20"/>
          <w:lang w:val="en-GB"/>
        </w:rPr>
        <w:t>partIdx</w:t>
      </w:r>
      <w:proofErr w:type="spellEnd"/>
      <w:r w:rsidRPr="00A213DC">
        <w:rPr>
          <w:rFonts w:eastAsia="Malgun Gothic"/>
          <w:sz w:val="20"/>
          <w:lang w:val="en-GB"/>
        </w:rPr>
        <w:t xml:space="preserve"> specifying the index of the current prediction unit within the current coding unit.</w:t>
      </w:r>
    </w:p>
    <w:p w:rsidR="00A213DC" w:rsidRPr="00A213DC" w:rsidRDefault="00A213DC" w:rsidP="00A213DC">
      <w:p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 xml:space="preserve">Output of this process is </w:t>
      </w:r>
    </w:p>
    <w:p w:rsidR="00A213DC" w:rsidRPr="00A213DC" w:rsidRDefault="00A213DC" w:rsidP="00A213DC">
      <w:pPr>
        <w:numPr>
          <w:ilvl w:val="0"/>
          <w:numId w:val="21"/>
        </w:num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the prediction mvpLX of the motion vector mvLX (with X being 0 or 1).</w:t>
      </w:r>
    </w:p>
    <w:p w:rsidR="00A213DC" w:rsidRPr="00A213DC" w:rsidRDefault="00A213DC" w:rsidP="00A213DC">
      <w:pPr>
        <w:tabs>
          <w:tab w:val="clear" w:pos="360"/>
          <w:tab w:val="clear" w:pos="720"/>
          <w:tab w:val="clear" w:pos="1080"/>
          <w:tab w:val="clear" w:pos="1440"/>
          <w:tab w:val="left" w:pos="794"/>
          <w:tab w:val="left" w:pos="1191"/>
          <w:tab w:val="left" w:pos="1588"/>
          <w:tab w:val="left" w:pos="1985"/>
        </w:tabs>
        <w:jc w:val="both"/>
        <w:textAlignment w:val="auto"/>
        <w:rPr>
          <w:rFonts w:eastAsia="Malgun Gothic"/>
          <w:noProof/>
          <w:sz w:val="20"/>
          <w:lang w:val="en-GB" w:eastAsia="ko-KR"/>
        </w:rPr>
      </w:pPr>
      <w:r w:rsidRPr="00A213DC">
        <w:rPr>
          <w:rFonts w:eastAsia="Malgun Gothic"/>
          <w:noProof/>
          <w:sz w:val="20"/>
          <w:lang w:val="en-GB" w:eastAsia="ko-KR"/>
        </w:rPr>
        <w:t>The motion vector predictor mvpLX is derived in the following ordered steps.</w:t>
      </w:r>
    </w:p>
    <w:p w:rsidR="00A213DC" w:rsidRPr="00A213DC" w:rsidRDefault="00A213DC" w:rsidP="00A213DC">
      <w:pPr>
        <w:numPr>
          <w:ilvl w:val="0"/>
          <w:numId w:val="22"/>
        </w:numPr>
        <w:tabs>
          <w:tab w:val="clear" w:pos="360"/>
          <w:tab w:val="clear" w:pos="1080"/>
          <w:tab w:val="clear" w:pos="1440"/>
          <w:tab w:val="left" w:pos="794"/>
          <w:tab w:val="left" w:pos="1588"/>
          <w:tab w:val="left" w:pos="1985"/>
          <w:tab w:val="left" w:pos="2977"/>
        </w:tabs>
        <w:ind w:left="709"/>
        <w:jc w:val="both"/>
        <w:textAlignment w:val="auto"/>
        <w:rPr>
          <w:rFonts w:eastAsia="Malgun Gothic"/>
          <w:noProof/>
          <w:sz w:val="20"/>
          <w:lang w:val="en-GB" w:eastAsia="ko-KR"/>
        </w:rPr>
      </w:pPr>
      <w:r w:rsidRPr="00A213DC">
        <w:rPr>
          <w:rFonts w:eastAsia="Malgun Gothic"/>
          <w:noProof/>
          <w:sz w:val="20"/>
          <w:lang w:val="en-GB" w:eastAsia="ko-KR"/>
        </w:rPr>
        <w:t xml:space="preserve">The derivation process for motion vector predictor candidates from neighboring prediction unit partitions in subclause </w:t>
      </w:r>
      <w:r w:rsidRPr="00A213DC">
        <w:rPr>
          <w:rFonts w:eastAsia="Malgun Gothic"/>
          <w:noProof/>
          <w:sz w:val="20"/>
          <w:lang w:val="en-GB" w:eastAsia="ko-KR"/>
        </w:rPr>
        <w:fldChar w:fldCharType="begin" w:fldLock="1"/>
      </w:r>
      <w:r w:rsidRPr="00A213DC">
        <w:rPr>
          <w:rFonts w:eastAsia="Malgun Gothic"/>
          <w:noProof/>
          <w:sz w:val="20"/>
          <w:lang w:val="en-GB" w:eastAsia="ko-KR"/>
        </w:rPr>
        <w:instrText xml:space="preserve"> REF _Ref261985008 \r \h  \* MERGEFORMAT </w:instrText>
      </w:r>
      <w:r w:rsidRPr="00A213DC">
        <w:rPr>
          <w:rFonts w:eastAsia="Malgun Gothic"/>
          <w:noProof/>
          <w:sz w:val="20"/>
          <w:lang w:val="en-GB" w:eastAsia="ko-KR"/>
        </w:rPr>
      </w:r>
      <w:r w:rsidRPr="00A213DC">
        <w:rPr>
          <w:rFonts w:eastAsia="Malgun Gothic"/>
          <w:noProof/>
          <w:sz w:val="20"/>
          <w:lang w:val="en-GB" w:eastAsia="ko-KR"/>
        </w:rPr>
        <w:fldChar w:fldCharType="separate"/>
      </w:r>
      <w:r w:rsidRPr="00A213DC">
        <w:rPr>
          <w:rFonts w:eastAsia="Malgun Gothic"/>
          <w:noProof/>
          <w:sz w:val="20"/>
          <w:lang w:val="en-GB" w:eastAsia="ko-KR"/>
        </w:rPr>
        <w:t>8.5.3.1.6</w:t>
      </w:r>
      <w:r w:rsidRPr="00A213DC">
        <w:rPr>
          <w:rFonts w:eastAsia="Malgun Gothic"/>
          <w:noProof/>
          <w:sz w:val="20"/>
          <w:lang w:val="en-GB" w:eastAsia="ko-KR"/>
        </w:rPr>
        <w:fldChar w:fldCharType="end"/>
      </w:r>
      <w:r w:rsidRPr="00A213DC">
        <w:rPr>
          <w:rFonts w:eastAsia="Malgun Gothic"/>
          <w:noProof/>
          <w:sz w:val="20"/>
          <w:lang w:val="en-GB" w:eastAsia="ko-KR"/>
        </w:rPr>
        <w:t xml:space="preserve"> is invoked with </w:t>
      </w:r>
      <w:r w:rsidRPr="00A213DC">
        <w:rPr>
          <w:rFonts w:eastAsia="Malgun Gothic"/>
          <w:sz w:val="20"/>
          <w:lang w:val="en-GB" w:eastAsia="ko-KR"/>
        </w:rPr>
        <w:t xml:space="preserve">the </w:t>
      </w:r>
      <w:proofErr w:type="spellStart"/>
      <w:r w:rsidRPr="00A213DC">
        <w:rPr>
          <w:rFonts w:eastAsia="Malgun Gothic"/>
          <w:sz w:val="20"/>
          <w:lang w:val="en-GB" w:eastAsia="ko-KR"/>
        </w:rPr>
        <w:t>luma</w:t>
      </w:r>
      <w:proofErr w:type="spellEnd"/>
      <w:r w:rsidRPr="00A213DC">
        <w:rPr>
          <w:rFonts w:eastAsia="Malgun Gothic"/>
          <w:sz w:val="20"/>
          <w:lang w:val="en-GB" w:eastAsia="ko-KR"/>
        </w:rPr>
        <w:t xml:space="preserve"> coding block location ( </w:t>
      </w:r>
      <w:proofErr w:type="spellStart"/>
      <w:r w:rsidRPr="00A213DC">
        <w:rPr>
          <w:rFonts w:eastAsia="Malgun Gothic"/>
          <w:sz w:val="20"/>
          <w:lang w:val="en-GB" w:eastAsia="ko-KR"/>
        </w:rPr>
        <w:t>xC</w:t>
      </w:r>
      <w:proofErr w:type="spellEnd"/>
      <w:r w:rsidRPr="00A213DC">
        <w:rPr>
          <w:rFonts w:eastAsia="Malgun Gothic"/>
          <w:sz w:val="20"/>
          <w:lang w:val="en-GB" w:eastAsia="ko-KR"/>
        </w:rPr>
        <w:t>, </w:t>
      </w:r>
      <w:proofErr w:type="spellStart"/>
      <w:r w:rsidRPr="00A213DC">
        <w:rPr>
          <w:rFonts w:eastAsia="Malgun Gothic"/>
          <w:sz w:val="20"/>
          <w:lang w:val="en-GB" w:eastAsia="ko-KR"/>
        </w:rPr>
        <w:t>yC</w:t>
      </w:r>
      <w:proofErr w:type="spellEnd"/>
      <w:r w:rsidRPr="00A213DC">
        <w:rPr>
          <w:rFonts w:eastAsia="Malgun Gothic"/>
          <w:sz w:val="20"/>
          <w:lang w:val="en-GB" w:eastAsia="ko-KR"/>
        </w:rPr>
        <w:t xml:space="preserve"> ), the coding block size </w:t>
      </w:r>
      <w:proofErr w:type="spellStart"/>
      <w:r w:rsidRPr="00A213DC">
        <w:rPr>
          <w:rFonts w:eastAsia="Malgun Gothic"/>
          <w:sz w:val="20"/>
          <w:lang w:val="en-GB" w:eastAsia="ko-KR"/>
        </w:rPr>
        <w:t>nCS</w:t>
      </w:r>
      <w:proofErr w:type="spellEnd"/>
      <w:r w:rsidRPr="00A213DC">
        <w:rPr>
          <w:rFonts w:eastAsia="Malgun Gothic"/>
          <w:sz w:val="20"/>
          <w:lang w:val="en-GB" w:eastAsia="ko-KR"/>
        </w:rPr>
        <w:t xml:space="preserve">, the </w:t>
      </w:r>
      <w:r w:rsidRPr="00A213DC">
        <w:rPr>
          <w:rFonts w:eastAsia="Malgun Gothic"/>
          <w:noProof/>
          <w:sz w:val="20"/>
          <w:lang w:val="en-GB" w:eastAsia="ko-KR"/>
        </w:rPr>
        <w:t>luma prediction block location ( xP, yP ), the width and the height of the luma prediction block nPbW and nPbH, refIdxLX (with X being 0 or 1, respectively), and the partition index partIdx as inputs and the availability flags availableFlagLXN and the motion vectors mvLXN with N being replaced by A, B as the output.</w:t>
      </w:r>
    </w:p>
    <w:p w:rsidR="00A213DC" w:rsidRPr="00A213DC" w:rsidRDefault="00A213DC" w:rsidP="00A213DC">
      <w:pPr>
        <w:numPr>
          <w:ilvl w:val="0"/>
          <w:numId w:val="22"/>
        </w:numPr>
        <w:tabs>
          <w:tab w:val="clear" w:pos="360"/>
          <w:tab w:val="clear" w:pos="1080"/>
          <w:tab w:val="clear" w:pos="1440"/>
          <w:tab w:val="left" w:pos="794"/>
          <w:tab w:val="left" w:pos="1588"/>
          <w:tab w:val="left" w:pos="1985"/>
          <w:tab w:val="left" w:pos="2977"/>
        </w:tabs>
        <w:ind w:left="709"/>
        <w:jc w:val="both"/>
        <w:textAlignment w:val="auto"/>
        <w:rPr>
          <w:rFonts w:eastAsia="Malgun Gothic"/>
          <w:noProof/>
          <w:sz w:val="20"/>
          <w:lang w:val="en-GB" w:eastAsia="ko-KR"/>
        </w:rPr>
      </w:pPr>
      <w:r w:rsidRPr="00A213DC">
        <w:rPr>
          <w:rFonts w:eastAsia="Malgun Gothic"/>
          <w:noProof/>
          <w:sz w:val="20"/>
          <w:lang w:val="en-GB" w:eastAsia="ko-KR"/>
        </w:rPr>
        <w:t xml:space="preserve">If both availableFlagLXA and availableFlagLXB are equal to 1 and mvLXA is not equal to mvLXB, availableFlagLXCol is set equal to 0, otherwise, the derivation process for temporal luma motion vector prediction in subclause </w:t>
      </w:r>
      <w:r w:rsidRPr="00A213DC">
        <w:rPr>
          <w:rFonts w:eastAsia="Malgun Gothic"/>
          <w:noProof/>
          <w:sz w:val="20"/>
          <w:lang w:val="en-GB" w:eastAsia="ko-KR"/>
        </w:rPr>
        <w:fldChar w:fldCharType="begin" w:fldLock="1"/>
      </w:r>
      <w:r w:rsidRPr="00A213DC">
        <w:rPr>
          <w:rFonts w:eastAsia="Malgun Gothic"/>
          <w:noProof/>
          <w:sz w:val="20"/>
          <w:lang w:val="en-GB" w:eastAsia="ko-KR"/>
        </w:rPr>
        <w:instrText xml:space="preserve"> REF _Ref300570067 \r \h </w:instrText>
      </w:r>
      <w:r w:rsidRPr="00A213DC">
        <w:rPr>
          <w:rFonts w:eastAsia="Malgun Gothic"/>
          <w:noProof/>
          <w:sz w:val="20"/>
          <w:lang w:val="en-GB" w:eastAsia="ko-KR"/>
        </w:rPr>
      </w:r>
      <w:r w:rsidRPr="00A213DC">
        <w:rPr>
          <w:rFonts w:eastAsia="Malgun Gothic"/>
          <w:noProof/>
          <w:sz w:val="20"/>
          <w:lang w:val="en-GB" w:eastAsia="ko-KR"/>
        </w:rPr>
        <w:fldChar w:fldCharType="separate"/>
      </w:r>
      <w:r w:rsidRPr="00A213DC">
        <w:rPr>
          <w:rFonts w:eastAsia="Malgun Gothic"/>
          <w:noProof/>
          <w:sz w:val="20"/>
          <w:lang w:val="en-GB" w:eastAsia="ko-KR"/>
        </w:rPr>
        <w:t>8.5.3.1.7</w:t>
      </w:r>
      <w:r w:rsidRPr="00A213DC">
        <w:rPr>
          <w:rFonts w:eastAsia="Malgun Gothic"/>
          <w:noProof/>
          <w:sz w:val="20"/>
          <w:lang w:val="en-GB" w:eastAsia="ko-KR"/>
        </w:rPr>
        <w:fldChar w:fldCharType="end"/>
      </w:r>
      <w:r w:rsidRPr="00A213DC">
        <w:rPr>
          <w:rFonts w:eastAsia="Malgun Gothic"/>
          <w:noProof/>
          <w:sz w:val="20"/>
          <w:lang w:val="en-GB" w:eastAsia="ko-KR"/>
        </w:rPr>
        <w:t xml:space="preserve"> is invoked with luma location ( xP, yP ), the width and the height of the luma prediction block nPbW and nPbH, </w:t>
      </w:r>
      <w:r w:rsidRPr="00A213DC">
        <w:rPr>
          <w:rFonts w:eastAsia="Malgun Gothic"/>
          <w:strike/>
          <w:noProof/>
          <w:color w:val="FF0000"/>
          <w:sz w:val="20"/>
          <w:lang w:val="en-GB" w:eastAsia="ko-KR"/>
        </w:rPr>
        <w:t>and</w:t>
      </w:r>
      <w:r w:rsidRPr="00A213DC">
        <w:rPr>
          <w:rFonts w:eastAsia="Malgun Gothic"/>
          <w:noProof/>
          <w:color w:val="FF0000"/>
          <w:sz w:val="20"/>
          <w:lang w:val="en-GB" w:eastAsia="ko-KR"/>
        </w:rPr>
        <w:t xml:space="preserve"> </w:t>
      </w:r>
      <w:r w:rsidRPr="00A213DC">
        <w:rPr>
          <w:rFonts w:eastAsia="Malgun Gothic"/>
          <w:noProof/>
          <w:sz w:val="20"/>
          <w:lang w:val="en-GB" w:eastAsia="ko-KR"/>
        </w:rPr>
        <w:t>refIdxLX (with X being 0 or 1, respectively)</w:t>
      </w:r>
      <w:r>
        <w:rPr>
          <w:rFonts w:eastAsia="Malgun Gothic"/>
          <w:noProof/>
          <w:sz w:val="20"/>
          <w:lang w:val="en-GB" w:eastAsia="ko-KR"/>
        </w:rPr>
        <w:t xml:space="preserve"> </w:t>
      </w:r>
      <w:r w:rsidRPr="00A213DC">
        <w:rPr>
          <w:rFonts w:eastAsia="Malgun Gothic"/>
          <w:noProof/>
          <w:sz w:val="20"/>
          <w:highlight w:val="green"/>
          <w:lang w:val="en-GB" w:eastAsia="ko-KR"/>
        </w:rPr>
        <w:t>and mergeTMVP equal to 0</w:t>
      </w:r>
      <w:r w:rsidRPr="00A213DC">
        <w:rPr>
          <w:rFonts w:eastAsia="Malgun Gothic"/>
          <w:noProof/>
          <w:sz w:val="20"/>
          <w:lang w:val="en-GB" w:eastAsia="ko-KR"/>
        </w:rPr>
        <w:t xml:space="preserve"> as the inputs and with the output being the availability flag availableFlagLXCol and the temporal motion vector predictor mvLXCol.</w:t>
      </w:r>
    </w:p>
    <w:p w:rsidR="00200C16" w:rsidRPr="00200C16" w:rsidRDefault="00A213DC" w:rsidP="00A213DC">
      <w:pPr>
        <w:jc w:val="both"/>
      </w:pPr>
      <w:r w:rsidRPr="00A213DC">
        <w:rPr>
          <w:b/>
          <w:lang w:val="en-GB"/>
        </w:rPr>
        <w:t>…</w:t>
      </w:r>
    </w:p>
    <w:p w:rsidR="00200C16" w:rsidRDefault="00A213DC" w:rsidP="00A213DC">
      <w:pPr>
        <w:pStyle w:val="Heading3"/>
        <w:rPr>
          <w:lang w:val="en-CA"/>
        </w:rPr>
      </w:pPr>
      <w:r>
        <w:rPr>
          <w:lang w:val="en-CA"/>
        </w:rPr>
        <w:t>Changes for TMVP</w:t>
      </w:r>
    </w:p>
    <w:p w:rsidR="00B80F1B" w:rsidRPr="00B80F1B" w:rsidRDefault="00200C16" w:rsidP="00200C16">
      <w:pPr>
        <w:keepNext/>
        <w:keepLines/>
        <w:tabs>
          <w:tab w:val="clear" w:pos="360"/>
          <w:tab w:val="clear" w:pos="720"/>
          <w:tab w:val="clear" w:pos="1080"/>
          <w:tab w:val="clear" w:pos="1440"/>
          <w:tab w:val="left" w:pos="794"/>
          <w:tab w:val="left" w:pos="907"/>
          <w:tab w:val="left" w:pos="1191"/>
          <w:tab w:val="left" w:pos="1588"/>
          <w:tab w:val="left" w:pos="1985"/>
        </w:tabs>
        <w:spacing w:before="181"/>
        <w:jc w:val="both"/>
        <w:outlineLvl w:val="4"/>
        <w:rPr>
          <w:rFonts w:eastAsia="Malgun Gothic"/>
          <w:b/>
          <w:bCs/>
          <w:noProof/>
          <w:sz w:val="20"/>
          <w:lang w:val="en-GB" w:eastAsia="x-none"/>
        </w:rPr>
      </w:pPr>
      <w:bookmarkStart w:id="24" w:name="_Ref300570067"/>
      <w:r>
        <w:rPr>
          <w:rFonts w:eastAsia="Malgun Gothic"/>
          <w:b/>
          <w:bCs/>
          <w:noProof/>
          <w:sz w:val="20"/>
          <w:lang w:val="en-GB" w:eastAsia="x-none"/>
        </w:rPr>
        <w:t>8.5.3.1.7</w:t>
      </w:r>
      <w:r>
        <w:rPr>
          <w:rFonts w:eastAsia="Malgun Gothic"/>
          <w:b/>
          <w:bCs/>
          <w:noProof/>
          <w:sz w:val="20"/>
          <w:lang w:val="en-GB" w:eastAsia="x-none"/>
        </w:rPr>
        <w:tab/>
      </w:r>
      <w:r w:rsidR="00B80F1B" w:rsidRPr="00B80F1B">
        <w:rPr>
          <w:rFonts w:eastAsia="Malgun Gothic"/>
          <w:b/>
          <w:bCs/>
          <w:noProof/>
          <w:sz w:val="20"/>
          <w:lang w:val="en-GB" w:eastAsia="x-none"/>
        </w:rPr>
        <w:t>Derivation process for temporal luma motion vector prediction</w:t>
      </w:r>
      <w:bookmarkEnd w:id="24"/>
    </w:p>
    <w:p w:rsidR="00B80F1B" w:rsidRPr="00B80F1B" w:rsidRDefault="00B80F1B" w:rsidP="00B80F1B">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Inputs to this process are</w:t>
      </w:r>
    </w:p>
    <w:p w:rsidR="00B80F1B" w:rsidRPr="00B80F1B" w:rsidRDefault="00B80F1B" w:rsidP="00B80F1B">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a luma location ( xP, yP ) specifying the top-left sample of the current luma prediction block relative to the top-left luma sample of the current picture,</w:t>
      </w:r>
    </w:p>
    <w:p w:rsidR="00B80F1B" w:rsidRPr="00B80F1B" w:rsidRDefault="00B80F1B" w:rsidP="00B80F1B">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rPr>
        <w:t>variables specifying the width and the height of the luma prediction block, nPbW and nPbH,</w:t>
      </w:r>
    </w:p>
    <w:p w:rsidR="00B80F1B" w:rsidRDefault="00B80F1B" w:rsidP="00B80F1B">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a reference index refIdxLX (with X being 0 or 1)</w:t>
      </w:r>
      <w:r w:rsidRPr="00747011">
        <w:rPr>
          <w:rFonts w:eastAsia="Malgun Gothic"/>
          <w:strike/>
          <w:noProof/>
          <w:color w:val="FF0000"/>
          <w:sz w:val="20"/>
          <w:lang w:val="en-GB" w:eastAsia="ko-KR"/>
        </w:rPr>
        <w:t>.</w:t>
      </w:r>
      <w:r w:rsidR="00747011" w:rsidRPr="00747011">
        <w:rPr>
          <w:rFonts w:eastAsia="Malgun Gothic"/>
          <w:noProof/>
          <w:sz w:val="20"/>
          <w:highlight w:val="green"/>
          <w:lang w:val="en-GB" w:eastAsia="ko-KR"/>
        </w:rPr>
        <w:t>,</w:t>
      </w:r>
    </w:p>
    <w:p w:rsidR="006E0240" w:rsidRPr="00B80F1B" w:rsidRDefault="006E0240" w:rsidP="00B80F1B">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highlight w:val="green"/>
          <w:lang w:val="en-GB" w:eastAsia="ko-KR"/>
        </w:rPr>
      </w:pPr>
      <w:r w:rsidRPr="006E0240">
        <w:rPr>
          <w:rFonts w:eastAsia="Malgun Gothic"/>
          <w:noProof/>
          <w:sz w:val="20"/>
          <w:highlight w:val="green"/>
          <w:lang w:val="en-GB" w:eastAsia="ko-KR"/>
        </w:rPr>
        <w:t>a variable mergeTMVP.</w:t>
      </w:r>
    </w:p>
    <w:p w:rsidR="00B80F1B" w:rsidRPr="00B80F1B" w:rsidRDefault="00B80F1B" w:rsidP="00B80F1B">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Outputs of this process are</w:t>
      </w:r>
    </w:p>
    <w:p w:rsidR="00B80F1B" w:rsidRPr="00B80F1B" w:rsidRDefault="00B80F1B" w:rsidP="00B80F1B">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lastRenderedPageBreak/>
        <w:t>the motion vector prediction mvLXCol,</w:t>
      </w:r>
    </w:p>
    <w:p w:rsidR="00B80F1B" w:rsidRPr="00B80F1B" w:rsidRDefault="00B80F1B" w:rsidP="00B80F1B">
      <w:pPr>
        <w:numPr>
          <w:ilvl w:val="0"/>
          <w:numId w:val="13"/>
        </w:num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the availability flag availableFlagLXCol.</w:t>
      </w:r>
    </w:p>
    <w:p w:rsidR="00B80F1B" w:rsidRPr="00B80F1B" w:rsidRDefault="00B80F1B" w:rsidP="00B80F1B">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The function RefPicOrderCnt( picX, refIdx, LX ) returns the picture order count PicOrderCntVal of the reference picture with index refIdx from reference picture list LX of the picture picX and is specified as follows.</w:t>
      </w:r>
    </w:p>
    <w:p w:rsidR="00B80F1B" w:rsidRPr="00B80F1B" w:rsidRDefault="00B80F1B" w:rsidP="00B80F1B">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RefPicOrderCnt( picX, refIdx, LX ) = PicOrderCnt(RefPicListX[ refIdx ] of the picture picX)</w:t>
      </w:r>
      <w:r w:rsidRPr="00B80F1B">
        <w:rPr>
          <w:rFonts w:eastAsia="Malgun Gothic"/>
          <w:noProof/>
          <w:sz w:val="20"/>
          <w:lang w:val="en-GB" w:eastAsia="ko-KR"/>
        </w:rPr>
        <w:tab/>
        <w:t>(8 141)</w:t>
      </w:r>
    </w:p>
    <w:p w:rsidR="00B80F1B" w:rsidRPr="00B80F1B" w:rsidRDefault="00B80F1B" w:rsidP="00B80F1B">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Depending on the values of slice_type, collocated_from_l0_flag, and collocated_ref_idx, the</w:t>
      </w:r>
      <w:r w:rsidRPr="00B80F1B">
        <w:rPr>
          <w:rFonts w:eastAsia="Malgun Gothic"/>
          <w:noProof/>
          <w:sz w:val="20"/>
          <w:lang w:val="en-GB"/>
        </w:rPr>
        <w:t xml:space="preserve"> </w:t>
      </w:r>
      <w:r w:rsidRPr="00B80F1B">
        <w:rPr>
          <w:rFonts w:eastAsia="Malgun Gothic"/>
          <w:noProof/>
          <w:sz w:val="20"/>
          <w:lang w:val="en-GB" w:eastAsia="ko-KR"/>
        </w:rPr>
        <w:t xml:space="preserve">variable </w:t>
      </w:r>
      <w:r w:rsidRPr="00B80F1B">
        <w:rPr>
          <w:rFonts w:eastAsia="Malgun Gothic"/>
          <w:noProof/>
          <w:sz w:val="20"/>
          <w:lang w:val="en-GB"/>
        </w:rPr>
        <w:t>co</w:t>
      </w:r>
      <w:r w:rsidRPr="00B80F1B">
        <w:rPr>
          <w:rFonts w:eastAsia="Malgun Gothic"/>
          <w:noProof/>
          <w:sz w:val="20"/>
          <w:lang w:val="en-GB" w:eastAsia="ko-KR"/>
        </w:rPr>
        <w:t>lPic, specifying the picture that contains the collocated partition, is derived as follows.</w:t>
      </w:r>
    </w:p>
    <w:p w:rsidR="00B80F1B" w:rsidRPr="00B80F1B" w:rsidRDefault="00B80F1B" w:rsidP="00B80F1B">
      <w:pPr>
        <w:numPr>
          <w:ilvl w:val="0"/>
          <w:numId w:val="16"/>
        </w:numPr>
        <w:tabs>
          <w:tab w:val="clear" w:pos="360"/>
          <w:tab w:val="clear" w:pos="720"/>
          <w:tab w:val="clear" w:pos="1080"/>
          <w:tab w:val="clear" w:pos="1440"/>
          <w:tab w:val="num" w:pos="405"/>
          <w:tab w:val="left" w:pos="1191"/>
          <w:tab w:val="left" w:pos="1588"/>
          <w:tab w:val="left" w:pos="1985"/>
        </w:tabs>
        <w:ind w:left="405"/>
        <w:jc w:val="both"/>
        <w:rPr>
          <w:rFonts w:eastAsia="Malgun Gothic"/>
          <w:noProof/>
          <w:sz w:val="20"/>
          <w:lang w:val="en-GB" w:eastAsia="ko-KR"/>
        </w:rPr>
      </w:pPr>
      <w:r w:rsidRPr="00B80F1B">
        <w:rPr>
          <w:rFonts w:eastAsia="Malgun Gothic"/>
          <w:noProof/>
          <w:sz w:val="20"/>
          <w:lang w:val="en-GB" w:eastAsia="ko-KR"/>
        </w:rPr>
        <w:t>If slice_type is equal to B and collocated_from_l0_flag is equal to 0, the variable colPic specifies the picture that contains the collocated partition as specified by RefPicList1[ collocated_ref_idx ].</w:t>
      </w:r>
    </w:p>
    <w:p w:rsidR="00B80F1B" w:rsidRPr="00B80F1B" w:rsidRDefault="00B80F1B" w:rsidP="00B80F1B">
      <w:pPr>
        <w:numPr>
          <w:ilvl w:val="0"/>
          <w:numId w:val="16"/>
        </w:numPr>
        <w:tabs>
          <w:tab w:val="clear" w:pos="360"/>
          <w:tab w:val="clear" w:pos="720"/>
          <w:tab w:val="clear" w:pos="1080"/>
          <w:tab w:val="clear" w:pos="1440"/>
          <w:tab w:val="num" w:pos="405"/>
          <w:tab w:val="left" w:pos="1191"/>
          <w:tab w:val="left" w:pos="1588"/>
          <w:tab w:val="left" w:pos="1985"/>
        </w:tabs>
        <w:ind w:left="405"/>
        <w:jc w:val="both"/>
        <w:rPr>
          <w:rFonts w:eastAsia="Malgun Gothic"/>
          <w:noProof/>
          <w:sz w:val="20"/>
          <w:lang w:val="en-GB" w:eastAsia="ko-KR"/>
        </w:rPr>
      </w:pPr>
      <w:r w:rsidRPr="00B80F1B">
        <w:rPr>
          <w:rFonts w:eastAsia="Malgun Gothic"/>
          <w:noProof/>
          <w:sz w:val="20"/>
          <w:lang w:val="en-GB" w:eastAsia="ko-KR"/>
        </w:rPr>
        <w:t>Otherwise (</w:t>
      </w:r>
      <w:r w:rsidRPr="00B80F1B">
        <w:rPr>
          <w:rFonts w:eastAsia="Malgun Gothic"/>
          <w:noProof/>
          <w:sz w:val="20"/>
          <w:lang w:val="en-GB"/>
        </w:rPr>
        <w:t xml:space="preserve">slice_type is equal to B and </w:t>
      </w:r>
      <w:r w:rsidRPr="00B80F1B">
        <w:rPr>
          <w:rFonts w:eastAsia="Malgun Gothic"/>
          <w:noProof/>
          <w:sz w:val="20"/>
          <w:lang w:val="en-GB" w:eastAsia="ko-KR"/>
        </w:rPr>
        <w:t>collocated_from_l0_flag</w:t>
      </w:r>
      <w:r w:rsidRPr="00B80F1B">
        <w:rPr>
          <w:rFonts w:eastAsia="Malgun Gothic"/>
          <w:noProof/>
          <w:sz w:val="20"/>
          <w:lang w:val="en-GB"/>
        </w:rPr>
        <w:t xml:space="preserve"> is equal to 1</w:t>
      </w:r>
      <w:r w:rsidRPr="00B80F1B">
        <w:rPr>
          <w:rFonts w:eastAsia="Malgun Gothic"/>
          <w:noProof/>
          <w:sz w:val="20"/>
          <w:lang w:val="en-GB" w:eastAsia="ko-KR"/>
        </w:rPr>
        <w:t xml:space="preserve"> or slice_type is equal to P), the</w:t>
      </w:r>
      <w:r w:rsidRPr="00B80F1B">
        <w:rPr>
          <w:rFonts w:eastAsia="Malgun Gothic"/>
          <w:noProof/>
          <w:sz w:val="20"/>
          <w:lang w:val="en-GB"/>
        </w:rPr>
        <w:t xml:space="preserve"> </w:t>
      </w:r>
      <w:r w:rsidRPr="00B80F1B">
        <w:rPr>
          <w:rFonts w:eastAsia="Malgun Gothic"/>
          <w:noProof/>
          <w:sz w:val="20"/>
          <w:lang w:val="en-GB" w:eastAsia="ko-KR"/>
        </w:rPr>
        <w:t xml:space="preserve">variable </w:t>
      </w:r>
      <w:r w:rsidRPr="00B80F1B">
        <w:rPr>
          <w:rFonts w:eastAsia="Malgun Gothic"/>
          <w:noProof/>
          <w:sz w:val="20"/>
          <w:lang w:val="en-GB"/>
        </w:rPr>
        <w:t>co</w:t>
      </w:r>
      <w:r w:rsidRPr="00B80F1B">
        <w:rPr>
          <w:rFonts w:eastAsia="Malgun Gothic"/>
          <w:noProof/>
          <w:sz w:val="20"/>
          <w:lang w:val="en-GB" w:eastAsia="ko-KR"/>
        </w:rPr>
        <w:t>lPic specifies the picture that contains the collocated partition as specified by RefPicList0[ collocated_ref_idx ].</w:t>
      </w:r>
    </w:p>
    <w:p w:rsidR="00B80F1B" w:rsidRPr="00B80F1B" w:rsidRDefault="00B80F1B" w:rsidP="00B80F1B">
      <w:p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Variable colPb and its position ( xPCol, yPCol ) are derived in the following ordered steps:</w:t>
      </w:r>
    </w:p>
    <w:p w:rsidR="00B80F1B" w:rsidRPr="00B80F1B" w:rsidRDefault="00B80F1B" w:rsidP="00B80F1B">
      <w:pPr>
        <w:numPr>
          <w:ilvl w:val="0"/>
          <w:numId w:val="18"/>
        </w:numPr>
        <w:tabs>
          <w:tab w:val="clear" w:pos="360"/>
          <w:tab w:val="clear" w:pos="720"/>
          <w:tab w:val="clear" w:pos="1080"/>
          <w:tab w:val="clear" w:pos="1440"/>
          <w:tab w:val="left" w:pos="794"/>
          <w:tab w:val="left" w:pos="1588"/>
          <w:tab w:val="left" w:pos="1985"/>
          <w:tab w:val="left" w:pos="2977"/>
          <w:tab w:val="left" w:pos="9090"/>
        </w:tabs>
        <w:ind w:left="709"/>
        <w:jc w:val="both"/>
        <w:rPr>
          <w:rFonts w:eastAsia="Malgun Gothic"/>
          <w:noProof/>
          <w:sz w:val="20"/>
          <w:lang w:val="en-GB" w:eastAsia="ko-KR"/>
        </w:rPr>
      </w:pPr>
      <w:r w:rsidRPr="00B80F1B">
        <w:rPr>
          <w:rFonts w:eastAsia="Malgun Gothic"/>
          <w:noProof/>
          <w:sz w:val="20"/>
          <w:lang w:val="en-GB" w:eastAsia="ko-KR"/>
        </w:rPr>
        <w:t>The variable colPb is derived as follows</w:t>
      </w:r>
    </w:p>
    <w:p w:rsidR="00B80F1B" w:rsidRPr="00B80F1B" w:rsidRDefault="00B80F1B" w:rsidP="00B80F1B">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yPRb = yP + nPbH</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151</w:t>
      </w:r>
      <w:r w:rsidRPr="00B80F1B">
        <w:rPr>
          <w:rFonts w:eastAsia="Malgun Gothic"/>
          <w:noProof/>
          <w:sz w:val="20"/>
          <w:lang w:val="en-GB" w:eastAsia="ko-KR"/>
        </w:rPr>
        <w:fldChar w:fldCharType="end"/>
      </w:r>
      <w:r w:rsidRPr="00B80F1B">
        <w:rPr>
          <w:rFonts w:eastAsia="Malgun Gothic"/>
          <w:noProof/>
          <w:sz w:val="20"/>
          <w:lang w:val="en-GB" w:eastAsia="ko-KR"/>
        </w:rPr>
        <w:t>)</w:t>
      </w:r>
    </w:p>
    <w:p w:rsidR="00B80F1B" w:rsidRPr="00B80F1B" w:rsidRDefault="00B80F1B" w:rsidP="00B80F1B">
      <w:pPr>
        <w:numPr>
          <w:ilvl w:val="1"/>
          <w:numId w:val="17"/>
        </w:numPr>
        <w:tabs>
          <w:tab w:val="clear" w:pos="360"/>
          <w:tab w:val="clear" w:pos="720"/>
          <w:tab w:val="clear" w:pos="1080"/>
          <w:tab w:val="clear" w:pos="1440"/>
          <w:tab w:val="left" w:pos="1191"/>
          <w:tab w:val="left" w:pos="1588"/>
          <w:tab w:val="left" w:pos="1985"/>
          <w:tab w:val="left" w:pos="9090"/>
        </w:tabs>
        <w:jc w:val="both"/>
        <w:rPr>
          <w:rFonts w:eastAsia="Malgun Gothic"/>
          <w:noProof/>
          <w:sz w:val="20"/>
          <w:lang w:val="en-GB" w:eastAsia="ko-KR"/>
        </w:rPr>
      </w:pPr>
      <w:r w:rsidRPr="00B80F1B">
        <w:rPr>
          <w:rFonts w:eastAsia="Malgun Gothic"/>
          <w:noProof/>
          <w:sz w:val="20"/>
          <w:lang w:val="en-GB" w:eastAsia="ko-KR"/>
        </w:rPr>
        <w:t>If ( yP &gt;&gt; Log2CtbSizeY ) is equal to ( yPRb &gt;&gt; Log2CtbSizeY ), the horizontal component of the right-bottom luma location of the current luma prediction block is defined by</w:t>
      </w:r>
    </w:p>
    <w:p w:rsidR="00B80F1B" w:rsidRPr="00B80F1B" w:rsidRDefault="00B80F1B" w:rsidP="00B80F1B">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xPRb = xP + nPbW</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152</w:t>
      </w:r>
      <w:r w:rsidRPr="00B80F1B">
        <w:rPr>
          <w:rFonts w:eastAsia="Malgun Gothic"/>
          <w:noProof/>
          <w:sz w:val="20"/>
          <w:lang w:val="en-GB" w:eastAsia="ko-KR"/>
        </w:rPr>
        <w:fldChar w:fldCharType="end"/>
      </w:r>
      <w:r w:rsidRPr="00B80F1B">
        <w:rPr>
          <w:rFonts w:eastAsia="Malgun Gothic"/>
          <w:noProof/>
          <w:sz w:val="20"/>
          <w:lang w:val="en-GB" w:eastAsia="ko-KR"/>
        </w:rPr>
        <w:t>)</w:t>
      </w:r>
    </w:p>
    <w:p w:rsidR="00B80F1B" w:rsidRPr="00B80F1B" w:rsidRDefault="00B80F1B" w:rsidP="00B80F1B">
      <w:pPr>
        <w:tabs>
          <w:tab w:val="clear" w:pos="360"/>
          <w:tab w:val="clear" w:pos="720"/>
          <w:tab w:val="clear" w:pos="1080"/>
          <w:tab w:val="clear" w:pos="1440"/>
          <w:tab w:val="left" w:pos="1588"/>
          <w:tab w:val="left" w:pos="1985"/>
          <w:tab w:val="left" w:pos="9090"/>
        </w:tabs>
        <w:ind w:left="806"/>
        <w:jc w:val="both"/>
        <w:rPr>
          <w:rFonts w:eastAsia="Malgun Gothic"/>
          <w:noProof/>
          <w:sz w:val="20"/>
          <w:lang w:val="en-GB" w:eastAsia="ko-KR"/>
        </w:rPr>
      </w:pPr>
      <w:r w:rsidRPr="00B80F1B">
        <w:rPr>
          <w:rFonts w:eastAsia="Malgun Gothic"/>
          <w:noProof/>
          <w:sz w:val="20"/>
          <w:lang w:val="en-GB" w:eastAsia="ko-KR"/>
        </w:rPr>
        <w:t>and the variable colPb is set as the luma prediction block covering the modified location given by ( ( xPRb &gt;&gt; 4 ) &lt;&lt; 4, ( yPRb &gt;&gt; 4 ) &lt;&lt; 4 ) inside the colPic.</w:t>
      </w:r>
    </w:p>
    <w:p w:rsidR="00B80F1B" w:rsidRPr="00B80F1B" w:rsidRDefault="00B80F1B" w:rsidP="00B80F1B">
      <w:pPr>
        <w:numPr>
          <w:ilvl w:val="1"/>
          <w:numId w:val="17"/>
        </w:numPr>
        <w:tabs>
          <w:tab w:val="clear" w:pos="360"/>
          <w:tab w:val="clear" w:pos="720"/>
          <w:tab w:val="clear" w:pos="1080"/>
          <w:tab w:val="clear" w:pos="1440"/>
          <w:tab w:val="left" w:pos="1191"/>
          <w:tab w:val="left" w:pos="1588"/>
          <w:tab w:val="left" w:pos="1985"/>
          <w:tab w:val="left" w:pos="9090"/>
        </w:tabs>
        <w:jc w:val="both"/>
        <w:rPr>
          <w:rFonts w:eastAsia="Malgun Gothic"/>
          <w:noProof/>
          <w:sz w:val="20"/>
          <w:lang w:val="en-GB" w:eastAsia="ko-KR"/>
        </w:rPr>
      </w:pPr>
      <w:r w:rsidRPr="00B80F1B">
        <w:rPr>
          <w:rFonts w:eastAsia="Malgun Gothic"/>
          <w:noProof/>
          <w:sz w:val="20"/>
          <w:lang w:val="en-GB" w:eastAsia="ko-KR"/>
        </w:rPr>
        <w:t>Otherwise ( ( yP &gt;&gt; Log2CtbSizeY ) is not equal to ( yPRb &gt;&gt; Log2CtbSizeY ) ), colPb is marked as "unavailable".</w:t>
      </w:r>
    </w:p>
    <w:p w:rsidR="00B80F1B" w:rsidRPr="00B80F1B" w:rsidRDefault="00B80F1B" w:rsidP="00B80F1B">
      <w:pPr>
        <w:numPr>
          <w:ilvl w:val="0"/>
          <w:numId w:val="18"/>
        </w:numPr>
        <w:tabs>
          <w:tab w:val="clear" w:pos="360"/>
          <w:tab w:val="clear" w:pos="720"/>
          <w:tab w:val="clear" w:pos="1080"/>
          <w:tab w:val="clear" w:pos="1440"/>
          <w:tab w:val="left" w:pos="794"/>
          <w:tab w:val="left" w:pos="1588"/>
          <w:tab w:val="left" w:pos="1985"/>
          <w:tab w:val="left" w:pos="2977"/>
          <w:tab w:val="left" w:pos="9090"/>
        </w:tabs>
        <w:ind w:left="709"/>
        <w:jc w:val="both"/>
        <w:rPr>
          <w:rFonts w:eastAsia="Malgun Gothic"/>
          <w:noProof/>
          <w:sz w:val="20"/>
          <w:lang w:val="en-GB" w:eastAsia="ko-KR"/>
        </w:rPr>
      </w:pPr>
      <w:r w:rsidRPr="00B80F1B">
        <w:rPr>
          <w:rFonts w:eastAsia="Malgun Gothic"/>
          <w:noProof/>
          <w:sz w:val="20"/>
          <w:lang w:val="en-GB" w:eastAsia="ko-KR"/>
        </w:rPr>
        <w:t>When colPb is coded in an intra prediction mode or colPb is marked as "unavailable", the following applies.</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 w:val="left" w:pos="9090"/>
        </w:tabs>
        <w:ind w:left="1200"/>
        <w:jc w:val="both"/>
        <w:rPr>
          <w:rFonts w:eastAsia="Malgun Gothic"/>
          <w:noProof/>
          <w:sz w:val="20"/>
          <w:lang w:val="en-GB" w:eastAsia="ko-KR"/>
        </w:rPr>
      </w:pPr>
      <w:r w:rsidRPr="00B80F1B">
        <w:rPr>
          <w:rFonts w:eastAsia="Malgun Gothic"/>
          <w:noProof/>
          <w:sz w:val="20"/>
          <w:lang w:val="en-GB" w:eastAsia="ko-KR"/>
        </w:rPr>
        <w:t>Central luma location of the current prediction block is defined by</w:t>
      </w:r>
    </w:p>
    <w:p w:rsidR="00B80F1B" w:rsidRPr="00B80F1B" w:rsidRDefault="00B80F1B" w:rsidP="00B80F1B">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xPCtr = ( xP + ( nPbW &gt;&gt; 1 )</w:t>
      </w:r>
      <w:r w:rsidR="000976E0">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153</w:t>
      </w:r>
      <w:r w:rsidRPr="00B80F1B">
        <w:rPr>
          <w:rFonts w:eastAsia="Malgun Gothic"/>
          <w:noProof/>
          <w:sz w:val="20"/>
          <w:lang w:val="en-GB" w:eastAsia="ko-KR"/>
        </w:rPr>
        <w:fldChar w:fldCharType="end"/>
      </w:r>
      <w:r w:rsidRPr="00B80F1B">
        <w:rPr>
          <w:rFonts w:eastAsia="Malgun Gothic"/>
          <w:noProof/>
          <w:sz w:val="20"/>
          <w:lang w:val="en-GB" w:eastAsia="ko-KR"/>
        </w:rPr>
        <w:t>)</w:t>
      </w:r>
    </w:p>
    <w:p w:rsidR="00B80F1B" w:rsidRPr="00B80F1B" w:rsidRDefault="00B80F1B" w:rsidP="00B80F1B">
      <w:pPr>
        <w:tabs>
          <w:tab w:val="clear" w:pos="360"/>
          <w:tab w:val="clear" w:pos="720"/>
          <w:tab w:val="clear" w:pos="1080"/>
          <w:tab w:val="clear" w:pos="1440"/>
          <w:tab w:val="left" w:pos="794"/>
          <w:tab w:val="left" w:pos="1588"/>
          <w:tab w:val="left" w:pos="1985"/>
          <w:tab w:val="left" w:pos="9090"/>
        </w:tabs>
        <w:ind w:left="1194"/>
        <w:jc w:val="right"/>
        <w:rPr>
          <w:rFonts w:eastAsia="Malgun Gothic"/>
          <w:noProof/>
          <w:sz w:val="20"/>
          <w:lang w:val="en-GB" w:eastAsia="ko-KR"/>
        </w:rPr>
      </w:pPr>
      <w:r w:rsidRPr="00B80F1B">
        <w:rPr>
          <w:rFonts w:eastAsia="Malgun Gothic"/>
          <w:noProof/>
          <w:sz w:val="20"/>
          <w:lang w:val="en-GB" w:eastAsia="ko-KR"/>
        </w:rPr>
        <w:t>yPCtr = ( yP + ( nPbH &gt;&gt; 1 )</w:t>
      </w:r>
      <w:r w:rsidR="000976E0">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154</w:t>
      </w:r>
      <w:r w:rsidRPr="00B80F1B">
        <w:rPr>
          <w:rFonts w:eastAsia="Malgun Gothic"/>
          <w:noProof/>
          <w:sz w:val="20"/>
          <w:lang w:val="en-GB" w:eastAsia="ko-KR"/>
        </w:rPr>
        <w:fldChar w:fldCharType="end"/>
      </w:r>
      <w:r w:rsidRPr="00B80F1B">
        <w:rPr>
          <w:rFonts w:eastAsia="Malgun Gothic"/>
          <w:noProof/>
          <w:sz w:val="20"/>
          <w:lang w:val="en-GB" w:eastAsia="ko-KR"/>
        </w:rPr>
        <w:t>)</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The variable colPb is set as the luma prediction block covering the modified location given by ( ( xPCtr &gt;&gt; 4 ) &lt;&lt; 4, ( yPCtr &gt;&gt; 4 ) &lt;&lt; 4 ) inside the colPic.</w:t>
      </w:r>
    </w:p>
    <w:p w:rsidR="00B80F1B" w:rsidRPr="00B80F1B" w:rsidRDefault="00B80F1B" w:rsidP="00B80F1B">
      <w:pPr>
        <w:numPr>
          <w:ilvl w:val="0"/>
          <w:numId w:val="18"/>
        </w:numPr>
        <w:tabs>
          <w:tab w:val="clear" w:pos="360"/>
          <w:tab w:val="clear" w:pos="720"/>
          <w:tab w:val="clear" w:pos="1080"/>
          <w:tab w:val="clear" w:pos="1440"/>
          <w:tab w:val="left" w:pos="794"/>
          <w:tab w:val="left" w:pos="1588"/>
          <w:tab w:val="left" w:pos="1985"/>
          <w:tab w:val="left" w:pos="2977"/>
        </w:tabs>
        <w:ind w:left="709"/>
        <w:jc w:val="both"/>
        <w:rPr>
          <w:rFonts w:eastAsia="Malgun Gothic"/>
          <w:noProof/>
          <w:sz w:val="20"/>
          <w:lang w:val="en-GB" w:eastAsia="ko-KR"/>
        </w:rPr>
      </w:pPr>
      <w:r w:rsidRPr="00B80F1B">
        <w:rPr>
          <w:rFonts w:eastAsia="Malgun Gothic"/>
          <w:noProof/>
          <w:sz w:val="20"/>
          <w:lang w:val="en-GB" w:eastAsia="ko-KR"/>
        </w:rPr>
        <w:t>( xPCol, yPCol ) is set equal to the top-left sample of the colPb relative to the top-left luma sample of the colPic.</w:t>
      </w:r>
    </w:p>
    <w:p w:rsidR="00CC72AC" w:rsidRPr="006E0240" w:rsidRDefault="00CC72AC" w:rsidP="00B80F1B">
      <w:pPr>
        <w:tabs>
          <w:tab w:val="clear" w:pos="360"/>
          <w:tab w:val="clear" w:pos="720"/>
          <w:tab w:val="clear" w:pos="1080"/>
          <w:tab w:val="clear" w:pos="1440"/>
          <w:tab w:val="left" w:pos="1191"/>
          <w:tab w:val="left" w:pos="1588"/>
          <w:tab w:val="left" w:pos="1985"/>
        </w:tabs>
        <w:jc w:val="both"/>
        <w:rPr>
          <w:rFonts w:eastAsia="SimSun"/>
          <w:highlight w:val="green"/>
          <w:lang w:eastAsia="ko-KR"/>
        </w:rPr>
      </w:pPr>
      <w:proofErr w:type="spellStart"/>
      <w:proofErr w:type="gramStart"/>
      <w:r w:rsidRPr="006E0240">
        <w:rPr>
          <w:rFonts w:eastAsia="Malgun Gothic"/>
          <w:sz w:val="20"/>
          <w:highlight w:val="green"/>
          <w:lang w:val="en-GB" w:eastAsia="ko-KR"/>
        </w:rPr>
        <w:t>refIdxLX</w:t>
      </w:r>
      <w:proofErr w:type="spellEnd"/>
      <w:proofErr w:type="gramEnd"/>
      <w:r w:rsidRPr="006E0240">
        <w:rPr>
          <w:rFonts w:eastAsia="Malgun Gothic"/>
          <w:sz w:val="20"/>
          <w:highlight w:val="green"/>
          <w:lang w:val="en-GB" w:eastAsia="ko-KR"/>
        </w:rPr>
        <w:t xml:space="preserve"> is set to be </w:t>
      </w:r>
      <w:proofErr w:type="spellStart"/>
      <w:r w:rsidR="006E7D7D" w:rsidRPr="006E0240">
        <w:rPr>
          <w:sz w:val="20"/>
          <w:highlight w:val="green"/>
          <w:lang w:val="en-GB" w:eastAsia="zh-CN"/>
        </w:rPr>
        <w:t>refIdxLX</w:t>
      </w:r>
      <w:r w:rsidR="006E7D7D">
        <w:rPr>
          <w:sz w:val="20"/>
          <w:highlight w:val="green"/>
          <w:lang w:val="en-GB" w:eastAsia="zh-CN"/>
        </w:rPr>
        <w:t>A</w:t>
      </w:r>
      <w:proofErr w:type="spellEnd"/>
      <w:r w:rsidR="006E7D7D" w:rsidRPr="006E0240">
        <w:rPr>
          <w:sz w:val="20"/>
          <w:highlight w:val="green"/>
          <w:lang w:val="en-GB" w:eastAsia="zh-CN"/>
        </w:rPr>
        <w:t xml:space="preserve"> </w:t>
      </w:r>
      <w:r w:rsidRPr="006E0240">
        <w:rPr>
          <w:sz w:val="20"/>
          <w:highlight w:val="green"/>
          <w:lang w:val="en-GB" w:eastAsia="zh-CN"/>
        </w:rPr>
        <w:t>i</w:t>
      </w:r>
      <w:r w:rsidR="009349F5">
        <w:rPr>
          <w:sz w:val="20"/>
          <w:highlight w:val="green"/>
          <w:lang w:val="en-GB" w:eastAsia="zh-CN"/>
        </w:rPr>
        <w:t>f</w:t>
      </w:r>
      <w:r w:rsidRPr="006E0240">
        <w:rPr>
          <w:sz w:val="20"/>
          <w:highlight w:val="green"/>
          <w:lang w:val="en-GB" w:eastAsia="zh-CN"/>
        </w:rPr>
        <w:t xml:space="preserve"> all of the following conditions are true.</w:t>
      </w:r>
    </w:p>
    <w:p w:rsidR="00CC72AC" w:rsidRPr="006E0240" w:rsidRDefault="000976E0" w:rsidP="00CC72AC">
      <w:pPr>
        <w:numPr>
          <w:ilvl w:val="0"/>
          <w:numId w:val="16"/>
        </w:numPr>
        <w:tabs>
          <w:tab w:val="clear" w:pos="360"/>
          <w:tab w:val="clear" w:pos="720"/>
          <w:tab w:val="clear" w:pos="1080"/>
          <w:tab w:val="clear" w:pos="1440"/>
          <w:tab w:val="left" w:pos="1191"/>
          <w:tab w:val="left" w:pos="1588"/>
          <w:tab w:val="left" w:pos="1985"/>
        </w:tabs>
        <w:jc w:val="both"/>
        <w:rPr>
          <w:rFonts w:eastAsia="Malgun Gothic"/>
          <w:noProof/>
          <w:sz w:val="20"/>
          <w:highlight w:val="green"/>
          <w:lang w:val="en-GB" w:eastAsia="ko-KR"/>
        </w:rPr>
      </w:pPr>
      <w:r w:rsidRPr="006E0240">
        <w:rPr>
          <w:rFonts w:eastAsia="Malgun Gothic"/>
          <w:noProof/>
          <w:sz w:val="20"/>
          <w:highlight w:val="green"/>
          <w:lang w:val="en-GB" w:eastAsia="ko-KR"/>
        </w:rPr>
        <w:t xml:space="preserve">mergeTMVP is equal to </w:t>
      </w:r>
      <w:r w:rsidR="00200C16" w:rsidRPr="006E0240">
        <w:rPr>
          <w:rFonts w:eastAsia="Malgun Gothic"/>
          <w:noProof/>
          <w:sz w:val="20"/>
          <w:highlight w:val="green"/>
          <w:lang w:val="en-GB" w:eastAsia="ko-KR"/>
        </w:rPr>
        <w:t>1</w:t>
      </w:r>
      <w:r w:rsidR="006E0240">
        <w:rPr>
          <w:rFonts w:eastAsia="Malgun Gothic"/>
          <w:noProof/>
          <w:sz w:val="20"/>
          <w:highlight w:val="green"/>
          <w:lang w:val="en-GB" w:eastAsia="ko-KR"/>
        </w:rPr>
        <w:t>.</w:t>
      </w:r>
    </w:p>
    <w:p w:rsidR="00CC72AC" w:rsidRPr="006E0240" w:rsidRDefault="00CC161E" w:rsidP="00CC72AC">
      <w:pPr>
        <w:numPr>
          <w:ilvl w:val="0"/>
          <w:numId w:val="16"/>
        </w:numPr>
        <w:tabs>
          <w:tab w:val="clear" w:pos="360"/>
          <w:tab w:val="clear" w:pos="720"/>
          <w:tab w:val="clear" w:pos="1080"/>
          <w:tab w:val="clear" w:pos="1440"/>
          <w:tab w:val="left" w:pos="1191"/>
          <w:tab w:val="left" w:pos="1588"/>
          <w:tab w:val="left" w:pos="1985"/>
        </w:tabs>
        <w:jc w:val="both"/>
        <w:rPr>
          <w:rFonts w:eastAsia="Malgun Gothic"/>
          <w:noProof/>
          <w:sz w:val="20"/>
          <w:highlight w:val="green"/>
          <w:lang w:val="en-GB" w:eastAsia="ko-KR"/>
        </w:rPr>
      </w:pPr>
      <w:r w:rsidRPr="006E0240">
        <w:rPr>
          <w:rFonts w:eastAsia="Malgun Gothic"/>
          <w:noProof/>
          <w:sz w:val="20"/>
          <w:highlight w:val="green"/>
          <w:lang w:val="en-GB" w:eastAsia="ko-KR"/>
        </w:rPr>
        <w:t>LongTermRefPic( currPic, refIdxLX, ListX ) is not equal to LongTermRefPic( colPic, refIdxCol, listCol )</w:t>
      </w:r>
      <w:r w:rsidR="00747011">
        <w:rPr>
          <w:rFonts w:eastAsia="Malgun Gothic"/>
          <w:noProof/>
          <w:sz w:val="20"/>
          <w:highlight w:val="green"/>
          <w:lang w:val="en-GB" w:eastAsia="ko-KR"/>
        </w:rPr>
        <w:t>.</w:t>
      </w:r>
    </w:p>
    <w:p w:rsidR="000976E0" w:rsidRPr="006E0240" w:rsidDel="003A6C80" w:rsidRDefault="002B0BC8" w:rsidP="00CC72AC">
      <w:pPr>
        <w:numPr>
          <w:ilvl w:val="0"/>
          <w:numId w:val="16"/>
        </w:numPr>
        <w:tabs>
          <w:tab w:val="clear" w:pos="360"/>
          <w:tab w:val="clear" w:pos="720"/>
          <w:tab w:val="clear" w:pos="1080"/>
          <w:tab w:val="clear" w:pos="1440"/>
          <w:tab w:val="left" w:pos="1191"/>
          <w:tab w:val="left" w:pos="1588"/>
          <w:tab w:val="left" w:pos="1985"/>
        </w:tabs>
        <w:jc w:val="both"/>
        <w:rPr>
          <w:rFonts w:eastAsia="Malgun Gothic"/>
          <w:noProof/>
          <w:sz w:val="20"/>
          <w:highlight w:val="green"/>
          <w:lang w:val="en-GB" w:eastAsia="ko-KR"/>
        </w:rPr>
      </w:pPr>
      <w:r w:rsidRPr="006E0240" w:rsidDel="003A6C80">
        <w:rPr>
          <w:rFonts w:eastAsia="Malgun Gothic"/>
          <w:noProof/>
          <w:sz w:val="20"/>
          <w:highlight w:val="green"/>
          <w:lang w:val="en-GB" w:eastAsia="ko-KR"/>
        </w:rPr>
        <w:t>refIdxLX</w:t>
      </w:r>
      <w:r>
        <w:rPr>
          <w:rFonts w:eastAsia="Malgun Gothic"/>
          <w:noProof/>
          <w:sz w:val="20"/>
          <w:highlight w:val="green"/>
          <w:lang w:val="en-GB" w:eastAsia="ko-KR"/>
        </w:rPr>
        <w:t>A</w:t>
      </w:r>
      <w:r w:rsidRPr="006E0240" w:rsidDel="003A6C80">
        <w:rPr>
          <w:rFonts w:eastAsia="Malgun Gothic"/>
          <w:noProof/>
          <w:sz w:val="20"/>
          <w:highlight w:val="green"/>
          <w:lang w:val="en-GB" w:eastAsia="ko-KR"/>
        </w:rPr>
        <w:t xml:space="preserve"> </w:t>
      </w:r>
      <w:r w:rsidR="00CC72AC" w:rsidRPr="006E0240" w:rsidDel="003A6C80">
        <w:rPr>
          <w:rFonts w:eastAsia="Malgun Gothic"/>
          <w:noProof/>
          <w:sz w:val="20"/>
          <w:highlight w:val="green"/>
          <w:lang w:val="en-GB" w:eastAsia="ko-KR"/>
        </w:rPr>
        <w:t>is larger than 0</w:t>
      </w:r>
      <w:r w:rsidR="00CC161E" w:rsidRPr="006E0240" w:rsidDel="003A6C80">
        <w:rPr>
          <w:rFonts w:eastAsia="Malgun Gothic"/>
          <w:noProof/>
          <w:sz w:val="20"/>
          <w:highlight w:val="green"/>
          <w:lang w:val="en-GB" w:eastAsia="ko-KR"/>
        </w:rPr>
        <w:t>.</w:t>
      </w:r>
      <w:r w:rsidR="000976E0" w:rsidRPr="006E0240" w:rsidDel="003A6C80">
        <w:rPr>
          <w:rFonts w:eastAsia="Malgun Gothic"/>
          <w:noProof/>
          <w:sz w:val="20"/>
          <w:highlight w:val="green"/>
          <w:lang w:val="en-GB" w:eastAsia="ko-KR"/>
        </w:rPr>
        <w:t xml:space="preserve"> </w:t>
      </w:r>
    </w:p>
    <w:p w:rsidR="00B80F1B" w:rsidRPr="00B80F1B" w:rsidRDefault="00B80F1B" w:rsidP="00B80F1B">
      <w:p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The variables mvLXCol and availableFlagLXCol are derived as follows.</w:t>
      </w:r>
    </w:p>
    <w:p w:rsidR="00B80F1B" w:rsidRPr="00B80F1B" w:rsidRDefault="00B80F1B" w:rsidP="00B80F1B">
      <w:pPr>
        <w:numPr>
          <w:ilvl w:val="0"/>
          <w:numId w:val="16"/>
        </w:num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 xml:space="preserve">If one or more of the following conditions are true, both components of </w:t>
      </w:r>
      <w:r w:rsidRPr="00B80F1B">
        <w:rPr>
          <w:rFonts w:eastAsia="Malgun Gothic"/>
          <w:noProof/>
          <w:sz w:val="20"/>
          <w:lang w:val="en-GB"/>
        </w:rPr>
        <w:t>mvLX</w:t>
      </w:r>
      <w:r w:rsidRPr="00B80F1B">
        <w:rPr>
          <w:rFonts w:eastAsia="Malgun Gothic"/>
          <w:noProof/>
          <w:sz w:val="20"/>
          <w:lang w:val="en-GB" w:eastAsia="ko-KR"/>
        </w:rPr>
        <w:t>Col are set equal to 0 and availableFlagLXCol is set equal to 0.</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colPb is coded in an intra prediction mode.</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colPb is marked as "unavailable".</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lastRenderedPageBreak/>
        <w:t>slice_temporal_mvp_enable_flag is equal to 0.</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eastAsia="ko-KR"/>
        </w:rPr>
      </w:pPr>
      <w:r w:rsidRPr="00B80F1B">
        <w:rPr>
          <w:rFonts w:eastAsia="Malgun Gothic"/>
          <w:noProof/>
          <w:sz w:val="20"/>
          <w:lang w:val="en-GB" w:eastAsia="ko-KR"/>
        </w:rPr>
        <w:t>LongTermRefPic( currPic, refIdxLX, ListX ) is not equal to LongTermRefPic( colPic, refIdxCol, listCol ).</w:t>
      </w:r>
    </w:p>
    <w:p w:rsidR="00B80F1B" w:rsidRPr="00B80F1B" w:rsidRDefault="00B80F1B" w:rsidP="00B80F1B">
      <w:pPr>
        <w:numPr>
          <w:ilvl w:val="0"/>
          <w:numId w:val="16"/>
        </w:numPr>
        <w:tabs>
          <w:tab w:val="clear" w:pos="360"/>
          <w:tab w:val="clear" w:pos="720"/>
          <w:tab w:val="clear" w:pos="1080"/>
          <w:tab w:val="clear" w:pos="1440"/>
          <w:tab w:val="left" w:pos="1191"/>
          <w:tab w:val="left" w:pos="1588"/>
          <w:tab w:val="left" w:pos="1985"/>
        </w:tabs>
        <w:jc w:val="both"/>
        <w:rPr>
          <w:rFonts w:eastAsia="Malgun Gothic"/>
          <w:noProof/>
          <w:sz w:val="20"/>
          <w:lang w:val="en-GB" w:eastAsia="ko-KR"/>
        </w:rPr>
      </w:pPr>
      <w:r w:rsidRPr="00B80F1B">
        <w:rPr>
          <w:rFonts w:eastAsia="Malgun Gothic"/>
          <w:noProof/>
          <w:sz w:val="20"/>
          <w:lang w:val="en-GB" w:eastAsia="ko-KR"/>
        </w:rPr>
        <w:t>Otherwise, the motion vector mvCol, the reference index refIdxCol, and the reference list identifier listCol are derived as follows.</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 xml:space="preserve">If PredFlagL0[ xPCol ][ yPCol ] is equal to 0, mvCol, refIdxCol, and listCol are set equal to MvL1[ xPCol ][ yPCol ], RefIdxL1[ xPCol ][ yPCol ], and L1, respectively. </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Otherwise (PredFlagL0[ xPCol ][ yPCol ] is equal to 1), the following applies.</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603"/>
        <w:jc w:val="both"/>
        <w:rPr>
          <w:rFonts w:eastAsia="Malgun Gothic"/>
          <w:noProof/>
          <w:sz w:val="20"/>
          <w:lang w:val="en-GB" w:eastAsia="ko-KR"/>
        </w:rPr>
      </w:pPr>
      <w:r w:rsidRPr="00B80F1B">
        <w:rPr>
          <w:rFonts w:eastAsia="Malgun Gothic"/>
          <w:noProof/>
          <w:sz w:val="20"/>
          <w:lang w:val="en-GB" w:eastAsia="ko-KR"/>
        </w:rPr>
        <w:t>If PredFlagL1[ xPCol ][ yPCol ] is equal to 0, mvCol, refIdxCol, and listCol are set equal to MvL0[ xPCol ][ yPCol ], RefIdxL0[ xPCol ][ yPCol ], and L0, respectively.</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603"/>
        <w:jc w:val="both"/>
        <w:rPr>
          <w:rFonts w:eastAsia="Malgun Gothic"/>
          <w:noProof/>
          <w:sz w:val="20"/>
          <w:lang w:val="en-GB" w:eastAsia="ko-KR"/>
        </w:rPr>
      </w:pPr>
      <w:r w:rsidRPr="00B80F1B">
        <w:rPr>
          <w:rFonts w:eastAsia="Malgun Gothic"/>
          <w:noProof/>
          <w:sz w:val="20"/>
          <w:lang w:val="en-GB" w:eastAsia="ko-KR"/>
        </w:rPr>
        <w:t>Otherwise (PredFlagL1[ xPCol ][ yPCol ] is equal to 1), the following assignments are made.</w:t>
      </w:r>
    </w:p>
    <w:p w:rsidR="00B80F1B" w:rsidRPr="00B80F1B" w:rsidRDefault="00B80F1B" w:rsidP="00B80F1B">
      <w:pPr>
        <w:numPr>
          <w:ilvl w:val="3"/>
          <w:numId w:val="19"/>
        </w:numPr>
        <w:tabs>
          <w:tab w:val="clear" w:pos="360"/>
          <w:tab w:val="clear" w:pos="720"/>
          <w:tab w:val="clear" w:pos="1080"/>
          <w:tab w:val="clear" w:pos="1440"/>
          <w:tab w:val="left" w:pos="794"/>
          <w:tab w:val="left" w:pos="1191"/>
          <w:tab w:val="left" w:pos="1985"/>
        </w:tabs>
        <w:ind w:left="2003"/>
        <w:jc w:val="both"/>
        <w:rPr>
          <w:rFonts w:eastAsia="Malgun Gothic"/>
          <w:noProof/>
          <w:sz w:val="20"/>
          <w:lang w:val="en-GB" w:eastAsia="ko-KR"/>
        </w:rPr>
      </w:pPr>
      <w:r w:rsidRPr="00B80F1B">
        <w:rPr>
          <w:rFonts w:eastAsia="Malgun Gothic"/>
          <w:noProof/>
          <w:sz w:val="20"/>
          <w:lang w:val="en-GB" w:eastAsia="ko-KR"/>
        </w:rPr>
        <w:t>If PicOrderCnt( pic ) of every picture pic in every reference picture lists is less than or equal to PicOrderCntVal, mvCol, refIdxCol, and listCol are set equal to MvLX[ xPCol ][ yPCol ], RefIdxLX[ xPCol ][ yPCol ] and LX, respectively with X being the value of X this process is invoked for.</w:t>
      </w:r>
    </w:p>
    <w:p w:rsidR="00B80F1B" w:rsidRPr="00B80F1B" w:rsidRDefault="00B80F1B" w:rsidP="00B80F1B">
      <w:pPr>
        <w:numPr>
          <w:ilvl w:val="3"/>
          <w:numId w:val="19"/>
        </w:numPr>
        <w:tabs>
          <w:tab w:val="clear" w:pos="360"/>
          <w:tab w:val="clear" w:pos="720"/>
          <w:tab w:val="clear" w:pos="1080"/>
          <w:tab w:val="clear" w:pos="1440"/>
          <w:tab w:val="left" w:pos="794"/>
          <w:tab w:val="left" w:pos="1191"/>
          <w:tab w:val="left" w:pos="1985"/>
        </w:tabs>
        <w:ind w:left="2003"/>
        <w:jc w:val="both"/>
        <w:rPr>
          <w:rFonts w:eastAsia="Malgun Gothic"/>
          <w:noProof/>
          <w:sz w:val="20"/>
          <w:lang w:val="en-GB" w:eastAsia="ko-KR"/>
        </w:rPr>
      </w:pPr>
      <w:r w:rsidRPr="00B80F1B">
        <w:rPr>
          <w:rFonts w:eastAsia="Malgun Gothic"/>
          <w:noProof/>
          <w:sz w:val="20"/>
          <w:lang w:val="en-GB" w:eastAsia="ko-KR"/>
        </w:rPr>
        <w:t>Otherwise (PicOrderCnt( pic ) of at least one picture pic in at least one reference picture list is greater than PicOrderCntVal, mvCol, refIdxCol and listCol are set equal to MvLN[ xPCol ][ yPCol ], RefIdxLN[ xPCol ][ yPCol ] and LN, respectively with N being the value of collocated_from_l0_flag.</w:t>
      </w:r>
    </w:p>
    <w:p w:rsidR="00B80F1B" w:rsidRPr="00B80F1B" w:rsidRDefault="00B80F1B" w:rsidP="00B80F1B">
      <w:pPr>
        <w:tabs>
          <w:tab w:val="clear" w:pos="360"/>
          <w:tab w:val="clear" w:pos="720"/>
          <w:tab w:val="clear" w:pos="1080"/>
          <w:tab w:val="clear" w:pos="1440"/>
          <w:tab w:val="left" w:pos="400"/>
          <w:tab w:val="left" w:pos="1588"/>
          <w:tab w:val="left" w:pos="1985"/>
        </w:tabs>
        <w:ind w:left="800"/>
        <w:jc w:val="both"/>
        <w:rPr>
          <w:rFonts w:eastAsia="Malgun Gothic"/>
          <w:noProof/>
          <w:sz w:val="20"/>
          <w:lang w:val="en-GB" w:eastAsia="ko-KR"/>
        </w:rPr>
      </w:pPr>
      <w:r w:rsidRPr="00B80F1B">
        <w:rPr>
          <w:rFonts w:eastAsia="Malgun Gothic"/>
          <w:noProof/>
          <w:sz w:val="20"/>
          <w:lang w:val="en-GB" w:eastAsia="ko-KR"/>
        </w:rPr>
        <w:t>and the variable availableFlagLXCol is set equal to 1 and the following applies.</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If RefPicListX[ refIdxLX ] is a long-term reference picture, or PicOrderCnt( colPic ) – </w:t>
      </w:r>
      <w:r w:rsidRPr="00B80F1B">
        <w:rPr>
          <w:rFonts w:eastAsia="Malgun Gothic"/>
          <w:noProof/>
          <w:sz w:val="20"/>
          <w:lang w:val="en-GB" w:eastAsia="ko-KR"/>
        </w:rPr>
        <w:t>RefPicOrderCnt( colPic, refIdxCol, listCol )</w:t>
      </w:r>
      <w:r w:rsidRPr="00B80F1B">
        <w:rPr>
          <w:rFonts w:eastAsia="Malgun Gothic"/>
          <w:noProof/>
          <w:sz w:val="20"/>
          <w:lang w:val="en-GB"/>
        </w:rPr>
        <w:t xml:space="preserve"> is equal to </w:t>
      </w:r>
      <w:r w:rsidRPr="00B80F1B">
        <w:rPr>
          <w:rFonts w:eastAsia="Malgun Gothic"/>
          <w:noProof/>
          <w:sz w:val="20"/>
          <w:lang w:val="en-GB" w:eastAsia="ko-KR"/>
        </w:rPr>
        <w:t>PicOrderCntVal</w:t>
      </w:r>
      <w:r w:rsidRPr="00B80F1B">
        <w:rPr>
          <w:rFonts w:eastAsia="Malgun Gothic"/>
          <w:noProof/>
          <w:sz w:val="20"/>
          <w:lang w:val="en-GB"/>
        </w:rPr>
        <w:t> – </w:t>
      </w:r>
      <w:r w:rsidRPr="00B80F1B">
        <w:rPr>
          <w:rFonts w:eastAsia="Malgun Gothic"/>
          <w:noProof/>
          <w:sz w:val="20"/>
          <w:lang w:val="en-GB" w:eastAsia="ko-KR"/>
        </w:rPr>
        <w:t>PicOrderCnt( RefPicListX[ refIdxLX ] )</w:t>
      </w:r>
      <w:r w:rsidRPr="00B80F1B">
        <w:rPr>
          <w:rFonts w:eastAsia="Malgun Gothic"/>
          <w:noProof/>
          <w:sz w:val="20"/>
          <w:lang w:val="en-GB"/>
        </w:rPr>
        <w:t>,</w:t>
      </w:r>
    </w:p>
    <w:p w:rsidR="00B80F1B" w:rsidRPr="00B80F1B" w:rsidRDefault="00B80F1B" w:rsidP="00B80F1B">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mvLXCol = mvCol</w:t>
      </w:r>
      <w:r>
        <w:rPr>
          <w:rFonts w:eastAsia="Malgun Gothic"/>
          <w:noProof/>
          <w:sz w:val="20"/>
          <w:lang w:val="en-GB" w:eastAsia="ko-KR"/>
        </w:rPr>
        <w:tab/>
      </w:r>
      <w:r>
        <w:rPr>
          <w:rFonts w:eastAsia="Malgun Gothic"/>
          <w:noProof/>
          <w:sz w:val="20"/>
          <w:lang w:val="en-GB" w:eastAsia="ko-KR"/>
        </w:rPr>
        <w:tab/>
      </w:r>
      <w:r w:rsidRPr="00B80F1B">
        <w:rPr>
          <w:rFonts w:eastAsia="Malgun Gothic"/>
          <w:noProof/>
          <w:sz w:val="20"/>
          <w:lang w:val="en-GB" w:eastAsia="ko-KR"/>
        </w:rPr>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155</w:t>
      </w:r>
      <w:r w:rsidRPr="00B80F1B">
        <w:rPr>
          <w:rFonts w:eastAsia="Malgun Gothic"/>
          <w:noProof/>
          <w:sz w:val="20"/>
          <w:lang w:val="en-GB" w:eastAsia="ko-KR"/>
        </w:rPr>
        <w:fldChar w:fldCharType="end"/>
      </w:r>
      <w:r w:rsidRPr="00B80F1B">
        <w:rPr>
          <w:rFonts w:eastAsia="Malgun Gothic"/>
          <w:noProof/>
          <w:sz w:val="20"/>
          <w:lang w:val="en-GB" w:eastAsia="ko-KR"/>
        </w:rPr>
        <w:t>)</w:t>
      </w:r>
    </w:p>
    <w:p w:rsidR="00B80F1B" w:rsidRPr="00B80F1B" w:rsidRDefault="00B80F1B" w:rsidP="00B80F1B">
      <w:pPr>
        <w:numPr>
          <w:ilvl w:val="1"/>
          <w:numId w:val="17"/>
        </w:numPr>
        <w:tabs>
          <w:tab w:val="clear" w:pos="360"/>
          <w:tab w:val="clear" w:pos="720"/>
          <w:tab w:val="clear" w:pos="1080"/>
          <w:tab w:val="clear" w:pos="1440"/>
          <w:tab w:val="num" w:pos="1200"/>
          <w:tab w:val="left" w:pos="1588"/>
          <w:tab w:val="left" w:pos="1985"/>
        </w:tabs>
        <w:ind w:left="1200"/>
        <w:jc w:val="both"/>
        <w:rPr>
          <w:rFonts w:eastAsia="Malgun Gothic"/>
          <w:noProof/>
          <w:sz w:val="20"/>
          <w:lang w:val="en-GB"/>
        </w:rPr>
      </w:pPr>
      <w:r w:rsidRPr="00B80F1B">
        <w:rPr>
          <w:rFonts w:eastAsia="Malgun Gothic"/>
          <w:noProof/>
          <w:sz w:val="20"/>
          <w:lang w:val="en-GB"/>
        </w:rPr>
        <w:t>Otherwise, mvLXCol is derived as scaled version of the motion vector mvCol as specified below</w:t>
      </w:r>
    </w:p>
    <w:p w:rsidR="00B80F1B" w:rsidRPr="00B80F1B" w:rsidRDefault="00B80F1B" w:rsidP="00B80F1B">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tx = ( 16384 + ( Abs( td ) &gt;&gt;1 ) ) / td</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156</w:t>
      </w:r>
      <w:r w:rsidRPr="00B80F1B">
        <w:rPr>
          <w:rFonts w:eastAsia="Malgun Gothic"/>
          <w:noProof/>
          <w:sz w:val="20"/>
          <w:lang w:val="en-GB" w:eastAsia="ko-KR"/>
        </w:rPr>
        <w:fldChar w:fldCharType="end"/>
      </w:r>
      <w:r w:rsidRPr="00B80F1B">
        <w:rPr>
          <w:rFonts w:eastAsia="Malgun Gothic"/>
          <w:noProof/>
          <w:sz w:val="20"/>
          <w:lang w:val="en-GB" w:eastAsia="ko-KR"/>
        </w:rPr>
        <w:t>)</w:t>
      </w:r>
    </w:p>
    <w:p w:rsidR="00B80F1B" w:rsidRPr="00B80F1B" w:rsidRDefault="00B80F1B" w:rsidP="00B80F1B">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distScaleFactor = Clip3( −4096, 4095, ( tb * tx + 32 ) &gt;&gt; 6 )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157</w:t>
      </w:r>
      <w:r w:rsidRPr="00B80F1B">
        <w:rPr>
          <w:rFonts w:eastAsia="Malgun Gothic"/>
          <w:noProof/>
          <w:sz w:val="20"/>
          <w:lang w:val="en-GB" w:eastAsia="ko-KR"/>
        </w:rPr>
        <w:fldChar w:fldCharType="end"/>
      </w:r>
      <w:r w:rsidRPr="00B80F1B">
        <w:rPr>
          <w:rFonts w:eastAsia="Malgun Gothic"/>
          <w:noProof/>
          <w:sz w:val="20"/>
          <w:lang w:val="en-GB" w:eastAsia="ko-KR"/>
        </w:rPr>
        <w:t>)</w:t>
      </w:r>
    </w:p>
    <w:p w:rsidR="00B80F1B" w:rsidRPr="00B80F1B" w:rsidRDefault="00B80F1B" w:rsidP="00B80F1B">
      <w:pPr>
        <w:tabs>
          <w:tab w:val="clear" w:pos="360"/>
          <w:tab w:val="clear" w:pos="720"/>
          <w:tab w:val="clear" w:pos="1080"/>
          <w:tab w:val="clear" w:pos="1440"/>
          <w:tab w:val="left" w:pos="794"/>
          <w:tab w:val="left" w:pos="1191"/>
          <w:tab w:val="left" w:pos="1588"/>
          <w:tab w:val="left" w:pos="2340"/>
          <w:tab w:val="left" w:pos="9090"/>
          <w:tab w:val="right" w:pos="9720"/>
        </w:tabs>
        <w:ind w:left="1440"/>
        <w:rPr>
          <w:rFonts w:eastAsia="Malgun Gothic"/>
          <w:noProof/>
          <w:sz w:val="20"/>
          <w:lang w:val="en-GB" w:eastAsia="ko-KR"/>
        </w:rPr>
      </w:pPr>
      <w:r w:rsidRPr="00B80F1B">
        <w:rPr>
          <w:rFonts w:eastAsia="Malgun Gothic"/>
          <w:noProof/>
          <w:sz w:val="20"/>
          <w:lang w:val="en-GB" w:eastAsia="ko-KR"/>
        </w:rPr>
        <w:t>mvLXCol =  Clip3(</w:t>
      </w:r>
      <w:r w:rsidRPr="00B80F1B">
        <w:rPr>
          <w:noProof/>
          <w:sz w:val="20"/>
          <w:lang w:val="en-GB" w:eastAsia="ja-JP"/>
        </w:rPr>
        <w:t> </w:t>
      </w:r>
      <w:r w:rsidRPr="00B80F1B">
        <w:rPr>
          <w:rFonts w:eastAsia="Malgun Gothic"/>
          <w:noProof/>
          <w:sz w:val="20"/>
          <w:lang w:val="en-GB" w:eastAsia="ko-KR"/>
        </w:rPr>
        <w:t>−32768, 32767, Sign2( distScaleFactor * mvCol ) * </w:t>
      </w:r>
      <w:r w:rsidRPr="00B80F1B">
        <w:rPr>
          <w:rFonts w:eastAsia="Malgun Gothic"/>
          <w:noProof/>
          <w:sz w:val="20"/>
          <w:lang w:val="en-GB" w:eastAsia="ko-KR"/>
        </w:rPr>
        <w:tab/>
      </w:r>
      <w:r w:rsidRPr="00B80F1B">
        <w:rPr>
          <w:rFonts w:eastAsia="Malgun Gothic"/>
          <w:noProof/>
          <w:sz w:val="20"/>
          <w:lang w:val="en-GB" w:eastAsia="ko-KR"/>
        </w:rPr>
        <w:tab/>
      </w:r>
      <w:r w:rsidRPr="00B80F1B">
        <w:rPr>
          <w:rFonts w:eastAsia="Malgun Gothic"/>
          <w:noProof/>
          <w:sz w:val="20"/>
          <w:lang w:val="en-GB" w:eastAsia="ko-KR"/>
        </w:rPr>
        <w:br/>
      </w:r>
      <w:r w:rsidRPr="00B80F1B">
        <w:rPr>
          <w:rFonts w:eastAsia="Malgun Gothic"/>
          <w:noProof/>
          <w:sz w:val="20"/>
          <w:lang w:val="en-GB" w:eastAsia="ko-KR"/>
        </w:rPr>
        <w:tab/>
      </w:r>
      <w:r w:rsidRPr="00B80F1B">
        <w:rPr>
          <w:rFonts w:eastAsia="Malgun Gothic"/>
          <w:noProof/>
          <w:sz w:val="20"/>
          <w:lang w:val="en-GB" w:eastAsia="ko-KR"/>
        </w:rPr>
        <w:tab/>
        <w:t>( (Abs( distScaleFactor * mvCol ) + 127 ) &gt;&gt; 8 ) )</w:t>
      </w:r>
      <w:r>
        <w:rPr>
          <w:rFonts w:eastAsia="Malgun Gothic"/>
          <w:noProof/>
          <w:sz w:val="20"/>
          <w:lang w:val="en-GB" w:eastAsia="ko-KR"/>
        </w:rPr>
        <w:tab/>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158</w:t>
      </w:r>
      <w:r w:rsidRPr="00B80F1B">
        <w:rPr>
          <w:rFonts w:eastAsia="Malgun Gothic"/>
          <w:noProof/>
          <w:sz w:val="20"/>
          <w:lang w:val="en-GB" w:eastAsia="ko-KR"/>
        </w:rPr>
        <w:fldChar w:fldCharType="end"/>
      </w:r>
      <w:r w:rsidRPr="00B80F1B">
        <w:rPr>
          <w:rFonts w:eastAsia="Malgun Gothic"/>
          <w:noProof/>
          <w:sz w:val="20"/>
          <w:lang w:val="en-GB" w:eastAsia="ko-KR"/>
        </w:rPr>
        <w:t>)</w:t>
      </w:r>
    </w:p>
    <w:p w:rsidR="00B80F1B" w:rsidRPr="00B80F1B" w:rsidRDefault="00B80F1B" w:rsidP="00B80F1B">
      <w:pPr>
        <w:tabs>
          <w:tab w:val="clear" w:pos="360"/>
          <w:tab w:val="clear" w:pos="720"/>
          <w:tab w:val="clear" w:pos="1080"/>
          <w:tab w:val="clear" w:pos="1440"/>
          <w:tab w:val="left" w:pos="1588"/>
          <w:tab w:val="left" w:pos="1985"/>
        </w:tabs>
        <w:ind w:left="1200"/>
        <w:jc w:val="both"/>
        <w:rPr>
          <w:rFonts w:eastAsia="Malgun Gothic"/>
          <w:noProof/>
          <w:sz w:val="20"/>
          <w:lang w:val="en-GB"/>
        </w:rPr>
      </w:pPr>
      <w:r w:rsidRPr="00B80F1B">
        <w:rPr>
          <w:rFonts w:eastAsia="Malgun Gothic"/>
          <w:noProof/>
          <w:sz w:val="20"/>
          <w:lang w:val="en-GB"/>
        </w:rPr>
        <w:t>where td and tb are derived as</w:t>
      </w:r>
    </w:p>
    <w:p w:rsidR="00B80F1B" w:rsidRPr="00B80F1B" w:rsidRDefault="00B80F1B" w:rsidP="00B80F1B">
      <w:pPr>
        <w:tabs>
          <w:tab w:val="clear" w:pos="360"/>
          <w:tab w:val="clear" w:pos="720"/>
          <w:tab w:val="clear" w:pos="1080"/>
          <w:tab w:val="clear" w:pos="1440"/>
          <w:tab w:val="left" w:pos="794"/>
          <w:tab w:val="left" w:pos="1191"/>
          <w:tab w:val="left" w:pos="1588"/>
          <w:tab w:val="left" w:pos="1985"/>
          <w:tab w:val="left" w:pos="9090"/>
          <w:tab w:val="right" w:pos="9720"/>
        </w:tabs>
        <w:ind w:left="1440"/>
        <w:rPr>
          <w:rFonts w:eastAsia="Malgun Gothic"/>
          <w:noProof/>
          <w:sz w:val="20"/>
          <w:lang w:val="en-GB" w:eastAsia="ko-KR"/>
        </w:rPr>
      </w:pPr>
      <w:r w:rsidRPr="00B80F1B">
        <w:rPr>
          <w:rFonts w:eastAsia="Malgun Gothic"/>
          <w:noProof/>
          <w:sz w:val="20"/>
          <w:lang w:val="en-GB" w:eastAsia="ko-KR"/>
        </w:rPr>
        <w:t>td = Clip3( −128, 127, PicOrderCnt( colPic ) – RefPicOrderCnt( colPic, refIdxCol, listCol ) )</w:t>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159</w:t>
      </w:r>
      <w:r w:rsidRPr="00B80F1B">
        <w:rPr>
          <w:rFonts w:eastAsia="Malgun Gothic"/>
          <w:noProof/>
          <w:sz w:val="20"/>
          <w:lang w:val="en-GB" w:eastAsia="ko-KR"/>
        </w:rPr>
        <w:fldChar w:fldCharType="end"/>
      </w:r>
      <w:r w:rsidRPr="00B80F1B">
        <w:rPr>
          <w:rFonts w:eastAsia="Malgun Gothic"/>
          <w:noProof/>
          <w:sz w:val="20"/>
          <w:lang w:val="en-GB" w:eastAsia="ko-KR"/>
        </w:rPr>
        <w:t>)</w:t>
      </w:r>
    </w:p>
    <w:p w:rsidR="00B80F1B" w:rsidRPr="00B80F1B" w:rsidRDefault="00B80F1B" w:rsidP="00B80F1B">
      <w:pPr>
        <w:tabs>
          <w:tab w:val="clear" w:pos="360"/>
          <w:tab w:val="clear" w:pos="720"/>
          <w:tab w:val="clear" w:pos="1080"/>
          <w:tab w:val="clear" w:pos="1440"/>
          <w:tab w:val="left" w:pos="794"/>
          <w:tab w:val="left" w:pos="1191"/>
          <w:tab w:val="left" w:pos="1588"/>
          <w:tab w:val="left" w:pos="1985"/>
          <w:tab w:val="right" w:pos="9720"/>
        </w:tabs>
        <w:ind w:left="1440"/>
        <w:rPr>
          <w:rFonts w:eastAsia="Malgun Gothic"/>
          <w:noProof/>
          <w:sz w:val="20"/>
          <w:lang w:val="en-GB" w:eastAsia="ko-KR"/>
        </w:rPr>
      </w:pPr>
      <w:r w:rsidRPr="00B80F1B">
        <w:rPr>
          <w:rFonts w:eastAsia="Malgun Gothic"/>
          <w:noProof/>
          <w:sz w:val="20"/>
          <w:lang w:val="en-GB" w:eastAsia="ko-KR"/>
        </w:rPr>
        <w:t>tb = Clip3( −128, 127, PicOrderCntVal – PicOrderCnt( RefPicListX [ refIdxLX ] ) )</w:t>
      </w:r>
      <w:r w:rsidRPr="00B80F1B">
        <w:rPr>
          <w:rFonts w:eastAsia="Malgun Gothic"/>
          <w:noProof/>
          <w:sz w:val="20"/>
          <w:lang w:val="en-GB" w:eastAsia="ko-KR"/>
        </w:rPr>
        <w:tab/>
        <w:t>(</w:t>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STYLEREF 1 \s </w:instrText>
      </w:r>
      <w:r w:rsidRPr="00B80F1B">
        <w:rPr>
          <w:rFonts w:eastAsia="Malgun Gothic"/>
          <w:noProof/>
          <w:sz w:val="20"/>
          <w:lang w:val="en-GB" w:eastAsia="ko-KR"/>
        </w:rPr>
        <w:fldChar w:fldCharType="separate"/>
      </w:r>
      <w:r w:rsidRPr="00B80F1B">
        <w:rPr>
          <w:rFonts w:eastAsia="Malgun Gothic"/>
          <w:noProof/>
          <w:sz w:val="20"/>
          <w:lang w:val="en-GB" w:eastAsia="ko-KR"/>
        </w:rPr>
        <w:t>8</w:t>
      </w:r>
      <w:r w:rsidRPr="00B80F1B">
        <w:rPr>
          <w:rFonts w:eastAsia="Malgun Gothic"/>
          <w:noProof/>
          <w:sz w:val="20"/>
          <w:lang w:val="en-GB" w:eastAsia="ko-KR"/>
        </w:rPr>
        <w:fldChar w:fldCharType="end"/>
      </w:r>
      <w:r w:rsidRPr="00B80F1B">
        <w:rPr>
          <w:rFonts w:eastAsia="Malgun Gothic"/>
          <w:noProof/>
          <w:sz w:val="20"/>
          <w:lang w:val="en-GB" w:eastAsia="ko-KR"/>
        </w:rPr>
        <w:noBreakHyphen/>
      </w:r>
      <w:r w:rsidRPr="00B80F1B">
        <w:rPr>
          <w:rFonts w:eastAsia="Malgun Gothic"/>
          <w:noProof/>
          <w:sz w:val="20"/>
          <w:lang w:val="en-GB" w:eastAsia="ko-KR"/>
        </w:rPr>
        <w:fldChar w:fldCharType="begin"/>
      </w:r>
      <w:r w:rsidRPr="00B80F1B">
        <w:rPr>
          <w:rFonts w:eastAsia="Malgun Gothic"/>
          <w:noProof/>
          <w:sz w:val="20"/>
          <w:lang w:val="en-GB" w:eastAsia="ko-KR"/>
        </w:rPr>
        <w:instrText xml:space="preserve"> SEQ Equation \* ARABIC \s 1 </w:instrText>
      </w:r>
      <w:r w:rsidRPr="00B80F1B">
        <w:rPr>
          <w:rFonts w:eastAsia="Malgun Gothic"/>
          <w:noProof/>
          <w:sz w:val="20"/>
          <w:lang w:val="en-GB" w:eastAsia="ko-KR"/>
        </w:rPr>
        <w:fldChar w:fldCharType="separate"/>
      </w:r>
      <w:r w:rsidRPr="00B80F1B">
        <w:rPr>
          <w:rFonts w:eastAsia="Malgun Gothic"/>
          <w:noProof/>
          <w:sz w:val="20"/>
          <w:lang w:val="en-GB" w:eastAsia="ko-KR"/>
        </w:rPr>
        <w:t>160</w:t>
      </w:r>
      <w:r w:rsidRPr="00B80F1B">
        <w:rPr>
          <w:rFonts w:eastAsia="Malgun Gothic"/>
          <w:noProof/>
          <w:sz w:val="20"/>
          <w:lang w:val="en-GB" w:eastAsia="ko-KR"/>
        </w:rPr>
        <w:fldChar w:fldCharType="end"/>
      </w:r>
      <w:r w:rsidRPr="00B80F1B">
        <w:rPr>
          <w:rFonts w:eastAsia="Malgun Gothic"/>
          <w:noProof/>
          <w:sz w:val="20"/>
          <w:lang w:val="en-GB" w:eastAsia="ko-KR"/>
        </w:rPr>
        <w:t>)</w:t>
      </w:r>
    </w:p>
    <w:p w:rsidR="00A213DC" w:rsidRPr="00A213DC" w:rsidRDefault="00A213DC" w:rsidP="00A213DC">
      <w:pPr>
        <w:jc w:val="both"/>
        <w:rPr>
          <w:b/>
          <w:lang w:val="en-GB"/>
        </w:rPr>
      </w:pPr>
    </w:p>
    <w:p w:rsidR="00412FB9" w:rsidRDefault="00412FB9" w:rsidP="00412FB9">
      <w:pPr>
        <w:pStyle w:val="Heading1"/>
        <w:rPr>
          <w:lang w:val="en-CA"/>
        </w:rPr>
      </w:pPr>
      <w:r>
        <w:rPr>
          <w:lang w:val="en-CA"/>
        </w:rPr>
        <w:t>Simulation results</w:t>
      </w:r>
    </w:p>
    <w:p w:rsidR="00B72A12" w:rsidRDefault="00F11BE9" w:rsidP="00F11BE9">
      <w:pPr>
        <w:spacing w:before="240"/>
        <w:jc w:val="both"/>
        <w:rPr>
          <w:szCs w:val="22"/>
          <w:lang w:eastAsia="zh-TW"/>
        </w:rPr>
      </w:pPr>
      <w:r>
        <w:rPr>
          <w:szCs w:val="22"/>
          <w:lang w:eastAsia="zh-TW"/>
        </w:rPr>
        <w:t xml:space="preserve">This section provides simulation results of the proposed method </w:t>
      </w:r>
      <w:r w:rsidR="00B41305">
        <w:rPr>
          <w:szCs w:val="22"/>
          <w:lang w:eastAsia="zh-TW"/>
        </w:rPr>
        <w:t>based on the 3DV-HTM software</w:t>
      </w:r>
      <w:r w:rsidR="00AA0E89">
        <w:rPr>
          <w:szCs w:val="22"/>
          <w:lang w:eastAsia="zh-TW"/>
        </w:rPr>
        <w:t xml:space="preserve">, under </w:t>
      </w:r>
      <w:r w:rsidR="00AA0E89">
        <w:rPr>
          <w:szCs w:val="22"/>
          <w:lang w:eastAsia="ja-JP"/>
        </w:rPr>
        <w:t xml:space="preserve">the </w:t>
      </w:r>
      <w:r w:rsidR="00DA7734">
        <w:rPr>
          <w:szCs w:val="22"/>
          <w:lang w:eastAsia="ja-JP"/>
        </w:rPr>
        <w:t xml:space="preserve">JCT-3V </w:t>
      </w:r>
      <w:r w:rsidR="00AA0E89">
        <w:rPr>
          <w:szCs w:val="22"/>
          <w:lang w:eastAsia="ja-JP"/>
        </w:rPr>
        <w:t>common test conditions for coding texture views</w:t>
      </w:r>
      <w:r>
        <w:rPr>
          <w:szCs w:val="22"/>
          <w:lang w:eastAsia="zh-TW"/>
        </w:rPr>
        <w:t xml:space="preserve">. </w:t>
      </w:r>
    </w:p>
    <w:p w:rsidR="00B8585F" w:rsidRDefault="00AA0E89" w:rsidP="00F11BE9">
      <w:pPr>
        <w:spacing w:before="240"/>
        <w:jc w:val="both"/>
        <w:rPr>
          <w:szCs w:val="22"/>
          <w:lang w:eastAsia="ja-JP"/>
        </w:rPr>
      </w:pPr>
      <w:r>
        <w:rPr>
          <w:szCs w:val="22"/>
          <w:lang w:eastAsia="ja-JP"/>
        </w:rPr>
        <w:t xml:space="preserve">Since the </w:t>
      </w:r>
      <w:r w:rsidR="00F11BE9">
        <w:rPr>
          <w:szCs w:val="22"/>
          <w:lang w:eastAsia="ja-JP"/>
        </w:rPr>
        <w:t xml:space="preserve">latest </w:t>
      </w:r>
      <w:r>
        <w:rPr>
          <w:szCs w:val="22"/>
          <w:lang w:eastAsia="ja-JP"/>
        </w:rPr>
        <w:t xml:space="preserve">3DV HTM </w:t>
      </w:r>
      <w:r w:rsidR="00F11BE9">
        <w:rPr>
          <w:szCs w:val="22"/>
          <w:lang w:eastAsia="ja-JP"/>
        </w:rPr>
        <w:t xml:space="preserve">software </w:t>
      </w:r>
      <w:r>
        <w:rPr>
          <w:szCs w:val="22"/>
          <w:lang w:eastAsia="ja-JP"/>
        </w:rPr>
        <w:t>(</w:t>
      </w:r>
      <w:r w:rsidR="00F11BE9">
        <w:rPr>
          <w:szCs w:val="22"/>
          <w:lang w:eastAsia="ja-JP"/>
        </w:rPr>
        <w:t>HTM4.0</w:t>
      </w:r>
      <w:r>
        <w:rPr>
          <w:szCs w:val="22"/>
          <w:lang w:eastAsia="ja-JP"/>
        </w:rPr>
        <w:t xml:space="preserve">) is </w:t>
      </w:r>
      <w:r w:rsidR="00F11BE9">
        <w:rPr>
          <w:szCs w:val="22"/>
          <w:lang w:eastAsia="ja-JP"/>
        </w:rPr>
        <w:t>based on HM6</w:t>
      </w:r>
      <w:r>
        <w:rPr>
          <w:szCs w:val="22"/>
          <w:lang w:eastAsia="ja-JP"/>
        </w:rPr>
        <w:t xml:space="preserve">, changes are made to the anchor such that the target reference index for the temporal merging candidate is </w:t>
      </w:r>
      <w:r w:rsidR="00B72A12">
        <w:rPr>
          <w:szCs w:val="22"/>
          <w:lang w:eastAsia="ja-JP"/>
        </w:rPr>
        <w:t>always</w:t>
      </w:r>
      <w:r>
        <w:rPr>
          <w:szCs w:val="22"/>
          <w:lang w:eastAsia="ja-JP"/>
        </w:rPr>
        <w:t xml:space="preserve"> 0 as defined in the latest HEVC specification. Besides, all </w:t>
      </w:r>
      <w:r w:rsidR="00F11BE9">
        <w:rPr>
          <w:szCs w:val="22"/>
          <w:lang w:eastAsia="ja-JP"/>
        </w:rPr>
        <w:t xml:space="preserve">low-level coding tools </w:t>
      </w:r>
      <w:r>
        <w:rPr>
          <w:szCs w:val="22"/>
          <w:lang w:eastAsia="ja-JP"/>
        </w:rPr>
        <w:t>such as</w:t>
      </w:r>
      <w:r w:rsidR="00F11BE9">
        <w:rPr>
          <w:szCs w:val="22"/>
          <w:lang w:eastAsia="ja-JP"/>
        </w:rPr>
        <w:t xml:space="preserve"> inter-view motion prediction and inter-view residual prediction</w:t>
      </w:r>
      <w:r>
        <w:rPr>
          <w:szCs w:val="22"/>
          <w:lang w:eastAsia="ja-JP"/>
        </w:rPr>
        <w:t xml:space="preserve"> are disabled</w:t>
      </w:r>
      <w:r w:rsidR="00F11BE9">
        <w:rPr>
          <w:szCs w:val="22"/>
          <w:lang w:eastAsia="ja-JP"/>
        </w:rPr>
        <w:t xml:space="preserve">. </w:t>
      </w:r>
    </w:p>
    <w:p w:rsidR="00F11BE9" w:rsidRDefault="00F11BE9" w:rsidP="00F11BE9">
      <w:pPr>
        <w:spacing w:before="240"/>
        <w:jc w:val="both"/>
        <w:rPr>
          <w:szCs w:val="22"/>
          <w:lang w:eastAsia="zh-TW"/>
        </w:rPr>
      </w:pPr>
      <w:r>
        <w:rPr>
          <w:szCs w:val="22"/>
          <w:lang w:eastAsia="zh-TW"/>
        </w:rPr>
        <w:t>The coding gain of the proposed method compared to the anchor for texture views coding in 3-veiw case is reported in this section. Table 1 show</w:t>
      </w:r>
      <w:r w:rsidR="007530A5">
        <w:rPr>
          <w:szCs w:val="22"/>
          <w:lang w:eastAsia="zh-TW"/>
        </w:rPr>
        <w:t>s</w:t>
      </w:r>
      <w:r>
        <w:rPr>
          <w:szCs w:val="22"/>
          <w:lang w:eastAsia="zh-TW"/>
        </w:rPr>
        <w:t xml:space="preserve"> the average coding gain of the proposed method with respect to HTM4.0</w:t>
      </w:r>
      <w:r w:rsidR="007530A5">
        <w:rPr>
          <w:szCs w:val="22"/>
          <w:lang w:eastAsia="zh-TW"/>
        </w:rPr>
        <w:t xml:space="preserve"> anchor</w:t>
      </w:r>
      <w:r>
        <w:rPr>
          <w:szCs w:val="22"/>
          <w:lang w:eastAsia="zh-TW"/>
        </w:rPr>
        <w:t xml:space="preserve">. The column denoted by ‘Video only’ lists the coding gain of all three texture views </w:t>
      </w:r>
      <w:r>
        <w:rPr>
          <w:szCs w:val="22"/>
          <w:lang w:eastAsia="zh-TW"/>
        </w:rPr>
        <w:lastRenderedPageBreak/>
        <w:t xml:space="preserve">where the bitrates represent the total bitrates of bitstreams containing three texture views and the PSNR values are the average PSNR values of the three decoded texture views. </w:t>
      </w:r>
      <w:r w:rsidR="00A439DF">
        <w:rPr>
          <w:szCs w:val="22"/>
          <w:lang w:eastAsia="zh-TW"/>
        </w:rPr>
        <w:t>B</w:t>
      </w:r>
      <w:r w:rsidR="002C7B5E">
        <w:rPr>
          <w:szCs w:val="22"/>
          <w:lang w:eastAsia="zh-TW"/>
        </w:rPr>
        <w:t>itrate saving</w:t>
      </w:r>
      <w:r w:rsidR="00A439DF">
        <w:rPr>
          <w:szCs w:val="22"/>
          <w:lang w:eastAsia="zh-TW"/>
        </w:rPr>
        <w:t>s</w:t>
      </w:r>
      <w:r w:rsidR="00266432">
        <w:rPr>
          <w:szCs w:val="22"/>
          <w:lang w:eastAsia="zh-TW"/>
        </w:rPr>
        <w:t xml:space="preserve"> for “Video 1” and “Video 2” are also listed in this table. </w:t>
      </w:r>
      <w:r w:rsidR="009002BC">
        <w:rPr>
          <w:szCs w:val="22"/>
          <w:lang w:eastAsia="zh-TW"/>
        </w:rPr>
        <w:t>Note that “Video 0” corresponds to the base view, while “Video 1” and “Video 2” indicate the non-base views</w:t>
      </w:r>
      <w:r w:rsidR="00266432">
        <w:rPr>
          <w:szCs w:val="22"/>
          <w:lang w:eastAsia="zh-TW"/>
        </w:rPr>
        <w:t xml:space="preserve"> (texture only)</w:t>
      </w:r>
      <w:r w:rsidR="009002BC">
        <w:rPr>
          <w:szCs w:val="22"/>
          <w:lang w:eastAsia="zh-TW"/>
        </w:rPr>
        <w:t xml:space="preserve">. </w:t>
      </w:r>
    </w:p>
    <w:p w:rsidR="00F11BE9" w:rsidRDefault="00F11BE9" w:rsidP="00F11BE9">
      <w:pPr>
        <w:spacing w:before="240"/>
        <w:jc w:val="both"/>
        <w:rPr>
          <w:szCs w:val="22"/>
        </w:rPr>
      </w:pPr>
      <w:r>
        <w:rPr>
          <w:szCs w:val="22"/>
        </w:rPr>
        <w:t>As shown in Table 1, the overall average bitrate saving is around 0.</w:t>
      </w:r>
      <w:r w:rsidR="00B8585F">
        <w:rPr>
          <w:szCs w:val="22"/>
        </w:rPr>
        <w:t>94</w:t>
      </w:r>
      <w:r>
        <w:rPr>
          <w:szCs w:val="22"/>
        </w:rPr>
        <w:t xml:space="preserve">% for all texture views and </w:t>
      </w:r>
      <w:r w:rsidR="00B8585F">
        <w:rPr>
          <w:szCs w:val="22"/>
        </w:rPr>
        <w:t xml:space="preserve">the saving of the </w:t>
      </w:r>
      <w:r w:rsidR="009002BC">
        <w:rPr>
          <w:szCs w:val="22"/>
        </w:rPr>
        <w:t xml:space="preserve">non-base </w:t>
      </w:r>
      <w:r w:rsidR="00B8585F">
        <w:rPr>
          <w:szCs w:val="22"/>
        </w:rPr>
        <w:t xml:space="preserve">views is </w:t>
      </w:r>
      <w:r w:rsidR="0048256C">
        <w:rPr>
          <w:szCs w:val="22"/>
        </w:rPr>
        <w:t xml:space="preserve">about </w:t>
      </w:r>
      <w:r>
        <w:rPr>
          <w:szCs w:val="22"/>
        </w:rPr>
        <w:t>2</w:t>
      </w:r>
      <w:r w:rsidR="00B8585F">
        <w:rPr>
          <w:szCs w:val="22"/>
        </w:rPr>
        <w:t>.5</w:t>
      </w:r>
      <w:r>
        <w:rPr>
          <w:szCs w:val="22"/>
        </w:rPr>
        <w:t>%.</w:t>
      </w:r>
    </w:p>
    <w:p w:rsidR="00AA0E89" w:rsidRDefault="00AA0E89" w:rsidP="00AA0E89">
      <w:pPr>
        <w:pStyle w:val="Caption"/>
        <w:keepNext/>
        <w:spacing w:before="200"/>
        <w:jc w:val="center"/>
        <w:rPr>
          <w:b w:val="0"/>
          <w:color w:val="000000"/>
          <w:sz w:val="22"/>
          <w:szCs w:val="22"/>
        </w:rPr>
      </w:pPr>
      <w:r>
        <w:rPr>
          <w:b w:val="0"/>
          <w:color w:val="000000"/>
          <w:sz w:val="22"/>
          <w:szCs w:val="22"/>
        </w:rPr>
        <w:t xml:space="preserve">Table </w:t>
      </w:r>
      <w:r>
        <w:rPr>
          <w:b w:val="0"/>
          <w:color w:val="000000"/>
          <w:sz w:val="22"/>
          <w:szCs w:val="22"/>
        </w:rPr>
        <w:fldChar w:fldCharType="begin"/>
      </w:r>
      <w:r>
        <w:rPr>
          <w:b w:val="0"/>
          <w:color w:val="000000"/>
          <w:sz w:val="22"/>
          <w:szCs w:val="22"/>
        </w:rPr>
        <w:instrText xml:space="preserve"> SEQ Table \* ARABIC </w:instrText>
      </w:r>
      <w:r>
        <w:rPr>
          <w:b w:val="0"/>
          <w:color w:val="000000"/>
          <w:sz w:val="22"/>
          <w:szCs w:val="22"/>
        </w:rPr>
        <w:fldChar w:fldCharType="separate"/>
      </w:r>
      <w:r>
        <w:rPr>
          <w:b w:val="0"/>
          <w:noProof/>
          <w:color w:val="000000"/>
          <w:sz w:val="22"/>
          <w:szCs w:val="22"/>
        </w:rPr>
        <w:t>1</w:t>
      </w:r>
      <w:r>
        <w:rPr>
          <w:b w:val="0"/>
          <w:color w:val="000000"/>
          <w:sz w:val="22"/>
          <w:szCs w:val="22"/>
        </w:rPr>
        <w:fldChar w:fldCharType="end"/>
      </w:r>
      <w:r>
        <w:rPr>
          <w:b w:val="0"/>
          <w:color w:val="000000"/>
          <w:sz w:val="22"/>
          <w:szCs w:val="22"/>
        </w:rPr>
        <w:t xml:space="preserve">: Coding gain with respect to </w:t>
      </w:r>
      <w:r w:rsidR="00B83D7A">
        <w:rPr>
          <w:b w:val="0"/>
          <w:color w:val="000000"/>
          <w:sz w:val="22"/>
          <w:szCs w:val="22"/>
        </w:rPr>
        <w:t xml:space="preserve">HTM4.0 </w:t>
      </w:r>
      <w:r>
        <w:rPr>
          <w:b w:val="0"/>
          <w:color w:val="000000"/>
          <w:sz w:val="22"/>
          <w:szCs w:val="22"/>
        </w:rPr>
        <w:t>anchor</w:t>
      </w:r>
    </w:p>
    <w:tbl>
      <w:tblPr>
        <w:tblW w:w="6181" w:type="dxa"/>
        <w:jc w:val="center"/>
        <w:tblLook w:val="04A0" w:firstRow="1" w:lastRow="0" w:firstColumn="1" w:lastColumn="0" w:noHBand="0" w:noVBand="1"/>
      </w:tblPr>
      <w:tblGrid>
        <w:gridCol w:w="2009"/>
        <w:gridCol w:w="964"/>
        <w:gridCol w:w="964"/>
        <w:gridCol w:w="964"/>
        <w:gridCol w:w="1280"/>
      </w:tblGrid>
      <w:tr w:rsidR="00AA0E89" w:rsidTr="00DE0145">
        <w:trPr>
          <w:trHeight w:val="268"/>
          <w:jc w:val="center"/>
        </w:trPr>
        <w:tc>
          <w:tcPr>
            <w:tcW w:w="2009" w:type="dxa"/>
            <w:tcBorders>
              <w:top w:val="single" w:sz="8" w:space="0" w:color="auto"/>
              <w:left w:val="single" w:sz="8" w:space="0" w:color="auto"/>
              <w:bottom w:val="single" w:sz="8" w:space="0" w:color="auto"/>
              <w:right w:val="nil"/>
            </w:tcBorders>
            <w:shd w:val="pct30" w:color="auto" w:fill="auto"/>
            <w:noWrap/>
            <w:hideMark/>
          </w:tcPr>
          <w:p w:rsidR="00AA0E89" w:rsidRDefault="00AA0E89" w:rsidP="00DE0145">
            <w:pPr>
              <w:tabs>
                <w:tab w:val="clear" w:pos="360"/>
                <w:tab w:val="clear" w:pos="720"/>
                <w:tab w:val="clear" w:pos="1080"/>
                <w:tab w:val="clear" w:pos="1440"/>
              </w:tabs>
              <w:overflowPunct/>
              <w:autoSpaceDE/>
              <w:autoSpaceDN/>
              <w:adjustRightInd/>
              <w:spacing w:before="0"/>
              <w:rPr>
                <w:sz w:val="20"/>
                <w:lang w:eastAsia="zh-CN"/>
              </w:rPr>
            </w:pPr>
          </w:p>
        </w:tc>
        <w:tc>
          <w:tcPr>
            <w:tcW w:w="964" w:type="dxa"/>
            <w:tcBorders>
              <w:top w:val="single" w:sz="8" w:space="0" w:color="auto"/>
              <w:left w:val="single" w:sz="8" w:space="0" w:color="auto"/>
              <w:bottom w:val="single" w:sz="8" w:space="0" w:color="auto"/>
              <w:right w:val="nil"/>
            </w:tcBorders>
            <w:shd w:val="pct30" w:color="auto" w:fill="auto"/>
            <w:noWrap/>
            <w:hideMark/>
          </w:tcPr>
          <w:p w:rsidR="00AA0E89" w:rsidRDefault="00AA0E89" w:rsidP="00DE0145">
            <w:pPr>
              <w:tabs>
                <w:tab w:val="clear" w:pos="360"/>
              </w:tabs>
              <w:overflowPunct/>
              <w:autoSpaceDE/>
              <w:adjustRightInd/>
              <w:spacing w:before="0"/>
              <w:jc w:val="center"/>
              <w:rPr>
                <w:color w:val="000000"/>
                <w:sz w:val="20"/>
                <w:lang w:eastAsia="zh-CN"/>
              </w:rPr>
            </w:pPr>
            <w:r>
              <w:t>Video 0</w:t>
            </w:r>
          </w:p>
        </w:tc>
        <w:tc>
          <w:tcPr>
            <w:tcW w:w="964" w:type="dxa"/>
            <w:tcBorders>
              <w:top w:val="single" w:sz="8" w:space="0" w:color="auto"/>
              <w:left w:val="nil"/>
              <w:bottom w:val="single" w:sz="8" w:space="0" w:color="auto"/>
              <w:right w:val="nil"/>
            </w:tcBorders>
            <w:shd w:val="pct30" w:color="auto" w:fill="auto"/>
            <w:noWrap/>
            <w:hideMark/>
          </w:tcPr>
          <w:p w:rsidR="00AA0E89" w:rsidRDefault="00AA0E89" w:rsidP="00DE0145">
            <w:pPr>
              <w:tabs>
                <w:tab w:val="clear" w:pos="360"/>
              </w:tabs>
              <w:overflowPunct/>
              <w:autoSpaceDE/>
              <w:adjustRightInd/>
              <w:spacing w:before="0"/>
              <w:jc w:val="center"/>
              <w:rPr>
                <w:color w:val="000000"/>
                <w:sz w:val="20"/>
                <w:lang w:eastAsia="zh-CN"/>
              </w:rPr>
            </w:pPr>
            <w:r>
              <w:t>Video 1</w:t>
            </w:r>
          </w:p>
        </w:tc>
        <w:tc>
          <w:tcPr>
            <w:tcW w:w="964" w:type="dxa"/>
            <w:tcBorders>
              <w:top w:val="single" w:sz="8" w:space="0" w:color="auto"/>
              <w:left w:val="nil"/>
              <w:bottom w:val="single" w:sz="8" w:space="0" w:color="auto"/>
              <w:right w:val="single" w:sz="8" w:space="0" w:color="auto"/>
            </w:tcBorders>
            <w:shd w:val="pct30" w:color="auto" w:fill="auto"/>
            <w:noWrap/>
            <w:hideMark/>
          </w:tcPr>
          <w:p w:rsidR="00AA0E89" w:rsidRDefault="00AA0E89" w:rsidP="00DE0145">
            <w:pPr>
              <w:tabs>
                <w:tab w:val="clear" w:pos="360"/>
              </w:tabs>
              <w:overflowPunct/>
              <w:autoSpaceDE/>
              <w:adjustRightInd/>
              <w:spacing w:before="0"/>
              <w:jc w:val="center"/>
              <w:rPr>
                <w:color w:val="000000"/>
                <w:sz w:val="20"/>
                <w:lang w:eastAsia="zh-CN"/>
              </w:rPr>
            </w:pPr>
            <w:r>
              <w:t>Video 2</w:t>
            </w:r>
          </w:p>
        </w:tc>
        <w:tc>
          <w:tcPr>
            <w:tcW w:w="1280" w:type="dxa"/>
            <w:tcBorders>
              <w:top w:val="single" w:sz="8" w:space="0" w:color="auto"/>
              <w:left w:val="nil"/>
              <w:bottom w:val="single" w:sz="8" w:space="0" w:color="auto"/>
              <w:right w:val="single" w:sz="8" w:space="0" w:color="auto"/>
            </w:tcBorders>
            <w:shd w:val="pct30" w:color="auto" w:fill="auto"/>
            <w:noWrap/>
            <w:hideMark/>
          </w:tcPr>
          <w:p w:rsidR="00AA0E89" w:rsidRDefault="00AA0E89" w:rsidP="00DE0145">
            <w:pPr>
              <w:tabs>
                <w:tab w:val="clear" w:pos="360"/>
              </w:tabs>
              <w:overflowPunct/>
              <w:autoSpaceDE/>
              <w:adjustRightInd/>
              <w:spacing w:before="0"/>
              <w:jc w:val="center"/>
              <w:rPr>
                <w:color w:val="000000"/>
                <w:sz w:val="20"/>
                <w:lang w:eastAsia="zh-CN"/>
              </w:rPr>
            </w:pPr>
            <w:r>
              <w:t>Video only</w:t>
            </w:r>
          </w:p>
        </w:tc>
      </w:tr>
      <w:tr w:rsidR="00AA0E89" w:rsidTr="006C63EC">
        <w:trPr>
          <w:trHeight w:val="256"/>
          <w:jc w:val="center"/>
        </w:trPr>
        <w:tc>
          <w:tcPr>
            <w:tcW w:w="2009" w:type="dxa"/>
            <w:tcBorders>
              <w:top w:val="single" w:sz="8" w:space="0" w:color="auto"/>
              <w:left w:val="single" w:sz="8" w:space="0" w:color="auto"/>
              <w:bottom w:val="nil"/>
              <w:right w:val="nil"/>
            </w:tcBorders>
            <w:noWrap/>
            <w:hideMark/>
          </w:tcPr>
          <w:p w:rsidR="00AA0E89" w:rsidRDefault="00AA0E89" w:rsidP="00DE0145">
            <w:pPr>
              <w:tabs>
                <w:tab w:val="clear" w:pos="360"/>
              </w:tabs>
              <w:overflowPunct/>
              <w:autoSpaceDE/>
              <w:adjustRightInd/>
              <w:spacing w:before="0"/>
              <w:rPr>
                <w:color w:val="000000"/>
                <w:sz w:val="20"/>
                <w:lang w:eastAsia="zh-CN"/>
              </w:rPr>
            </w:pPr>
            <w:r>
              <w:t>Balloons</w:t>
            </w:r>
          </w:p>
        </w:tc>
        <w:tc>
          <w:tcPr>
            <w:tcW w:w="964" w:type="dxa"/>
            <w:tcBorders>
              <w:top w:val="single" w:sz="8" w:space="0" w:color="auto"/>
              <w:left w:val="single" w:sz="8" w:space="0" w:color="auto"/>
              <w:bottom w:val="nil"/>
              <w:right w:val="nil"/>
            </w:tcBorders>
            <w:noWrap/>
            <w:vAlign w:val="center"/>
            <w:hideMark/>
          </w:tcPr>
          <w:p w:rsidR="00AA0E89" w:rsidRDefault="00AA0E89">
            <w:pPr>
              <w:tabs>
                <w:tab w:val="clear" w:pos="360"/>
              </w:tabs>
              <w:overflowPunct/>
              <w:autoSpaceDE/>
              <w:adjustRightInd/>
              <w:spacing w:before="0"/>
              <w:jc w:val="center"/>
              <w:rPr>
                <w:color w:val="000000"/>
                <w:sz w:val="20"/>
                <w:lang w:eastAsia="zh-CN"/>
              </w:rPr>
            </w:pPr>
            <w:r>
              <w:t>0.0%</w:t>
            </w:r>
          </w:p>
        </w:tc>
        <w:tc>
          <w:tcPr>
            <w:tcW w:w="964" w:type="dxa"/>
            <w:tcBorders>
              <w:top w:val="single" w:sz="8" w:space="0" w:color="auto"/>
              <w:left w:val="nil"/>
              <w:bottom w:val="nil"/>
              <w:right w:val="nil"/>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-3.13%</w:t>
            </w:r>
          </w:p>
        </w:tc>
        <w:tc>
          <w:tcPr>
            <w:tcW w:w="964" w:type="dxa"/>
            <w:tcBorders>
              <w:top w:val="single" w:sz="8" w:space="0" w:color="auto"/>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-2.94%</w:t>
            </w:r>
          </w:p>
        </w:tc>
        <w:tc>
          <w:tcPr>
            <w:tcW w:w="1280" w:type="dxa"/>
            <w:tcBorders>
              <w:top w:val="single" w:sz="8" w:space="0" w:color="auto"/>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-1.39%</w:t>
            </w:r>
          </w:p>
        </w:tc>
      </w:tr>
      <w:tr w:rsidR="00AA0E89" w:rsidTr="006C63EC">
        <w:trPr>
          <w:trHeight w:val="256"/>
          <w:jc w:val="center"/>
        </w:trPr>
        <w:tc>
          <w:tcPr>
            <w:tcW w:w="2009" w:type="dxa"/>
            <w:tcBorders>
              <w:top w:val="nil"/>
              <w:left w:val="single" w:sz="8" w:space="0" w:color="auto"/>
              <w:bottom w:val="nil"/>
              <w:right w:val="nil"/>
            </w:tcBorders>
            <w:noWrap/>
            <w:hideMark/>
          </w:tcPr>
          <w:p w:rsidR="00AA0E89" w:rsidRDefault="00AA0E89" w:rsidP="00DE0145">
            <w:pPr>
              <w:tabs>
                <w:tab w:val="clear" w:pos="360"/>
              </w:tabs>
              <w:overflowPunct/>
              <w:autoSpaceDE/>
              <w:adjustRightInd/>
              <w:spacing w:before="0"/>
              <w:rPr>
                <w:color w:val="000000"/>
                <w:sz w:val="20"/>
                <w:lang w:eastAsia="zh-CN"/>
              </w:rPr>
            </w:pPr>
            <w:r>
              <w:t>Kendo</w:t>
            </w:r>
          </w:p>
        </w:tc>
        <w:tc>
          <w:tcPr>
            <w:tcW w:w="964" w:type="dxa"/>
            <w:tcBorders>
              <w:top w:val="nil"/>
              <w:left w:val="single" w:sz="8" w:space="0" w:color="auto"/>
              <w:bottom w:val="nil"/>
              <w:right w:val="nil"/>
            </w:tcBorders>
            <w:noWrap/>
            <w:vAlign w:val="center"/>
            <w:hideMark/>
          </w:tcPr>
          <w:p w:rsidR="00AA0E89" w:rsidRDefault="00AA0E89">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-2.42%</w:t>
            </w:r>
          </w:p>
        </w:tc>
        <w:tc>
          <w:tcPr>
            <w:tcW w:w="964"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-2.28%</w:t>
            </w:r>
          </w:p>
        </w:tc>
        <w:tc>
          <w:tcPr>
            <w:tcW w:w="1280"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-1.03%</w:t>
            </w:r>
          </w:p>
        </w:tc>
      </w:tr>
      <w:tr w:rsidR="00AA0E89" w:rsidTr="006C63EC">
        <w:trPr>
          <w:trHeight w:val="256"/>
          <w:jc w:val="center"/>
        </w:trPr>
        <w:tc>
          <w:tcPr>
            <w:tcW w:w="2009" w:type="dxa"/>
            <w:tcBorders>
              <w:top w:val="nil"/>
              <w:left w:val="single" w:sz="8" w:space="0" w:color="auto"/>
              <w:bottom w:val="nil"/>
              <w:right w:val="nil"/>
            </w:tcBorders>
            <w:noWrap/>
            <w:hideMark/>
          </w:tcPr>
          <w:p w:rsidR="00AA0E89" w:rsidRDefault="00AA0E89" w:rsidP="00DE0145">
            <w:pPr>
              <w:tabs>
                <w:tab w:val="clear" w:pos="360"/>
              </w:tabs>
              <w:overflowPunct/>
              <w:autoSpaceDE/>
              <w:adjustRightInd/>
              <w:spacing w:before="0"/>
              <w:rPr>
                <w:color w:val="000000"/>
                <w:sz w:val="20"/>
                <w:lang w:eastAsia="zh-CN"/>
              </w:rPr>
            </w:pPr>
            <w:proofErr w:type="spellStart"/>
            <w:r>
              <w:t>Newspapercc</w:t>
            </w:r>
            <w:proofErr w:type="spellEnd"/>
          </w:p>
        </w:tc>
        <w:tc>
          <w:tcPr>
            <w:tcW w:w="964" w:type="dxa"/>
            <w:tcBorders>
              <w:top w:val="nil"/>
              <w:left w:val="single" w:sz="8" w:space="0" w:color="auto"/>
              <w:bottom w:val="nil"/>
              <w:right w:val="nil"/>
            </w:tcBorders>
            <w:noWrap/>
            <w:vAlign w:val="center"/>
            <w:hideMark/>
          </w:tcPr>
          <w:p w:rsidR="00AA0E89" w:rsidRDefault="00AA0E89">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-1.55%</w:t>
            </w:r>
          </w:p>
        </w:tc>
        <w:tc>
          <w:tcPr>
            <w:tcW w:w="964"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-1.17%</w:t>
            </w:r>
          </w:p>
        </w:tc>
        <w:tc>
          <w:tcPr>
            <w:tcW w:w="1280"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-0.59%</w:t>
            </w:r>
          </w:p>
        </w:tc>
      </w:tr>
      <w:tr w:rsidR="00AA0E89" w:rsidTr="006C63EC">
        <w:trPr>
          <w:trHeight w:val="256"/>
          <w:jc w:val="center"/>
        </w:trPr>
        <w:tc>
          <w:tcPr>
            <w:tcW w:w="2009" w:type="dxa"/>
            <w:tcBorders>
              <w:top w:val="nil"/>
              <w:left w:val="single" w:sz="8" w:space="0" w:color="auto"/>
              <w:bottom w:val="nil"/>
              <w:right w:val="nil"/>
            </w:tcBorders>
            <w:noWrap/>
            <w:hideMark/>
          </w:tcPr>
          <w:p w:rsidR="00AA0E89" w:rsidRDefault="00AA0E89" w:rsidP="00DE0145">
            <w:pPr>
              <w:tabs>
                <w:tab w:val="clear" w:pos="360"/>
              </w:tabs>
              <w:overflowPunct/>
              <w:autoSpaceDE/>
              <w:adjustRightInd/>
              <w:spacing w:before="0"/>
              <w:rPr>
                <w:color w:val="000000"/>
                <w:sz w:val="20"/>
                <w:lang w:eastAsia="zh-CN"/>
              </w:rPr>
            </w:pPr>
            <w:proofErr w:type="spellStart"/>
            <w:r>
              <w:t>GhostTownFly</w:t>
            </w:r>
            <w:proofErr w:type="spellEnd"/>
          </w:p>
        </w:tc>
        <w:tc>
          <w:tcPr>
            <w:tcW w:w="964" w:type="dxa"/>
            <w:tcBorders>
              <w:top w:val="nil"/>
              <w:left w:val="single" w:sz="8" w:space="0" w:color="auto"/>
              <w:bottom w:val="nil"/>
              <w:right w:val="nil"/>
            </w:tcBorders>
            <w:noWrap/>
            <w:vAlign w:val="center"/>
            <w:hideMark/>
          </w:tcPr>
          <w:p w:rsidR="00AA0E89" w:rsidRDefault="00AA0E89">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-5.62%</w:t>
            </w:r>
          </w:p>
        </w:tc>
        <w:tc>
          <w:tcPr>
            <w:tcW w:w="964"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-5.38%</w:t>
            </w:r>
          </w:p>
        </w:tc>
        <w:tc>
          <w:tcPr>
            <w:tcW w:w="1280"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-1.54%</w:t>
            </w:r>
          </w:p>
        </w:tc>
      </w:tr>
      <w:tr w:rsidR="00AA0E89" w:rsidTr="006C63EC">
        <w:trPr>
          <w:trHeight w:val="256"/>
          <w:jc w:val="center"/>
        </w:trPr>
        <w:tc>
          <w:tcPr>
            <w:tcW w:w="2009" w:type="dxa"/>
            <w:tcBorders>
              <w:top w:val="nil"/>
              <w:left w:val="single" w:sz="8" w:space="0" w:color="auto"/>
              <w:bottom w:val="nil"/>
              <w:right w:val="nil"/>
            </w:tcBorders>
            <w:noWrap/>
            <w:hideMark/>
          </w:tcPr>
          <w:p w:rsidR="00AA0E89" w:rsidRDefault="00AA0E89" w:rsidP="00DE0145">
            <w:pPr>
              <w:tabs>
                <w:tab w:val="clear" w:pos="360"/>
              </w:tabs>
              <w:overflowPunct/>
              <w:autoSpaceDE/>
              <w:adjustRightInd/>
              <w:spacing w:before="0"/>
              <w:rPr>
                <w:color w:val="000000"/>
                <w:sz w:val="20"/>
                <w:lang w:eastAsia="zh-CN"/>
              </w:rPr>
            </w:pPr>
            <w:r>
              <w:t>PoznanHall2</w:t>
            </w:r>
          </w:p>
        </w:tc>
        <w:tc>
          <w:tcPr>
            <w:tcW w:w="964" w:type="dxa"/>
            <w:tcBorders>
              <w:top w:val="nil"/>
              <w:left w:val="single" w:sz="8" w:space="0" w:color="auto"/>
              <w:bottom w:val="nil"/>
              <w:right w:val="nil"/>
            </w:tcBorders>
            <w:noWrap/>
            <w:vAlign w:val="center"/>
            <w:hideMark/>
          </w:tcPr>
          <w:p w:rsidR="00AA0E89" w:rsidRDefault="00AA0E89">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-1.61%</w:t>
            </w:r>
          </w:p>
        </w:tc>
        <w:tc>
          <w:tcPr>
            <w:tcW w:w="964"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-1.24%</w:t>
            </w:r>
          </w:p>
        </w:tc>
        <w:tc>
          <w:tcPr>
            <w:tcW w:w="1280"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-0.64%</w:t>
            </w:r>
          </w:p>
        </w:tc>
      </w:tr>
      <w:tr w:rsidR="00AA0E89" w:rsidTr="006C63EC">
        <w:trPr>
          <w:trHeight w:val="256"/>
          <w:jc w:val="center"/>
        </w:trPr>
        <w:tc>
          <w:tcPr>
            <w:tcW w:w="2009" w:type="dxa"/>
            <w:tcBorders>
              <w:top w:val="nil"/>
              <w:left w:val="single" w:sz="8" w:space="0" w:color="auto"/>
              <w:bottom w:val="nil"/>
              <w:right w:val="nil"/>
            </w:tcBorders>
            <w:noWrap/>
            <w:hideMark/>
          </w:tcPr>
          <w:p w:rsidR="00AA0E89" w:rsidRDefault="00AA0E89" w:rsidP="00DE0145">
            <w:pPr>
              <w:tabs>
                <w:tab w:val="clear" w:pos="360"/>
              </w:tabs>
              <w:overflowPunct/>
              <w:autoSpaceDE/>
              <w:adjustRightInd/>
              <w:spacing w:before="0"/>
              <w:rPr>
                <w:color w:val="000000"/>
                <w:sz w:val="20"/>
                <w:lang w:eastAsia="zh-CN"/>
              </w:rPr>
            </w:pPr>
            <w:proofErr w:type="spellStart"/>
            <w:r>
              <w:t>PoznanStreet</w:t>
            </w:r>
            <w:proofErr w:type="spellEnd"/>
          </w:p>
        </w:tc>
        <w:tc>
          <w:tcPr>
            <w:tcW w:w="964" w:type="dxa"/>
            <w:tcBorders>
              <w:top w:val="nil"/>
              <w:left w:val="single" w:sz="8" w:space="0" w:color="auto"/>
              <w:bottom w:val="nil"/>
              <w:right w:val="nil"/>
            </w:tcBorders>
            <w:noWrap/>
            <w:vAlign w:val="center"/>
            <w:hideMark/>
          </w:tcPr>
          <w:p w:rsidR="00AA0E89" w:rsidRDefault="00AA0E89">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-2.12%</w:t>
            </w:r>
          </w:p>
        </w:tc>
        <w:tc>
          <w:tcPr>
            <w:tcW w:w="964"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-2.01%</w:t>
            </w:r>
          </w:p>
        </w:tc>
        <w:tc>
          <w:tcPr>
            <w:tcW w:w="1280"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-0.71%</w:t>
            </w:r>
          </w:p>
        </w:tc>
      </w:tr>
      <w:tr w:rsidR="00AA0E89" w:rsidTr="006C63EC">
        <w:trPr>
          <w:trHeight w:val="268"/>
          <w:jc w:val="center"/>
        </w:trPr>
        <w:tc>
          <w:tcPr>
            <w:tcW w:w="2009" w:type="dxa"/>
            <w:tcBorders>
              <w:top w:val="nil"/>
              <w:left w:val="single" w:sz="8" w:space="0" w:color="auto"/>
              <w:bottom w:val="single" w:sz="8" w:space="0" w:color="auto"/>
              <w:right w:val="nil"/>
            </w:tcBorders>
            <w:noWrap/>
            <w:hideMark/>
          </w:tcPr>
          <w:p w:rsidR="00AA0E89" w:rsidRDefault="00AA0E89" w:rsidP="00DE0145">
            <w:pPr>
              <w:tabs>
                <w:tab w:val="clear" w:pos="360"/>
              </w:tabs>
              <w:overflowPunct/>
              <w:autoSpaceDE/>
              <w:adjustRightInd/>
              <w:spacing w:before="0"/>
              <w:rPr>
                <w:color w:val="000000"/>
                <w:sz w:val="20"/>
                <w:lang w:eastAsia="zh-CN"/>
              </w:rPr>
            </w:pPr>
            <w:proofErr w:type="spellStart"/>
            <w:r>
              <w:t>UndoDancer</w:t>
            </w:r>
            <w:proofErr w:type="spellEnd"/>
          </w:p>
        </w:tc>
        <w:tc>
          <w:tcPr>
            <w:tcW w:w="964" w:type="dxa"/>
            <w:tcBorders>
              <w:top w:val="nil"/>
              <w:left w:val="single" w:sz="8" w:space="0" w:color="auto"/>
              <w:bottom w:val="single" w:sz="8" w:space="0" w:color="auto"/>
              <w:right w:val="nil"/>
            </w:tcBorders>
            <w:noWrap/>
            <w:vAlign w:val="center"/>
            <w:hideMark/>
          </w:tcPr>
          <w:p w:rsidR="00AA0E89" w:rsidRDefault="00AA0E89">
            <w:pPr>
              <w:tabs>
                <w:tab w:val="clear" w:pos="360"/>
              </w:tabs>
              <w:overflowPunct/>
              <w:autoSpaceDE/>
              <w:adjustRightInd/>
              <w:spacing w:before="0"/>
              <w:jc w:val="center"/>
              <w:rPr>
                <w:color w:val="000000"/>
                <w:sz w:val="20"/>
                <w:lang w:eastAsia="zh-CN"/>
              </w:rPr>
            </w:pPr>
            <w:r>
              <w:t>0.0%</w:t>
            </w:r>
          </w:p>
        </w:tc>
        <w:tc>
          <w:tcPr>
            <w:tcW w:w="964" w:type="dxa"/>
            <w:tcBorders>
              <w:top w:val="nil"/>
              <w:left w:val="nil"/>
              <w:bottom w:val="single" w:sz="8" w:space="0" w:color="auto"/>
              <w:right w:val="nil"/>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-1.86%</w:t>
            </w:r>
          </w:p>
        </w:tc>
        <w:tc>
          <w:tcPr>
            <w:tcW w:w="964" w:type="dxa"/>
            <w:tcBorders>
              <w:top w:val="nil"/>
              <w:left w:val="nil"/>
              <w:bottom w:val="single" w:sz="8" w:space="0" w:color="auto"/>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-1.90%</w:t>
            </w:r>
          </w:p>
        </w:tc>
        <w:tc>
          <w:tcPr>
            <w:tcW w:w="1280" w:type="dxa"/>
            <w:tcBorders>
              <w:top w:val="nil"/>
              <w:left w:val="nil"/>
              <w:bottom w:val="single" w:sz="8" w:space="0" w:color="auto"/>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-0.69%</w:t>
            </w:r>
          </w:p>
        </w:tc>
      </w:tr>
      <w:tr w:rsidR="00AA0E89" w:rsidTr="006C63EC">
        <w:trPr>
          <w:trHeight w:val="256"/>
          <w:jc w:val="center"/>
        </w:trPr>
        <w:tc>
          <w:tcPr>
            <w:tcW w:w="2009" w:type="dxa"/>
            <w:tcBorders>
              <w:top w:val="nil"/>
              <w:left w:val="single" w:sz="8" w:space="0" w:color="auto"/>
              <w:bottom w:val="nil"/>
              <w:right w:val="nil"/>
            </w:tcBorders>
            <w:noWrap/>
            <w:hideMark/>
          </w:tcPr>
          <w:p w:rsidR="00AA0E89" w:rsidRDefault="00AA0E89" w:rsidP="00DE0145">
            <w:pPr>
              <w:tabs>
                <w:tab w:val="clear" w:pos="360"/>
              </w:tabs>
              <w:overflowPunct/>
              <w:autoSpaceDE/>
              <w:adjustRightInd/>
              <w:spacing w:before="0"/>
              <w:rPr>
                <w:color w:val="000000"/>
                <w:sz w:val="20"/>
                <w:lang w:eastAsia="zh-CN"/>
              </w:rPr>
            </w:pPr>
            <w:r>
              <w:t>1024x768</w:t>
            </w:r>
          </w:p>
        </w:tc>
        <w:tc>
          <w:tcPr>
            <w:tcW w:w="964" w:type="dxa"/>
            <w:tcBorders>
              <w:top w:val="nil"/>
              <w:left w:val="single" w:sz="8" w:space="0" w:color="auto"/>
              <w:bottom w:val="nil"/>
              <w:right w:val="nil"/>
            </w:tcBorders>
            <w:noWrap/>
            <w:vAlign w:val="center"/>
            <w:hideMark/>
          </w:tcPr>
          <w:p w:rsidR="00AA0E89" w:rsidRDefault="00AA0E89">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-2.37%</w:t>
            </w:r>
          </w:p>
        </w:tc>
        <w:tc>
          <w:tcPr>
            <w:tcW w:w="964"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-2.13%</w:t>
            </w:r>
          </w:p>
        </w:tc>
        <w:tc>
          <w:tcPr>
            <w:tcW w:w="1280"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-1.00%</w:t>
            </w:r>
          </w:p>
        </w:tc>
      </w:tr>
      <w:tr w:rsidR="00AA0E89" w:rsidTr="006C63EC">
        <w:trPr>
          <w:trHeight w:val="268"/>
          <w:jc w:val="center"/>
        </w:trPr>
        <w:tc>
          <w:tcPr>
            <w:tcW w:w="2009" w:type="dxa"/>
            <w:tcBorders>
              <w:top w:val="nil"/>
              <w:left w:val="single" w:sz="8" w:space="0" w:color="auto"/>
              <w:bottom w:val="nil"/>
              <w:right w:val="nil"/>
            </w:tcBorders>
            <w:noWrap/>
            <w:hideMark/>
          </w:tcPr>
          <w:p w:rsidR="00AA0E89" w:rsidRDefault="00AA0E89" w:rsidP="00DE0145">
            <w:pPr>
              <w:tabs>
                <w:tab w:val="clear" w:pos="360"/>
              </w:tabs>
              <w:overflowPunct/>
              <w:autoSpaceDE/>
              <w:adjustRightInd/>
              <w:spacing w:before="0"/>
              <w:rPr>
                <w:color w:val="000000"/>
                <w:sz w:val="20"/>
                <w:lang w:eastAsia="zh-CN"/>
              </w:rPr>
            </w:pPr>
            <w:r>
              <w:t>1920x1088</w:t>
            </w:r>
          </w:p>
        </w:tc>
        <w:tc>
          <w:tcPr>
            <w:tcW w:w="964" w:type="dxa"/>
            <w:tcBorders>
              <w:top w:val="nil"/>
              <w:left w:val="single" w:sz="8" w:space="0" w:color="auto"/>
              <w:bottom w:val="nil"/>
              <w:right w:val="nil"/>
            </w:tcBorders>
            <w:noWrap/>
            <w:vAlign w:val="center"/>
            <w:hideMark/>
          </w:tcPr>
          <w:p w:rsidR="00AA0E89" w:rsidRDefault="00AA0E89">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-2.80%</w:t>
            </w:r>
          </w:p>
        </w:tc>
        <w:tc>
          <w:tcPr>
            <w:tcW w:w="964" w:type="dxa"/>
            <w:tcBorders>
              <w:top w:val="nil"/>
              <w:left w:val="nil"/>
              <w:bottom w:val="nil"/>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-2.63%</w:t>
            </w:r>
          </w:p>
        </w:tc>
        <w:tc>
          <w:tcPr>
            <w:tcW w:w="1280" w:type="dxa"/>
            <w:tcBorders>
              <w:top w:val="nil"/>
              <w:left w:val="nil"/>
              <w:bottom w:val="single" w:sz="8" w:space="0" w:color="auto"/>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-0.90%</w:t>
            </w:r>
          </w:p>
        </w:tc>
      </w:tr>
      <w:tr w:rsidR="00AA0E89" w:rsidTr="006C63EC">
        <w:trPr>
          <w:trHeight w:val="268"/>
          <w:jc w:val="center"/>
        </w:trPr>
        <w:tc>
          <w:tcPr>
            <w:tcW w:w="2009" w:type="dxa"/>
            <w:tcBorders>
              <w:top w:val="single" w:sz="8" w:space="0" w:color="auto"/>
              <w:left w:val="single" w:sz="8" w:space="0" w:color="auto"/>
              <w:bottom w:val="single" w:sz="8" w:space="0" w:color="auto"/>
              <w:right w:val="nil"/>
            </w:tcBorders>
            <w:noWrap/>
            <w:hideMark/>
          </w:tcPr>
          <w:p w:rsidR="00AA0E89" w:rsidRDefault="00AA0E89" w:rsidP="00DE0145">
            <w:pPr>
              <w:tabs>
                <w:tab w:val="clear" w:pos="360"/>
              </w:tabs>
              <w:overflowPunct/>
              <w:autoSpaceDE/>
              <w:adjustRightInd/>
              <w:spacing w:before="0"/>
              <w:rPr>
                <w:b/>
                <w:bCs/>
                <w:color w:val="000000"/>
                <w:sz w:val="20"/>
                <w:lang w:eastAsia="zh-CN"/>
              </w:rPr>
            </w:pPr>
            <w:r>
              <w:t>average</w:t>
            </w:r>
          </w:p>
        </w:tc>
        <w:tc>
          <w:tcPr>
            <w:tcW w:w="964" w:type="dxa"/>
            <w:tcBorders>
              <w:top w:val="single" w:sz="8" w:space="0" w:color="auto"/>
              <w:left w:val="single" w:sz="8" w:space="0" w:color="auto"/>
              <w:bottom w:val="single" w:sz="8" w:space="0" w:color="auto"/>
              <w:right w:val="nil"/>
            </w:tcBorders>
            <w:noWrap/>
            <w:vAlign w:val="center"/>
            <w:hideMark/>
          </w:tcPr>
          <w:p w:rsidR="00AA0E89" w:rsidRDefault="00AA0E89">
            <w:pPr>
              <w:tabs>
                <w:tab w:val="clear" w:pos="360"/>
              </w:tabs>
              <w:overflowPunct/>
              <w:autoSpaceDE/>
              <w:adjustRightInd/>
              <w:spacing w:before="0"/>
              <w:jc w:val="center"/>
              <w:rPr>
                <w:b/>
                <w:bCs/>
                <w:color w:val="000000"/>
                <w:sz w:val="20"/>
                <w:lang w:eastAsia="zh-CN"/>
              </w:rPr>
            </w:pPr>
            <w:r>
              <w:t>0.0%</w:t>
            </w:r>
          </w:p>
        </w:tc>
        <w:tc>
          <w:tcPr>
            <w:tcW w:w="964" w:type="dxa"/>
            <w:tcBorders>
              <w:top w:val="single" w:sz="8" w:space="0" w:color="auto"/>
              <w:left w:val="nil"/>
              <w:bottom w:val="single" w:sz="8" w:space="0" w:color="auto"/>
              <w:right w:val="nil"/>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-2.62%</w:t>
            </w:r>
          </w:p>
        </w:tc>
        <w:tc>
          <w:tcPr>
            <w:tcW w:w="964" w:type="dxa"/>
            <w:tcBorders>
              <w:top w:val="single" w:sz="8" w:space="0" w:color="auto"/>
              <w:left w:val="nil"/>
              <w:bottom w:val="single" w:sz="8" w:space="0" w:color="auto"/>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-2.42%</w:t>
            </w:r>
          </w:p>
        </w:tc>
        <w:tc>
          <w:tcPr>
            <w:tcW w:w="1280" w:type="dxa"/>
            <w:tcBorders>
              <w:top w:val="nil"/>
              <w:left w:val="nil"/>
              <w:bottom w:val="single" w:sz="8" w:space="0" w:color="auto"/>
              <w:right w:val="single" w:sz="8" w:space="0" w:color="auto"/>
            </w:tcBorders>
            <w:noWrap/>
            <w:vAlign w:val="center"/>
            <w:hideMark/>
          </w:tcPr>
          <w:p w:rsidR="00AA0E89" w:rsidRDefault="00AA0E89">
            <w:pPr>
              <w:tabs>
                <w:tab w:val="clear" w:pos="360"/>
              </w:tabs>
              <w:overflowPunct/>
              <w:autoSpaceDE/>
              <w:adjustRightInd/>
              <w:spacing w:before="0"/>
              <w:jc w:val="center"/>
              <w:rPr>
                <w:rFonts w:ascii="Arial" w:hAnsi="Arial" w:cs="Arial"/>
                <w:color w:val="9C6500"/>
                <w:sz w:val="20"/>
              </w:rPr>
            </w:pPr>
            <w:r>
              <w:rPr>
                <w:rFonts w:ascii="Arial" w:hAnsi="Arial" w:cs="Arial"/>
                <w:color w:val="9C6500"/>
                <w:sz w:val="20"/>
              </w:rPr>
              <w:t>-0.94%</w:t>
            </w:r>
          </w:p>
        </w:tc>
      </w:tr>
    </w:tbl>
    <w:p w:rsidR="00AA0E89" w:rsidRDefault="00C342C6" w:rsidP="00F11BE9">
      <w:pPr>
        <w:spacing w:before="240"/>
        <w:jc w:val="both"/>
        <w:rPr>
          <w:szCs w:val="22"/>
        </w:rPr>
      </w:pPr>
      <w:r>
        <w:rPr>
          <w:szCs w:val="22"/>
          <w:lang w:eastAsia="ja-JP"/>
        </w:rPr>
        <w:t xml:space="preserve">We also provided an anchor software branch of HTM, to fully align with </w:t>
      </w:r>
      <w:r w:rsidR="00AA0E89">
        <w:rPr>
          <w:szCs w:val="22"/>
          <w:lang w:eastAsia="ja-JP"/>
        </w:rPr>
        <w:t>MV-HEVC</w:t>
      </w:r>
      <w:r>
        <w:rPr>
          <w:szCs w:val="22"/>
          <w:lang w:eastAsia="ja-JP"/>
        </w:rPr>
        <w:t xml:space="preserve">, in terms of motion and high-level syntax, such as reference picture marking. The </w:t>
      </w:r>
      <w:r w:rsidR="00B3296F">
        <w:rPr>
          <w:szCs w:val="22"/>
          <w:lang w:eastAsia="ja-JP"/>
        </w:rPr>
        <w:t>performance</w:t>
      </w:r>
      <w:r>
        <w:rPr>
          <w:szCs w:val="22"/>
          <w:lang w:eastAsia="ja-JP"/>
        </w:rPr>
        <w:t xml:space="preserve"> of the proposed method in </w:t>
      </w:r>
      <w:r w:rsidR="00467DDF">
        <w:rPr>
          <w:szCs w:val="22"/>
          <w:lang w:eastAsia="ja-JP"/>
        </w:rPr>
        <w:t>the MV-HEVC</w:t>
      </w:r>
      <w:r>
        <w:rPr>
          <w:szCs w:val="22"/>
          <w:lang w:eastAsia="ja-JP"/>
        </w:rPr>
        <w:t xml:space="preserve"> software </w:t>
      </w:r>
      <w:r w:rsidR="00B3296F">
        <w:rPr>
          <w:szCs w:val="22"/>
          <w:lang w:eastAsia="ja-JP"/>
        </w:rPr>
        <w:t xml:space="preserve">is </w:t>
      </w:r>
      <w:r>
        <w:rPr>
          <w:szCs w:val="22"/>
          <w:lang w:eastAsia="ja-JP"/>
        </w:rPr>
        <w:t xml:space="preserve">listed in Table 2. </w:t>
      </w:r>
      <w:r w:rsidR="00290C78">
        <w:rPr>
          <w:szCs w:val="22"/>
          <w:lang w:eastAsia="ja-JP"/>
        </w:rPr>
        <w:t>Similar</w:t>
      </w:r>
      <w:r w:rsidR="00A40D17">
        <w:rPr>
          <w:szCs w:val="22"/>
          <w:lang w:eastAsia="ja-JP"/>
        </w:rPr>
        <w:t xml:space="preserve"> coding gain can be achieved in this </w:t>
      </w:r>
      <w:r w:rsidR="00532D5F">
        <w:rPr>
          <w:szCs w:val="22"/>
          <w:lang w:eastAsia="ja-JP"/>
        </w:rPr>
        <w:t xml:space="preserve">MV-HEVC </w:t>
      </w:r>
      <w:r w:rsidR="00780243">
        <w:rPr>
          <w:szCs w:val="22"/>
          <w:lang w:eastAsia="ja-JP"/>
        </w:rPr>
        <w:t xml:space="preserve">software </w:t>
      </w:r>
      <w:r w:rsidR="00A40D17">
        <w:rPr>
          <w:szCs w:val="22"/>
          <w:lang w:eastAsia="ja-JP"/>
        </w:rPr>
        <w:t>version.</w:t>
      </w:r>
      <w:r w:rsidR="00290C78">
        <w:rPr>
          <w:szCs w:val="22"/>
          <w:lang w:eastAsia="ja-JP"/>
        </w:rPr>
        <w:t xml:space="preserve"> </w:t>
      </w:r>
    </w:p>
    <w:p w:rsidR="00F11BE9" w:rsidRDefault="00F11BE9" w:rsidP="00F11BE9">
      <w:pPr>
        <w:pStyle w:val="Caption"/>
        <w:keepNext/>
        <w:spacing w:before="200"/>
        <w:jc w:val="center"/>
        <w:rPr>
          <w:b w:val="0"/>
          <w:color w:val="000000"/>
          <w:sz w:val="22"/>
          <w:szCs w:val="22"/>
        </w:rPr>
      </w:pPr>
      <w:r>
        <w:rPr>
          <w:b w:val="0"/>
          <w:color w:val="000000"/>
          <w:sz w:val="22"/>
          <w:szCs w:val="22"/>
        </w:rPr>
        <w:t xml:space="preserve">Table </w:t>
      </w:r>
      <w:r>
        <w:rPr>
          <w:b w:val="0"/>
          <w:color w:val="000000"/>
          <w:sz w:val="22"/>
          <w:szCs w:val="22"/>
        </w:rPr>
        <w:fldChar w:fldCharType="begin"/>
      </w:r>
      <w:r>
        <w:rPr>
          <w:b w:val="0"/>
          <w:color w:val="000000"/>
          <w:sz w:val="22"/>
          <w:szCs w:val="22"/>
        </w:rPr>
        <w:instrText xml:space="preserve"> SEQ Table \* ARABIC </w:instrText>
      </w:r>
      <w:r>
        <w:rPr>
          <w:b w:val="0"/>
          <w:color w:val="000000"/>
          <w:sz w:val="22"/>
          <w:szCs w:val="22"/>
        </w:rPr>
        <w:fldChar w:fldCharType="separate"/>
      </w:r>
      <w:r w:rsidR="00AA0E89">
        <w:rPr>
          <w:b w:val="0"/>
          <w:noProof/>
          <w:color w:val="000000"/>
          <w:sz w:val="22"/>
          <w:szCs w:val="22"/>
        </w:rPr>
        <w:t>2</w:t>
      </w:r>
      <w:r>
        <w:rPr>
          <w:b w:val="0"/>
          <w:color w:val="000000"/>
          <w:sz w:val="22"/>
          <w:szCs w:val="22"/>
        </w:rPr>
        <w:fldChar w:fldCharType="end"/>
      </w:r>
      <w:r>
        <w:rPr>
          <w:b w:val="0"/>
          <w:color w:val="000000"/>
          <w:sz w:val="22"/>
          <w:szCs w:val="22"/>
        </w:rPr>
        <w:t xml:space="preserve">: Coding gain with respect to </w:t>
      </w:r>
      <w:r w:rsidR="002C7B5E">
        <w:rPr>
          <w:b w:val="0"/>
          <w:color w:val="000000"/>
          <w:sz w:val="22"/>
          <w:szCs w:val="22"/>
        </w:rPr>
        <w:t xml:space="preserve">MV-HEVC </w:t>
      </w:r>
      <w:r>
        <w:rPr>
          <w:b w:val="0"/>
          <w:color w:val="000000"/>
          <w:sz w:val="22"/>
          <w:szCs w:val="22"/>
        </w:rPr>
        <w:t xml:space="preserve">anchor </w:t>
      </w:r>
    </w:p>
    <w:tbl>
      <w:tblPr>
        <w:tblW w:w="6181" w:type="dxa"/>
        <w:jc w:val="center"/>
        <w:tblLook w:val="04A0" w:firstRow="1" w:lastRow="0" w:firstColumn="1" w:lastColumn="0" w:noHBand="0" w:noVBand="1"/>
      </w:tblPr>
      <w:tblGrid>
        <w:gridCol w:w="2009"/>
        <w:gridCol w:w="964"/>
        <w:gridCol w:w="964"/>
        <w:gridCol w:w="964"/>
        <w:gridCol w:w="1280"/>
      </w:tblGrid>
      <w:tr w:rsidR="00F11BE9" w:rsidTr="00F11BE9">
        <w:trPr>
          <w:trHeight w:val="268"/>
          <w:jc w:val="center"/>
        </w:trPr>
        <w:tc>
          <w:tcPr>
            <w:tcW w:w="2009" w:type="dxa"/>
            <w:tcBorders>
              <w:top w:val="single" w:sz="8" w:space="0" w:color="auto"/>
              <w:left w:val="single" w:sz="8" w:space="0" w:color="auto"/>
              <w:bottom w:val="single" w:sz="8" w:space="0" w:color="auto"/>
              <w:right w:val="nil"/>
            </w:tcBorders>
            <w:shd w:val="pct30" w:color="auto" w:fill="auto"/>
            <w:noWrap/>
            <w:hideMark/>
          </w:tcPr>
          <w:p w:rsidR="00F11BE9" w:rsidRDefault="00F11BE9">
            <w:pPr>
              <w:tabs>
                <w:tab w:val="clear" w:pos="360"/>
                <w:tab w:val="clear" w:pos="720"/>
                <w:tab w:val="clear" w:pos="1080"/>
                <w:tab w:val="clear" w:pos="1440"/>
              </w:tabs>
              <w:overflowPunct/>
              <w:autoSpaceDE/>
              <w:autoSpaceDN/>
              <w:adjustRightInd/>
              <w:spacing w:before="0"/>
              <w:rPr>
                <w:sz w:val="20"/>
                <w:lang w:eastAsia="zh-CN"/>
              </w:rPr>
            </w:pPr>
          </w:p>
        </w:tc>
        <w:tc>
          <w:tcPr>
            <w:tcW w:w="964" w:type="dxa"/>
            <w:tcBorders>
              <w:top w:val="single" w:sz="8" w:space="0" w:color="auto"/>
              <w:left w:val="single" w:sz="8" w:space="0" w:color="auto"/>
              <w:bottom w:val="single" w:sz="8" w:space="0" w:color="auto"/>
              <w:right w:val="nil"/>
            </w:tcBorders>
            <w:shd w:val="pct30" w:color="auto" w:fill="auto"/>
            <w:noWrap/>
            <w:hideMark/>
          </w:tcPr>
          <w:p w:rsidR="00F11BE9" w:rsidRDefault="00F11BE9">
            <w:pPr>
              <w:tabs>
                <w:tab w:val="clear" w:pos="360"/>
              </w:tabs>
              <w:overflowPunct/>
              <w:autoSpaceDE/>
              <w:adjustRightInd/>
              <w:spacing w:before="0"/>
              <w:jc w:val="center"/>
              <w:rPr>
                <w:color w:val="000000"/>
                <w:sz w:val="20"/>
                <w:lang w:eastAsia="zh-CN"/>
              </w:rPr>
            </w:pPr>
            <w:r>
              <w:t>Video 0</w:t>
            </w:r>
          </w:p>
        </w:tc>
        <w:tc>
          <w:tcPr>
            <w:tcW w:w="964" w:type="dxa"/>
            <w:tcBorders>
              <w:top w:val="single" w:sz="8" w:space="0" w:color="auto"/>
              <w:left w:val="nil"/>
              <w:bottom w:val="single" w:sz="8" w:space="0" w:color="auto"/>
              <w:right w:val="nil"/>
            </w:tcBorders>
            <w:shd w:val="pct30" w:color="auto" w:fill="auto"/>
            <w:noWrap/>
            <w:hideMark/>
          </w:tcPr>
          <w:p w:rsidR="00F11BE9" w:rsidRDefault="00F11BE9">
            <w:pPr>
              <w:tabs>
                <w:tab w:val="clear" w:pos="360"/>
              </w:tabs>
              <w:overflowPunct/>
              <w:autoSpaceDE/>
              <w:adjustRightInd/>
              <w:spacing w:before="0"/>
              <w:jc w:val="center"/>
              <w:rPr>
                <w:color w:val="000000"/>
                <w:sz w:val="20"/>
                <w:lang w:eastAsia="zh-CN"/>
              </w:rPr>
            </w:pPr>
            <w:r>
              <w:t>Video 1</w:t>
            </w:r>
          </w:p>
        </w:tc>
        <w:tc>
          <w:tcPr>
            <w:tcW w:w="964" w:type="dxa"/>
            <w:tcBorders>
              <w:top w:val="single" w:sz="8" w:space="0" w:color="auto"/>
              <w:left w:val="nil"/>
              <w:bottom w:val="single" w:sz="8" w:space="0" w:color="auto"/>
              <w:right w:val="single" w:sz="8" w:space="0" w:color="auto"/>
            </w:tcBorders>
            <w:shd w:val="pct30" w:color="auto" w:fill="auto"/>
            <w:noWrap/>
            <w:hideMark/>
          </w:tcPr>
          <w:p w:rsidR="00F11BE9" w:rsidRDefault="00F11BE9">
            <w:pPr>
              <w:tabs>
                <w:tab w:val="clear" w:pos="360"/>
              </w:tabs>
              <w:overflowPunct/>
              <w:autoSpaceDE/>
              <w:adjustRightInd/>
              <w:spacing w:before="0"/>
              <w:jc w:val="center"/>
              <w:rPr>
                <w:color w:val="000000"/>
                <w:sz w:val="20"/>
                <w:lang w:eastAsia="zh-CN"/>
              </w:rPr>
            </w:pPr>
            <w:r>
              <w:t>Video 2</w:t>
            </w:r>
          </w:p>
        </w:tc>
        <w:tc>
          <w:tcPr>
            <w:tcW w:w="1280" w:type="dxa"/>
            <w:tcBorders>
              <w:top w:val="single" w:sz="8" w:space="0" w:color="auto"/>
              <w:left w:val="nil"/>
              <w:bottom w:val="single" w:sz="8" w:space="0" w:color="auto"/>
              <w:right w:val="single" w:sz="8" w:space="0" w:color="auto"/>
            </w:tcBorders>
            <w:shd w:val="pct30" w:color="auto" w:fill="auto"/>
            <w:noWrap/>
            <w:hideMark/>
          </w:tcPr>
          <w:p w:rsidR="00F11BE9" w:rsidRDefault="00F11BE9">
            <w:pPr>
              <w:tabs>
                <w:tab w:val="clear" w:pos="360"/>
              </w:tabs>
              <w:overflowPunct/>
              <w:autoSpaceDE/>
              <w:adjustRightInd/>
              <w:spacing w:before="0"/>
              <w:jc w:val="center"/>
              <w:rPr>
                <w:color w:val="000000"/>
                <w:sz w:val="20"/>
                <w:lang w:eastAsia="zh-CN"/>
              </w:rPr>
            </w:pPr>
            <w:r>
              <w:t>Video only</w:t>
            </w:r>
          </w:p>
        </w:tc>
      </w:tr>
      <w:tr w:rsidR="00366571" w:rsidTr="00B903BB">
        <w:trPr>
          <w:trHeight w:val="256"/>
          <w:jc w:val="center"/>
        </w:trPr>
        <w:tc>
          <w:tcPr>
            <w:tcW w:w="2009" w:type="dxa"/>
            <w:tcBorders>
              <w:top w:val="single" w:sz="8" w:space="0" w:color="auto"/>
              <w:left w:val="single" w:sz="8" w:space="0" w:color="auto"/>
              <w:bottom w:val="nil"/>
              <w:right w:val="nil"/>
            </w:tcBorders>
            <w:noWrap/>
            <w:hideMark/>
          </w:tcPr>
          <w:p w:rsidR="00366571" w:rsidRDefault="00366571">
            <w:pPr>
              <w:tabs>
                <w:tab w:val="clear" w:pos="360"/>
              </w:tabs>
              <w:overflowPunct/>
              <w:autoSpaceDE/>
              <w:adjustRightInd/>
              <w:spacing w:before="0"/>
              <w:rPr>
                <w:color w:val="000000"/>
                <w:sz w:val="20"/>
                <w:lang w:eastAsia="zh-CN"/>
              </w:rPr>
            </w:pPr>
            <w:r>
              <w:t>Balloons</w:t>
            </w:r>
          </w:p>
        </w:tc>
        <w:tc>
          <w:tcPr>
            <w:tcW w:w="964" w:type="dxa"/>
            <w:tcBorders>
              <w:top w:val="single" w:sz="8" w:space="0" w:color="auto"/>
              <w:left w:val="single" w:sz="8" w:space="0" w:color="auto"/>
              <w:bottom w:val="nil"/>
              <w:right w:val="nil"/>
            </w:tcBorders>
            <w:noWrap/>
            <w:vAlign w:val="center"/>
            <w:hideMark/>
          </w:tcPr>
          <w:p w:rsidR="00366571" w:rsidRDefault="00366571">
            <w:pPr>
              <w:tabs>
                <w:tab w:val="clear" w:pos="360"/>
              </w:tabs>
              <w:overflowPunct/>
              <w:autoSpaceDE/>
              <w:adjustRightInd/>
              <w:spacing w:before="0"/>
              <w:jc w:val="center"/>
              <w:rPr>
                <w:color w:val="000000"/>
                <w:sz w:val="20"/>
                <w:lang w:eastAsia="zh-CN"/>
              </w:rPr>
            </w:pPr>
            <w:r>
              <w:t>0.0%</w:t>
            </w:r>
          </w:p>
        </w:tc>
        <w:tc>
          <w:tcPr>
            <w:tcW w:w="964" w:type="dxa"/>
            <w:tcBorders>
              <w:top w:val="single" w:sz="8" w:space="0" w:color="auto"/>
              <w:left w:val="nil"/>
              <w:bottom w:val="nil"/>
              <w:right w:val="nil"/>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25" w:author="Li Zhang" w:date="2012-10-11T20:45:00Z">
              <w:r w:rsidRPr="00366571">
                <w:rPr>
                  <w:rFonts w:ascii="Arial" w:hAnsi="Arial" w:cs="Arial"/>
                  <w:color w:val="9C6500"/>
                  <w:sz w:val="20"/>
                </w:rPr>
                <w:t>-3.16%</w:t>
              </w:r>
            </w:ins>
            <w:del w:id="26" w:author="Li Zhang" w:date="2012-10-11T20:45:00Z">
              <w:r w:rsidRPr="00266432" w:rsidDel="00C55A07">
                <w:rPr>
                  <w:rFonts w:ascii="Arial" w:hAnsi="Arial" w:cs="Arial"/>
                  <w:color w:val="9C6500"/>
                  <w:sz w:val="20"/>
                </w:rPr>
                <w:delText>-3.20%</w:delText>
              </w:r>
            </w:del>
          </w:p>
        </w:tc>
        <w:tc>
          <w:tcPr>
            <w:tcW w:w="964" w:type="dxa"/>
            <w:tcBorders>
              <w:top w:val="single" w:sz="8" w:space="0" w:color="auto"/>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27" w:author="Li Zhang" w:date="2012-10-11T20:45:00Z">
              <w:r w:rsidRPr="00366571">
                <w:rPr>
                  <w:rFonts w:ascii="Arial" w:hAnsi="Arial" w:cs="Arial"/>
                  <w:color w:val="9C6500"/>
                  <w:sz w:val="20"/>
                </w:rPr>
                <w:t>-2.93%</w:t>
              </w:r>
            </w:ins>
            <w:del w:id="28" w:author="Li Zhang" w:date="2012-10-11T20:45:00Z">
              <w:r w:rsidRPr="00266432" w:rsidDel="00C55A07">
                <w:rPr>
                  <w:rFonts w:ascii="Arial" w:hAnsi="Arial" w:cs="Arial"/>
                  <w:color w:val="9C6500"/>
                  <w:sz w:val="20"/>
                </w:rPr>
                <w:delText>-2.91%</w:delText>
              </w:r>
            </w:del>
          </w:p>
        </w:tc>
        <w:tc>
          <w:tcPr>
            <w:tcW w:w="1280" w:type="dxa"/>
            <w:tcBorders>
              <w:top w:val="single" w:sz="8" w:space="0" w:color="auto"/>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29" w:author="Li Zhang" w:date="2012-10-11T20:45:00Z">
              <w:r w:rsidRPr="00366571">
                <w:rPr>
                  <w:rFonts w:ascii="Arial" w:hAnsi="Arial" w:cs="Arial"/>
                  <w:color w:val="9C6500"/>
                  <w:sz w:val="20"/>
                </w:rPr>
                <w:t>-1.40%</w:t>
              </w:r>
            </w:ins>
            <w:del w:id="30" w:author="Li Zhang" w:date="2012-10-11T20:45:00Z">
              <w:r w:rsidRPr="00266432" w:rsidDel="00C55A07">
                <w:rPr>
                  <w:rFonts w:ascii="Arial" w:hAnsi="Arial" w:cs="Arial"/>
                  <w:color w:val="9C6500"/>
                  <w:sz w:val="20"/>
                </w:rPr>
                <w:delText>-1.39%</w:delText>
              </w:r>
            </w:del>
          </w:p>
        </w:tc>
      </w:tr>
      <w:tr w:rsidR="00366571" w:rsidTr="00B903BB">
        <w:trPr>
          <w:trHeight w:val="256"/>
          <w:jc w:val="center"/>
        </w:trPr>
        <w:tc>
          <w:tcPr>
            <w:tcW w:w="2009" w:type="dxa"/>
            <w:tcBorders>
              <w:top w:val="nil"/>
              <w:left w:val="single" w:sz="8" w:space="0" w:color="auto"/>
              <w:bottom w:val="nil"/>
              <w:right w:val="nil"/>
            </w:tcBorders>
            <w:noWrap/>
            <w:hideMark/>
          </w:tcPr>
          <w:p w:rsidR="00366571" w:rsidRDefault="00366571">
            <w:pPr>
              <w:tabs>
                <w:tab w:val="clear" w:pos="360"/>
              </w:tabs>
              <w:overflowPunct/>
              <w:autoSpaceDE/>
              <w:adjustRightInd/>
              <w:spacing w:before="0"/>
              <w:rPr>
                <w:color w:val="000000"/>
                <w:sz w:val="20"/>
                <w:lang w:eastAsia="zh-CN"/>
              </w:rPr>
            </w:pPr>
            <w:r>
              <w:t>Kendo</w:t>
            </w:r>
          </w:p>
        </w:tc>
        <w:tc>
          <w:tcPr>
            <w:tcW w:w="964" w:type="dxa"/>
            <w:tcBorders>
              <w:top w:val="nil"/>
              <w:left w:val="single" w:sz="8" w:space="0" w:color="auto"/>
              <w:bottom w:val="nil"/>
              <w:right w:val="nil"/>
            </w:tcBorders>
            <w:noWrap/>
            <w:vAlign w:val="center"/>
            <w:hideMark/>
          </w:tcPr>
          <w:p w:rsidR="00366571" w:rsidRDefault="00366571">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31" w:author="Li Zhang" w:date="2012-10-11T20:45:00Z">
              <w:r w:rsidRPr="00366571">
                <w:rPr>
                  <w:rFonts w:ascii="Arial" w:hAnsi="Arial" w:cs="Arial"/>
                  <w:color w:val="9C6500"/>
                  <w:sz w:val="20"/>
                </w:rPr>
                <w:t>-2.50%</w:t>
              </w:r>
            </w:ins>
            <w:del w:id="32" w:author="Li Zhang" w:date="2012-10-11T20:45:00Z">
              <w:r w:rsidRPr="00266432" w:rsidDel="00C55A07">
                <w:rPr>
                  <w:rFonts w:ascii="Arial" w:hAnsi="Arial" w:cs="Arial"/>
                  <w:color w:val="9C6500"/>
                  <w:sz w:val="20"/>
                </w:rPr>
                <w:delText>-2.45%</w:delText>
              </w:r>
            </w:del>
          </w:p>
        </w:tc>
        <w:tc>
          <w:tcPr>
            <w:tcW w:w="964"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33" w:author="Li Zhang" w:date="2012-10-11T20:45:00Z">
              <w:r w:rsidRPr="00366571">
                <w:rPr>
                  <w:rFonts w:ascii="Arial" w:hAnsi="Arial" w:cs="Arial"/>
                  <w:color w:val="9C6500"/>
                  <w:sz w:val="20"/>
                </w:rPr>
                <w:t>-2.22%</w:t>
              </w:r>
            </w:ins>
            <w:del w:id="34" w:author="Li Zhang" w:date="2012-10-11T20:45:00Z">
              <w:r w:rsidRPr="00266432" w:rsidDel="00C55A07">
                <w:rPr>
                  <w:rFonts w:ascii="Arial" w:hAnsi="Arial" w:cs="Arial"/>
                  <w:color w:val="9C6500"/>
                  <w:sz w:val="20"/>
                </w:rPr>
                <w:delText>-2.24%</w:delText>
              </w:r>
            </w:del>
          </w:p>
        </w:tc>
        <w:tc>
          <w:tcPr>
            <w:tcW w:w="1280"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35" w:author="Li Zhang" w:date="2012-10-11T20:45:00Z">
              <w:r w:rsidRPr="00366571">
                <w:rPr>
                  <w:rFonts w:ascii="Arial" w:hAnsi="Arial" w:cs="Arial"/>
                  <w:color w:val="9C6500"/>
                  <w:sz w:val="20"/>
                </w:rPr>
                <w:t>-1.03%</w:t>
              </w:r>
            </w:ins>
            <w:del w:id="36" w:author="Li Zhang" w:date="2012-10-11T20:45:00Z">
              <w:r w:rsidRPr="00266432" w:rsidDel="00C55A07">
                <w:rPr>
                  <w:rFonts w:ascii="Arial" w:hAnsi="Arial" w:cs="Arial"/>
                  <w:color w:val="9C6500"/>
                  <w:sz w:val="20"/>
                </w:rPr>
                <w:delText>-1.02%</w:delText>
              </w:r>
            </w:del>
          </w:p>
        </w:tc>
      </w:tr>
      <w:tr w:rsidR="00366571" w:rsidTr="00B903BB">
        <w:trPr>
          <w:trHeight w:val="256"/>
          <w:jc w:val="center"/>
        </w:trPr>
        <w:tc>
          <w:tcPr>
            <w:tcW w:w="2009" w:type="dxa"/>
            <w:tcBorders>
              <w:top w:val="nil"/>
              <w:left w:val="single" w:sz="8" w:space="0" w:color="auto"/>
              <w:bottom w:val="nil"/>
              <w:right w:val="nil"/>
            </w:tcBorders>
            <w:noWrap/>
            <w:hideMark/>
          </w:tcPr>
          <w:p w:rsidR="00366571" w:rsidRDefault="00366571">
            <w:pPr>
              <w:tabs>
                <w:tab w:val="clear" w:pos="360"/>
              </w:tabs>
              <w:overflowPunct/>
              <w:autoSpaceDE/>
              <w:adjustRightInd/>
              <w:spacing w:before="0"/>
              <w:rPr>
                <w:color w:val="000000"/>
                <w:sz w:val="20"/>
                <w:lang w:eastAsia="zh-CN"/>
              </w:rPr>
            </w:pPr>
            <w:proofErr w:type="spellStart"/>
            <w:r>
              <w:t>Newspapercc</w:t>
            </w:r>
            <w:proofErr w:type="spellEnd"/>
          </w:p>
        </w:tc>
        <w:tc>
          <w:tcPr>
            <w:tcW w:w="964" w:type="dxa"/>
            <w:tcBorders>
              <w:top w:val="nil"/>
              <w:left w:val="single" w:sz="8" w:space="0" w:color="auto"/>
              <w:bottom w:val="nil"/>
              <w:right w:val="nil"/>
            </w:tcBorders>
            <w:noWrap/>
            <w:vAlign w:val="center"/>
            <w:hideMark/>
          </w:tcPr>
          <w:p w:rsidR="00366571" w:rsidRDefault="00366571">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37" w:author="Li Zhang" w:date="2012-10-11T20:45:00Z">
              <w:r w:rsidRPr="00366571">
                <w:rPr>
                  <w:rFonts w:ascii="Arial" w:hAnsi="Arial" w:cs="Arial"/>
                  <w:color w:val="9C6500"/>
                  <w:sz w:val="20"/>
                </w:rPr>
                <w:t>-1.52%</w:t>
              </w:r>
            </w:ins>
            <w:del w:id="38" w:author="Li Zhang" w:date="2012-10-11T20:45:00Z">
              <w:r w:rsidRPr="00266432" w:rsidDel="00C55A07">
                <w:rPr>
                  <w:rFonts w:ascii="Arial" w:hAnsi="Arial" w:cs="Arial"/>
                  <w:color w:val="9C6500"/>
                  <w:sz w:val="20"/>
                </w:rPr>
                <w:delText>-1.50%</w:delText>
              </w:r>
            </w:del>
          </w:p>
        </w:tc>
        <w:tc>
          <w:tcPr>
            <w:tcW w:w="964"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39" w:author="Li Zhang" w:date="2012-10-11T20:45:00Z">
              <w:r w:rsidRPr="00366571">
                <w:rPr>
                  <w:rFonts w:ascii="Arial" w:hAnsi="Arial" w:cs="Arial"/>
                  <w:color w:val="9C6500"/>
                  <w:sz w:val="20"/>
                </w:rPr>
                <w:t>-1.20%</w:t>
              </w:r>
            </w:ins>
            <w:del w:id="40" w:author="Li Zhang" w:date="2012-10-11T20:45:00Z">
              <w:r w:rsidRPr="00266432" w:rsidDel="00C55A07">
                <w:rPr>
                  <w:rFonts w:ascii="Arial" w:hAnsi="Arial" w:cs="Arial"/>
                  <w:color w:val="9C6500"/>
                  <w:sz w:val="20"/>
                </w:rPr>
                <w:delText>-1.19%</w:delText>
              </w:r>
            </w:del>
          </w:p>
        </w:tc>
        <w:tc>
          <w:tcPr>
            <w:tcW w:w="1280"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41" w:author="Li Zhang" w:date="2012-10-11T20:45:00Z">
              <w:r w:rsidRPr="00366571">
                <w:rPr>
                  <w:rFonts w:ascii="Arial" w:hAnsi="Arial" w:cs="Arial"/>
                  <w:color w:val="9C6500"/>
                  <w:sz w:val="20"/>
                </w:rPr>
                <w:t>-0.59%</w:t>
              </w:r>
            </w:ins>
            <w:del w:id="42" w:author="Li Zhang" w:date="2012-10-11T20:45:00Z">
              <w:r w:rsidRPr="00266432" w:rsidDel="00C55A07">
                <w:rPr>
                  <w:rFonts w:ascii="Arial" w:hAnsi="Arial" w:cs="Arial"/>
                  <w:color w:val="9C6500"/>
                  <w:sz w:val="20"/>
                </w:rPr>
                <w:delText>-0.58%</w:delText>
              </w:r>
            </w:del>
          </w:p>
        </w:tc>
      </w:tr>
      <w:tr w:rsidR="00366571" w:rsidTr="00B903BB">
        <w:trPr>
          <w:trHeight w:val="256"/>
          <w:jc w:val="center"/>
        </w:trPr>
        <w:tc>
          <w:tcPr>
            <w:tcW w:w="2009" w:type="dxa"/>
            <w:tcBorders>
              <w:top w:val="nil"/>
              <w:left w:val="single" w:sz="8" w:space="0" w:color="auto"/>
              <w:bottom w:val="nil"/>
              <w:right w:val="nil"/>
            </w:tcBorders>
            <w:noWrap/>
            <w:hideMark/>
          </w:tcPr>
          <w:p w:rsidR="00366571" w:rsidRDefault="00366571">
            <w:pPr>
              <w:tabs>
                <w:tab w:val="clear" w:pos="360"/>
              </w:tabs>
              <w:overflowPunct/>
              <w:autoSpaceDE/>
              <w:adjustRightInd/>
              <w:spacing w:before="0"/>
              <w:rPr>
                <w:color w:val="000000"/>
                <w:sz w:val="20"/>
                <w:lang w:eastAsia="zh-CN"/>
              </w:rPr>
            </w:pPr>
            <w:proofErr w:type="spellStart"/>
            <w:r>
              <w:t>GhostTownFly</w:t>
            </w:r>
            <w:proofErr w:type="spellEnd"/>
          </w:p>
        </w:tc>
        <w:tc>
          <w:tcPr>
            <w:tcW w:w="964" w:type="dxa"/>
            <w:tcBorders>
              <w:top w:val="nil"/>
              <w:left w:val="single" w:sz="8" w:space="0" w:color="auto"/>
              <w:bottom w:val="nil"/>
              <w:right w:val="nil"/>
            </w:tcBorders>
            <w:noWrap/>
            <w:vAlign w:val="center"/>
            <w:hideMark/>
          </w:tcPr>
          <w:p w:rsidR="00366571" w:rsidRDefault="00366571">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43" w:author="Li Zhang" w:date="2012-10-11T20:45:00Z">
              <w:r w:rsidRPr="00366571">
                <w:rPr>
                  <w:rFonts w:ascii="Arial" w:hAnsi="Arial" w:cs="Arial"/>
                  <w:color w:val="9C6500"/>
                  <w:sz w:val="20"/>
                </w:rPr>
                <w:t>-5.70%</w:t>
              </w:r>
            </w:ins>
            <w:del w:id="44" w:author="Li Zhang" w:date="2012-10-11T20:45:00Z">
              <w:r w:rsidRPr="00266432" w:rsidDel="00C55A07">
                <w:rPr>
                  <w:rFonts w:ascii="Arial" w:hAnsi="Arial" w:cs="Arial"/>
                  <w:color w:val="9C6500"/>
                  <w:sz w:val="20"/>
                </w:rPr>
                <w:delText>-5.64%</w:delText>
              </w:r>
            </w:del>
          </w:p>
        </w:tc>
        <w:tc>
          <w:tcPr>
            <w:tcW w:w="964"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45" w:author="Li Zhang" w:date="2012-10-11T20:45:00Z">
              <w:r w:rsidRPr="00366571">
                <w:rPr>
                  <w:rFonts w:ascii="Arial" w:hAnsi="Arial" w:cs="Arial"/>
                  <w:color w:val="9C6500"/>
                  <w:sz w:val="20"/>
                </w:rPr>
                <w:t>-5.49%</w:t>
              </w:r>
            </w:ins>
            <w:del w:id="46" w:author="Li Zhang" w:date="2012-10-11T20:45:00Z">
              <w:r w:rsidRPr="00266432" w:rsidDel="00C55A07">
                <w:rPr>
                  <w:rFonts w:ascii="Arial" w:hAnsi="Arial" w:cs="Arial"/>
                  <w:color w:val="9C6500"/>
                  <w:sz w:val="20"/>
                </w:rPr>
                <w:delText>-5.47%</w:delText>
              </w:r>
            </w:del>
          </w:p>
        </w:tc>
        <w:tc>
          <w:tcPr>
            <w:tcW w:w="1280"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47" w:author="Li Zhang" w:date="2012-10-11T20:45:00Z">
              <w:r w:rsidRPr="00366571">
                <w:rPr>
                  <w:rFonts w:ascii="Arial" w:hAnsi="Arial" w:cs="Arial"/>
                  <w:color w:val="9C6500"/>
                  <w:sz w:val="20"/>
                </w:rPr>
                <w:t>-1.55%</w:t>
              </w:r>
            </w:ins>
            <w:del w:id="48" w:author="Li Zhang" w:date="2012-10-11T20:45:00Z">
              <w:r w:rsidRPr="00266432" w:rsidDel="00C55A07">
                <w:rPr>
                  <w:rFonts w:ascii="Arial" w:hAnsi="Arial" w:cs="Arial"/>
                  <w:color w:val="9C6500"/>
                  <w:sz w:val="20"/>
                </w:rPr>
                <w:delText>-1.53%</w:delText>
              </w:r>
            </w:del>
          </w:p>
        </w:tc>
      </w:tr>
      <w:tr w:rsidR="00366571" w:rsidTr="00B903BB">
        <w:trPr>
          <w:trHeight w:val="256"/>
          <w:jc w:val="center"/>
        </w:trPr>
        <w:tc>
          <w:tcPr>
            <w:tcW w:w="2009" w:type="dxa"/>
            <w:tcBorders>
              <w:top w:val="nil"/>
              <w:left w:val="single" w:sz="8" w:space="0" w:color="auto"/>
              <w:bottom w:val="nil"/>
              <w:right w:val="nil"/>
            </w:tcBorders>
            <w:noWrap/>
            <w:hideMark/>
          </w:tcPr>
          <w:p w:rsidR="00366571" w:rsidRDefault="00366571">
            <w:pPr>
              <w:tabs>
                <w:tab w:val="clear" w:pos="360"/>
              </w:tabs>
              <w:overflowPunct/>
              <w:autoSpaceDE/>
              <w:adjustRightInd/>
              <w:spacing w:before="0"/>
              <w:rPr>
                <w:color w:val="000000"/>
                <w:sz w:val="20"/>
                <w:lang w:eastAsia="zh-CN"/>
              </w:rPr>
            </w:pPr>
            <w:r>
              <w:t>PoznanHall2</w:t>
            </w:r>
          </w:p>
        </w:tc>
        <w:tc>
          <w:tcPr>
            <w:tcW w:w="964" w:type="dxa"/>
            <w:tcBorders>
              <w:top w:val="nil"/>
              <w:left w:val="single" w:sz="8" w:space="0" w:color="auto"/>
              <w:bottom w:val="nil"/>
              <w:right w:val="nil"/>
            </w:tcBorders>
            <w:noWrap/>
            <w:vAlign w:val="center"/>
            <w:hideMark/>
          </w:tcPr>
          <w:p w:rsidR="00366571" w:rsidRDefault="00366571">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49" w:author="Li Zhang" w:date="2012-10-11T20:45:00Z">
              <w:r w:rsidRPr="00366571">
                <w:rPr>
                  <w:rFonts w:ascii="Arial" w:hAnsi="Arial" w:cs="Arial"/>
                  <w:color w:val="9C6500"/>
                  <w:sz w:val="20"/>
                </w:rPr>
                <w:t>-1.92%</w:t>
              </w:r>
            </w:ins>
            <w:del w:id="50" w:author="Li Zhang" w:date="2012-10-11T20:45:00Z">
              <w:r w:rsidRPr="00266432" w:rsidDel="00C55A07">
                <w:rPr>
                  <w:rFonts w:ascii="Arial" w:hAnsi="Arial" w:cs="Arial"/>
                  <w:color w:val="9C6500"/>
                  <w:sz w:val="20"/>
                </w:rPr>
                <w:delText>-1.70%</w:delText>
              </w:r>
            </w:del>
          </w:p>
        </w:tc>
        <w:tc>
          <w:tcPr>
            <w:tcW w:w="964"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51" w:author="Li Zhang" w:date="2012-10-11T20:45:00Z">
              <w:r w:rsidRPr="00366571">
                <w:rPr>
                  <w:rFonts w:ascii="Arial" w:hAnsi="Arial" w:cs="Arial"/>
                  <w:color w:val="9C6500"/>
                  <w:sz w:val="20"/>
                </w:rPr>
                <w:t>-1.03%</w:t>
              </w:r>
            </w:ins>
            <w:del w:id="52" w:author="Li Zhang" w:date="2012-10-11T20:45:00Z">
              <w:r w:rsidRPr="00266432" w:rsidDel="00C55A07">
                <w:rPr>
                  <w:rFonts w:ascii="Arial" w:hAnsi="Arial" w:cs="Arial"/>
                  <w:color w:val="9C6500"/>
                  <w:sz w:val="20"/>
                </w:rPr>
                <w:delText>-1.08%</w:delText>
              </w:r>
            </w:del>
          </w:p>
        </w:tc>
        <w:tc>
          <w:tcPr>
            <w:tcW w:w="1280"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53" w:author="Li Zhang" w:date="2012-10-11T20:45:00Z">
              <w:r w:rsidRPr="00366571">
                <w:rPr>
                  <w:rFonts w:ascii="Arial" w:hAnsi="Arial" w:cs="Arial"/>
                  <w:color w:val="9C6500"/>
                  <w:sz w:val="20"/>
                </w:rPr>
                <w:t>-0.67%</w:t>
              </w:r>
            </w:ins>
            <w:del w:id="54" w:author="Li Zhang" w:date="2012-10-11T20:45:00Z">
              <w:r w:rsidRPr="00266432" w:rsidDel="00C55A07">
                <w:rPr>
                  <w:rFonts w:ascii="Arial" w:hAnsi="Arial" w:cs="Arial"/>
                  <w:color w:val="9C6500"/>
                  <w:sz w:val="20"/>
                </w:rPr>
                <w:delText>-0.64%</w:delText>
              </w:r>
            </w:del>
          </w:p>
        </w:tc>
      </w:tr>
      <w:tr w:rsidR="00366571" w:rsidTr="00B903BB">
        <w:trPr>
          <w:trHeight w:val="256"/>
          <w:jc w:val="center"/>
        </w:trPr>
        <w:tc>
          <w:tcPr>
            <w:tcW w:w="2009" w:type="dxa"/>
            <w:tcBorders>
              <w:top w:val="nil"/>
              <w:left w:val="single" w:sz="8" w:space="0" w:color="auto"/>
              <w:bottom w:val="nil"/>
              <w:right w:val="nil"/>
            </w:tcBorders>
            <w:noWrap/>
            <w:hideMark/>
          </w:tcPr>
          <w:p w:rsidR="00366571" w:rsidRDefault="00366571">
            <w:pPr>
              <w:tabs>
                <w:tab w:val="clear" w:pos="360"/>
              </w:tabs>
              <w:overflowPunct/>
              <w:autoSpaceDE/>
              <w:adjustRightInd/>
              <w:spacing w:before="0"/>
              <w:rPr>
                <w:color w:val="000000"/>
                <w:sz w:val="20"/>
                <w:lang w:eastAsia="zh-CN"/>
              </w:rPr>
            </w:pPr>
            <w:proofErr w:type="spellStart"/>
            <w:r>
              <w:t>PoznanStreet</w:t>
            </w:r>
            <w:proofErr w:type="spellEnd"/>
          </w:p>
        </w:tc>
        <w:tc>
          <w:tcPr>
            <w:tcW w:w="964" w:type="dxa"/>
            <w:tcBorders>
              <w:top w:val="nil"/>
              <w:left w:val="single" w:sz="8" w:space="0" w:color="auto"/>
              <w:bottom w:val="nil"/>
              <w:right w:val="nil"/>
            </w:tcBorders>
            <w:noWrap/>
            <w:vAlign w:val="center"/>
            <w:hideMark/>
          </w:tcPr>
          <w:p w:rsidR="00366571" w:rsidRDefault="00366571">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55" w:author="Li Zhang" w:date="2012-10-11T20:45:00Z">
              <w:r w:rsidRPr="00366571">
                <w:rPr>
                  <w:rFonts w:ascii="Arial" w:hAnsi="Arial" w:cs="Arial"/>
                  <w:color w:val="9C6500"/>
                  <w:sz w:val="20"/>
                </w:rPr>
                <w:t>-2.14%</w:t>
              </w:r>
            </w:ins>
            <w:del w:id="56" w:author="Li Zhang" w:date="2012-10-11T20:45:00Z">
              <w:r w:rsidRPr="00266432" w:rsidDel="00C55A07">
                <w:rPr>
                  <w:rFonts w:ascii="Arial" w:hAnsi="Arial" w:cs="Arial"/>
                  <w:color w:val="9C6500"/>
                  <w:sz w:val="20"/>
                </w:rPr>
                <w:delText>-2.09%</w:delText>
              </w:r>
            </w:del>
          </w:p>
        </w:tc>
        <w:tc>
          <w:tcPr>
            <w:tcW w:w="964"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57" w:author="Li Zhang" w:date="2012-10-11T20:45:00Z">
              <w:r w:rsidRPr="00366571">
                <w:rPr>
                  <w:rFonts w:ascii="Arial" w:hAnsi="Arial" w:cs="Arial"/>
                  <w:color w:val="9C6500"/>
                  <w:sz w:val="20"/>
                </w:rPr>
                <w:t>-2.06%</w:t>
              </w:r>
            </w:ins>
            <w:del w:id="58" w:author="Li Zhang" w:date="2012-10-11T20:45:00Z">
              <w:r w:rsidRPr="00266432" w:rsidDel="00C55A07">
                <w:rPr>
                  <w:rFonts w:ascii="Arial" w:hAnsi="Arial" w:cs="Arial"/>
                  <w:color w:val="9C6500"/>
                  <w:sz w:val="20"/>
                </w:rPr>
                <w:delText>-2.04%</w:delText>
              </w:r>
            </w:del>
          </w:p>
        </w:tc>
        <w:tc>
          <w:tcPr>
            <w:tcW w:w="1280"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59" w:author="Li Zhang" w:date="2012-10-11T20:45:00Z">
              <w:r w:rsidRPr="00366571">
                <w:rPr>
                  <w:rFonts w:ascii="Arial" w:hAnsi="Arial" w:cs="Arial"/>
                  <w:color w:val="9C6500"/>
                  <w:sz w:val="20"/>
                </w:rPr>
                <w:t>-0.71%</w:t>
              </w:r>
            </w:ins>
            <w:del w:id="60" w:author="Li Zhang" w:date="2012-10-11T20:45:00Z">
              <w:r w:rsidRPr="00266432" w:rsidDel="00C55A07">
                <w:rPr>
                  <w:rFonts w:ascii="Arial" w:hAnsi="Arial" w:cs="Arial"/>
                  <w:color w:val="9C6500"/>
                  <w:sz w:val="20"/>
                </w:rPr>
                <w:delText>-0.70%</w:delText>
              </w:r>
            </w:del>
          </w:p>
        </w:tc>
      </w:tr>
      <w:tr w:rsidR="00366571" w:rsidTr="00B903BB">
        <w:trPr>
          <w:trHeight w:val="268"/>
          <w:jc w:val="center"/>
        </w:trPr>
        <w:tc>
          <w:tcPr>
            <w:tcW w:w="2009" w:type="dxa"/>
            <w:tcBorders>
              <w:top w:val="nil"/>
              <w:left w:val="single" w:sz="8" w:space="0" w:color="auto"/>
              <w:bottom w:val="single" w:sz="8" w:space="0" w:color="auto"/>
              <w:right w:val="nil"/>
            </w:tcBorders>
            <w:noWrap/>
            <w:hideMark/>
          </w:tcPr>
          <w:p w:rsidR="00366571" w:rsidRDefault="00366571">
            <w:pPr>
              <w:tabs>
                <w:tab w:val="clear" w:pos="360"/>
              </w:tabs>
              <w:overflowPunct/>
              <w:autoSpaceDE/>
              <w:adjustRightInd/>
              <w:spacing w:before="0"/>
              <w:rPr>
                <w:color w:val="000000"/>
                <w:sz w:val="20"/>
                <w:lang w:eastAsia="zh-CN"/>
              </w:rPr>
            </w:pPr>
            <w:proofErr w:type="spellStart"/>
            <w:r>
              <w:t>UndoDancer</w:t>
            </w:r>
            <w:proofErr w:type="spellEnd"/>
          </w:p>
        </w:tc>
        <w:tc>
          <w:tcPr>
            <w:tcW w:w="964" w:type="dxa"/>
            <w:tcBorders>
              <w:top w:val="nil"/>
              <w:left w:val="single" w:sz="8" w:space="0" w:color="auto"/>
              <w:bottom w:val="single" w:sz="8" w:space="0" w:color="auto"/>
              <w:right w:val="nil"/>
            </w:tcBorders>
            <w:noWrap/>
            <w:vAlign w:val="center"/>
            <w:hideMark/>
          </w:tcPr>
          <w:p w:rsidR="00366571" w:rsidRDefault="00366571">
            <w:pPr>
              <w:tabs>
                <w:tab w:val="clear" w:pos="360"/>
              </w:tabs>
              <w:overflowPunct/>
              <w:autoSpaceDE/>
              <w:adjustRightInd/>
              <w:spacing w:before="0"/>
              <w:jc w:val="center"/>
              <w:rPr>
                <w:color w:val="000000"/>
                <w:sz w:val="20"/>
                <w:lang w:eastAsia="zh-CN"/>
              </w:rPr>
            </w:pPr>
            <w:r>
              <w:t>0.0%</w:t>
            </w:r>
          </w:p>
        </w:tc>
        <w:tc>
          <w:tcPr>
            <w:tcW w:w="964" w:type="dxa"/>
            <w:tcBorders>
              <w:top w:val="nil"/>
              <w:left w:val="nil"/>
              <w:bottom w:val="single" w:sz="8" w:space="0" w:color="auto"/>
              <w:right w:val="nil"/>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61" w:author="Li Zhang" w:date="2012-10-11T20:45:00Z">
              <w:r w:rsidRPr="00366571">
                <w:rPr>
                  <w:rFonts w:ascii="Arial" w:hAnsi="Arial" w:cs="Arial"/>
                  <w:color w:val="9C6500"/>
                  <w:sz w:val="20"/>
                </w:rPr>
                <w:t>-1.89%</w:t>
              </w:r>
            </w:ins>
            <w:del w:id="62" w:author="Li Zhang" w:date="2012-10-11T20:45:00Z">
              <w:r w:rsidRPr="00266432" w:rsidDel="00C55A07">
                <w:rPr>
                  <w:rFonts w:ascii="Arial" w:hAnsi="Arial" w:cs="Arial"/>
                  <w:color w:val="9C6500"/>
                  <w:sz w:val="20"/>
                </w:rPr>
                <w:delText>-1.82%</w:delText>
              </w:r>
            </w:del>
          </w:p>
        </w:tc>
        <w:tc>
          <w:tcPr>
            <w:tcW w:w="964" w:type="dxa"/>
            <w:tcBorders>
              <w:top w:val="nil"/>
              <w:left w:val="nil"/>
              <w:bottom w:val="single" w:sz="8" w:space="0" w:color="auto"/>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63" w:author="Li Zhang" w:date="2012-10-11T20:45:00Z">
              <w:r w:rsidRPr="00366571">
                <w:rPr>
                  <w:rFonts w:ascii="Arial" w:hAnsi="Arial" w:cs="Arial"/>
                  <w:color w:val="9C6500"/>
                  <w:sz w:val="20"/>
                </w:rPr>
                <w:t>-2.00%</w:t>
              </w:r>
            </w:ins>
            <w:del w:id="64" w:author="Li Zhang" w:date="2012-10-11T20:45:00Z">
              <w:r w:rsidRPr="00266432" w:rsidDel="00C55A07">
                <w:rPr>
                  <w:rFonts w:ascii="Arial" w:hAnsi="Arial" w:cs="Arial"/>
                  <w:color w:val="9C6500"/>
                  <w:sz w:val="20"/>
                </w:rPr>
                <w:delText>-1.97%</w:delText>
              </w:r>
            </w:del>
          </w:p>
        </w:tc>
        <w:tc>
          <w:tcPr>
            <w:tcW w:w="1280" w:type="dxa"/>
            <w:tcBorders>
              <w:top w:val="nil"/>
              <w:left w:val="nil"/>
              <w:bottom w:val="single" w:sz="8" w:space="0" w:color="auto"/>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65" w:author="Li Zhang" w:date="2012-10-11T20:45:00Z">
              <w:r w:rsidRPr="00366571">
                <w:rPr>
                  <w:rFonts w:ascii="Arial" w:hAnsi="Arial" w:cs="Arial"/>
                  <w:color w:val="9C6500"/>
                  <w:sz w:val="20"/>
                </w:rPr>
                <w:t>-0.69%</w:t>
              </w:r>
            </w:ins>
            <w:del w:id="66" w:author="Li Zhang" w:date="2012-10-11T20:45:00Z">
              <w:r w:rsidRPr="00266432" w:rsidDel="00C55A07">
                <w:rPr>
                  <w:rFonts w:ascii="Arial" w:hAnsi="Arial" w:cs="Arial"/>
                  <w:color w:val="9C6500"/>
                  <w:sz w:val="20"/>
                </w:rPr>
                <w:delText>-0.67%</w:delText>
              </w:r>
            </w:del>
          </w:p>
        </w:tc>
      </w:tr>
      <w:tr w:rsidR="00366571" w:rsidTr="00B903BB">
        <w:trPr>
          <w:trHeight w:val="256"/>
          <w:jc w:val="center"/>
        </w:trPr>
        <w:tc>
          <w:tcPr>
            <w:tcW w:w="2009" w:type="dxa"/>
            <w:tcBorders>
              <w:top w:val="nil"/>
              <w:left w:val="single" w:sz="8" w:space="0" w:color="auto"/>
              <w:bottom w:val="nil"/>
              <w:right w:val="nil"/>
            </w:tcBorders>
            <w:noWrap/>
            <w:hideMark/>
          </w:tcPr>
          <w:p w:rsidR="00366571" w:rsidRDefault="00366571">
            <w:pPr>
              <w:tabs>
                <w:tab w:val="clear" w:pos="360"/>
              </w:tabs>
              <w:overflowPunct/>
              <w:autoSpaceDE/>
              <w:adjustRightInd/>
              <w:spacing w:before="0"/>
              <w:rPr>
                <w:color w:val="000000"/>
                <w:sz w:val="20"/>
                <w:lang w:eastAsia="zh-CN"/>
              </w:rPr>
            </w:pPr>
            <w:r>
              <w:t>1024x768</w:t>
            </w:r>
          </w:p>
        </w:tc>
        <w:tc>
          <w:tcPr>
            <w:tcW w:w="964" w:type="dxa"/>
            <w:tcBorders>
              <w:top w:val="nil"/>
              <w:left w:val="single" w:sz="8" w:space="0" w:color="auto"/>
              <w:bottom w:val="nil"/>
              <w:right w:val="nil"/>
            </w:tcBorders>
            <w:noWrap/>
            <w:vAlign w:val="center"/>
            <w:hideMark/>
          </w:tcPr>
          <w:p w:rsidR="00366571" w:rsidRDefault="00366571">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67" w:author="Li Zhang" w:date="2012-10-11T20:45:00Z">
              <w:r w:rsidRPr="00366571">
                <w:rPr>
                  <w:rFonts w:ascii="Arial" w:hAnsi="Arial" w:cs="Arial"/>
                  <w:color w:val="9C6500"/>
                  <w:sz w:val="20"/>
                </w:rPr>
                <w:t>-2.39%</w:t>
              </w:r>
            </w:ins>
            <w:del w:id="68" w:author="Li Zhang" w:date="2012-10-11T20:45:00Z">
              <w:r w:rsidRPr="00266432" w:rsidDel="00C55A07">
                <w:rPr>
                  <w:rFonts w:ascii="Arial" w:hAnsi="Arial" w:cs="Arial"/>
                  <w:color w:val="9C6500"/>
                  <w:sz w:val="20"/>
                </w:rPr>
                <w:delText>-2.38%</w:delText>
              </w:r>
            </w:del>
          </w:p>
        </w:tc>
        <w:tc>
          <w:tcPr>
            <w:tcW w:w="964"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69" w:author="Li Zhang" w:date="2012-10-11T20:45:00Z">
              <w:r w:rsidRPr="00366571">
                <w:rPr>
                  <w:rFonts w:ascii="Arial" w:hAnsi="Arial" w:cs="Arial"/>
                  <w:color w:val="9C6500"/>
                  <w:sz w:val="20"/>
                </w:rPr>
                <w:t>-2.12%</w:t>
              </w:r>
            </w:ins>
            <w:del w:id="70" w:author="Li Zhang" w:date="2012-10-11T20:45:00Z">
              <w:r w:rsidRPr="00266432" w:rsidDel="00C55A07">
                <w:rPr>
                  <w:rFonts w:ascii="Arial" w:hAnsi="Arial" w:cs="Arial"/>
                  <w:color w:val="9C6500"/>
                  <w:sz w:val="20"/>
                </w:rPr>
                <w:delText>-2.12%</w:delText>
              </w:r>
            </w:del>
          </w:p>
        </w:tc>
        <w:tc>
          <w:tcPr>
            <w:tcW w:w="1280"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71" w:author="Li Zhang" w:date="2012-10-11T20:45:00Z">
              <w:r w:rsidRPr="00366571">
                <w:rPr>
                  <w:rFonts w:ascii="Arial" w:hAnsi="Arial" w:cs="Arial"/>
                  <w:color w:val="9C6500"/>
                  <w:sz w:val="20"/>
                </w:rPr>
                <w:t>-1.01%</w:t>
              </w:r>
            </w:ins>
            <w:del w:id="72" w:author="Li Zhang" w:date="2012-10-11T20:45:00Z">
              <w:r w:rsidRPr="00266432" w:rsidDel="00C55A07">
                <w:rPr>
                  <w:rFonts w:ascii="Arial" w:hAnsi="Arial" w:cs="Arial"/>
                  <w:color w:val="9C6500"/>
                  <w:sz w:val="20"/>
                </w:rPr>
                <w:delText>-1.00%</w:delText>
              </w:r>
            </w:del>
          </w:p>
        </w:tc>
      </w:tr>
      <w:tr w:rsidR="00366571" w:rsidTr="00B903BB">
        <w:trPr>
          <w:trHeight w:val="268"/>
          <w:jc w:val="center"/>
        </w:trPr>
        <w:tc>
          <w:tcPr>
            <w:tcW w:w="2009" w:type="dxa"/>
            <w:tcBorders>
              <w:top w:val="nil"/>
              <w:left w:val="single" w:sz="8" w:space="0" w:color="auto"/>
              <w:bottom w:val="nil"/>
              <w:right w:val="nil"/>
            </w:tcBorders>
            <w:noWrap/>
            <w:hideMark/>
          </w:tcPr>
          <w:p w:rsidR="00366571" w:rsidRDefault="00366571">
            <w:pPr>
              <w:tabs>
                <w:tab w:val="clear" w:pos="360"/>
              </w:tabs>
              <w:overflowPunct/>
              <w:autoSpaceDE/>
              <w:adjustRightInd/>
              <w:spacing w:before="0"/>
              <w:rPr>
                <w:color w:val="000000"/>
                <w:sz w:val="20"/>
                <w:lang w:eastAsia="zh-CN"/>
              </w:rPr>
            </w:pPr>
            <w:r>
              <w:t>1920x1088</w:t>
            </w:r>
          </w:p>
        </w:tc>
        <w:tc>
          <w:tcPr>
            <w:tcW w:w="964" w:type="dxa"/>
            <w:tcBorders>
              <w:top w:val="nil"/>
              <w:left w:val="single" w:sz="8" w:space="0" w:color="auto"/>
              <w:bottom w:val="nil"/>
              <w:right w:val="nil"/>
            </w:tcBorders>
            <w:noWrap/>
            <w:vAlign w:val="center"/>
            <w:hideMark/>
          </w:tcPr>
          <w:p w:rsidR="00366571" w:rsidRDefault="00366571">
            <w:pPr>
              <w:tabs>
                <w:tab w:val="clear" w:pos="360"/>
              </w:tabs>
              <w:overflowPunct/>
              <w:autoSpaceDE/>
              <w:adjustRightInd/>
              <w:spacing w:before="0"/>
              <w:jc w:val="center"/>
              <w:rPr>
                <w:color w:val="000000"/>
                <w:sz w:val="20"/>
                <w:lang w:eastAsia="zh-CN"/>
              </w:rPr>
            </w:pPr>
            <w:r>
              <w:t>0.0%</w:t>
            </w:r>
          </w:p>
        </w:tc>
        <w:tc>
          <w:tcPr>
            <w:tcW w:w="964" w:type="dxa"/>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73" w:author="Li Zhang" w:date="2012-10-11T20:45:00Z">
              <w:r w:rsidRPr="00366571">
                <w:rPr>
                  <w:rFonts w:ascii="Arial" w:hAnsi="Arial" w:cs="Arial"/>
                  <w:color w:val="9C6500"/>
                  <w:sz w:val="20"/>
                </w:rPr>
                <w:t>-2.91%</w:t>
              </w:r>
            </w:ins>
            <w:del w:id="74" w:author="Li Zhang" w:date="2012-10-11T20:45:00Z">
              <w:r w:rsidRPr="00266432" w:rsidDel="00C55A07">
                <w:rPr>
                  <w:rFonts w:ascii="Arial" w:hAnsi="Arial" w:cs="Arial"/>
                  <w:color w:val="9C6500"/>
                  <w:sz w:val="20"/>
                </w:rPr>
                <w:delText>-2.81%</w:delText>
              </w:r>
            </w:del>
          </w:p>
        </w:tc>
        <w:tc>
          <w:tcPr>
            <w:tcW w:w="964" w:type="dxa"/>
            <w:tcBorders>
              <w:top w:val="nil"/>
              <w:left w:val="nil"/>
              <w:bottom w:val="nil"/>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75" w:author="Li Zhang" w:date="2012-10-11T20:45:00Z">
              <w:r w:rsidRPr="00366571">
                <w:rPr>
                  <w:rFonts w:ascii="Arial" w:hAnsi="Arial" w:cs="Arial"/>
                  <w:color w:val="9C6500"/>
                  <w:sz w:val="20"/>
                </w:rPr>
                <w:t>-2.64%</w:t>
              </w:r>
            </w:ins>
            <w:del w:id="76" w:author="Li Zhang" w:date="2012-10-11T20:45:00Z">
              <w:r w:rsidRPr="00266432" w:rsidDel="00C55A07">
                <w:rPr>
                  <w:rFonts w:ascii="Arial" w:hAnsi="Arial" w:cs="Arial"/>
                  <w:color w:val="9C6500"/>
                  <w:sz w:val="20"/>
                </w:rPr>
                <w:delText>-2.64%</w:delText>
              </w:r>
            </w:del>
          </w:p>
        </w:tc>
        <w:tc>
          <w:tcPr>
            <w:tcW w:w="1280" w:type="dxa"/>
            <w:tcBorders>
              <w:top w:val="nil"/>
              <w:left w:val="nil"/>
              <w:bottom w:val="single" w:sz="8" w:space="0" w:color="auto"/>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77" w:author="Li Zhang" w:date="2012-10-11T20:45:00Z">
              <w:r w:rsidRPr="00366571">
                <w:rPr>
                  <w:rFonts w:ascii="Arial" w:hAnsi="Arial" w:cs="Arial"/>
                  <w:color w:val="9C6500"/>
                  <w:sz w:val="20"/>
                </w:rPr>
                <w:t>-0.91%</w:t>
              </w:r>
            </w:ins>
            <w:del w:id="78" w:author="Li Zhang" w:date="2012-10-11T20:45:00Z">
              <w:r w:rsidRPr="00266432" w:rsidDel="00C55A07">
                <w:rPr>
                  <w:rFonts w:ascii="Arial" w:hAnsi="Arial" w:cs="Arial"/>
                  <w:color w:val="9C6500"/>
                  <w:sz w:val="20"/>
                </w:rPr>
                <w:delText>-0.89%</w:delText>
              </w:r>
            </w:del>
          </w:p>
        </w:tc>
      </w:tr>
      <w:tr w:rsidR="00366571" w:rsidTr="00B903BB">
        <w:trPr>
          <w:trHeight w:val="268"/>
          <w:jc w:val="center"/>
        </w:trPr>
        <w:tc>
          <w:tcPr>
            <w:tcW w:w="2009" w:type="dxa"/>
            <w:tcBorders>
              <w:top w:val="single" w:sz="8" w:space="0" w:color="auto"/>
              <w:left w:val="single" w:sz="8" w:space="0" w:color="auto"/>
              <w:bottom w:val="single" w:sz="8" w:space="0" w:color="auto"/>
              <w:right w:val="nil"/>
            </w:tcBorders>
            <w:noWrap/>
            <w:hideMark/>
          </w:tcPr>
          <w:p w:rsidR="00366571" w:rsidRDefault="00366571">
            <w:pPr>
              <w:tabs>
                <w:tab w:val="clear" w:pos="360"/>
              </w:tabs>
              <w:overflowPunct/>
              <w:autoSpaceDE/>
              <w:adjustRightInd/>
              <w:spacing w:before="0"/>
              <w:rPr>
                <w:b/>
                <w:bCs/>
                <w:color w:val="000000"/>
                <w:sz w:val="20"/>
                <w:lang w:eastAsia="zh-CN"/>
              </w:rPr>
            </w:pPr>
            <w:r>
              <w:t>average</w:t>
            </w:r>
          </w:p>
        </w:tc>
        <w:tc>
          <w:tcPr>
            <w:tcW w:w="964" w:type="dxa"/>
            <w:tcBorders>
              <w:top w:val="single" w:sz="8" w:space="0" w:color="auto"/>
              <w:left w:val="single" w:sz="8" w:space="0" w:color="auto"/>
              <w:bottom w:val="single" w:sz="8" w:space="0" w:color="auto"/>
              <w:right w:val="nil"/>
            </w:tcBorders>
            <w:noWrap/>
            <w:vAlign w:val="center"/>
            <w:hideMark/>
          </w:tcPr>
          <w:p w:rsidR="00366571" w:rsidRDefault="00366571">
            <w:pPr>
              <w:tabs>
                <w:tab w:val="clear" w:pos="360"/>
              </w:tabs>
              <w:overflowPunct/>
              <w:autoSpaceDE/>
              <w:adjustRightInd/>
              <w:spacing w:before="0"/>
              <w:jc w:val="center"/>
              <w:rPr>
                <w:b/>
                <w:bCs/>
                <w:color w:val="000000"/>
                <w:sz w:val="20"/>
                <w:lang w:eastAsia="zh-CN"/>
              </w:rPr>
            </w:pPr>
            <w:r>
              <w:t>0.0%</w:t>
            </w:r>
          </w:p>
        </w:tc>
        <w:tc>
          <w:tcPr>
            <w:tcW w:w="964" w:type="dxa"/>
            <w:tcBorders>
              <w:top w:val="single" w:sz="8" w:space="0" w:color="auto"/>
              <w:left w:val="nil"/>
              <w:bottom w:val="single" w:sz="8" w:space="0" w:color="auto"/>
              <w:right w:val="nil"/>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79" w:author="Li Zhang" w:date="2012-10-11T20:45:00Z">
              <w:r w:rsidRPr="00366571">
                <w:rPr>
                  <w:rFonts w:ascii="Arial" w:hAnsi="Arial" w:cs="Arial"/>
                  <w:color w:val="9C6500"/>
                  <w:sz w:val="20"/>
                </w:rPr>
                <w:t>-2.69%</w:t>
              </w:r>
            </w:ins>
            <w:del w:id="80" w:author="Li Zhang" w:date="2012-10-11T20:45:00Z">
              <w:r w:rsidRPr="00266432" w:rsidDel="00C55A07">
                <w:rPr>
                  <w:rFonts w:ascii="Arial" w:hAnsi="Arial" w:cs="Arial"/>
                  <w:color w:val="9C6500"/>
                  <w:sz w:val="20"/>
                </w:rPr>
                <w:delText>-2.63%</w:delText>
              </w:r>
            </w:del>
          </w:p>
        </w:tc>
        <w:tc>
          <w:tcPr>
            <w:tcW w:w="964" w:type="dxa"/>
            <w:tcBorders>
              <w:top w:val="single" w:sz="8" w:space="0" w:color="auto"/>
              <w:left w:val="nil"/>
              <w:bottom w:val="single" w:sz="8" w:space="0" w:color="auto"/>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81" w:author="Li Zhang" w:date="2012-10-11T20:45:00Z">
              <w:r w:rsidRPr="00366571">
                <w:rPr>
                  <w:rFonts w:ascii="Arial" w:hAnsi="Arial" w:cs="Arial"/>
                  <w:color w:val="9C6500"/>
                  <w:sz w:val="20"/>
                </w:rPr>
                <w:t>-2.42%</w:t>
              </w:r>
            </w:ins>
            <w:del w:id="82" w:author="Li Zhang" w:date="2012-10-11T20:45:00Z">
              <w:r w:rsidRPr="00266432" w:rsidDel="00C55A07">
                <w:rPr>
                  <w:rFonts w:ascii="Arial" w:hAnsi="Arial" w:cs="Arial"/>
                  <w:color w:val="9C6500"/>
                  <w:sz w:val="20"/>
                </w:rPr>
                <w:delText>-2.42%</w:delText>
              </w:r>
            </w:del>
          </w:p>
        </w:tc>
        <w:tc>
          <w:tcPr>
            <w:tcW w:w="1280" w:type="dxa"/>
            <w:tcBorders>
              <w:top w:val="nil"/>
              <w:left w:val="nil"/>
              <w:bottom w:val="single" w:sz="8" w:space="0" w:color="auto"/>
              <w:right w:val="single" w:sz="8" w:space="0" w:color="auto"/>
            </w:tcBorders>
            <w:noWrap/>
            <w:vAlign w:val="center"/>
            <w:hideMark/>
          </w:tcPr>
          <w:p w:rsidR="00366571" w:rsidRPr="00266432" w:rsidRDefault="00366571" w:rsidP="00366571">
            <w:pPr>
              <w:tabs>
                <w:tab w:val="clear" w:pos="360"/>
              </w:tabs>
              <w:overflowPunct/>
              <w:autoSpaceDE/>
              <w:adjustRightInd/>
              <w:spacing w:before="0"/>
              <w:jc w:val="center"/>
              <w:rPr>
                <w:rFonts w:ascii="Arial" w:hAnsi="Arial" w:cs="Arial"/>
                <w:color w:val="9C6500"/>
                <w:sz w:val="20"/>
              </w:rPr>
            </w:pPr>
            <w:ins w:id="83" w:author="Li Zhang" w:date="2012-10-11T20:45:00Z">
              <w:r w:rsidRPr="00366571">
                <w:rPr>
                  <w:rFonts w:ascii="Arial" w:hAnsi="Arial" w:cs="Arial"/>
                  <w:color w:val="9C6500"/>
                  <w:sz w:val="20"/>
                </w:rPr>
                <w:t>-0.95%</w:t>
              </w:r>
            </w:ins>
            <w:del w:id="84" w:author="Li Zhang" w:date="2012-10-11T20:45:00Z">
              <w:r w:rsidRPr="00266432" w:rsidDel="00C55A07">
                <w:rPr>
                  <w:rFonts w:ascii="Arial" w:hAnsi="Arial" w:cs="Arial"/>
                  <w:color w:val="9C6500"/>
                  <w:sz w:val="20"/>
                </w:rPr>
                <w:delText>-0.93%</w:delText>
              </w:r>
            </w:del>
          </w:p>
        </w:tc>
      </w:tr>
    </w:tbl>
    <w:p w:rsidR="00D73A9F" w:rsidRPr="0017481D" w:rsidRDefault="00D73A9F" w:rsidP="00C15A86">
      <w:pPr>
        <w:jc w:val="both"/>
        <w:rPr>
          <w:szCs w:val="22"/>
          <w:lang w:val="en-GB"/>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BB0B94" w:rsidP="009234A5">
      <w:pPr>
        <w:jc w:val="both"/>
        <w:rPr>
          <w:szCs w:val="22"/>
          <w:lang w:val="en-CA"/>
        </w:rPr>
      </w:pPr>
      <w:r w:rsidRPr="0054550C">
        <w:rPr>
          <w:b/>
          <w:szCs w:val="22"/>
          <w:lang w:val="en-CA"/>
        </w:rPr>
        <w:t>Qualcomm Incorporated</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C7C" w:rsidRDefault="00704C7C">
      <w:r>
        <w:separator/>
      </w:r>
    </w:p>
  </w:endnote>
  <w:endnote w:type="continuationSeparator" w:id="0">
    <w:p w:rsidR="00704C7C" w:rsidRDefault="0070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BE9" w:rsidRDefault="00F11BE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F440C">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85" w:author="Li Zhang" w:date="2012-10-11T20:51:00Z">
      <w:r w:rsidR="00EF440C">
        <w:rPr>
          <w:rStyle w:val="PageNumber"/>
          <w:noProof/>
        </w:rPr>
        <w:t>2012-10-11</w:t>
      </w:r>
    </w:ins>
    <w:del w:id="86" w:author="Li Zhang" w:date="2012-10-11T20:49:00Z">
      <w:r w:rsidR="00366571" w:rsidDel="00B903BB">
        <w:rPr>
          <w:rStyle w:val="PageNumber"/>
          <w:noProof/>
        </w:rPr>
        <w:delText>2012-10-02</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C7C" w:rsidRDefault="00704C7C">
      <w:r>
        <w:separator/>
      </w:r>
    </w:p>
  </w:footnote>
  <w:footnote w:type="continuationSeparator" w:id="0">
    <w:p w:rsidR="00704C7C" w:rsidRDefault="0070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1E736748"/>
    <w:multiLevelType w:val="hybridMultilevel"/>
    <w:tmpl w:val="C76E4854"/>
    <w:lvl w:ilvl="0" w:tplc="14E04E5A">
      <w:start w:val="1"/>
      <w:numFmt w:val="decimal"/>
      <w:lvlText w:val="%1."/>
      <w:lvlJc w:val="left"/>
      <w:pPr>
        <w:tabs>
          <w:tab w:val="num" w:pos="1194"/>
        </w:tabs>
        <w:ind w:left="1194" w:hanging="400"/>
      </w:pPr>
      <w:rPr>
        <w:rFonts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5"/>
  </w:num>
  <w:num w:numId="4">
    <w:abstractNumId w:val="12"/>
  </w:num>
  <w:num w:numId="5">
    <w:abstractNumId w:val="13"/>
  </w:num>
  <w:num w:numId="6">
    <w:abstractNumId w:val="8"/>
  </w:num>
  <w:num w:numId="7">
    <w:abstractNumId w:val="10"/>
  </w:num>
  <w:num w:numId="8">
    <w:abstractNumId w:val="8"/>
  </w:num>
  <w:num w:numId="9">
    <w:abstractNumId w:val="2"/>
  </w:num>
  <w:num w:numId="10">
    <w:abstractNumId w:val="7"/>
  </w:num>
  <w:num w:numId="11">
    <w:abstractNumId w:val="4"/>
  </w:num>
  <w:num w:numId="12">
    <w:abstractNumId w:val="5"/>
  </w:num>
  <w:num w:numId="13">
    <w:abstractNumId w:val="16"/>
  </w:num>
  <w:num w:numId="14">
    <w:abstractNumId w:val="3"/>
  </w:num>
  <w:num w:numId="15">
    <w:abstractNumId w:val="18"/>
  </w:num>
  <w:num w:numId="16">
    <w:abstractNumId w:val="9"/>
  </w:num>
  <w:num w:numId="17">
    <w:abstractNumId w:val="11"/>
  </w:num>
  <w:num w:numId="18">
    <w:abstractNumId w:val="1"/>
  </w:num>
  <w:num w:numId="19">
    <w:abstractNumId w:val="1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8"/>
    </w:lvlOverride>
    <w:lvlOverride w:ilvl="1">
      <w:startOverride w:val="5"/>
    </w:lvlOverride>
    <w:lvlOverride w:ilvl="2">
      <w:startOverride w:val="3"/>
    </w:lvlOverride>
    <w:lvlOverride w:ilvl="3">
      <w:startOverride w:val="1"/>
    </w:lvlOverride>
    <w:lvlOverride w:ilvl="4">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6A4"/>
    <w:rsid w:val="00031E6B"/>
    <w:rsid w:val="00033E24"/>
    <w:rsid w:val="000458BC"/>
    <w:rsid w:val="00045C41"/>
    <w:rsid w:val="00046C03"/>
    <w:rsid w:val="00047C9A"/>
    <w:rsid w:val="00051B3B"/>
    <w:rsid w:val="0007614F"/>
    <w:rsid w:val="00087ACE"/>
    <w:rsid w:val="000976E0"/>
    <w:rsid w:val="000A0B4B"/>
    <w:rsid w:val="000B1C6B"/>
    <w:rsid w:val="000B4FF9"/>
    <w:rsid w:val="000C09AC"/>
    <w:rsid w:val="000C2C0D"/>
    <w:rsid w:val="000E00F3"/>
    <w:rsid w:val="000F158C"/>
    <w:rsid w:val="000F1CB4"/>
    <w:rsid w:val="00102F3D"/>
    <w:rsid w:val="00124E38"/>
    <w:rsid w:val="0012580B"/>
    <w:rsid w:val="00131F90"/>
    <w:rsid w:val="0013526E"/>
    <w:rsid w:val="00136E3F"/>
    <w:rsid w:val="00170C1E"/>
    <w:rsid w:val="00171371"/>
    <w:rsid w:val="0017481D"/>
    <w:rsid w:val="00175A24"/>
    <w:rsid w:val="00187E58"/>
    <w:rsid w:val="001A297E"/>
    <w:rsid w:val="001A2CAE"/>
    <w:rsid w:val="001A368E"/>
    <w:rsid w:val="001A7329"/>
    <w:rsid w:val="001A74F4"/>
    <w:rsid w:val="001B4932"/>
    <w:rsid w:val="001B4E28"/>
    <w:rsid w:val="001C3525"/>
    <w:rsid w:val="001D1BD2"/>
    <w:rsid w:val="001E02BE"/>
    <w:rsid w:val="001E3B37"/>
    <w:rsid w:val="001F2594"/>
    <w:rsid w:val="00200C16"/>
    <w:rsid w:val="002055A6"/>
    <w:rsid w:val="00206460"/>
    <w:rsid w:val="002069B4"/>
    <w:rsid w:val="00215DFC"/>
    <w:rsid w:val="002212DF"/>
    <w:rsid w:val="00222CD4"/>
    <w:rsid w:val="00223D2A"/>
    <w:rsid w:val="002264A6"/>
    <w:rsid w:val="00227BA7"/>
    <w:rsid w:val="002519C9"/>
    <w:rsid w:val="002535FF"/>
    <w:rsid w:val="00256185"/>
    <w:rsid w:val="00263398"/>
    <w:rsid w:val="00266432"/>
    <w:rsid w:val="00275BCF"/>
    <w:rsid w:val="00290C78"/>
    <w:rsid w:val="00292257"/>
    <w:rsid w:val="002A54E0"/>
    <w:rsid w:val="002B0BC8"/>
    <w:rsid w:val="002B0DEA"/>
    <w:rsid w:val="002B1595"/>
    <w:rsid w:val="002B191D"/>
    <w:rsid w:val="002C696A"/>
    <w:rsid w:val="002C7B5E"/>
    <w:rsid w:val="002D0AF6"/>
    <w:rsid w:val="002D1C8D"/>
    <w:rsid w:val="002D73CA"/>
    <w:rsid w:val="002E4E74"/>
    <w:rsid w:val="002F164D"/>
    <w:rsid w:val="00304276"/>
    <w:rsid w:val="00306206"/>
    <w:rsid w:val="00317D85"/>
    <w:rsid w:val="00327C56"/>
    <w:rsid w:val="003315A1"/>
    <w:rsid w:val="00333B0B"/>
    <w:rsid w:val="003373EC"/>
    <w:rsid w:val="00342FF4"/>
    <w:rsid w:val="00351C1A"/>
    <w:rsid w:val="00366571"/>
    <w:rsid w:val="003706CC"/>
    <w:rsid w:val="00377710"/>
    <w:rsid w:val="003A2D8E"/>
    <w:rsid w:val="003A6C80"/>
    <w:rsid w:val="003B54F1"/>
    <w:rsid w:val="003B5D92"/>
    <w:rsid w:val="003C1D53"/>
    <w:rsid w:val="003C20E4"/>
    <w:rsid w:val="003C6FC4"/>
    <w:rsid w:val="003E6F90"/>
    <w:rsid w:val="003E7556"/>
    <w:rsid w:val="003F5D0F"/>
    <w:rsid w:val="00412FB9"/>
    <w:rsid w:val="00414101"/>
    <w:rsid w:val="004305CA"/>
    <w:rsid w:val="0043142C"/>
    <w:rsid w:val="00433DDB"/>
    <w:rsid w:val="00437619"/>
    <w:rsid w:val="00441950"/>
    <w:rsid w:val="00447EE0"/>
    <w:rsid w:val="0046749A"/>
    <w:rsid w:val="00467DDF"/>
    <w:rsid w:val="0048256C"/>
    <w:rsid w:val="004A2A63"/>
    <w:rsid w:val="004A3AF0"/>
    <w:rsid w:val="004B210C"/>
    <w:rsid w:val="004B6122"/>
    <w:rsid w:val="004D405F"/>
    <w:rsid w:val="004E032F"/>
    <w:rsid w:val="004E4F4F"/>
    <w:rsid w:val="004E6789"/>
    <w:rsid w:val="004F61E3"/>
    <w:rsid w:val="004F670D"/>
    <w:rsid w:val="0051015C"/>
    <w:rsid w:val="00516CF1"/>
    <w:rsid w:val="00522A74"/>
    <w:rsid w:val="00531AE9"/>
    <w:rsid w:val="00532D5F"/>
    <w:rsid w:val="005377A6"/>
    <w:rsid w:val="00550A66"/>
    <w:rsid w:val="00565BE1"/>
    <w:rsid w:val="00567EC7"/>
    <w:rsid w:val="00570013"/>
    <w:rsid w:val="005750D2"/>
    <w:rsid w:val="005801A2"/>
    <w:rsid w:val="005952A5"/>
    <w:rsid w:val="00596CEE"/>
    <w:rsid w:val="005A33A1"/>
    <w:rsid w:val="005B217D"/>
    <w:rsid w:val="005C385F"/>
    <w:rsid w:val="005E1AC6"/>
    <w:rsid w:val="005E3246"/>
    <w:rsid w:val="005F253B"/>
    <w:rsid w:val="005F6F1B"/>
    <w:rsid w:val="00606F83"/>
    <w:rsid w:val="00624B33"/>
    <w:rsid w:val="00630AA2"/>
    <w:rsid w:val="00646707"/>
    <w:rsid w:val="00662E58"/>
    <w:rsid w:val="00662E99"/>
    <w:rsid w:val="00664DCF"/>
    <w:rsid w:val="00666815"/>
    <w:rsid w:val="00692D27"/>
    <w:rsid w:val="006A0987"/>
    <w:rsid w:val="006A674B"/>
    <w:rsid w:val="006C5D39"/>
    <w:rsid w:val="006C63EC"/>
    <w:rsid w:val="006C676A"/>
    <w:rsid w:val="006E0240"/>
    <w:rsid w:val="006E2810"/>
    <w:rsid w:val="006E5417"/>
    <w:rsid w:val="006E7D7D"/>
    <w:rsid w:val="00704C7C"/>
    <w:rsid w:val="00712F60"/>
    <w:rsid w:val="00720E3B"/>
    <w:rsid w:val="007243EE"/>
    <w:rsid w:val="00725E86"/>
    <w:rsid w:val="00745F6B"/>
    <w:rsid w:val="00747011"/>
    <w:rsid w:val="007530A5"/>
    <w:rsid w:val="00753599"/>
    <w:rsid w:val="0075585E"/>
    <w:rsid w:val="00770571"/>
    <w:rsid w:val="007723C5"/>
    <w:rsid w:val="007768FF"/>
    <w:rsid w:val="00780243"/>
    <w:rsid w:val="007819F7"/>
    <w:rsid w:val="007824D3"/>
    <w:rsid w:val="00793F02"/>
    <w:rsid w:val="00796EE3"/>
    <w:rsid w:val="007A7D29"/>
    <w:rsid w:val="007B20B5"/>
    <w:rsid w:val="007B336A"/>
    <w:rsid w:val="007B4AB8"/>
    <w:rsid w:val="007B7BDE"/>
    <w:rsid w:val="007C2960"/>
    <w:rsid w:val="007D0810"/>
    <w:rsid w:val="007D66D5"/>
    <w:rsid w:val="007E12E8"/>
    <w:rsid w:val="007F1F8B"/>
    <w:rsid w:val="007F2118"/>
    <w:rsid w:val="007F318B"/>
    <w:rsid w:val="007F4CA7"/>
    <w:rsid w:val="007F5929"/>
    <w:rsid w:val="007F64B8"/>
    <w:rsid w:val="007F67A1"/>
    <w:rsid w:val="00811C05"/>
    <w:rsid w:val="008206C8"/>
    <w:rsid w:val="00827F7F"/>
    <w:rsid w:val="00861460"/>
    <w:rsid w:val="00864372"/>
    <w:rsid w:val="00874A6C"/>
    <w:rsid w:val="00876C65"/>
    <w:rsid w:val="00883849"/>
    <w:rsid w:val="00897F86"/>
    <w:rsid w:val="008A4B4C"/>
    <w:rsid w:val="008C239F"/>
    <w:rsid w:val="008E480C"/>
    <w:rsid w:val="009002BC"/>
    <w:rsid w:val="00900A7E"/>
    <w:rsid w:val="0090497A"/>
    <w:rsid w:val="00907757"/>
    <w:rsid w:val="009212B0"/>
    <w:rsid w:val="00922688"/>
    <w:rsid w:val="009234A5"/>
    <w:rsid w:val="00927C98"/>
    <w:rsid w:val="009336F7"/>
    <w:rsid w:val="009349F5"/>
    <w:rsid w:val="009374A7"/>
    <w:rsid w:val="00966A53"/>
    <w:rsid w:val="00977CBE"/>
    <w:rsid w:val="0098551D"/>
    <w:rsid w:val="0099518F"/>
    <w:rsid w:val="009A523D"/>
    <w:rsid w:val="009D0185"/>
    <w:rsid w:val="009F13DF"/>
    <w:rsid w:val="009F496B"/>
    <w:rsid w:val="00A01439"/>
    <w:rsid w:val="00A02E61"/>
    <w:rsid w:val="00A05CFF"/>
    <w:rsid w:val="00A134B7"/>
    <w:rsid w:val="00A2093E"/>
    <w:rsid w:val="00A213DC"/>
    <w:rsid w:val="00A40D17"/>
    <w:rsid w:val="00A439DF"/>
    <w:rsid w:val="00A44BC8"/>
    <w:rsid w:val="00A56B97"/>
    <w:rsid w:val="00A6093D"/>
    <w:rsid w:val="00A6380D"/>
    <w:rsid w:val="00A70EA8"/>
    <w:rsid w:val="00A76A6D"/>
    <w:rsid w:val="00A82310"/>
    <w:rsid w:val="00A83253"/>
    <w:rsid w:val="00A83AB0"/>
    <w:rsid w:val="00A85B3D"/>
    <w:rsid w:val="00A96C90"/>
    <w:rsid w:val="00AA0E89"/>
    <w:rsid w:val="00AA6E84"/>
    <w:rsid w:val="00AC2008"/>
    <w:rsid w:val="00AC6EBB"/>
    <w:rsid w:val="00AD3B8B"/>
    <w:rsid w:val="00AE1FB5"/>
    <w:rsid w:val="00AE341B"/>
    <w:rsid w:val="00AE3C14"/>
    <w:rsid w:val="00AF226D"/>
    <w:rsid w:val="00AF4780"/>
    <w:rsid w:val="00B01730"/>
    <w:rsid w:val="00B07CA7"/>
    <w:rsid w:val="00B1279A"/>
    <w:rsid w:val="00B235DB"/>
    <w:rsid w:val="00B25987"/>
    <w:rsid w:val="00B3296F"/>
    <w:rsid w:val="00B35DDB"/>
    <w:rsid w:val="00B41305"/>
    <w:rsid w:val="00B47EB7"/>
    <w:rsid w:val="00B5222E"/>
    <w:rsid w:val="00B53469"/>
    <w:rsid w:val="00B56835"/>
    <w:rsid w:val="00B61C96"/>
    <w:rsid w:val="00B72A12"/>
    <w:rsid w:val="00B73A2A"/>
    <w:rsid w:val="00B80F1B"/>
    <w:rsid w:val="00B83D7A"/>
    <w:rsid w:val="00B842BE"/>
    <w:rsid w:val="00B8585F"/>
    <w:rsid w:val="00B903BB"/>
    <w:rsid w:val="00B9120A"/>
    <w:rsid w:val="00B94B06"/>
    <w:rsid w:val="00B94C28"/>
    <w:rsid w:val="00BA41DC"/>
    <w:rsid w:val="00BB0B94"/>
    <w:rsid w:val="00BB4C23"/>
    <w:rsid w:val="00BB7897"/>
    <w:rsid w:val="00BC10BA"/>
    <w:rsid w:val="00BC5AFD"/>
    <w:rsid w:val="00BE2F61"/>
    <w:rsid w:val="00BF65C7"/>
    <w:rsid w:val="00C04F43"/>
    <w:rsid w:val="00C0609D"/>
    <w:rsid w:val="00C115AB"/>
    <w:rsid w:val="00C15A86"/>
    <w:rsid w:val="00C30249"/>
    <w:rsid w:val="00C331F6"/>
    <w:rsid w:val="00C342C6"/>
    <w:rsid w:val="00C3723B"/>
    <w:rsid w:val="00C606C9"/>
    <w:rsid w:val="00C80288"/>
    <w:rsid w:val="00C84003"/>
    <w:rsid w:val="00C90650"/>
    <w:rsid w:val="00C92700"/>
    <w:rsid w:val="00C930D6"/>
    <w:rsid w:val="00C9597F"/>
    <w:rsid w:val="00C97D78"/>
    <w:rsid w:val="00CB727C"/>
    <w:rsid w:val="00CC161E"/>
    <w:rsid w:val="00CC2AAE"/>
    <w:rsid w:val="00CC4AE1"/>
    <w:rsid w:val="00CC5A42"/>
    <w:rsid w:val="00CC72AC"/>
    <w:rsid w:val="00CC79CC"/>
    <w:rsid w:val="00CD0EAB"/>
    <w:rsid w:val="00CF1275"/>
    <w:rsid w:val="00CF34DB"/>
    <w:rsid w:val="00CF5535"/>
    <w:rsid w:val="00CF558F"/>
    <w:rsid w:val="00D02595"/>
    <w:rsid w:val="00D073E2"/>
    <w:rsid w:val="00D20875"/>
    <w:rsid w:val="00D20C96"/>
    <w:rsid w:val="00D251E7"/>
    <w:rsid w:val="00D404B0"/>
    <w:rsid w:val="00D446EC"/>
    <w:rsid w:val="00D51BF0"/>
    <w:rsid w:val="00D55942"/>
    <w:rsid w:val="00D72082"/>
    <w:rsid w:val="00D73A9F"/>
    <w:rsid w:val="00D807BF"/>
    <w:rsid w:val="00D82DEF"/>
    <w:rsid w:val="00D82FCC"/>
    <w:rsid w:val="00D92586"/>
    <w:rsid w:val="00D97706"/>
    <w:rsid w:val="00DA252C"/>
    <w:rsid w:val="00DA4D91"/>
    <w:rsid w:val="00DA7734"/>
    <w:rsid w:val="00DA7887"/>
    <w:rsid w:val="00DB2C26"/>
    <w:rsid w:val="00DC2490"/>
    <w:rsid w:val="00DC24A1"/>
    <w:rsid w:val="00DC327A"/>
    <w:rsid w:val="00DD5D1E"/>
    <w:rsid w:val="00DE6B43"/>
    <w:rsid w:val="00DF0D68"/>
    <w:rsid w:val="00E11923"/>
    <w:rsid w:val="00E21784"/>
    <w:rsid w:val="00E262D4"/>
    <w:rsid w:val="00E36250"/>
    <w:rsid w:val="00E43BD8"/>
    <w:rsid w:val="00E54511"/>
    <w:rsid w:val="00E61DAC"/>
    <w:rsid w:val="00E636DC"/>
    <w:rsid w:val="00E71205"/>
    <w:rsid w:val="00E71346"/>
    <w:rsid w:val="00E7175E"/>
    <w:rsid w:val="00E71D34"/>
    <w:rsid w:val="00E72B80"/>
    <w:rsid w:val="00E75FE3"/>
    <w:rsid w:val="00E86696"/>
    <w:rsid w:val="00E86C4C"/>
    <w:rsid w:val="00E90DB6"/>
    <w:rsid w:val="00EB1C6F"/>
    <w:rsid w:val="00EB7AB1"/>
    <w:rsid w:val="00EF440C"/>
    <w:rsid w:val="00EF48CC"/>
    <w:rsid w:val="00F0740F"/>
    <w:rsid w:val="00F11BE9"/>
    <w:rsid w:val="00F36E48"/>
    <w:rsid w:val="00F572CB"/>
    <w:rsid w:val="00F73032"/>
    <w:rsid w:val="00F76CB9"/>
    <w:rsid w:val="00F848FC"/>
    <w:rsid w:val="00F87AFA"/>
    <w:rsid w:val="00F9282A"/>
    <w:rsid w:val="00F96BAD"/>
    <w:rsid w:val="00FA0A3D"/>
    <w:rsid w:val="00FA11CC"/>
    <w:rsid w:val="00FA6EE7"/>
    <w:rsid w:val="00FB0E84"/>
    <w:rsid w:val="00FD01C2"/>
    <w:rsid w:val="00FE0656"/>
    <w:rsid w:val="00FE3063"/>
    <w:rsid w:val="00FF0CE3"/>
    <w:rsid w:val="00FF6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E21784"/>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E2178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E21784"/>
    <w:rPr>
      <w:rFonts w:eastAsia="MS Mincho"/>
      <w:lang w:val="en-GB" w:eastAsia="en-US"/>
    </w:rPr>
  </w:style>
  <w:style w:type="paragraph" w:customStyle="1" w:styleId="tablecell">
    <w:name w:val="table cell"/>
    <w:basedOn w:val="Normal"/>
    <w:rsid w:val="00E21784"/>
    <w:pPr>
      <w:keepNext/>
      <w:keepLines/>
      <w:tabs>
        <w:tab w:val="clear" w:pos="360"/>
        <w:tab w:val="clear" w:pos="720"/>
        <w:tab w:val="clear" w:pos="1080"/>
        <w:tab w:val="clear" w:pos="1440"/>
      </w:tabs>
      <w:spacing w:before="0" w:after="60"/>
      <w:jc w:val="both"/>
    </w:pPr>
    <w:rPr>
      <w:sz w:val="20"/>
      <w:lang w:val="en-GB"/>
    </w:rPr>
  </w:style>
  <w:style w:type="paragraph" w:customStyle="1" w:styleId="Note1">
    <w:name w:val="Note 1"/>
    <w:basedOn w:val="Normal"/>
    <w:rsid w:val="00E21784"/>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3N">
    <w:name w:val="3N"/>
    <w:basedOn w:val="Normal"/>
    <w:link w:val="3NChar"/>
    <w:qFormat/>
    <w:rsid w:val="004B6122"/>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4B6122"/>
    <w:rPr>
      <w:rFonts w:eastAsia="Malgun Gothic"/>
      <w:lang w:val="en-GB" w:eastAsia="en-US"/>
    </w:rPr>
  </w:style>
  <w:style w:type="character" w:styleId="CommentReference">
    <w:name w:val="annotation reference"/>
    <w:rsid w:val="00F36E48"/>
    <w:rPr>
      <w:sz w:val="16"/>
      <w:szCs w:val="16"/>
    </w:rPr>
  </w:style>
  <w:style w:type="paragraph" w:styleId="CommentText">
    <w:name w:val="annotation text"/>
    <w:basedOn w:val="Normal"/>
    <w:link w:val="CommentTextChar"/>
    <w:rsid w:val="00F36E48"/>
    <w:rPr>
      <w:sz w:val="20"/>
    </w:rPr>
  </w:style>
  <w:style w:type="character" w:customStyle="1" w:styleId="CommentTextChar">
    <w:name w:val="Comment Text Char"/>
    <w:link w:val="CommentText"/>
    <w:rsid w:val="00F36E48"/>
    <w:rPr>
      <w:lang w:val="en-US" w:eastAsia="en-US"/>
    </w:rPr>
  </w:style>
  <w:style w:type="paragraph" w:styleId="CommentSubject">
    <w:name w:val="annotation subject"/>
    <w:basedOn w:val="CommentText"/>
    <w:next w:val="CommentText"/>
    <w:link w:val="CommentSubjectChar"/>
    <w:rsid w:val="00F36E48"/>
    <w:rPr>
      <w:b/>
      <w:bCs/>
    </w:rPr>
  </w:style>
  <w:style w:type="character" w:customStyle="1" w:styleId="CommentSubjectChar">
    <w:name w:val="Comment Subject Char"/>
    <w:link w:val="CommentSubject"/>
    <w:rsid w:val="00F36E48"/>
    <w:rPr>
      <w:b/>
      <w:bCs/>
      <w:lang w:val="en-US" w:eastAsia="en-US"/>
    </w:rPr>
  </w:style>
  <w:style w:type="character" w:customStyle="1" w:styleId="value">
    <w:name w:val="value"/>
    <w:rsid w:val="00565BE1"/>
  </w:style>
  <w:style w:type="character" w:customStyle="1" w:styleId="CaptionChar">
    <w:name w:val="Caption Char"/>
    <w:aliases w:val="Figure Char"/>
    <w:link w:val="Caption"/>
    <w:uiPriority w:val="35"/>
    <w:semiHidden/>
    <w:locked/>
    <w:rsid w:val="00AE1FB5"/>
    <w:rPr>
      <w:b/>
      <w:bCs/>
      <w:color w:val="4F81BD"/>
      <w:sz w:val="18"/>
      <w:szCs w:val="18"/>
      <w:lang w:eastAsia="en-US"/>
    </w:rPr>
  </w:style>
  <w:style w:type="paragraph" w:styleId="Caption">
    <w:name w:val="caption"/>
    <w:aliases w:val="Figure"/>
    <w:basedOn w:val="Normal"/>
    <w:next w:val="Normal"/>
    <w:link w:val="CaptionChar"/>
    <w:uiPriority w:val="35"/>
    <w:semiHidden/>
    <w:unhideWhenUsed/>
    <w:qFormat/>
    <w:rsid w:val="00AE1FB5"/>
    <w:pPr>
      <w:spacing w:before="0" w:after="200"/>
      <w:textAlignment w:val="auto"/>
    </w:pPr>
    <w:rPr>
      <w:b/>
      <w:bCs/>
      <w:color w:val="4F81BD"/>
      <w:sz w:val="18"/>
      <w:szCs w:val="18"/>
    </w:rPr>
  </w:style>
  <w:style w:type="paragraph" w:customStyle="1" w:styleId="Equation">
    <w:name w:val="Equation"/>
    <w:basedOn w:val="Normal"/>
    <w:uiPriority w:val="99"/>
    <w:rsid w:val="0025618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E21784"/>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E2178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E21784"/>
    <w:rPr>
      <w:rFonts w:eastAsia="MS Mincho"/>
      <w:lang w:val="en-GB" w:eastAsia="en-US"/>
    </w:rPr>
  </w:style>
  <w:style w:type="paragraph" w:customStyle="1" w:styleId="tablecell">
    <w:name w:val="table cell"/>
    <w:basedOn w:val="Normal"/>
    <w:rsid w:val="00E21784"/>
    <w:pPr>
      <w:keepNext/>
      <w:keepLines/>
      <w:tabs>
        <w:tab w:val="clear" w:pos="360"/>
        <w:tab w:val="clear" w:pos="720"/>
        <w:tab w:val="clear" w:pos="1080"/>
        <w:tab w:val="clear" w:pos="1440"/>
      </w:tabs>
      <w:spacing w:before="0" w:after="60"/>
      <w:jc w:val="both"/>
    </w:pPr>
    <w:rPr>
      <w:sz w:val="20"/>
      <w:lang w:val="en-GB"/>
    </w:rPr>
  </w:style>
  <w:style w:type="paragraph" w:customStyle="1" w:styleId="Note1">
    <w:name w:val="Note 1"/>
    <w:basedOn w:val="Normal"/>
    <w:rsid w:val="00E21784"/>
    <w:pPr>
      <w:tabs>
        <w:tab w:val="clear" w:pos="360"/>
        <w:tab w:val="clear" w:pos="720"/>
        <w:tab w:val="clear" w:pos="1080"/>
        <w:tab w:val="clear" w:pos="1440"/>
      </w:tabs>
      <w:spacing w:before="60"/>
      <w:ind w:left="288"/>
      <w:jc w:val="both"/>
    </w:pPr>
    <w:rPr>
      <w:rFonts w:eastAsia="Malgun Gothic"/>
      <w:sz w:val="18"/>
      <w:szCs w:val="18"/>
      <w:lang w:val="en-GB"/>
    </w:rPr>
  </w:style>
  <w:style w:type="paragraph" w:customStyle="1" w:styleId="3N">
    <w:name w:val="3N"/>
    <w:basedOn w:val="Normal"/>
    <w:link w:val="3NChar"/>
    <w:qFormat/>
    <w:rsid w:val="004B6122"/>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4B6122"/>
    <w:rPr>
      <w:rFonts w:eastAsia="Malgun Gothic"/>
      <w:lang w:val="en-GB" w:eastAsia="en-US"/>
    </w:rPr>
  </w:style>
  <w:style w:type="character" w:styleId="CommentReference">
    <w:name w:val="annotation reference"/>
    <w:rsid w:val="00F36E48"/>
    <w:rPr>
      <w:sz w:val="16"/>
      <w:szCs w:val="16"/>
    </w:rPr>
  </w:style>
  <w:style w:type="paragraph" w:styleId="CommentText">
    <w:name w:val="annotation text"/>
    <w:basedOn w:val="Normal"/>
    <w:link w:val="CommentTextChar"/>
    <w:rsid w:val="00F36E48"/>
    <w:rPr>
      <w:sz w:val="20"/>
    </w:rPr>
  </w:style>
  <w:style w:type="character" w:customStyle="1" w:styleId="CommentTextChar">
    <w:name w:val="Comment Text Char"/>
    <w:link w:val="CommentText"/>
    <w:rsid w:val="00F36E48"/>
    <w:rPr>
      <w:lang w:val="en-US" w:eastAsia="en-US"/>
    </w:rPr>
  </w:style>
  <w:style w:type="paragraph" w:styleId="CommentSubject">
    <w:name w:val="annotation subject"/>
    <w:basedOn w:val="CommentText"/>
    <w:next w:val="CommentText"/>
    <w:link w:val="CommentSubjectChar"/>
    <w:rsid w:val="00F36E48"/>
    <w:rPr>
      <w:b/>
      <w:bCs/>
    </w:rPr>
  </w:style>
  <w:style w:type="character" w:customStyle="1" w:styleId="CommentSubjectChar">
    <w:name w:val="Comment Subject Char"/>
    <w:link w:val="CommentSubject"/>
    <w:rsid w:val="00F36E48"/>
    <w:rPr>
      <w:b/>
      <w:bCs/>
      <w:lang w:val="en-US" w:eastAsia="en-US"/>
    </w:rPr>
  </w:style>
  <w:style w:type="character" w:customStyle="1" w:styleId="value">
    <w:name w:val="value"/>
    <w:rsid w:val="00565BE1"/>
  </w:style>
  <w:style w:type="character" w:customStyle="1" w:styleId="CaptionChar">
    <w:name w:val="Caption Char"/>
    <w:aliases w:val="Figure Char"/>
    <w:link w:val="Caption"/>
    <w:uiPriority w:val="35"/>
    <w:semiHidden/>
    <w:locked/>
    <w:rsid w:val="00AE1FB5"/>
    <w:rPr>
      <w:b/>
      <w:bCs/>
      <w:color w:val="4F81BD"/>
      <w:sz w:val="18"/>
      <w:szCs w:val="18"/>
      <w:lang w:eastAsia="en-US"/>
    </w:rPr>
  </w:style>
  <w:style w:type="paragraph" w:styleId="Caption">
    <w:name w:val="caption"/>
    <w:aliases w:val="Figure"/>
    <w:basedOn w:val="Normal"/>
    <w:next w:val="Normal"/>
    <w:link w:val="CaptionChar"/>
    <w:uiPriority w:val="35"/>
    <w:semiHidden/>
    <w:unhideWhenUsed/>
    <w:qFormat/>
    <w:rsid w:val="00AE1FB5"/>
    <w:pPr>
      <w:spacing w:before="0" w:after="200"/>
      <w:textAlignment w:val="auto"/>
    </w:pPr>
    <w:rPr>
      <w:b/>
      <w:bCs/>
      <w:color w:val="4F81BD"/>
      <w:sz w:val="18"/>
      <w:szCs w:val="18"/>
    </w:rPr>
  </w:style>
  <w:style w:type="paragraph" w:customStyle="1" w:styleId="Equation">
    <w:name w:val="Equation"/>
    <w:basedOn w:val="Normal"/>
    <w:uiPriority w:val="99"/>
    <w:rsid w:val="0025618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08975">
      <w:bodyDiv w:val="1"/>
      <w:marLeft w:val="0"/>
      <w:marRight w:val="0"/>
      <w:marTop w:val="0"/>
      <w:marBottom w:val="0"/>
      <w:divBdr>
        <w:top w:val="none" w:sz="0" w:space="0" w:color="auto"/>
        <w:left w:val="none" w:sz="0" w:space="0" w:color="auto"/>
        <w:bottom w:val="none" w:sz="0" w:space="0" w:color="auto"/>
        <w:right w:val="none" w:sz="0" w:space="0" w:color="auto"/>
      </w:divBdr>
    </w:div>
    <w:div w:id="423722931">
      <w:bodyDiv w:val="1"/>
      <w:marLeft w:val="0"/>
      <w:marRight w:val="0"/>
      <w:marTop w:val="0"/>
      <w:marBottom w:val="0"/>
      <w:divBdr>
        <w:top w:val="none" w:sz="0" w:space="0" w:color="auto"/>
        <w:left w:val="none" w:sz="0" w:space="0" w:color="auto"/>
        <w:bottom w:val="none" w:sz="0" w:space="0" w:color="auto"/>
        <w:right w:val="none" w:sz="0" w:space="0" w:color="auto"/>
      </w:divBdr>
      <w:divsChild>
        <w:div w:id="874193302">
          <w:marLeft w:val="0"/>
          <w:marRight w:val="0"/>
          <w:marTop w:val="0"/>
          <w:marBottom w:val="0"/>
          <w:divBdr>
            <w:top w:val="none" w:sz="0" w:space="0" w:color="auto"/>
            <w:left w:val="none" w:sz="0" w:space="0" w:color="auto"/>
            <w:bottom w:val="none" w:sz="0" w:space="0" w:color="auto"/>
            <w:right w:val="none" w:sz="0" w:space="0" w:color="auto"/>
          </w:divBdr>
          <w:divsChild>
            <w:div w:id="244874800">
              <w:marLeft w:val="0"/>
              <w:marRight w:val="0"/>
              <w:marTop w:val="0"/>
              <w:marBottom w:val="0"/>
              <w:divBdr>
                <w:top w:val="none" w:sz="0" w:space="0" w:color="auto"/>
                <w:left w:val="none" w:sz="0" w:space="0" w:color="auto"/>
                <w:bottom w:val="none" w:sz="0" w:space="0" w:color="auto"/>
                <w:right w:val="none" w:sz="0" w:space="0" w:color="auto"/>
              </w:divBdr>
              <w:divsChild>
                <w:div w:id="2037384459">
                  <w:marLeft w:val="0"/>
                  <w:marRight w:val="0"/>
                  <w:marTop w:val="0"/>
                  <w:marBottom w:val="0"/>
                  <w:divBdr>
                    <w:top w:val="none" w:sz="0" w:space="0" w:color="auto"/>
                    <w:left w:val="none" w:sz="0" w:space="0" w:color="auto"/>
                    <w:bottom w:val="none" w:sz="0" w:space="0" w:color="auto"/>
                    <w:right w:val="none" w:sz="0" w:space="0" w:color="auto"/>
                  </w:divBdr>
                  <w:divsChild>
                    <w:div w:id="1978296143">
                      <w:marLeft w:val="0"/>
                      <w:marRight w:val="-600"/>
                      <w:marTop w:val="0"/>
                      <w:marBottom w:val="0"/>
                      <w:divBdr>
                        <w:top w:val="none" w:sz="0" w:space="0" w:color="auto"/>
                        <w:left w:val="none" w:sz="0" w:space="0" w:color="auto"/>
                        <w:bottom w:val="none" w:sz="0" w:space="0" w:color="auto"/>
                        <w:right w:val="none" w:sz="0" w:space="0" w:color="auto"/>
                      </w:divBdr>
                      <w:divsChild>
                        <w:div w:id="863637114">
                          <w:marLeft w:val="0"/>
                          <w:marRight w:val="0"/>
                          <w:marTop w:val="0"/>
                          <w:marBottom w:val="0"/>
                          <w:divBdr>
                            <w:top w:val="none" w:sz="0" w:space="0" w:color="auto"/>
                            <w:left w:val="none" w:sz="0" w:space="0" w:color="auto"/>
                            <w:bottom w:val="none" w:sz="0" w:space="0" w:color="auto"/>
                            <w:right w:val="none" w:sz="0" w:space="0" w:color="auto"/>
                          </w:divBdr>
                          <w:divsChild>
                            <w:div w:id="1895117962">
                              <w:marLeft w:val="0"/>
                              <w:marRight w:val="0"/>
                              <w:marTop w:val="0"/>
                              <w:marBottom w:val="0"/>
                              <w:divBdr>
                                <w:top w:val="none" w:sz="0" w:space="0" w:color="auto"/>
                                <w:left w:val="none" w:sz="0" w:space="0" w:color="auto"/>
                                <w:bottom w:val="none" w:sz="0" w:space="0" w:color="auto"/>
                                <w:right w:val="none" w:sz="0" w:space="0" w:color="auto"/>
                              </w:divBdr>
                              <w:divsChild>
                                <w:div w:id="1595554863">
                                  <w:marLeft w:val="0"/>
                                  <w:marRight w:val="0"/>
                                  <w:marTop w:val="0"/>
                                  <w:marBottom w:val="0"/>
                                  <w:divBdr>
                                    <w:top w:val="none" w:sz="0" w:space="0" w:color="auto"/>
                                    <w:left w:val="none" w:sz="0" w:space="0" w:color="auto"/>
                                    <w:bottom w:val="none" w:sz="0" w:space="0" w:color="auto"/>
                                    <w:right w:val="none" w:sz="0" w:space="0" w:color="auto"/>
                                  </w:divBdr>
                                  <w:divsChild>
                                    <w:div w:id="1507983512">
                                      <w:marLeft w:val="0"/>
                                      <w:marRight w:val="1860"/>
                                      <w:marTop w:val="0"/>
                                      <w:marBottom w:val="0"/>
                                      <w:divBdr>
                                        <w:top w:val="none" w:sz="0" w:space="0" w:color="auto"/>
                                        <w:left w:val="none" w:sz="0" w:space="0" w:color="auto"/>
                                        <w:bottom w:val="none" w:sz="0" w:space="0" w:color="auto"/>
                                        <w:right w:val="none" w:sz="0" w:space="0" w:color="auto"/>
                                      </w:divBdr>
                                      <w:divsChild>
                                        <w:div w:id="1083456955">
                                          <w:marLeft w:val="0"/>
                                          <w:marRight w:val="0"/>
                                          <w:marTop w:val="0"/>
                                          <w:marBottom w:val="0"/>
                                          <w:divBdr>
                                            <w:top w:val="none" w:sz="0" w:space="0" w:color="auto"/>
                                            <w:left w:val="none" w:sz="0" w:space="0" w:color="auto"/>
                                            <w:bottom w:val="none" w:sz="0" w:space="0" w:color="auto"/>
                                            <w:right w:val="none" w:sz="0" w:space="0" w:color="auto"/>
                                          </w:divBdr>
                                          <w:divsChild>
                                            <w:div w:id="6445798">
                                              <w:marLeft w:val="0"/>
                                              <w:marRight w:val="0"/>
                                              <w:marTop w:val="0"/>
                                              <w:marBottom w:val="0"/>
                                              <w:divBdr>
                                                <w:top w:val="none" w:sz="0" w:space="0" w:color="auto"/>
                                                <w:left w:val="none" w:sz="0" w:space="0" w:color="auto"/>
                                                <w:bottom w:val="none" w:sz="0" w:space="0" w:color="auto"/>
                                                <w:right w:val="none" w:sz="0" w:space="0" w:color="auto"/>
                                              </w:divBdr>
                                              <w:divsChild>
                                                <w:div w:id="4171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7447213">
      <w:bodyDiv w:val="1"/>
      <w:marLeft w:val="0"/>
      <w:marRight w:val="0"/>
      <w:marTop w:val="0"/>
      <w:marBottom w:val="0"/>
      <w:divBdr>
        <w:top w:val="none" w:sz="0" w:space="0" w:color="auto"/>
        <w:left w:val="none" w:sz="0" w:space="0" w:color="auto"/>
        <w:bottom w:val="none" w:sz="0" w:space="0" w:color="auto"/>
        <w:right w:val="none" w:sz="0" w:space="0" w:color="auto"/>
      </w:divBdr>
    </w:div>
    <w:div w:id="618218093">
      <w:bodyDiv w:val="1"/>
      <w:marLeft w:val="0"/>
      <w:marRight w:val="0"/>
      <w:marTop w:val="0"/>
      <w:marBottom w:val="0"/>
      <w:divBdr>
        <w:top w:val="none" w:sz="0" w:space="0" w:color="auto"/>
        <w:left w:val="none" w:sz="0" w:space="0" w:color="auto"/>
        <w:bottom w:val="none" w:sz="0" w:space="0" w:color="auto"/>
        <w:right w:val="none" w:sz="0" w:space="0" w:color="auto"/>
      </w:divBdr>
    </w:div>
    <w:div w:id="1083331934">
      <w:bodyDiv w:val="1"/>
      <w:marLeft w:val="0"/>
      <w:marRight w:val="0"/>
      <w:marTop w:val="0"/>
      <w:marBottom w:val="0"/>
      <w:divBdr>
        <w:top w:val="none" w:sz="0" w:space="0" w:color="auto"/>
        <w:left w:val="none" w:sz="0" w:space="0" w:color="auto"/>
        <w:bottom w:val="none" w:sz="0" w:space="0" w:color="auto"/>
        <w:right w:val="none" w:sz="0" w:space="0" w:color="auto"/>
      </w:divBdr>
    </w:div>
    <w:div w:id="1387685148">
      <w:bodyDiv w:val="1"/>
      <w:marLeft w:val="0"/>
      <w:marRight w:val="0"/>
      <w:marTop w:val="0"/>
      <w:marBottom w:val="0"/>
      <w:divBdr>
        <w:top w:val="none" w:sz="0" w:space="0" w:color="auto"/>
        <w:left w:val="none" w:sz="0" w:space="0" w:color="auto"/>
        <w:bottom w:val="none" w:sz="0" w:space="0" w:color="auto"/>
        <w:right w:val="none" w:sz="0" w:space="0" w:color="auto"/>
      </w:divBdr>
    </w:div>
    <w:div w:id="1566456864">
      <w:bodyDiv w:val="1"/>
      <w:marLeft w:val="0"/>
      <w:marRight w:val="0"/>
      <w:marTop w:val="0"/>
      <w:marBottom w:val="0"/>
      <w:divBdr>
        <w:top w:val="none" w:sz="0" w:space="0" w:color="auto"/>
        <w:left w:val="none" w:sz="0" w:space="0" w:color="auto"/>
        <w:bottom w:val="none" w:sz="0" w:space="0" w:color="auto"/>
        <w:right w:val="none" w:sz="0" w:space="0" w:color="auto"/>
      </w:divBdr>
    </w:div>
    <w:div w:id="160492429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1221323">
      <w:bodyDiv w:val="1"/>
      <w:marLeft w:val="0"/>
      <w:marRight w:val="0"/>
      <w:marTop w:val="0"/>
      <w:marBottom w:val="0"/>
      <w:divBdr>
        <w:top w:val="none" w:sz="0" w:space="0" w:color="auto"/>
        <w:left w:val="none" w:sz="0" w:space="0" w:color="auto"/>
        <w:bottom w:val="none" w:sz="0" w:space="0" w:color="auto"/>
        <w:right w:val="none" w:sz="0" w:space="0" w:color="auto"/>
      </w:divBdr>
    </w:div>
    <w:div w:id="1788038448">
      <w:bodyDiv w:val="1"/>
      <w:marLeft w:val="0"/>
      <w:marRight w:val="0"/>
      <w:marTop w:val="0"/>
      <w:marBottom w:val="0"/>
      <w:divBdr>
        <w:top w:val="none" w:sz="0" w:space="0" w:color="auto"/>
        <w:left w:val="none" w:sz="0" w:space="0" w:color="auto"/>
        <w:bottom w:val="none" w:sz="0" w:space="0" w:color="auto"/>
        <w:right w:val="none" w:sz="0" w:space="0" w:color="auto"/>
      </w:divBdr>
      <w:divsChild>
        <w:div w:id="1416900053">
          <w:marLeft w:val="0"/>
          <w:marRight w:val="0"/>
          <w:marTop w:val="0"/>
          <w:marBottom w:val="0"/>
          <w:divBdr>
            <w:top w:val="none" w:sz="0" w:space="0" w:color="auto"/>
            <w:left w:val="none" w:sz="0" w:space="0" w:color="auto"/>
            <w:bottom w:val="none" w:sz="0" w:space="0" w:color="auto"/>
            <w:right w:val="none" w:sz="0" w:space="0" w:color="auto"/>
          </w:divBdr>
          <w:divsChild>
            <w:div w:id="996302266">
              <w:marLeft w:val="0"/>
              <w:marRight w:val="0"/>
              <w:marTop w:val="0"/>
              <w:marBottom w:val="0"/>
              <w:divBdr>
                <w:top w:val="none" w:sz="0" w:space="0" w:color="auto"/>
                <w:left w:val="none" w:sz="0" w:space="0" w:color="auto"/>
                <w:bottom w:val="none" w:sz="0" w:space="0" w:color="auto"/>
                <w:right w:val="none" w:sz="0" w:space="0" w:color="auto"/>
              </w:divBdr>
              <w:divsChild>
                <w:div w:id="924997012">
                  <w:marLeft w:val="0"/>
                  <w:marRight w:val="0"/>
                  <w:marTop w:val="0"/>
                  <w:marBottom w:val="0"/>
                  <w:divBdr>
                    <w:top w:val="none" w:sz="0" w:space="0" w:color="auto"/>
                    <w:left w:val="none" w:sz="0" w:space="0" w:color="auto"/>
                    <w:bottom w:val="none" w:sz="0" w:space="0" w:color="auto"/>
                    <w:right w:val="none" w:sz="0" w:space="0" w:color="auto"/>
                  </w:divBdr>
                  <w:divsChild>
                    <w:div w:id="2031293172">
                      <w:marLeft w:val="0"/>
                      <w:marRight w:val="-600"/>
                      <w:marTop w:val="0"/>
                      <w:marBottom w:val="0"/>
                      <w:divBdr>
                        <w:top w:val="none" w:sz="0" w:space="0" w:color="auto"/>
                        <w:left w:val="none" w:sz="0" w:space="0" w:color="auto"/>
                        <w:bottom w:val="none" w:sz="0" w:space="0" w:color="auto"/>
                        <w:right w:val="none" w:sz="0" w:space="0" w:color="auto"/>
                      </w:divBdr>
                      <w:divsChild>
                        <w:div w:id="1325549046">
                          <w:marLeft w:val="0"/>
                          <w:marRight w:val="0"/>
                          <w:marTop w:val="0"/>
                          <w:marBottom w:val="0"/>
                          <w:divBdr>
                            <w:top w:val="none" w:sz="0" w:space="0" w:color="auto"/>
                            <w:left w:val="none" w:sz="0" w:space="0" w:color="auto"/>
                            <w:bottom w:val="none" w:sz="0" w:space="0" w:color="auto"/>
                            <w:right w:val="none" w:sz="0" w:space="0" w:color="auto"/>
                          </w:divBdr>
                          <w:divsChild>
                            <w:div w:id="980230555">
                              <w:marLeft w:val="0"/>
                              <w:marRight w:val="0"/>
                              <w:marTop w:val="0"/>
                              <w:marBottom w:val="0"/>
                              <w:divBdr>
                                <w:top w:val="none" w:sz="0" w:space="0" w:color="auto"/>
                                <w:left w:val="none" w:sz="0" w:space="0" w:color="auto"/>
                                <w:bottom w:val="none" w:sz="0" w:space="0" w:color="auto"/>
                                <w:right w:val="none" w:sz="0" w:space="0" w:color="auto"/>
                              </w:divBdr>
                              <w:divsChild>
                                <w:div w:id="137114219">
                                  <w:marLeft w:val="0"/>
                                  <w:marRight w:val="0"/>
                                  <w:marTop w:val="0"/>
                                  <w:marBottom w:val="0"/>
                                  <w:divBdr>
                                    <w:top w:val="none" w:sz="0" w:space="0" w:color="auto"/>
                                    <w:left w:val="none" w:sz="0" w:space="0" w:color="auto"/>
                                    <w:bottom w:val="none" w:sz="0" w:space="0" w:color="auto"/>
                                    <w:right w:val="none" w:sz="0" w:space="0" w:color="auto"/>
                                  </w:divBdr>
                                  <w:divsChild>
                                    <w:div w:id="380178266">
                                      <w:marLeft w:val="0"/>
                                      <w:marRight w:val="1860"/>
                                      <w:marTop w:val="0"/>
                                      <w:marBottom w:val="0"/>
                                      <w:divBdr>
                                        <w:top w:val="none" w:sz="0" w:space="0" w:color="auto"/>
                                        <w:left w:val="none" w:sz="0" w:space="0" w:color="auto"/>
                                        <w:bottom w:val="none" w:sz="0" w:space="0" w:color="auto"/>
                                        <w:right w:val="none" w:sz="0" w:space="0" w:color="auto"/>
                                      </w:divBdr>
                                      <w:divsChild>
                                        <w:div w:id="1085105903">
                                          <w:marLeft w:val="0"/>
                                          <w:marRight w:val="0"/>
                                          <w:marTop w:val="0"/>
                                          <w:marBottom w:val="0"/>
                                          <w:divBdr>
                                            <w:top w:val="none" w:sz="0" w:space="0" w:color="auto"/>
                                            <w:left w:val="none" w:sz="0" w:space="0" w:color="auto"/>
                                            <w:bottom w:val="none" w:sz="0" w:space="0" w:color="auto"/>
                                            <w:right w:val="none" w:sz="0" w:space="0" w:color="auto"/>
                                          </w:divBdr>
                                          <w:divsChild>
                                            <w:div w:id="1862011793">
                                              <w:marLeft w:val="0"/>
                                              <w:marRight w:val="0"/>
                                              <w:marTop w:val="0"/>
                                              <w:marBottom w:val="0"/>
                                              <w:divBdr>
                                                <w:top w:val="none" w:sz="0" w:space="0" w:color="auto"/>
                                                <w:left w:val="none" w:sz="0" w:space="0" w:color="auto"/>
                                                <w:bottom w:val="none" w:sz="0" w:space="0" w:color="auto"/>
                                                <w:right w:val="none" w:sz="0" w:space="0" w:color="auto"/>
                                              </w:divBdr>
                                              <w:divsChild>
                                                <w:div w:id="4837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197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tak@qti.qualcomm.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vseregin@qti.qualcomm.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lizhang@qti.qualcomm.com"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cheny@qti.qualcomm.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3286</Words>
  <Characters>18736</Characters>
  <Application>Microsoft Office Word</Application>
  <DocSecurity>0</DocSecurity>
  <Lines>156</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21979</CharactersWithSpaces>
  <SharedDoc>false</SharedDoc>
  <HLinks>
    <vt:vector size="24" baseType="variant">
      <vt:variant>
        <vt:i4>4784235</vt:i4>
      </vt:variant>
      <vt:variant>
        <vt:i4>9</vt:i4>
      </vt:variant>
      <vt:variant>
        <vt:i4>0</vt:i4>
      </vt:variant>
      <vt:variant>
        <vt:i4>5</vt:i4>
      </vt:variant>
      <vt:variant>
        <vt:lpwstr>mailto:martak@qualcomm.com</vt:lpwstr>
      </vt:variant>
      <vt:variant>
        <vt:lpwstr/>
      </vt:variant>
      <vt:variant>
        <vt:i4>2621469</vt:i4>
      </vt:variant>
      <vt:variant>
        <vt:i4>6</vt:i4>
      </vt:variant>
      <vt:variant>
        <vt:i4>0</vt:i4>
      </vt:variant>
      <vt:variant>
        <vt:i4>5</vt:i4>
      </vt:variant>
      <vt:variant>
        <vt:lpwstr>mailto:vseregin@qualcomm.com</vt:lpwstr>
      </vt:variant>
      <vt:variant>
        <vt:lpwstr/>
      </vt:variant>
      <vt:variant>
        <vt:i4>3473479</vt:i4>
      </vt:variant>
      <vt:variant>
        <vt:i4>3</vt:i4>
      </vt:variant>
      <vt:variant>
        <vt:i4>0</vt:i4>
      </vt:variant>
      <vt:variant>
        <vt:i4>5</vt:i4>
      </vt:variant>
      <vt:variant>
        <vt:lpwstr>mailto:lizhang@qti.qualcomm.com</vt:lpwstr>
      </vt:variant>
      <vt:variant>
        <vt:lpwstr/>
      </vt:variant>
      <vt:variant>
        <vt:i4>5898286</vt:i4>
      </vt:variant>
      <vt:variant>
        <vt:i4>0</vt:i4>
      </vt:variant>
      <vt:variant>
        <vt:i4>0</vt:i4>
      </vt:variant>
      <vt:variant>
        <vt:i4>5</vt:i4>
      </vt:variant>
      <vt:variant>
        <vt:lpwstr>mailto:cheny@qti.qualcomm.com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Li Zhang</cp:lastModifiedBy>
  <cp:revision>19</cp:revision>
  <cp:lastPrinted>2012-09-30T20:12:00Z</cp:lastPrinted>
  <dcterms:created xsi:type="dcterms:W3CDTF">2012-10-02T03:16:00Z</dcterms:created>
  <dcterms:modified xsi:type="dcterms:W3CDTF">2012-10-11T12:51:00Z</dcterms:modified>
</cp:coreProperties>
</file>