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400E5" w:rsidRPr="005B217D" w:rsidTr="003A3B3B">
        <w:tc>
          <w:tcPr>
            <w:tcW w:w="6408" w:type="dxa"/>
          </w:tcPr>
          <w:p w:rsidR="00E400E5" w:rsidRPr="005B217D" w:rsidRDefault="00D72E00" w:rsidP="003A3B3B">
            <w:pPr>
              <w:tabs>
                <w:tab w:val="left" w:pos="7200"/>
              </w:tabs>
              <w:rPr>
                <w:b/>
                <w:szCs w:val="22"/>
                <w:lang w:val="en-CA"/>
              </w:rPr>
            </w:pPr>
            <w:r w:rsidRPr="00D72E00">
              <w:rPr>
                <w:b/>
                <w:szCs w:val="22"/>
                <w:lang w:val="en-CA"/>
              </w:rPr>
              <w:pict>
                <v:group id="_x0000_s1221" style="position:absolute;margin-left:-4.15pt;margin-top:-27.5pt;width:23.3pt;height:24.6pt;z-index:251661824" coordorigin="9,2" coordsize="466,492">
                  <v:line id="_x0000_s1222" style="position:absolute" from="9,9" to="10,489" strokecolor="white" strokeweight="36e-5mm"/>
                  <v:line id="_x0000_s1223" style="position:absolute" from="9,493" to="474,494" strokecolor="white" strokeweight="36e-5mm"/>
                  <v:line id="_x0000_s1224" style="position:absolute;flip:y" from="474,9" to="475,493" strokecolor="white" strokeweight="36e-5mm"/>
                  <v:line id="_x0000_s1225" style="position:absolute;flip:x" from="9,9" to="471,10" strokecolor="white" strokeweight="36e-5mm"/>
                  <v:line id="_x0000_s1226" style="position:absolute" from="9,9" to="10,10" strokecolor="white" strokeweight="36e-5mm"/>
                  <v:shape id="_x0000_s1227"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228"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229"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230"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231"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232"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233"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234"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235"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236"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237"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238"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239"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240"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241" style="position:absolute;left:68;top:181;width:65;height:143" coordsize="65,143" path="m56,124r,2l56,126r,4l65,130r,13l,143,,130r10,l10,126r,l10,126r3,l13,15r-3,l10,15r,l10,15,,15,,,65,r,15l56,15r,l56,15r,109xe" stroked="f">
                    <v:path arrowok="t"/>
                  </v:shape>
                  <v:shape id="_x0000_s1242"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243"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244"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400E5">
              <w:rPr>
                <w:b/>
                <w:noProof/>
                <w:szCs w:val="22"/>
                <w:lang w:eastAsia="zh-CN"/>
              </w:rPr>
              <w:drawing>
                <wp:anchor distT="0" distB="0" distL="114300" distR="114300" simplePos="0" relativeHeight="25166387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E400E5">
              <w:rPr>
                <w:b/>
                <w:noProof/>
                <w:szCs w:val="22"/>
                <w:lang w:eastAsia="zh-CN"/>
              </w:rPr>
              <w:drawing>
                <wp:anchor distT="0" distB="0" distL="114300" distR="114300" simplePos="0" relativeHeight="25166284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400E5" w:rsidRPr="005B217D">
              <w:rPr>
                <w:b/>
                <w:szCs w:val="22"/>
                <w:lang w:val="en-CA"/>
              </w:rPr>
              <w:t>Joint Collaborative Team on Video Coding (JCT-VC)</w:t>
            </w:r>
          </w:p>
          <w:p w:rsidR="00E400E5" w:rsidRPr="005B217D" w:rsidRDefault="00E400E5" w:rsidP="003A3B3B">
            <w:pPr>
              <w:tabs>
                <w:tab w:val="left" w:pos="7200"/>
              </w:tabs>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400E5" w:rsidRPr="005B217D" w:rsidRDefault="00E400E5" w:rsidP="003A3B3B">
            <w:pPr>
              <w:tabs>
                <w:tab w:val="left" w:pos="7200"/>
              </w:tabs>
              <w:rPr>
                <w:b/>
                <w:szCs w:val="22"/>
                <w:lang w:val="en-CA"/>
              </w:rPr>
            </w:pPr>
            <w:r>
              <w:rPr>
                <w:szCs w:val="22"/>
                <w:lang w:val="en-CA"/>
              </w:rPr>
              <w:t>11</w:t>
            </w:r>
            <w:r w:rsidRPr="005B217D">
              <w:rPr>
                <w:szCs w:val="22"/>
                <w:lang w:val="en-CA"/>
              </w:rPr>
              <w:t xml:space="preserve">th Meeting: </w:t>
            </w:r>
            <w:r>
              <w:rPr>
                <w:szCs w:val="22"/>
                <w:lang w:val="en-CA"/>
              </w:rPr>
              <w:t>Shanghai</w:t>
            </w:r>
            <w:r w:rsidRPr="005E1AC6">
              <w:rPr>
                <w:szCs w:val="22"/>
                <w:lang w:val="en-CA"/>
              </w:rPr>
              <w:t xml:space="preserve">, </w:t>
            </w:r>
            <w:r>
              <w:rPr>
                <w:szCs w:val="22"/>
                <w:lang w:val="en-CA"/>
              </w:rPr>
              <w:t>CN</w:t>
            </w:r>
            <w:r w:rsidRPr="005E1AC6">
              <w:rPr>
                <w:szCs w:val="22"/>
                <w:lang w:val="en-CA"/>
              </w:rPr>
              <w:t xml:space="preserve">, </w:t>
            </w:r>
            <w:r>
              <w:rPr>
                <w:szCs w:val="22"/>
                <w:lang w:val="en-CA"/>
              </w:rPr>
              <w:t>10</w:t>
            </w:r>
            <w:r w:rsidRPr="005E1AC6">
              <w:rPr>
                <w:szCs w:val="22"/>
                <w:lang w:val="en-CA"/>
              </w:rPr>
              <w:t>–</w:t>
            </w:r>
            <w:r>
              <w:rPr>
                <w:szCs w:val="22"/>
                <w:lang w:val="en-CA"/>
              </w:rPr>
              <w:t>19</w:t>
            </w:r>
            <w:r w:rsidRPr="005E1AC6">
              <w:rPr>
                <w:szCs w:val="22"/>
                <w:lang w:val="en-CA"/>
              </w:rPr>
              <w:t xml:space="preserve"> </w:t>
            </w:r>
            <w:r>
              <w:rPr>
                <w:szCs w:val="22"/>
                <w:lang w:val="en-CA"/>
              </w:rPr>
              <w:t>Oct.</w:t>
            </w:r>
            <w:r w:rsidRPr="005E1AC6">
              <w:rPr>
                <w:szCs w:val="22"/>
                <w:lang w:val="en-CA"/>
              </w:rPr>
              <w:t xml:space="preserve"> 2012</w:t>
            </w:r>
          </w:p>
        </w:tc>
        <w:tc>
          <w:tcPr>
            <w:tcW w:w="3168" w:type="dxa"/>
          </w:tcPr>
          <w:p w:rsidR="00E400E5" w:rsidRPr="005B217D" w:rsidRDefault="00E400E5" w:rsidP="003A3B3B">
            <w:pPr>
              <w:tabs>
                <w:tab w:val="left" w:pos="7200"/>
              </w:tabs>
              <w:rPr>
                <w:u w:val="single"/>
                <w:lang w:val="en-CA"/>
              </w:rPr>
            </w:pPr>
            <w:r w:rsidRPr="005B217D">
              <w:rPr>
                <w:lang w:val="en-CA"/>
              </w:rPr>
              <w:t>Document: JCTVC-</w:t>
            </w:r>
            <w:r>
              <w:rPr>
                <w:lang w:val="en-CA"/>
              </w:rPr>
              <w:t>K</w:t>
            </w:r>
            <w:r>
              <w:rPr>
                <w:u w:val="single"/>
                <w:lang w:val="en-CA"/>
              </w:rPr>
              <w:t>0238 (m26574)</w:t>
            </w:r>
          </w:p>
        </w:tc>
      </w:tr>
    </w:tbl>
    <w:p w:rsidR="00E400E5" w:rsidRPr="005B217D" w:rsidRDefault="00E400E5" w:rsidP="00E400E5">
      <w:pPr>
        <w:rPr>
          <w:lang w:val="en-CA"/>
        </w:rPr>
      </w:pPr>
    </w:p>
    <w:tbl>
      <w:tblPr>
        <w:tblW w:w="0" w:type="auto"/>
        <w:tblLayout w:type="fixed"/>
        <w:tblLook w:val="0000"/>
      </w:tblPr>
      <w:tblGrid>
        <w:gridCol w:w="1458"/>
        <w:gridCol w:w="4050"/>
        <w:gridCol w:w="900"/>
        <w:gridCol w:w="3168"/>
      </w:tblGrid>
      <w:tr w:rsidR="00E400E5" w:rsidRPr="005B217D" w:rsidTr="003A3B3B">
        <w:tc>
          <w:tcPr>
            <w:tcW w:w="1458" w:type="dxa"/>
          </w:tcPr>
          <w:p w:rsidR="00E400E5" w:rsidRPr="005B217D" w:rsidRDefault="00E400E5" w:rsidP="003A3B3B">
            <w:pPr>
              <w:spacing w:before="60" w:after="60"/>
              <w:rPr>
                <w:i/>
                <w:szCs w:val="22"/>
                <w:lang w:val="en-CA"/>
              </w:rPr>
            </w:pPr>
            <w:r w:rsidRPr="005B217D">
              <w:rPr>
                <w:i/>
                <w:szCs w:val="22"/>
                <w:lang w:val="en-CA"/>
              </w:rPr>
              <w:t>Title:</w:t>
            </w:r>
          </w:p>
        </w:tc>
        <w:tc>
          <w:tcPr>
            <w:tcW w:w="8118" w:type="dxa"/>
            <w:gridSpan w:val="3"/>
          </w:tcPr>
          <w:p w:rsidR="00E400E5" w:rsidRPr="00AD1F21" w:rsidRDefault="00E400E5" w:rsidP="003A3B3B">
            <w:pPr>
              <w:spacing w:before="60" w:after="60"/>
              <w:rPr>
                <w:b/>
                <w:sz w:val="22"/>
                <w:szCs w:val="22"/>
                <w:lang w:val="en-CA"/>
              </w:rPr>
            </w:pPr>
            <w:r w:rsidRPr="00AD1F21">
              <w:rPr>
                <w:sz w:val="22"/>
                <w:szCs w:val="22"/>
              </w:rPr>
              <w:t>Inter-layer intra prediction mode coding for the scalable extension of HEVC</w:t>
            </w:r>
          </w:p>
        </w:tc>
      </w:tr>
      <w:tr w:rsidR="00E400E5" w:rsidRPr="005B217D" w:rsidTr="003A3B3B">
        <w:tc>
          <w:tcPr>
            <w:tcW w:w="1458" w:type="dxa"/>
          </w:tcPr>
          <w:p w:rsidR="00E400E5" w:rsidRPr="005B217D" w:rsidRDefault="00E400E5" w:rsidP="003A3B3B">
            <w:pPr>
              <w:spacing w:before="60" w:after="60"/>
              <w:rPr>
                <w:i/>
                <w:szCs w:val="22"/>
                <w:lang w:val="en-CA"/>
              </w:rPr>
            </w:pPr>
            <w:r w:rsidRPr="005B217D">
              <w:rPr>
                <w:i/>
                <w:szCs w:val="22"/>
                <w:lang w:val="en-CA"/>
              </w:rPr>
              <w:t>Status:</w:t>
            </w:r>
          </w:p>
        </w:tc>
        <w:tc>
          <w:tcPr>
            <w:tcW w:w="8118" w:type="dxa"/>
            <w:gridSpan w:val="3"/>
          </w:tcPr>
          <w:p w:rsidR="00E400E5" w:rsidRPr="00AD1F21" w:rsidRDefault="00E400E5" w:rsidP="003A3B3B">
            <w:pPr>
              <w:spacing w:before="60" w:after="60"/>
              <w:rPr>
                <w:sz w:val="22"/>
                <w:szCs w:val="22"/>
                <w:lang w:val="en-CA"/>
              </w:rPr>
            </w:pPr>
            <w:r w:rsidRPr="00AD1F21">
              <w:rPr>
                <w:sz w:val="22"/>
                <w:szCs w:val="22"/>
                <w:lang w:val="en-CA"/>
              </w:rPr>
              <w:t>Input Document to JCT-VC</w:t>
            </w:r>
          </w:p>
        </w:tc>
      </w:tr>
      <w:tr w:rsidR="00E400E5" w:rsidRPr="005B217D" w:rsidTr="003A3B3B">
        <w:tc>
          <w:tcPr>
            <w:tcW w:w="1458" w:type="dxa"/>
          </w:tcPr>
          <w:p w:rsidR="00E400E5" w:rsidRPr="005B217D" w:rsidRDefault="00E400E5" w:rsidP="003A3B3B">
            <w:pPr>
              <w:spacing w:before="60" w:after="60"/>
              <w:rPr>
                <w:i/>
                <w:szCs w:val="22"/>
                <w:lang w:val="en-CA"/>
              </w:rPr>
            </w:pPr>
            <w:r w:rsidRPr="005B217D">
              <w:rPr>
                <w:i/>
                <w:szCs w:val="22"/>
                <w:lang w:val="en-CA"/>
              </w:rPr>
              <w:t>Purpose:</w:t>
            </w:r>
          </w:p>
        </w:tc>
        <w:tc>
          <w:tcPr>
            <w:tcW w:w="8118" w:type="dxa"/>
            <w:gridSpan w:val="3"/>
          </w:tcPr>
          <w:p w:rsidR="00E400E5" w:rsidRPr="00AD1F21" w:rsidRDefault="00E400E5" w:rsidP="003A3B3B">
            <w:pPr>
              <w:spacing w:before="60" w:after="60"/>
              <w:rPr>
                <w:sz w:val="22"/>
                <w:szCs w:val="22"/>
                <w:lang w:val="en-CA"/>
              </w:rPr>
            </w:pPr>
            <w:r w:rsidRPr="00AD1F21">
              <w:rPr>
                <w:sz w:val="22"/>
                <w:szCs w:val="22"/>
                <w:lang w:val="en-CA"/>
              </w:rPr>
              <w:t>Proposal</w:t>
            </w:r>
          </w:p>
        </w:tc>
      </w:tr>
      <w:tr w:rsidR="00E400E5" w:rsidRPr="005B217D" w:rsidTr="003A3B3B">
        <w:tc>
          <w:tcPr>
            <w:tcW w:w="1458" w:type="dxa"/>
          </w:tcPr>
          <w:p w:rsidR="00E400E5" w:rsidRPr="005B217D" w:rsidRDefault="00E400E5" w:rsidP="003A3B3B">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400E5" w:rsidRPr="008869F7" w:rsidRDefault="00E400E5" w:rsidP="003A3B3B">
            <w:pPr>
              <w:spacing w:before="60" w:after="60"/>
              <w:rPr>
                <w:szCs w:val="22"/>
                <w:lang w:val="de-DE"/>
              </w:rPr>
            </w:pPr>
            <w:r w:rsidRPr="00374975">
              <w:rPr>
                <w:sz w:val="22"/>
                <w:szCs w:val="22"/>
                <w:lang w:val="de-DE"/>
              </w:rPr>
              <w:t>Zhijie Zhao, Junyong Si, Joern Ostermann</w:t>
            </w:r>
            <w:r w:rsidRPr="004B6E13">
              <w:rPr>
                <w:szCs w:val="22"/>
                <w:lang w:val="de-DE"/>
              </w:rPr>
              <w:br/>
            </w:r>
            <w:r w:rsidRPr="00374975">
              <w:rPr>
                <w:sz w:val="22"/>
                <w:szCs w:val="22"/>
                <w:lang w:val="de-DE"/>
              </w:rPr>
              <w:t>Appelstr. 9A</w:t>
            </w:r>
            <w:r w:rsidRPr="00374975">
              <w:rPr>
                <w:sz w:val="22"/>
                <w:szCs w:val="22"/>
                <w:lang w:val="de-DE"/>
              </w:rPr>
              <w:br/>
              <w:t>Institut für Informationsverarbeitung(TNT)</w:t>
            </w:r>
            <w:r w:rsidRPr="00374975">
              <w:rPr>
                <w:sz w:val="22"/>
                <w:szCs w:val="22"/>
                <w:lang w:val="de-DE"/>
              </w:rPr>
              <w:br/>
            </w:r>
            <w:r>
              <w:rPr>
                <w:sz w:val="22"/>
                <w:szCs w:val="22"/>
                <w:lang w:val="de-DE"/>
              </w:rPr>
              <w:t>30167 Hannover Germany</w:t>
            </w:r>
          </w:p>
        </w:tc>
        <w:tc>
          <w:tcPr>
            <w:tcW w:w="900" w:type="dxa"/>
          </w:tcPr>
          <w:p w:rsidR="00E400E5" w:rsidRPr="005B217D" w:rsidRDefault="00E400E5" w:rsidP="003A3B3B">
            <w:pPr>
              <w:spacing w:before="60" w:after="60"/>
              <w:rPr>
                <w:szCs w:val="22"/>
                <w:lang w:val="en-CA"/>
              </w:rPr>
            </w:pPr>
            <w:r w:rsidRPr="008869F7">
              <w:rPr>
                <w:szCs w:val="22"/>
                <w:lang w:val="de-DE"/>
              </w:rPr>
              <w:br/>
            </w:r>
            <w:r w:rsidRPr="005B217D">
              <w:rPr>
                <w:szCs w:val="22"/>
                <w:lang w:val="en-CA"/>
              </w:rPr>
              <w:t>Tel:</w:t>
            </w:r>
            <w:r w:rsidRPr="005B217D">
              <w:rPr>
                <w:szCs w:val="22"/>
                <w:lang w:val="en-CA"/>
              </w:rPr>
              <w:br/>
              <w:t>Email:</w:t>
            </w:r>
          </w:p>
        </w:tc>
        <w:tc>
          <w:tcPr>
            <w:tcW w:w="3168" w:type="dxa"/>
          </w:tcPr>
          <w:p w:rsidR="00E400E5" w:rsidRPr="005B217D" w:rsidRDefault="00E400E5" w:rsidP="003A3B3B">
            <w:pPr>
              <w:spacing w:before="60" w:after="60"/>
              <w:rPr>
                <w:szCs w:val="22"/>
                <w:lang w:val="en-CA"/>
              </w:rPr>
            </w:pPr>
            <w:r w:rsidRPr="005B217D">
              <w:rPr>
                <w:szCs w:val="22"/>
                <w:lang w:val="en-CA"/>
              </w:rPr>
              <w:br/>
            </w:r>
            <w:r>
              <w:rPr>
                <w:szCs w:val="22"/>
                <w:lang w:val="en-CA"/>
              </w:rPr>
              <w:t>+49-511-7625316</w:t>
            </w:r>
            <w:r w:rsidRPr="005B217D">
              <w:rPr>
                <w:szCs w:val="22"/>
                <w:lang w:val="en-CA"/>
              </w:rPr>
              <w:br/>
            </w:r>
            <w:r>
              <w:rPr>
                <w:szCs w:val="22"/>
                <w:lang w:val="en-CA"/>
              </w:rPr>
              <w:t>{</w:t>
            </w:r>
            <w:proofErr w:type="spellStart"/>
            <w:r>
              <w:rPr>
                <w:szCs w:val="22"/>
                <w:lang w:val="en-CA"/>
              </w:rPr>
              <w:t>zhao,si,ostermann</w:t>
            </w:r>
            <w:proofErr w:type="spellEnd"/>
            <w:r>
              <w:rPr>
                <w:szCs w:val="22"/>
                <w:lang w:val="en-CA"/>
              </w:rPr>
              <w:t>}@</w:t>
            </w:r>
            <w:proofErr w:type="spellStart"/>
            <w:r>
              <w:rPr>
                <w:szCs w:val="22"/>
                <w:lang w:val="en-CA"/>
              </w:rPr>
              <w:t>tnt.uni-hannover.de</w:t>
            </w:r>
            <w:proofErr w:type="spellEnd"/>
          </w:p>
        </w:tc>
      </w:tr>
      <w:tr w:rsidR="00E400E5" w:rsidRPr="005B217D" w:rsidTr="003A3B3B">
        <w:tc>
          <w:tcPr>
            <w:tcW w:w="1458" w:type="dxa"/>
          </w:tcPr>
          <w:p w:rsidR="00E400E5" w:rsidRPr="005B217D" w:rsidRDefault="00E400E5" w:rsidP="003A3B3B">
            <w:pPr>
              <w:spacing w:before="60" w:after="60"/>
              <w:rPr>
                <w:i/>
                <w:szCs w:val="22"/>
                <w:lang w:val="en-CA"/>
              </w:rPr>
            </w:pPr>
            <w:r w:rsidRPr="005B217D">
              <w:rPr>
                <w:i/>
                <w:szCs w:val="22"/>
                <w:lang w:val="en-CA"/>
              </w:rPr>
              <w:t>Source:</w:t>
            </w:r>
          </w:p>
        </w:tc>
        <w:tc>
          <w:tcPr>
            <w:tcW w:w="8118" w:type="dxa"/>
            <w:gridSpan w:val="3"/>
          </w:tcPr>
          <w:p w:rsidR="00E400E5" w:rsidRPr="005B217D" w:rsidRDefault="00E400E5" w:rsidP="003A3B3B">
            <w:pPr>
              <w:spacing w:before="60" w:after="60"/>
              <w:rPr>
                <w:szCs w:val="22"/>
                <w:lang w:val="en-CA"/>
              </w:rPr>
            </w:pPr>
            <w:r>
              <w:rPr>
                <w:szCs w:val="22"/>
                <w:lang w:val="en-CA"/>
              </w:rPr>
              <w:t xml:space="preserve">Leibniz </w:t>
            </w:r>
            <w:proofErr w:type="spellStart"/>
            <w:r>
              <w:rPr>
                <w:szCs w:val="22"/>
                <w:lang w:val="en-CA"/>
              </w:rPr>
              <w:t>Universitaet</w:t>
            </w:r>
            <w:proofErr w:type="spellEnd"/>
            <w:r>
              <w:rPr>
                <w:szCs w:val="22"/>
                <w:lang w:val="en-CA"/>
              </w:rPr>
              <w:t xml:space="preserve"> Hannover</w:t>
            </w:r>
          </w:p>
        </w:tc>
      </w:tr>
    </w:tbl>
    <w:p w:rsidR="00E400E5" w:rsidRPr="005B217D" w:rsidRDefault="00E400E5" w:rsidP="00E400E5">
      <w:pPr>
        <w:tabs>
          <w:tab w:val="left" w:pos="1800"/>
          <w:tab w:val="right" w:pos="9360"/>
        </w:tabs>
        <w:spacing w:before="120" w:after="240"/>
        <w:jc w:val="center"/>
        <w:rPr>
          <w:szCs w:val="22"/>
          <w:lang w:val="en-CA"/>
        </w:rPr>
      </w:pPr>
      <w:r w:rsidRPr="005B217D">
        <w:rPr>
          <w:szCs w:val="22"/>
          <w:u w:val="single"/>
          <w:lang w:val="en-CA"/>
        </w:rPr>
        <w:t>_____________________________</w:t>
      </w:r>
    </w:p>
    <w:p w:rsidR="00E400E5" w:rsidRPr="005B217D" w:rsidRDefault="00E400E5" w:rsidP="00E400E5">
      <w:pPr>
        <w:pStyle w:val="Heading1"/>
        <w:numPr>
          <w:ilvl w:val="0"/>
          <w:numId w:val="0"/>
        </w:numPr>
        <w:ind w:left="432" w:hanging="432"/>
        <w:rPr>
          <w:lang w:val="en-CA"/>
        </w:rPr>
      </w:pPr>
      <w:r w:rsidRPr="004B640D">
        <w:rPr>
          <w:rFonts w:ascii="Times New Roman" w:hAnsi="Times New Roman" w:cs="Times New Roman"/>
          <w:lang w:val="en-CA"/>
        </w:rPr>
        <w:t>Abstract</w:t>
      </w:r>
    </w:p>
    <w:p w:rsidR="0052456B" w:rsidRDefault="00E400E5" w:rsidP="0052456B">
      <w:pPr>
        <w:rPr>
          <w:sz w:val="22"/>
          <w:szCs w:val="22"/>
        </w:rPr>
      </w:pPr>
      <w:r w:rsidRPr="003E7456">
        <w:rPr>
          <w:sz w:val="22"/>
          <w:szCs w:val="22"/>
        </w:rPr>
        <w:t>This contribution presents two approaches for the inter-layer intra coding of the scalable extension of HEVC. In the scalable extension of H.264/AVC, inter-layer intra prediction (ILIP) is used to reduce the redundancy between two spatial layers of intra pictures. Except the blocks coded using ILIP, other blocks are coded as a single layer coding. In this contribution, two approaches are proposed to utilize the base layer intra prediction mode to improve the coding efficiency of the CUs not being coded by ILIP in the context of the scalable HEVC coding. The first approach directly utilizes the intra prediction mode from the corresponding base layer PU as the intra prediction mode of the enhancement layer PU, while the second approach uses the intra prediction mode of the corresponding base layer PU as an additional MPM candidate. ILIP and the two proposed approaches are implemented based on HM 6.1. The implemented scheme achieves an average luma BD-rate reduction of 31.9% for class B sequences relative to simulcast high resolution reference used by Joint Call for Proposals on Scalable Video Coding Extensions of High Efficiency Video Coding in dyadic all intra spatial scalability.</w:t>
      </w:r>
    </w:p>
    <w:p w:rsidR="00E400E5" w:rsidRDefault="00E400E5" w:rsidP="0052456B">
      <w:pPr>
        <w:rPr>
          <w:sz w:val="22"/>
          <w:szCs w:val="22"/>
        </w:rPr>
      </w:pPr>
    </w:p>
    <w:p w:rsidR="004B640D" w:rsidRPr="005B217D" w:rsidRDefault="004B640D" w:rsidP="004B640D">
      <w:pPr>
        <w:pStyle w:val="Heading1"/>
        <w:tabs>
          <w:tab w:val="left" w:pos="360"/>
          <w:tab w:val="left" w:pos="720"/>
          <w:tab w:val="left" w:pos="1080"/>
          <w:tab w:val="left" w:pos="1440"/>
        </w:tabs>
        <w:ind w:left="360" w:hanging="360"/>
        <w:rPr>
          <w:lang w:val="en-CA"/>
        </w:rPr>
      </w:pPr>
      <w:r>
        <w:rPr>
          <w:lang w:val="en-CA"/>
        </w:rPr>
        <w:t xml:space="preserve">Introduction </w:t>
      </w:r>
    </w:p>
    <w:p w:rsidR="004B640D" w:rsidRPr="004B640D" w:rsidRDefault="004B640D" w:rsidP="004B640D">
      <w:pPr>
        <w:jc w:val="both"/>
        <w:rPr>
          <w:sz w:val="22"/>
          <w:szCs w:val="22"/>
        </w:rPr>
      </w:pPr>
      <w:r w:rsidRPr="004B640D">
        <w:rPr>
          <w:sz w:val="22"/>
          <w:szCs w:val="22"/>
        </w:rPr>
        <w:t>Joint Call for Proposals on Scalable Video Coding Extensions of High Efficiency Video Coding (</w:t>
      </w:r>
      <w:proofErr w:type="spellStart"/>
      <w:r w:rsidRPr="004B640D">
        <w:rPr>
          <w:sz w:val="22"/>
          <w:szCs w:val="22"/>
        </w:rPr>
        <w:t>CfP</w:t>
      </w:r>
      <w:proofErr w:type="spellEnd"/>
      <w:r w:rsidRPr="004B640D">
        <w:rPr>
          <w:sz w:val="22"/>
          <w:szCs w:val="22"/>
        </w:rPr>
        <w:t xml:space="preserve">) issued jointly by </w:t>
      </w:r>
      <w:r w:rsidRPr="004B640D">
        <w:rPr>
          <w:color w:val="000000"/>
          <w:sz w:val="22"/>
          <w:szCs w:val="22"/>
        </w:rPr>
        <w:t>ITU-T SG 16 WP 3</w:t>
      </w:r>
      <w:r w:rsidRPr="004B640D">
        <w:rPr>
          <w:sz w:val="22"/>
          <w:szCs w:val="22"/>
        </w:rPr>
        <w:t xml:space="preserve"> (VCEG) and ISO/IEC JTC1/SC29/WG11 (MPEG) </w:t>
      </w:r>
      <w:sdt>
        <w:sdtPr>
          <w:rPr>
            <w:sz w:val="22"/>
            <w:szCs w:val="22"/>
          </w:rPr>
          <w:id w:val="514087"/>
          <w:citation/>
        </w:sdtPr>
        <w:sdtContent>
          <w:r w:rsidR="00D72E00">
            <w:rPr>
              <w:sz w:val="22"/>
              <w:szCs w:val="22"/>
            </w:rPr>
            <w:fldChar w:fldCharType="begin"/>
          </w:r>
          <w:r w:rsidR="00302224" w:rsidRPr="00302224">
            <w:rPr>
              <w:noProof/>
              <w:sz w:val="22"/>
              <w:szCs w:val="22"/>
            </w:rPr>
            <w:instrText xml:space="preserve"> CITATION ISO \l 1031 </w:instrText>
          </w:r>
          <w:r w:rsidR="00D72E00">
            <w:rPr>
              <w:sz w:val="22"/>
              <w:szCs w:val="22"/>
            </w:rPr>
            <w:fldChar w:fldCharType="separate"/>
          </w:r>
          <w:r w:rsidR="00302224" w:rsidRPr="00302224">
            <w:rPr>
              <w:noProof/>
              <w:sz w:val="22"/>
              <w:szCs w:val="22"/>
            </w:rPr>
            <w:t>[1]</w:t>
          </w:r>
          <w:r w:rsidR="00D72E00">
            <w:rPr>
              <w:sz w:val="22"/>
              <w:szCs w:val="22"/>
            </w:rPr>
            <w:fldChar w:fldCharType="end"/>
          </w:r>
        </w:sdtContent>
      </w:sdt>
      <w:r w:rsidRPr="004B640D">
        <w:rPr>
          <w:noProof/>
          <w:sz w:val="22"/>
          <w:szCs w:val="22"/>
        </w:rPr>
        <w:t xml:space="preserve"> in July 2012</w:t>
      </w:r>
      <w:r w:rsidRPr="004B640D">
        <w:rPr>
          <w:sz w:val="22"/>
          <w:szCs w:val="22"/>
        </w:rPr>
        <w:t xml:space="preserve">. In this contribution, two approaches are proposed to respond to the Category 1 intra-only spatial scalability. This proposal is based on the HM software version 6.1 with the addition of supporting spatial scalable coding, and two tools inter-layer intra prediction mode coding (ILIPM) and base layer based MPM coding (BL-MPM) are implemented to improve the coding efficiency of inter-layer coding for intra coded block. </w:t>
      </w:r>
    </w:p>
    <w:p w:rsidR="004B640D" w:rsidRDefault="004B640D" w:rsidP="004B640D">
      <w:pPr>
        <w:jc w:val="both"/>
        <w:rPr>
          <w:sz w:val="22"/>
          <w:szCs w:val="22"/>
        </w:rPr>
      </w:pPr>
      <w:r w:rsidRPr="004B640D">
        <w:rPr>
          <w:sz w:val="22"/>
          <w:szCs w:val="22"/>
        </w:rPr>
        <w:t xml:space="preserve">In HM 6.1, the PU size can be 64x64, 32x32, 16x16, 8x8 and 4x4. </w:t>
      </w:r>
      <w:r w:rsidRPr="004B640D">
        <w:rPr>
          <w:sz w:val="22"/>
          <w:szCs w:val="22"/>
          <w:lang w:val="en-CA"/>
        </w:rPr>
        <w:t>There are 35 Intra modes, among</w:t>
      </w:r>
      <w:r w:rsidRPr="006C001A">
        <w:rPr>
          <w:sz w:val="22"/>
          <w:szCs w:val="22"/>
          <w:lang w:val="en-CA"/>
        </w:rPr>
        <w:t xml:space="preserve"> which 33 are directional prediction modes and the other two are Planar and DC</w:t>
      </w:r>
      <w:r w:rsidRPr="006C001A">
        <w:rPr>
          <w:sz w:val="22"/>
          <w:szCs w:val="22"/>
        </w:rPr>
        <w:t xml:space="preserve"> modes.</w:t>
      </w:r>
      <w:r>
        <w:rPr>
          <w:sz w:val="22"/>
          <w:szCs w:val="22"/>
        </w:rPr>
        <w:t xml:space="preserve"> T</w:t>
      </w:r>
      <w:r w:rsidRPr="00B54201">
        <w:rPr>
          <w:sz w:val="22"/>
          <w:szCs w:val="22"/>
        </w:rPr>
        <w:t>he intra prediction modes of</w:t>
      </w:r>
      <w:r>
        <w:rPr>
          <w:sz w:val="22"/>
          <w:szCs w:val="22"/>
        </w:rPr>
        <w:t xml:space="preserve"> all PU sizes are coded using 3</w:t>
      </w:r>
      <w:r w:rsidRPr="00B54201">
        <w:rPr>
          <w:sz w:val="22"/>
          <w:szCs w:val="22"/>
        </w:rPr>
        <w:t xml:space="preserve">MPM (Most Probable Mode) scheme </w:t>
      </w:r>
      <w:sdt>
        <w:sdtPr>
          <w:rPr>
            <w:sz w:val="22"/>
            <w:szCs w:val="22"/>
          </w:rPr>
          <w:id w:val="514088"/>
          <w:citation/>
        </w:sdtPr>
        <w:sdtContent>
          <w:r w:rsidR="00D72E00">
            <w:rPr>
              <w:sz w:val="22"/>
              <w:szCs w:val="22"/>
            </w:rPr>
            <w:fldChar w:fldCharType="begin"/>
          </w:r>
          <w:r w:rsidR="00302224" w:rsidRPr="00302224">
            <w:rPr>
              <w:noProof/>
              <w:sz w:val="22"/>
              <w:szCs w:val="22"/>
            </w:rPr>
            <w:instrText xml:space="preserve"> CITATION Ehs11 \l 1031 </w:instrText>
          </w:r>
          <w:r w:rsidR="00D72E00">
            <w:rPr>
              <w:sz w:val="22"/>
              <w:szCs w:val="22"/>
            </w:rPr>
            <w:fldChar w:fldCharType="separate"/>
          </w:r>
          <w:r w:rsidR="00302224" w:rsidRPr="00302224">
            <w:rPr>
              <w:noProof/>
              <w:sz w:val="22"/>
              <w:szCs w:val="22"/>
            </w:rPr>
            <w:t>[2]</w:t>
          </w:r>
          <w:r w:rsidR="00D72E00">
            <w:rPr>
              <w:sz w:val="22"/>
              <w:szCs w:val="22"/>
            </w:rPr>
            <w:fldChar w:fldCharType="end"/>
          </w:r>
        </w:sdtContent>
      </w:sdt>
      <w:sdt>
        <w:sdtPr>
          <w:rPr>
            <w:sz w:val="22"/>
            <w:szCs w:val="22"/>
          </w:rPr>
          <w:id w:val="514089"/>
          <w:citation/>
        </w:sdtPr>
        <w:sdtContent>
          <w:r w:rsidR="00D72E00">
            <w:rPr>
              <w:sz w:val="22"/>
              <w:szCs w:val="22"/>
            </w:rPr>
            <w:fldChar w:fldCharType="begin"/>
          </w:r>
          <w:r w:rsidR="00302224" w:rsidRPr="00302224">
            <w:rPr>
              <w:sz w:val="22"/>
              <w:szCs w:val="22"/>
            </w:rPr>
            <w:instrText xml:space="preserve"> CITATION Xim11 \l 1031 </w:instrText>
          </w:r>
          <w:r w:rsidR="00D72E00">
            <w:rPr>
              <w:sz w:val="22"/>
              <w:szCs w:val="22"/>
            </w:rPr>
            <w:fldChar w:fldCharType="separate"/>
          </w:r>
          <w:r w:rsidR="00302224" w:rsidRPr="00302224">
            <w:rPr>
              <w:noProof/>
              <w:sz w:val="22"/>
              <w:szCs w:val="22"/>
            </w:rPr>
            <w:t xml:space="preserve"> [3]</w:t>
          </w:r>
          <w:r w:rsidR="00D72E00">
            <w:rPr>
              <w:sz w:val="22"/>
              <w:szCs w:val="22"/>
            </w:rPr>
            <w:fldChar w:fldCharType="end"/>
          </w:r>
        </w:sdtContent>
      </w:sdt>
      <w:r w:rsidRPr="00B54201">
        <w:rPr>
          <w:sz w:val="22"/>
          <w:szCs w:val="22"/>
        </w:rPr>
        <w:t xml:space="preserve">. For the current PU, the prediction mode of the top neighbor PU and the prediction mode of the left neighbor PU are </w:t>
      </w:r>
      <w:r>
        <w:rPr>
          <w:sz w:val="22"/>
          <w:szCs w:val="22"/>
        </w:rPr>
        <w:t xml:space="preserve">first </w:t>
      </w:r>
      <w:r w:rsidRPr="00B54201">
        <w:rPr>
          <w:sz w:val="22"/>
          <w:szCs w:val="22"/>
        </w:rPr>
        <w:t xml:space="preserve">selected as the two most probable modes. Another mode is added as the third most probable mode depending on the modes of the left and above neighbor PUs. If one of the left or above neighbor PU is not available, DC mode is added as a candidate for the most probable mode. If the prediction mode of the current PU is the same as </w:t>
      </w:r>
      <w:r w:rsidR="00AE2ACE">
        <w:rPr>
          <w:sz w:val="22"/>
          <w:szCs w:val="22"/>
        </w:rPr>
        <w:t>one</w:t>
      </w:r>
      <w:r w:rsidRPr="00B54201">
        <w:rPr>
          <w:sz w:val="22"/>
          <w:szCs w:val="22"/>
        </w:rPr>
        <w:t xml:space="preserve"> of the most probable modes, a shorter code word </w:t>
      </w:r>
      <w:r>
        <w:rPr>
          <w:sz w:val="22"/>
          <w:szCs w:val="22"/>
        </w:rPr>
        <w:t xml:space="preserve">at maximal 3 bits </w:t>
      </w:r>
      <w:r w:rsidRPr="00B54201">
        <w:rPr>
          <w:sz w:val="22"/>
          <w:szCs w:val="22"/>
        </w:rPr>
        <w:t xml:space="preserve">is used to encode the current mode. Otherwise, </w:t>
      </w:r>
      <w:r>
        <w:rPr>
          <w:sz w:val="22"/>
          <w:szCs w:val="22"/>
        </w:rPr>
        <w:t xml:space="preserve">the remaining mode is coded using a long code word at 5 bits. </w:t>
      </w:r>
    </w:p>
    <w:p w:rsidR="004B640D" w:rsidRDefault="004B640D" w:rsidP="004B640D">
      <w:pPr>
        <w:jc w:val="both"/>
        <w:rPr>
          <w:szCs w:val="22"/>
        </w:rPr>
      </w:pPr>
      <w:r>
        <w:rPr>
          <w:sz w:val="22"/>
          <w:szCs w:val="22"/>
        </w:rPr>
        <w:t xml:space="preserve">For the enhancement layer coding, in case one CU is coded using IPIL, no intra prediction modes need to be coded and the MPM coding does not happen. Although IPIL is very efficient, there are still some CUs coded by single layer intra coding instead of IPIL. In case one CU is not coded by IPIL, RD optimization process compares the RD cost of the available intra prediction modes for a PU and the one which demonstrates the best RD performance is chosen as the prediction mode of the current PU. Then MPM </w:t>
      </w:r>
      <w:r>
        <w:rPr>
          <w:sz w:val="22"/>
          <w:szCs w:val="22"/>
        </w:rPr>
        <w:lastRenderedPageBreak/>
        <w:t xml:space="preserve">process is used to code the intra prediction mode of the current PU. Since the co-located pictures of the base layer and enhancement layer share the similar structure and texture, it may be true that the prediction mode of the current PU in the enhancement layer uses the same intra prediction mode as the corresponding PU in the base layer. Therefore, we proposed two approaches utilizing the intra prediction mode of base layer to improve the coding efficiency of </w:t>
      </w:r>
      <w:r w:rsidR="00AE2ACE">
        <w:rPr>
          <w:sz w:val="22"/>
          <w:szCs w:val="22"/>
        </w:rPr>
        <w:t>CUs which are</w:t>
      </w:r>
      <w:r>
        <w:rPr>
          <w:sz w:val="22"/>
          <w:szCs w:val="22"/>
        </w:rPr>
        <w:t xml:space="preserve"> not coded by IPIL in the enhancement</w:t>
      </w:r>
      <w:r w:rsidR="00AE2ACE">
        <w:rPr>
          <w:sz w:val="22"/>
          <w:szCs w:val="22"/>
        </w:rPr>
        <w:t xml:space="preserve"> layer</w:t>
      </w:r>
      <w:r>
        <w:rPr>
          <w:sz w:val="22"/>
          <w:szCs w:val="22"/>
        </w:rPr>
        <w:t>.</w:t>
      </w:r>
    </w:p>
    <w:p w:rsidR="004B640D" w:rsidRDefault="004B640D" w:rsidP="004B640D">
      <w:pPr>
        <w:pStyle w:val="Heading1"/>
        <w:tabs>
          <w:tab w:val="left" w:pos="360"/>
          <w:tab w:val="left" w:pos="720"/>
          <w:tab w:val="left" w:pos="1080"/>
          <w:tab w:val="left" w:pos="1440"/>
        </w:tabs>
        <w:ind w:left="360" w:hanging="360"/>
      </w:pPr>
      <w:r>
        <w:t>Up-sampling filters</w:t>
      </w:r>
    </w:p>
    <w:p w:rsidR="004B640D" w:rsidRPr="00162350" w:rsidRDefault="004B640D" w:rsidP="004B640D">
      <w:pPr>
        <w:rPr>
          <w:sz w:val="22"/>
          <w:szCs w:val="22"/>
        </w:rPr>
      </w:pPr>
      <w:r w:rsidRPr="00162350">
        <w:rPr>
          <w:sz w:val="22"/>
          <w:szCs w:val="22"/>
        </w:rPr>
        <w:t xml:space="preserve">In </w:t>
      </w:r>
      <w:sdt>
        <w:sdtPr>
          <w:rPr>
            <w:sz w:val="22"/>
            <w:szCs w:val="22"/>
          </w:rPr>
          <w:id w:val="514090"/>
          <w:citation/>
        </w:sdtPr>
        <w:sdtContent>
          <w:r w:rsidR="00D72E00">
            <w:rPr>
              <w:sz w:val="22"/>
              <w:szCs w:val="22"/>
            </w:rPr>
            <w:fldChar w:fldCharType="begin"/>
          </w:r>
          <w:r w:rsidR="00302224" w:rsidRPr="00302224">
            <w:rPr>
              <w:noProof/>
              <w:sz w:val="22"/>
              <w:szCs w:val="22"/>
            </w:rPr>
            <w:instrText xml:space="preserve"> CITATION JBo11 \l 1031 </w:instrText>
          </w:r>
          <w:r w:rsidR="00D72E00">
            <w:rPr>
              <w:sz w:val="22"/>
              <w:szCs w:val="22"/>
            </w:rPr>
            <w:fldChar w:fldCharType="separate"/>
          </w:r>
          <w:r w:rsidR="00302224" w:rsidRPr="00302224">
            <w:rPr>
              <w:noProof/>
              <w:sz w:val="22"/>
              <w:szCs w:val="22"/>
            </w:rPr>
            <w:t>[4]</w:t>
          </w:r>
          <w:r w:rsidR="00D72E00">
            <w:rPr>
              <w:sz w:val="22"/>
              <w:szCs w:val="22"/>
            </w:rPr>
            <w:fldChar w:fldCharType="end"/>
          </w:r>
        </w:sdtContent>
      </w:sdt>
      <w:r w:rsidRPr="00162350">
        <w:rPr>
          <w:sz w:val="22"/>
          <w:szCs w:val="22"/>
        </w:rPr>
        <w:t>, DCT interpolation filter</w:t>
      </w:r>
      <w:r>
        <w:rPr>
          <w:noProof/>
          <w:sz w:val="22"/>
          <w:szCs w:val="22"/>
        </w:rPr>
        <w:t xml:space="preserve"> </w:t>
      </w:r>
      <w:sdt>
        <w:sdtPr>
          <w:rPr>
            <w:noProof/>
            <w:sz w:val="22"/>
            <w:szCs w:val="22"/>
          </w:rPr>
          <w:id w:val="514086"/>
          <w:citation/>
        </w:sdtPr>
        <w:sdtContent>
          <w:r w:rsidR="00D72E00">
            <w:rPr>
              <w:noProof/>
              <w:sz w:val="22"/>
              <w:szCs w:val="22"/>
            </w:rPr>
            <w:fldChar w:fldCharType="begin"/>
          </w:r>
          <w:r w:rsidR="00302224" w:rsidRPr="00302224">
            <w:rPr>
              <w:noProof/>
              <w:sz w:val="22"/>
              <w:szCs w:val="22"/>
            </w:rPr>
            <w:instrText xml:space="preserve"> CITATION KMc10 \l 1031 </w:instrText>
          </w:r>
          <w:r w:rsidR="00D72E00">
            <w:rPr>
              <w:noProof/>
              <w:sz w:val="22"/>
              <w:szCs w:val="22"/>
            </w:rPr>
            <w:fldChar w:fldCharType="separate"/>
          </w:r>
          <w:r w:rsidR="00302224" w:rsidRPr="00302224">
            <w:rPr>
              <w:noProof/>
              <w:sz w:val="22"/>
              <w:szCs w:val="22"/>
            </w:rPr>
            <w:t>[5]</w:t>
          </w:r>
          <w:r w:rsidR="00D72E00">
            <w:rPr>
              <w:noProof/>
              <w:sz w:val="22"/>
              <w:szCs w:val="22"/>
            </w:rPr>
            <w:fldChar w:fldCharType="end"/>
          </w:r>
        </w:sdtContent>
      </w:sdt>
      <w:r w:rsidRPr="00162350">
        <w:rPr>
          <w:noProof/>
          <w:sz w:val="22"/>
          <w:szCs w:val="22"/>
        </w:rPr>
        <w:t xml:space="preserve"> </w:t>
      </w:r>
      <w:r w:rsidRPr="00162350">
        <w:rPr>
          <w:sz w:val="22"/>
          <w:szCs w:val="22"/>
        </w:rPr>
        <w:t xml:space="preserve">is used for 2x up-sampling of the reconstructed base layer picture, using 8-tap for luma and 4-tap for chroma. The same filter proposed in </w:t>
      </w:r>
      <w:sdt>
        <w:sdtPr>
          <w:rPr>
            <w:sz w:val="22"/>
            <w:szCs w:val="22"/>
          </w:rPr>
          <w:id w:val="514092"/>
          <w:citation/>
        </w:sdtPr>
        <w:sdtContent>
          <w:r w:rsidR="00D72E00">
            <w:rPr>
              <w:sz w:val="22"/>
              <w:szCs w:val="22"/>
            </w:rPr>
            <w:fldChar w:fldCharType="begin"/>
          </w:r>
          <w:r w:rsidR="00302224" w:rsidRPr="00302224">
            <w:rPr>
              <w:noProof/>
              <w:sz w:val="22"/>
              <w:szCs w:val="22"/>
            </w:rPr>
            <w:instrText xml:space="preserve"> CITATION JBo11 \l 1031 </w:instrText>
          </w:r>
          <w:r w:rsidR="00D72E00">
            <w:rPr>
              <w:sz w:val="22"/>
              <w:szCs w:val="22"/>
            </w:rPr>
            <w:fldChar w:fldCharType="separate"/>
          </w:r>
          <w:r w:rsidR="00302224" w:rsidRPr="00302224">
            <w:rPr>
              <w:noProof/>
              <w:sz w:val="22"/>
              <w:szCs w:val="22"/>
            </w:rPr>
            <w:t>[4]</w:t>
          </w:r>
          <w:r w:rsidR="00D72E00">
            <w:rPr>
              <w:sz w:val="22"/>
              <w:szCs w:val="22"/>
            </w:rPr>
            <w:fldChar w:fldCharType="end"/>
          </w:r>
        </w:sdtContent>
      </w:sdt>
      <w:r w:rsidRPr="00162350">
        <w:rPr>
          <w:sz w:val="22"/>
          <w:szCs w:val="22"/>
        </w:rPr>
        <w:t xml:space="preserve"> is used in </w:t>
      </w:r>
      <w:r>
        <w:rPr>
          <w:sz w:val="22"/>
          <w:szCs w:val="22"/>
        </w:rPr>
        <w:t xml:space="preserve">the inter-layer intra prediction (ILIP) in </w:t>
      </w:r>
      <w:r w:rsidRPr="00162350">
        <w:rPr>
          <w:sz w:val="22"/>
          <w:szCs w:val="22"/>
        </w:rPr>
        <w:t xml:space="preserve">our scalable implementation. The luma filter coefficients are shown in </w:t>
      </w:r>
      <w:fldSimple w:instr=" REF _Ref336727346 \h  \* MERGEFORMAT ">
        <w:r w:rsidRPr="001676E3">
          <w:rPr>
            <w:sz w:val="22"/>
            <w:szCs w:val="22"/>
          </w:rPr>
          <w:t xml:space="preserve">Table </w:t>
        </w:r>
        <w:r w:rsidRPr="001676E3">
          <w:rPr>
            <w:noProof/>
            <w:sz w:val="22"/>
            <w:szCs w:val="22"/>
          </w:rPr>
          <w:t>1</w:t>
        </w:r>
      </w:fldSimple>
      <w:r w:rsidRPr="00162350">
        <w:rPr>
          <w:sz w:val="22"/>
          <w:szCs w:val="22"/>
        </w:rPr>
        <w:t xml:space="preserve">, and the chroma filter coefficients are shown in </w:t>
      </w:r>
      <w:fldSimple w:instr=" REF _Ref336727357 \h  \* MERGEFORMAT ">
        <w:r w:rsidRPr="001676E3">
          <w:rPr>
            <w:sz w:val="22"/>
            <w:szCs w:val="22"/>
          </w:rPr>
          <w:t xml:space="preserve">Table </w:t>
        </w:r>
        <w:r w:rsidRPr="001676E3">
          <w:rPr>
            <w:noProof/>
            <w:sz w:val="22"/>
            <w:szCs w:val="22"/>
          </w:rPr>
          <w:t>2</w:t>
        </w:r>
      </w:fldSimple>
      <w:r w:rsidRPr="00162350">
        <w:rPr>
          <w:sz w:val="22"/>
          <w:szCs w:val="22"/>
        </w:rPr>
        <w:t>.</w:t>
      </w:r>
    </w:p>
    <w:p w:rsidR="004B640D" w:rsidRDefault="004B640D" w:rsidP="004B640D"/>
    <w:p w:rsidR="004B640D" w:rsidRDefault="004B640D" w:rsidP="004B640D">
      <w:pPr>
        <w:pStyle w:val="Caption"/>
        <w:keepNext/>
        <w:jc w:val="center"/>
      </w:pPr>
      <w:bookmarkStart w:id="0" w:name="_Ref336727346"/>
      <w:r>
        <w:t xml:space="preserve">Table </w:t>
      </w:r>
      <w:r w:rsidR="00D72E00">
        <w:fldChar w:fldCharType="begin"/>
      </w:r>
      <w:r>
        <w:instrText xml:space="preserve"> SEQ Table \* ARABIC </w:instrText>
      </w:r>
      <w:r w:rsidR="00D72E00">
        <w:fldChar w:fldCharType="separate"/>
      </w:r>
      <w:r>
        <w:rPr>
          <w:noProof/>
        </w:rPr>
        <w:t>1</w:t>
      </w:r>
      <w:r w:rsidR="00D72E00">
        <w:fldChar w:fldCharType="end"/>
      </w:r>
      <w:bookmarkEnd w:id="0"/>
      <w:r>
        <w:t xml:space="preserve"> 8-tap DCTIF filter coefficients for luma</w:t>
      </w:r>
    </w:p>
    <w:tbl>
      <w:tblPr>
        <w:tblW w:w="0" w:type="auto"/>
        <w:jc w:val="center"/>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3"/>
        <w:gridCol w:w="2975"/>
      </w:tblGrid>
      <w:tr w:rsidR="004B640D" w:rsidTr="003A3B3B">
        <w:trPr>
          <w:jc w:val="center"/>
        </w:trPr>
        <w:tc>
          <w:tcPr>
            <w:tcW w:w="1703" w:type="dxa"/>
          </w:tcPr>
          <w:p w:rsidR="004B640D" w:rsidRDefault="004B640D" w:rsidP="003A3B3B">
            <w:pPr>
              <w:jc w:val="center"/>
            </w:pPr>
            <w:r>
              <w:t>Position</w:t>
            </w:r>
          </w:p>
        </w:tc>
        <w:tc>
          <w:tcPr>
            <w:tcW w:w="2975" w:type="dxa"/>
          </w:tcPr>
          <w:p w:rsidR="004B640D" w:rsidRDefault="004B640D" w:rsidP="003A3B3B">
            <w:pPr>
              <w:jc w:val="center"/>
            </w:pPr>
            <w:r>
              <w:t>Filter coefficients</w:t>
            </w:r>
          </w:p>
        </w:tc>
      </w:tr>
      <w:tr w:rsidR="004B640D" w:rsidTr="003A3B3B">
        <w:trPr>
          <w:jc w:val="center"/>
        </w:trPr>
        <w:tc>
          <w:tcPr>
            <w:tcW w:w="1703" w:type="dxa"/>
          </w:tcPr>
          <w:p w:rsidR="004B640D" w:rsidRDefault="004B640D" w:rsidP="003A3B3B">
            <w:pPr>
              <w:jc w:val="center"/>
            </w:pPr>
            <w:r>
              <w:t>1/12</w:t>
            </w:r>
          </w:p>
        </w:tc>
        <w:tc>
          <w:tcPr>
            <w:tcW w:w="2975" w:type="dxa"/>
          </w:tcPr>
          <w:p w:rsidR="004B640D" w:rsidRDefault="004B640D" w:rsidP="003A3B3B">
            <w:pPr>
              <w:jc w:val="center"/>
            </w:pPr>
            <w:r w:rsidRPr="004B6E13">
              <w:rPr>
                <w:rFonts w:ascii="NSimSun" w:hAnsi="NSimSun" w:cs="NSimSun"/>
                <w:color w:val="000000"/>
                <w:sz w:val="19"/>
                <w:szCs w:val="19"/>
                <w:highlight w:val="white"/>
                <w:lang w:eastAsia="zh-CN"/>
              </w:rPr>
              <w:t>{ -1, 1,  -4, 63,  6,  -2, 1,  0 }</w:t>
            </w:r>
          </w:p>
        </w:tc>
      </w:tr>
      <w:tr w:rsidR="004B640D" w:rsidTr="003A3B3B">
        <w:trPr>
          <w:jc w:val="center"/>
        </w:trPr>
        <w:tc>
          <w:tcPr>
            <w:tcW w:w="1703" w:type="dxa"/>
          </w:tcPr>
          <w:p w:rsidR="004B640D" w:rsidRDefault="004B640D" w:rsidP="003A3B3B">
            <w:pPr>
              <w:jc w:val="center"/>
            </w:pPr>
            <w:r>
              <w:t>2/12</w:t>
            </w:r>
          </w:p>
        </w:tc>
        <w:tc>
          <w:tcPr>
            <w:tcW w:w="2975" w:type="dxa"/>
          </w:tcPr>
          <w:p w:rsidR="004B640D" w:rsidRDefault="004B640D" w:rsidP="003A3B3B">
            <w:pPr>
              <w:jc w:val="center"/>
            </w:pPr>
            <w:r w:rsidRPr="004B6E13">
              <w:rPr>
                <w:rFonts w:ascii="NSimSun" w:hAnsi="NSimSun" w:cs="NSimSun"/>
                <w:color w:val="000000"/>
                <w:sz w:val="19"/>
                <w:szCs w:val="19"/>
                <w:highlight w:val="white"/>
                <w:lang w:eastAsia="zh-CN"/>
              </w:rPr>
              <w:t>{ -1, 3,  -7, 61, 12,  -5, 2, -1 }</w:t>
            </w:r>
          </w:p>
        </w:tc>
      </w:tr>
      <w:tr w:rsidR="004B640D" w:rsidTr="003A3B3B">
        <w:trPr>
          <w:jc w:val="center"/>
        </w:trPr>
        <w:tc>
          <w:tcPr>
            <w:tcW w:w="1703" w:type="dxa"/>
          </w:tcPr>
          <w:p w:rsidR="004B640D" w:rsidRDefault="004B640D" w:rsidP="003A3B3B">
            <w:pPr>
              <w:jc w:val="center"/>
            </w:pPr>
            <w:r>
              <w:t>3/12</w:t>
            </w:r>
          </w:p>
        </w:tc>
        <w:tc>
          <w:tcPr>
            <w:tcW w:w="2975" w:type="dxa"/>
          </w:tcPr>
          <w:p w:rsidR="004B640D" w:rsidRDefault="004B640D" w:rsidP="003A3B3B">
            <w:pPr>
              <w:jc w:val="center"/>
            </w:pPr>
            <w:r w:rsidRPr="004B6E13">
              <w:rPr>
                <w:rFonts w:ascii="NSimSun" w:hAnsi="NSimSun" w:cs="NSimSun"/>
                <w:color w:val="000000"/>
                <w:sz w:val="19"/>
                <w:szCs w:val="19"/>
                <w:highlight w:val="white"/>
                <w:lang w:eastAsia="zh-CN"/>
              </w:rPr>
              <w:t>{ -1, 4, -10, 57, 19,  -7, 3, -1 }</w:t>
            </w:r>
          </w:p>
        </w:tc>
      </w:tr>
      <w:tr w:rsidR="004B640D" w:rsidTr="003A3B3B">
        <w:trPr>
          <w:jc w:val="center"/>
        </w:trPr>
        <w:tc>
          <w:tcPr>
            <w:tcW w:w="1703" w:type="dxa"/>
          </w:tcPr>
          <w:p w:rsidR="004B640D" w:rsidRDefault="004B640D" w:rsidP="003A3B3B">
            <w:pPr>
              <w:jc w:val="center"/>
            </w:pPr>
            <w:r>
              <w:t>4/12</w:t>
            </w:r>
          </w:p>
        </w:tc>
        <w:tc>
          <w:tcPr>
            <w:tcW w:w="2975" w:type="dxa"/>
          </w:tcPr>
          <w:p w:rsidR="004B640D" w:rsidRDefault="004B640D" w:rsidP="003A3B3B">
            <w:pPr>
              <w:jc w:val="center"/>
            </w:pPr>
            <w:r w:rsidRPr="004B6E13">
              <w:rPr>
                <w:rFonts w:ascii="NSimSun" w:hAnsi="NSimSun" w:cs="NSimSun"/>
                <w:color w:val="000000"/>
                <w:sz w:val="19"/>
                <w:szCs w:val="19"/>
                <w:highlight w:val="white"/>
                <w:lang w:eastAsia="zh-CN"/>
              </w:rPr>
              <w:t>{ -1, 4, -11, 52, 26,  -8, 3, -1 }</w:t>
            </w:r>
          </w:p>
        </w:tc>
      </w:tr>
      <w:tr w:rsidR="004B640D" w:rsidTr="003A3B3B">
        <w:trPr>
          <w:jc w:val="center"/>
        </w:trPr>
        <w:tc>
          <w:tcPr>
            <w:tcW w:w="1703" w:type="dxa"/>
          </w:tcPr>
          <w:p w:rsidR="004B640D" w:rsidRDefault="004B640D" w:rsidP="003A3B3B">
            <w:pPr>
              <w:jc w:val="center"/>
            </w:pPr>
            <w:r>
              <w:t>5/12</w:t>
            </w:r>
          </w:p>
        </w:tc>
        <w:tc>
          <w:tcPr>
            <w:tcW w:w="2975" w:type="dxa"/>
          </w:tcPr>
          <w:p w:rsidR="004B640D" w:rsidRDefault="004B640D" w:rsidP="003A3B3B">
            <w:pPr>
              <w:jc w:val="center"/>
            </w:pPr>
            <w:r w:rsidRPr="004B6E13">
              <w:rPr>
                <w:rFonts w:ascii="NSimSun" w:hAnsi="NSimSun" w:cs="NSimSun"/>
                <w:color w:val="000000"/>
                <w:sz w:val="19"/>
                <w:szCs w:val="19"/>
                <w:highlight w:val="white"/>
                <w:lang w:eastAsia="zh-CN"/>
              </w:rPr>
              <w:t>{ -1, 5, -12, 47, 32,  -9, 3, -1 }</w:t>
            </w:r>
          </w:p>
        </w:tc>
      </w:tr>
      <w:tr w:rsidR="004B640D" w:rsidTr="003A3B3B">
        <w:trPr>
          <w:jc w:val="center"/>
        </w:trPr>
        <w:tc>
          <w:tcPr>
            <w:tcW w:w="1703" w:type="dxa"/>
          </w:tcPr>
          <w:p w:rsidR="004B640D" w:rsidRDefault="004B640D" w:rsidP="003A3B3B">
            <w:pPr>
              <w:jc w:val="center"/>
            </w:pPr>
            <w:r>
              <w:t>6/12</w:t>
            </w:r>
          </w:p>
        </w:tc>
        <w:tc>
          <w:tcPr>
            <w:tcW w:w="2975" w:type="dxa"/>
          </w:tcPr>
          <w:p w:rsidR="004B640D" w:rsidRPr="004B6E13" w:rsidRDefault="004B640D" w:rsidP="003A3B3B">
            <w:pPr>
              <w:jc w:val="center"/>
              <w:rPr>
                <w:rFonts w:ascii="NSimSun" w:hAnsi="NSimSun" w:cs="NSimSun"/>
                <w:color w:val="000000"/>
                <w:sz w:val="19"/>
                <w:szCs w:val="19"/>
                <w:highlight w:val="white"/>
                <w:lang w:eastAsia="zh-CN"/>
              </w:rPr>
            </w:pPr>
            <w:r w:rsidRPr="004B6E13">
              <w:rPr>
                <w:rFonts w:ascii="NSimSun" w:hAnsi="NSimSun" w:cs="NSimSun"/>
                <w:color w:val="000000"/>
                <w:sz w:val="19"/>
                <w:szCs w:val="19"/>
                <w:highlight w:val="white"/>
                <w:lang w:eastAsia="zh-CN"/>
              </w:rPr>
              <w:t>{ -1, 4, -11, 40, 40, -11, 4, -1 }</w:t>
            </w:r>
          </w:p>
        </w:tc>
      </w:tr>
    </w:tbl>
    <w:p w:rsidR="004B640D" w:rsidRDefault="004B640D" w:rsidP="004B640D"/>
    <w:p w:rsidR="004B640D" w:rsidRDefault="004B640D" w:rsidP="004B640D"/>
    <w:p w:rsidR="004B640D" w:rsidRDefault="004B640D" w:rsidP="004B640D">
      <w:pPr>
        <w:pStyle w:val="Caption"/>
        <w:keepNext/>
        <w:jc w:val="center"/>
      </w:pPr>
      <w:bookmarkStart w:id="1" w:name="_Ref336727357"/>
      <w:r>
        <w:t xml:space="preserve">Table </w:t>
      </w:r>
      <w:r w:rsidR="00D72E00">
        <w:fldChar w:fldCharType="begin"/>
      </w:r>
      <w:r>
        <w:instrText xml:space="preserve"> SEQ Table \* ARABIC </w:instrText>
      </w:r>
      <w:r w:rsidR="00D72E00">
        <w:fldChar w:fldCharType="separate"/>
      </w:r>
      <w:r>
        <w:rPr>
          <w:noProof/>
        </w:rPr>
        <w:t>2</w:t>
      </w:r>
      <w:r w:rsidR="00D72E00">
        <w:fldChar w:fldCharType="end"/>
      </w:r>
      <w:bookmarkEnd w:id="1"/>
      <w:r>
        <w:t xml:space="preserve"> 8-tap DCTIF filter coefficients for chroma</w:t>
      </w:r>
    </w:p>
    <w:tbl>
      <w:tblPr>
        <w:tblW w:w="0" w:type="auto"/>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1843"/>
      </w:tblGrid>
      <w:tr w:rsidR="004B640D" w:rsidTr="003A3B3B">
        <w:trPr>
          <w:jc w:val="center"/>
        </w:trPr>
        <w:tc>
          <w:tcPr>
            <w:tcW w:w="1276" w:type="dxa"/>
          </w:tcPr>
          <w:p w:rsidR="004B640D" w:rsidRDefault="004B640D" w:rsidP="003A3B3B">
            <w:pPr>
              <w:jc w:val="center"/>
            </w:pPr>
            <w:r>
              <w:t>Position</w:t>
            </w:r>
          </w:p>
        </w:tc>
        <w:tc>
          <w:tcPr>
            <w:tcW w:w="1843" w:type="dxa"/>
          </w:tcPr>
          <w:p w:rsidR="004B640D" w:rsidRDefault="004B640D" w:rsidP="003A3B3B">
            <w:pPr>
              <w:jc w:val="center"/>
            </w:pPr>
            <w:r>
              <w:t>Filter coefficients</w:t>
            </w:r>
          </w:p>
        </w:tc>
      </w:tr>
      <w:tr w:rsidR="004B640D" w:rsidTr="003A3B3B">
        <w:trPr>
          <w:jc w:val="center"/>
        </w:trPr>
        <w:tc>
          <w:tcPr>
            <w:tcW w:w="1276" w:type="dxa"/>
          </w:tcPr>
          <w:p w:rsidR="004B640D" w:rsidRDefault="004B640D" w:rsidP="003A3B3B">
            <w:pPr>
              <w:jc w:val="center"/>
            </w:pPr>
            <w:r>
              <w:t>1/12</w:t>
            </w:r>
          </w:p>
        </w:tc>
        <w:tc>
          <w:tcPr>
            <w:tcW w:w="1843" w:type="dxa"/>
          </w:tcPr>
          <w:p w:rsidR="004B640D" w:rsidRPr="00B34738" w:rsidRDefault="004B640D" w:rsidP="003A3B3B">
            <w:pPr>
              <w:jc w:val="center"/>
              <w:rPr>
                <w:rFonts w:ascii="NSimSun" w:hAnsi="NSimSun" w:cs="NSimSun"/>
                <w:color w:val="000000"/>
                <w:sz w:val="19"/>
                <w:szCs w:val="19"/>
                <w:highlight w:val="white"/>
              </w:rPr>
            </w:pPr>
            <w:r w:rsidRPr="00B34738">
              <w:rPr>
                <w:rFonts w:ascii="NSimSun" w:hAnsi="NSimSun" w:cs="NSimSun"/>
                <w:color w:val="000000"/>
                <w:sz w:val="19"/>
                <w:szCs w:val="19"/>
                <w:highlight w:val="white"/>
                <w:lang w:eastAsia="zh-CN"/>
              </w:rPr>
              <w:t>{ -2, 62, 5,  -1 }</w:t>
            </w:r>
          </w:p>
        </w:tc>
      </w:tr>
      <w:tr w:rsidR="004B640D" w:rsidTr="003A3B3B">
        <w:trPr>
          <w:jc w:val="center"/>
        </w:trPr>
        <w:tc>
          <w:tcPr>
            <w:tcW w:w="1276" w:type="dxa"/>
          </w:tcPr>
          <w:p w:rsidR="004B640D" w:rsidRDefault="004B640D" w:rsidP="003A3B3B">
            <w:pPr>
              <w:jc w:val="center"/>
            </w:pPr>
            <w:r>
              <w:t>2/12</w:t>
            </w:r>
          </w:p>
        </w:tc>
        <w:tc>
          <w:tcPr>
            <w:tcW w:w="1843" w:type="dxa"/>
          </w:tcPr>
          <w:p w:rsidR="004B640D" w:rsidRPr="00B34738" w:rsidRDefault="004B640D" w:rsidP="003A3B3B">
            <w:pPr>
              <w:jc w:val="center"/>
              <w:rPr>
                <w:rFonts w:ascii="NSimSun" w:hAnsi="NSimSun" w:cs="NSimSun"/>
                <w:color w:val="000000"/>
                <w:sz w:val="19"/>
                <w:szCs w:val="19"/>
                <w:highlight w:val="white"/>
              </w:rPr>
            </w:pPr>
            <w:r w:rsidRPr="00B34738">
              <w:rPr>
                <w:rFonts w:ascii="NSimSun" w:hAnsi="NSimSun" w:cs="NSimSun"/>
                <w:color w:val="000000"/>
                <w:sz w:val="19"/>
                <w:szCs w:val="19"/>
                <w:highlight w:val="white"/>
                <w:lang w:eastAsia="zh-CN"/>
              </w:rPr>
              <w:t>{ -4, 59, 11, -2 }</w:t>
            </w:r>
          </w:p>
        </w:tc>
      </w:tr>
      <w:tr w:rsidR="004B640D" w:rsidTr="003A3B3B">
        <w:trPr>
          <w:jc w:val="center"/>
        </w:trPr>
        <w:tc>
          <w:tcPr>
            <w:tcW w:w="1276" w:type="dxa"/>
          </w:tcPr>
          <w:p w:rsidR="004B640D" w:rsidRDefault="004B640D" w:rsidP="003A3B3B">
            <w:pPr>
              <w:jc w:val="center"/>
            </w:pPr>
            <w:r>
              <w:t>3/12</w:t>
            </w:r>
          </w:p>
        </w:tc>
        <w:tc>
          <w:tcPr>
            <w:tcW w:w="1843" w:type="dxa"/>
          </w:tcPr>
          <w:p w:rsidR="004B640D" w:rsidRPr="00B34738" w:rsidRDefault="004B640D" w:rsidP="003A3B3B">
            <w:pPr>
              <w:jc w:val="center"/>
              <w:rPr>
                <w:rFonts w:ascii="NSimSun" w:hAnsi="NSimSun" w:cs="NSimSun"/>
                <w:color w:val="000000"/>
                <w:sz w:val="19"/>
                <w:szCs w:val="19"/>
                <w:highlight w:val="white"/>
              </w:rPr>
            </w:pPr>
            <w:r w:rsidRPr="00B34738">
              <w:rPr>
                <w:rFonts w:ascii="NSimSun" w:hAnsi="NSimSun" w:cs="NSimSun"/>
                <w:color w:val="000000"/>
                <w:sz w:val="19"/>
                <w:szCs w:val="19"/>
                <w:highlight w:val="white"/>
                <w:lang w:eastAsia="zh-CN"/>
              </w:rPr>
              <w:t>{ -4, 54, 16, -2 }</w:t>
            </w:r>
          </w:p>
        </w:tc>
      </w:tr>
      <w:tr w:rsidR="004B640D" w:rsidTr="003A3B3B">
        <w:trPr>
          <w:jc w:val="center"/>
        </w:trPr>
        <w:tc>
          <w:tcPr>
            <w:tcW w:w="1276" w:type="dxa"/>
          </w:tcPr>
          <w:p w:rsidR="004B640D" w:rsidRDefault="004B640D" w:rsidP="003A3B3B">
            <w:pPr>
              <w:jc w:val="center"/>
            </w:pPr>
            <w:r>
              <w:t>4/12</w:t>
            </w:r>
          </w:p>
        </w:tc>
        <w:tc>
          <w:tcPr>
            <w:tcW w:w="1843" w:type="dxa"/>
          </w:tcPr>
          <w:p w:rsidR="004B640D" w:rsidRPr="00B34738" w:rsidRDefault="004B640D" w:rsidP="003A3B3B">
            <w:pPr>
              <w:jc w:val="center"/>
              <w:rPr>
                <w:rFonts w:ascii="NSimSun" w:hAnsi="NSimSun" w:cs="NSimSun"/>
                <w:color w:val="000000"/>
                <w:sz w:val="19"/>
                <w:szCs w:val="19"/>
                <w:highlight w:val="white"/>
              </w:rPr>
            </w:pPr>
            <w:r w:rsidRPr="00B34738">
              <w:rPr>
                <w:rFonts w:ascii="NSimSun" w:hAnsi="NSimSun" w:cs="NSimSun"/>
                <w:color w:val="000000"/>
                <w:sz w:val="19"/>
                <w:szCs w:val="19"/>
                <w:highlight w:val="white"/>
                <w:lang w:eastAsia="zh-CN"/>
              </w:rPr>
              <w:t>{ -5, 50, 22, -3 }</w:t>
            </w:r>
          </w:p>
        </w:tc>
      </w:tr>
      <w:tr w:rsidR="004B640D" w:rsidTr="003A3B3B">
        <w:trPr>
          <w:jc w:val="center"/>
        </w:trPr>
        <w:tc>
          <w:tcPr>
            <w:tcW w:w="1276" w:type="dxa"/>
          </w:tcPr>
          <w:p w:rsidR="004B640D" w:rsidRDefault="004B640D" w:rsidP="003A3B3B">
            <w:pPr>
              <w:jc w:val="center"/>
            </w:pPr>
            <w:r>
              <w:t>5/12</w:t>
            </w:r>
          </w:p>
        </w:tc>
        <w:tc>
          <w:tcPr>
            <w:tcW w:w="1843" w:type="dxa"/>
          </w:tcPr>
          <w:p w:rsidR="004B640D" w:rsidRPr="00B34738" w:rsidRDefault="004B640D" w:rsidP="003A3B3B">
            <w:pPr>
              <w:jc w:val="center"/>
              <w:rPr>
                <w:rFonts w:ascii="NSimSun" w:hAnsi="NSimSun" w:cs="NSimSun"/>
                <w:color w:val="000000"/>
                <w:sz w:val="19"/>
                <w:szCs w:val="19"/>
                <w:highlight w:val="white"/>
              </w:rPr>
            </w:pPr>
            <w:r w:rsidRPr="00B34738">
              <w:rPr>
                <w:rFonts w:ascii="NSimSun" w:hAnsi="NSimSun" w:cs="NSimSun"/>
                <w:color w:val="000000"/>
                <w:sz w:val="19"/>
                <w:szCs w:val="19"/>
                <w:highlight w:val="white"/>
                <w:lang w:eastAsia="zh-CN"/>
              </w:rPr>
              <w:t>{ -5, 43, 30, -4 }</w:t>
            </w:r>
          </w:p>
        </w:tc>
      </w:tr>
      <w:tr w:rsidR="004B640D" w:rsidTr="003A3B3B">
        <w:trPr>
          <w:jc w:val="center"/>
        </w:trPr>
        <w:tc>
          <w:tcPr>
            <w:tcW w:w="1276" w:type="dxa"/>
          </w:tcPr>
          <w:p w:rsidR="004B640D" w:rsidRDefault="004B640D" w:rsidP="003A3B3B">
            <w:pPr>
              <w:jc w:val="center"/>
            </w:pPr>
            <w:r>
              <w:t>6/12</w:t>
            </w:r>
          </w:p>
        </w:tc>
        <w:tc>
          <w:tcPr>
            <w:tcW w:w="1843" w:type="dxa"/>
          </w:tcPr>
          <w:p w:rsidR="004B640D" w:rsidRPr="00B34738" w:rsidRDefault="004B640D" w:rsidP="003A3B3B">
            <w:pPr>
              <w:jc w:val="center"/>
              <w:rPr>
                <w:rFonts w:ascii="NSimSun" w:hAnsi="NSimSun" w:cs="NSimSun"/>
                <w:color w:val="000000"/>
                <w:sz w:val="19"/>
                <w:szCs w:val="19"/>
                <w:highlight w:val="white"/>
              </w:rPr>
            </w:pPr>
            <w:r w:rsidRPr="00B34738">
              <w:rPr>
                <w:rFonts w:ascii="NSimSun" w:hAnsi="NSimSun" w:cs="NSimSun"/>
                <w:color w:val="000000"/>
                <w:sz w:val="19"/>
                <w:szCs w:val="19"/>
                <w:highlight w:val="white"/>
                <w:lang w:eastAsia="zh-CN"/>
              </w:rPr>
              <w:t>{ -4, 36, 36, -4 }</w:t>
            </w:r>
          </w:p>
        </w:tc>
      </w:tr>
    </w:tbl>
    <w:p w:rsidR="004B640D" w:rsidRDefault="004B640D" w:rsidP="004B640D"/>
    <w:p w:rsidR="004B640D" w:rsidRDefault="004B640D" w:rsidP="004B640D">
      <w:pPr>
        <w:jc w:val="both"/>
        <w:rPr>
          <w:sz w:val="22"/>
          <w:szCs w:val="22"/>
        </w:rPr>
      </w:pPr>
      <w:r w:rsidRPr="00251105">
        <w:rPr>
          <w:sz w:val="22"/>
          <w:szCs w:val="22"/>
        </w:rPr>
        <w:t xml:space="preserve">The same idea as the Inter-layer intra prediction (ILIP) </w:t>
      </w:r>
      <w:r>
        <w:rPr>
          <w:sz w:val="22"/>
          <w:szCs w:val="22"/>
        </w:rPr>
        <w:t xml:space="preserve">proposed </w:t>
      </w:r>
      <w:r w:rsidRPr="00251105">
        <w:rPr>
          <w:sz w:val="22"/>
          <w:szCs w:val="22"/>
        </w:rPr>
        <w:t>in the scalable extension of H.264/AVC</w:t>
      </w:r>
      <w:r w:rsidR="00302224">
        <w:rPr>
          <w:noProof/>
          <w:sz w:val="22"/>
          <w:szCs w:val="22"/>
        </w:rPr>
        <w:t xml:space="preserve"> </w:t>
      </w:r>
      <w:sdt>
        <w:sdtPr>
          <w:rPr>
            <w:noProof/>
            <w:sz w:val="22"/>
            <w:szCs w:val="22"/>
          </w:rPr>
          <w:id w:val="514093"/>
          <w:citation/>
        </w:sdtPr>
        <w:sdtContent>
          <w:r w:rsidR="00D72E00">
            <w:rPr>
              <w:noProof/>
              <w:sz w:val="22"/>
              <w:szCs w:val="22"/>
            </w:rPr>
            <w:fldChar w:fldCharType="begin"/>
          </w:r>
          <w:r w:rsidR="00302224" w:rsidRPr="00302224">
            <w:rPr>
              <w:noProof/>
              <w:sz w:val="22"/>
              <w:szCs w:val="22"/>
            </w:rPr>
            <w:instrText xml:space="preserve"> CITATION ITU \l 1031 </w:instrText>
          </w:r>
          <w:r w:rsidR="00D72E00">
            <w:rPr>
              <w:noProof/>
              <w:sz w:val="22"/>
              <w:szCs w:val="22"/>
            </w:rPr>
            <w:fldChar w:fldCharType="separate"/>
          </w:r>
          <w:r w:rsidR="00302224" w:rsidRPr="00302224">
            <w:rPr>
              <w:noProof/>
              <w:sz w:val="22"/>
              <w:szCs w:val="22"/>
            </w:rPr>
            <w:t>[6]</w:t>
          </w:r>
          <w:r w:rsidR="00D72E00">
            <w:rPr>
              <w:noProof/>
              <w:sz w:val="22"/>
              <w:szCs w:val="22"/>
            </w:rPr>
            <w:fldChar w:fldCharType="end"/>
          </w:r>
        </w:sdtContent>
      </w:sdt>
      <w:r w:rsidRPr="00251105">
        <w:rPr>
          <w:sz w:val="22"/>
          <w:szCs w:val="22"/>
        </w:rPr>
        <w:t xml:space="preserve"> is used as the ILIP for the scalable extension of HEVC for intra coded unit. However, DCTIF filter instead of the filter used in JSVM is used as the up-sampling filter to do 2x up-sampling for the reconstructed base layer picture. </w:t>
      </w:r>
    </w:p>
    <w:p w:rsidR="004B640D" w:rsidRDefault="004B640D" w:rsidP="004B640D">
      <w:pPr>
        <w:jc w:val="both"/>
      </w:pPr>
      <w:r w:rsidRPr="00251105">
        <w:rPr>
          <w:sz w:val="22"/>
          <w:szCs w:val="22"/>
        </w:rPr>
        <w:t>After up-sampling</w:t>
      </w:r>
      <w:r>
        <w:rPr>
          <w:sz w:val="22"/>
          <w:szCs w:val="22"/>
        </w:rPr>
        <w:t xml:space="preserve"> process</w:t>
      </w:r>
      <w:r w:rsidRPr="00251105">
        <w:rPr>
          <w:sz w:val="22"/>
          <w:szCs w:val="22"/>
        </w:rPr>
        <w:t>, the difference</w:t>
      </w:r>
      <w:r>
        <w:rPr>
          <w:sz w:val="22"/>
          <w:szCs w:val="22"/>
        </w:rPr>
        <w:t xml:space="preserve"> in pixel domain</w:t>
      </w:r>
      <w:r w:rsidRPr="00251105">
        <w:rPr>
          <w:sz w:val="22"/>
          <w:szCs w:val="22"/>
        </w:rPr>
        <w:t xml:space="preserve"> between the CU in the enhancement layer and the up-sampled corresponding CU in the base layer are transform and entropy coded. A new prediction mode, base layer mode, is added to the CU level to indicate whether one CU is coded by ILIP. The signaling of the enhancement layer’s CU, PU, and TU sizes in the base and enhancement layer </w:t>
      </w:r>
      <w:r>
        <w:rPr>
          <w:sz w:val="22"/>
          <w:szCs w:val="22"/>
        </w:rPr>
        <w:t xml:space="preserve">is </w:t>
      </w:r>
      <w:r w:rsidRPr="00251105">
        <w:rPr>
          <w:sz w:val="22"/>
          <w:szCs w:val="22"/>
        </w:rPr>
        <w:t>coded independently. In case one CU in the enhancement layer is coded by ILIP, no intra prediction mode and partition information (always 2Nx2N) need to be coded in the enhancement layer. Transform partitions are still coded in the ILIP coded PU.</w:t>
      </w:r>
    </w:p>
    <w:p w:rsidR="005C0178" w:rsidRDefault="004B640D" w:rsidP="004B640D">
      <w:pPr>
        <w:pStyle w:val="Heading1"/>
      </w:pPr>
      <w:r>
        <w:t>Proposed methods</w:t>
      </w:r>
    </w:p>
    <w:p w:rsidR="000C136C" w:rsidRDefault="000C136C" w:rsidP="004B640D">
      <w:pPr>
        <w:pStyle w:val="Heading2"/>
        <w:numPr>
          <w:ilvl w:val="1"/>
          <w:numId w:val="28"/>
        </w:numPr>
      </w:pPr>
      <w:bookmarkStart w:id="2" w:name="_Ref336876799"/>
      <w:r>
        <w:t>I</w:t>
      </w:r>
      <w:r w:rsidRPr="003A3030">
        <w:t>nter-</w:t>
      </w:r>
      <w:r>
        <w:t xml:space="preserve">layer intra prediction </w:t>
      </w:r>
      <w:r w:rsidRPr="003A3030">
        <w:t>mode coding</w:t>
      </w:r>
      <w:bookmarkEnd w:id="2"/>
    </w:p>
    <w:p w:rsidR="000C136C" w:rsidRDefault="000C136C" w:rsidP="006C001A">
      <w:pPr>
        <w:jc w:val="both"/>
        <w:rPr>
          <w:sz w:val="22"/>
          <w:szCs w:val="22"/>
        </w:rPr>
      </w:pPr>
    </w:p>
    <w:p w:rsidR="008B7AD1" w:rsidRDefault="002B6584" w:rsidP="006C001A">
      <w:pPr>
        <w:jc w:val="both"/>
        <w:rPr>
          <w:sz w:val="22"/>
          <w:szCs w:val="22"/>
        </w:rPr>
      </w:pPr>
      <w:r>
        <w:rPr>
          <w:sz w:val="22"/>
          <w:szCs w:val="22"/>
        </w:rPr>
        <w:t xml:space="preserve">In this approach, a </w:t>
      </w:r>
      <w:r w:rsidR="00B52C3D">
        <w:rPr>
          <w:sz w:val="22"/>
          <w:szCs w:val="22"/>
        </w:rPr>
        <w:t xml:space="preserve">new </w:t>
      </w:r>
      <w:r>
        <w:rPr>
          <w:sz w:val="22"/>
          <w:szCs w:val="22"/>
        </w:rPr>
        <w:t xml:space="preserve">mode, called inter-layer intra prediction mode (ILIPM), is added as an extra intra prediction mode for an intra coded CU in the enhancement layer. </w:t>
      </w:r>
      <w:r w:rsidR="00D72E00">
        <w:rPr>
          <w:sz w:val="22"/>
          <w:szCs w:val="22"/>
        </w:rPr>
        <w:fldChar w:fldCharType="begin"/>
      </w:r>
      <w:r w:rsidR="00250CEA">
        <w:rPr>
          <w:sz w:val="22"/>
          <w:szCs w:val="22"/>
        </w:rPr>
        <w:instrText xml:space="preserve"> REF _Ref336873560 \h </w:instrText>
      </w:r>
      <w:r w:rsidR="00D72E00">
        <w:rPr>
          <w:sz w:val="22"/>
          <w:szCs w:val="22"/>
        </w:rPr>
      </w:r>
      <w:r w:rsidR="00D72E00">
        <w:rPr>
          <w:sz w:val="22"/>
          <w:szCs w:val="22"/>
        </w:rPr>
        <w:fldChar w:fldCharType="separate"/>
      </w:r>
      <w:r w:rsidR="001676E3">
        <w:t xml:space="preserve">Figure </w:t>
      </w:r>
      <w:r w:rsidR="001676E3">
        <w:rPr>
          <w:noProof/>
        </w:rPr>
        <w:t>1</w:t>
      </w:r>
      <w:r w:rsidR="00D72E00">
        <w:rPr>
          <w:sz w:val="22"/>
          <w:szCs w:val="22"/>
        </w:rPr>
        <w:fldChar w:fldCharType="end"/>
      </w:r>
      <w:r w:rsidR="00250CEA">
        <w:rPr>
          <w:sz w:val="22"/>
          <w:szCs w:val="22"/>
        </w:rPr>
        <w:t xml:space="preserve"> </w:t>
      </w:r>
      <w:r w:rsidR="007D16BF">
        <w:rPr>
          <w:sz w:val="22"/>
          <w:szCs w:val="22"/>
        </w:rPr>
        <w:t xml:space="preserve">shows the relationship between the corresponding base layer PU and enhancement layer PU. </w:t>
      </w:r>
      <w:r w:rsidR="00224941">
        <w:rPr>
          <w:sz w:val="22"/>
          <w:szCs w:val="22"/>
        </w:rPr>
        <w:t xml:space="preserve">Assume that the intra prediction mode of the current PU in the enhancement layer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8F2836">
        <w:rPr>
          <w:sz w:val="22"/>
          <w:szCs w:val="22"/>
        </w:rPr>
        <w:t xml:space="preserve"> </w:t>
      </w:r>
      <w:r w:rsidR="005D3DF5">
        <w:rPr>
          <w:sz w:val="22"/>
          <w:szCs w:val="22"/>
        </w:rPr>
        <w:t>is</w:t>
      </w: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p</m:t>
            </m:r>
          </m:e>
          <m:sub>
            <m:r>
              <m:rPr>
                <m:sty m:val="p"/>
              </m:rPr>
              <w:rPr>
                <w:rFonts w:ascii="Cambria Math" w:hAnsi="Cambria Math"/>
                <w:sz w:val="22"/>
                <w:szCs w:val="22"/>
              </w:rPr>
              <m:t>c</m:t>
            </m:r>
          </m:sub>
        </m:sSub>
      </m:oMath>
      <w:r w:rsidR="008F2836">
        <w:rPr>
          <w:sz w:val="22"/>
          <w:szCs w:val="22"/>
        </w:rPr>
        <w:t xml:space="preserve">, </w:t>
      </w:r>
      <w:r w:rsidR="005D3DF5">
        <w:rPr>
          <w:sz w:val="22"/>
          <w:szCs w:val="22"/>
        </w:rPr>
        <w:t xml:space="preserve">while the intra prediction mode of the corresponding PU in the base layer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sidR="005D3DF5">
        <w:rPr>
          <w:sz w:val="22"/>
          <w:szCs w:val="22"/>
        </w:rPr>
        <w:t xml:space="preserve"> </w:t>
      </w:r>
      <w:proofErr w:type="gramStart"/>
      <w:r w:rsidR="005D3DF5">
        <w:rPr>
          <w:sz w:val="22"/>
          <w:szCs w:val="22"/>
        </w:rPr>
        <w:t xml:space="preserve">is </w:t>
      </w:r>
      <m:oMath>
        <w:proofErr w:type="gramEnd"/>
        <m:sSub>
          <m:sSubPr>
            <m:ctrlPr>
              <w:rPr>
                <w:rFonts w:ascii="Cambria Math" w:hAnsi="Cambria Math"/>
                <w:sz w:val="22"/>
                <w:szCs w:val="22"/>
              </w:rPr>
            </m:ctrlPr>
          </m:sSubPr>
          <m:e>
            <m:r>
              <m:rPr>
                <m:sty m:val="p"/>
              </m:rPr>
              <w:rPr>
                <w:rFonts w:ascii="Cambria Math" w:hAnsi="Cambria Math"/>
                <w:sz w:val="22"/>
                <w:szCs w:val="22"/>
              </w:rPr>
              <m:t>p</m:t>
            </m:r>
          </m:e>
          <m:sub>
            <m:r>
              <m:rPr>
                <m:sty m:val="p"/>
              </m:rPr>
              <w:rPr>
                <w:rFonts w:ascii="Cambria Math" w:hAnsi="Cambria Math"/>
                <w:sz w:val="22"/>
                <w:szCs w:val="22"/>
              </w:rPr>
              <m:t>b</m:t>
            </m:r>
          </m:sub>
        </m:sSub>
      </m:oMath>
      <w:r w:rsidR="005D3DF5">
        <w:rPr>
          <w:sz w:val="22"/>
          <w:szCs w:val="22"/>
        </w:rPr>
        <w:t xml:space="preserve">. The CU depth level of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5D3DF5">
        <w:rPr>
          <w:sz w:val="22"/>
          <w:szCs w:val="22"/>
        </w:rPr>
        <w:t xml:space="preserve"> </w:t>
      </w:r>
      <w:proofErr w:type="gramStart"/>
      <w:r w:rsidR="005D3DF5">
        <w:rPr>
          <w:sz w:val="22"/>
          <w:szCs w:val="22"/>
        </w:rPr>
        <w:t xml:space="preserve">is </w:t>
      </w:r>
      <m:oMath>
        <w:proofErr w:type="gramEnd"/>
        <m:sSub>
          <m:sSubPr>
            <m:ctrlPr>
              <w:rPr>
                <w:rFonts w:ascii="Cambria Math" w:hAnsi="Cambria Math"/>
                <w:sz w:val="22"/>
                <w:szCs w:val="22"/>
              </w:rPr>
            </m:ctrlPr>
          </m:sSubPr>
          <m:e>
            <m:r>
              <m:rPr>
                <m:sty m:val="p"/>
              </m:rPr>
              <w:rPr>
                <w:rFonts w:ascii="Cambria Math" w:hAnsi="Cambria Math"/>
                <w:sz w:val="22"/>
                <w:szCs w:val="22"/>
              </w:rPr>
              <m:t>D</m:t>
            </m:r>
          </m:e>
          <m:sub>
            <m:r>
              <m:rPr>
                <m:sty m:val="p"/>
              </m:rPr>
              <w:rPr>
                <w:rFonts w:ascii="Cambria Math" w:hAnsi="Cambria Math"/>
                <w:sz w:val="22"/>
                <w:szCs w:val="22"/>
              </w:rPr>
              <m:t>C</m:t>
            </m:r>
          </m:sub>
        </m:sSub>
      </m:oMath>
      <w:r w:rsidR="005D3DF5">
        <w:rPr>
          <w:sz w:val="22"/>
          <w:szCs w:val="22"/>
        </w:rPr>
        <w:t xml:space="preserve">, and the CU depth level of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sidR="005D3DF5">
        <w:rPr>
          <w:sz w:val="22"/>
          <w:szCs w:val="22"/>
        </w:rPr>
        <w:t xml:space="preserve"> is </w:t>
      </w:r>
      <m:oMath>
        <m:sSub>
          <m:sSubPr>
            <m:ctrlPr>
              <w:rPr>
                <w:rFonts w:ascii="Cambria Math" w:hAnsi="Cambria Math"/>
                <w:sz w:val="22"/>
                <w:szCs w:val="22"/>
              </w:rPr>
            </m:ctrlPr>
          </m:sSubPr>
          <m:e>
            <m:r>
              <m:rPr>
                <m:sty m:val="p"/>
              </m:rPr>
              <w:rPr>
                <w:rFonts w:ascii="Cambria Math" w:hAnsi="Cambria Math"/>
                <w:sz w:val="22"/>
                <w:szCs w:val="22"/>
              </w:rPr>
              <m:t>D</m:t>
            </m:r>
          </m:e>
          <m:sub>
            <m:r>
              <m:rPr>
                <m:sty m:val="p"/>
              </m:rPr>
              <w:rPr>
                <w:rFonts w:ascii="Cambria Math" w:hAnsi="Cambria Math"/>
                <w:sz w:val="22"/>
                <w:szCs w:val="22"/>
              </w:rPr>
              <m:t>B</m:t>
            </m:r>
          </m:sub>
        </m:sSub>
      </m:oMath>
      <w:r w:rsidR="005D3DF5">
        <w:rPr>
          <w:sz w:val="22"/>
          <w:szCs w:val="22"/>
        </w:rPr>
        <w:t xml:space="preserve">. The </w:t>
      </w:r>
      <w:r w:rsidR="00302224">
        <w:rPr>
          <w:sz w:val="22"/>
          <w:szCs w:val="22"/>
        </w:rPr>
        <w:lastRenderedPageBreak/>
        <w:t>partition size</w:t>
      </w:r>
      <w:r w:rsidR="005D3DF5">
        <w:rPr>
          <w:sz w:val="22"/>
          <w:szCs w:val="22"/>
        </w:rPr>
        <w:t xml:space="preserve"> of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5D3DF5">
        <w:rPr>
          <w:sz w:val="22"/>
          <w:szCs w:val="22"/>
        </w:rPr>
        <w:t xml:space="preserve"> and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sidR="005D3DF5">
        <w:rPr>
          <w:sz w:val="22"/>
          <w:szCs w:val="22"/>
        </w:rPr>
        <w:t xml:space="preserve"> are </w:t>
      </w:r>
      <m:oMath>
        <m:sSub>
          <m:sSubPr>
            <m:ctrlPr>
              <w:rPr>
                <w:rFonts w:ascii="Cambria Math" w:hAnsi="Cambria Math"/>
                <w:sz w:val="22"/>
                <w:szCs w:val="22"/>
              </w:rPr>
            </m:ctrlPr>
          </m:sSubPr>
          <m:e>
            <m:r>
              <m:rPr>
                <m:sty m:val="p"/>
              </m:rPr>
              <w:rPr>
                <w:rFonts w:ascii="Cambria Math" w:hAnsi="Cambria Math"/>
                <w:sz w:val="22"/>
                <w:szCs w:val="22"/>
              </w:rPr>
              <m:t>S</m:t>
            </m:r>
          </m:e>
          <m:sub>
            <m:r>
              <m:rPr>
                <m:sty m:val="p"/>
              </m:rPr>
              <w:rPr>
                <w:rFonts w:ascii="Cambria Math" w:hAnsi="Cambria Math"/>
                <w:sz w:val="22"/>
                <w:szCs w:val="22"/>
              </w:rPr>
              <m:t>C</m:t>
            </m:r>
          </m:sub>
        </m:sSub>
      </m:oMath>
      <w:r w:rsidR="005D3DF5">
        <w:rPr>
          <w:sz w:val="22"/>
          <w:szCs w:val="22"/>
        </w:rPr>
        <w:t xml:space="preserve"> </w:t>
      </w:r>
      <w:proofErr w:type="gramStart"/>
      <w:r w:rsidR="005D3DF5">
        <w:rPr>
          <w:sz w:val="22"/>
          <w:szCs w:val="22"/>
        </w:rPr>
        <w:t xml:space="preserve">and </w:t>
      </w:r>
      <m:oMath>
        <w:proofErr w:type="gramEnd"/>
        <m:sSub>
          <m:sSubPr>
            <m:ctrlPr>
              <w:rPr>
                <w:rFonts w:ascii="Cambria Math" w:hAnsi="Cambria Math"/>
                <w:sz w:val="22"/>
                <w:szCs w:val="22"/>
              </w:rPr>
            </m:ctrlPr>
          </m:sSubPr>
          <m:e>
            <m:r>
              <m:rPr>
                <m:sty m:val="p"/>
              </m:rPr>
              <w:rPr>
                <w:rFonts w:ascii="Cambria Math" w:hAnsi="Cambria Math"/>
                <w:sz w:val="22"/>
                <w:szCs w:val="22"/>
              </w:rPr>
              <m:t>S</m:t>
            </m:r>
          </m:e>
          <m:sub>
            <m:r>
              <m:rPr>
                <m:sty m:val="p"/>
              </m:rPr>
              <w:rPr>
                <w:rFonts w:ascii="Cambria Math" w:hAnsi="Cambria Math"/>
                <w:sz w:val="22"/>
                <w:szCs w:val="22"/>
              </w:rPr>
              <m:t>B</m:t>
            </m:r>
          </m:sub>
        </m:sSub>
      </m:oMath>
      <w:r w:rsidR="005D3DF5">
        <w:rPr>
          <w:sz w:val="22"/>
          <w:szCs w:val="22"/>
        </w:rPr>
        <w:t>, respectively. If the partition size is 2Nx2N</w:t>
      </w:r>
      <w:proofErr w:type="gramStart"/>
      <w:r w:rsidR="005D3DF5">
        <w:rPr>
          <w:sz w:val="22"/>
          <w:szCs w:val="22"/>
        </w:rPr>
        <w:t xml:space="preserve">, </w:t>
      </w:r>
      <m:oMath>
        <w:proofErr w:type="gramEnd"/>
        <m:sSub>
          <m:sSubPr>
            <m:ctrlPr>
              <w:rPr>
                <w:rFonts w:ascii="Cambria Math" w:hAnsi="Cambria Math"/>
                <w:sz w:val="22"/>
                <w:szCs w:val="22"/>
              </w:rPr>
            </m:ctrlPr>
          </m:sSubPr>
          <m:e>
            <m:r>
              <m:rPr>
                <m:sty m:val="p"/>
              </m:rPr>
              <w:rPr>
                <w:rFonts w:ascii="Cambria Math" w:hAnsi="Cambria Math"/>
                <w:sz w:val="22"/>
                <w:szCs w:val="22"/>
              </w:rPr>
              <m:t>S</m:t>
            </m:r>
          </m:e>
          <m:sub>
            <m:r>
              <m:rPr>
                <m:sty m:val="p"/>
              </m:rPr>
              <w:rPr>
                <w:rFonts w:ascii="Cambria Math" w:hAnsi="Cambria Math"/>
                <w:sz w:val="22"/>
                <w:szCs w:val="22"/>
              </w:rPr>
              <m:t>i</m:t>
            </m:r>
          </m:sub>
        </m:sSub>
        <m:r>
          <m:rPr>
            <m:sty m:val="p"/>
          </m:rPr>
          <w:rPr>
            <w:rFonts w:ascii="Cambria Math" w:hAnsi="Cambria Math"/>
            <w:sz w:val="22"/>
            <w:szCs w:val="22"/>
          </w:rPr>
          <m:t>=0(i=B, or C))</m:t>
        </m:r>
      </m:oMath>
      <w:r w:rsidR="005D3DF5">
        <w:rPr>
          <w:sz w:val="22"/>
          <w:szCs w:val="22"/>
        </w:rPr>
        <w:t xml:space="preserve">. If the partition size is NxN, then </w:t>
      </w:r>
      <m:oMath>
        <m:sSub>
          <m:sSubPr>
            <m:ctrlPr>
              <w:rPr>
                <w:rFonts w:ascii="Cambria Math" w:hAnsi="Cambria Math"/>
                <w:sz w:val="22"/>
                <w:szCs w:val="22"/>
              </w:rPr>
            </m:ctrlPr>
          </m:sSubPr>
          <m:e>
            <m:r>
              <m:rPr>
                <m:sty m:val="p"/>
              </m:rPr>
              <w:rPr>
                <w:rFonts w:ascii="Cambria Math" w:hAnsi="Cambria Math"/>
                <w:sz w:val="22"/>
                <w:szCs w:val="22"/>
              </w:rPr>
              <m:t>S</m:t>
            </m:r>
          </m:e>
          <m:sub>
            <m:r>
              <m:rPr>
                <m:sty m:val="p"/>
              </m:rPr>
              <w:rPr>
                <w:rFonts w:ascii="Cambria Math" w:hAnsi="Cambria Math"/>
                <w:sz w:val="22"/>
                <w:szCs w:val="22"/>
              </w:rPr>
              <m:t>i</m:t>
            </m:r>
          </m:sub>
        </m:sSub>
        <m:r>
          <m:rPr>
            <m:sty m:val="p"/>
          </m:rPr>
          <w:rPr>
            <w:rFonts w:ascii="Cambria Math" w:hAnsi="Cambria Math"/>
            <w:sz w:val="22"/>
            <w:szCs w:val="22"/>
          </w:rPr>
          <m:t>=1(i=B, or C)).</m:t>
        </m:r>
      </m:oMath>
      <w:r w:rsidR="005D3DF5">
        <w:rPr>
          <w:sz w:val="22"/>
          <w:szCs w:val="22"/>
        </w:rPr>
        <w:t xml:space="preserve">  </w:t>
      </w:r>
      <w:r w:rsidR="00B52C3D">
        <w:rPr>
          <w:sz w:val="22"/>
          <w:szCs w:val="22"/>
        </w:rPr>
        <w:t>ILIPM is only used as a candidate mode if the following condition is true:</w:t>
      </w:r>
    </w:p>
    <w:p w:rsidR="00B52C3D" w:rsidRPr="00C324B8" w:rsidRDefault="00D72E00" w:rsidP="00B52C3D">
      <w:pPr>
        <w:jc w:val="right"/>
        <w:rPr>
          <w:sz w:val="22"/>
          <w:szCs w:val="22"/>
        </w:rPr>
      </w:pPr>
      <m:oMath>
        <m:sSub>
          <m:sSubPr>
            <m:ctrlPr>
              <w:rPr>
                <w:rFonts w:ascii="Cambria Math" w:hAnsi="Cambria Math"/>
                <w:sz w:val="22"/>
                <w:szCs w:val="22"/>
              </w:rPr>
            </m:ctrlPr>
          </m:sSubPr>
          <m:e>
            <m:r>
              <m:rPr>
                <m:sty m:val="p"/>
              </m:rPr>
              <w:rPr>
                <w:rFonts w:ascii="Cambria Math" w:hAnsi="Cambria Math"/>
                <w:sz w:val="22"/>
                <w:szCs w:val="22"/>
              </w:rPr>
              <m:t>D</m:t>
            </m:r>
          </m:e>
          <m:sub>
            <m:r>
              <m:rPr>
                <m:sty m:val="p"/>
              </m:rPr>
              <w:rPr>
                <w:rFonts w:ascii="Cambria Math" w:hAnsi="Cambria Math"/>
                <w:sz w:val="22"/>
                <w:szCs w:val="22"/>
              </w:rPr>
              <m:t>C</m:t>
            </m:r>
          </m:sub>
        </m:sSub>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S</m:t>
            </m:r>
          </m:e>
          <m:sub>
            <m:r>
              <m:rPr>
                <m:sty m:val="p"/>
              </m:rPr>
              <w:rPr>
                <w:rFonts w:ascii="Cambria Math" w:hAnsi="Cambria Math"/>
                <w:sz w:val="22"/>
                <w:szCs w:val="22"/>
              </w:rPr>
              <m:t>C</m:t>
            </m:r>
          </m:sub>
        </m:sSub>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D</m:t>
            </m:r>
          </m:e>
          <m:sub>
            <m:r>
              <m:rPr>
                <m:sty m:val="p"/>
              </m:rPr>
              <w:rPr>
                <w:rFonts w:ascii="Cambria Math" w:hAnsi="Cambria Math"/>
                <w:sz w:val="22"/>
                <w:szCs w:val="22"/>
              </w:rPr>
              <m:t>B</m:t>
            </m:r>
          </m:sub>
        </m:sSub>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S</m:t>
            </m:r>
          </m:e>
          <m:sub>
            <m:r>
              <m:rPr>
                <m:sty m:val="p"/>
              </m:rPr>
              <w:rPr>
                <w:rFonts w:ascii="Cambria Math" w:hAnsi="Cambria Math"/>
                <w:sz w:val="22"/>
                <w:szCs w:val="22"/>
              </w:rPr>
              <m:t>B</m:t>
            </m:r>
          </m:sub>
        </m:sSub>
        <m:r>
          <m:rPr>
            <m:sty m:val="p"/>
          </m:rPr>
          <w:rPr>
            <w:rFonts w:ascii="Cambria Math" w:hAnsi="Cambria Math"/>
            <w:sz w:val="22"/>
            <w:szCs w:val="22"/>
          </w:rPr>
          <m:t>-1</m:t>
        </m:r>
      </m:oMath>
      <w:r w:rsidR="00B52C3D" w:rsidRPr="00C324B8">
        <w:rPr>
          <w:sz w:val="22"/>
          <w:szCs w:val="22"/>
        </w:rPr>
        <w:t xml:space="preserve">                                                                    (1)</w:t>
      </w:r>
    </w:p>
    <w:p w:rsidR="00B52C3D" w:rsidRDefault="00B52C3D" w:rsidP="00B52C3D">
      <w:pPr>
        <w:jc w:val="both"/>
      </w:pPr>
    </w:p>
    <w:p w:rsidR="00C324B8" w:rsidRDefault="00C324B8" w:rsidP="00B52C3D">
      <w:pPr>
        <w:jc w:val="both"/>
      </w:pPr>
    </w:p>
    <w:p w:rsidR="00B52C3D" w:rsidRDefault="00D72E00" w:rsidP="00371F9C">
      <w:pPr>
        <w:jc w:val="center"/>
        <w:rPr>
          <w:sz w:val="22"/>
          <w:szCs w:val="22"/>
        </w:rPr>
      </w:pPr>
      <w:r w:rsidRPr="00D72E00">
        <w:rPr>
          <w:noProof/>
        </w:rPr>
        <w:pict>
          <v:shapetype id="_x0000_t202" coordsize="21600,21600" o:spt="202" path="m,l,21600r21600,l21600,xe">
            <v:stroke joinstyle="miter"/>
            <v:path gradientshapeok="t" o:connecttype="rect"/>
          </v:shapetype>
          <v:shape id="_x0000_s1193" type="#_x0000_t202" style="position:absolute;left:0;text-align:left;margin-left:55.4pt;margin-top:253.7pt;width:357.2pt;height:.05pt;z-index:251659776" stroked="f">
            <v:textbox style="mso-fit-shape-to-text:t" inset="0,0,0,0">
              <w:txbxContent>
                <w:p w:rsidR="003A3B3B" w:rsidRPr="00FD7E37" w:rsidRDefault="003A3B3B" w:rsidP="00371F9C">
                  <w:pPr>
                    <w:pStyle w:val="Caption"/>
                    <w:jc w:val="center"/>
                  </w:pPr>
                  <w:bookmarkStart w:id="3" w:name="_Ref336873560"/>
                  <w:r>
                    <w:t xml:space="preserve">Figure </w:t>
                  </w:r>
                  <w:fldSimple w:instr=" SEQ Figure \* ARABIC ">
                    <w:r>
                      <w:rPr>
                        <w:noProof/>
                      </w:rPr>
                      <w:t>1</w:t>
                    </w:r>
                  </w:fldSimple>
                  <w:bookmarkEnd w:id="3"/>
                  <w:r>
                    <w:t xml:space="preserve"> Relationship between the current PU in the enhancement layer and the corresponding PU in the base layer</w:t>
                  </w:r>
                </w:p>
              </w:txbxContent>
            </v:textbox>
          </v:shape>
        </w:pict>
      </w:r>
      <w:r>
        <w:rPr>
          <w:noProof/>
          <w:sz w:val="22"/>
          <w:szCs w:val="22"/>
          <w:lang w:eastAsia="zh-CN"/>
        </w:rPr>
        <w:pict>
          <v:group id="_x0000_s1140" editas="canvas" style="position:absolute;margin-left:0;margin-top:0;width:357.2pt;height:249.2pt;z-index:251657728;mso-position-horizontal-relative:char;mso-position-vertical-relative:line" coordorigin="1440,1792" coordsize="7144,49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9" type="#_x0000_t75" style="position:absolute;left:1440;top:1792;width:7144;height:4984" o:preferrelative="f">
              <v:fill o:detectmouseclick="t"/>
              <v:path o:extrusionok="t" o:connecttype="none"/>
              <o:lock v:ext="edit" text="t"/>
            </v:shape>
            <v:shape id="_x0000_s1194" type="#_x0000_t202" style="position:absolute;left:4466;top:2416;width:646;height:566">
              <o:lock v:ext="edit" aspectratio="t"/>
              <v:textbox style="mso-next-textbox:#_x0000_s1194">
                <w:txbxContent>
                  <w:p w:rsidR="003A3B3B" w:rsidRDefault="003A3B3B" w:rsidP="00090E15"/>
                </w:txbxContent>
              </v:textbox>
            </v:shape>
            <v:shape id="_x0000_s1147" type="#_x0000_t202" style="position:absolute;left:4624;top:5328;width:646;height:566">
              <o:lock v:ext="edit" aspectratio="t"/>
              <v:textbox style="mso-next-textbox:#_x0000_s1147">
                <w:txbxContent>
                  <w:p w:rsidR="003A3B3B" w:rsidRDefault="003A3B3B" w:rsidP="00090E15"/>
                </w:txbxContent>
              </v:textbox>
            </v:shape>
            <v:shape id="_x0000_s1169" type="#_x0000_t202" style="position:absolute;left:5270;top:5894;width:646;height:566">
              <o:lock v:ext="edit" aspectratio="t"/>
              <v:textbox style="mso-next-textbox:#_x0000_s1169">
                <w:txbxContent>
                  <w:p w:rsidR="003A3B3B" w:rsidRDefault="003A3B3B" w:rsidP="00090E15"/>
                </w:txbxContent>
              </v:textbox>
            </v:shape>
            <v:shape id="_x0000_s1170" type="#_x0000_t202" style="position:absolute;left:4624;top:5894;width:646;height:566">
              <o:lock v:ext="edit" aspectratio="t"/>
              <v:textbox style="mso-next-textbox:#_x0000_s1170">
                <w:txbxContent>
                  <w:p w:rsidR="003A3B3B" w:rsidRDefault="003A3B3B" w:rsidP="00090E15"/>
                </w:txbxContent>
              </v:textbox>
            </v:shape>
            <v:shape id="_x0000_s1176" type="#_x0000_t202" style="position:absolute;left:2432;top:2784;width:2040;height:824" stroked="f">
              <v:textbox style="mso-next-textbox:#_x0000_s1176">
                <w:txbxContent>
                  <w:p w:rsidR="003A3B3B" w:rsidRPr="00371F9C" w:rsidRDefault="003A3B3B" w:rsidP="00090E15">
                    <w:pPr>
                      <w:rPr>
                        <w:lang w:val="de-DE"/>
                      </w:rPr>
                    </w:pPr>
                    <w:r>
                      <w:rPr>
                        <w:lang w:val="de-DE"/>
                      </w:rPr>
                      <w:t>Enhancement layer</w:t>
                    </w:r>
                  </w:p>
                </w:txbxContent>
              </v:textbox>
            </v:shape>
            <v:shape id="_x0000_s1177" type="#_x0000_t202" style="position:absolute;left:2680;top:5328;width:1504;height:656" stroked="f">
              <v:textbox style="mso-next-textbox:#_x0000_s1177">
                <w:txbxContent>
                  <w:p w:rsidR="003A3B3B" w:rsidRPr="00371F9C" w:rsidRDefault="003A3B3B" w:rsidP="00090E15">
                    <w:pPr>
                      <w:rPr>
                        <w:lang w:val="de-DE"/>
                      </w:rPr>
                    </w:pPr>
                    <w:r>
                      <w:rPr>
                        <w:lang w:val="de-DE"/>
                      </w:rPr>
                      <w:t>Base layer</w:t>
                    </w:r>
                  </w:p>
                </w:txbxContent>
              </v:textbox>
            </v:shape>
            <v:shape id="_x0000_s1168" type="#_x0000_t202" style="position:absolute;left:5270;top:5328;width:646;height:566" strokecolor="black [3213]" strokeweight="1pt">
              <o:lock v:ext="edit" aspectratio="t"/>
              <v:textbox style="mso-next-textbox:#_x0000_s1168">
                <w:txbxContent>
                  <w:p w:rsidR="003A3B3B" w:rsidRDefault="003A3B3B" w:rsidP="00090E15"/>
                </w:txbxContent>
              </v:textbox>
            </v:shape>
            <v:shape id="_x0000_s1191" type="#_x0000_t202" style="position:absolute;left:4828;top:1904;width:690;height:424" stroked="f">
              <v:textbox>
                <w:txbxContent>
                  <w:p w:rsidR="003A3B3B" w:rsidRPr="00371F9C" w:rsidRDefault="00D72E00" w:rsidP="00090E15">
                    <w:pPr>
                      <w:jc w:val="center"/>
                      <w:rPr>
                        <w:lang w:val="de-DE"/>
                      </w:rPr>
                    </w:pPr>
                    <m:oMathPara>
                      <m:oMath>
                        <m:sSub>
                          <m:sSubPr>
                            <m:ctrlPr>
                              <w:rPr>
                                <w:rFonts w:ascii="Cambria Math" w:hAnsi="Cambria Math"/>
                                <w:lang w:val="de-DE"/>
                              </w:rPr>
                            </m:ctrlPr>
                          </m:sSubPr>
                          <m:e>
                            <m:r>
                              <m:rPr>
                                <m:sty m:val="p"/>
                              </m:rPr>
                              <w:rPr>
                                <w:rFonts w:ascii="Cambria Math" w:hAnsi="Cambria Math"/>
                                <w:lang w:val="de-DE"/>
                              </w:rPr>
                              <m:t>LCU</m:t>
                            </m:r>
                          </m:e>
                          <m:sub>
                            <m:r>
                              <m:rPr>
                                <m:sty m:val="p"/>
                              </m:rPr>
                              <w:rPr>
                                <w:rFonts w:ascii="Cambria Math" w:hAnsi="Cambria Math"/>
                                <w:lang w:val="de-DE"/>
                              </w:rPr>
                              <m:t>0</m:t>
                            </m:r>
                          </m:sub>
                        </m:sSub>
                      </m:oMath>
                    </m:oMathPara>
                  </w:p>
                </w:txbxContent>
              </v:textbox>
            </v:shape>
            <v:shape id="_x0000_s1192" type="#_x0000_t202" style="position:absolute;left:4580;top:4840;width:1272;height:448" stroked="f">
              <v:textbox>
                <w:txbxContent>
                  <w:p w:rsidR="003A3B3B" w:rsidRPr="00371F9C" w:rsidRDefault="00D72E00" w:rsidP="00090E15">
                    <w:pPr>
                      <w:jc w:val="center"/>
                      <w:rPr>
                        <w:lang w:val="de-DE"/>
                      </w:rPr>
                    </w:pPr>
                    <m:oMathPara>
                      <m:oMath>
                        <m:sSub>
                          <m:sSubPr>
                            <m:ctrlPr>
                              <w:rPr>
                                <w:rFonts w:ascii="Cambria Math" w:hAnsi="Cambria Math"/>
                                <w:lang w:val="de-DE"/>
                              </w:rPr>
                            </m:ctrlPr>
                          </m:sSubPr>
                          <m:e>
                            <m:r>
                              <m:rPr>
                                <m:sty m:val="p"/>
                              </m:rPr>
                              <w:rPr>
                                <w:rFonts w:ascii="Cambria Math" w:hAnsi="Cambria Math"/>
                                <w:lang w:val="de-DE"/>
                              </w:rPr>
                              <m:t>LCU</m:t>
                            </m:r>
                          </m:e>
                          <m:sub>
                            <m:r>
                              <m:rPr>
                                <m:sty m:val="p"/>
                              </m:rPr>
                              <w:rPr>
                                <w:rFonts w:ascii="Cambria Math" w:hAnsi="Cambria Math"/>
                                <w:lang w:val="de-DE"/>
                              </w:rPr>
                              <m:t>0</m:t>
                            </m:r>
                          </m:sub>
                        </m:sSub>
                      </m:oMath>
                    </m:oMathPara>
                  </w:p>
                </w:txbxContent>
              </v:textbox>
            </v:shape>
            <v:shape id="_x0000_s1195" type="#_x0000_t202" style="position:absolute;left:5112;top:2982;width:646;height:566">
              <o:lock v:ext="edit" aspectratio="t"/>
              <v:textbox style="mso-next-textbox:#_x0000_s1195">
                <w:txbxContent>
                  <w:p w:rsidR="003A3B3B" w:rsidRDefault="003A3B3B" w:rsidP="00090E15"/>
                </w:txbxContent>
              </v:textbox>
            </v:shape>
            <v:shape id="_x0000_s1196" type="#_x0000_t202" style="position:absolute;left:4466;top:2982;width:646;height:566">
              <o:lock v:ext="edit" aspectratio="t"/>
              <v:textbox style="mso-next-textbox:#_x0000_s1196">
                <w:txbxContent>
                  <w:p w:rsidR="003A3B3B" w:rsidRDefault="003A3B3B" w:rsidP="00090E15"/>
                </w:txbxContent>
              </v:textbox>
            </v:shape>
            <v:shape id="_x0000_s1198" type="#_x0000_t202" style="position:absolute;left:5758;top:2416;width:646;height:566">
              <o:lock v:ext="edit" aspectratio="t"/>
              <v:textbox style="mso-next-textbox:#_x0000_s1198">
                <w:txbxContent>
                  <w:p w:rsidR="003A3B3B" w:rsidRDefault="003A3B3B" w:rsidP="00090E15"/>
                </w:txbxContent>
              </v:textbox>
            </v:shape>
            <v:shape id="_x0000_s1199" type="#_x0000_t202" style="position:absolute;left:6404;top:2982;width:646;height:566">
              <o:lock v:ext="edit" aspectratio="t"/>
              <v:textbox style="mso-next-textbox:#_x0000_s1199">
                <w:txbxContent>
                  <w:p w:rsidR="003A3B3B" w:rsidRDefault="003A3B3B" w:rsidP="00090E15"/>
                </w:txbxContent>
              </v:textbox>
            </v:shape>
            <v:shape id="_x0000_s1200" type="#_x0000_t202" style="position:absolute;left:5758;top:2982;width:646;height:566">
              <o:lock v:ext="edit" aspectratio="t"/>
              <v:textbox style="mso-next-textbox:#_x0000_s1200">
                <w:txbxContent>
                  <w:p w:rsidR="003A3B3B" w:rsidRDefault="003A3B3B" w:rsidP="00090E15"/>
                </w:txbxContent>
              </v:textbox>
            </v:shape>
            <v:shape id="_x0000_s1201" type="#_x0000_t202" style="position:absolute;left:6404;top:2416;width:646;height:566" strokecolor="black [3213]" strokeweight="1pt">
              <o:lock v:ext="edit" aspectratio="t"/>
              <v:textbox style="mso-next-textbox:#_x0000_s1201">
                <w:txbxContent>
                  <w:p w:rsidR="003A3B3B" w:rsidRDefault="003A3B3B" w:rsidP="00090E15"/>
                </w:txbxContent>
              </v:textbox>
            </v:shape>
            <v:shape id="_x0000_s1202" type="#_x0000_t202" style="position:absolute;left:4466;top:3548;width:646;height:566">
              <o:lock v:ext="edit" aspectratio="t"/>
              <v:textbox style="mso-next-textbox:#_x0000_s1202">
                <w:txbxContent>
                  <w:p w:rsidR="003A3B3B" w:rsidRDefault="003A3B3B" w:rsidP="00090E15"/>
                </w:txbxContent>
              </v:textbox>
            </v:shape>
            <v:shape id="_x0000_s1203" type="#_x0000_t202" style="position:absolute;left:5112;top:4114;width:646;height:566">
              <o:lock v:ext="edit" aspectratio="t"/>
              <v:textbox style="mso-next-textbox:#_x0000_s1203">
                <w:txbxContent>
                  <w:p w:rsidR="003A3B3B" w:rsidRDefault="003A3B3B" w:rsidP="00090E15"/>
                </w:txbxContent>
              </v:textbox>
            </v:shape>
            <v:shape id="_x0000_s1204" type="#_x0000_t202" style="position:absolute;left:4466;top:4114;width:646;height:566">
              <o:lock v:ext="edit" aspectratio="t"/>
              <v:textbox style="mso-next-textbox:#_x0000_s1204">
                <w:txbxContent>
                  <w:p w:rsidR="003A3B3B" w:rsidRDefault="003A3B3B" w:rsidP="00090E15"/>
                </w:txbxContent>
              </v:textbox>
            </v:shape>
            <v:shape id="_x0000_s1206" type="#_x0000_t202" style="position:absolute;left:5758;top:3548;width:646;height:566">
              <o:lock v:ext="edit" aspectratio="t"/>
              <v:textbox style="mso-next-textbox:#_x0000_s1206">
                <w:txbxContent>
                  <w:p w:rsidR="003A3B3B" w:rsidRDefault="003A3B3B" w:rsidP="00090E15"/>
                </w:txbxContent>
              </v:textbox>
            </v:shape>
            <v:shape id="_x0000_s1207" type="#_x0000_t202" style="position:absolute;left:6404;top:4114;width:646;height:566">
              <o:lock v:ext="edit" aspectratio="t"/>
              <v:textbox style="mso-next-textbox:#_x0000_s1207">
                <w:txbxContent>
                  <w:p w:rsidR="003A3B3B" w:rsidRDefault="003A3B3B" w:rsidP="00090E15"/>
                </w:txbxContent>
              </v:textbox>
            </v:shape>
            <v:shape id="_x0000_s1208" type="#_x0000_t202" style="position:absolute;left:5758;top:4114;width:646;height:566">
              <o:lock v:ext="edit" aspectratio="t"/>
              <v:textbox style="mso-next-textbox:#_x0000_s1208">
                <w:txbxContent>
                  <w:p w:rsidR="003A3B3B" w:rsidRDefault="003A3B3B" w:rsidP="00090E15"/>
                </w:txbxContent>
              </v:textbox>
            </v:shape>
            <v:shape id="_x0000_s1210" type="#_x0000_t202" style="position:absolute;left:6404;top:3548;width:646;height:566" strokecolor="black [3213]" strokeweight="1pt">
              <o:lock v:ext="edit" aspectratio="t"/>
              <v:textbox style="mso-next-textbox:#_x0000_s1210">
                <w:txbxContent>
                  <w:p w:rsidR="003A3B3B" w:rsidRDefault="003A3B3B" w:rsidP="00090E15"/>
                </w:txbxContent>
              </v:textbox>
            </v:shape>
            <v:shape id="_x0000_s1197" type="#_x0000_t202" style="position:absolute;left:5112;top:2416;width:646;height:566" strokecolor="#c00000" strokeweight="1pt">
              <o:lock v:ext="edit" aspectratio="t"/>
              <v:textbox style="mso-next-textbox:#_x0000_s1197">
                <w:txbxContent>
                  <w:p w:rsidR="003A3B3B" w:rsidRDefault="00D72E00" w:rsidP="00090E15">
                    <m:oMathPara>
                      <m:oMath>
                        <m:sSub>
                          <m:sSubPr>
                            <m:ctrlPr>
                              <w:rPr>
                                <w:rFonts w:ascii="Cambria Math" w:hAnsi="Cambria Math"/>
                              </w:rPr>
                            </m:ctrlPr>
                          </m:sSubPr>
                          <m:e>
                            <m:r>
                              <m:rPr>
                                <m:sty m:val="p"/>
                              </m:rPr>
                              <w:rPr>
                                <w:rFonts w:ascii="Cambria Math" w:hAnsi="Cambria Math"/>
                              </w:rPr>
                              <m:t>PU</m:t>
                            </m:r>
                          </m:e>
                          <m:sub>
                            <m:r>
                              <m:rPr>
                                <m:sty m:val="p"/>
                              </m:rPr>
                              <w:rPr>
                                <w:rFonts w:ascii="Cambria Math" w:hAnsi="Cambria Math"/>
                              </w:rPr>
                              <m:t>C</m:t>
                            </m:r>
                          </m:sub>
                        </m:sSub>
                      </m:oMath>
                    </m:oMathPara>
                  </w:p>
                </w:txbxContent>
              </v:textbox>
            </v:shape>
            <v:shape id="_x0000_s1211" type="#_x0000_t202" style="position:absolute;left:6129;top:1904;width:1546;height:424" stroked="f">
              <v:textbox>
                <w:txbxContent>
                  <w:p w:rsidR="003A3B3B" w:rsidRPr="00371F9C" w:rsidRDefault="00D72E00" w:rsidP="00090E15">
                    <w:pPr>
                      <w:jc w:val="center"/>
                      <w:rPr>
                        <w:lang w:val="de-DE"/>
                      </w:rPr>
                    </w:pPr>
                    <m:oMathPara>
                      <m:oMath>
                        <m:sSub>
                          <m:sSubPr>
                            <m:ctrlPr>
                              <w:rPr>
                                <w:rFonts w:ascii="Cambria Math" w:hAnsi="Cambria Math"/>
                                <w:lang w:val="de-DE"/>
                              </w:rPr>
                            </m:ctrlPr>
                          </m:sSubPr>
                          <m:e>
                            <m:r>
                              <m:rPr>
                                <m:sty m:val="p"/>
                              </m:rPr>
                              <w:rPr>
                                <w:rFonts w:ascii="Cambria Math" w:hAnsi="Cambria Math"/>
                                <w:lang w:val="de-DE"/>
                              </w:rPr>
                              <m:t>LCU</m:t>
                            </m:r>
                          </m:e>
                          <m:sub>
                            <m:r>
                              <m:rPr>
                                <m:sty m:val="p"/>
                              </m:rPr>
                              <w:rPr>
                                <w:rFonts w:ascii="Cambria Math" w:hAnsi="Cambria Math"/>
                                <w:lang w:val="de-DE"/>
                              </w:rPr>
                              <m:t>1</m:t>
                            </m:r>
                          </m:sub>
                        </m:sSub>
                        <m:r>
                          <m:rPr>
                            <m:sty m:val="p"/>
                          </m:rPr>
                          <w:rPr>
                            <w:rFonts w:ascii="Cambria Math" w:hAnsi="Cambria Math"/>
                            <w:lang w:val="de-DE"/>
                          </w:rPr>
                          <m:t>(64x64)</m:t>
                        </m:r>
                      </m:oMath>
                    </m:oMathPara>
                  </w:p>
                </w:txbxContent>
              </v:textbox>
            </v:shape>
            <v:shape id="_x0000_s1213" type="#_x0000_t202" style="position:absolute;left:4624;top:5328;width:323;height:283">
              <o:lock v:ext="edit" aspectratio="t"/>
              <v:textbox style="mso-next-textbox:#_x0000_s1213">
                <w:txbxContent>
                  <w:p w:rsidR="003A3B3B" w:rsidRDefault="003A3B3B" w:rsidP="00090E15"/>
                </w:txbxContent>
              </v:textbox>
            </v:shape>
            <v:shape id="_x0000_s1215" type="#_x0000_t202" style="position:absolute;left:4947;top:5611;width:323;height:283">
              <o:lock v:ext="edit" aspectratio="t"/>
              <v:textbox style="mso-next-textbox:#_x0000_s1215">
                <w:txbxContent>
                  <w:p w:rsidR="003A3B3B" w:rsidRDefault="003A3B3B" w:rsidP="00090E15"/>
                </w:txbxContent>
              </v:textbox>
            </v:shape>
            <v:shape id="_x0000_s1216" type="#_x0000_t202" style="position:absolute;left:4624;top:5611;width:323;height:283">
              <o:lock v:ext="edit" aspectratio="t"/>
              <v:textbox style="mso-next-textbox:#_x0000_s1216">
                <w:txbxContent>
                  <w:p w:rsidR="003A3B3B" w:rsidRDefault="003A3B3B" w:rsidP="00090E15"/>
                </w:txbxContent>
              </v:textbox>
            </v:shape>
            <v:shape id="_x0000_s1214" type="#_x0000_t202" style="position:absolute;left:4947;top:5328;width:323;height:283" strokecolor="#c00000">
              <o:lock v:ext="edit" aspectratio="t"/>
              <v:textbox style="mso-next-textbox:#_x0000_s1214">
                <w:txbxContent>
                  <w:p w:rsidR="003A3B3B" w:rsidRPr="00090E15" w:rsidRDefault="003A3B3B" w:rsidP="00090E15">
                    <w:pPr>
                      <w:rPr>
                        <w:sz w:val="16"/>
                        <w:szCs w:val="16"/>
                        <w:lang w:val="de-DE"/>
                      </w:rPr>
                    </w:pPr>
                  </w:p>
                </w:txbxContent>
              </v:textbox>
            </v:shape>
            <v:shapetype id="_x0000_t37" coordsize="21600,21600" o:spt="37" o:oned="t" path="m,c10800,,21600,10800,21600,21600e" filled="f">
              <v:path arrowok="t" fillok="f" o:connecttype="none"/>
              <o:lock v:ext="edit" shapetype="t"/>
            </v:shapetype>
            <v:shape id="_x0000_s1217" type="#_x0000_t37" style="position:absolute;left:4307;top:5611;width:802;height:611;flip:y" o:connectortype="curved" adj="-145813,266907,-145813">
              <v:stroke endarrow="block"/>
            </v:shape>
            <v:shape id="_x0000_s1218" type="#_x0000_t202" style="position:absolute;left:3579;top:5984;width:728;height:476" stroked="f">
              <v:textbox>
                <w:txbxContent>
                  <w:p w:rsidR="003A3B3B" w:rsidRDefault="00D72E00">
                    <m:oMathPara>
                      <m:oMath>
                        <m:sSub>
                          <m:sSubPr>
                            <m:ctrlPr>
                              <w:rPr>
                                <w:rFonts w:ascii="Cambria Math" w:hAnsi="Cambria Math"/>
                              </w:rPr>
                            </m:ctrlPr>
                          </m:sSubPr>
                          <m:e>
                            <m:r>
                              <m:rPr>
                                <m:sty m:val="p"/>
                              </m:rPr>
                              <w:rPr>
                                <w:rFonts w:ascii="Cambria Math" w:hAnsi="Cambria Math"/>
                              </w:rPr>
                              <m:t>PU</m:t>
                            </m:r>
                          </m:e>
                          <m:sub>
                            <m:r>
                              <m:rPr>
                                <m:sty m:val="p"/>
                              </m:rPr>
                              <w:rPr>
                                <w:rFonts w:ascii="Cambria Math" w:hAnsi="Cambria Math"/>
                              </w:rPr>
                              <m:t>B</m:t>
                            </m:r>
                          </m:sub>
                        </m:sSub>
                      </m:oMath>
                    </m:oMathPara>
                  </w:p>
                </w:txbxContent>
              </v:textbox>
            </v:shape>
            <v:shape id="_x0000_s1212" type="#_x0000_t202" style="position:absolute;left:4472;top:2416;width:1287;height:1127" strokecolor="#00b0f0">
              <v:fill opacity="0"/>
              <o:lock v:ext="edit" aspectratio="t"/>
              <v:textbox style="mso-next-textbox:#_x0000_s1212">
                <w:txbxContent>
                  <w:p w:rsidR="003A3B3B" w:rsidRDefault="003A3B3B" w:rsidP="00090E15"/>
                </w:txbxContent>
              </v:textbox>
            </v:shape>
          </v:group>
        </w:pict>
      </w:r>
      <w:r w:rsidRPr="00D72E00">
        <w:rPr>
          <w:sz w:val="22"/>
          <w:szCs w:val="22"/>
        </w:rPr>
        <w:pict>
          <v:shape id="_x0000_i1025" type="#_x0000_t75" style="width:357.2pt;height:249.2pt">
            <v:imagedata croptop="-65520f" cropbottom="65520f"/>
          </v:shape>
        </w:pict>
      </w:r>
    </w:p>
    <w:p w:rsidR="00B52C3D" w:rsidRDefault="00B52C3D" w:rsidP="006C001A">
      <w:pPr>
        <w:jc w:val="both"/>
        <w:rPr>
          <w:sz w:val="22"/>
          <w:szCs w:val="22"/>
        </w:rPr>
      </w:pPr>
    </w:p>
    <w:p w:rsidR="00B52C3D" w:rsidRDefault="00B52C3D" w:rsidP="006C001A">
      <w:pPr>
        <w:jc w:val="both"/>
        <w:rPr>
          <w:sz w:val="22"/>
          <w:szCs w:val="22"/>
        </w:rPr>
      </w:pPr>
    </w:p>
    <w:p w:rsidR="00371F9C" w:rsidRDefault="00371F9C" w:rsidP="006C001A">
      <w:pPr>
        <w:jc w:val="both"/>
        <w:rPr>
          <w:sz w:val="22"/>
          <w:szCs w:val="22"/>
        </w:rPr>
      </w:pPr>
    </w:p>
    <w:p w:rsidR="002456D3" w:rsidRDefault="002456D3" w:rsidP="006C001A">
      <w:pPr>
        <w:jc w:val="both"/>
        <w:rPr>
          <w:sz w:val="22"/>
          <w:szCs w:val="22"/>
        </w:rPr>
      </w:pPr>
      <w:r>
        <w:rPr>
          <w:sz w:val="22"/>
          <w:szCs w:val="22"/>
        </w:rPr>
        <w:t xml:space="preserve">If Eq. 1 is true, the RD optimization process adds IPILM as an extra intra prediction mode. In the IPILM mode, the current prediction unit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Pr>
          <w:sz w:val="22"/>
          <w:szCs w:val="22"/>
        </w:rPr>
        <w:t xml:space="preserve"> utilizes the intra prediction mode of the corresponding prediction unit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Pr>
          <w:sz w:val="22"/>
          <w:szCs w:val="22"/>
        </w:rPr>
        <w:t xml:space="preserve">  in the base layer as its intra prediction mode. At the same time, a flag, </w:t>
      </w:r>
      <w:r w:rsidR="003B3D54">
        <w:rPr>
          <w:b/>
          <w:sz w:val="22"/>
          <w:szCs w:val="22"/>
        </w:rPr>
        <w:t>intra_bl</w:t>
      </w:r>
      <w:r w:rsidRPr="002456D3">
        <w:rPr>
          <w:b/>
          <w:sz w:val="22"/>
          <w:szCs w:val="22"/>
        </w:rPr>
        <w:t>_mode_flag</w:t>
      </w:r>
      <w:r>
        <w:rPr>
          <w:sz w:val="22"/>
          <w:szCs w:val="22"/>
        </w:rPr>
        <w:t xml:space="preserve">, is </w:t>
      </w:r>
      <w:r w:rsidR="00910ACF">
        <w:rPr>
          <w:sz w:val="22"/>
          <w:szCs w:val="22"/>
        </w:rPr>
        <w:t>introduced</w:t>
      </w:r>
      <w:r>
        <w:rPr>
          <w:sz w:val="22"/>
          <w:szCs w:val="22"/>
        </w:rPr>
        <w:t xml:space="preserve"> before </w:t>
      </w:r>
      <w:r w:rsidRPr="002456D3">
        <w:rPr>
          <w:b/>
          <w:sz w:val="22"/>
          <w:szCs w:val="22"/>
        </w:rPr>
        <w:t>prev_intra_luma_pred_flag</w:t>
      </w:r>
      <w:r>
        <w:rPr>
          <w:sz w:val="22"/>
          <w:szCs w:val="22"/>
        </w:rPr>
        <w:t xml:space="preserve"> in the </w:t>
      </w:r>
      <w:r w:rsidR="00BC4EE5">
        <w:rPr>
          <w:sz w:val="22"/>
          <w:szCs w:val="22"/>
        </w:rPr>
        <w:t>coding</w:t>
      </w:r>
      <w:r>
        <w:rPr>
          <w:sz w:val="22"/>
          <w:szCs w:val="22"/>
        </w:rPr>
        <w:t xml:space="preserve"> unit</w:t>
      </w:r>
      <w:r w:rsidR="00BC4EE5">
        <w:rPr>
          <w:sz w:val="22"/>
          <w:szCs w:val="22"/>
        </w:rPr>
        <w:t xml:space="preserve"> syntax</w:t>
      </w:r>
      <w:r>
        <w:rPr>
          <w:sz w:val="22"/>
          <w:szCs w:val="22"/>
        </w:rPr>
        <w:t xml:space="preserve">. </w:t>
      </w:r>
      <w:r w:rsidR="003B3D54">
        <w:rPr>
          <w:sz w:val="22"/>
          <w:szCs w:val="22"/>
        </w:rPr>
        <w:t>Intra_bl</w:t>
      </w:r>
      <w:r w:rsidR="00570F04">
        <w:rPr>
          <w:sz w:val="22"/>
          <w:szCs w:val="22"/>
        </w:rPr>
        <w:t xml:space="preserve">_mode_flag is only coded </w:t>
      </w:r>
      <w:r w:rsidR="00BC4EE5">
        <w:rPr>
          <w:sz w:val="22"/>
          <w:szCs w:val="22"/>
        </w:rPr>
        <w:t>in the coding</w:t>
      </w:r>
      <w:r w:rsidR="00570F04">
        <w:rPr>
          <w:sz w:val="22"/>
          <w:szCs w:val="22"/>
        </w:rPr>
        <w:t xml:space="preserve"> unit </w:t>
      </w:r>
      <w:r w:rsidR="00BC4EE5">
        <w:rPr>
          <w:sz w:val="22"/>
          <w:szCs w:val="22"/>
        </w:rPr>
        <w:t xml:space="preserve">syntax </w:t>
      </w:r>
      <w:r w:rsidR="00570F04">
        <w:rPr>
          <w:sz w:val="22"/>
          <w:szCs w:val="22"/>
        </w:rPr>
        <w:t xml:space="preserve">if Eq. 1 is true. </w:t>
      </w:r>
      <w:r>
        <w:rPr>
          <w:sz w:val="22"/>
          <w:szCs w:val="22"/>
        </w:rPr>
        <w:t xml:space="preserve">If </w:t>
      </w:r>
      <w:r w:rsidR="003B3D54">
        <w:rPr>
          <w:sz w:val="22"/>
          <w:szCs w:val="22"/>
        </w:rPr>
        <w:t>intra_bl</w:t>
      </w:r>
      <w:r>
        <w:rPr>
          <w:sz w:val="22"/>
          <w:szCs w:val="22"/>
        </w:rPr>
        <w:t>_mode_flag is true, pre</w:t>
      </w:r>
      <w:r w:rsidR="00910ACF">
        <w:rPr>
          <w:sz w:val="22"/>
          <w:szCs w:val="22"/>
        </w:rPr>
        <w:t>v</w:t>
      </w:r>
      <w:r>
        <w:rPr>
          <w:sz w:val="22"/>
          <w:szCs w:val="22"/>
        </w:rPr>
        <w:t>_intra_luma_pred_flag and possible rem_intra_luma_pred_mode are not coded any more.</w:t>
      </w:r>
      <w:r w:rsidR="00570F04">
        <w:rPr>
          <w:sz w:val="22"/>
          <w:szCs w:val="22"/>
        </w:rPr>
        <w:t xml:space="preserve"> If Eq. 1 is true and IPILM is not chosen as the intra prediction mode for the current prediction </w:t>
      </w:r>
      <w:proofErr w:type="gramStart"/>
      <w:r w:rsidR="00570F04">
        <w:rPr>
          <w:sz w:val="22"/>
          <w:szCs w:val="22"/>
        </w:rPr>
        <w:t xml:space="preserve">unit </w:t>
      </w:r>
      <m:oMath>
        <w:proofErr w:type="gramEnd"/>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570F04">
        <w:rPr>
          <w:sz w:val="22"/>
          <w:szCs w:val="22"/>
        </w:rPr>
        <w:t xml:space="preserve">, </w:t>
      </w:r>
      <w:r w:rsidR="003B3D54">
        <w:rPr>
          <w:sz w:val="22"/>
          <w:szCs w:val="22"/>
        </w:rPr>
        <w:t>intra_bl</w:t>
      </w:r>
      <w:r w:rsidR="00570F04">
        <w:rPr>
          <w:sz w:val="22"/>
          <w:szCs w:val="22"/>
        </w:rPr>
        <w:t>_m</w:t>
      </w:r>
      <w:r w:rsidR="001101A1">
        <w:rPr>
          <w:sz w:val="22"/>
          <w:szCs w:val="22"/>
        </w:rPr>
        <w:t>ode_flag is set to false and</w:t>
      </w:r>
      <w:r w:rsidR="00570F04">
        <w:rPr>
          <w:sz w:val="22"/>
          <w:szCs w:val="22"/>
        </w:rPr>
        <w:t xml:space="preserve"> MPM coding </w:t>
      </w:r>
      <w:r w:rsidR="001101A1">
        <w:rPr>
          <w:sz w:val="22"/>
          <w:szCs w:val="22"/>
        </w:rPr>
        <w:t xml:space="preserve">as </w:t>
      </w:r>
      <w:r w:rsidR="00570F04">
        <w:rPr>
          <w:sz w:val="22"/>
          <w:szCs w:val="22"/>
        </w:rPr>
        <w:t xml:space="preserve">in the single layer coding is performed. </w:t>
      </w:r>
    </w:p>
    <w:p w:rsidR="001101A1" w:rsidRDefault="001101A1" w:rsidP="004B640D">
      <w:pPr>
        <w:pStyle w:val="Heading2"/>
        <w:numPr>
          <w:ilvl w:val="1"/>
          <w:numId w:val="28"/>
        </w:numPr>
      </w:pPr>
      <w:r>
        <w:t>B</w:t>
      </w:r>
      <w:r w:rsidRPr="003A3030">
        <w:t>ase layer based MPM coding</w:t>
      </w:r>
    </w:p>
    <w:p w:rsidR="00B96F48" w:rsidRDefault="00CD4F70" w:rsidP="006C001A">
      <w:pPr>
        <w:jc w:val="both"/>
        <w:rPr>
          <w:sz w:val="22"/>
          <w:szCs w:val="22"/>
        </w:rPr>
      </w:pPr>
      <w:r w:rsidRPr="005D246A">
        <w:rPr>
          <w:sz w:val="22"/>
          <w:szCs w:val="22"/>
        </w:rPr>
        <w:t>As mentioned in section</w:t>
      </w:r>
      <w:r w:rsidR="00912971" w:rsidRPr="005D246A">
        <w:rPr>
          <w:sz w:val="22"/>
          <w:szCs w:val="22"/>
        </w:rPr>
        <w:t xml:space="preserve"> </w:t>
      </w:r>
      <w:fldSimple w:instr=" REF _Ref336877961 \r \h  \* MERGEFORMAT ">
        <w:r w:rsidR="001676E3" w:rsidRPr="001676E3">
          <w:rPr>
            <w:sz w:val="22"/>
            <w:szCs w:val="22"/>
          </w:rPr>
          <w:t>2.3.4</w:t>
        </w:r>
      </w:fldSimple>
      <w:r w:rsidRPr="005D246A">
        <w:rPr>
          <w:sz w:val="22"/>
          <w:szCs w:val="22"/>
        </w:rPr>
        <w:t xml:space="preserve">, </w:t>
      </w:r>
      <w:r w:rsidR="00CC6DC4" w:rsidRPr="005D246A">
        <w:rPr>
          <w:sz w:val="22"/>
          <w:szCs w:val="22"/>
        </w:rPr>
        <w:t xml:space="preserve">MPM process is used to code the intra prediction mode in HM. </w:t>
      </w:r>
      <w:r w:rsidR="00E11D1D" w:rsidRPr="005D246A">
        <w:rPr>
          <w:sz w:val="22"/>
          <w:szCs w:val="22"/>
        </w:rPr>
        <w:t xml:space="preserve">In single layer coding, the top neighbor CU, the left neighbor PU and another mode which depends on the availability of top and left neighbor CUs and theirs intra prediction modes is selected as MPM modes. </w:t>
      </w:r>
    </w:p>
    <w:p w:rsidR="0052456B" w:rsidRPr="0052456B" w:rsidRDefault="00E11D1D" w:rsidP="004B640D">
      <w:pPr>
        <w:jc w:val="both"/>
      </w:pPr>
      <w:r w:rsidRPr="005D246A">
        <w:rPr>
          <w:sz w:val="22"/>
          <w:szCs w:val="22"/>
        </w:rPr>
        <w:t xml:space="preserve">In </w:t>
      </w:r>
      <w:r w:rsidR="00A5122F" w:rsidRPr="005D246A">
        <w:rPr>
          <w:sz w:val="22"/>
          <w:szCs w:val="22"/>
        </w:rPr>
        <w:t>the enhancement layer</w:t>
      </w:r>
      <w:r w:rsidRPr="005D246A">
        <w:rPr>
          <w:sz w:val="22"/>
          <w:szCs w:val="22"/>
        </w:rPr>
        <w:t xml:space="preserve"> coding</w:t>
      </w:r>
      <w:r w:rsidR="00A5122F" w:rsidRPr="005D246A">
        <w:rPr>
          <w:sz w:val="22"/>
          <w:szCs w:val="22"/>
        </w:rPr>
        <w:t xml:space="preserve">, </w:t>
      </w:r>
      <w:r w:rsidR="00341BD6" w:rsidRPr="005D246A">
        <w:rPr>
          <w:sz w:val="22"/>
          <w:szCs w:val="22"/>
        </w:rPr>
        <w:t>we propose to use</w:t>
      </w:r>
      <w:r w:rsidR="00A5122F" w:rsidRPr="005D246A">
        <w:rPr>
          <w:sz w:val="22"/>
          <w:szCs w:val="22"/>
        </w:rPr>
        <w:t xml:space="preserve"> the intra prediction mode of the corresponding PU in the base layer as a new</w:t>
      </w:r>
      <w:r w:rsidR="00341BD6" w:rsidRPr="005D246A">
        <w:rPr>
          <w:sz w:val="22"/>
          <w:szCs w:val="22"/>
        </w:rPr>
        <w:t xml:space="preserve"> additional</w:t>
      </w:r>
      <w:r w:rsidR="00A5122F" w:rsidRPr="005D246A">
        <w:rPr>
          <w:sz w:val="22"/>
          <w:szCs w:val="22"/>
        </w:rPr>
        <w:t xml:space="preserve"> MPM candidate</w:t>
      </w:r>
      <w:r w:rsidR="00301ED8">
        <w:rPr>
          <w:sz w:val="22"/>
          <w:szCs w:val="22"/>
        </w:rPr>
        <w:t>, called base layer based MPM coding</w:t>
      </w:r>
      <w:r w:rsidR="001D7142">
        <w:rPr>
          <w:sz w:val="22"/>
          <w:szCs w:val="22"/>
        </w:rPr>
        <w:t xml:space="preserve"> </w:t>
      </w:r>
      <w:r w:rsidR="00301ED8">
        <w:rPr>
          <w:sz w:val="22"/>
          <w:szCs w:val="22"/>
        </w:rPr>
        <w:t>(BL-MPM)</w:t>
      </w:r>
      <w:r w:rsidR="00A5122F" w:rsidRPr="005D246A">
        <w:rPr>
          <w:sz w:val="22"/>
          <w:szCs w:val="22"/>
        </w:rPr>
        <w:t xml:space="preserve">. </w:t>
      </w:r>
      <w:r w:rsidR="00712D81" w:rsidRPr="005D246A">
        <w:rPr>
          <w:sz w:val="22"/>
          <w:szCs w:val="22"/>
        </w:rPr>
        <w:t xml:space="preserve">A flag, </w:t>
      </w:r>
      <w:r w:rsidR="003B3D54">
        <w:rPr>
          <w:b/>
          <w:sz w:val="22"/>
          <w:szCs w:val="22"/>
        </w:rPr>
        <w:t>bl_mode_mpm</w:t>
      </w:r>
      <w:r w:rsidR="00712D81" w:rsidRPr="005D246A">
        <w:rPr>
          <w:b/>
          <w:sz w:val="22"/>
          <w:szCs w:val="22"/>
        </w:rPr>
        <w:t>_flag</w:t>
      </w:r>
      <w:r w:rsidR="00712D81" w:rsidRPr="005D246A">
        <w:rPr>
          <w:sz w:val="22"/>
          <w:szCs w:val="22"/>
        </w:rPr>
        <w:t xml:space="preserve">, is introduced to indicate whether the intra prediction mode of the corresponding PU in the base layer is used as a candidate MPM mode. </w:t>
      </w:r>
      <w:r w:rsidR="003B3D54">
        <w:rPr>
          <w:sz w:val="22"/>
          <w:szCs w:val="22"/>
        </w:rPr>
        <w:t>The bl_mode_mpm</w:t>
      </w:r>
      <w:r w:rsidR="002E11A0" w:rsidRPr="005D246A">
        <w:rPr>
          <w:sz w:val="22"/>
          <w:szCs w:val="22"/>
        </w:rPr>
        <w:t>_flag is coded</w:t>
      </w:r>
      <w:r w:rsidR="00BC4EE5">
        <w:rPr>
          <w:sz w:val="22"/>
          <w:szCs w:val="22"/>
        </w:rPr>
        <w:t xml:space="preserve"> in the coding</w:t>
      </w:r>
      <w:r w:rsidR="002E11A0" w:rsidRPr="005D246A">
        <w:rPr>
          <w:sz w:val="22"/>
          <w:szCs w:val="22"/>
        </w:rPr>
        <w:t xml:space="preserve"> unit</w:t>
      </w:r>
      <w:r w:rsidR="00BC4EE5">
        <w:rPr>
          <w:sz w:val="22"/>
          <w:szCs w:val="22"/>
        </w:rPr>
        <w:t xml:space="preserve"> syntax</w:t>
      </w:r>
      <w:r w:rsidR="002E11A0" w:rsidRPr="005D246A">
        <w:rPr>
          <w:sz w:val="22"/>
          <w:szCs w:val="22"/>
        </w:rPr>
        <w:t xml:space="preserve"> only if </w:t>
      </w:r>
      <w:r w:rsidR="002E11A0" w:rsidRPr="005D246A">
        <w:rPr>
          <w:b/>
          <w:sz w:val="22"/>
          <w:szCs w:val="22"/>
        </w:rPr>
        <w:t>prev_intra_luma_pred_flag</w:t>
      </w:r>
      <w:r w:rsidR="002E11A0" w:rsidRPr="005D246A">
        <w:rPr>
          <w:sz w:val="22"/>
          <w:szCs w:val="22"/>
        </w:rPr>
        <w:t xml:space="preserve"> is false.</w:t>
      </w:r>
      <w:r w:rsidR="005D246A" w:rsidRPr="005D246A">
        <w:rPr>
          <w:sz w:val="22"/>
          <w:szCs w:val="22"/>
        </w:rPr>
        <w:t xml:space="preserve"> As shown in </w:t>
      </w:r>
      <w:fldSimple w:instr=" REF _Ref336873560 \h  \* MERGEFORMAT ">
        <w:r w:rsidR="001676E3" w:rsidRPr="001676E3">
          <w:rPr>
            <w:sz w:val="22"/>
            <w:szCs w:val="22"/>
          </w:rPr>
          <w:t xml:space="preserve">Figure </w:t>
        </w:r>
        <w:r w:rsidR="001676E3" w:rsidRPr="001676E3">
          <w:rPr>
            <w:noProof/>
            <w:sz w:val="22"/>
            <w:szCs w:val="22"/>
          </w:rPr>
          <w:t>1</w:t>
        </w:r>
      </w:fldSimple>
      <w:r w:rsidR="00DB56D1">
        <w:rPr>
          <w:sz w:val="22"/>
          <w:szCs w:val="22"/>
        </w:rPr>
        <w:t xml:space="preserve">, </w:t>
      </w:r>
      <w:r w:rsidR="005D246A" w:rsidRPr="005D246A">
        <w:rPr>
          <w:sz w:val="22"/>
          <w:szCs w:val="22"/>
        </w:rPr>
        <w:t>if the encoder cannot find a matched prediction mode in the list of 3MPM candidates</w:t>
      </w:r>
      <w:r w:rsidR="00DB56D1">
        <w:rPr>
          <w:sz w:val="22"/>
          <w:szCs w:val="22"/>
        </w:rPr>
        <w:t xml:space="preserve"> for the </w:t>
      </w:r>
      <w:proofErr w:type="gramStart"/>
      <w:r w:rsidR="00DB56D1">
        <w:rPr>
          <w:sz w:val="22"/>
          <w:szCs w:val="22"/>
        </w:rPr>
        <w:t xml:space="preserve">current </w:t>
      </w:r>
      <m:oMath>
        <w:proofErr w:type="gramEnd"/>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5D246A" w:rsidRPr="005D246A">
        <w:rPr>
          <w:sz w:val="22"/>
          <w:szCs w:val="22"/>
        </w:rPr>
        <w:t xml:space="preserve">, then </w:t>
      </w:r>
      <w:r w:rsidR="0062792D">
        <w:rPr>
          <w:sz w:val="22"/>
          <w:szCs w:val="22"/>
        </w:rPr>
        <w:t xml:space="preserve">prev_intra_luma_pred_flag is set to </w:t>
      </w:r>
      <w:proofErr w:type="spellStart"/>
      <w:r w:rsidR="0062792D">
        <w:rPr>
          <w:sz w:val="22"/>
          <w:szCs w:val="22"/>
        </w:rPr>
        <w:t>flase</w:t>
      </w:r>
      <w:proofErr w:type="spellEnd"/>
      <w:r w:rsidR="0062792D">
        <w:rPr>
          <w:sz w:val="22"/>
          <w:szCs w:val="22"/>
        </w:rPr>
        <w:t xml:space="preserve"> and </w:t>
      </w:r>
      <w:r w:rsidR="005D246A" w:rsidRPr="005D246A">
        <w:rPr>
          <w:sz w:val="22"/>
          <w:szCs w:val="22"/>
        </w:rPr>
        <w:t xml:space="preserve">the intra prediction </w:t>
      </w:r>
      <w:r w:rsidR="00DB56D1">
        <w:rPr>
          <w:sz w:val="22"/>
          <w:szCs w:val="22"/>
        </w:rPr>
        <w:t xml:space="preserve">mode of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sidR="00DB56D1">
        <w:rPr>
          <w:sz w:val="22"/>
          <w:szCs w:val="22"/>
        </w:rPr>
        <w:t xml:space="preserve"> is used as a new MPM candidate. </w:t>
      </w:r>
      <w:r w:rsidR="008E78FB">
        <w:rPr>
          <w:sz w:val="22"/>
          <w:szCs w:val="22"/>
        </w:rPr>
        <w:t xml:space="preserve">If the </w:t>
      </w:r>
      <w:r w:rsidR="0062792D">
        <w:rPr>
          <w:sz w:val="22"/>
          <w:szCs w:val="22"/>
        </w:rPr>
        <w:t xml:space="preserve">intra prediction mode of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62792D">
        <w:rPr>
          <w:sz w:val="22"/>
          <w:szCs w:val="22"/>
        </w:rPr>
        <w:t xml:space="preserve"> is equal to the intra prediction mode </w:t>
      </w:r>
      <w:proofErr w:type="gramStart"/>
      <w:r w:rsidR="0062792D">
        <w:rPr>
          <w:sz w:val="22"/>
          <w:szCs w:val="22"/>
        </w:rPr>
        <w:t xml:space="preserve">of </w:t>
      </w:r>
      <m:oMath>
        <w:proofErr w:type="gramEnd"/>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sidR="0062792D">
        <w:rPr>
          <w:sz w:val="22"/>
          <w:szCs w:val="22"/>
        </w:rPr>
        <w:t xml:space="preserve">, then </w:t>
      </w:r>
      <w:r w:rsidR="003B3D54">
        <w:rPr>
          <w:sz w:val="22"/>
          <w:szCs w:val="22"/>
        </w:rPr>
        <w:t>bl_mode_mpm_flag</w:t>
      </w:r>
      <w:r w:rsidR="0062792D">
        <w:rPr>
          <w:sz w:val="22"/>
          <w:szCs w:val="22"/>
        </w:rPr>
        <w:t xml:space="preserve"> is set to true and rem_intra_luma_pred_mode needs not be coded any more. </w:t>
      </w:r>
      <w:r w:rsidR="00AF4ED7">
        <w:rPr>
          <w:sz w:val="22"/>
          <w:szCs w:val="22"/>
        </w:rPr>
        <w:t xml:space="preserve">If the intra prediction mode of </w:t>
      </w:r>
      <m:oMath>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C</m:t>
            </m:r>
          </m:sub>
        </m:sSub>
      </m:oMath>
      <w:r w:rsidR="00AF4ED7">
        <w:rPr>
          <w:sz w:val="22"/>
          <w:szCs w:val="22"/>
        </w:rPr>
        <w:t xml:space="preserve"> is not equal to the intra prediction mode </w:t>
      </w:r>
      <w:r w:rsidR="00620B0A">
        <w:rPr>
          <w:sz w:val="22"/>
          <w:szCs w:val="22"/>
        </w:rPr>
        <w:t>of</w:t>
      </w: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PU</m:t>
            </m:r>
          </m:e>
          <m:sub>
            <m:r>
              <m:rPr>
                <m:sty m:val="p"/>
              </m:rPr>
              <w:rPr>
                <w:rFonts w:ascii="Cambria Math" w:hAnsi="Cambria Math"/>
                <w:sz w:val="22"/>
                <w:szCs w:val="22"/>
              </w:rPr>
              <m:t>B</m:t>
            </m:r>
          </m:sub>
        </m:sSub>
      </m:oMath>
      <w:r w:rsidR="00AF4ED7">
        <w:rPr>
          <w:sz w:val="22"/>
          <w:szCs w:val="22"/>
        </w:rPr>
        <w:t xml:space="preserve">, </w:t>
      </w:r>
      <w:r w:rsidR="003B3D54">
        <w:rPr>
          <w:sz w:val="22"/>
          <w:szCs w:val="22"/>
        </w:rPr>
        <w:t>Bl_mode_mpm_flag</w:t>
      </w:r>
      <w:r w:rsidR="00AF4ED7">
        <w:rPr>
          <w:sz w:val="22"/>
          <w:szCs w:val="22"/>
        </w:rPr>
        <w:t xml:space="preserve"> is set to false and rem_intra_luma_pred_mode is coded as the single layer HM coding.</w:t>
      </w:r>
    </w:p>
    <w:p w:rsidR="00C83C91" w:rsidRPr="0052456B" w:rsidRDefault="00C83C91" w:rsidP="00C83C91">
      <w:pPr>
        <w:pStyle w:val="Heading1"/>
        <w:jc w:val="both"/>
      </w:pPr>
      <w:bookmarkStart w:id="4" w:name="_Toc335829569"/>
      <w:bookmarkStart w:id="5" w:name="_Ref336879214"/>
      <w:r>
        <w:lastRenderedPageBreak/>
        <w:t>Syntax</w:t>
      </w:r>
      <w:r w:rsidR="00F24BEC">
        <w:t xml:space="preserve"> and</w:t>
      </w:r>
      <w:r>
        <w:t xml:space="preserve"> semantics </w:t>
      </w:r>
      <w:r w:rsidRPr="0052456B">
        <w:t>description</w:t>
      </w:r>
      <w:bookmarkEnd w:id="4"/>
      <w:bookmarkEnd w:id="5"/>
    </w:p>
    <w:p w:rsidR="00C83C91" w:rsidRDefault="00CE1AF9" w:rsidP="00C83C91">
      <w:pPr>
        <w:jc w:val="both"/>
        <w:rPr>
          <w:sz w:val="22"/>
          <w:szCs w:val="22"/>
        </w:rPr>
      </w:pPr>
      <w:r w:rsidRPr="00DE41AC">
        <w:rPr>
          <w:sz w:val="22"/>
          <w:szCs w:val="22"/>
        </w:rPr>
        <w:t xml:space="preserve">The proposed </w:t>
      </w:r>
      <w:r w:rsidR="00F269B3" w:rsidRPr="00DE41AC">
        <w:rPr>
          <w:sz w:val="22"/>
          <w:szCs w:val="22"/>
        </w:rPr>
        <w:t xml:space="preserve">changes to the syntax </w:t>
      </w:r>
      <w:r w:rsidR="00C53A92" w:rsidRPr="00DE41AC">
        <w:rPr>
          <w:sz w:val="22"/>
          <w:szCs w:val="22"/>
        </w:rPr>
        <w:t xml:space="preserve">of the enhancement layer coding unit </w:t>
      </w:r>
      <w:r w:rsidR="00F269B3" w:rsidRPr="00DE41AC">
        <w:rPr>
          <w:sz w:val="22"/>
          <w:szCs w:val="22"/>
        </w:rPr>
        <w:t>are</w:t>
      </w:r>
      <w:r w:rsidRPr="00DE41AC">
        <w:rPr>
          <w:sz w:val="22"/>
          <w:szCs w:val="22"/>
        </w:rPr>
        <w:t xml:space="preserve"> hi</w:t>
      </w:r>
      <w:r w:rsidR="00F269B3" w:rsidRPr="00DE41AC">
        <w:rPr>
          <w:sz w:val="22"/>
          <w:szCs w:val="22"/>
        </w:rPr>
        <w:t xml:space="preserve">ghlighted in </w:t>
      </w:r>
      <w:fldSimple w:instr=" REF _Ref336880091 \h  \* MERGEFORMAT ">
        <w:r w:rsidR="001676E3" w:rsidRPr="001676E3">
          <w:rPr>
            <w:sz w:val="22"/>
            <w:szCs w:val="22"/>
          </w:rPr>
          <w:t xml:space="preserve">Table </w:t>
        </w:r>
        <w:r w:rsidR="001676E3" w:rsidRPr="001676E3">
          <w:rPr>
            <w:noProof/>
            <w:sz w:val="22"/>
            <w:szCs w:val="22"/>
          </w:rPr>
          <w:t>3</w:t>
        </w:r>
      </w:fldSimple>
      <w:r w:rsidRPr="00DE41AC">
        <w:rPr>
          <w:sz w:val="22"/>
          <w:szCs w:val="22"/>
        </w:rPr>
        <w:t>.</w:t>
      </w:r>
    </w:p>
    <w:p w:rsidR="00F269B3" w:rsidRDefault="00C53A92" w:rsidP="00C83C91">
      <w:pPr>
        <w:jc w:val="both"/>
        <w:rPr>
          <w:noProof/>
        </w:rPr>
      </w:pPr>
      <w:r w:rsidRPr="00DE41AC">
        <w:rPr>
          <w:b/>
          <w:sz w:val="22"/>
          <w:szCs w:val="22"/>
          <w:highlight w:val="yellow"/>
        </w:rPr>
        <w:t>intra_bl_mode_flag</w:t>
      </w:r>
      <w:r w:rsidRPr="00DE41AC">
        <w:rPr>
          <w:sz w:val="22"/>
          <w:szCs w:val="22"/>
          <w:highlight w:val="yellow"/>
        </w:rPr>
        <w:t>[ x0 + </w:t>
      </w:r>
      <w:proofErr w:type="spellStart"/>
      <w:r w:rsidRPr="00DE41AC">
        <w:rPr>
          <w:sz w:val="22"/>
          <w:szCs w:val="22"/>
          <w:highlight w:val="yellow"/>
        </w:rPr>
        <w:t>i</w:t>
      </w:r>
      <w:proofErr w:type="spellEnd"/>
      <w:r w:rsidRPr="00DE41AC">
        <w:rPr>
          <w:sz w:val="22"/>
          <w:szCs w:val="22"/>
          <w:highlight w:val="yellow"/>
        </w:rPr>
        <w:t> ][ y0+ j ]</w:t>
      </w:r>
      <w:r w:rsidRPr="00DE41AC">
        <w:rPr>
          <w:sz w:val="22"/>
          <w:szCs w:val="22"/>
        </w:rPr>
        <w:t xml:space="preserve">, </w:t>
      </w:r>
      <w:r w:rsidR="003B3D54" w:rsidRPr="00DE41AC">
        <w:rPr>
          <w:b/>
          <w:noProof/>
          <w:sz w:val="22"/>
          <w:szCs w:val="22"/>
        </w:rPr>
        <w:t>prev_intra_luma_pred_flag</w:t>
      </w:r>
      <w:r w:rsidR="003B3D54" w:rsidRPr="00DE41AC">
        <w:rPr>
          <w:noProof/>
          <w:sz w:val="22"/>
          <w:szCs w:val="22"/>
        </w:rPr>
        <w:t xml:space="preserve">[ x0 + i ][ y0 + j ], </w:t>
      </w:r>
      <w:r w:rsidR="003B3D54" w:rsidRPr="00DE41AC">
        <w:rPr>
          <w:b/>
          <w:noProof/>
          <w:sz w:val="22"/>
          <w:szCs w:val="22"/>
        </w:rPr>
        <w:t>mpm_</w:t>
      </w:r>
      <w:r w:rsidR="003B3D54" w:rsidRPr="00DE41AC">
        <w:rPr>
          <w:b/>
          <w:noProof/>
          <w:sz w:val="22"/>
          <w:szCs w:val="22"/>
          <w:lang w:eastAsia="ko-KR"/>
        </w:rPr>
        <w:t>idx</w:t>
      </w:r>
      <w:r w:rsidR="003B3D54" w:rsidRPr="00DE41AC">
        <w:rPr>
          <w:b/>
          <w:noProof/>
          <w:sz w:val="22"/>
          <w:szCs w:val="22"/>
        </w:rPr>
        <w:t>[</w:t>
      </w:r>
      <w:r w:rsidR="003B3D54" w:rsidRPr="00DE41AC">
        <w:rPr>
          <w:noProof/>
          <w:sz w:val="22"/>
          <w:szCs w:val="22"/>
        </w:rPr>
        <w:t> x0 + i </w:t>
      </w:r>
      <w:r w:rsidR="003B3D54" w:rsidRPr="00DE41AC">
        <w:rPr>
          <w:b/>
          <w:noProof/>
          <w:sz w:val="22"/>
          <w:szCs w:val="22"/>
        </w:rPr>
        <w:t>][</w:t>
      </w:r>
      <w:r w:rsidR="003B3D54" w:rsidRPr="00DE41AC">
        <w:rPr>
          <w:noProof/>
          <w:sz w:val="22"/>
          <w:szCs w:val="22"/>
        </w:rPr>
        <w:t> y0 + j </w:t>
      </w:r>
      <w:r w:rsidR="003B3D54" w:rsidRPr="00DE41AC">
        <w:rPr>
          <w:b/>
          <w:noProof/>
          <w:sz w:val="22"/>
          <w:szCs w:val="22"/>
        </w:rPr>
        <w:t>]</w:t>
      </w:r>
      <w:r w:rsidRPr="00DE41AC">
        <w:rPr>
          <w:b/>
          <w:noProof/>
          <w:sz w:val="22"/>
          <w:szCs w:val="22"/>
        </w:rPr>
        <w:t xml:space="preserve">, </w:t>
      </w:r>
      <w:r w:rsidRPr="00DE41AC">
        <w:rPr>
          <w:b/>
          <w:sz w:val="22"/>
          <w:szCs w:val="22"/>
          <w:highlight w:val="red"/>
        </w:rPr>
        <w:t>bl_mode_mpm_flag</w:t>
      </w:r>
      <w:r w:rsidRPr="00DE41AC">
        <w:rPr>
          <w:sz w:val="22"/>
          <w:szCs w:val="22"/>
          <w:highlight w:val="red"/>
        </w:rPr>
        <w:t>[ x0 + </w:t>
      </w:r>
      <w:proofErr w:type="spellStart"/>
      <w:r w:rsidRPr="00DE41AC">
        <w:rPr>
          <w:sz w:val="22"/>
          <w:szCs w:val="22"/>
          <w:highlight w:val="red"/>
        </w:rPr>
        <w:t>i</w:t>
      </w:r>
      <w:proofErr w:type="spellEnd"/>
      <w:r w:rsidRPr="00DE41AC">
        <w:rPr>
          <w:sz w:val="22"/>
          <w:szCs w:val="22"/>
          <w:highlight w:val="red"/>
        </w:rPr>
        <w:t> ][ y0+ j ]</w:t>
      </w:r>
      <w:r w:rsidRPr="00DE41AC">
        <w:rPr>
          <w:sz w:val="22"/>
          <w:szCs w:val="22"/>
        </w:rPr>
        <w:t xml:space="preserve"> </w:t>
      </w:r>
      <w:r w:rsidR="003B3D54" w:rsidRPr="00DE41AC">
        <w:rPr>
          <w:noProof/>
          <w:sz w:val="22"/>
          <w:szCs w:val="22"/>
        </w:rPr>
        <w:t xml:space="preserve">and </w:t>
      </w:r>
      <w:r w:rsidR="003B3D54" w:rsidRPr="00DE41AC">
        <w:rPr>
          <w:b/>
          <w:noProof/>
          <w:sz w:val="22"/>
          <w:szCs w:val="22"/>
        </w:rPr>
        <w:t>rem_intra_luma_pred_mode</w:t>
      </w:r>
      <w:r w:rsidR="003B3D54" w:rsidRPr="00DE41AC">
        <w:rPr>
          <w:noProof/>
          <w:sz w:val="22"/>
          <w:szCs w:val="22"/>
        </w:rPr>
        <w:t>[ x0 + i ][ y0 + j ]</w:t>
      </w:r>
      <w:r w:rsidR="003B3D54" w:rsidRPr="00DE41AC">
        <w:rPr>
          <w:b/>
          <w:noProof/>
          <w:sz w:val="22"/>
          <w:szCs w:val="22"/>
        </w:rPr>
        <w:t xml:space="preserve"> </w:t>
      </w:r>
      <w:r w:rsidR="003B3D54" w:rsidRPr="00DE41AC">
        <w:rPr>
          <w:rFonts w:eastAsia="Batang"/>
          <w:noProof/>
          <w:sz w:val="22"/>
          <w:szCs w:val="22"/>
        </w:rPr>
        <w:t>specify</w:t>
      </w:r>
      <w:r w:rsidR="003B3D54" w:rsidRPr="00DE41AC">
        <w:rPr>
          <w:noProof/>
          <w:sz w:val="22"/>
          <w:szCs w:val="22"/>
        </w:rPr>
        <w:t xml:space="preserve"> the intra prediction mode for luma samples</w:t>
      </w:r>
      <w:r w:rsidR="003B3D54" w:rsidRPr="00DE41AC">
        <w:rPr>
          <w:rFonts w:eastAsia="Batang"/>
          <w:noProof/>
          <w:sz w:val="22"/>
          <w:szCs w:val="22"/>
          <w:lang w:eastAsia="ko-KR"/>
        </w:rPr>
        <w:t>.</w:t>
      </w:r>
      <w:r w:rsidR="003B3D54" w:rsidRPr="00DE41AC">
        <w:rPr>
          <w:noProof/>
          <w:sz w:val="22"/>
          <w:szCs w:val="22"/>
        </w:rPr>
        <w:t xml:space="preserve"> The array indices x0 + i, y0 + j specify the location ( x0 + i, y0 + j ) of the top-left luma sample of the considered prediction block relative to the top-left luma sample of the picture. </w:t>
      </w:r>
      <w:r w:rsidR="00CE4D8F" w:rsidRPr="00DE41AC">
        <w:rPr>
          <w:noProof/>
          <w:sz w:val="22"/>
          <w:szCs w:val="22"/>
        </w:rPr>
        <w:t xml:space="preserve">When intra_bl_mode_flag[ x0 + i ][ y0 + j ] </w:t>
      </w:r>
      <w:r w:rsidR="00456976" w:rsidRPr="00DE41AC">
        <w:rPr>
          <w:noProof/>
          <w:sz w:val="22"/>
          <w:szCs w:val="22"/>
        </w:rPr>
        <w:t xml:space="preserve">is available and </w:t>
      </w:r>
      <w:r w:rsidR="00CE4D8F" w:rsidRPr="00DE41AC">
        <w:rPr>
          <w:noProof/>
          <w:sz w:val="22"/>
          <w:szCs w:val="22"/>
        </w:rPr>
        <w:t xml:space="preserve">is equal to 1, the intra prediction mode is inferred from the corresponding predcition unit in the base layer. </w:t>
      </w:r>
      <w:r w:rsidR="00456976" w:rsidRPr="00DE41AC">
        <w:rPr>
          <w:noProof/>
          <w:sz w:val="22"/>
          <w:szCs w:val="22"/>
        </w:rPr>
        <w:t>Otherweise, w</w:t>
      </w:r>
      <w:r w:rsidR="003B3D54" w:rsidRPr="00DE41AC">
        <w:rPr>
          <w:noProof/>
          <w:sz w:val="22"/>
          <w:szCs w:val="22"/>
        </w:rPr>
        <w:t>hen prev_intra_luma_pred_flag[ x0 + i ][ y0 + j ] is equal to 1, the intra prediction mode is inferred from a neighbouring intra-predicted prediction unit</w:t>
      </w:r>
      <w:r w:rsidR="00456976" w:rsidRPr="00DE41AC">
        <w:rPr>
          <w:rFonts w:eastAsia="Batang"/>
          <w:noProof/>
          <w:sz w:val="22"/>
          <w:szCs w:val="22"/>
          <w:lang w:eastAsia="ko-KR"/>
        </w:rPr>
        <w:t xml:space="preserve">. When </w:t>
      </w:r>
      <w:r w:rsidR="00456976" w:rsidRPr="00DE41AC">
        <w:rPr>
          <w:noProof/>
          <w:sz w:val="22"/>
          <w:szCs w:val="22"/>
        </w:rPr>
        <w:t>prev_intra_luma_pred_flag[ x0 + i ][ y0 + j ] is equal to 0, bl_mode_mpm_flag[ x0 + i ][ y0 + j ] is available. If bl_mode_mpm_flag[ x0 + i ][ y0 + j ] is equal to 1, the intra prediction mode is inferred from the corresponding prediction unit in the base layer.</w:t>
      </w:r>
      <w:r w:rsidR="00456976">
        <w:rPr>
          <w:noProof/>
        </w:rPr>
        <w:t xml:space="preserve"> </w:t>
      </w:r>
    </w:p>
    <w:p w:rsidR="00146120" w:rsidRPr="0052456B" w:rsidRDefault="00146120" w:rsidP="00146120">
      <w:pPr>
        <w:pStyle w:val="Heading1"/>
      </w:pPr>
      <w:bookmarkStart w:id="6" w:name="_Toc335829570"/>
      <w:r w:rsidRPr="0052456B">
        <w:t>Compression performance discussion</w:t>
      </w:r>
      <w:bookmarkEnd w:id="6"/>
    </w:p>
    <w:p w:rsidR="00146120" w:rsidRDefault="00146120" w:rsidP="00146120"/>
    <w:p w:rsidR="00146120" w:rsidRPr="00E76DF9" w:rsidRDefault="00146120" w:rsidP="00146120">
      <w:pPr>
        <w:rPr>
          <w:sz w:val="22"/>
          <w:szCs w:val="22"/>
        </w:rPr>
      </w:pPr>
      <w:r w:rsidRPr="00E76DF9">
        <w:rPr>
          <w:sz w:val="22"/>
          <w:szCs w:val="22"/>
        </w:rPr>
        <w:t xml:space="preserve">The coding configuration used for the base layer is identical to the anchors for the all intra case. The important configuration parameters for the enhancement layer are shown in </w:t>
      </w:r>
      <w:fldSimple w:instr=" REF _Ref336884785 \h  \* MERGEFORMAT ">
        <w:r w:rsidRPr="00E76DF9">
          <w:rPr>
            <w:sz w:val="22"/>
            <w:szCs w:val="22"/>
          </w:rPr>
          <w:t xml:space="preserve">Table </w:t>
        </w:r>
        <w:r w:rsidRPr="00E76DF9">
          <w:rPr>
            <w:noProof/>
            <w:sz w:val="22"/>
            <w:szCs w:val="22"/>
          </w:rPr>
          <w:t>4</w:t>
        </w:r>
      </w:fldSimple>
      <w:r w:rsidRPr="00E76DF9">
        <w:rPr>
          <w:sz w:val="22"/>
          <w:szCs w:val="22"/>
        </w:rPr>
        <w:t>.</w:t>
      </w:r>
    </w:p>
    <w:p w:rsidR="00146120" w:rsidRDefault="00146120" w:rsidP="00146120"/>
    <w:p w:rsidR="00146120" w:rsidRDefault="00146120" w:rsidP="00146120">
      <w:pPr>
        <w:pStyle w:val="Caption"/>
        <w:keepNext/>
        <w:jc w:val="center"/>
      </w:pPr>
      <w:bookmarkStart w:id="7" w:name="_Ref336884785"/>
      <w:r>
        <w:t xml:space="preserve">Table </w:t>
      </w:r>
      <w:fldSimple w:instr=" SEQ Table \* ARABIC ">
        <w:r>
          <w:rPr>
            <w:noProof/>
          </w:rPr>
          <w:t>4</w:t>
        </w:r>
      </w:fldSimple>
      <w:bookmarkEnd w:id="7"/>
      <w:r>
        <w:t xml:space="preserve"> Configuration parameters for the enhancement layer</w:t>
      </w:r>
    </w:p>
    <w:tbl>
      <w:tblPr>
        <w:tblStyle w:val="TableGrid"/>
        <w:tblW w:w="0" w:type="auto"/>
        <w:tblInd w:w="1809" w:type="dxa"/>
        <w:tblLook w:val="04A0"/>
      </w:tblPr>
      <w:tblGrid>
        <w:gridCol w:w="2979"/>
        <w:gridCol w:w="3400"/>
      </w:tblGrid>
      <w:tr w:rsidR="00146120" w:rsidTr="003A3B3B">
        <w:tc>
          <w:tcPr>
            <w:tcW w:w="2979" w:type="dxa"/>
          </w:tcPr>
          <w:p w:rsidR="00146120" w:rsidRDefault="00146120" w:rsidP="003A3B3B"/>
        </w:tc>
        <w:tc>
          <w:tcPr>
            <w:tcW w:w="3400" w:type="dxa"/>
          </w:tcPr>
          <w:p w:rsidR="00146120" w:rsidRDefault="00146120" w:rsidP="003A3B3B">
            <w:r>
              <w:t>Value</w:t>
            </w:r>
          </w:p>
        </w:tc>
      </w:tr>
      <w:tr w:rsidR="00146120" w:rsidTr="003A3B3B">
        <w:tc>
          <w:tcPr>
            <w:tcW w:w="2979" w:type="dxa"/>
          </w:tcPr>
          <w:p w:rsidR="00146120" w:rsidRDefault="00146120" w:rsidP="003A3B3B">
            <w:r>
              <w:t>ALF</w:t>
            </w:r>
          </w:p>
        </w:tc>
        <w:tc>
          <w:tcPr>
            <w:tcW w:w="3400" w:type="dxa"/>
          </w:tcPr>
          <w:p w:rsidR="00146120" w:rsidRDefault="00146120" w:rsidP="003A3B3B">
            <w:r>
              <w:t>1</w:t>
            </w:r>
          </w:p>
        </w:tc>
      </w:tr>
      <w:tr w:rsidR="00146120" w:rsidTr="003A3B3B">
        <w:tc>
          <w:tcPr>
            <w:tcW w:w="2979" w:type="dxa"/>
          </w:tcPr>
          <w:p w:rsidR="00146120" w:rsidRDefault="00146120" w:rsidP="003A3B3B">
            <w:r>
              <w:t>SAO</w:t>
            </w:r>
          </w:p>
        </w:tc>
        <w:tc>
          <w:tcPr>
            <w:tcW w:w="3400" w:type="dxa"/>
          </w:tcPr>
          <w:p w:rsidR="00146120" w:rsidRDefault="00146120" w:rsidP="003A3B3B">
            <w:r>
              <w:t>1</w:t>
            </w:r>
          </w:p>
        </w:tc>
      </w:tr>
      <w:tr w:rsidR="00146120" w:rsidTr="003A3B3B">
        <w:tc>
          <w:tcPr>
            <w:tcW w:w="2979" w:type="dxa"/>
          </w:tcPr>
          <w:p w:rsidR="00146120" w:rsidRDefault="00146120" w:rsidP="003A3B3B">
            <w:r>
              <w:t>NSQT</w:t>
            </w:r>
          </w:p>
        </w:tc>
        <w:tc>
          <w:tcPr>
            <w:tcW w:w="3400" w:type="dxa"/>
          </w:tcPr>
          <w:p w:rsidR="00146120" w:rsidRDefault="00146120" w:rsidP="003A3B3B">
            <w:r>
              <w:t>0</w:t>
            </w:r>
          </w:p>
        </w:tc>
      </w:tr>
      <w:tr w:rsidR="00146120" w:rsidTr="003A3B3B">
        <w:tc>
          <w:tcPr>
            <w:tcW w:w="2979" w:type="dxa"/>
          </w:tcPr>
          <w:p w:rsidR="00146120" w:rsidRDefault="00146120" w:rsidP="003A3B3B">
            <w:proofErr w:type="spellStart"/>
            <w:r>
              <w:t>LMChroma</w:t>
            </w:r>
            <w:proofErr w:type="spellEnd"/>
          </w:p>
        </w:tc>
        <w:tc>
          <w:tcPr>
            <w:tcW w:w="3400" w:type="dxa"/>
          </w:tcPr>
          <w:p w:rsidR="00146120" w:rsidRDefault="00146120" w:rsidP="003A3B3B">
            <w:r>
              <w:t>1</w:t>
            </w:r>
          </w:p>
        </w:tc>
      </w:tr>
      <w:tr w:rsidR="00146120" w:rsidTr="003A3B3B">
        <w:tc>
          <w:tcPr>
            <w:tcW w:w="2979" w:type="dxa"/>
          </w:tcPr>
          <w:p w:rsidR="00146120" w:rsidRDefault="00146120" w:rsidP="003A3B3B">
            <w:proofErr w:type="spellStart"/>
            <w:r>
              <w:t>InternalBitDepth</w:t>
            </w:r>
            <w:proofErr w:type="spellEnd"/>
          </w:p>
        </w:tc>
        <w:tc>
          <w:tcPr>
            <w:tcW w:w="3400" w:type="dxa"/>
          </w:tcPr>
          <w:p w:rsidR="00146120" w:rsidRDefault="00146120" w:rsidP="003A3B3B">
            <w:r>
              <w:t>8</w:t>
            </w:r>
          </w:p>
        </w:tc>
      </w:tr>
      <w:tr w:rsidR="00146120" w:rsidTr="003A3B3B">
        <w:tc>
          <w:tcPr>
            <w:tcW w:w="2979" w:type="dxa"/>
          </w:tcPr>
          <w:p w:rsidR="00146120" w:rsidRDefault="00146120" w:rsidP="003A3B3B">
            <w:proofErr w:type="spellStart"/>
            <w:r>
              <w:t>ALFMaxNumFilter</w:t>
            </w:r>
            <w:proofErr w:type="spellEnd"/>
          </w:p>
        </w:tc>
        <w:tc>
          <w:tcPr>
            <w:tcW w:w="3400" w:type="dxa"/>
          </w:tcPr>
          <w:p w:rsidR="00146120" w:rsidRDefault="00146120" w:rsidP="003A3B3B">
            <w:r>
              <w:t>128</w:t>
            </w:r>
          </w:p>
        </w:tc>
      </w:tr>
      <w:tr w:rsidR="00146120" w:rsidTr="003A3B3B">
        <w:tc>
          <w:tcPr>
            <w:tcW w:w="2979" w:type="dxa"/>
          </w:tcPr>
          <w:p w:rsidR="00146120" w:rsidRDefault="00146120" w:rsidP="003A3B3B">
            <w:proofErr w:type="spellStart"/>
            <w:r>
              <w:t>SAOInterleaving</w:t>
            </w:r>
            <w:proofErr w:type="spellEnd"/>
          </w:p>
        </w:tc>
        <w:tc>
          <w:tcPr>
            <w:tcW w:w="3400" w:type="dxa"/>
          </w:tcPr>
          <w:p w:rsidR="00146120" w:rsidRDefault="00146120" w:rsidP="003A3B3B">
            <w:r>
              <w:t>1</w:t>
            </w:r>
          </w:p>
        </w:tc>
      </w:tr>
    </w:tbl>
    <w:p w:rsidR="00146120" w:rsidRDefault="00146120" w:rsidP="00146120"/>
    <w:p w:rsidR="00146120" w:rsidRDefault="00E76DF9" w:rsidP="00146120">
      <w:r>
        <w:t>The BD-rate performances can be found in the attached excel sheet.</w:t>
      </w:r>
    </w:p>
    <w:p w:rsidR="00146120" w:rsidRDefault="00146120" w:rsidP="00146120"/>
    <w:p w:rsidR="00146120" w:rsidRPr="0052456B" w:rsidRDefault="00146120" w:rsidP="00146120"/>
    <w:p w:rsidR="00146120" w:rsidRDefault="00146120" w:rsidP="00146120">
      <w:pPr>
        <w:pStyle w:val="Heading1"/>
      </w:pPr>
      <w:r>
        <w:t>Conclusions</w:t>
      </w:r>
    </w:p>
    <w:p w:rsidR="00146120" w:rsidRPr="00E76DF9" w:rsidRDefault="00E76DF9" w:rsidP="00E76DF9">
      <w:pPr>
        <w:jc w:val="both"/>
        <w:rPr>
          <w:sz w:val="22"/>
          <w:szCs w:val="22"/>
        </w:rPr>
      </w:pPr>
      <w:r w:rsidRPr="00E76DF9">
        <w:rPr>
          <w:sz w:val="22"/>
          <w:szCs w:val="22"/>
        </w:rPr>
        <w:t xml:space="preserve">In this contribution, ILIP is implemented for the scalable extension of HEVC. Two additional approaches are proposed as complementary methods of ILIP to improve the coding efficiency of inter-layer intra coding. </w:t>
      </w:r>
      <w:r w:rsidRPr="00E76DF9">
        <w:rPr>
          <w:sz w:val="22"/>
          <w:szCs w:val="22"/>
          <w:lang w:eastAsia="ja-JP"/>
        </w:rPr>
        <w:t xml:space="preserve">We propose to evaluate our intra prediction method in the core experiments of the scalable extension of HEVC and to consider ILIPM and BL-MPM </w:t>
      </w:r>
      <w:r w:rsidR="00AD1F21">
        <w:rPr>
          <w:sz w:val="22"/>
          <w:szCs w:val="22"/>
        </w:rPr>
        <w:t xml:space="preserve">as </w:t>
      </w:r>
      <w:r w:rsidRPr="00E76DF9">
        <w:rPr>
          <w:sz w:val="22"/>
          <w:szCs w:val="22"/>
        </w:rPr>
        <w:t>valuable tools in the new standard</w:t>
      </w:r>
      <w:r w:rsidRPr="00E76DF9">
        <w:rPr>
          <w:sz w:val="22"/>
          <w:szCs w:val="22"/>
          <w:lang w:eastAsia="ja-JP"/>
        </w:rPr>
        <w:t>.</w:t>
      </w:r>
    </w:p>
    <w:p w:rsidR="00F269B3" w:rsidRDefault="00F269B3" w:rsidP="00F269B3">
      <w:pPr>
        <w:pStyle w:val="Caption"/>
        <w:keepNext/>
        <w:jc w:val="center"/>
      </w:pPr>
      <w:bookmarkStart w:id="8" w:name="_Ref336880091"/>
      <w:r>
        <w:lastRenderedPageBreak/>
        <w:t xml:space="preserve">Table </w:t>
      </w:r>
      <w:r w:rsidR="00D72E00">
        <w:fldChar w:fldCharType="begin"/>
      </w:r>
      <w:r w:rsidR="00FB6CC9">
        <w:instrText xml:space="preserve"> SEQ Table \* ARABIC </w:instrText>
      </w:r>
      <w:r w:rsidR="00D72E00">
        <w:fldChar w:fldCharType="separate"/>
      </w:r>
      <w:r w:rsidR="001676E3">
        <w:rPr>
          <w:noProof/>
        </w:rPr>
        <w:t>3</w:t>
      </w:r>
      <w:r w:rsidR="00D72E00">
        <w:fldChar w:fldCharType="end"/>
      </w:r>
      <w:bookmarkEnd w:id="8"/>
      <w:r>
        <w:t xml:space="preserve"> Syntax</w:t>
      </w:r>
    </w:p>
    <w:tbl>
      <w:tblPr>
        <w:tblW w:w="9178" w:type="dxa"/>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8"/>
      </w:tblGrid>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proofErr w:type="spellStart"/>
            <w:r w:rsidRPr="003F17AE">
              <w:rPr>
                <w:rFonts w:ascii="Times New Roman" w:hAnsi="Times New Roman"/>
              </w:rPr>
              <w:t>coding_</w:t>
            </w:r>
            <w:r w:rsidRPr="003F17AE">
              <w:rPr>
                <w:rFonts w:ascii="Times New Roman" w:hAnsi="Times New Roman"/>
                <w:lang w:eastAsia="ko-KR"/>
              </w:rPr>
              <w:t>unit</w:t>
            </w:r>
            <w:proofErr w:type="spellEnd"/>
            <w:r w:rsidRPr="003F17AE">
              <w:rPr>
                <w:rFonts w:ascii="Times New Roman" w:hAnsi="Times New Roman"/>
              </w:rPr>
              <w:t>( x0, y0, log2CbSize )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proofErr w:type="spellStart"/>
            <w:r w:rsidRPr="003F17AE">
              <w:rPr>
                <w:rFonts w:ascii="Times New Roman" w:hAnsi="Times New Roman"/>
              </w:rPr>
              <w:t>CurrCbAddrTS</w:t>
            </w:r>
            <w:proofErr w:type="spellEnd"/>
            <w:r w:rsidRPr="003F17AE">
              <w:rPr>
                <w:rFonts w:ascii="Times New Roman" w:hAnsi="Times New Roman"/>
              </w:rPr>
              <w:t xml:space="preserve"> = </w:t>
            </w:r>
            <w:proofErr w:type="spellStart"/>
            <w:r w:rsidRPr="003F17AE">
              <w:rPr>
                <w:rFonts w:ascii="Times New Roman" w:hAnsi="Times New Roman"/>
              </w:rPr>
              <w:t>MinCbAddrZS</w:t>
            </w:r>
            <w:proofErr w:type="spellEnd"/>
            <w:r w:rsidRPr="003F17AE">
              <w:rPr>
                <w:rFonts w:ascii="Times New Roman" w:hAnsi="Times New Roman"/>
              </w:rPr>
              <w:t>[ x0 &gt;&gt; Log2MinCbSize ][ y0 &gt;&gt; Log2MinCbSize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Pr>
                <w:rFonts w:ascii="Times New Roman" w:hAnsi="Times New Roman"/>
                <w:lang w:eastAsia="ko-KR"/>
              </w:rPr>
              <w:t xml:space="preserve">if( </w:t>
            </w:r>
            <w:proofErr w:type="spellStart"/>
            <w:r>
              <w:rPr>
                <w:rFonts w:ascii="Times New Roman" w:hAnsi="Times New Roman"/>
                <w:lang w:eastAsia="ko-KR"/>
              </w:rPr>
              <w:t>transquant_bypass</w:t>
            </w:r>
            <w:r w:rsidRPr="001B5B0C">
              <w:rPr>
                <w:rFonts w:ascii="Times New Roman" w:hAnsi="Times New Roman"/>
                <w:lang w:eastAsia="ko-KR"/>
              </w:rPr>
              <w:t>_enable_flag</w:t>
            </w:r>
            <w:proofErr w:type="spellEnd"/>
            <w:r w:rsidRPr="001B5B0C">
              <w:rPr>
                <w:rFonts w:ascii="Times New Roman" w:hAnsi="Times New Roman"/>
                <w:lang w:eastAsia="ko-KR"/>
              </w:rPr>
              <w:t xml:space="preserve"> )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1B5B0C">
              <w:rPr>
                <w:rFonts w:ascii="Times New Roman" w:hAnsi="Times New Roman"/>
                <w:lang w:eastAsia="ko-KR"/>
              </w:rPr>
              <w:tab/>
            </w:r>
            <w:proofErr w:type="spellStart"/>
            <w:r>
              <w:rPr>
                <w:rFonts w:ascii="Times New Roman" w:hAnsi="Times New Roman"/>
                <w:b/>
                <w:bCs/>
                <w:lang w:eastAsia="ko-KR"/>
              </w:rPr>
              <w:t>cu_transquant_bypass</w:t>
            </w:r>
            <w:r w:rsidRPr="001B5B0C">
              <w:rPr>
                <w:rFonts w:ascii="Times New Roman" w:hAnsi="Times New Roman"/>
                <w:b/>
                <w:bCs/>
                <w:lang w:eastAsia="ko-KR"/>
              </w:rPr>
              <w:t>_flag</w:t>
            </w:r>
            <w:proofErr w:type="spellEnd"/>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1B5B0C">
              <w:rPr>
                <w:rFonts w:ascii="Times New Roman" w:hAnsi="Times New Roman"/>
              </w:rPr>
              <w:t>}</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t>if(</w:t>
            </w:r>
            <w:r w:rsidRPr="003F17AE">
              <w:rPr>
                <w:rFonts w:ascii="Times New Roman" w:hAnsi="Times New Roman"/>
                <w:lang w:eastAsia="ko-KR"/>
              </w:rPr>
              <w:t xml:space="preserve"> </w:t>
            </w:r>
            <w:proofErr w:type="spellStart"/>
            <w:r w:rsidRPr="003F17AE">
              <w:rPr>
                <w:rFonts w:ascii="Times New Roman" w:hAnsi="Times New Roman"/>
                <w:lang w:eastAsia="ko-KR"/>
              </w:rPr>
              <w:t>slice_type</w:t>
            </w:r>
            <w:proofErr w:type="spellEnd"/>
            <w:r w:rsidRPr="003F17AE">
              <w:rPr>
                <w:rFonts w:ascii="Times New Roman" w:hAnsi="Times New Roman"/>
                <w:lang w:eastAsia="ko-KR"/>
              </w:rPr>
              <w:t xml:space="preserve">  !=  I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b/>
                <w:lang w:eastAsia="ko-KR"/>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s</w:t>
            </w:r>
            <w:r w:rsidRPr="003F17AE">
              <w:rPr>
                <w:rFonts w:ascii="Times New Roman" w:hAnsi="Times New Roman"/>
                <w:b/>
                <w:lang w:eastAsia="ko-KR"/>
              </w:rPr>
              <w:t>kip_flag</w:t>
            </w:r>
            <w:proofErr w:type="spellEnd"/>
            <w:r w:rsidRPr="003F17AE">
              <w:rPr>
                <w:rFonts w:ascii="Times New Roman" w:hAnsi="Times New Roman"/>
                <w:b/>
                <w:lang w:eastAsia="ko-KR"/>
              </w:rPr>
              <w:t>[</w:t>
            </w:r>
            <w:r w:rsidRPr="003F17AE">
              <w:rPr>
                <w:rFonts w:ascii="Times New Roman" w:hAnsi="Times New Roman"/>
                <w:lang w:eastAsia="ko-KR"/>
              </w:rPr>
              <w:t> x0 </w:t>
            </w:r>
            <w:r w:rsidRPr="003F17AE">
              <w:rPr>
                <w:rFonts w:ascii="Times New Roman" w:hAnsi="Times New Roman"/>
                <w:b/>
                <w:lang w:eastAsia="ko-KR"/>
              </w:rPr>
              <w:t>][</w:t>
            </w:r>
            <w:r w:rsidRPr="003F17AE">
              <w:rPr>
                <w:rFonts w:ascii="Times New Roman" w:hAnsi="Times New Roman"/>
                <w:lang w:eastAsia="ko-KR"/>
              </w:rPr>
              <w:t> y0 </w:t>
            </w:r>
            <w:r w:rsidRPr="003F17AE">
              <w:rPr>
                <w:rFonts w:ascii="Times New Roman" w:hAnsi="Times New Roman"/>
                <w:b/>
                <w:lang w:eastAsia="ko-KR"/>
              </w:rPr>
              <w:t>]</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rPr>
              <w:tab/>
              <w:t xml:space="preserve">if( </w:t>
            </w:r>
            <w:proofErr w:type="spellStart"/>
            <w:r w:rsidRPr="003F17AE">
              <w:rPr>
                <w:rFonts w:ascii="Times New Roman" w:hAnsi="Times New Roman"/>
                <w:lang w:eastAsia="ko-KR"/>
              </w:rPr>
              <w:t>skip_flag</w:t>
            </w:r>
            <w:proofErr w:type="spellEnd"/>
            <w:r w:rsidRPr="003F17AE">
              <w:rPr>
                <w:rFonts w:ascii="Times New Roman" w:hAnsi="Times New Roman"/>
                <w:lang w:eastAsia="ko-KR"/>
              </w:rPr>
              <w:t>[ x0 ][ y0 ]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lang w:eastAsia="ko-KR"/>
              </w:rPr>
              <w:tab/>
              <w:t>else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if( </w:t>
            </w:r>
            <w:proofErr w:type="spellStart"/>
            <w:r w:rsidRPr="003F17AE">
              <w:rPr>
                <w:rFonts w:ascii="Times New Roman" w:hAnsi="Times New Roman"/>
              </w:rPr>
              <w:t>slice_type</w:t>
            </w:r>
            <w:proofErr w:type="spellEnd"/>
            <w:r w:rsidRPr="003F17AE">
              <w:rPr>
                <w:rFonts w:ascii="Times New Roman" w:hAnsi="Times New Roman"/>
              </w:rPr>
              <w:t xml:space="preserve"> != I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pred_mode_flag</w:t>
            </w:r>
            <w:proofErr w:type="spellEnd"/>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if( </w:t>
            </w:r>
            <w:proofErr w:type="spellStart"/>
            <w:r w:rsidRPr="003F17AE">
              <w:rPr>
                <w:rFonts w:ascii="Times New Roman" w:hAnsi="Times New Roman"/>
              </w:rPr>
              <w:t>PredMode</w:t>
            </w:r>
            <w:proofErr w:type="spellEnd"/>
            <w:r w:rsidRPr="003F17AE">
              <w:rPr>
                <w:rFonts w:ascii="Times New Roman" w:hAnsi="Times New Roman"/>
              </w:rPr>
              <w:t xml:space="preserve"> != MODE_INTRA  | |  </w:t>
            </w:r>
            <w:r w:rsidRPr="003F17AE">
              <w:rPr>
                <w:rFonts w:ascii="Times New Roman" w:hAnsi="Times New Roman"/>
                <w:lang w:eastAsia="ko-KR"/>
              </w:rPr>
              <w:t>log2CbSize =</w:t>
            </w:r>
            <w:r w:rsidRPr="003F17AE">
              <w:rPr>
                <w:rFonts w:ascii="Times New Roman" w:hAnsi="Times New Roman"/>
              </w:rPr>
              <w:t> </w:t>
            </w:r>
            <w:r w:rsidRPr="003F17AE">
              <w:rPr>
                <w:rFonts w:ascii="Times New Roman" w:hAnsi="Times New Roman"/>
                <w:lang w:eastAsia="ko-KR"/>
              </w:rPr>
              <w:t xml:space="preserve">= </w:t>
            </w:r>
            <w:r w:rsidRPr="003F17AE">
              <w:rPr>
                <w:rFonts w:ascii="Times New Roman" w:hAnsi="Times New Roman"/>
              </w:rPr>
              <w:t>Log2MinCbSize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part_mode</w:t>
            </w:r>
            <w:proofErr w:type="spellEnd"/>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x1 = x0 + ( ( 1 &lt;&lt; log2CbSize ) &gt;&gt; 1 )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y1 = y0 + ( ( 1 &lt;&lt; log2CbSize ) &gt;&gt; 1 )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x2 = x1 − ( ( 1 &lt;&lt; log2CbSize ) &gt;&gt; 2 )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y2 = y1 − ( ( 1 &lt;&lt; log2CbSize ) &gt;&gt; 2 )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x3 = x1 + ( ( 1 &lt;&lt; log2CbSize ) &gt;&gt; 2 )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t>y3 = y1 + ( ( 1 &lt;&lt; log2CbSize ) &gt;&gt; 2 )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Pr>
                <w:rFonts w:ascii="Times New Roman" w:hAnsi="Times New Roman"/>
              </w:rPr>
              <w:tab/>
            </w:r>
            <w:r w:rsidRPr="003F17AE">
              <w:rPr>
                <w:rFonts w:ascii="Times New Roman" w:hAnsi="Times New Roman"/>
              </w:rPr>
              <w:t xml:space="preserve">if( </w:t>
            </w:r>
            <w:proofErr w:type="spellStart"/>
            <w:r w:rsidRPr="003F17AE">
              <w:rPr>
                <w:rFonts w:ascii="Times New Roman" w:hAnsi="Times New Roman"/>
              </w:rPr>
              <w:t>PredMode</w:t>
            </w:r>
            <w:proofErr w:type="spellEnd"/>
            <w:r w:rsidRPr="003F17AE">
              <w:rPr>
                <w:rFonts w:ascii="Times New Roman" w:hAnsi="Times New Roman"/>
              </w:rPr>
              <w:t xml:space="preserve">  = =  MODE_INTRA )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Pr>
                <w:rFonts w:ascii="Times New Roman" w:hAnsi="Times New Roman"/>
              </w:rPr>
              <w:tab/>
            </w:r>
            <w:r w:rsidRPr="003F17AE">
              <w:rPr>
                <w:rFonts w:ascii="Times New Roman" w:hAnsi="Times New Roman"/>
              </w:rPr>
              <w:t xml:space="preserve">if( </w:t>
            </w:r>
            <w:proofErr w:type="spellStart"/>
            <w:r w:rsidRPr="003F17AE">
              <w:rPr>
                <w:rFonts w:ascii="Times New Roman" w:hAnsi="Times New Roman"/>
              </w:rPr>
              <w:t>PartMode</w:t>
            </w:r>
            <w:proofErr w:type="spellEnd"/>
            <w:r w:rsidRPr="003F17AE">
              <w:rPr>
                <w:rFonts w:ascii="Times New Roman" w:hAnsi="Times New Roman"/>
              </w:rPr>
              <w:t xml:space="preserve"> = = PART_2Nx2N &amp;&amp;</w:t>
            </w:r>
            <w:r w:rsidRPr="0064710F">
              <w:rPr>
                <w:rFonts w:ascii="Times New Roman" w:hAnsi="Times New Roman"/>
              </w:rPr>
              <w:t xml:space="preserve"> </w:t>
            </w:r>
            <w:proofErr w:type="spellStart"/>
            <w:r w:rsidRPr="0064710F">
              <w:rPr>
                <w:rFonts w:ascii="Times New Roman" w:hAnsi="Times New Roman" w:hint="eastAsia"/>
              </w:rPr>
              <w:t>pcm_enabled_flag</w:t>
            </w:r>
            <w:proofErr w:type="spellEnd"/>
            <w:r w:rsidRPr="0064710F">
              <w:rPr>
                <w:rFonts w:ascii="Times New Roman" w:hAnsi="Times New Roman" w:hint="eastAsia"/>
              </w:rPr>
              <w:t xml:space="preserve"> &amp;&amp;</w:t>
            </w:r>
            <w:r w:rsidRPr="003F17AE">
              <w:rPr>
                <w:rFonts w:ascii="Times New Roman" w:hAnsi="Times New Roman"/>
              </w:rPr>
              <w:br/>
            </w: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r>
            <w:r w:rsidRPr="003F17AE">
              <w:rPr>
                <w:rFonts w:ascii="Times New Roman" w:hAnsi="Times New Roman"/>
              </w:rPr>
              <w:t xml:space="preserve">log2CbSize &gt;= Log2MinIPCMCUSize </w:t>
            </w:r>
            <w:r w:rsidRPr="003F17AE">
              <w:rPr>
                <w:rFonts w:ascii="Times New Roman" w:hAnsi="Times New Roman" w:hint="eastAsia"/>
              </w:rPr>
              <w:t>&amp;&amp;</w:t>
            </w:r>
          </w:p>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hint="eastAsia"/>
              </w:rPr>
              <w:tab/>
            </w:r>
            <w:r w:rsidRPr="003F17AE">
              <w:rPr>
                <w:rFonts w:ascii="Times New Roman" w:hAnsi="Times New Roman"/>
              </w:rPr>
              <w:tab/>
            </w:r>
            <w:r>
              <w:rPr>
                <w:rFonts w:ascii="Times New Roman" w:hAnsi="Times New Roman"/>
              </w:rPr>
              <w:tab/>
            </w:r>
            <w:r w:rsidRPr="003F17AE">
              <w:rPr>
                <w:rFonts w:ascii="Times New Roman" w:hAnsi="Times New Roman" w:hint="eastAsia"/>
              </w:rPr>
              <w:t xml:space="preserve">log2CbSize &lt;= Log2MaxIPCMCUSize </w:t>
            </w:r>
            <w:r w:rsidRPr="003F17AE">
              <w:rPr>
                <w:rFonts w:ascii="Times New Roman" w:hAnsi="Times New Roman"/>
              </w:rPr>
              <w:t>)</w:t>
            </w:r>
          </w:p>
        </w:tc>
      </w:tr>
      <w:tr w:rsidR="00CE1AF9" w:rsidRPr="003C7D5C"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C7D5C" w:rsidRDefault="00CE1AF9" w:rsidP="00CE4D8F">
            <w:pPr>
              <w:pStyle w:val="tablesyntax"/>
              <w:rPr>
                <w:rFonts w:ascii="Times New Roman" w:hAnsi="Times New Roman"/>
                <w:b/>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r>
            <w:proofErr w:type="spellStart"/>
            <w:r w:rsidRPr="003C7D5C">
              <w:rPr>
                <w:rFonts w:ascii="Times New Roman" w:hAnsi="Times New Roman"/>
                <w:b/>
              </w:rPr>
              <w:t>pcm_flag</w:t>
            </w:r>
            <w:proofErr w:type="spellEnd"/>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Pr>
                <w:rFonts w:ascii="Times New Roman" w:hAnsi="Times New Roman"/>
              </w:rPr>
              <w:tab/>
            </w:r>
            <w:r w:rsidRPr="003F17AE">
              <w:rPr>
                <w:rFonts w:ascii="Times New Roman" w:hAnsi="Times New Roman"/>
              </w:rPr>
              <w:t xml:space="preserve">if( </w:t>
            </w:r>
            <w:proofErr w:type="spellStart"/>
            <w:r w:rsidRPr="003F17AE">
              <w:rPr>
                <w:rFonts w:ascii="Times New Roman" w:hAnsi="Times New Roman"/>
              </w:rPr>
              <w:t>pcm_flag</w:t>
            </w:r>
            <w:proofErr w:type="spellEnd"/>
            <w:r w:rsidRPr="003F17AE">
              <w:rPr>
                <w:rFonts w:ascii="Times New Roman" w:hAnsi="Times New Roman"/>
              </w:rPr>
              <w:t xml:space="preserve"> ) {</w:t>
            </w:r>
          </w:p>
        </w:tc>
      </w:tr>
      <w:tr w:rsidR="00CE1AF9" w:rsidRPr="003C7D5C"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C7D5C" w:rsidRDefault="00CE1AF9" w:rsidP="00CE4D8F">
            <w:pPr>
              <w:pStyle w:val="tablesyntax"/>
              <w:rPr>
                <w:rFonts w:ascii="Times New Roman" w:hAnsi="Times New Roman"/>
                <w:b/>
              </w:rPr>
            </w:pPr>
            <w:r w:rsidRPr="0064710F">
              <w:rPr>
                <w:rFonts w:ascii="Times New Roman" w:hAnsi="Times New Roman"/>
              </w:rPr>
              <w:tab/>
            </w:r>
            <w:r w:rsidRPr="0064710F">
              <w:rPr>
                <w:rFonts w:ascii="Times New Roman" w:hAnsi="Times New Roman" w:hint="eastAsia"/>
              </w:rPr>
              <w:tab/>
            </w:r>
            <w:r w:rsidRPr="0064710F">
              <w:rPr>
                <w:rFonts w:ascii="Times New Roman" w:hAnsi="Times New Roman"/>
              </w:rPr>
              <w:tab/>
            </w:r>
            <w:r>
              <w:rPr>
                <w:rFonts w:ascii="Times New Roman" w:hAnsi="Times New Roman"/>
              </w:rPr>
              <w:tab/>
            </w:r>
            <w:proofErr w:type="spellStart"/>
            <w:r w:rsidRPr="003C7D5C">
              <w:rPr>
                <w:rFonts w:ascii="Times New Roman" w:hAnsi="Times New Roman" w:hint="eastAsia"/>
                <w:b/>
              </w:rPr>
              <w:t>num_subsequent_pcm</w:t>
            </w:r>
            <w:proofErr w:type="spellEnd"/>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hint="eastAsia"/>
              </w:rPr>
              <w:tab/>
            </w:r>
            <w:r w:rsidRPr="003F17AE">
              <w:rPr>
                <w:rFonts w:ascii="Times New Roman" w:hAnsi="Times New Roman"/>
              </w:rPr>
              <w:tab/>
            </w:r>
            <w:r w:rsidRPr="003F17AE">
              <w:rPr>
                <w:rFonts w:ascii="Times New Roman" w:hAnsi="Times New Roman" w:hint="eastAsia"/>
              </w:rPr>
              <w:tab/>
            </w:r>
            <w:r>
              <w:rPr>
                <w:rFonts w:ascii="Times New Roman" w:hAnsi="Times New Roman"/>
              </w:rPr>
              <w:tab/>
            </w:r>
            <w:proofErr w:type="spellStart"/>
            <w:r w:rsidRPr="003F17AE">
              <w:rPr>
                <w:rFonts w:ascii="Times New Roman" w:hAnsi="Times New Roman" w:hint="eastAsia"/>
              </w:rPr>
              <w:t>NumPCMBlock</w:t>
            </w:r>
            <w:proofErr w:type="spellEnd"/>
            <w:r w:rsidRPr="003F17AE">
              <w:rPr>
                <w:rFonts w:ascii="Times New Roman" w:hAnsi="Times New Roman" w:hint="eastAsia"/>
              </w:rPr>
              <w:t xml:space="preserve"> = </w:t>
            </w:r>
            <w:proofErr w:type="spellStart"/>
            <w:r w:rsidRPr="003F17AE">
              <w:rPr>
                <w:rFonts w:ascii="Times New Roman" w:hAnsi="Times New Roman" w:hint="eastAsia"/>
              </w:rPr>
              <w:t>num_subsequent_pcm</w:t>
            </w:r>
            <w:proofErr w:type="spellEnd"/>
            <w:r w:rsidRPr="003F17AE">
              <w:rPr>
                <w:rFonts w:ascii="Times New Roman" w:hAnsi="Times New Roman" w:hint="eastAsia"/>
              </w:rPr>
              <w:t xml:space="preserve"> + 1</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r>
            <w:r w:rsidRPr="003F17AE">
              <w:rPr>
                <w:rFonts w:ascii="Times New Roman" w:hAnsi="Times New Roman"/>
              </w:rPr>
              <w:t>while( !</w:t>
            </w:r>
            <w:proofErr w:type="spellStart"/>
            <w:r w:rsidRPr="003F17AE">
              <w:rPr>
                <w:rFonts w:ascii="Times New Roman" w:hAnsi="Times New Roman"/>
              </w:rPr>
              <w:t>byte_aligned</w:t>
            </w:r>
            <w:proofErr w:type="spellEnd"/>
            <w:r w:rsidRPr="003F17AE">
              <w:rPr>
                <w:rFonts w:ascii="Times New Roman" w:hAnsi="Times New Roman"/>
              </w:rPr>
              <w:t>( ) )</w:t>
            </w:r>
          </w:p>
        </w:tc>
      </w:tr>
      <w:tr w:rsidR="00CE1AF9" w:rsidRPr="003C7D5C"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C7D5C" w:rsidRDefault="00CE1AF9" w:rsidP="00CE4D8F">
            <w:pPr>
              <w:pStyle w:val="tablesyntax"/>
              <w:rPr>
                <w:rFonts w:ascii="Times New Roman" w:hAnsi="Times New Roman"/>
                <w:b/>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r>
            <w:proofErr w:type="spellStart"/>
            <w:r w:rsidRPr="003C7D5C">
              <w:rPr>
                <w:rFonts w:ascii="Times New Roman" w:hAnsi="Times New Roman"/>
                <w:b/>
              </w:rPr>
              <w:t>pcm_alignment_zero_bit</w:t>
            </w:r>
            <w:proofErr w:type="spellEnd"/>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sidRPr="003F17AE">
              <w:rPr>
                <w:rFonts w:ascii="Times New Roman" w:hAnsi="Times New Roman"/>
                <w:lang w:eastAsia="ko-KR"/>
              </w:rPr>
              <w:tab/>
              <w:t xml:space="preserve">for( </w:t>
            </w:r>
            <w:proofErr w:type="spellStart"/>
            <w:r w:rsidRPr="003F17AE">
              <w:rPr>
                <w:rFonts w:ascii="Times New Roman" w:hAnsi="Times New Roman"/>
                <w:lang w:eastAsia="ko-KR"/>
              </w:rPr>
              <w:t>i</w:t>
            </w:r>
            <w:proofErr w:type="spellEnd"/>
            <w:r w:rsidRPr="003F17AE">
              <w:rPr>
                <w:rFonts w:ascii="Times New Roman" w:hAnsi="Times New Roman"/>
                <w:lang w:eastAsia="ko-KR"/>
              </w:rPr>
              <w:t xml:space="preserve"> = 0; </w:t>
            </w:r>
            <w:proofErr w:type="spellStart"/>
            <w:r w:rsidRPr="003F17AE">
              <w:rPr>
                <w:rFonts w:ascii="Times New Roman" w:hAnsi="Times New Roman"/>
                <w:lang w:eastAsia="ko-KR"/>
              </w:rPr>
              <w:t>i</w:t>
            </w:r>
            <w:proofErr w:type="spellEnd"/>
            <w:r w:rsidRPr="003F17AE">
              <w:rPr>
                <w:rFonts w:ascii="Times New Roman" w:hAnsi="Times New Roman"/>
                <w:lang w:eastAsia="ko-KR"/>
              </w:rPr>
              <w:t xml:space="preserve"> &lt; 1</w:t>
            </w:r>
            <w:r w:rsidRPr="003F17AE">
              <w:rPr>
                <w:rFonts w:ascii="Times New Roman" w:hAnsi="Times New Roman"/>
                <w:lang w:val="en-US" w:eastAsia="ko-KR"/>
              </w:rPr>
              <w:t> </w:t>
            </w:r>
            <w:r w:rsidRPr="003F17AE">
              <w:rPr>
                <w:rFonts w:ascii="Times New Roman" w:hAnsi="Times New Roman"/>
                <w:lang w:eastAsia="ko-KR"/>
              </w:rPr>
              <w:t>&lt;&lt;</w:t>
            </w:r>
            <w:r w:rsidRPr="003F17AE">
              <w:rPr>
                <w:rFonts w:ascii="Times New Roman" w:hAnsi="Times New Roman"/>
                <w:lang w:val="en-US" w:eastAsia="ko-KR"/>
              </w:rPr>
              <w:t> </w:t>
            </w:r>
            <w:r w:rsidRPr="003F17AE">
              <w:rPr>
                <w:rFonts w:ascii="Times New Roman" w:hAnsi="Times New Roman"/>
                <w:lang w:eastAsia="ko-KR"/>
              </w:rPr>
              <w:t>(</w:t>
            </w:r>
            <w:r w:rsidRPr="003F17AE">
              <w:rPr>
                <w:rFonts w:ascii="Times New Roman" w:hAnsi="Times New Roman"/>
                <w:lang w:val="en-US" w:eastAsia="ko-KR"/>
              </w:rPr>
              <w:t> </w:t>
            </w:r>
            <w:r w:rsidRPr="003F17AE">
              <w:rPr>
                <w:rFonts w:ascii="Times New Roman" w:hAnsi="Times New Roman"/>
                <w:lang w:eastAsia="ko-KR"/>
              </w:rPr>
              <w:t>log2CbSize</w:t>
            </w:r>
            <w:r w:rsidRPr="003F17AE">
              <w:rPr>
                <w:rFonts w:ascii="Times New Roman" w:hAnsi="Times New Roman"/>
                <w:lang w:val="en-US" w:eastAsia="ko-KR"/>
              </w:rPr>
              <w:t> </w:t>
            </w:r>
            <w:r w:rsidRPr="003F17AE">
              <w:rPr>
                <w:rFonts w:ascii="Times New Roman" w:hAnsi="Times New Roman"/>
                <w:lang w:eastAsia="ko-KR"/>
              </w:rPr>
              <w:t>&lt;&lt;</w:t>
            </w:r>
            <w:r w:rsidRPr="003F17AE">
              <w:rPr>
                <w:rFonts w:ascii="Times New Roman" w:hAnsi="Times New Roman"/>
                <w:lang w:val="en-US" w:eastAsia="ko-KR"/>
              </w:rPr>
              <w:t> </w:t>
            </w:r>
            <w:r w:rsidRPr="003F17AE">
              <w:rPr>
                <w:rFonts w:ascii="Times New Roman" w:hAnsi="Times New Roman"/>
                <w:lang w:eastAsia="ko-KR"/>
              </w:rPr>
              <w:t>1</w:t>
            </w:r>
            <w:r w:rsidRPr="003F17AE">
              <w:rPr>
                <w:rFonts w:ascii="Times New Roman" w:hAnsi="Times New Roman"/>
                <w:lang w:val="en-US" w:eastAsia="ko-KR"/>
              </w:rPr>
              <w:t> </w:t>
            </w:r>
            <w:r w:rsidRPr="003F17AE">
              <w:rPr>
                <w:rFonts w:ascii="Times New Roman" w:hAnsi="Times New Roman"/>
                <w:lang w:eastAsia="ko-KR"/>
              </w:rPr>
              <w:t xml:space="preserve">); </w:t>
            </w:r>
            <w:proofErr w:type="spellStart"/>
            <w:r w:rsidRPr="003F17AE">
              <w:rPr>
                <w:rFonts w:ascii="Times New Roman" w:hAnsi="Times New Roman"/>
                <w:lang w:eastAsia="ko-KR"/>
              </w:rPr>
              <w:t>i</w:t>
            </w:r>
            <w:proofErr w:type="spellEnd"/>
            <w:r w:rsidRPr="003F17AE">
              <w:rPr>
                <w:rFonts w:ascii="Times New Roman" w:hAnsi="Times New Roman"/>
                <w:lang w:eastAsia="ko-KR"/>
              </w:rPr>
              <w:t>++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sidRPr="003F17AE">
              <w:rPr>
                <w:rFonts w:ascii="Times New Roman" w:hAnsi="Times New Roman"/>
                <w:b/>
                <w:lang w:eastAsia="ko-KR"/>
              </w:rPr>
              <w:t>pcm_sample_luma</w:t>
            </w:r>
            <w:proofErr w:type="spellEnd"/>
            <w:r w:rsidRPr="003F17AE">
              <w:rPr>
                <w:rFonts w:ascii="Times New Roman" w:hAnsi="Times New Roman"/>
                <w:lang w:eastAsia="ko-KR"/>
              </w:rPr>
              <w:t>[</w:t>
            </w:r>
            <w:r w:rsidRPr="003F17AE">
              <w:rPr>
                <w:rFonts w:ascii="Times New Roman" w:hAnsi="Times New Roman"/>
                <w:lang w:val="en-US" w:eastAsia="ko-KR"/>
              </w:rPr>
              <w:t> </w:t>
            </w:r>
            <w:proofErr w:type="spellStart"/>
            <w:r w:rsidRPr="003F17AE">
              <w:rPr>
                <w:rFonts w:ascii="Times New Roman" w:hAnsi="Times New Roman"/>
                <w:lang w:eastAsia="ko-KR"/>
              </w:rPr>
              <w:t>i</w:t>
            </w:r>
            <w:proofErr w:type="spellEnd"/>
            <w:r w:rsidRPr="003F17AE">
              <w:rPr>
                <w:rFonts w:ascii="Times New Roman" w:hAnsi="Times New Roman"/>
                <w:lang w:val="en-US" w:eastAsia="ko-KR"/>
              </w:rPr>
              <w:t> </w:t>
            </w:r>
            <w:r w:rsidRPr="003F17AE">
              <w:rPr>
                <w:rFonts w:ascii="Times New Roman" w:hAnsi="Times New Roman"/>
                <w:lang w:eastAsia="ko-KR"/>
              </w:rPr>
              <w:t>]</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sidRPr="003F17AE">
              <w:rPr>
                <w:rFonts w:ascii="Times New Roman" w:hAnsi="Times New Roman"/>
                <w:lang w:eastAsia="ko-KR"/>
              </w:rPr>
              <w:t xml:space="preserve">for( </w:t>
            </w:r>
            <w:proofErr w:type="spellStart"/>
            <w:r w:rsidRPr="003F17AE">
              <w:rPr>
                <w:rFonts w:ascii="Times New Roman" w:hAnsi="Times New Roman"/>
                <w:lang w:eastAsia="ko-KR"/>
              </w:rPr>
              <w:t>i</w:t>
            </w:r>
            <w:proofErr w:type="spellEnd"/>
            <w:r w:rsidRPr="003F17AE">
              <w:rPr>
                <w:rFonts w:ascii="Times New Roman" w:hAnsi="Times New Roman"/>
                <w:lang w:eastAsia="ko-KR"/>
              </w:rPr>
              <w:t xml:space="preserve"> = 0; </w:t>
            </w:r>
            <w:proofErr w:type="spellStart"/>
            <w:r w:rsidRPr="003F17AE">
              <w:rPr>
                <w:rFonts w:ascii="Times New Roman" w:hAnsi="Times New Roman"/>
                <w:lang w:eastAsia="ko-KR"/>
              </w:rPr>
              <w:t>i</w:t>
            </w:r>
            <w:proofErr w:type="spellEnd"/>
            <w:r w:rsidRPr="003F17AE">
              <w:rPr>
                <w:rFonts w:ascii="Times New Roman" w:hAnsi="Times New Roman"/>
                <w:lang w:eastAsia="ko-KR"/>
              </w:rPr>
              <w:t xml:space="preserve"> &lt; (</w:t>
            </w:r>
            <w:r w:rsidRPr="003F17AE">
              <w:rPr>
                <w:rFonts w:ascii="Times New Roman" w:hAnsi="Times New Roman"/>
                <w:lang w:val="en-US" w:eastAsia="ko-KR"/>
              </w:rPr>
              <w:t> </w:t>
            </w:r>
            <w:r w:rsidRPr="003F17AE">
              <w:rPr>
                <w:rFonts w:ascii="Times New Roman" w:hAnsi="Times New Roman"/>
                <w:lang w:eastAsia="ko-KR"/>
              </w:rPr>
              <w:t>1</w:t>
            </w:r>
            <w:r w:rsidRPr="003F17AE">
              <w:rPr>
                <w:rFonts w:ascii="Times New Roman" w:hAnsi="Times New Roman"/>
                <w:lang w:val="en-US" w:eastAsia="ko-KR"/>
              </w:rPr>
              <w:t> </w:t>
            </w:r>
            <w:r w:rsidRPr="003F17AE">
              <w:rPr>
                <w:rFonts w:ascii="Times New Roman" w:hAnsi="Times New Roman"/>
                <w:lang w:eastAsia="ko-KR"/>
              </w:rPr>
              <w:t>&lt;&lt;</w:t>
            </w:r>
            <w:r w:rsidRPr="003F17AE">
              <w:rPr>
                <w:rFonts w:ascii="Times New Roman" w:hAnsi="Times New Roman"/>
                <w:lang w:val="en-US" w:eastAsia="ko-KR"/>
              </w:rPr>
              <w:t> </w:t>
            </w:r>
            <w:r w:rsidRPr="003F17AE">
              <w:rPr>
                <w:rFonts w:ascii="Times New Roman" w:hAnsi="Times New Roman"/>
                <w:lang w:eastAsia="ko-KR"/>
              </w:rPr>
              <w:t>(</w:t>
            </w:r>
            <w:r w:rsidRPr="003F17AE">
              <w:rPr>
                <w:rFonts w:ascii="Times New Roman" w:hAnsi="Times New Roman"/>
                <w:lang w:val="en-US" w:eastAsia="ko-KR"/>
              </w:rPr>
              <w:t> </w:t>
            </w:r>
            <w:r w:rsidRPr="003F17AE">
              <w:rPr>
                <w:rFonts w:ascii="Times New Roman" w:hAnsi="Times New Roman"/>
                <w:lang w:eastAsia="ko-KR"/>
              </w:rPr>
              <w:t>log2CbSize</w:t>
            </w:r>
            <w:r w:rsidRPr="003F17AE">
              <w:rPr>
                <w:rFonts w:ascii="Times New Roman" w:hAnsi="Times New Roman"/>
                <w:lang w:val="en-US" w:eastAsia="ko-KR"/>
              </w:rPr>
              <w:t> </w:t>
            </w:r>
            <w:r w:rsidRPr="003F17AE">
              <w:rPr>
                <w:rFonts w:ascii="Times New Roman" w:hAnsi="Times New Roman"/>
                <w:lang w:eastAsia="ko-KR"/>
              </w:rPr>
              <w:t>&lt;&lt;</w:t>
            </w:r>
            <w:r w:rsidRPr="003F17AE">
              <w:rPr>
                <w:rFonts w:ascii="Times New Roman" w:hAnsi="Times New Roman"/>
                <w:lang w:val="en-US" w:eastAsia="ko-KR"/>
              </w:rPr>
              <w:t> </w:t>
            </w:r>
            <w:r w:rsidRPr="003F17AE">
              <w:rPr>
                <w:rFonts w:ascii="Times New Roman" w:hAnsi="Times New Roman"/>
                <w:lang w:eastAsia="ko-KR"/>
              </w:rPr>
              <w:t>1</w:t>
            </w:r>
            <w:r w:rsidRPr="003F17AE">
              <w:rPr>
                <w:rFonts w:ascii="Times New Roman" w:hAnsi="Times New Roman"/>
                <w:lang w:val="en-US" w:eastAsia="ko-KR"/>
              </w:rPr>
              <w:t> </w:t>
            </w:r>
            <w:r w:rsidRPr="003F17AE">
              <w:rPr>
                <w:rFonts w:ascii="Times New Roman" w:hAnsi="Times New Roman"/>
                <w:lang w:eastAsia="ko-KR"/>
              </w:rPr>
              <w:t>)</w:t>
            </w:r>
            <w:r w:rsidRPr="003F17AE">
              <w:rPr>
                <w:rFonts w:ascii="Times New Roman" w:hAnsi="Times New Roman"/>
                <w:lang w:val="en-US" w:eastAsia="ko-KR"/>
              </w:rPr>
              <w:t> </w:t>
            </w:r>
            <w:r w:rsidRPr="003F17AE">
              <w:rPr>
                <w:rFonts w:ascii="Times New Roman" w:hAnsi="Times New Roman"/>
                <w:lang w:eastAsia="ko-KR"/>
              </w:rPr>
              <w:t>)</w:t>
            </w:r>
            <w:r w:rsidRPr="003F17AE">
              <w:rPr>
                <w:rFonts w:ascii="Times New Roman" w:hAnsi="Times New Roman"/>
                <w:lang w:val="en-US" w:eastAsia="ko-KR"/>
              </w:rPr>
              <w:t> </w:t>
            </w:r>
            <w:r w:rsidRPr="003F17AE">
              <w:rPr>
                <w:rFonts w:ascii="Times New Roman" w:hAnsi="Times New Roman"/>
                <w:lang w:eastAsia="ko-KR"/>
              </w:rPr>
              <w:t>&gt;&gt;</w:t>
            </w:r>
            <w:r w:rsidRPr="003F17AE">
              <w:rPr>
                <w:rFonts w:ascii="Times New Roman" w:hAnsi="Times New Roman"/>
                <w:lang w:val="en-US" w:eastAsia="ko-KR"/>
              </w:rPr>
              <w:t> </w:t>
            </w:r>
            <w:r w:rsidRPr="003F17AE">
              <w:rPr>
                <w:rFonts w:ascii="Times New Roman" w:hAnsi="Times New Roman"/>
                <w:lang w:eastAsia="ko-KR"/>
              </w:rPr>
              <w:t xml:space="preserve">1; </w:t>
            </w:r>
            <w:proofErr w:type="spellStart"/>
            <w:r w:rsidRPr="003F17AE">
              <w:rPr>
                <w:rFonts w:ascii="Times New Roman" w:hAnsi="Times New Roman"/>
                <w:lang w:eastAsia="ko-KR"/>
              </w:rPr>
              <w:t>i</w:t>
            </w:r>
            <w:proofErr w:type="spellEnd"/>
            <w:r w:rsidRPr="003F17AE">
              <w:rPr>
                <w:rFonts w:ascii="Times New Roman" w:hAnsi="Times New Roman"/>
                <w:lang w:eastAsia="ko-KR"/>
              </w:rPr>
              <w:t>++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sidRPr="003F17AE">
              <w:rPr>
                <w:rFonts w:ascii="Times New Roman" w:hAnsi="Times New Roman"/>
                <w:b/>
                <w:lang w:eastAsia="ko-KR"/>
              </w:rPr>
              <w:t>pcm_sample_chroma</w:t>
            </w:r>
            <w:proofErr w:type="spellEnd"/>
            <w:r w:rsidRPr="003F17AE">
              <w:rPr>
                <w:rFonts w:ascii="Times New Roman" w:hAnsi="Times New Roman"/>
                <w:lang w:eastAsia="ko-KR"/>
              </w:rPr>
              <w:t>[</w:t>
            </w:r>
            <w:r w:rsidRPr="003F17AE">
              <w:rPr>
                <w:rFonts w:ascii="Times New Roman" w:hAnsi="Times New Roman"/>
                <w:lang w:val="en-US" w:eastAsia="ko-KR"/>
              </w:rPr>
              <w:t> </w:t>
            </w:r>
            <w:proofErr w:type="spellStart"/>
            <w:r w:rsidRPr="003F17AE">
              <w:rPr>
                <w:rFonts w:ascii="Times New Roman" w:hAnsi="Times New Roman"/>
                <w:lang w:eastAsia="ko-KR"/>
              </w:rPr>
              <w:t>i</w:t>
            </w:r>
            <w:proofErr w:type="spellEnd"/>
            <w:r w:rsidRPr="003F17AE">
              <w:rPr>
                <w:rFonts w:ascii="Times New Roman" w:hAnsi="Times New Roman"/>
                <w:lang w:val="en-US" w:eastAsia="ko-KR"/>
              </w:rPr>
              <w:t> </w:t>
            </w:r>
            <w:r w:rsidRPr="003F17AE">
              <w:rPr>
                <w:rFonts w:ascii="Times New Roman" w:hAnsi="Times New Roman"/>
                <w:lang w:eastAsia="ko-KR"/>
              </w:rPr>
              <w:t>]</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sidRPr="003F17AE">
              <w:rPr>
                <w:rFonts w:ascii="Times New Roman" w:hAnsi="Times New Roman"/>
              </w:rPr>
              <w:t>NumPCMBlock</w:t>
            </w:r>
            <w:proofErr w:type="spellEnd"/>
            <w:r>
              <w:rPr>
                <w:rFonts w:ascii="Times New Roman" w:eastAsia="MS Mincho" w:hAnsi="Times New Roman"/>
                <w:lang w:eastAsia="ja-JP"/>
              </w:rPr>
              <w:t>−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Pr>
                <w:rFonts w:ascii="Times New Roman" w:hAnsi="Times New Roman"/>
              </w:rPr>
              <w:tab/>
            </w:r>
            <w:r w:rsidRPr="003F17AE">
              <w:rPr>
                <w:rFonts w:ascii="Times New Roman" w:hAnsi="Times New Roman"/>
              </w:rPr>
              <w:t>} else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proofErr w:type="gramStart"/>
            <w:r>
              <w:rPr>
                <w:rFonts w:ascii="Times New Roman" w:hAnsi="Times New Roman"/>
              </w:rPr>
              <w:t>pbOffset</w:t>
            </w:r>
            <w:proofErr w:type="spellEnd"/>
            <w:proofErr w:type="gramEnd"/>
            <w:r>
              <w:rPr>
                <w:rFonts w:ascii="Times New Roman" w:hAnsi="Times New Roman"/>
              </w:rPr>
              <w:t xml:space="preserve"> = ( </w:t>
            </w:r>
            <w:proofErr w:type="spellStart"/>
            <w:r>
              <w:rPr>
                <w:rFonts w:ascii="Times New Roman" w:hAnsi="Times New Roman"/>
              </w:rPr>
              <w:t>PartMode</w:t>
            </w:r>
            <w:proofErr w:type="spellEnd"/>
            <w:r>
              <w:rPr>
                <w:rFonts w:ascii="Times New Roman" w:hAnsi="Times New Roman"/>
              </w:rPr>
              <w:t xml:space="preserve"> = = </w:t>
            </w:r>
            <w:proofErr w:type="spellStart"/>
            <w:r>
              <w:rPr>
                <w:rFonts w:ascii="Times New Roman" w:hAnsi="Times New Roman"/>
              </w:rPr>
              <w:t>PART_NxN</w:t>
            </w:r>
            <w:proofErr w:type="spellEnd"/>
            <w:r>
              <w:rPr>
                <w:rFonts w:ascii="Times New Roman" w:hAnsi="Times New Roman"/>
              </w:rPr>
              <w:t xml:space="preserve"> ) ? </w:t>
            </w:r>
            <w:r w:rsidRPr="003F17AE">
              <w:rPr>
                <w:rFonts w:ascii="Times New Roman" w:hAnsi="Times New Roman"/>
              </w:rPr>
              <w:t>( ( 1 &lt;&lt; log2CbSize ) &gt;&gt; 2 )</w:t>
            </w:r>
            <w:r>
              <w:rPr>
                <w:rFonts w:ascii="Times New Roman" w:hAnsi="Times New Roman"/>
              </w:rPr>
              <w:t xml:space="preserve"> : 0</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for( j = 0; j &lt;= </w:t>
            </w:r>
            <w:proofErr w:type="spellStart"/>
            <w:r>
              <w:rPr>
                <w:rFonts w:ascii="Times New Roman" w:hAnsi="Times New Roman"/>
              </w:rPr>
              <w:t>pbOffset</w:t>
            </w:r>
            <w:proofErr w:type="spellEnd"/>
            <w:r>
              <w:rPr>
                <w:rFonts w:ascii="Times New Roman" w:hAnsi="Times New Roman"/>
              </w:rPr>
              <w:t xml:space="preserve">; j = j + </w:t>
            </w:r>
            <w:proofErr w:type="spellStart"/>
            <w:r>
              <w:rPr>
                <w:rFonts w:ascii="Times New Roman" w:hAnsi="Times New Roman"/>
              </w:rPr>
              <w:t>pbOffset</w:t>
            </w:r>
            <w:proofErr w:type="spellEnd"/>
            <w:r>
              <w:rPr>
                <w:rFonts w:ascii="Times New Roman" w:hAnsi="Times New Roman"/>
              </w:rPr>
              <w:t xml:space="preserv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for( </w:t>
            </w:r>
            <w:proofErr w:type="spellStart"/>
            <w:r>
              <w:rPr>
                <w:rFonts w:ascii="Times New Roman" w:hAnsi="Times New Roman"/>
              </w:rPr>
              <w:t>i</w:t>
            </w:r>
            <w:proofErr w:type="spellEnd"/>
            <w:r>
              <w:rPr>
                <w:rFonts w:ascii="Times New Roman" w:hAnsi="Times New Roman"/>
              </w:rPr>
              <w:t xml:space="preserve"> = 0; </w:t>
            </w:r>
            <w:proofErr w:type="spellStart"/>
            <w:r>
              <w:rPr>
                <w:rFonts w:ascii="Times New Roman" w:hAnsi="Times New Roman"/>
              </w:rPr>
              <w:t>i</w:t>
            </w:r>
            <w:proofErr w:type="spellEnd"/>
            <w:r>
              <w:rPr>
                <w:rFonts w:ascii="Times New Roman" w:hAnsi="Times New Roman"/>
              </w:rPr>
              <w:t xml:space="preserve"> &lt;= </w:t>
            </w:r>
            <w:proofErr w:type="spellStart"/>
            <w:r>
              <w:rPr>
                <w:rFonts w:ascii="Times New Roman" w:hAnsi="Times New Roman"/>
              </w:rPr>
              <w:t>pbOffset</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 </w:t>
            </w:r>
            <w:proofErr w:type="spellStart"/>
            <w:r>
              <w:rPr>
                <w:rFonts w:ascii="Times New Roman" w:hAnsi="Times New Roman"/>
              </w:rPr>
              <w:t>i</w:t>
            </w:r>
            <w:proofErr w:type="spellEnd"/>
            <w:r>
              <w:rPr>
                <w:rFonts w:ascii="Times New Roman" w:hAnsi="Times New Roman"/>
              </w:rPr>
              <w:t xml:space="preserve"> + </w:t>
            </w:r>
            <w:proofErr w:type="spellStart"/>
            <w:r>
              <w:rPr>
                <w:rFonts w:ascii="Times New Roman" w:hAnsi="Times New Roman"/>
              </w:rPr>
              <w:t>pbOffset</w:t>
            </w:r>
            <w:proofErr w:type="spellEnd"/>
            <w:r>
              <w:rPr>
                <w:rFonts w:ascii="Times New Roman" w:hAnsi="Times New Roman"/>
              </w:rPr>
              <w:t xml:space="preserve"> ) {</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Default="00CE1AF9" w:rsidP="00CE4D8F">
            <w:pPr>
              <w:pStyle w:val="tablesyntax"/>
              <w:rPr>
                <w:ins w:id="9" w:author="zhao" w:date="2012-10-09T16:47:00Z"/>
                <w:rFonts w:ascii="Times New Roman" w:eastAsiaTheme="minorEastAsia" w:hAnsi="Times New Roman"/>
                <w:highlight w:val="yellow"/>
                <w:lang w:val="en-US" w:eastAsia="zh-CN"/>
              </w:rPr>
            </w:pPr>
            <w:del w:id="10" w:author="zhao" w:date="2012-10-09T16:46:00Z">
              <w:r w:rsidRPr="008C75B7" w:rsidDel="005D260C">
                <w:rPr>
                  <w:rFonts w:ascii="Times New Roman" w:hAnsi="Times New Roman"/>
                  <w:highlight w:val="yellow"/>
                </w:rPr>
                <w:delText xml:space="preserve">                          </w:delText>
              </w:r>
              <w:r w:rsidRPr="008C75B7" w:rsidDel="005D260C">
                <w:rPr>
                  <w:rFonts w:ascii="Times New Roman" w:eastAsiaTheme="minorEastAsia" w:hAnsi="Times New Roman"/>
                  <w:highlight w:val="yellow"/>
                  <w:lang w:eastAsia="zh-CN"/>
                </w:rPr>
                <w:delText>i</w:delText>
              </w:r>
              <w:r w:rsidRPr="008C75B7" w:rsidDel="005D260C">
                <w:rPr>
                  <w:rFonts w:ascii="Times New Roman" w:eastAsiaTheme="minorEastAsia" w:hAnsi="Times New Roman" w:hint="eastAsia"/>
                  <w:highlight w:val="yellow"/>
                  <w:lang w:eastAsia="zh-CN"/>
                </w:rPr>
                <w:delText>f</w:delText>
              </w:r>
              <w:r w:rsidRPr="008C75B7" w:rsidDel="005D260C">
                <w:rPr>
                  <w:rFonts w:ascii="Times New Roman" w:eastAsiaTheme="minorEastAsia" w:hAnsi="Times New Roman"/>
                  <w:highlight w:val="yellow"/>
                  <w:lang w:val="en-US" w:eastAsia="zh-CN"/>
                </w:rPr>
                <w:delText>(log2CbSize_enh + trafoDepth_enh -1 = = log2CbSize_base +trafoDepth_base)</w:delText>
              </w:r>
            </w:del>
          </w:p>
          <w:p w:rsidR="005D260C" w:rsidRPr="008C75B7" w:rsidRDefault="005D260C" w:rsidP="005D260C">
            <w:pPr>
              <w:pStyle w:val="tablesyntax"/>
              <w:rPr>
                <w:rFonts w:ascii="Times New Roman" w:hAnsi="Times New Roman"/>
                <w:highlight w:val="yellow"/>
              </w:rPr>
            </w:pPr>
            <w:ins w:id="11" w:author="zhao" w:date="2012-10-09T16:47:00Z">
              <w:r>
                <w:rPr>
                  <w:rFonts w:ascii="Times New Roman" w:eastAsiaTheme="minorEastAsia" w:hAnsi="Times New Roman"/>
                  <w:highlight w:val="yellow"/>
                  <w:lang w:val="en-US" w:eastAsia="zh-CN"/>
                </w:rPr>
                <w:t xml:space="preserve">                         if( ( 1 &lt;&lt; log2CbSize_enh ) &gt;&gt; </w:t>
              </w:r>
              <w:proofErr w:type="spellStart"/>
              <w:r>
                <w:rPr>
                  <w:rFonts w:ascii="Times New Roman" w:eastAsiaTheme="minorEastAsia" w:hAnsi="Times New Roman"/>
                  <w:highlight w:val="yellow"/>
                  <w:lang w:val="en-US" w:eastAsia="zh-CN"/>
                </w:rPr>
                <w:t>trafoDepth</w:t>
              </w:r>
              <w:proofErr w:type="spellEnd"/>
              <w:r>
                <w:rPr>
                  <w:rFonts w:ascii="Times New Roman" w:eastAsiaTheme="minorEastAsia" w:hAnsi="Times New Roman"/>
                  <w:highlight w:val="yellow"/>
                  <w:lang w:val="en-US" w:eastAsia="zh-CN"/>
                </w:rPr>
                <w:t xml:space="preserve"> =</w:t>
              </w:r>
            </w:ins>
            <w:ins w:id="12" w:author="zhao" w:date="2012-10-09T16:48:00Z">
              <w:r>
                <w:rPr>
                  <w:rFonts w:ascii="Times New Roman" w:eastAsiaTheme="minorEastAsia" w:hAnsi="Times New Roman"/>
                  <w:highlight w:val="yellow"/>
                  <w:lang w:val="en-US" w:eastAsia="zh-CN"/>
                </w:rPr>
                <w:t xml:space="preserve"> </w:t>
              </w:r>
            </w:ins>
            <w:ins w:id="13" w:author="zhao" w:date="2012-10-09T16:47:00Z">
              <w:r>
                <w:rPr>
                  <w:rFonts w:ascii="Times New Roman" w:eastAsiaTheme="minorEastAsia" w:hAnsi="Times New Roman"/>
                  <w:highlight w:val="yellow"/>
                  <w:lang w:val="en-US" w:eastAsia="zh-CN"/>
                </w:rPr>
                <w:t>=</w:t>
              </w:r>
            </w:ins>
            <w:ins w:id="14" w:author="zhao" w:date="2012-10-09T16:48:00Z">
              <w:r>
                <w:rPr>
                  <w:rFonts w:ascii="Times New Roman" w:eastAsiaTheme="minorEastAsia" w:hAnsi="Times New Roman"/>
                  <w:highlight w:val="yellow"/>
                  <w:lang w:val="en-US" w:eastAsia="zh-CN"/>
                </w:rPr>
                <w:t xml:space="preserve"> (( 1 &lt;&lt; log2CbSize_base ) &gt;&gt; </w:t>
              </w:r>
              <w:proofErr w:type="spellStart"/>
              <w:r>
                <w:rPr>
                  <w:rFonts w:ascii="Times New Roman" w:eastAsiaTheme="minorEastAsia" w:hAnsi="Times New Roman"/>
                  <w:highlight w:val="yellow"/>
                  <w:lang w:val="en-US" w:eastAsia="zh-CN"/>
                </w:rPr>
                <w:t>trafoDepth</w:t>
              </w:r>
              <w:proofErr w:type="spellEnd"/>
              <w:r>
                <w:rPr>
                  <w:rFonts w:ascii="Times New Roman" w:eastAsiaTheme="minorEastAsia" w:hAnsi="Times New Roman"/>
                  <w:highlight w:val="yellow"/>
                  <w:lang w:val="en-US" w:eastAsia="zh-CN"/>
                </w:rPr>
                <w:t xml:space="preserve"> ) &lt;&lt;</w:t>
              </w:r>
            </w:ins>
            <w:ins w:id="15" w:author="zhao" w:date="2012-10-09T16:49:00Z">
              <w:r>
                <w:rPr>
                  <w:rFonts w:ascii="Times New Roman" w:eastAsiaTheme="minorEastAsia" w:hAnsi="Times New Roman"/>
                  <w:highlight w:val="yellow"/>
                  <w:lang w:val="en-US" w:eastAsia="zh-CN"/>
                </w:rPr>
                <w:t xml:space="preserve"> </w:t>
              </w:r>
            </w:ins>
            <w:ins w:id="16" w:author="zhao" w:date="2012-10-09T16:48:00Z">
              <w:r>
                <w:rPr>
                  <w:rFonts w:ascii="Times New Roman" w:eastAsiaTheme="minorEastAsia" w:hAnsi="Times New Roman"/>
                  <w:highlight w:val="yellow"/>
                  <w:lang w:val="en-US" w:eastAsia="zh-CN"/>
                </w:rPr>
                <w:t>1</w:t>
              </w:r>
            </w:ins>
            <w:ins w:id="17" w:author="zhao" w:date="2012-10-09T16:49:00Z">
              <w:r>
                <w:rPr>
                  <w:rFonts w:ascii="Times New Roman" w:eastAsiaTheme="minorEastAsia" w:hAnsi="Times New Roman"/>
                  <w:highlight w:val="yellow"/>
                  <w:lang w:val="en-US" w:eastAsia="zh-CN"/>
                </w:rPr>
                <w:t>)</w:t>
              </w:r>
            </w:ins>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hAnsi="Times New Roman"/>
                <w:highlight w:val="yellow"/>
              </w:rPr>
            </w:pPr>
            <w:r w:rsidRPr="008C75B7">
              <w:rPr>
                <w:rFonts w:ascii="Times New Roman" w:hAnsi="Times New Roman"/>
                <w:highlight w:val="yellow"/>
              </w:rPr>
              <w:t xml:space="preserve">                                </w:t>
            </w:r>
            <w:r w:rsidRPr="008C75B7">
              <w:rPr>
                <w:rFonts w:ascii="Times New Roman" w:hAnsi="Times New Roman"/>
                <w:b/>
                <w:highlight w:val="yellow"/>
              </w:rPr>
              <w:t>intra_bl_mode_flag</w:t>
            </w:r>
            <w:r w:rsidRPr="008C75B7">
              <w:rPr>
                <w:rFonts w:ascii="Times New Roman" w:hAnsi="Times New Roman"/>
                <w:highlight w:val="yellow"/>
              </w:rPr>
              <w:t>[ x0 + </w:t>
            </w:r>
            <w:proofErr w:type="spellStart"/>
            <w:r w:rsidRPr="008C75B7">
              <w:rPr>
                <w:rFonts w:ascii="Times New Roman" w:hAnsi="Times New Roman"/>
                <w:highlight w:val="yellow"/>
              </w:rPr>
              <w:t>i</w:t>
            </w:r>
            <w:proofErr w:type="spellEnd"/>
            <w:r w:rsidRPr="008C75B7">
              <w:rPr>
                <w:rFonts w:ascii="Times New Roman" w:hAnsi="Times New Roman"/>
                <w:highlight w:val="yellow"/>
              </w:rPr>
              <w:t> ][ y0+ j ]</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eastAsiaTheme="minorEastAsia" w:hAnsi="Times New Roman"/>
                <w:highlight w:val="yellow"/>
                <w:lang w:val="en-US" w:eastAsia="zh-CN"/>
              </w:rPr>
            </w:pPr>
            <w:r w:rsidRPr="008C75B7">
              <w:rPr>
                <w:rFonts w:ascii="Times New Roman" w:hAnsi="Times New Roman"/>
                <w:highlight w:val="yellow"/>
              </w:rPr>
              <w:t xml:space="preserve">                         if(!intra_bl_mode_flag[ x0 + </w:t>
            </w:r>
            <w:proofErr w:type="spellStart"/>
            <w:r w:rsidRPr="008C75B7">
              <w:rPr>
                <w:rFonts w:ascii="Times New Roman" w:hAnsi="Times New Roman"/>
                <w:highlight w:val="yellow"/>
              </w:rPr>
              <w:t>i</w:t>
            </w:r>
            <w:proofErr w:type="spellEnd"/>
            <w:r w:rsidRPr="008C75B7">
              <w:rPr>
                <w:rFonts w:ascii="Times New Roman" w:hAnsi="Times New Roman"/>
                <w:highlight w:val="yellow"/>
              </w:rPr>
              <w:t xml:space="preserve"> ][ y0+ j ] || </w:t>
            </w:r>
            <w:r w:rsidRPr="008C75B7">
              <w:rPr>
                <w:rFonts w:ascii="Times New Roman" w:eastAsiaTheme="minorEastAsia" w:hAnsi="Times New Roman"/>
                <w:highlight w:val="yellow"/>
                <w:lang w:val="en-US" w:eastAsia="zh-CN"/>
              </w:rPr>
              <w:t xml:space="preserve">log2CbSize_enh + </w:t>
            </w:r>
            <w:proofErr w:type="spellStart"/>
            <w:r w:rsidRPr="008C75B7">
              <w:rPr>
                <w:rFonts w:ascii="Times New Roman" w:eastAsiaTheme="minorEastAsia" w:hAnsi="Times New Roman"/>
                <w:highlight w:val="yellow"/>
                <w:lang w:val="en-US" w:eastAsia="zh-CN"/>
              </w:rPr>
              <w:t>trafoDepth_enh</w:t>
            </w:r>
            <w:proofErr w:type="spellEnd"/>
            <w:r w:rsidRPr="008C75B7">
              <w:rPr>
                <w:rFonts w:ascii="Times New Roman" w:eastAsiaTheme="minorEastAsia" w:hAnsi="Times New Roman"/>
                <w:highlight w:val="yellow"/>
                <w:lang w:val="en-US" w:eastAsia="zh-CN"/>
              </w:rPr>
              <w:t xml:space="preserve"> -   </w:t>
            </w:r>
          </w:p>
          <w:p w:rsidR="00CE1AF9" w:rsidRPr="008C75B7" w:rsidRDefault="00CE1AF9" w:rsidP="00CE4D8F">
            <w:pPr>
              <w:pStyle w:val="tablesyntax"/>
              <w:rPr>
                <w:rFonts w:ascii="Times New Roman" w:hAnsi="Times New Roman"/>
                <w:highlight w:val="yellow"/>
              </w:rPr>
            </w:pPr>
            <w:r w:rsidRPr="008C75B7">
              <w:rPr>
                <w:rFonts w:ascii="Times New Roman" w:eastAsiaTheme="minorEastAsia" w:hAnsi="Times New Roman"/>
                <w:highlight w:val="yellow"/>
                <w:lang w:val="en-US" w:eastAsia="zh-CN"/>
              </w:rPr>
              <w:t xml:space="preserve">                                                                      1 != log2CbSize_base +</w:t>
            </w:r>
            <w:proofErr w:type="spellStart"/>
            <w:r w:rsidRPr="008C75B7">
              <w:rPr>
                <w:rFonts w:ascii="Times New Roman" w:eastAsiaTheme="minorEastAsia" w:hAnsi="Times New Roman"/>
                <w:highlight w:val="yellow"/>
                <w:lang w:val="en-US" w:eastAsia="zh-CN"/>
              </w:rPr>
              <w:t>trafoDepth_base</w:t>
            </w:r>
            <w:proofErr w:type="spellEnd"/>
            <w:r w:rsidRPr="008C75B7">
              <w:rPr>
                <w:rFonts w:ascii="Times New Roman" w:hAnsi="Times New Roman"/>
                <w:highlight w:val="yellow"/>
              </w:rPr>
              <w:t xml:space="preserve"> )</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hAnsi="Times New Roman"/>
                <w:highlight w:val="yellow"/>
              </w:rPr>
            </w:pP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b/>
                <w:highlight w:val="yellow"/>
              </w:rPr>
              <w:t>prev_intra_luma_pred_flag</w:t>
            </w:r>
            <w:r w:rsidRPr="008C75B7">
              <w:rPr>
                <w:rFonts w:ascii="Times New Roman" w:hAnsi="Times New Roman"/>
                <w:highlight w:val="yellow"/>
              </w:rPr>
              <w:t>[ x0 + </w:t>
            </w:r>
            <w:proofErr w:type="spellStart"/>
            <w:r w:rsidRPr="008C75B7">
              <w:rPr>
                <w:rFonts w:ascii="Times New Roman" w:hAnsi="Times New Roman"/>
                <w:highlight w:val="yellow"/>
              </w:rPr>
              <w:t>i</w:t>
            </w:r>
            <w:proofErr w:type="spellEnd"/>
            <w:r w:rsidRPr="008C75B7">
              <w:rPr>
                <w:rFonts w:ascii="Times New Roman" w:hAnsi="Times New Roman"/>
                <w:highlight w:val="yellow"/>
              </w:rPr>
              <w:t> ][ y0+ j ]</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hAnsi="Times New Roman"/>
                <w:highlight w:val="yellow"/>
              </w:rPr>
            </w:pP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t>}</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hAnsi="Times New Roman"/>
                <w:highlight w:val="yellow"/>
              </w:rPr>
            </w:pP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t xml:space="preserve">for( j = 0; j &lt;= </w:t>
            </w:r>
            <w:proofErr w:type="spellStart"/>
            <w:r w:rsidRPr="008C75B7">
              <w:rPr>
                <w:rFonts w:ascii="Times New Roman" w:hAnsi="Times New Roman"/>
                <w:highlight w:val="yellow"/>
              </w:rPr>
              <w:t>pbOffset</w:t>
            </w:r>
            <w:proofErr w:type="spellEnd"/>
            <w:r w:rsidRPr="008C75B7">
              <w:rPr>
                <w:rFonts w:ascii="Times New Roman" w:hAnsi="Times New Roman"/>
                <w:highlight w:val="yellow"/>
              </w:rPr>
              <w:t xml:space="preserve">; j = j + </w:t>
            </w:r>
            <w:proofErr w:type="spellStart"/>
            <w:r w:rsidRPr="008C75B7">
              <w:rPr>
                <w:rFonts w:ascii="Times New Roman" w:hAnsi="Times New Roman"/>
                <w:highlight w:val="yellow"/>
              </w:rPr>
              <w:t>pbOffset</w:t>
            </w:r>
            <w:proofErr w:type="spellEnd"/>
            <w:r w:rsidRPr="008C75B7">
              <w:rPr>
                <w:rFonts w:ascii="Times New Roman" w:hAnsi="Times New Roman"/>
                <w:highlight w:val="yellow"/>
              </w:rPr>
              <w:t xml:space="preserve"> )</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hAnsi="Times New Roman"/>
                <w:highlight w:val="yellow"/>
              </w:rPr>
            </w:pP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r>
            <w:r w:rsidRPr="008C75B7">
              <w:rPr>
                <w:rFonts w:ascii="Times New Roman" w:hAnsi="Times New Roman"/>
                <w:highlight w:val="yellow"/>
              </w:rPr>
              <w:tab/>
              <w:t xml:space="preserve">for( </w:t>
            </w:r>
            <w:proofErr w:type="spellStart"/>
            <w:r w:rsidRPr="008C75B7">
              <w:rPr>
                <w:rFonts w:ascii="Times New Roman" w:hAnsi="Times New Roman"/>
                <w:highlight w:val="yellow"/>
              </w:rPr>
              <w:t>i</w:t>
            </w:r>
            <w:proofErr w:type="spellEnd"/>
            <w:r w:rsidRPr="008C75B7">
              <w:rPr>
                <w:rFonts w:ascii="Times New Roman" w:hAnsi="Times New Roman"/>
                <w:highlight w:val="yellow"/>
              </w:rPr>
              <w:t xml:space="preserve"> = 0; </w:t>
            </w:r>
            <w:proofErr w:type="spellStart"/>
            <w:r w:rsidRPr="008C75B7">
              <w:rPr>
                <w:rFonts w:ascii="Times New Roman" w:hAnsi="Times New Roman"/>
                <w:highlight w:val="yellow"/>
              </w:rPr>
              <w:t>i</w:t>
            </w:r>
            <w:proofErr w:type="spellEnd"/>
            <w:r w:rsidRPr="008C75B7">
              <w:rPr>
                <w:rFonts w:ascii="Times New Roman" w:hAnsi="Times New Roman"/>
                <w:highlight w:val="yellow"/>
              </w:rPr>
              <w:t xml:space="preserve"> &lt;= </w:t>
            </w:r>
            <w:proofErr w:type="spellStart"/>
            <w:r w:rsidRPr="008C75B7">
              <w:rPr>
                <w:rFonts w:ascii="Times New Roman" w:hAnsi="Times New Roman"/>
                <w:highlight w:val="yellow"/>
              </w:rPr>
              <w:t>pbOffset</w:t>
            </w:r>
            <w:proofErr w:type="spellEnd"/>
            <w:r w:rsidRPr="008C75B7">
              <w:rPr>
                <w:rFonts w:ascii="Times New Roman" w:hAnsi="Times New Roman"/>
                <w:highlight w:val="yellow"/>
              </w:rPr>
              <w:t xml:space="preserve">; </w:t>
            </w:r>
            <w:proofErr w:type="spellStart"/>
            <w:r w:rsidRPr="008C75B7">
              <w:rPr>
                <w:rFonts w:ascii="Times New Roman" w:hAnsi="Times New Roman"/>
                <w:highlight w:val="yellow"/>
              </w:rPr>
              <w:t>i</w:t>
            </w:r>
            <w:proofErr w:type="spellEnd"/>
            <w:r w:rsidRPr="008C75B7">
              <w:rPr>
                <w:rFonts w:ascii="Times New Roman" w:hAnsi="Times New Roman"/>
                <w:highlight w:val="yellow"/>
              </w:rPr>
              <w:t xml:space="preserve"> = </w:t>
            </w:r>
            <w:proofErr w:type="spellStart"/>
            <w:r w:rsidRPr="008C75B7">
              <w:rPr>
                <w:rFonts w:ascii="Times New Roman" w:hAnsi="Times New Roman"/>
                <w:highlight w:val="yellow"/>
              </w:rPr>
              <w:t>i</w:t>
            </w:r>
            <w:proofErr w:type="spellEnd"/>
            <w:r w:rsidRPr="008C75B7">
              <w:rPr>
                <w:rFonts w:ascii="Times New Roman" w:hAnsi="Times New Roman"/>
                <w:highlight w:val="yellow"/>
              </w:rPr>
              <w:t xml:space="preserve"> + </w:t>
            </w:r>
            <w:proofErr w:type="spellStart"/>
            <w:r w:rsidRPr="008C75B7">
              <w:rPr>
                <w:rFonts w:ascii="Times New Roman" w:hAnsi="Times New Roman"/>
                <w:highlight w:val="yellow"/>
              </w:rPr>
              <w:t>pbOffset</w:t>
            </w:r>
            <w:proofErr w:type="spellEnd"/>
            <w:r w:rsidRPr="008C75B7">
              <w:rPr>
                <w:rFonts w:ascii="Times New Roman" w:hAnsi="Times New Roman"/>
                <w:highlight w:val="yellow"/>
              </w:rPr>
              <w:t xml:space="preserve"> ) {</w:t>
            </w:r>
          </w:p>
        </w:tc>
      </w:tr>
      <w:tr w:rsidR="00CE1AF9" w:rsidRPr="008C75B7"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8C75B7" w:rsidRDefault="00CE1AF9" w:rsidP="00CE4D8F">
            <w:pPr>
              <w:pStyle w:val="tablesyntax"/>
              <w:rPr>
                <w:rFonts w:ascii="Times New Roman" w:eastAsiaTheme="minorEastAsia" w:hAnsi="Times New Roman"/>
                <w:highlight w:val="yellow"/>
                <w:lang w:val="en-US" w:eastAsia="zh-CN"/>
              </w:rPr>
            </w:pPr>
            <w:r w:rsidRPr="008C75B7">
              <w:rPr>
                <w:rFonts w:ascii="Times New Roman" w:hAnsi="Times New Roman"/>
                <w:highlight w:val="yellow"/>
              </w:rPr>
              <w:t xml:space="preserve">                          if(!intra_bl_mode_flag[ x0 + </w:t>
            </w:r>
            <w:proofErr w:type="spellStart"/>
            <w:r w:rsidRPr="008C75B7">
              <w:rPr>
                <w:rFonts w:ascii="Times New Roman" w:hAnsi="Times New Roman"/>
                <w:highlight w:val="yellow"/>
              </w:rPr>
              <w:t>i</w:t>
            </w:r>
            <w:proofErr w:type="spellEnd"/>
            <w:r w:rsidRPr="008C75B7">
              <w:rPr>
                <w:rFonts w:ascii="Times New Roman" w:hAnsi="Times New Roman"/>
                <w:highlight w:val="yellow"/>
              </w:rPr>
              <w:t xml:space="preserve"> ][ y0+ j ] || </w:t>
            </w:r>
            <w:r w:rsidRPr="008C75B7">
              <w:rPr>
                <w:rFonts w:ascii="Times New Roman" w:eastAsiaTheme="minorEastAsia" w:hAnsi="Times New Roman"/>
                <w:highlight w:val="yellow"/>
                <w:lang w:val="en-US" w:eastAsia="zh-CN"/>
              </w:rPr>
              <w:t xml:space="preserve">log2CbSize_enh + </w:t>
            </w:r>
            <w:proofErr w:type="spellStart"/>
            <w:r w:rsidRPr="008C75B7">
              <w:rPr>
                <w:rFonts w:ascii="Times New Roman" w:eastAsiaTheme="minorEastAsia" w:hAnsi="Times New Roman"/>
                <w:highlight w:val="yellow"/>
                <w:lang w:val="en-US" w:eastAsia="zh-CN"/>
              </w:rPr>
              <w:t>trafoDepth_enh</w:t>
            </w:r>
            <w:proofErr w:type="spellEnd"/>
            <w:r w:rsidRPr="008C75B7">
              <w:rPr>
                <w:rFonts w:ascii="Times New Roman" w:eastAsiaTheme="minorEastAsia" w:hAnsi="Times New Roman"/>
                <w:highlight w:val="yellow"/>
                <w:lang w:val="en-US" w:eastAsia="zh-CN"/>
              </w:rPr>
              <w:t xml:space="preserve"> -</w:t>
            </w:r>
          </w:p>
          <w:p w:rsidR="00CE1AF9" w:rsidRPr="008C75B7" w:rsidRDefault="00CE1AF9" w:rsidP="00CE4D8F">
            <w:pPr>
              <w:pStyle w:val="tablesyntax"/>
              <w:rPr>
                <w:rFonts w:ascii="Times New Roman" w:hAnsi="Times New Roman"/>
                <w:highlight w:val="yellow"/>
              </w:rPr>
            </w:pPr>
            <w:r w:rsidRPr="008C75B7">
              <w:rPr>
                <w:rFonts w:ascii="Times New Roman" w:eastAsiaTheme="minorEastAsia" w:hAnsi="Times New Roman"/>
                <w:highlight w:val="yellow"/>
                <w:lang w:val="en-US" w:eastAsia="zh-CN"/>
              </w:rPr>
              <w:t xml:space="preserve">                                                                  1 != log2CbSize_base +</w:t>
            </w:r>
            <w:proofErr w:type="spellStart"/>
            <w:r w:rsidRPr="008C75B7">
              <w:rPr>
                <w:rFonts w:ascii="Times New Roman" w:eastAsiaTheme="minorEastAsia" w:hAnsi="Times New Roman"/>
                <w:highlight w:val="yellow"/>
                <w:lang w:val="en-US" w:eastAsia="zh-CN"/>
              </w:rPr>
              <w:t>trafoDepth_base</w:t>
            </w:r>
            <w:proofErr w:type="spellEnd"/>
            <w:r w:rsidRPr="008C75B7">
              <w:rPr>
                <w:rFonts w:ascii="Times New Roman" w:hAnsi="Times New Roman"/>
                <w:highlight w:val="yellow"/>
              </w:rPr>
              <w:t xml:space="preserv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t xml:space="preserve">    </w:t>
            </w:r>
            <w:r w:rsidRPr="003F17AE">
              <w:rPr>
                <w:rFonts w:ascii="Times New Roman" w:hAnsi="Times New Roman"/>
              </w:rPr>
              <w:t>if( prev_intra_luma_pred_flag[ x0</w:t>
            </w:r>
            <w:r>
              <w:rPr>
                <w:rFonts w:ascii="Times New Roman" w:hAnsi="Times New Roman"/>
              </w:rPr>
              <w:t> + </w:t>
            </w:r>
            <w:proofErr w:type="spellStart"/>
            <w:r>
              <w:rPr>
                <w:rFonts w:ascii="Times New Roman" w:hAnsi="Times New Roman"/>
              </w:rPr>
              <w:t>i</w:t>
            </w:r>
            <w:proofErr w:type="spellEnd"/>
            <w:r w:rsidRPr="003F17AE">
              <w:rPr>
                <w:rFonts w:ascii="Times New Roman" w:hAnsi="Times New Roman"/>
              </w:rPr>
              <w:t> ][ y0</w:t>
            </w:r>
            <w:r>
              <w:rPr>
                <w:rFonts w:ascii="Times New Roman" w:hAnsi="Times New Roman"/>
              </w:rPr>
              <w:t>+ j</w:t>
            </w:r>
            <w:r w:rsidRPr="003F17AE">
              <w:rPr>
                <w:rFonts w:ascii="Times New Roman" w:hAnsi="Times New Roman"/>
              </w:rPr>
              <w:t> ]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r>
            <w:r w:rsidRPr="0064710F">
              <w:rPr>
                <w:rFonts w:ascii="Times New Roman" w:hAnsi="Times New Roman"/>
              </w:rPr>
              <w:tab/>
            </w:r>
            <w:r w:rsidRPr="0064710F">
              <w:rPr>
                <w:rFonts w:ascii="Times New Roman" w:hAnsi="Times New Roman"/>
              </w:rPr>
              <w:tab/>
            </w:r>
            <w:r w:rsidRPr="0064710F">
              <w:rPr>
                <w:rFonts w:ascii="Times New Roman" w:hAnsi="Times New Roman"/>
              </w:rPr>
              <w:tab/>
            </w:r>
            <w:r w:rsidRPr="0064710F">
              <w:rPr>
                <w:rFonts w:ascii="Times New Roman" w:hAnsi="Times New Roman"/>
              </w:rPr>
              <w:tab/>
            </w:r>
            <w:r>
              <w:rPr>
                <w:rFonts w:ascii="Times New Roman" w:hAnsi="Times New Roman"/>
              </w:rPr>
              <w:t xml:space="preserve">     </w:t>
            </w:r>
            <w:r>
              <w:rPr>
                <w:rFonts w:ascii="Times New Roman" w:hAnsi="Times New Roman"/>
              </w:rPr>
              <w:tab/>
            </w:r>
            <w:proofErr w:type="spellStart"/>
            <w:r w:rsidRPr="003C7D5C">
              <w:rPr>
                <w:rFonts w:ascii="Times New Roman" w:hAnsi="Times New Roman"/>
                <w:b/>
              </w:rPr>
              <w:t>mpm_</w:t>
            </w:r>
            <w:r w:rsidRPr="003C7D5C">
              <w:rPr>
                <w:rFonts w:ascii="Times New Roman" w:hAnsi="Times New Roman" w:hint="eastAsia"/>
                <w:b/>
              </w:rPr>
              <w:t>idx</w:t>
            </w:r>
            <w:proofErr w:type="spellEnd"/>
            <w:r w:rsidRPr="0064710F">
              <w:rPr>
                <w:rFonts w:ascii="Times New Roman" w:hAnsi="Times New Roman"/>
              </w:rPr>
              <w:t>[ x0</w:t>
            </w:r>
            <w:r>
              <w:rPr>
                <w:rFonts w:ascii="Times New Roman" w:hAnsi="Times New Roman"/>
              </w:rPr>
              <w:t> + </w:t>
            </w:r>
            <w:proofErr w:type="spellStart"/>
            <w:r>
              <w:rPr>
                <w:rFonts w:ascii="Times New Roman" w:hAnsi="Times New Roman"/>
              </w:rPr>
              <w:t>i</w:t>
            </w:r>
            <w:proofErr w:type="spellEnd"/>
            <w:r w:rsidRPr="0064710F">
              <w:rPr>
                <w:rFonts w:ascii="Times New Roman" w:hAnsi="Times New Roman"/>
              </w:rPr>
              <w:t> ][ y0</w:t>
            </w:r>
            <w:r>
              <w:rPr>
                <w:rFonts w:ascii="Times New Roman" w:hAnsi="Times New Roman"/>
              </w:rPr>
              <w:t>+ j</w:t>
            </w:r>
            <w:r w:rsidRPr="0064710F">
              <w:rPr>
                <w:rFonts w:ascii="Times New Roman" w:hAnsi="Times New Roman"/>
              </w:rPr>
              <w:t> ]</w:t>
            </w:r>
          </w:p>
        </w:tc>
      </w:tr>
      <w:tr w:rsidR="00CE1AF9" w:rsidRPr="00B1247A"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B1247A" w:rsidRDefault="00CE1AF9" w:rsidP="00CE4D8F">
            <w:pPr>
              <w:pStyle w:val="tablesyntax"/>
              <w:rPr>
                <w:rFonts w:ascii="Times New Roman" w:hAnsi="Times New Roman"/>
                <w:highlight w:val="red"/>
              </w:rPr>
            </w:pP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t xml:space="preserve">    Else{</w:t>
            </w:r>
          </w:p>
        </w:tc>
      </w:tr>
      <w:tr w:rsidR="00CE1AF9" w:rsidRPr="00B1247A"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B1247A" w:rsidRDefault="00CE1AF9" w:rsidP="00CE4D8F">
            <w:pPr>
              <w:pStyle w:val="tablesyntax"/>
              <w:rPr>
                <w:rFonts w:ascii="Times New Roman" w:hAnsi="Times New Roman"/>
                <w:highlight w:val="red"/>
              </w:rPr>
            </w:pPr>
            <w:r w:rsidRPr="00B1247A">
              <w:rPr>
                <w:rFonts w:ascii="Times New Roman" w:hAnsi="Times New Roman"/>
                <w:highlight w:val="red"/>
              </w:rPr>
              <w:t xml:space="preserve">                                   </w:t>
            </w:r>
            <w:r w:rsidRPr="00B1247A">
              <w:rPr>
                <w:rFonts w:ascii="Times New Roman" w:hAnsi="Times New Roman"/>
                <w:b/>
                <w:highlight w:val="red"/>
              </w:rPr>
              <w:t>bl_mode_mpm_flag</w:t>
            </w:r>
            <w:r w:rsidRPr="00B1247A">
              <w:rPr>
                <w:rFonts w:ascii="Times New Roman" w:hAnsi="Times New Roman"/>
                <w:highlight w:val="red"/>
              </w:rPr>
              <w:t>[ x0 + </w:t>
            </w:r>
            <w:proofErr w:type="spellStart"/>
            <w:r w:rsidRPr="00B1247A">
              <w:rPr>
                <w:rFonts w:ascii="Times New Roman" w:hAnsi="Times New Roman"/>
                <w:highlight w:val="red"/>
              </w:rPr>
              <w:t>i</w:t>
            </w:r>
            <w:proofErr w:type="spellEnd"/>
            <w:r w:rsidRPr="00B1247A">
              <w:rPr>
                <w:rFonts w:ascii="Times New Roman" w:hAnsi="Times New Roman"/>
                <w:highlight w:val="red"/>
              </w:rPr>
              <w:t> ][ y0+ j ]</w:t>
            </w:r>
          </w:p>
        </w:tc>
      </w:tr>
      <w:tr w:rsidR="00CE1AF9" w:rsidRPr="00B1247A"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B1247A" w:rsidRDefault="00CE1AF9" w:rsidP="00CE4D8F">
            <w:pPr>
              <w:pStyle w:val="tablesyntax"/>
              <w:rPr>
                <w:rFonts w:ascii="Times New Roman" w:hAnsi="Times New Roman"/>
                <w:highlight w:val="red"/>
              </w:rPr>
            </w:pPr>
            <w:r w:rsidRPr="00B1247A">
              <w:rPr>
                <w:rFonts w:ascii="Times New Roman" w:hAnsi="Times New Roman"/>
                <w:highlight w:val="red"/>
              </w:rPr>
              <w:t xml:space="preserve">                                   If(!bl_mode_mpm_flag[ x0 + </w:t>
            </w:r>
            <w:proofErr w:type="spellStart"/>
            <w:r w:rsidRPr="00B1247A">
              <w:rPr>
                <w:rFonts w:ascii="Times New Roman" w:hAnsi="Times New Roman"/>
                <w:highlight w:val="red"/>
              </w:rPr>
              <w:t>i</w:t>
            </w:r>
            <w:proofErr w:type="spellEnd"/>
            <w:r w:rsidRPr="00B1247A">
              <w:rPr>
                <w:rFonts w:ascii="Times New Roman" w:hAnsi="Times New Roman"/>
                <w:highlight w:val="red"/>
              </w:rPr>
              <w:t> ][ y0+ j ])</w:t>
            </w:r>
          </w:p>
        </w:tc>
      </w:tr>
      <w:tr w:rsidR="00CE1AF9" w:rsidRPr="00B1247A"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B1247A" w:rsidRDefault="00CE1AF9" w:rsidP="00CE4D8F">
            <w:pPr>
              <w:pStyle w:val="tablesyntax"/>
              <w:rPr>
                <w:rFonts w:ascii="Times New Roman" w:hAnsi="Times New Roman"/>
                <w:highlight w:val="red"/>
              </w:rPr>
            </w:pP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r>
            <w:r w:rsidRPr="00B1247A">
              <w:rPr>
                <w:rFonts w:ascii="Times New Roman" w:hAnsi="Times New Roman"/>
                <w:highlight w:val="red"/>
              </w:rPr>
              <w:tab/>
              <w:t xml:space="preserve">         </w:t>
            </w:r>
            <w:r w:rsidRPr="00B1247A">
              <w:rPr>
                <w:rFonts w:ascii="Times New Roman" w:hAnsi="Times New Roman"/>
                <w:b/>
                <w:highlight w:val="red"/>
              </w:rPr>
              <w:t>rem_intra_luma_pred_mode</w:t>
            </w:r>
            <w:r w:rsidRPr="00B1247A">
              <w:rPr>
                <w:rFonts w:ascii="Times New Roman" w:hAnsi="Times New Roman"/>
                <w:highlight w:val="red"/>
              </w:rPr>
              <w:t>[ x0 + </w:t>
            </w:r>
            <w:proofErr w:type="spellStart"/>
            <w:r w:rsidRPr="00B1247A">
              <w:rPr>
                <w:rFonts w:ascii="Times New Roman" w:hAnsi="Times New Roman"/>
                <w:highlight w:val="red"/>
              </w:rPr>
              <w:t>i</w:t>
            </w:r>
            <w:proofErr w:type="spellEnd"/>
            <w:r w:rsidRPr="00B1247A">
              <w:rPr>
                <w:rFonts w:ascii="Times New Roman" w:hAnsi="Times New Roman"/>
                <w:highlight w:val="red"/>
              </w:rPr>
              <w:t> ][ y0+ j ]</w:t>
            </w:r>
          </w:p>
        </w:tc>
      </w:tr>
      <w:tr w:rsidR="00CE1AF9"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Default="00CE1AF9" w:rsidP="00CE4D8F">
            <w:pPr>
              <w:pStyle w:val="tablesyntax"/>
              <w:rPr>
                <w:rFonts w:ascii="Times New Roman" w:hAnsi="Times New Roman"/>
              </w:rPr>
            </w:pPr>
            <w:r>
              <w:rPr>
                <w:rFonts w:ascii="Times New Roman" w:hAnsi="Times New Roman"/>
              </w:rPr>
              <w:t xml:space="preserve">                              }   </w:t>
            </w:r>
          </w:p>
        </w:tc>
      </w:tr>
      <w:tr w:rsidR="00CE1AF9"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Default="00CE1AF9" w:rsidP="00CE4D8F">
            <w:pPr>
              <w:pStyle w:val="tablesyntax"/>
              <w:rPr>
                <w:rFonts w:ascii="Times New Roman" w:hAnsi="Times New Roman"/>
              </w:rPr>
            </w:pPr>
            <w:r>
              <w:rPr>
                <w:rFonts w:ascii="Times New Roman" w:hAnsi="Times New Roman"/>
              </w:rPr>
              <w:lastRenderedPageBreak/>
              <w:t xml:space="preserv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t xml:space="preserve">  </w:t>
            </w:r>
            <w:proofErr w:type="spellStart"/>
            <w:r w:rsidRPr="003C7D5C">
              <w:rPr>
                <w:rFonts w:ascii="Times New Roman" w:hAnsi="Times New Roman"/>
                <w:b/>
              </w:rPr>
              <w:t>intra_chroma_pred_mode</w:t>
            </w:r>
            <w:proofErr w:type="spellEnd"/>
            <w:r w:rsidRPr="003F17AE">
              <w:rPr>
                <w:rFonts w:ascii="Times New Roman" w:hAnsi="Times New Roman"/>
              </w:rPr>
              <w:t>[ x0 ][ y0 ]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Pr>
                <w:rFonts w:ascii="Times New Roman" w:hAnsi="Times New Roman"/>
              </w:rPr>
              <w:tab/>
            </w:r>
            <w:r w:rsidRPr="003F17AE">
              <w:rPr>
                <w:rFonts w:ascii="Times New Roman" w:hAnsi="Times New Roman"/>
              </w:rPr>
              <w:t>}</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rPr>
            </w:pPr>
            <w:r>
              <w:rPr>
                <w:rFonts w:ascii="Times New Roman" w:hAnsi="Times New Roman"/>
              </w:rPr>
              <w:tab/>
            </w:r>
            <w:r>
              <w:rPr>
                <w:rFonts w:ascii="Times New Roman" w:hAnsi="Times New Roman"/>
              </w:rPr>
              <w:tab/>
              <w:t>} else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PART_2Nx2N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else 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PART_2NxN )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w:t>
            </w:r>
            <w:r w:rsidRPr="003F17AE">
              <w:rPr>
                <w:rFonts w:ascii="Times New Roman" w:hAnsi="Times New Roman"/>
              </w:rPr>
              <w:t> </w:t>
            </w:r>
            <w:r w:rsidRPr="003F17AE">
              <w:rPr>
                <w:rFonts w:ascii="Times New Roman" w:hAnsi="Times New Roman"/>
                <w:lang w:eastAsia="ko-KR"/>
              </w:rPr>
              <w:t>,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y1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 else 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PART_Nx2N )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w:t>
            </w:r>
            <w:r w:rsidRPr="003F17AE">
              <w:rPr>
                <w:rFonts w:ascii="Times New Roman" w:hAnsi="Times New Roman"/>
              </w:rPr>
              <w:t> </w:t>
            </w:r>
            <w:r w:rsidRPr="003F17AE">
              <w:rPr>
                <w:rFonts w:ascii="Times New Roman" w:hAnsi="Times New Roman"/>
                <w:lang w:eastAsia="ko-KR"/>
              </w:rPr>
              <w:t>,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x1, y0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 else 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PART_2NxnU )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y2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 else 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PART_2NxnD ) {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y3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 else 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PART_nLx2N ) {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x2, y0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 else if( </w:t>
            </w:r>
            <w:proofErr w:type="spellStart"/>
            <w:r w:rsidRPr="003F17AE">
              <w:rPr>
                <w:rFonts w:ascii="Times New Roman" w:hAnsi="Times New Roman"/>
                <w:lang w:eastAsia="ko-KR"/>
              </w:rPr>
              <w:t>PartMode</w:t>
            </w:r>
            <w:proofErr w:type="spellEnd"/>
            <w:r w:rsidRPr="003F17AE">
              <w:rPr>
                <w:rFonts w:ascii="Times New Roman" w:hAnsi="Times New Roman"/>
                <w:lang w:eastAsia="ko-KR"/>
              </w:rPr>
              <w:t xml:space="preserve"> = = PART_nRx2N ) {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Borders>
              <w:top w:val="single" w:sz="4" w:space="0" w:color="auto"/>
              <w:left w:val="single" w:sz="4" w:space="0" w:color="auto"/>
              <w:bottom w:val="single" w:sz="4" w:space="0" w:color="auto"/>
              <w:right w:val="single" w:sz="4" w:space="0" w:color="auto"/>
            </w:tcBorders>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x3, y0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 xml:space="preserve">} else { /* </w:t>
            </w:r>
            <w:proofErr w:type="spellStart"/>
            <w:r w:rsidRPr="003F17AE">
              <w:rPr>
                <w:rFonts w:ascii="Times New Roman" w:hAnsi="Times New Roman"/>
                <w:lang w:eastAsia="ko-KR"/>
              </w:rPr>
              <w:t>PART_NxN</w:t>
            </w:r>
            <w:proofErr w:type="spellEnd"/>
            <w:r w:rsidRPr="003F17AE">
              <w:rPr>
                <w:rFonts w:ascii="Times New Roman" w:hAnsi="Times New Roman"/>
                <w:lang w:eastAsia="ko-KR"/>
              </w:rPr>
              <w:t xml:space="preserv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y0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x1, y0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x0, y1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proofErr w:type="spellStart"/>
            <w:r w:rsidRPr="003F17AE">
              <w:rPr>
                <w:rFonts w:ascii="Times New Roman" w:hAnsi="Times New Roman"/>
                <w:lang w:eastAsia="ko-KR"/>
              </w:rPr>
              <w:t>prediction_unit</w:t>
            </w:r>
            <w:proofErr w:type="spellEnd"/>
            <w:r w:rsidRPr="003F17AE">
              <w:rPr>
                <w:rFonts w:ascii="Times New Roman" w:hAnsi="Times New Roman"/>
                <w:lang w:eastAsia="ko-KR"/>
              </w:rPr>
              <w:t>( x1, y1 , log2CbSize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t>}</w:t>
            </w:r>
          </w:p>
        </w:tc>
      </w:tr>
      <w:tr w:rsidR="00CE1AF9" w:rsidTr="00F269B3">
        <w:trPr>
          <w:cantSplit/>
          <w:jc w:val="center"/>
        </w:trPr>
        <w:tc>
          <w:tcPr>
            <w:tcW w:w="9178" w:type="dxa"/>
          </w:tcPr>
          <w:p w:rsidR="00CE1AF9" w:rsidRDefault="00CE1AF9" w:rsidP="00CE4D8F">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t>if( !</w:t>
            </w:r>
            <w:proofErr w:type="spellStart"/>
            <w:r w:rsidRPr="003F17AE">
              <w:rPr>
                <w:rFonts w:ascii="Times New Roman" w:hAnsi="Times New Roman"/>
                <w:lang w:eastAsia="ko-KR"/>
              </w:rPr>
              <w:t>pcm_flag</w:t>
            </w:r>
            <w:proofErr w:type="spellEnd"/>
            <w:r w:rsidRPr="003F17AE">
              <w:rPr>
                <w:rFonts w:ascii="Times New Roman" w:hAnsi="Times New Roman"/>
                <w:lang w:eastAsia="ko-KR"/>
              </w:rPr>
              <w:t xml:space="preserve"> )</w:t>
            </w:r>
            <w:r w:rsidRPr="00784683">
              <w:rPr>
                <w:rFonts w:ascii="Times New Roman" w:hAnsi="Times New Roman"/>
                <w:lang w:eastAsia="ko-KR"/>
              </w:rPr>
              <w:t xml:space="preserve">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rPr>
              <w:tab/>
            </w:r>
            <w:r>
              <w:rPr>
                <w:rFonts w:ascii="Times New Roman" w:hAnsi="Times New Roman"/>
              </w:rPr>
              <w:tab/>
            </w:r>
            <w:r>
              <w:rPr>
                <w:rFonts w:ascii="Times New Roman" w:hAnsi="Times New Roman"/>
              </w:rPr>
              <w:tab/>
            </w:r>
            <w:r w:rsidRPr="003F17AE">
              <w:rPr>
                <w:rFonts w:ascii="Times New Roman" w:hAnsi="Times New Roman"/>
              </w:rPr>
              <w:t xml:space="preserve">if( </w:t>
            </w:r>
            <w:proofErr w:type="spellStart"/>
            <w:r w:rsidRPr="003F17AE">
              <w:rPr>
                <w:rFonts w:ascii="Times New Roman" w:hAnsi="Times New Roman"/>
              </w:rPr>
              <w:t>PredMode</w:t>
            </w:r>
            <w:proofErr w:type="spellEnd"/>
            <w:r w:rsidRPr="003F17AE">
              <w:rPr>
                <w:rFonts w:ascii="Times New Roman" w:hAnsi="Times New Roman"/>
              </w:rPr>
              <w:t xml:space="preserve">  !=  MODE_INTRA &amp;&amp;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F17AE">
              <w:rPr>
                <w:rFonts w:ascii="Times New Roman" w:hAnsi="Times New Roman"/>
              </w:rPr>
              <w:t>!(</w:t>
            </w:r>
            <w:proofErr w:type="spellStart"/>
            <w:r w:rsidRPr="003F17AE">
              <w:rPr>
                <w:rFonts w:ascii="Times New Roman" w:hAnsi="Times New Roman"/>
              </w:rPr>
              <w:t>PartMode</w:t>
            </w:r>
            <w:proofErr w:type="spellEnd"/>
            <w:r w:rsidRPr="003F17AE">
              <w:rPr>
                <w:rFonts w:ascii="Times New Roman" w:hAnsi="Times New Roman"/>
              </w:rPr>
              <w:t xml:space="preserve">  =</w:t>
            </w:r>
            <w:r w:rsidRPr="00034F7D">
              <w:rPr>
                <w:rFonts w:ascii="Times New Roman" w:hAnsi="Times New Roman"/>
                <w:lang w:val="en-US"/>
              </w:rPr>
              <w:t> </w:t>
            </w:r>
            <w:r w:rsidRPr="003F17AE">
              <w:rPr>
                <w:rFonts w:ascii="Times New Roman" w:hAnsi="Times New Roman"/>
              </w:rPr>
              <w:t xml:space="preserve">=  PART_2Nx2N </w:t>
            </w:r>
            <w:r w:rsidRPr="003F17AE">
              <w:rPr>
                <w:rFonts w:ascii="Times New Roman" w:hAnsi="Times New Roman"/>
                <w:lang w:val="en-US"/>
              </w:rPr>
              <w:t>&amp;&amp;</w:t>
            </w:r>
            <w:r w:rsidRPr="003F17AE">
              <w:rPr>
                <w:rFonts w:ascii="Times New Roman" w:hAnsi="Times New Roman"/>
              </w:rPr>
              <w:t xml:space="preserve"> </w:t>
            </w:r>
            <w:proofErr w:type="spellStart"/>
            <w:r w:rsidRPr="003F17AE">
              <w:rPr>
                <w:rFonts w:ascii="Times New Roman" w:hAnsi="Times New Roman"/>
              </w:rPr>
              <w:t>merge_flag</w:t>
            </w:r>
            <w:proofErr w:type="spellEnd"/>
            <w:r w:rsidRPr="003F17AE">
              <w:rPr>
                <w:rFonts w:ascii="Times New Roman" w:hAnsi="Times New Roman"/>
              </w:rPr>
              <w:t>[x0][y0])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rPr>
              <w:tab/>
            </w:r>
            <w:r w:rsidRPr="003F17AE">
              <w:rPr>
                <w:rFonts w:ascii="Times New Roman" w:hAnsi="Times New Roman"/>
              </w:rPr>
              <w:tab/>
            </w:r>
            <w:r>
              <w:rPr>
                <w:rFonts w:ascii="Times New Roman" w:hAnsi="Times New Roman"/>
              </w:rPr>
              <w:tab/>
            </w:r>
            <w:r>
              <w:rPr>
                <w:rFonts w:ascii="Times New Roman" w:hAnsi="Times New Roman"/>
              </w:rPr>
              <w:tab/>
            </w:r>
            <w:proofErr w:type="spellStart"/>
            <w:r w:rsidRPr="003F17AE">
              <w:rPr>
                <w:rFonts w:ascii="Times New Roman" w:hAnsi="Times New Roman"/>
                <w:b/>
              </w:rPr>
              <w:t>no_residual_data_flag</w:t>
            </w:r>
            <w:proofErr w:type="spellEnd"/>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rPr>
              <w:tab/>
            </w:r>
            <w:r>
              <w:rPr>
                <w:rFonts w:ascii="Times New Roman" w:hAnsi="Times New Roman"/>
              </w:rPr>
              <w:tab/>
            </w:r>
            <w:r>
              <w:rPr>
                <w:rFonts w:ascii="Times New Roman" w:hAnsi="Times New Roman"/>
              </w:rPr>
              <w:tab/>
            </w:r>
            <w:r w:rsidRPr="003F17AE">
              <w:rPr>
                <w:rFonts w:ascii="Times New Roman" w:hAnsi="Times New Roman"/>
              </w:rPr>
              <w:t>if( !</w:t>
            </w:r>
            <w:proofErr w:type="spellStart"/>
            <w:r w:rsidRPr="003F17AE">
              <w:rPr>
                <w:rFonts w:ascii="Times New Roman" w:hAnsi="Times New Roman"/>
              </w:rPr>
              <w:t>no_residual_data_flag</w:t>
            </w:r>
            <w:proofErr w:type="spellEnd"/>
            <w:r w:rsidRPr="003F17AE">
              <w:rPr>
                <w:rFonts w:ascii="Times New Roman" w:hAnsi="Times New Roman"/>
              </w:rPr>
              <w:t xml:space="preserve"> )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M</w:t>
            </w:r>
            <w:r w:rsidRPr="003F17AE">
              <w:rPr>
                <w:rFonts w:ascii="Times New Roman" w:hAnsi="Times New Roman"/>
              </w:rPr>
              <w:t>ax</w:t>
            </w:r>
            <w:r>
              <w:rPr>
                <w:rFonts w:ascii="Times New Roman" w:hAnsi="Times New Roman"/>
              </w:rPr>
              <w:t>Trafo</w:t>
            </w:r>
            <w:r w:rsidRPr="003F17AE">
              <w:rPr>
                <w:rFonts w:ascii="Times New Roman" w:hAnsi="Times New Roman"/>
              </w:rPr>
              <w:t>Depth</w:t>
            </w:r>
            <w:proofErr w:type="spellEnd"/>
            <w:r w:rsidRPr="003F17AE">
              <w:rPr>
                <w:rFonts w:ascii="Times New Roman" w:hAnsi="Times New Roman"/>
              </w:rPr>
              <w:t xml:space="preserve"> = </w:t>
            </w:r>
            <w:proofErr w:type="gramStart"/>
            <w:r w:rsidRPr="003F17AE">
              <w:rPr>
                <w:rFonts w:ascii="Times New Roman" w:hAnsi="Times New Roman"/>
              </w:rPr>
              <w:t xml:space="preserve">( </w:t>
            </w:r>
            <w:proofErr w:type="spellStart"/>
            <w:r w:rsidRPr="003F17AE">
              <w:rPr>
                <w:rFonts w:ascii="Times New Roman" w:hAnsi="Times New Roman"/>
              </w:rPr>
              <w:t>PredMode</w:t>
            </w:r>
            <w:proofErr w:type="spellEnd"/>
            <w:proofErr w:type="gramEnd"/>
            <w:r w:rsidRPr="003F17AE">
              <w:rPr>
                <w:rFonts w:ascii="Times New Roman" w:hAnsi="Times New Roman"/>
              </w:rPr>
              <w:t xml:space="preserve">  = =  MODE_INTRA ?  </w:t>
            </w:r>
            <w:r w:rsidRPr="003F17AE">
              <w:rPr>
                <w:rFonts w:ascii="Times New Roman" w:hAnsi="Times New Roman"/>
              </w:rPr>
              <w:br/>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rPr>
              <w:t>max_transform_hierarchy_depth_intra</w:t>
            </w:r>
            <w:proofErr w:type="spellEnd"/>
            <w:r w:rsidRPr="003F17AE" w:rsidDel="00B85511">
              <w:rPr>
                <w:rFonts w:ascii="Times New Roman" w:hAnsi="Times New Roman"/>
              </w:rPr>
              <w:t xml:space="preserve"> </w:t>
            </w:r>
            <w:r w:rsidRPr="003F17AE">
              <w:rPr>
                <w:rFonts w:ascii="Times New Roman" w:hAnsi="Times New Roman"/>
              </w:rPr>
              <w:t xml:space="preserve"> +  </w:t>
            </w:r>
            <w:proofErr w:type="spellStart"/>
            <w:r w:rsidRPr="003F17AE">
              <w:rPr>
                <w:rFonts w:ascii="Times New Roman" w:hAnsi="Times New Roman"/>
              </w:rPr>
              <w:t>IntraSplitFlag</w:t>
            </w:r>
            <w:proofErr w:type="spellEnd"/>
            <w:r w:rsidRPr="003F17AE">
              <w:rPr>
                <w:rFonts w:ascii="Times New Roman" w:hAnsi="Times New Roman"/>
              </w:rPr>
              <w:t xml:space="preserve">  :  </w:t>
            </w:r>
            <w:r w:rsidRPr="003F17AE">
              <w:rPr>
                <w:rFonts w:ascii="Times New Roman" w:hAnsi="Times New Roman"/>
              </w:rPr>
              <w:br/>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sidRPr="003F17AE">
              <w:rPr>
                <w:rFonts w:ascii="Times New Roman" w:hAnsi="Times New Roman"/>
              </w:rPr>
              <w:t>max_transform_hierarchy_depth_inter</w:t>
            </w:r>
            <w:proofErr w:type="spellEnd"/>
            <w:r w:rsidRPr="003F17AE">
              <w:rPr>
                <w:rFonts w:ascii="Times New Roman" w:hAnsi="Times New Roman" w:hint="eastAsia"/>
                <w:lang w:val="en-US" w:eastAsia="ko-KR"/>
              </w:rPr>
              <w:t xml:space="preserve"> </w:t>
            </w:r>
            <w:r w:rsidRPr="003F17AE">
              <w:rPr>
                <w:rFonts w:ascii="Times New Roman" w:hAnsi="Times New Roman"/>
              </w:rPr>
              <w:t>)</w:t>
            </w:r>
          </w:p>
        </w:tc>
      </w:tr>
      <w:tr w:rsidR="00CE1AF9" w:rsidRPr="003F17AE" w:rsidDel="009C03F6" w:rsidTr="00F269B3">
        <w:trPr>
          <w:cantSplit/>
          <w:jc w:val="center"/>
        </w:trPr>
        <w:tc>
          <w:tcPr>
            <w:tcW w:w="9178" w:type="dxa"/>
          </w:tcPr>
          <w:p w:rsidR="00CE1AF9" w:rsidRPr="003F17AE" w:rsidDel="009C03F6" w:rsidRDefault="00CE1AF9" w:rsidP="00CE4D8F">
            <w:pPr>
              <w:pStyle w:val="tablesyntax"/>
              <w:rPr>
                <w:rFonts w:ascii="Times New Roman" w:hAnsi="Times New Roman"/>
                <w:lang w:eastAsia="ko-KR"/>
              </w:rPr>
            </w:pPr>
            <w:r w:rsidRPr="003F17AE">
              <w:rPr>
                <w:rFonts w:ascii="Times New Roman" w:hAnsi="Times New Roman"/>
                <w:lang w:eastAsia="ko-KR"/>
              </w:rPr>
              <w:tab/>
            </w:r>
            <w:r w:rsidRPr="003F17AE">
              <w:rPr>
                <w:rFonts w:ascii="Times New Roman" w:hAnsi="Times New Roman"/>
                <w:lang w:eastAsia="ko-KR"/>
              </w:rPr>
              <w:tab/>
            </w:r>
            <w:r w:rsidRPr="003F17AE">
              <w:rPr>
                <w:rFonts w:ascii="Times New Roman" w:hAnsi="Times New Roman"/>
                <w:lang w:eastAsia="ko-KR"/>
              </w:rPr>
              <w:tab/>
            </w:r>
            <w:r>
              <w:rPr>
                <w:rFonts w:ascii="Times New Roman" w:hAnsi="Times New Roman"/>
                <w:lang w:eastAsia="ko-KR"/>
              </w:rPr>
              <w:tab/>
            </w:r>
            <w:proofErr w:type="spellStart"/>
            <w:r w:rsidRPr="003F17AE">
              <w:rPr>
                <w:rFonts w:ascii="Times New Roman" w:hAnsi="Times New Roman"/>
                <w:lang w:eastAsia="ko-KR"/>
              </w:rPr>
              <w:t>transform_tree</w:t>
            </w:r>
            <w:proofErr w:type="spellEnd"/>
            <w:r w:rsidRPr="003F17AE">
              <w:rPr>
                <w:rFonts w:ascii="Times New Roman" w:hAnsi="Times New Roman"/>
                <w:lang w:eastAsia="ko-KR"/>
              </w:rPr>
              <w:t>( x0, y0,</w:t>
            </w:r>
            <w:r w:rsidRPr="003F17AE">
              <w:rPr>
                <w:rFonts w:ascii="Times New Roman" w:hAnsi="Times New Roman"/>
                <w:lang w:val="en-US" w:eastAsia="ko-KR"/>
              </w:rPr>
              <w:t> </w:t>
            </w:r>
            <w:r w:rsidRPr="003F17AE">
              <w:rPr>
                <w:rFonts w:ascii="Times New Roman" w:hAnsi="Times New Roman"/>
                <w:lang w:eastAsia="ko-KR"/>
              </w:rPr>
              <w:t>x0, y0,</w:t>
            </w:r>
            <w:r w:rsidRPr="003F17AE">
              <w:rPr>
                <w:rFonts w:ascii="Times New Roman" w:hAnsi="Times New Roman"/>
                <w:lang w:val="en-US" w:eastAsia="ko-KR"/>
              </w:rPr>
              <w:t> </w:t>
            </w:r>
            <w:r w:rsidRPr="003F17AE">
              <w:rPr>
                <w:rFonts w:ascii="Times New Roman" w:hAnsi="Times New Roman"/>
                <w:lang w:eastAsia="ko-KR"/>
              </w:rPr>
              <w:t>x0, y0,</w:t>
            </w:r>
            <w:r w:rsidRPr="003F17AE">
              <w:rPr>
                <w:rFonts w:ascii="Times New Roman" w:hAnsi="Times New Roman"/>
                <w:lang w:val="en-US" w:eastAsia="ko-KR"/>
              </w:rPr>
              <w:t> </w:t>
            </w:r>
            <w:r w:rsidRPr="003F17AE">
              <w:rPr>
                <w:rFonts w:ascii="Times New Roman" w:hAnsi="Times New Roman" w:hint="eastAsia"/>
                <w:lang w:val="en-US" w:eastAsia="ko-KR"/>
              </w:rPr>
              <w:t>log2CbSize,</w:t>
            </w:r>
            <w:r w:rsidRPr="003F17AE">
              <w:rPr>
                <w:rFonts w:ascii="Times New Roman" w:hAnsi="Times New Roman"/>
                <w:lang w:eastAsia="ko-KR"/>
              </w:rPr>
              <w:t> log2CbSize, log2CbSize, 0, 0 )</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lang w:eastAsia="ko-KR"/>
              </w:rPr>
              <w:tab/>
              <w:t>}</w:t>
            </w:r>
          </w:p>
        </w:tc>
      </w:tr>
      <w:tr w:rsidR="00CE1AF9" w:rsidRPr="003F17AE" w:rsidTr="00F269B3">
        <w:trPr>
          <w:cantSplit/>
          <w:jc w:val="center"/>
        </w:trPr>
        <w:tc>
          <w:tcPr>
            <w:tcW w:w="9178" w:type="dxa"/>
          </w:tcPr>
          <w:p w:rsidR="00CE1AF9" w:rsidRPr="003F17AE" w:rsidRDefault="00CE1AF9" w:rsidP="00CE4D8F">
            <w:pPr>
              <w:pStyle w:val="tablesyntax"/>
              <w:rPr>
                <w:rFonts w:ascii="Times New Roman" w:hAnsi="Times New Roman"/>
                <w:lang w:eastAsia="ko-KR"/>
              </w:rPr>
            </w:pPr>
            <w:r w:rsidRPr="003F17AE">
              <w:rPr>
                <w:rFonts w:ascii="Times New Roman" w:hAnsi="Times New Roman"/>
                <w:lang w:eastAsia="ko-KR"/>
              </w:rPr>
              <w:t>}</w:t>
            </w:r>
          </w:p>
        </w:tc>
      </w:tr>
    </w:tbl>
    <w:p w:rsidR="00EA0B0C" w:rsidRPr="00EA0B0C" w:rsidRDefault="00EA0B0C" w:rsidP="00EA0B0C"/>
    <w:p w:rsidR="009F1DB9" w:rsidRDefault="009F1DB9" w:rsidP="009F1DB9"/>
    <w:p w:rsidR="009F1DB9" w:rsidRDefault="009F1DB9">
      <w:pPr>
        <w:pStyle w:val="Heading1"/>
      </w:pPr>
      <w:r>
        <w:t>Bibliography</w:t>
      </w:r>
    </w:p>
    <w:sdt>
      <w:sdtPr>
        <w:id w:val="111145805"/>
        <w:bibliography/>
      </w:sdtPr>
      <w:sdtContent>
        <w:p w:rsidR="003A3B3B" w:rsidRDefault="00D72E00">
          <w:pPr>
            <w:rPr>
              <w:noProof/>
              <w:lang w:eastAsia="zh-CN"/>
            </w:rPr>
          </w:pPr>
          <w:r>
            <w:fldChar w:fldCharType="begin"/>
          </w:r>
          <w:r w:rsidR="009F1DB9">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tblPr>
          <w:tblGrid>
            <w:gridCol w:w="309"/>
            <w:gridCol w:w="9141"/>
          </w:tblGrid>
          <w:tr w:rsidR="003A3B3B">
            <w:trPr>
              <w:tblCellSpacing w:w="15" w:type="dxa"/>
            </w:trPr>
            <w:tc>
              <w:tcPr>
                <w:tcW w:w="50" w:type="pct"/>
                <w:hideMark/>
              </w:tcPr>
              <w:p w:rsidR="003A3B3B" w:rsidRDefault="003A3B3B">
                <w:pPr>
                  <w:pStyle w:val="Bibliography"/>
                  <w:rPr>
                    <w:noProof/>
                  </w:rPr>
                </w:pPr>
                <w:r>
                  <w:rPr>
                    <w:noProof/>
                  </w:rPr>
                  <w:t xml:space="preserve">[1] </w:t>
                </w:r>
              </w:p>
            </w:tc>
            <w:tc>
              <w:tcPr>
                <w:tcW w:w="0" w:type="auto"/>
                <w:hideMark/>
              </w:tcPr>
              <w:p w:rsidR="003A3B3B" w:rsidRDefault="003A3B3B">
                <w:pPr>
                  <w:pStyle w:val="Bibliography"/>
                  <w:rPr>
                    <w:noProof/>
                  </w:rPr>
                </w:pPr>
                <w:r>
                  <w:rPr>
                    <w:i/>
                    <w:iCs/>
                    <w:noProof/>
                  </w:rPr>
                  <w:t xml:space="preserve">ISO/IEC JTC 1/SC 29/WG 11 and ITU-T SG 16 WP 3, ISO/IEC JTC1/SC29/WG11 N12957, </w:t>
                </w:r>
                <w:r>
                  <w:rPr>
                    <w:noProof/>
                  </w:rPr>
                  <w:t xml:space="preserve">Stockholm, Sweden, July 2012. </w:t>
                </w:r>
              </w:p>
            </w:tc>
          </w:tr>
          <w:tr w:rsidR="003A3B3B">
            <w:trPr>
              <w:tblCellSpacing w:w="15" w:type="dxa"/>
            </w:trPr>
            <w:tc>
              <w:tcPr>
                <w:tcW w:w="50" w:type="pct"/>
                <w:hideMark/>
              </w:tcPr>
              <w:p w:rsidR="003A3B3B" w:rsidRDefault="003A3B3B">
                <w:pPr>
                  <w:pStyle w:val="Bibliography"/>
                  <w:rPr>
                    <w:noProof/>
                  </w:rPr>
                </w:pPr>
                <w:r>
                  <w:rPr>
                    <w:noProof/>
                  </w:rPr>
                  <w:t xml:space="preserve">[2] </w:t>
                </w:r>
              </w:p>
            </w:tc>
            <w:tc>
              <w:tcPr>
                <w:tcW w:w="0" w:type="auto"/>
                <w:hideMark/>
              </w:tcPr>
              <w:p w:rsidR="003A3B3B" w:rsidRDefault="003A3B3B">
                <w:pPr>
                  <w:pStyle w:val="Bibliography"/>
                  <w:rPr>
                    <w:noProof/>
                  </w:rPr>
                </w:pPr>
                <w:r>
                  <w:rPr>
                    <w:noProof/>
                  </w:rPr>
                  <w:t xml:space="preserve">E. Maani and A. Tabatabai, </w:t>
                </w:r>
                <w:r>
                  <w:rPr>
                    <w:i/>
                    <w:iCs/>
                    <w:noProof/>
                  </w:rPr>
                  <w:t xml:space="preserve">Intra mode coding using logical mode numbering, JCTVC-H0407, </w:t>
                </w:r>
                <w:r>
                  <w:rPr>
                    <w:noProof/>
                  </w:rPr>
                  <w:t xml:space="preserve">San Jose, 2011. </w:t>
                </w:r>
              </w:p>
            </w:tc>
          </w:tr>
          <w:tr w:rsidR="003A3B3B">
            <w:trPr>
              <w:tblCellSpacing w:w="15" w:type="dxa"/>
            </w:trPr>
            <w:tc>
              <w:tcPr>
                <w:tcW w:w="50" w:type="pct"/>
                <w:hideMark/>
              </w:tcPr>
              <w:p w:rsidR="003A3B3B" w:rsidRDefault="003A3B3B">
                <w:pPr>
                  <w:pStyle w:val="Bibliography"/>
                  <w:rPr>
                    <w:noProof/>
                  </w:rPr>
                </w:pPr>
                <w:r>
                  <w:rPr>
                    <w:noProof/>
                  </w:rPr>
                  <w:t xml:space="preserve">[3] </w:t>
                </w:r>
              </w:p>
            </w:tc>
            <w:tc>
              <w:tcPr>
                <w:tcW w:w="0" w:type="auto"/>
                <w:hideMark/>
              </w:tcPr>
              <w:p w:rsidR="003A3B3B" w:rsidRDefault="003A3B3B">
                <w:pPr>
                  <w:pStyle w:val="Bibliography"/>
                  <w:rPr>
                    <w:noProof/>
                  </w:rPr>
                </w:pPr>
                <w:r>
                  <w:rPr>
                    <w:noProof/>
                  </w:rPr>
                  <w:t xml:space="preserve">X. Zhang, S. Liu, M. Guo, X. Guo and S. Lei, </w:t>
                </w:r>
                <w:r>
                  <w:rPr>
                    <w:i/>
                    <w:iCs/>
                    <w:noProof/>
                  </w:rPr>
                  <w:t xml:space="preserve">Non-CE6: Intra mode coding with fixed length binarization, JCTVC-H0435, </w:t>
                </w:r>
                <w:r>
                  <w:rPr>
                    <w:noProof/>
                  </w:rPr>
                  <w:t xml:space="preserve">San Jose, 2011. </w:t>
                </w:r>
              </w:p>
            </w:tc>
          </w:tr>
          <w:tr w:rsidR="003A3B3B">
            <w:trPr>
              <w:tblCellSpacing w:w="15" w:type="dxa"/>
            </w:trPr>
            <w:tc>
              <w:tcPr>
                <w:tcW w:w="50" w:type="pct"/>
                <w:hideMark/>
              </w:tcPr>
              <w:p w:rsidR="003A3B3B" w:rsidRDefault="003A3B3B">
                <w:pPr>
                  <w:pStyle w:val="Bibliography"/>
                  <w:rPr>
                    <w:noProof/>
                  </w:rPr>
                </w:pPr>
                <w:r>
                  <w:rPr>
                    <w:noProof/>
                  </w:rPr>
                  <w:t xml:space="preserve">[4] </w:t>
                </w:r>
              </w:p>
            </w:tc>
            <w:tc>
              <w:tcPr>
                <w:tcW w:w="0" w:type="auto"/>
                <w:hideMark/>
              </w:tcPr>
              <w:p w:rsidR="003A3B3B" w:rsidRDefault="003A3B3B">
                <w:pPr>
                  <w:pStyle w:val="Bibliography"/>
                  <w:rPr>
                    <w:noProof/>
                  </w:rPr>
                </w:pPr>
                <w:r>
                  <w:rPr>
                    <w:noProof/>
                  </w:rPr>
                  <w:t xml:space="preserve">J. Boyce, D. Hong, W. Jang and A. Abbas, </w:t>
                </w:r>
                <w:r>
                  <w:rPr>
                    <w:i/>
                    <w:iCs/>
                    <w:noProof/>
                  </w:rPr>
                  <w:t xml:space="preserve">Information for HEVC scalability extension, JCTVC-G078, </w:t>
                </w:r>
                <w:r>
                  <w:rPr>
                    <w:noProof/>
                  </w:rPr>
                  <w:t xml:space="preserve">Geneva, 2011. </w:t>
                </w:r>
              </w:p>
            </w:tc>
          </w:tr>
          <w:tr w:rsidR="003A3B3B">
            <w:trPr>
              <w:tblCellSpacing w:w="15" w:type="dxa"/>
            </w:trPr>
            <w:tc>
              <w:tcPr>
                <w:tcW w:w="50" w:type="pct"/>
                <w:hideMark/>
              </w:tcPr>
              <w:p w:rsidR="003A3B3B" w:rsidRDefault="003A3B3B">
                <w:pPr>
                  <w:pStyle w:val="Bibliography"/>
                  <w:rPr>
                    <w:noProof/>
                  </w:rPr>
                </w:pPr>
                <w:r>
                  <w:rPr>
                    <w:noProof/>
                  </w:rPr>
                  <w:lastRenderedPageBreak/>
                  <w:t xml:space="preserve">[5] </w:t>
                </w:r>
              </w:p>
            </w:tc>
            <w:tc>
              <w:tcPr>
                <w:tcW w:w="0" w:type="auto"/>
                <w:hideMark/>
              </w:tcPr>
              <w:p w:rsidR="003A3B3B" w:rsidRDefault="003A3B3B">
                <w:pPr>
                  <w:pStyle w:val="Bibliography"/>
                  <w:rPr>
                    <w:noProof/>
                  </w:rPr>
                </w:pPr>
                <w:r>
                  <w:rPr>
                    <w:noProof/>
                  </w:rPr>
                  <w:t xml:space="preserve">K. McCann, W.-J. Han, I.-K. Kim and e. al., </w:t>
                </w:r>
                <w:r>
                  <w:rPr>
                    <w:i/>
                    <w:iCs/>
                    <w:noProof/>
                  </w:rPr>
                  <w:t xml:space="preserve">Video coding technology proposal by Samsung (and BBC), JCTVC-A124, </w:t>
                </w:r>
                <w:r>
                  <w:rPr>
                    <w:noProof/>
                  </w:rPr>
                  <w:t xml:space="preserve">Dresden, 2010. </w:t>
                </w:r>
              </w:p>
            </w:tc>
          </w:tr>
          <w:tr w:rsidR="003A3B3B">
            <w:trPr>
              <w:tblCellSpacing w:w="15" w:type="dxa"/>
            </w:trPr>
            <w:tc>
              <w:tcPr>
                <w:tcW w:w="50" w:type="pct"/>
                <w:hideMark/>
              </w:tcPr>
              <w:p w:rsidR="003A3B3B" w:rsidRDefault="003A3B3B">
                <w:pPr>
                  <w:pStyle w:val="Bibliography"/>
                  <w:rPr>
                    <w:noProof/>
                  </w:rPr>
                </w:pPr>
                <w:r>
                  <w:rPr>
                    <w:noProof/>
                  </w:rPr>
                  <w:t xml:space="preserve">[6] </w:t>
                </w:r>
              </w:p>
            </w:tc>
            <w:tc>
              <w:tcPr>
                <w:tcW w:w="0" w:type="auto"/>
                <w:hideMark/>
              </w:tcPr>
              <w:p w:rsidR="003A3B3B" w:rsidRDefault="003A3B3B">
                <w:pPr>
                  <w:pStyle w:val="Bibliography"/>
                  <w:rPr>
                    <w:noProof/>
                  </w:rPr>
                </w:pPr>
                <w:r>
                  <w:rPr>
                    <w:i/>
                    <w:iCs/>
                    <w:noProof/>
                  </w:rPr>
                  <w:t>ITU-T Recommendation H.264, “Advanced Video Coding for Generic Audiovisual Services,” March, 2010..</w:t>
                </w:r>
                <w:r>
                  <w:rPr>
                    <w:noProof/>
                  </w:rPr>
                  <w:t xml:space="preserve"> </w:t>
                </w:r>
              </w:p>
            </w:tc>
          </w:tr>
          <w:tr w:rsidR="003A3B3B">
            <w:trPr>
              <w:tblCellSpacing w:w="15" w:type="dxa"/>
            </w:trPr>
            <w:tc>
              <w:tcPr>
                <w:tcW w:w="50" w:type="pct"/>
                <w:hideMark/>
              </w:tcPr>
              <w:p w:rsidR="003A3B3B" w:rsidRDefault="003A3B3B">
                <w:pPr>
                  <w:pStyle w:val="Bibliography"/>
                  <w:rPr>
                    <w:noProof/>
                  </w:rPr>
                </w:pPr>
              </w:p>
            </w:tc>
            <w:tc>
              <w:tcPr>
                <w:tcW w:w="0" w:type="auto"/>
                <w:hideMark/>
              </w:tcPr>
              <w:p w:rsidR="003A3B3B" w:rsidRDefault="003A3B3B">
                <w:pPr>
                  <w:pStyle w:val="Bibliography"/>
                  <w:rPr>
                    <w:noProof/>
                  </w:rPr>
                </w:pPr>
              </w:p>
            </w:tc>
          </w:tr>
          <w:tr w:rsidR="003A3B3B">
            <w:trPr>
              <w:tblCellSpacing w:w="15" w:type="dxa"/>
            </w:trPr>
            <w:tc>
              <w:tcPr>
                <w:tcW w:w="50" w:type="pct"/>
                <w:hideMark/>
              </w:tcPr>
              <w:p w:rsidR="003A3B3B" w:rsidRDefault="003A3B3B">
                <w:pPr>
                  <w:pStyle w:val="Bibliography"/>
                  <w:rPr>
                    <w:noProof/>
                  </w:rPr>
                </w:pPr>
              </w:p>
            </w:tc>
            <w:tc>
              <w:tcPr>
                <w:tcW w:w="0" w:type="auto"/>
                <w:hideMark/>
              </w:tcPr>
              <w:p w:rsidR="003A3B3B" w:rsidRDefault="003A3B3B">
                <w:pPr>
                  <w:pStyle w:val="Bibliography"/>
                  <w:rPr>
                    <w:noProof/>
                  </w:rPr>
                </w:pPr>
              </w:p>
            </w:tc>
          </w:tr>
        </w:tbl>
        <w:p w:rsidR="003A3B3B" w:rsidRDefault="003A3B3B">
          <w:pPr>
            <w:rPr>
              <w:noProof/>
            </w:rPr>
          </w:pPr>
        </w:p>
        <w:p w:rsidR="009F1DB9" w:rsidRDefault="00D72E00">
          <w:r>
            <w:fldChar w:fldCharType="end"/>
          </w:r>
        </w:p>
      </w:sdtContent>
    </w:sdt>
    <w:p w:rsidR="009F1DB9" w:rsidRPr="009F1DB9" w:rsidRDefault="009F1DB9" w:rsidP="009F1DB9"/>
    <w:p w:rsidR="0052456B" w:rsidRPr="00AE341B" w:rsidRDefault="0052456B" w:rsidP="009234A5">
      <w:pPr>
        <w:jc w:val="both"/>
        <w:rPr>
          <w:sz w:val="22"/>
          <w:szCs w:val="22"/>
        </w:rPr>
      </w:pPr>
    </w:p>
    <w:p w:rsidR="001F2594" w:rsidRDefault="001F2594" w:rsidP="009234A5">
      <w:pPr>
        <w:pStyle w:val="Heading1"/>
        <w:jc w:val="both"/>
      </w:pPr>
      <w:bookmarkStart w:id="18" w:name="_Toc335829602"/>
      <w:r>
        <w:t>Patent rights declaration</w:t>
      </w:r>
      <w:r w:rsidR="00B94B06">
        <w:t>(s)</w:t>
      </w:r>
      <w:bookmarkEnd w:id="18"/>
    </w:p>
    <w:p w:rsidR="00712F60" w:rsidRDefault="00712F60" w:rsidP="00712F60">
      <w:pPr>
        <w:jc w:val="both"/>
        <w:rPr>
          <w:sz w:val="22"/>
          <w:szCs w:val="22"/>
          <w:highlight w:val="yellow"/>
        </w:rPr>
      </w:pPr>
    </w:p>
    <w:p w:rsidR="001F2594" w:rsidRDefault="004B640D" w:rsidP="009234A5">
      <w:pPr>
        <w:jc w:val="both"/>
        <w:rPr>
          <w:sz w:val="22"/>
          <w:szCs w:val="22"/>
        </w:rPr>
      </w:pPr>
      <w:r>
        <w:rPr>
          <w:b/>
          <w:sz w:val="22"/>
          <w:szCs w:val="22"/>
        </w:rPr>
        <w:t xml:space="preserve">Leibniz </w:t>
      </w:r>
      <w:proofErr w:type="spellStart"/>
      <w:r>
        <w:rPr>
          <w:b/>
          <w:sz w:val="22"/>
          <w:szCs w:val="22"/>
        </w:rPr>
        <w:t>Universität</w:t>
      </w:r>
      <w:proofErr w:type="spellEnd"/>
      <w:r>
        <w:rPr>
          <w:b/>
          <w:sz w:val="22"/>
          <w:szCs w:val="22"/>
        </w:rPr>
        <w:t xml:space="preserve"> Hannover</w:t>
      </w:r>
      <w:r w:rsidR="001F2594" w:rsidRPr="00A01439">
        <w:rPr>
          <w:b/>
          <w:sz w:val="22"/>
          <w:szCs w:val="22"/>
        </w:rPr>
        <w:t xml:space="preserve"> may have IPR relating to the technology described </w:t>
      </w:r>
      <w:r w:rsidR="002F164D">
        <w:rPr>
          <w:b/>
          <w:sz w:val="22"/>
          <w:szCs w:val="22"/>
        </w:rPr>
        <w:t xml:space="preserve">in </w:t>
      </w:r>
      <w:r w:rsidR="001F2594" w:rsidRPr="00A01439">
        <w:rPr>
          <w:b/>
          <w:sz w:val="22"/>
          <w:szCs w:val="22"/>
        </w:rPr>
        <w:t>this contribution and, conditioned on reciprocity, is prepared to grant licenses under reasonable and non-discriminatory terms as necessary for implementation of the resulting ITU-T Recommendation</w:t>
      </w:r>
      <w:r w:rsidR="002F164D">
        <w:rPr>
          <w:b/>
          <w:sz w:val="22"/>
          <w:szCs w:val="22"/>
        </w:rPr>
        <w:t xml:space="preserve"> | ISO/IEC </w:t>
      </w:r>
      <w:r w:rsidR="00A83253">
        <w:rPr>
          <w:b/>
          <w:sz w:val="22"/>
          <w:szCs w:val="22"/>
        </w:rPr>
        <w:t xml:space="preserve">International </w:t>
      </w:r>
      <w:r w:rsidR="002F164D">
        <w:rPr>
          <w:b/>
          <w:sz w:val="22"/>
          <w:szCs w:val="22"/>
        </w:rPr>
        <w:t>Standard</w:t>
      </w:r>
      <w:r w:rsidR="001F2594" w:rsidRPr="00A01439">
        <w:rPr>
          <w:b/>
          <w:sz w:val="22"/>
          <w:szCs w:val="22"/>
        </w:rPr>
        <w:t xml:space="preserve"> (per box 2 of the ITU-T/ITU-R/ISO/IEC patent statement and licensing declaration form).</w:t>
      </w:r>
    </w:p>
    <w:p w:rsidR="007F1F8B" w:rsidRPr="009234A5" w:rsidRDefault="007F1F8B" w:rsidP="009234A5">
      <w:pPr>
        <w:jc w:val="both"/>
        <w:rPr>
          <w:sz w:val="22"/>
          <w:szCs w:val="22"/>
        </w:rPr>
      </w:pPr>
    </w:p>
    <w:p w:rsidR="007F1F8B" w:rsidRPr="009234A5" w:rsidRDefault="007F1F8B" w:rsidP="009234A5">
      <w:pPr>
        <w:jc w:val="both"/>
        <w:rPr>
          <w:sz w:val="22"/>
          <w:szCs w:val="22"/>
        </w:rPr>
      </w:pP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19E" w:rsidRDefault="0084419E">
      <w:r>
        <w:separator/>
      </w:r>
    </w:p>
  </w:endnote>
  <w:endnote w:type="continuationSeparator" w:id="0">
    <w:p w:rsidR="0084419E" w:rsidRDefault="008441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NSimSu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3B" w:rsidRDefault="003A3B3B">
    <w:pPr>
      <w:pStyle w:val="Footer"/>
      <w:tabs>
        <w:tab w:val="clear" w:pos="8640"/>
        <w:tab w:val="right" w:pos="9360"/>
      </w:tabs>
      <w:rPr>
        <w:rFonts w:ascii="Courier New" w:hAnsi="Courier New"/>
      </w:rPr>
    </w:pPr>
    <w:r>
      <w:rPr>
        <w:rFonts w:ascii="Courier New" w:hAnsi="Courier New"/>
      </w:rPr>
      <w:tab/>
      <w:t xml:space="preserve">Page: </w:t>
    </w:r>
    <w:r w:rsidR="00D72E00">
      <w:rPr>
        <w:rStyle w:val="PageNumber"/>
      </w:rPr>
      <w:fldChar w:fldCharType="begin"/>
    </w:r>
    <w:r>
      <w:rPr>
        <w:rStyle w:val="PageNumber"/>
      </w:rPr>
      <w:instrText xml:space="preserve"> PAGE </w:instrText>
    </w:r>
    <w:r w:rsidR="00D72E00">
      <w:rPr>
        <w:rStyle w:val="PageNumber"/>
      </w:rPr>
      <w:fldChar w:fldCharType="separate"/>
    </w:r>
    <w:r w:rsidR="005D260C">
      <w:rPr>
        <w:rStyle w:val="PageNumber"/>
        <w:noProof/>
      </w:rPr>
      <w:t>5</w:t>
    </w:r>
    <w:r w:rsidR="00D72E00">
      <w:rPr>
        <w:rStyle w:val="PageNumber"/>
      </w:rPr>
      <w:fldChar w:fldCharType="end"/>
    </w:r>
    <w:r>
      <w:rPr>
        <w:rStyle w:val="PageNumber"/>
      </w:rPr>
      <w:tab/>
      <w:t xml:space="preserve">Date Saved: </w:t>
    </w:r>
    <w:r w:rsidR="00D72E00">
      <w:rPr>
        <w:rStyle w:val="PageNumber"/>
      </w:rPr>
      <w:fldChar w:fldCharType="begin"/>
    </w:r>
    <w:r>
      <w:rPr>
        <w:rStyle w:val="PageNumber"/>
      </w:rPr>
      <w:instrText xml:space="preserve"> SAVEDATE  \@ "yyyy-MM-dd"  \* MERGEFORMAT </w:instrText>
    </w:r>
    <w:r w:rsidR="00D72E00">
      <w:rPr>
        <w:rStyle w:val="PageNumber"/>
      </w:rPr>
      <w:fldChar w:fldCharType="separate"/>
    </w:r>
    <w:r w:rsidR="005D260C">
      <w:rPr>
        <w:rStyle w:val="PageNumber"/>
        <w:noProof/>
      </w:rPr>
      <w:t>2012-10-09</w:t>
    </w:r>
    <w:r w:rsidR="00D72E00">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19E" w:rsidRDefault="0084419E">
      <w:r>
        <w:separator/>
      </w:r>
    </w:p>
  </w:footnote>
  <w:footnote w:type="continuationSeparator" w:id="0">
    <w:p w:rsidR="0084419E" w:rsidRDefault="008441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7C0830"/>
    <w:multiLevelType w:val="hybridMultilevel"/>
    <w:tmpl w:val="8146C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211EC3"/>
    <w:multiLevelType w:val="hybridMultilevel"/>
    <w:tmpl w:val="8B8028F2"/>
    <w:lvl w:ilvl="0" w:tplc="E05E1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0BA36EE"/>
    <w:multiLevelType w:val="hybridMultilevel"/>
    <w:tmpl w:val="BF8E51C6"/>
    <w:lvl w:ilvl="0" w:tplc="CE40E20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41341899"/>
    <w:multiLevelType w:val="hybridMultilevel"/>
    <w:tmpl w:val="C9B6D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5"/>
  </w:num>
  <w:num w:numId="24">
    <w:abstractNumId w:val="2"/>
  </w:num>
  <w:num w:numId="25">
    <w:abstractNumId w:val="3"/>
  </w:num>
  <w:num w:numId="26">
    <w:abstractNumId w:val="1"/>
  </w:num>
  <w:num w:numId="27">
    <w:abstractNumId w:val="4"/>
  </w:num>
  <w:num w:numId="28">
    <w:abstractNumId w:val="4"/>
    <w:lvlOverride w:ilvl="0">
      <w:startOverride w:val="3"/>
    </w:lvlOverride>
    <w:lvlOverride w:ilvl="1">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45634"/>
    <w:rsid w:val="00045C41"/>
    <w:rsid w:val="00046C03"/>
    <w:rsid w:val="00053EDA"/>
    <w:rsid w:val="00055783"/>
    <w:rsid w:val="00072CDA"/>
    <w:rsid w:val="0007614F"/>
    <w:rsid w:val="000821C0"/>
    <w:rsid w:val="00090E15"/>
    <w:rsid w:val="000C09AC"/>
    <w:rsid w:val="000C136C"/>
    <w:rsid w:val="000C23D8"/>
    <w:rsid w:val="000D1D41"/>
    <w:rsid w:val="000D2A7B"/>
    <w:rsid w:val="000E2281"/>
    <w:rsid w:val="000F0E2F"/>
    <w:rsid w:val="000F1552"/>
    <w:rsid w:val="000F158C"/>
    <w:rsid w:val="000F6BF6"/>
    <w:rsid w:val="001018A2"/>
    <w:rsid w:val="001048AC"/>
    <w:rsid w:val="001101A1"/>
    <w:rsid w:val="00121A70"/>
    <w:rsid w:val="00121CC1"/>
    <w:rsid w:val="00124E38"/>
    <w:rsid w:val="0012580B"/>
    <w:rsid w:val="00131446"/>
    <w:rsid w:val="0013300E"/>
    <w:rsid w:val="0013526E"/>
    <w:rsid w:val="00142E60"/>
    <w:rsid w:val="00146120"/>
    <w:rsid w:val="00162350"/>
    <w:rsid w:val="00163FC4"/>
    <w:rsid w:val="001676E3"/>
    <w:rsid w:val="00171371"/>
    <w:rsid w:val="00175A24"/>
    <w:rsid w:val="00187E58"/>
    <w:rsid w:val="001A297E"/>
    <w:rsid w:val="001A368E"/>
    <w:rsid w:val="001A7329"/>
    <w:rsid w:val="001B4E28"/>
    <w:rsid w:val="001C3525"/>
    <w:rsid w:val="001D1BD2"/>
    <w:rsid w:val="001D7142"/>
    <w:rsid w:val="001E02BE"/>
    <w:rsid w:val="001E3B37"/>
    <w:rsid w:val="001F2594"/>
    <w:rsid w:val="00206460"/>
    <w:rsid w:val="002069B4"/>
    <w:rsid w:val="00215DFC"/>
    <w:rsid w:val="002212DF"/>
    <w:rsid w:val="00224941"/>
    <w:rsid w:val="00227BA7"/>
    <w:rsid w:val="00244B04"/>
    <w:rsid w:val="002456D3"/>
    <w:rsid w:val="00250CEA"/>
    <w:rsid w:val="00251105"/>
    <w:rsid w:val="00252CF8"/>
    <w:rsid w:val="00275BCF"/>
    <w:rsid w:val="00282CA7"/>
    <w:rsid w:val="00286D14"/>
    <w:rsid w:val="00292257"/>
    <w:rsid w:val="002A54E0"/>
    <w:rsid w:val="002B6584"/>
    <w:rsid w:val="002B6E3E"/>
    <w:rsid w:val="002B7684"/>
    <w:rsid w:val="002D0AF6"/>
    <w:rsid w:val="002E11A0"/>
    <w:rsid w:val="002F164D"/>
    <w:rsid w:val="00301ED8"/>
    <w:rsid w:val="00302224"/>
    <w:rsid w:val="00306206"/>
    <w:rsid w:val="0030624E"/>
    <w:rsid w:val="00320B35"/>
    <w:rsid w:val="00323D74"/>
    <w:rsid w:val="00327C56"/>
    <w:rsid w:val="003315A1"/>
    <w:rsid w:val="00331CD4"/>
    <w:rsid w:val="003373EC"/>
    <w:rsid w:val="00341BD6"/>
    <w:rsid w:val="00347D57"/>
    <w:rsid w:val="003706CC"/>
    <w:rsid w:val="00370A89"/>
    <w:rsid w:val="00371F9C"/>
    <w:rsid w:val="00374975"/>
    <w:rsid w:val="003913BF"/>
    <w:rsid w:val="003A26BB"/>
    <w:rsid w:val="003A2D8E"/>
    <w:rsid w:val="003A3030"/>
    <w:rsid w:val="003A3B3B"/>
    <w:rsid w:val="003B3D54"/>
    <w:rsid w:val="003C11C6"/>
    <w:rsid w:val="003C20E4"/>
    <w:rsid w:val="003E204F"/>
    <w:rsid w:val="003E7456"/>
    <w:rsid w:val="003F5D0F"/>
    <w:rsid w:val="00414101"/>
    <w:rsid w:val="00420722"/>
    <w:rsid w:val="00433DDB"/>
    <w:rsid w:val="00437619"/>
    <w:rsid w:val="00456976"/>
    <w:rsid w:val="004679D5"/>
    <w:rsid w:val="004B210C"/>
    <w:rsid w:val="004B4864"/>
    <w:rsid w:val="004B6316"/>
    <w:rsid w:val="004B640D"/>
    <w:rsid w:val="004D0560"/>
    <w:rsid w:val="004D405F"/>
    <w:rsid w:val="004D5654"/>
    <w:rsid w:val="004E29C7"/>
    <w:rsid w:val="004E3968"/>
    <w:rsid w:val="004F61E3"/>
    <w:rsid w:val="0051015C"/>
    <w:rsid w:val="00522249"/>
    <w:rsid w:val="0052456B"/>
    <w:rsid w:val="005416BD"/>
    <w:rsid w:val="00567EC7"/>
    <w:rsid w:val="00570013"/>
    <w:rsid w:val="00570F04"/>
    <w:rsid w:val="005B33DD"/>
    <w:rsid w:val="005C0178"/>
    <w:rsid w:val="005C385F"/>
    <w:rsid w:val="005C541E"/>
    <w:rsid w:val="005D246A"/>
    <w:rsid w:val="005D260C"/>
    <w:rsid w:val="005D3DF5"/>
    <w:rsid w:val="005F6F1B"/>
    <w:rsid w:val="00610F53"/>
    <w:rsid w:val="00620B0A"/>
    <w:rsid w:val="00624B33"/>
    <w:rsid w:val="00626DDC"/>
    <w:rsid w:val="0062792D"/>
    <w:rsid w:val="00646707"/>
    <w:rsid w:val="00664DCF"/>
    <w:rsid w:val="00696EA8"/>
    <w:rsid w:val="006C001A"/>
    <w:rsid w:val="006C5D39"/>
    <w:rsid w:val="006E2810"/>
    <w:rsid w:val="006E5417"/>
    <w:rsid w:val="006F2750"/>
    <w:rsid w:val="00712D81"/>
    <w:rsid w:val="00712F60"/>
    <w:rsid w:val="00720E3B"/>
    <w:rsid w:val="00745BB8"/>
    <w:rsid w:val="00745F6B"/>
    <w:rsid w:val="0075585E"/>
    <w:rsid w:val="007768FF"/>
    <w:rsid w:val="007824D3"/>
    <w:rsid w:val="00790639"/>
    <w:rsid w:val="00796EE3"/>
    <w:rsid w:val="007A7D29"/>
    <w:rsid w:val="007D16BF"/>
    <w:rsid w:val="007D5A2B"/>
    <w:rsid w:val="007F1F8B"/>
    <w:rsid w:val="008206C8"/>
    <w:rsid w:val="00821756"/>
    <w:rsid w:val="00824D78"/>
    <w:rsid w:val="00831EC2"/>
    <w:rsid w:val="00833DBE"/>
    <w:rsid w:val="0084419E"/>
    <w:rsid w:val="00874A6C"/>
    <w:rsid w:val="00875B56"/>
    <w:rsid w:val="00876C65"/>
    <w:rsid w:val="008B7AD1"/>
    <w:rsid w:val="008C239F"/>
    <w:rsid w:val="008E78FB"/>
    <w:rsid w:val="008F2836"/>
    <w:rsid w:val="008F69C2"/>
    <w:rsid w:val="00907757"/>
    <w:rsid w:val="00910ACF"/>
    <w:rsid w:val="00912971"/>
    <w:rsid w:val="009212B0"/>
    <w:rsid w:val="009234A5"/>
    <w:rsid w:val="009336F7"/>
    <w:rsid w:val="009374A7"/>
    <w:rsid w:val="009511CA"/>
    <w:rsid w:val="00955EC1"/>
    <w:rsid w:val="0099518F"/>
    <w:rsid w:val="009A523D"/>
    <w:rsid w:val="009A790C"/>
    <w:rsid w:val="009B4953"/>
    <w:rsid w:val="009D111B"/>
    <w:rsid w:val="009F1DB9"/>
    <w:rsid w:val="00A01439"/>
    <w:rsid w:val="00A02E61"/>
    <w:rsid w:val="00A05CFF"/>
    <w:rsid w:val="00A1637D"/>
    <w:rsid w:val="00A24F76"/>
    <w:rsid w:val="00A34E94"/>
    <w:rsid w:val="00A413A0"/>
    <w:rsid w:val="00A5122F"/>
    <w:rsid w:val="00A56B97"/>
    <w:rsid w:val="00A6093D"/>
    <w:rsid w:val="00A60976"/>
    <w:rsid w:val="00A76A6D"/>
    <w:rsid w:val="00A83253"/>
    <w:rsid w:val="00A97B9C"/>
    <w:rsid w:val="00AA6E84"/>
    <w:rsid w:val="00AC47D0"/>
    <w:rsid w:val="00AD1F21"/>
    <w:rsid w:val="00AD4654"/>
    <w:rsid w:val="00AE2ACE"/>
    <w:rsid w:val="00AE341B"/>
    <w:rsid w:val="00AF4ED7"/>
    <w:rsid w:val="00B036E2"/>
    <w:rsid w:val="00B070B6"/>
    <w:rsid w:val="00B07CA7"/>
    <w:rsid w:val="00B1279A"/>
    <w:rsid w:val="00B2324A"/>
    <w:rsid w:val="00B36F98"/>
    <w:rsid w:val="00B4425E"/>
    <w:rsid w:val="00B5222E"/>
    <w:rsid w:val="00B52C3D"/>
    <w:rsid w:val="00B54201"/>
    <w:rsid w:val="00B65937"/>
    <w:rsid w:val="00B71ED3"/>
    <w:rsid w:val="00B82AE6"/>
    <w:rsid w:val="00B94B06"/>
    <w:rsid w:val="00B94C28"/>
    <w:rsid w:val="00B96F48"/>
    <w:rsid w:val="00BC10BA"/>
    <w:rsid w:val="00BC4EE5"/>
    <w:rsid w:val="00BC5AFD"/>
    <w:rsid w:val="00BD6720"/>
    <w:rsid w:val="00C30249"/>
    <w:rsid w:val="00C324B8"/>
    <w:rsid w:val="00C44B8D"/>
    <w:rsid w:val="00C53A92"/>
    <w:rsid w:val="00C606C9"/>
    <w:rsid w:val="00C76D82"/>
    <w:rsid w:val="00C83C91"/>
    <w:rsid w:val="00CA15CD"/>
    <w:rsid w:val="00CB03AA"/>
    <w:rsid w:val="00CC6DC4"/>
    <w:rsid w:val="00CD0EAB"/>
    <w:rsid w:val="00CD4F70"/>
    <w:rsid w:val="00CE1AF9"/>
    <w:rsid w:val="00CE28B4"/>
    <w:rsid w:val="00CE4D8F"/>
    <w:rsid w:val="00CF34DB"/>
    <w:rsid w:val="00CF558F"/>
    <w:rsid w:val="00D073E2"/>
    <w:rsid w:val="00D30F46"/>
    <w:rsid w:val="00D3430B"/>
    <w:rsid w:val="00D446EC"/>
    <w:rsid w:val="00D51BF0"/>
    <w:rsid w:val="00D65238"/>
    <w:rsid w:val="00D72E00"/>
    <w:rsid w:val="00D807BF"/>
    <w:rsid w:val="00D90CA6"/>
    <w:rsid w:val="00D92CD4"/>
    <w:rsid w:val="00D96694"/>
    <w:rsid w:val="00DB56D1"/>
    <w:rsid w:val="00DD40D6"/>
    <w:rsid w:val="00DE41AC"/>
    <w:rsid w:val="00DE6B43"/>
    <w:rsid w:val="00E01B4E"/>
    <w:rsid w:val="00E1175D"/>
    <w:rsid w:val="00E11D1D"/>
    <w:rsid w:val="00E158EC"/>
    <w:rsid w:val="00E17151"/>
    <w:rsid w:val="00E262D4"/>
    <w:rsid w:val="00E36250"/>
    <w:rsid w:val="00E400E5"/>
    <w:rsid w:val="00E54511"/>
    <w:rsid w:val="00E61DAC"/>
    <w:rsid w:val="00E75FE3"/>
    <w:rsid w:val="00E76DF9"/>
    <w:rsid w:val="00EA0B0C"/>
    <w:rsid w:val="00EB7AB1"/>
    <w:rsid w:val="00EF48CC"/>
    <w:rsid w:val="00F02819"/>
    <w:rsid w:val="00F24BEC"/>
    <w:rsid w:val="00F269B3"/>
    <w:rsid w:val="00F475EB"/>
    <w:rsid w:val="00F73032"/>
    <w:rsid w:val="00F76247"/>
    <w:rsid w:val="00F802D0"/>
    <w:rsid w:val="00F81674"/>
    <w:rsid w:val="00F848FC"/>
    <w:rsid w:val="00FB0E84"/>
    <w:rsid w:val="00FB6CC9"/>
    <w:rsid w:val="00FD01C2"/>
    <w:rsid w:val="00FE5B49"/>
    <w:rsid w:val="00FE61CC"/>
    <w:rsid w:val="00FF0CE3"/>
    <w:rsid w:val="00FF7D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rules v:ext="edit">
        <o:r id="V:Rule2" type="connector" idref="#_x0000_s1217">
          <o:proxy start="" idref="#_x0000_s1218" connectloc="3"/>
          <o:proxy end="" idref="#_x0000_s1214"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F6B"/>
    <w:pPr>
      <w:overflowPunct w:val="0"/>
      <w:autoSpaceDE w:val="0"/>
      <w:autoSpaceDN w:val="0"/>
      <w:adjustRightInd w:val="0"/>
      <w:textAlignment w:val="baseline"/>
    </w:pPr>
    <w:rPr>
      <w:lang w:eastAsia="en-US"/>
    </w:rPr>
  </w:style>
  <w:style w:type="paragraph" w:styleId="Heading1">
    <w:name w:val="heading 1"/>
    <w:basedOn w:val="Normal"/>
    <w:next w:val="Normal"/>
    <w:link w:val="Heading1Char"/>
    <w:uiPriority w:val="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9234A5"/>
    <w:pPr>
      <w:keepNext/>
      <w:numPr>
        <w:ilvl w:val="3"/>
        <w:numId w:val="6"/>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19"/>
    <w:pPr>
      <w:tabs>
        <w:tab w:val="center" w:pos="4320"/>
        <w:tab w:val="right" w:pos="8640"/>
      </w:tabs>
    </w:pPr>
  </w:style>
  <w:style w:type="paragraph" w:styleId="Footer">
    <w:name w:val="footer"/>
    <w:basedOn w:val="Normal"/>
    <w:rsid w:val="00F02819"/>
    <w:pPr>
      <w:tabs>
        <w:tab w:val="center" w:pos="4320"/>
        <w:tab w:val="right" w:pos="8640"/>
      </w:tabs>
    </w:pPr>
  </w:style>
  <w:style w:type="character" w:styleId="PageNumber">
    <w:name w:val="page number"/>
    <w:basedOn w:val="DefaultParagraphFont"/>
    <w:rsid w:val="00F02819"/>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9234A5"/>
    <w:rPr>
      <w:rFonts w:ascii="Cambria" w:hAnsi="Cambria"/>
      <w:b/>
      <w:bCs/>
      <w:i/>
      <w:iCs/>
      <w:sz w:val="28"/>
      <w:szCs w:val="28"/>
    </w:rPr>
  </w:style>
  <w:style w:type="character" w:customStyle="1" w:styleId="Heading3Char">
    <w:name w:val="Heading 3 Char"/>
    <w:link w:val="Heading3"/>
    <w:semiHidden/>
    <w:rsid w:val="009234A5"/>
    <w:rPr>
      <w:rFonts w:ascii="Cambria" w:eastAsia="Times New Roman" w:hAnsi="Cambria" w:cs="Times New Roman"/>
      <w:b/>
      <w:bCs/>
      <w:sz w:val="26"/>
      <w:szCs w:val="26"/>
    </w:rPr>
  </w:style>
  <w:style w:type="character" w:customStyle="1" w:styleId="Heading4Char">
    <w:name w:val="Heading 4 Char"/>
    <w:link w:val="Heading4"/>
    <w:semiHidden/>
    <w:rsid w:val="009234A5"/>
    <w:rPr>
      <w:rFonts w:ascii="Calibri" w:eastAsia="Times New Roman" w:hAnsi="Calibri" w:cs="Times New Roman"/>
      <w:b/>
      <w:bCs/>
      <w:sz w:val="28"/>
      <w:szCs w:val="28"/>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52456B"/>
  </w:style>
  <w:style w:type="paragraph" w:styleId="TOC2">
    <w:name w:val="toc 2"/>
    <w:basedOn w:val="Normal"/>
    <w:next w:val="Normal"/>
    <w:autoRedefine/>
    <w:uiPriority w:val="39"/>
    <w:rsid w:val="0052456B"/>
    <w:pPr>
      <w:ind w:left="200"/>
    </w:pPr>
  </w:style>
  <w:style w:type="paragraph" w:styleId="TOC3">
    <w:name w:val="toc 3"/>
    <w:basedOn w:val="Normal"/>
    <w:next w:val="Normal"/>
    <w:autoRedefine/>
    <w:uiPriority w:val="39"/>
    <w:rsid w:val="0052456B"/>
    <w:pPr>
      <w:ind w:left="400"/>
    </w:pPr>
  </w:style>
  <w:style w:type="character" w:customStyle="1" w:styleId="Heading1Char">
    <w:name w:val="Heading 1 Char"/>
    <w:basedOn w:val="DefaultParagraphFont"/>
    <w:link w:val="Heading1"/>
    <w:uiPriority w:val="9"/>
    <w:rsid w:val="009F1DB9"/>
    <w:rPr>
      <w:rFonts w:ascii="Arial" w:hAnsi="Arial" w:cs="Arial"/>
      <w:b/>
      <w:bCs/>
      <w:kern w:val="32"/>
      <w:sz w:val="32"/>
      <w:szCs w:val="32"/>
      <w:lang w:eastAsia="en-US"/>
    </w:rPr>
  </w:style>
  <w:style w:type="paragraph" w:styleId="Bibliography">
    <w:name w:val="Bibliography"/>
    <w:basedOn w:val="Normal"/>
    <w:next w:val="Normal"/>
    <w:uiPriority w:val="37"/>
    <w:unhideWhenUsed/>
    <w:rsid w:val="009F1DB9"/>
  </w:style>
  <w:style w:type="paragraph" w:styleId="CommentText">
    <w:name w:val="annotation text"/>
    <w:basedOn w:val="Normal"/>
    <w:link w:val="CommentTextChar"/>
    <w:uiPriority w:val="99"/>
    <w:rsid w:val="002B7684"/>
    <w:pPr>
      <w:tabs>
        <w:tab w:val="left" w:pos="794"/>
        <w:tab w:val="left" w:pos="1191"/>
        <w:tab w:val="left" w:pos="1588"/>
        <w:tab w:val="left" w:pos="1985"/>
      </w:tabs>
      <w:spacing w:before="136"/>
      <w:jc w:val="both"/>
    </w:pPr>
    <w:rPr>
      <w:rFonts w:eastAsia="Malgun Gothic"/>
      <w:lang w:val="en-GB"/>
    </w:rPr>
  </w:style>
  <w:style w:type="character" w:customStyle="1" w:styleId="CommentTextChar">
    <w:name w:val="Comment Text Char"/>
    <w:basedOn w:val="DefaultParagraphFont"/>
    <w:link w:val="CommentText"/>
    <w:uiPriority w:val="99"/>
    <w:rsid w:val="002B7684"/>
    <w:rPr>
      <w:rFonts w:eastAsia="Malgun Gothic"/>
      <w:lang w:val="en-GB"/>
    </w:rPr>
  </w:style>
  <w:style w:type="table" w:styleId="TableGrid">
    <w:name w:val="Table Grid"/>
    <w:basedOn w:val="TableNormal"/>
    <w:rsid w:val="002B76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2B7684"/>
    <w:pPr>
      <w:spacing w:after="200"/>
    </w:pPr>
    <w:rPr>
      <w:b/>
      <w:bCs/>
      <w:color w:val="4F81BD" w:themeColor="accent1"/>
      <w:sz w:val="18"/>
      <w:szCs w:val="18"/>
    </w:rPr>
  </w:style>
  <w:style w:type="paragraph" w:customStyle="1" w:styleId="tablesyntax">
    <w:name w:val="table syntax"/>
    <w:basedOn w:val="Normal"/>
    <w:link w:val="tablesyntaxChar"/>
    <w:rsid w:val="00CE1AF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CE1AF9"/>
    <w:rPr>
      <w:rFonts w:ascii="Times" w:eastAsia="Malgun Gothic" w:hAnsi="Times"/>
      <w:lang w:val="en-GB" w:eastAsia="en-US"/>
    </w:rPr>
  </w:style>
  <w:style w:type="character" w:styleId="CommentReference">
    <w:name w:val="annotation reference"/>
    <w:basedOn w:val="DefaultParagraphFont"/>
    <w:uiPriority w:val="99"/>
    <w:unhideWhenUsed/>
    <w:rsid w:val="00CE1AF9"/>
    <w:rPr>
      <w:sz w:val="16"/>
      <w:szCs w:val="16"/>
    </w:rPr>
  </w:style>
  <w:style w:type="paragraph" w:styleId="ListParagraph">
    <w:name w:val="List Paragraph"/>
    <w:basedOn w:val="Normal"/>
    <w:uiPriority w:val="34"/>
    <w:qFormat/>
    <w:rsid w:val="00522249"/>
    <w:pPr>
      <w:ind w:left="720"/>
      <w:contextualSpacing/>
    </w:pPr>
  </w:style>
</w:styles>
</file>

<file path=word/webSettings.xml><?xml version="1.0" encoding="utf-8"?>
<w:webSettings xmlns:r="http://schemas.openxmlformats.org/officeDocument/2006/relationships" xmlns:w="http://schemas.openxmlformats.org/wordprocessingml/2006/main">
  <w:divs>
    <w:div w:id="569972452">
      <w:bodyDiv w:val="1"/>
      <w:marLeft w:val="0"/>
      <w:marRight w:val="0"/>
      <w:marTop w:val="0"/>
      <w:marBottom w:val="0"/>
      <w:divBdr>
        <w:top w:val="none" w:sz="0" w:space="0" w:color="auto"/>
        <w:left w:val="none" w:sz="0" w:space="0" w:color="auto"/>
        <w:bottom w:val="none" w:sz="0" w:space="0" w:color="auto"/>
        <w:right w:val="none" w:sz="0" w:space="0" w:color="auto"/>
      </w:divBdr>
    </w:div>
    <w:div w:id="1599830579">
      <w:bodyDiv w:val="1"/>
      <w:marLeft w:val="0"/>
      <w:marRight w:val="0"/>
      <w:marTop w:val="0"/>
      <w:marBottom w:val="0"/>
      <w:divBdr>
        <w:top w:val="none" w:sz="0" w:space="0" w:color="auto"/>
        <w:left w:val="none" w:sz="0" w:space="0" w:color="auto"/>
        <w:bottom w:val="none" w:sz="0" w:space="0" w:color="auto"/>
        <w:right w:val="none" w:sz="0" w:space="0" w:color="auto"/>
      </w:divBdr>
    </w:div>
    <w:div w:id="16526410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ISO</b:Tag>
    <b:SourceType>Misc</b:SourceType>
    <b:Guid>{0E82CFE3-B2DB-47F3-9D39-A07DBEEE9708}</b:Guid>
    <b:LCID>0</b:LCID>
    <b:Title>ISO/IEC JTC 1/SC 29/WG 11 and ITU-T SG 16 WP 3, ISO/IEC JTC1/SC29/WG11 N12957</b:Title>
    <b:Year> July 2012</b:Year>
    <b:City>Stockholm, Sweden</b:City>
    <b:RefOrder>1</b:RefOrder>
  </b:Source>
  <b:Source>
    <b:Tag>JBo11</b:Tag>
    <b:SourceType>Misc</b:SourceType>
    <b:Guid>{505422AB-6712-44E1-A9DC-27B5CB9AC048}</b:Guid>
    <b:LCID>0</b:LCID>
    <b:Author>
      <b:Author>
        <b:NameList>
          <b:Person>
            <b:Last>Boyce</b:Last>
            <b:First>J.</b:First>
          </b:Person>
          <b:Person>
            <b:Last>Hong</b:Last>
            <b:First>D.</b:First>
          </b:Person>
          <b:Person>
            <b:Last>Jang</b:Last>
            <b:First>W.</b:First>
          </b:Person>
          <b:Person>
            <b:Last>Abbas</b:Last>
            <b:First>A.</b:First>
          </b:Person>
        </b:NameList>
      </b:Author>
    </b:Author>
    <b:Title>Information for HEVC scalability extension, JCTVC-G078</b:Title>
    <b:Year>2011</b:Year>
    <b:City>Geneva</b:City>
    <b:RefOrder>4</b:RefOrder>
  </b:Source>
  <b:Source>
    <b:Tag>KMc10</b:Tag>
    <b:SourceType>Misc</b:SourceType>
    <b:Guid>{C0530F10-31FA-4C93-98E9-B92D73E731D4}</b:Guid>
    <b:LCID>0</b:LCID>
    <b:Author>
      <b:Author>
        <b:NameList>
          <b:Person>
            <b:Last>McCann</b:Last>
            <b:First>K.</b:First>
          </b:Person>
          <b:Person>
            <b:Last>Han</b:Last>
            <b:First>W.-J.</b:First>
          </b:Person>
          <b:Person>
            <b:Last>Kim</b:Last>
            <b:First>I.-K.</b:First>
          </b:Person>
          <b:Person>
            <b:Last>al.</b:Last>
            <b:First>et</b:First>
          </b:Person>
        </b:NameList>
      </b:Author>
    </b:Author>
    <b:Title>Video coding technology proposal by Samsung (and BBC), JCTVC-A124</b:Title>
    <b:Year>2010</b:Year>
    <b:City>Dresden</b:City>
    <b:RefOrder>5</b:RefOrder>
  </b:Source>
  <b:Source>
    <b:Tag>IKK11</b:Tag>
    <b:SourceType>Misc</b:SourceType>
    <b:Guid>{81FEF9B7-3E6D-4B94-A40C-E3A3170CC7FC}</b:Guid>
    <b:LCID>0</b:LCID>
    <b:Author>
      <b:Author>
        <b:NameList>
          <b:Person>
            <b:Last>Kim</b:Last>
            <b:First>I.-K.</b:First>
          </b:Person>
          <b:Person>
            <b:Last>Sugimoto</b:Last>
            <b:First>K.</b:First>
          </b:Person>
          <b:Person>
            <b:Last>McCann</b:Last>
            <b:First>K.</b:First>
          </b:Person>
          <b:Person>
            <b:Last>Bross</b:Last>
            <b:First>B.</b:First>
          </b:Person>
          <b:Person>
            <b:Last>Han</b:Last>
            <b:First>W.-J.</b:First>
          </b:Person>
          <b:Person>
            <b:Last>Ohm</b:Last>
            <b:First>J.-R.</b:First>
          </b:Person>
          <b:Person>
            <b:Last>Sullivan</b:Last>
            <b:First>G.J.</b:First>
          </b:Person>
        </b:NameList>
      </b:Author>
    </b:Author>
    <b:Title>High Efficiency Video Coding (HEVC) Test Model 6 (HM 6) Encoder Description</b:Title>
    <b:Year>2011</b:Year>
    <b:City>San Jose</b:City>
    <b:RefOrder>7</b:RefOrder>
  </b:Source>
  <b:Source>
    <b:Tag>ITU</b:Tag>
    <b:SourceType>Misc</b:SourceType>
    <b:Guid>{5C32097C-35E6-4620-9F58-BEFACBAA67B5}</b:Guid>
    <b:LCID>0</b:LCID>
    <b:Title>ITU-T Recommendation H.264, “Advanced Video Coding for Generic Audiovisual Services,” March, 2010.</b:Title>
    <b:RefOrder>6</b:RefOrder>
  </b:Source>
  <b:Source>
    <b:Tag>Ehs11</b:Tag>
    <b:SourceType>Misc</b:SourceType>
    <b:Guid>{E0006EAF-53E0-4A9C-B048-F042BFD2DC91}</b:Guid>
    <b:LCID>0</b:LCID>
    <b:Author>
      <b:Author>
        <b:NameList>
          <b:Person>
            <b:Last>Maani</b:Last>
            <b:First>Ehsan</b:First>
          </b:Person>
          <b:Person>
            <b:Last>Tabatabai</b:Last>
            <b:First>Ali</b:First>
          </b:Person>
        </b:NameList>
      </b:Author>
    </b:Author>
    <b:Title>Intra mode coding using logical mode numbering, JCTVC-H0407</b:Title>
    <b:Year>2011</b:Year>
    <b:City>San Jose</b:City>
    <b:RefOrder>2</b:RefOrder>
  </b:Source>
  <b:Source>
    <b:Tag>Xim11</b:Tag>
    <b:SourceType>Misc</b:SourceType>
    <b:Guid>{6CB1A747-9832-4897-8713-0F17F61A4669}</b:Guid>
    <b:LCID>0</b:LCID>
    <b:Author>
      <b:Author>
        <b:NameList>
          <b:Person>
            <b:Last>Zhang</b:Last>
            <b:First>Ximin</b:First>
          </b:Person>
          <b:Person>
            <b:Last>Liu</b:Last>
            <b:First>Shan</b:First>
          </b:Person>
          <b:Person>
            <b:Last>Guo</b:Last>
            <b:First>Mei</b:First>
          </b:Person>
          <b:Person>
            <b:Last>Guo</b:Last>
            <b:First>Xun</b:First>
          </b:Person>
          <b:Person>
            <b:Last>Lei</b:Last>
            <b:First>Shawmin</b:First>
          </b:Person>
        </b:NameList>
      </b:Author>
    </b:Author>
    <b:Title>Non-CE6: Intra mode coding with fixed length binarization, JCTVC-H0435</b:Title>
    <b:Year>2011</b:Year>
    <b:City>San Jose</b:City>
    <b:RefOrder>3</b:RefOrder>
  </b:Source>
  <b:Source>
    <b:Tag>ITU94</b:Tag>
    <b:SourceType>Book</b:SourceType>
    <b:Guid>{7F00AF78-8024-4DB5-BCAC-7424A69F5E50}</b:Guid>
    <b:LCID>0</b:LCID>
    <b:Author>
      <b:Author>
        <b:NameList>
          <b:Person>
            <b:Last>1</b:Last>
            <b:First>ITU-I</b:First>
            <b:Middle>and ISO/IEC JTC</b:Middle>
          </b:Person>
        </b:NameList>
      </b:Author>
    </b:Author>
    <b:Title>Generic coding of moving pictures and associated audio information - Part 2: Video</b:Title>
    <b:Year>Nov. 1994</b:Year>
    <b:Publisher>ITU-T Recommendation H.262 and ISO/IEC 13818-2 (MPEG-2 Video)</b:Publisher>
    <b:RefOrder>8</b:RefOrder>
  </b:Source>
</b:Sources>
</file>

<file path=customXml/itemProps1.xml><?xml version="1.0" encoding="utf-8"?>
<ds:datastoreItem xmlns:ds="http://schemas.openxmlformats.org/officeDocument/2006/customXml" ds:itemID="{91AFDA93-7DF1-4051-A898-66FDDAC5C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2629</Words>
  <Characters>14990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17584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zhao</cp:lastModifiedBy>
  <cp:revision>2</cp:revision>
  <cp:lastPrinted>1601-01-01T00:00:00Z</cp:lastPrinted>
  <dcterms:created xsi:type="dcterms:W3CDTF">2012-10-09T14:49:00Z</dcterms:created>
  <dcterms:modified xsi:type="dcterms:W3CDTF">2012-10-09T14:49:00Z</dcterms:modified>
</cp:coreProperties>
</file>