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F7580"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39A45F56" wp14:editId="71EA2AB9">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3F75FC29" wp14:editId="2C577B99">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32D7A18" wp14:editId="72B1B89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03CF6" w:rsidP="00E801D7">
            <w:pPr>
              <w:tabs>
                <w:tab w:val="left" w:pos="7200"/>
              </w:tabs>
              <w:spacing w:before="0"/>
              <w:rPr>
                <w:b/>
                <w:szCs w:val="22"/>
                <w:lang w:val="en-CA"/>
              </w:rPr>
            </w:pPr>
            <w:r w:rsidRPr="00003CF6">
              <w:rPr>
                <w:szCs w:val="22"/>
                <w:lang w:val="en-CA"/>
              </w:rPr>
              <w:t>11th Meeting: Shanghai, CN, 10–19 Oct. 2012</w:t>
            </w:r>
          </w:p>
        </w:tc>
        <w:tc>
          <w:tcPr>
            <w:tcW w:w="3168" w:type="dxa"/>
          </w:tcPr>
          <w:p w:rsidR="008A4B4C" w:rsidRPr="005B217D" w:rsidRDefault="00E61DAC" w:rsidP="001125C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CC75A1">
              <w:rPr>
                <w:lang w:val="en-CA"/>
              </w:rPr>
              <w:t>K</w:t>
            </w:r>
            <w:r w:rsidR="00CD4D39" w:rsidRPr="00CD4D39">
              <w:rPr>
                <w:lang w:val="en-CA"/>
              </w:rPr>
              <w:t>0228</w:t>
            </w:r>
          </w:p>
        </w:tc>
      </w:tr>
    </w:tbl>
    <w:p w:rsidR="00E61DAC"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F7180A" w:rsidRPr="009D2C98" w:rsidTr="0079233B">
        <w:tc>
          <w:tcPr>
            <w:tcW w:w="1458" w:type="dxa"/>
          </w:tcPr>
          <w:p w:rsidR="00F7180A" w:rsidRPr="009D2C98" w:rsidRDefault="00F7180A" w:rsidP="0079233B">
            <w:pPr>
              <w:spacing w:before="60" w:after="60"/>
              <w:rPr>
                <w:i/>
                <w:szCs w:val="22"/>
                <w:lang w:val="en-CA"/>
              </w:rPr>
            </w:pPr>
            <w:r w:rsidRPr="009D2C98">
              <w:rPr>
                <w:i/>
                <w:szCs w:val="22"/>
                <w:lang w:val="en-CA"/>
              </w:rPr>
              <w:t>Title:</w:t>
            </w:r>
          </w:p>
        </w:tc>
        <w:tc>
          <w:tcPr>
            <w:tcW w:w="8118" w:type="dxa"/>
            <w:gridSpan w:val="3"/>
          </w:tcPr>
          <w:p w:rsidR="00F7180A" w:rsidRPr="009D2C98" w:rsidRDefault="00FF7798" w:rsidP="00FF7798">
            <w:pPr>
              <w:spacing w:before="60" w:after="60"/>
              <w:rPr>
                <w:b/>
                <w:szCs w:val="22"/>
                <w:lang w:val="en-CA" w:eastAsia="ko-KR"/>
              </w:rPr>
            </w:pPr>
            <w:r>
              <w:rPr>
                <w:b/>
                <w:szCs w:val="22"/>
                <w:lang w:val="en-CA" w:eastAsia="ko-KR"/>
              </w:rPr>
              <w:t>Proposal to V</w:t>
            </w:r>
            <w:r w:rsidR="00071F14">
              <w:rPr>
                <w:b/>
                <w:szCs w:val="22"/>
                <w:lang w:val="en-CA" w:eastAsia="ko-KR"/>
              </w:rPr>
              <w:t xml:space="preserve">ideo </w:t>
            </w:r>
            <w:r>
              <w:rPr>
                <w:b/>
                <w:szCs w:val="22"/>
                <w:lang w:val="en-CA" w:eastAsia="ko-KR"/>
              </w:rPr>
              <w:t>P</w:t>
            </w:r>
            <w:r w:rsidR="00071F14">
              <w:rPr>
                <w:b/>
                <w:szCs w:val="22"/>
                <w:lang w:val="en-CA" w:eastAsia="ko-KR"/>
              </w:rPr>
              <w:t xml:space="preserve">arameter </w:t>
            </w:r>
            <w:r>
              <w:rPr>
                <w:b/>
                <w:szCs w:val="22"/>
                <w:lang w:val="en-CA" w:eastAsia="ko-KR"/>
              </w:rPr>
              <w:t>S</w:t>
            </w:r>
            <w:r w:rsidR="00071F14">
              <w:rPr>
                <w:b/>
                <w:szCs w:val="22"/>
                <w:lang w:val="en-CA" w:eastAsia="ko-KR"/>
              </w:rPr>
              <w:t>et</w:t>
            </w:r>
            <w:r>
              <w:rPr>
                <w:b/>
                <w:szCs w:val="22"/>
                <w:lang w:val="en-CA" w:eastAsia="ko-KR"/>
              </w:rPr>
              <w:t xml:space="preserve"> and its Extension</w:t>
            </w:r>
          </w:p>
        </w:tc>
      </w:tr>
      <w:tr w:rsidR="00F7180A" w:rsidRPr="009D2C98" w:rsidTr="0079233B">
        <w:tc>
          <w:tcPr>
            <w:tcW w:w="1458" w:type="dxa"/>
          </w:tcPr>
          <w:p w:rsidR="00F7180A" w:rsidRPr="009D2C98" w:rsidRDefault="00F7180A" w:rsidP="0079233B">
            <w:pPr>
              <w:spacing w:before="60" w:after="60"/>
              <w:rPr>
                <w:i/>
                <w:szCs w:val="22"/>
                <w:lang w:val="en-CA"/>
              </w:rPr>
            </w:pPr>
            <w:r w:rsidRPr="009D2C98">
              <w:rPr>
                <w:i/>
                <w:szCs w:val="22"/>
                <w:lang w:val="en-CA"/>
              </w:rPr>
              <w:t>Status:</w:t>
            </w:r>
          </w:p>
        </w:tc>
        <w:tc>
          <w:tcPr>
            <w:tcW w:w="8118" w:type="dxa"/>
            <w:gridSpan w:val="3"/>
          </w:tcPr>
          <w:p w:rsidR="00F7180A" w:rsidRPr="009D2C98" w:rsidRDefault="00F7180A" w:rsidP="0079233B">
            <w:pPr>
              <w:spacing w:before="60" w:after="60"/>
              <w:rPr>
                <w:szCs w:val="22"/>
                <w:lang w:val="en-CA"/>
              </w:rPr>
            </w:pPr>
            <w:r w:rsidRPr="009D2C98">
              <w:rPr>
                <w:szCs w:val="22"/>
                <w:lang w:val="en-CA"/>
              </w:rPr>
              <w:t>Input Document to JCT-VC</w:t>
            </w:r>
          </w:p>
        </w:tc>
      </w:tr>
      <w:tr w:rsidR="00F7180A" w:rsidRPr="009D2C98" w:rsidTr="0079233B">
        <w:tc>
          <w:tcPr>
            <w:tcW w:w="1458" w:type="dxa"/>
          </w:tcPr>
          <w:p w:rsidR="00F7180A" w:rsidRPr="009D2C98" w:rsidRDefault="00F7180A" w:rsidP="0079233B">
            <w:pPr>
              <w:spacing w:before="60" w:after="60"/>
              <w:rPr>
                <w:i/>
                <w:szCs w:val="22"/>
                <w:lang w:val="en-CA"/>
              </w:rPr>
            </w:pPr>
            <w:r w:rsidRPr="009D2C98">
              <w:rPr>
                <w:i/>
                <w:szCs w:val="22"/>
                <w:lang w:val="en-CA"/>
              </w:rPr>
              <w:t>Purpose:</w:t>
            </w:r>
          </w:p>
        </w:tc>
        <w:tc>
          <w:tcPr>
            <w:tcW w:w="8118" w:type="dxa"/>
            <w:gridSpan w:val="3"/>
          </w:tcPr>
          <w:p w:rsidR="00F7180A" w:rsidRPr="009D2C98" w:rsidRDefault="00F7180A" w:rsidP="0079233B">
            <w:pPr>
              <w:spacing w:before="60" w:after="60"/>
              <w:rPr>
                <w:szCs w:val="22"/>
                <w:lang w:val="en-CA"/>
              </w:rPr>
            </w:pPr>
            <w:r w:rsidRPr="009D2C98">
              <w:rPr>
                <w:szCs w:val="22"/>
                <w:lang w:val="en-CA"/>
              </w:rPr>
              <w:t>Proposal</w:t>
            </w:r>
          </w:p>
        </w:tc>
      </w:tr>
      <w:tr w:rsidR="00F7180A" w:rsidRPr="009D2C98" w:rsidTr="0079233B">
        <w:tc>
          <w:tcPr>
            <w:tcW w:w="1458" w:type="dxa"/>
          </w:tcPr>
          <w:p w:rsidR="00F7180A" w:rsidRPr="009D2C98" w:rsidRDefault="00F7180A" w:rsidP="0079233B">
            <w:pPr>
              <w:spacing w:before="60" w:after="60"/>
              <w:rPr>
                <w:i/>
                <w:szCs w:val="22"/>
                <w:lang w:val="en-CA"/>
              </w:rPr>
            </w:pPr>
            <w:r w:rsidRPr="009D2C98">
              <w:rPr>
                <w:i/>
                <w:szCs w:val="22"/>
                <w:lang w:val="en-CA"/>
              </w:rPr>
              <w:t>Author(s) or</w:t>
            </w:r>
            <w:r w:rsidRPr="009D2C98">
              <w:rPr>
                <w:i/>
                <w:szCs w:val="22"/>
                <w:lang w:val="en-CA"/>
              </w:rPr>
              <w:br/>
              <w:t>Contact(s):</w:t>
            </w:r>
          </w:p>
        </w:tc>
        <w:tc>
          <w:tcPr>
            <w:tcW w:w="4050" w:type="dxa"/>
          </w:tcPr>
          <w:p w:rsidR="00F7180A" w:rsidRDefault="00F7180A" w:rsidP="0079233B">
            <w:pPr>
              <w:spacing w:before="60" w:after="60"/>
              <w:rPr>
                <w:szCs w:val="22"/>
                <w:lang w:val="en-CA" w:eastAsia="ko-KR"/>
              </w:rPr>
            </w:pPr>
            <w:r w:rsidRPr="00DC385E">
              <w:rPr>
                <w:szCs w:val="22"/>
                <w:lang w:val="en-CA"/>
              </w:rPr>
              <w:t>Truong Cong Thang</w:t>
            </w:r>
          </w:p>
          <w:p w:rsidR="00F7180A" w:rsidRDefault="00F7180A" w:rsidP="0079233B">
            <w:pPr>
              <w:spacing w:before="60" w:after="60"/>
              <w:rPr>
                <w:lang w:eastAsia="ko-KR"/>
              </w:rPr>
            </w:pPr>
            <w:r w:rsidRPr="0033529F">
              <w:t>Tsuruga, Ikki-Machi, Aizu-Wakamatsu, Japan 965-8580</w:t>
            </w:r>
          </w:p>
          <w:p w:rsidR="009916BD" w:rsidRDefault="009916BD" w:rsidP="0079233B">
            <w:pPr>
              <w:spacing w:before="60" w:after="60"/>
              <w:rPr>
                <w:szCs w:val="22"/>
                <w:lang w:val="en-CA"/>
              </w:rPr>
            </w:pPr>
          </w:p>
          <w:p w:rsidR="00F7180A" w:rsidRDefault="00F7180A" w:rsidP="0079233B">
            <w:pPr>
              <w:spacing w:before="60" w:after="60"/>
              <w:rPr>
                <w:szCs w:val="22"/>
                <w:lang w:val="en-CA" w:eastAsia="ko-KR"/>
              </w:rPr>
            </w:pPr>
            <w:r>
              <w:rPr>
                <w:szCs w:val="22"/>
                <w:lang w:val="en-CA"/>
              </w:rPr>
              <w:t>JungWon Kang,</w:t>
            </w:r>
            <w:r>
              <w:rPr>
                <w:rFonts w:hint="eastAsia"/>
                <w:szCs w:val="22"/>
                <w:lang w:val="en-CA" w:eastAsia="ko-KR"/>
              </w:rPr>
              <w:t xml:space="preserve"> Hahyun Lee, </w:t>
            </w:r>
            <w:r>
              <w:rPr>
                <w:szCs w:val="22"/>
                <w:lang w:val="en-CA" w:eastAsia="ko-KR"/>
              </w:rPr>
              <w:t xml:space="preserve">Jinho Lee, </w:t>
            </w:r>
            <w:r w:rsidRPr="00DC385E">
              <w:rPr>
                <w:szCs w:val="22"/>
                <w:lang w:val="en-CA"/>
              </w:rPr>
              <w:t>Ji</w:t>
            </w:r>
            <w:r>
              <w:rPr>
                <w:rFonts w:hint="eastAsia"/>
                <w:szCs w:val="22"/>
                <w:lang w:val="en-CA" w:eastAsia="ko-KR"/>
              </w:rPr>
              <w:t>n</w:t>
            </w:r>
            <w:r w:rsidRPr="00DC385E">
              <w:rPr>
                <w:szCs w:val="22"/>
                <w:lang w:val="en-CA"/>
              </w:rPr>
              <w:t xml:space="preserve"> Soo Choi</w:t>
            </w:r>
            <w:r w:rsidRPr="00DC385E">
              <w:rPr>
                <w:szCs w:val="22"/>
                <w:lang w:val="en-CA"/>
              </w:rPr>
              <w:br/>
              <w:t>218, Gajeong-no, Yuseong, Daejeon, Korea</w:t>
            </w:r>
          </w:p>
          <w:p w:rsidR="00F7180A" w:rsidRPr="009D2C98" w:rsidRDefault="00F7180A" w:rsidP="0079233B">
            <w:pPr>
              <w:spacing w:before="60" w:after="60"/>
              <w:rPr>
                <w:szCs w:val="22"/>
                <w:lang w:val="en-CA"/>
              </w:rPr>
            </w:pPr>
          </w:p>
        </w:tc>
        <w:tc>
          <w:tcPr>
            <w:tcW w:w="900" w:type="dxa"/>
          </w:tcPr>
          <w:p w:rsidR="00F7180A" w:rsidRPr="009D2C98" w:rsidRDefault="00F7180A" w:rsidP="0079233B">
            <w:pPr>
              <w:spacing w:before="60" w:after="60"/>
              <w:rPr>
                <w:szCs w:val="22"/>
                <w:lang w:val="en-CA"/>
              </w:rPr>
            </w:pPr>
            <w:r w:rsidRPr="009D2C98">
              <w:rPr>
                <w:szCs w:val="22"/>
                <w:lang w:val="en-CA"/>
              </w:rPr>
              <w:br/>
              <w:t>Tel:</w:t>
            </w:r>
            <w:r w:rsidRPr="009D2C98">
              <w:rPr>
                <w:szCs w:val="22"/>
                <w:lang w:val="en-CA"/>
              </w:rPr>
              <w:br/>
              <w:t>Email:</w:t>
            </w:r>
          </w:p>
        </w:tc>
        <w:tc>
          <w:tcPr>
            <w:tcW w:w="3168" w:type="dxa"/>
          </w:tcPr>
          <w:p w:rsidR="00F7180A" w:rsidRPr="007D6DDE" w:rsidRDefault="00FC6F71" w:rsidP="0079233B">
            <w:pPr>
              <w:spacing w:before="60" w:after="60"/>
              <w:rPr>
                <w:szCs w:val="22"/>
                <w:lang w:val="en-CA" w:eastAsia="ko-KR"/>
              </w:rPr>
            </w:pPr>
            <w:hyperlink r:id="rId11" w:history="1">
              <w:r w:rsidR="00F7180A" w:rsidRPr="007D6DDE">
                <w:rPr>
                  <w:rStyle w:val="Hyperlink"/>
                  <w:rFonts w:hint="eastAsia"/>
                  <w:color w:val="auto"/>
                  <w:szCs w:val="22"/>
                  <w:u w:val="none"/>
                  <w:lang w:val="en-CA" w:eastAsia="ko-KR"/>
                </w:rPr>
                <w:t>thang@u-aizu.ac.jp</w:t>
              </w:r>
            </w:hyperlink>
          </w:p>
          <w:p w:rsidR="0087315C" w:rsidRDefault="0087315C" w:rsidP="0079233B">
            <w:pPr>
              <w:spacing w:before="60" w:after="60"/>
              <w:rPr>
                <w:szCs w:val="22"/>
                <w:lang w:val="en-CA" w:eastAsia="ko-KR"/>
              </w:rPr>
            </w:pPr>
          </w:p>
          <w:p w:rsidR="009916BD" w:rsidRDefault="009916BD" w:rsidP="0079233B">
            <w:pPr>
              <w:spacing w:before="60" w:after="60"/>
              <w:rPr>
                <w:szCs w:val="22"/>
                <w:lang w:val="en-CA" w:eastAsia="ko-KR"/>
              </w:rPr>
            </w:pPr>
          </w:p>
          <w:p w:rsidR="00F7180A" w:rsidRPr="007D6DDE" w:rsidRDefault="00F7180A" w:rsidP="0079233B">
            <w:pPr>
              <w:spacing w:before="60" w:after="60"/>
              <w:rPr>
                <w:szCs w:val="22"/>
                <w:lang w:val="en-CA" w:eastAsia="ko-KR"/>
              </w:rPr>
            </w:pPr>
            <w:r w:rsidRPr="007D6DDE">
              <w:rPr>
                <w:rFonts w:hint="eastAsia"/>
                <w:szCs w:val="22"/>
                <w:lang w:val="en-CA" w:eastAsia="ko-KR"/>
              </w:rPr>
              <w:t>{</w:t>
            </w:r>
            <w:r w:rsidRPr="007D6DDE">
              <w:rPr>
                <w:szCs w:val="22"/>
                <w:lang w:val="en-CA" w:eastAsia="ko-KR"/>
              </w:rPr>
              <w:t>jungwon</w:t>
            </w:r>
            <w:r w:rsidRPr="007D6DDE">
              <w:rPr>
                <w:rFonts w:hint="eastAsia"/>
                <w:szCs w:val="22"/>
                <w:lang w:val="en-CA" w:eastAsia="ko-KR"/>
              </w:rPr>
              <w:t xml:space="preserve">, </w:t>
            </w:r>
            <w:r w:rsidRPr="007D6DDE">
              <w:rPr>
                <w:szCs w:val="22"/>
                <w:lang w:val="en-CA" w:eastAsia="ko-KR"/>
              </w:rPr>
              <w:t>hanilee</w:t>
            </w:r>
            <w:r w:rsidRPr="007D6DDE">
              <w:rPr>
                <w:rFonts w:hint="eastAsia"/>
                <w:szCs w:val="22"/>
                <w:lang w:val="en-CA" w:eastAsia="ko-KR"/>
              </w:rPr>
              <w:t xml:space="preserve">, </w:t>
            </w:r>
            <w:r w:rsidRPr="002C41DE">
              <w:rPr>
                <w:szCs w:val="22"/>
                <w:lang w:val="en-CA" w:eastAsia="ko-KR"/>
              </w:rPr>
              <w:t>jinosoul</w:t>
            </w:r>
            <w:r>
              <w:rPr>
                <w:szCs w:val="22"/>
                <w:lang w:val="en-CA" w:eastAsia="ko-KR"/>
              </w:rPr>
              <w:t xml:space="preserve">, </w:t>
            </w:r>
            <w:r>
              <w:rPr>
                <w:szCs w:val="22"/>
                <w:lang w:eastAsia="ko-KR"/>
              </w:rPr>
              <w:t>jscho</w:t>
            </w:r>
            <w:r>
              <w:rPr>
                <w:rFonts w:hint="eastAsia"/>
                <w:szCs w:val="22"/>
                <w:lang w:eastAsia="ko-KR"/>
              </w:rPr>
              <w:t>i</w:t>
            </w:r>
            <w:r w:rsidRPr="007D6DDE">
              <w:rPr>
                <w:rFonts w:hint="eastAsia"/>
                <w:szCs w:val="22"/>
                <w:lang w:val="en-CA" w:eastAsia="ko-KR"/>
              </w:rPr>
              <w:t>}</w:t>
            </w:r>
            <w:r w:rsidRPr="007D6DDE">
              <w:rPr>
                <w:szCs w:val="22"/>
                <w:lang w:val="en-CA" w:eastAsia="ko-KR"/>
              </w:rPr>
              <w:t>@</w:t>
            </w:r>
            <w:r w:rsidRPr="007D6DDE">
              <w:rPr>
                <w:rFonts w:hint="eastAsia"/>
                <w:szCs w:val="22"/>
                <w:lang w:val="en-CA" w:eastAsia="ko-KR"/>
              </w:rPr>
              <w:t xml:space="preserve"> </w:t>
            </w:r>
            <w:r w:rsidRPr="007D6DDE">
              <w:rPr>
                <w:szCs w:val="22"/>
                <w:lang w:val="en-CA" w:eastAsia="ko-KR"/>
              </w:rPr>
              <w:t>etri.re.kr</w:t>
            </w:r>
          </w:p>
          <w:p w:rsidR="00F7180A" w:rsidRPr="009D2C98" w:rsidRDefault="00F7180A" w:rsidP="0079233B">
            <w:pPr>
              <w:spacing w:before="60" w:after="60"/>
              <w:rPr>
                <w:szCs w:val="22"/>
                <w:lang w:val="en-CA" w:eastAsia="ko-KR"/>
              </w:rPr>
            </w:pPr>
          </w:p>
        </w:tc>
      </w:tr>
      <w:tr w:rsidR="00F7180A" w:rsidRPr="009D2C98" w:rsidTr="0079233B">
        <w:tc>
          <w:tcPr>
            <w:tcW w:w="1458" w:type="dxa"/>
          </w:tcPr>
          <w:p w:rsidR="00F7180A" w:rsidRPr="009D2C98" w:rsidRDefault="00F7180A" w:rsidP="0079233B">
            <w:pPr>
              <w:spacing w:before="60" w:after="60"/>
              <w:rPr>
                <w:i/>
                <w:szCs w:val="22"/>
                <w:lang w:val="en-CA"/>
              </w:rPr>
            </w:pPr>
            <w:r w:rsidRPr="009D2C98">
              <w:rPr>
                <w:i/>
                <w:szCs w:val="22"/>
                <w:lang w:val="en-CA"/>
              </w:rPr>
              <w:t>Source:</w:t>
            </w:r>
          </w:p>
        </w:tc>
        <w:tc>
          <w:tcPr>
            <w:tcW w:w="8118" w:type="dxa"/>
            <w:gridSpan w:val="3"/>
          </w:tcPr>
          <w:p w:rsidR="00F7180A" w:rsidRPr="009D2C98" w:rsidRDefault="00F7180A" w:rsidP="0079233B">
            <w:pPr>
              <w:spacing w:before="60" w:after="60"/>
              <w:rPr>
                <w:szCs w:val="22"/>
                <w:lang w:val="en-CA" w:eastAsia="ko-KR"/>
              </w:rPr>
            </w:pPr>
            <w:r>
              <w:rPr>
                <w:rFonts w:hint="eastAsia"/>
                <w:szCs w:val="22"/>
                <w:lang w:val="en-CA" w:eastAsia="ko-KR"/>
              </w:rPr>
              <w:t>ETRI, University of Aizu</w:t>
            </w:r>
          </w:p>
        </w:tc>
      </w:tr>
    </w:tbl>
    <w:p w:rsidR="00F7180A" w:rsidRPr="005B217D" w:rsidRDefault="00F7180A" w:rsidP="00F7180A">
      <w:pPr>
        <w:tabs>
          <w:tab w:val="left" w:pos="1800"/>
          <w:tab w:val="right" w:pos="9360"/>
        </w:tabs>
        <w:spacing w:before="120" w:after="240"/>
        <w:jc w:val="center"/>
        <w:rPr>
          <w:szCs w:val="22"/>
          <w:lang w:val="en-CA"/>
        </w:rPr>
      </w:pPr>
      <w:r w:rsidRPr="005B217D">
        <w:rPr>
          <w:szCs w:val="22"/>
          <w:u w:val="single"/>
          <w:lang w:val="en-CA"/>
        </w:rPr>
        <w:t>_____________________________</w:t>
      </w:r>
    </w:p>
    <w:p w:rsidR="00F7180A" w:rsidRPr="005B217D" w:rsidRDefault="00F7180A" w:rsidP="00531AE9">
      <w:pPr>
        <w:spacing w:before="0"/>
        <w:rPr>
          <w:lang w:val="en-CA"/>
        </w:rPr>
      </w:pPr>
    </w:p>
    <w:p w:rsidR="00275BCF" w:rsidRDefault="00275BCF" w:rsidP="009234A5">
      <w:pPr>
        <w:pStyle w:val="Heading1"/>
        <w:numPr>
          <w:ilvl w:val="0"/>
          <w:numId w:val="0"/>
        </w:numPr>
        <w:ind w:left="432" w:hanging="432"/>
        <w:rPr>
          <w:lang w:val="en-CA"/>
        </w:rPr>
      </w:pPr>
      <w:r w:rsidRPr="005B217D">
        <w:rPr>
          <w:lang w:val="en-CA"/>
        </w:rPr>
        <w:t>Abstract</w:t>
      </w:r>
    </w:p>
    <w:p w:rsidR="00A51F7D" w:rsidRDefault="00A51F7D" w:rsidP="00FC28E6">
      <w:pPr>
        <w:spacing w:before="120" w:after="120"/>
        <w:rPr>
          <w:lang w:val="en-CA"/>
        </w:rPr>
      </w:pPr>
    </w:p>
    <w:p w:rsidR="00FC28E6" w:rsidRPr="00FC28E6" w:rsidRDefault="00C35CEE" w:rsidP="00F24A60">
      <w:pPr>
        <w:spacing w:before="120" w:after="120"/>
        <w:jc w:val="both"/>
      </w:pPr>
      <w:r>
        <w:rPr>
          <w:lang w:val="en-CA"/>
        </w:rPr>
        <w:t xml:space="preserve">In the last meeting, a </w:t>
      </w:r>
      <w:r>
        <w:t>reserved_zero_6bits element in the NAL unit header</w:t>
      </w:r>
      <w:r w:rsidR="00245751">
        <w:t xml:space="preserve"> is reserved </w:t>
      </w:r>
      <w:r>
        <w:t xml:space="preserve">to </w:t>
      </w:r>
      <w:r w:rsidR="00245751">
        <w:t>indicate</w:t>
      </w:r>
      <w:r>
        <w:t xml:space="preserve"> scalable layers of a bitstream of the extension spec. Also, </w:t>
      </w:r>
      <w:r w:rsidR="00824B6A">
        <w:t>two</w:t>
      </w:r>
      <w:r>
        <w:t xml:space="preserve"> initial approaches for </w:t>
      </w:r>
      <w:r w:rsidR="00A446F8">
        <w:t>describ</w:t>
      </w:r>
      <w:r>
        <w:t>ing scalable layers</w:t>
      </w:r>
      <w:r w:rsidR="0077295D">
        <w:t xml:space="preserve"> </w:t>
      </w:r>
      <w:r w:rsidR="00A446F8">
        <w:t>in</w:t>
      </w:r>
      <w:r w:rsidR="0077295D">
        <w:t xml:space="preserve"> VPS extension</w:t>
      </w:r>
      <w:r>
        <w:t xml:space="preserve"> are provided in JCTVC-J1007. In this contribution, some </w:t>
      </w:r>
      <w:r w:rsidR="00A446F8">
        <w:t>changes and new syntax</w:t>
      </w:r>
      <w:r w:rsidR="00B363F2">
        <w:t xml:space="preserve"> </w:t>
      </w:r>
      <w:r w:rsidR="00A446F8">
        <w:t>for</w:t>
      </w:r>
      <w:r w:rsidR="00B363F2">
        <w:t xml:space="preserve"> VPS</w:t>
      </w:r>
      <w:r w:rsidR="00A446F8">
        <w:t xml:space="preserve"> and its extension</w:t>
      </w:r>
      <w:r w:rsidR="00B363F2">
        <w:t xml:space="preserve"> are proposed. </w:t>
      </w:r>
      <w:r w:rsidR="00824B6A">
        <w:t>A summary of proposed items is as follows.</w:t>
      </w:r>
    </w:p>
    <w:p w:rsidR="001125C8" w:rsidRPr="00FC28E6" w:rsidRDefault="001125C8" w:rsidP="00F24A60">
      <w:pPr>
        <w:pStyle w:val="ListParagraph"/>
        <w:numPr>
          <w:ilvl w:val="0"/>
          <w:numId w:val="13"/>
        </w:numPr>
        <w:spacing w:before="120" w:after="120" w:line="240" w:lineRule="auto"/>
        <w:contextualSpacing w:val="0"/>
        <w:jc w:val="both"/>
        <w:rPr>
          <w:rFonts w:ascii="Times New Roman" w:hAnsi="Times New Roman"/>
        </w:rPr>
      </w:pPr>
      <w:r w:rsidRPr="00824B6A">
        <w:rPr>
          <w:rFonts w:ascii="Times New Roman" w:hAnsi="Times New Roman"/>
        </w:rPr>
        <w:t>Signaling</w:t>
      </w:r>
      <w:r w:rsidR="007C325F">
        <w:rPr>
          <w:rFonts w:ascii="Times New Roman" w:hAnsi="Times New Roman"/>
        </w:rPr>
        <w:t xml:space="preserve"> in VPS</w:t>
      </w:r>
      <w:r w:rsidRPr="00824B6A">
        <w:rPr>
          <w:rFonts w:ascii="Times New Roman" w:hAnsi="Times New Roman"/>
        </w:rPr>
        <w:t xml:space="preserve"> </w:t>
      </w:r>
      <w:r w:rsidR="007C325F">
        <w:rPr>
          <w:rFonts w:ascii="Times New Roman" w:hAnsi="Times New Roman"/>
        </w:rPr>
        <w:t xml:space="preserve">an option </w:t>
      </w:r>
      <w:r w:rsidR="00386058">
        <w:rPr>
          <w:rFonts w:ascii="Times New Roman" w:hAnsi="Times New Roman"/>
        </w:rPr>
        <w:t>that</w:t>
      </w:r>
      <w:r w:rsidR="007C325F">
        <w:rPr>
          <w:rFonts w:ascii="Times New Roman" w:hAnsi="Times New Roman"/>
        </w:rPr>
        <w:t xml:space="preserve"> </w:t>
      </w:r>
      <w:r w:rsidR="00FC28E6" w:rsidRPr="00FC28E6">
        <w:rPr>
          <w:rFonts w:ascii="Times New Roman" w:hAnsi="Times New Roman"/>
        </w:rPr>
        <w:t>reserved_zero_6bits</w:t>
      </w:r>
      <w:r w:rsidR="00386058">
        <w:rPr>
          <w:rFonts w:ascii="Times New Roman" w:hAnsi="Times New Roman"/>
        </w:rPr>
        <w:t xml:space="preserve"> of NAL unit header</w:t>
      </w:r>
      <w:r w:rsidR="00FC28E6">
        <w:rPr>
          <w:rFonts w:ascii="Times New Roman" w:hAnsi="Times New Roman"/>
        </w:rPr>
        <w:t xml:space="preserve"> </w:t>
      </w:r>
      <w:r w:rsidR="00386058">
        <w:rPr>
          <w:rFonts w:ascii="Times New Roman" w:hAnsi="Times New Roman"/>
        </w:rPr>
        <w:t xml:space="preserve">can be used as </w:t>
      </w:r>
      <w:r w:rsidR="00FC28E6">
        <w:rPr>
          <w:rFonts w:ascii="Times New Roman" w:hAnsi="Times New Roman"/>
        </w:rPr>
        <w:t>priority_id</w:t>
      </w:r>
    </w:p>
    <w:p w:rsidR="00CE49D0" w:rsidRPr="00824B6A" w:rsidRDefault="00FC28E6" w:rsidP="00F24A60">
      <w:pPr>
        <w:pStyle w:val="ListParagraph"/>
        <w:numPr>
          <w:ilvl w:val="0"/>
          <w:numId w:val="13"/>
        </w:numPr>
        <w:spacing w:before="120" w:after="120" w:line="240" w:lineRule="auto"/>
        <w:contextualSpacing w:val="0"/>
        <w:jc w:val="both"/>
        <w:rPr>
          <w:rFonts w:ascii="Times New Roman" w:hAnsi="Times New Roman"/>
        </w:rPr>
      </w:pPr>
      <w:r>
        <w:rPr>
          <w:rFonts w:ascii="Times New Roman" w:hAnsi="Times New Roman"/>
        </w:rPr>
        <w:t xml:space="preserve">Introduction of </w:t>
      </w:r>
      <w:r w:rsidR="00B35E8B" w:rsidRPr="00824B6A">
        <w:rPr>
          <w:rFonts w:ascii="Times New Roman" w:hAnsi="Times New Roman"/>
        </w:rPr>
        <w:t>default</w:t>
      </w:r>
      <w:r>
        <w:rPr>
          <w:rFonts w:ascii="Times New Roman" w:hAnsi="Times New Roman"/>
        </w:rPr>
        <w:t xml:space="preserve"> dependency</w:t>
      </w:r>
      <w:r w:rsidR="00386058">
        <w:rPr>
          <w:rFonts w:ascii="Times New Roman" w:hAnsi="Times New Roman"/>
        </w:rPr>
        <w:t xml:space="preserve"> </w:t>
      </w:r>
      <w:r>
        <w:rPr>
          <w:rFonts w:ascii="Times New Roman" w:hAnsi="Times New Roman"/>
        </w:rPr>
        <w:t>and</w:t>
      </w:r>
      <w:r w:rsidR="00CE49D0" w:rsidRPr="00824B6A">
        <w:rPr>
          <w:rFonts w:ascii="Times New Roman" w:hAnsi="Times New Roman"/>
        </w:rPr>
        <w:t xml:space="preserve"> s</w:t>
      </w:r>
      <w:r w:rsidR="00AF2052" w:rsidRPr="00824B6A">
        <w:rPr>
          <w:rFonts w:ascii="Times New Roman" w:hAnsi="Times New Roman"/>
        </w:rPr>
        <w:t>pecific</w:t>
      </w:r>
      <w:r w:rsidR="00CE49D0" w:rsidRPr="00824B6A">
        <w:rPr>
          <w:rFonts w:ascii="Times New Roman" w:hAnsi="Times New Roman"/>
        </w:rPr>
        <w:t xml:space="preserve"> </w:t>
      </w:r>
      <w:r>
        <w:rPr>
          <w:rFonts w:ascii="Times New Roman" w:hAnsi="Times New Roman"/>
        </w:rPr>
        <w:t>dependency</w:t>
      </w:r>
      <w:r w:rsidR="00386058">
        <w:rPr>
          <w:rFonts w:ascii="Times New Roman" w:hAnsi="Times New Roman"/>
        </w:rPr>
        <w:t>, where only the specific dependency between scalable layers are described in detail in VPS extension.</w:t>
      </w:r>
      <w:r>
        <w:rPr>
          <w:rFonts w:ascii="Times New Roman" w:hAnsi="Times New Roman"/>
        </w:rPr>
        <w:t xml:space="preserve"> </w:t>
      </w:r>
    </w:p>
    <w:p w:rsidR="008465CA" w:rsidRDefault="00A51F7D" w:rsidP="00F24A60">
      <w:pPr>
        <w:pStyle w:val="ListParagraph"/>
        <w:numPr>
          <w:ilvl w:val="0"/>
          <w:numId w:val="13"/>
        </w:numPr>
        <w:spacing w:before="120" w:after="120" w:line="240" w:lineRule="auto"/>
        <w:contextualSpacing w:val="0"/>
        <w:jc w:val="both"/>
        <w:rPr>
          <w:rFonts w:ascii="Times New Roman" w:hAnsi="Times New Roman"/>
        </w:rPr>
      </w:pPr>
      <w:r>
        <w:rPr>
          <w:rFonts w:ascii="Times New Roman" w:hAnsi="Times New Roman"/>
        </w:rPr>
        <w:t>Harmonization of</w:t>
      </w:r>
      <w:r w:rsidR="008465CA" w:rsidRPr="00824B6A">
        <w:rPr>
          <w:rFonts w:ascii="Times New Roman" w:hAnsi="Times New Roman"/>
        </w:rPr>
        <w:t xml:space="preserve"> the two existing designs by using </w:t>
      </w:r>
      <w:r w:rsidR="00386058">
        <w:rPr>
          <w:rFonts w:ascii="Times New Roman" w:hAnsi="Times New Roman"/>
        </w:rPr>
        <w:t>dimension_type element in both solutions.</w:t>
      </w:r>
    </w:p>
    <w:p w:rsidR="00FC28E6" w:rsidRPr="00FC28E6" w:rsidRDefault="00FC28E6" w:rsidP="00F24A60">
      <w:pPr>
        <w:pStyle w:val="ListParagraph"/>
        <w:numPr>
          <w:ilvl w:val="0"/>
          <w:numId w:val="13"/>
        </w:numPr>
        <w:spacing w:before="120" w:after="120" w:line="240" w:lineRule="auto"/>
        <w:contextualSpacing w:val="0"/>
        <w:jc w:val="both"/>
        <w:rPr>
          <w:rFonts w:ascii="Times New Roman" w:hAnsi="Times New Roman"/>
        </w:rPr>
      </w:pPr>
      <w:r>
        <w:rPr>
          <w:rFonts w:ascii="Times New Roman" w:hAnsi="Times New Roman"/>
        </w:rPr>
        <w:t>Two</w:t>
      </w:r>
      <w:r w:rsidRPr="00824B6A">
        <w:rPr>
          <w:rFonts w:ascii="Times New Roman" w:hAnsi="Times New Roman"/>
        </w:rPr>
        <w:t xml:space="preserve"> new</w:t>
      </w:r>
      <w:r w:rsidR="00A51F7D">
        <w:rPr>
          <w:rFonts w:ascii="Times New Roman" w:hAnsi="Times New Roman"/>
        </w:rPr>
        <w:t xml:space="preserve"> scalability</w:t>
      </w:r>
      <w:r w:rsidRPr="00824B6A">
        <w:rPr>
          <w:rFonts w:ascii="Times New Roman" w:hAnsi="Times New Roman"/>
        </w:rPr>
        <w:t xml:space="preserve"> dimension type</w:t>
      </w:r>
      <w:r>
        <w:rPr>
          <w:rFonts w:ascii="Times New Roman" w:hAnsi="Times New Roman"/>
        </w:rPr>
        <w:t>s</w:t>
      </w:r>
      <w:r w:rsidRPr="00824B6A">
        <w:rPr>
          <w:rFonts w:ascii="Times New Roman" w:hAnsi="Times New Roman"/>
        </w:rPr>
        <w:t xml:space="preserve">: priority dimension </w:t>
      </w:r>
      <w:r>
        <w:rPr>
          <w:rFonts w:ascii="Times New Roman" w:hAnsi="Times New Roman"/>
        </w:rPr>
        <w:t>and region-of-interest</w:t>
      </w:r>
      <w:r w:rsidR="00386058">
        <w:rPr>
          <w:rFonts w:ascii="Times New Roman" w:hAnsi="Times New Roman"/>
        </w:rPr>
        <w:t xml:space="preserve"> (or special region)</w:t>
      </w:r>
      <w:r w:rsidRPr="00824B6A">
        <w:rPr>
          <w:rFonts w:ascii="Times New Roman" w:hAnsi="Times New Roman"/>
        </w:rPr>
        <w:t xml:space="preserve"> dimension</w:t>
      </w:r>
      <w:r w:rsidR="00386058">
        <w:rPr>
          <w:rFonts w:ascii="Times New Roman" w:hAnsi="Times New Roman"/>
        </w:rPr>
        <w:t>.</w:t>
      </w:r>
    </w:p>
    <w:p w:rsidR="008465CA" w:rsidRDefault="008465CA" w:rsidP="00F24A60">
      <w:pPr>
        <w:ind w:left="360"/>
        <w:jc w:val="both"/>
      </w:pPr>
    </w:p>
    <w:p w:rsidR="00B62C53" w:rsidRDefault="004A5622">
      <w:pPr>
        <w:jc w:val="both"/>
        <w:pPrChange w:id="0" w:author="Admin" w:date="2012-10-10T22:33:00Z">
          <w:pPr>
            <w:pStyle w:val="ListParagraph"/>
            <w:jc w:val="both"/>
          </w:pPr>
        </w:pPrChange>
      </w:pPr>
      <w:ins w:id="1" w:author="Admin" w:date="2012-10-10T22:34:00Z">
        <w:r>
          <w:t>(</w:t>
        </w:r>
      </w:ins>
      <w:ins w:id="2" w:author="Admin" w:date="2012-10-10T22:33:00Z">
        <w:r>
          <w:t>Note: this revision simplifies the syntax for describing def</w:t>
        </w:r>
      </w:ins>
      <w:ins w:id="3" w:author="Admin" w:date="2012-10-10T22:34:00Z">
        <w:r>
          <w:t>ault dependency)</w:t>
        </w:r>
      </w:ins>
    </w:p>
    <w:p w:rsidR="00712997" w:rsidRDefault="0087315C" w:rsidP="00F24A60">
      <w:pPr>
        <w:pStyle w:val="Heading1"/>
        <w:jc w:val="both"/>
        <w:rPr>
          <w:lang w:val="en-CA"/>
        </w:rPr>
      </w:pPr>
      <w:bookmarkStart w:id="4" w:name="_Ref330436145"/>
      <w:r>
        <w:rPr>
          <w:lang w:val="en-CA"/>
        </w:rPr>
        <w:t>Introduction</w:t>
      </w:r>
    </w:p>
    <w:p w:rsidR="00712997" w:rsidRDefault="0087315C" w:rsidP="00F24A60">
      <w:pPr>
        <w:spacing w:before="240" w:after="120"/>
        <w:jc w:val="both"/>
        <w:rPr>
          <w:lang w:val="en-CA"/>
        </w:rPr>
      </w:pPr>
      <w:r>
        <w:rPr>
          <w:lang w:val="en-CA"/>
        </w:rPr>
        <w:t xml:space="preserve">In the last meeting, a </w:t>
      </w:r>
      <w:r>
        <w:t>reserved_zero_6bits element is reserved in the NAL unit header to indicate scalable layers of a bitstream of the extension spec</w:t>
      </w:r>
      <w:r w:rsidR="00384522">
        <w:t xml:space="preserve"> [1]</w:t>
      </w:r>
      <w:r>
        <w:t>. Also, two initial approaches for representing scalable layers are provided in JCTVC-J1007</w:t>
      </w:r>
      <w:r w:rsidR="00E825F8">
        <w:t xml:space="preserve"> [2]</w:t>
      </w:r>
      <w:r>
        <w:t xml:space="preserve">. In this contribution, some improvements and modifications to </w:t>
      </w:r>
      <w:r w:rsidR="00712997">
        <w:rPr>
          <w:lang w:val="en-CA"/>
        </w:rPr>
        <w:t xml:space="preserve">the Video parameter set of the </w:t>
      </w:r>
      <w:r w:rsidR="00712997" w:rsidRPr="00F31979">
        <w:rPr>
          <w:lang w:val="en-CA"/>
        </w:rPr>
        <w:t xml:space="preserve">High Efficiency Video Coding (HEVC) text specification draft </w:t>
      </w:r>
      <w:r w:rsidR="00712997">
        <w:rPr>
          <w:lang w:val="en-CA"/>
        </w:rPr>
        <w:t xml:space="preserve">version </w:t>
      </w:r>
      <w:r w:rsidR="00712997" w:rsidRPr="00F31979">
        <w:rPr>
          <w:lang w:val="en-CA"/>
        </w:rPr>
        <w:t>8</w:t>
      </w:r>
      <w:r w:rsidR="00712997">
        <w:rPr>
          <w:lang w:val="en-CA"/>
        </w:rPr>
        <w:t xml:space="preserve"> [1] and the base-line approaches of</w:t>
      </w:r>
      <w:r w:rsidR="00EE5E11">
        <w:rPr>
          <w:lang w:val="en-CA"/>
        </w:rPr>
        <w:t xml:space="preserve"> </w:t>
      </w:r>
      <w:r w:rsidR="00EE5E11">
        <w:t>JCTVC-J1007</w:t>
      </w:r>
      <w:r w:rsidR="00712997">
        <w:rPr>
          <w:lang w:val="en-CA"/>
        </w:rPr>
        <w:t xml:space="preserve"> [2]</w:t>
      </w:r>
      <w:r w:rsidR="00712997" w:rsidRPr="005058A1">
        <w:rPr>
          <w:lang w:val="en-CA"/>
        </w:rPr>
        <w:t xml:space="preserve"> </w:t>
      </w:r>
      <w:r w:rsidR="00712997">
        <w:rPr>
          <w:lang w:val="en-CA"/>
        </w:rPr>
        <w:t>are proposed to improve the operation of bitstream extraction.</w:t>
      </w:r>
      <w:r w:rsidR="00A51F7D">
        <w:rPr>
          <w:lang w:val="en-CA"/>
        </w:rPr>
        <w:t xml:space="preserve"> The list of proposed items includes:</w:t>
      </w:r>
    </w:p>
    <w:p w:rsidR="00A51F7D" w:rsidRPr="00A51F7D" w:rsidRDefault="00A51F7D" w:rsidP="00F24A60">
      <w:pPr>
        <w:pStyle w:val="ListParagraph"/>
        <w:numPr>
          <w:ilvl w:val="0"/>
          <w:numId w:val="18"/>
        </w:numPr>
        <w:spacing w:before="120" w:after="120" w:line="240" w:lineRule="auto"/>
        <w:contextualSpacing w:val="0"/>
        <w:jc w:val="both"/>
        <w:rPr>
          <w:rFonts w:ascii="Times New Roman" w:hAnsi="Times New Roman"/>
          <w:lang w:val="en-CA"/>
        </w:rPr>
      </w:pPr>
      <w:r>
        <w:rPr>
          <w:rFonts w:ascii="Times New Roman" w:hAnsi="Times New Roman"/>
          <w:lang w:val="en-CA"/>
        </w:rPr>
        <w:t>Usage of</w:t>
      </w:r>
      <w:r w:rsidRPr="00A51F7D">
        <w:rPr>
          <w:rFonts w:ascii="Times New Roman" w:hAnsi="Times New Roman"/>
          <w:lang w:val="en-CA"/>
        </w:rPr>
        <w:t xml:space="preserve"> reserved_zero_6bits </w:t>
      </w:r>
      <w:r>
        <w:rPr>
          <w:rFonts w:ascii="Times New Roman" w:hAnsi="Times New Roman"/>
          <w:lang w:val="en-CA"/>
        </w:rPr>
        <w:t>in</w:t>
      </w:r>
      <w:r w:rsidRPr="00A51F7D">
        <w:rPr>
          <w:rFonts w:ascii="Times New Roman" w:hAnsi="Times New Roman"/>
          <w:lang w:val="en-CA"/>
        </w:rPr>
        <w:t xml:space="preserve"> NAL unit header as priority_id</w:t>
      </w:r>
    </w:p>
    <w:p w:rsidR="00A51F7D" w:rsidRPr="00A51F7D" w:rsidRDefault="00A51F7D" w:rsidP="00A51F7D">
      <w:pPr>
        <w:pStyle w:val="ListParagraph"/>
        <w:numPr>
          <w:ilvl w:val="0"/>
          <w:numId w:val="18"/>
        </w:numPr>
        <w:spacing w:before="120" w:after="120" w:line="240" w:lineRule="auto"/>
        <w:contextualSpacing w:val="0"/>
        <w:rPr>
          <w:rFonts w:ascii="Times New Roman" w:hAnsi="Times New Roman"/>
          <w:lang w:val="en-CA"/>
        </w:rPr>
      </w:pPr>
      <w:r w:rsidRPr="00A51F7D">
        <w:rPr>
          <w:rFonts w:ascii="Times New Roman" w:hAnsi="Times New Roman"/>
          <w:lang w:val="en-CA"/>
        </w:rPr>
        <w:lastRenderedPageBreak/>
        <w:t xml:space="preserve">Introduction of default dependency and specific dependency </w:t>
      </w:r>
    </w:p>
    <w:p w:rsidR="00A51F7D" w:rsidRPr="00A51F7D" w:rsidRDefault="00A51F7D" w:rsidP="00A51F7D">
      <w:pPr>
        <w:pStyle w:val="ListParagraph"/>
        <w:numPr>
          <w:ilvl w:val="0"/>
          <w:numId w:val="18"/>
        </w:numPr>
        <w:spacing w:before="120" w:after="120" w:line="240" w:lineRule="auto"/>
        <w:contextualSpacing w:val="0"/>
        <w:rPr>
          <w:rFonts w:ascii="Times New Roman" w:hAnsi="Times New Roman"/>
          <w:lang w:val="en-CA"/>
        </w:rPr>
      </w:pPr>
      <w:r w:rsidRPr="00A51F7D">
        <w:rPr>
          <w:rFonts w:ascii="Times New Roman" w:hAnsi="Times New Roman"/>
          <w:lang w:val="en-CA"/>
        </w:rPr>
        <w:t>Harmoniz</w:t>
      </w:r>
      <w:r>
        <w:rPr>
          <w:rFonts w:ascii="Times New Roman" w:hAnsi="Times New Roman"/>
          <w:lang w:val="en-CA"/>
        </w:rPr>
        <w:t>ation of</w:t>
      </w:r>
      <w:r w:rsidRPr="00A51F7D">
        <w:rPr>
          <w:rFonts w:ascii="Times New Roman" w:hAnsi="Times New Roman"/>
          <w:lang w:val="en-CA"/>
        </w:rPr>
        <w:t xml:space="preserve"> </w:t>
      </w:r>
      <w:r>
        <w:rPr>
          <w:rFonts w:ascii="Times New Roman" w:hAnsi="Times New Roman"/>
          <w:lang w:val="en-CA"/>
        </w:rPr>
        <w:t>scalable</w:t>
      </w:r>
      <w:r w:rsidRPr="00A51F7D">
        <w:rPr>
          <w:rFonts w:ascii="Times New Roman" w:hAnsi="Times New Roman"/>
          <w:lang w:val="en-CA"/>
        </w:rPr>
        <w:t xml:space="preserve"> dimension</w:t>
      </w:r>
      <w:r>
        <w:rPr>
          <w:rFonts w:ascii="Times New Roman" w:hAnsi="Times New Roman"/>
          <w:lang w:val="en-CA"/>
        </w:rPr>
        <w:t xml:space="preserve"> descriptions</w:t>
      </w:r>
    </w:p>
    <w:p w:rsidR="00A51F7D" w:rsidRPr="00A51F7D" w:rsidRDefault="00A51F7D" w:rsidP="00A51F7D">
      <w:pPr>
        <w:pStyle w:val="ListParagraph"/>
        <w:numPr>
          <w:ilvl w:val="0"/>
          <w:numId w:val="18"/>
        </w:numPr>
        <w:spacing w:before="120" w:after="120" w:line="240" w:lineRule="auto"/>
        <w:contextualSpacing w:val="0"/>
        <w:rPr>
          <w:rFonts w:ascii="Times New Roman" w:hAnsi="Times New Roman"/>
          <w:lang w:val="en-CA"/>
        </w:rPr>
      </w:pPr>
      <w:r>
        <w:rPr>
          <w:rFonts w:ascii="Times New Roman" w:hAnsi="Times New Roman"/>
          <w:lang w:val="en-CA"/>
        </w:rPr>
        <w:t>N</w:t>
      </w:r>
      <w:r w:rsidRPr="00A51F7D">
        <w:rPr>
          <w:rFonts w:ascii="Times New Roman" w:hAnsi="Times New Roman"/>
          <w:lang w:val="en-CA"/>
        </w:rPr>
        <w:t xml:space="preserve">ew </w:t>
      </w:r>
      <w:r w:rsidR="005D6B4F">
        <w:rPr>
          <w:rFonts w:ascii="Times New Roman" w:hAnsi="Times New Roman"/>
          <w:lang w:val="en-CA"/>
        </w:rPr>
        <w:t xml:space="preserve">scalability </w:t>
      </w:r>
      <w:r w:rsidRPr="00A51F7D">
        <w:rPr>
          <w:rFonts w:ascii="Times New Roman" w:hAnsi="Times New Roman"/>
          <w:lang w:val="en-CA"/>
        </w:rPr>
        <w:t>dimension</w:t>
      </w:r>
      <w:r w:rsidR="005D6B4F">
        <w:rPr>
          <w:rFonts w:ascii="Times New Roman" w:hAnsi="Times New Roman"/>
          <w:lang w:val="en-CA"/>
        </w:rPr>
        <w:t>s</w:t>
      </w:r>
      <w:r w:rsidRPr="00A51F7D">
        <w:rPr>
          <w:rFonts w:ascii="Times New Roman" w:hAnsi="Times New Roman"/>
          <w:lang w:val="en-CA"/>
        </w:rPr>
        <w:t>: priority dimension and region-of-interest (or special region) dimension.</w:t>
      </w:r>
    </w:p>
    <w:p w:rsidR="00A51F7D" w:rsidRDefault="00626382" w:rsidP="0087315C">
      <w:pPr>
        <w:rPr>
          <w:lang w:val="en-CA"/>
        </w:rPr>
      </w:pPr>
      <w:r>
        <w:rPr>
          <w:lang w:val="en-CA"/>
        </w:rPr>
        <w:t xml:space="preserve">In the </w:t>
      </w:r>
      <w:r w:rsidR="00C3210C">
        <w:rPr>
          <w:lang w:val="en-CA"/>
        </w:rPr>
        <w:t>following</w:t>
      </w:r>
      <w:r>
        <w:rPr>
          <w:lang w:val="en-CA"/>
        </w:rPr>
        <w:t xml:space="preserve"> Section, the detailed </w:t>
      </w:r>
      <w:r w:rsidR="00C3210C">
        <w:rPr>
          <w:lang w:val="en-CA"/>
        </w:rPr>
        <w:t>description of each proposed item is provided.</w:t>
      </w:r>
    </w:p>
    <w:p w:rsidR="00712997" w:rsidRDefault="00712997" w:rsidP="00712997">
      <w:pPr>
        <w:jc w:val="both"/>
        <w:rPr>
          <w:lang w:val="en-CA"/>
        </w:rPr>
      </w:pPr>
    </w:p>
    <w:p w:rsidR="00B363F2" w:rsidRDefault="00B363F2" w:rsidP="00B363F2">
      <w:pPr>
        <w:pStyle w:val="Heading1"/>
        <w:rPr>
          <w:lang w:val="en-CA"/>
        </w:rPr>
      </w:pPr>
      <w:r>
        <w:rPr>
          <w:lang w:val="en-CA"/>
        </w:rPr>
        <w:t>Proposal</w:t>
      </w:r>
    </w:p>
    <w:p w:rsidR="00712997" w:rsidRDefault="00712997" w:rsidP="00EE5E11">
      <w:pPr>
        <w:pStyle w:val="Heading2"/>
        <w:rPr>
          <w:lang w:val="en-CA"/>
        </w:rPr>
      </w:pPr>
      <w:r>
        <w:rPr>
          <w:lang w:val="en-CA"/>
        </w:rPr>
        <w:t>Use of</w:t>
      </w:r>
      <w:r w:rsidRPr="00F31979">
        <w:rPr>
          <w:lang w:val="en-CA"/>
        </w:rPr>
        <w:t xml:space="preserve"> </w:t>
      </w:r>
      <w:r>
        <w:rPr>
          <w:lang w:val="en-CA"/>
        </w:rPr>
        <w:t>priority</w:t>
      </w:r>
      <w:r w:rsidR="00EE5E11">
        <w:rPr>
          <w:lang w:val="en-CA"/>
        </w:rPr>
        <w:t>_id</w:t>
      </w:r>
      <w:r>
        <w:rPr>
          <w:lang w:val="en-CA"/>
        </w:rPr>
        <w:t xml:space="preserve"> in NAL unit header</w:t>
      </w:r>
    </w:p>
    <w:p w:rsidR="00B363F2" w:rsidRDefault="00712997" w:rsidP="00712997">
      <w:pPr>
        <w:jc w:val="both"/>
      </w:pPr>
      <w:r>
        <w:rPr>
          <w:lang w:val="en-CA"/>
        </w:rPr>
        <w:t xml:space="preserve">Currently, the </w:t>
      </w:r>
      <w:r>
        <w:t xml:space="preserve">reserved_zero_6bits element of the NAL unit header is planned to be used to indicate scalable layers of a bitstream. We propose that these bits (or part of them) could be used as priority_id in SVC specification [3]. </w:t>
      </w:r>
      <w:r w:rsidR="00B363F2">
        <w:t xml:space="preserve">With this usage, a bitstream can be manipulated in a very cost-effective manner. </w:t>
      </w:r>
    </w:p>
    <w:p w:rsidR="00712997" w:rsidRDefault="00712997" w:rsidP="00712997">
      <w:pPr>
        <w:jc w:val="both"/>
        <w:rPr>
          <w:lang w:val="en-CA"/>
        </w:rPr>
      </w:pPr>
      <w:r>
        <w:t>The following priority_flag is added to VPS to signal this purpose.</w:t>
      </w:r>
    </w:p>
    <w:p w:rsidR="00712997" w:rsidRDefault="00712997" w:rsidP="00712997">
      <w:pPr>
        <w:jc w:val="both"/>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12997" w:rsidRPr="00FB0B6F" w:rsidTr="0079233B">
        <w:trPr>
          <w:cantSplit/>
          <w:jc w:val="center"/>
        </w:trPr>
        <w:tc>
          <w:tcPr>
            <w:tcW w:w="6754" w:type="dxa"/>
          </w:tcPr>
          <w:p w:rsidR="00712997" w:rsidRPr="00FB0B6F" w:rsidRDefault="00712997" w:rsidP="0079233B">
            <w:pPr>
              <w:pStyle w:val="tablesyntax"/>
            </w:pPr>
            <w:r w:rsidRPr="009E5D62">
              <w:t>video_parameter_set_rbsp( )</w:t>
            </w:r>
            <w:r w:rsidRPr="00FB0B6F">
              <w:t xml:space="preserve"> {</w:t>
            </w:r>
          </w:p>
        </w:tc>
        <w:tc>
          <w:tcPr>
            <w:tcW w:w="1174" w:type="dxa"/>
          </w:tcPr>
          <w:p w:rsidR="00712997" w:rsidRPr="00FB0B6F" w:rsidRDefault="00712997" w:rsidP="0079233B">
            <w:pPr>
              <w:pStyle w:val="tableheading"/>
              <w:rPr>
                <w:b w:val="0"/>
              </w:rPr>
            </w:pPr>
            <w:r w:rsidRPr="00FB0B6F">
              <w:rPr>
                <w:b w:val="0"/>
              </w:rPr>
              <w:t>Descriptor</w:t>
            </w:r>
          </w:p>
        </w:tc>
      </w:tr>
      <w:tr w:rsidR="00712997" w:rsidRPr="008A4D6C" w:rsidTr="0079233B">
        <w:trPr>
          <w:cantSplit/>
          <w:jc w:val="center"/>
        </w:trPr>
        <w:tc>
          <w:tcPr>
            <w:tcW w:w="6754" w:type="dxa"/>
          </w:tcPr>
          <w:p w:rsidR="00712997" w:rsidRPr="008A4D6C" w:rsidRDefault="00712997" w:rsidP="0079233B">
            <w:pPr>
              <w:pStyle w:val="tablesyntax"/>
              <w:rPr>
                <w:b/>
              </w:rPr>
            </w:pPr>
            <w:r w:rsidRPr="00FB0B6F">
              <w:tab/>
            </w:r>
            <w:r w:rsidRPr="008A4D6C">
              <w:rPr>
                <w:b/>
                <w:bCs/>
              </w:rPr>
              <w:t>video_parameter_set_id</w:t>
            </w:r>
          </w:p>
        </w:tc>
        <w:tc>
          <w:tcPr>
            <w:tcW w:w="1174" w:type="dxa"/>
          </w:tcPr>
          <w:p w:rsidR="00712997" w:rsidRPr="008A4D6C" w:rsidRDefault="00712997" w:rsidP="0079233B">
            <w:pPr>
              <w:pStyle w:val="tablecell"/>
            </w:pPr>
            <w:r w:rsidRPr="008A4D6C">
              <w:t>u(</w:t>
            </w:r>
            <w:r>
              <w:t>4</w:t>
            </w:r>
            <w:r w:rsidRPr="008A4D6C">
              <w:t>)</w:t>
            </w:r>
          </w:p>
        </w:tc>
      </w:tr>
      <w:tr w:rsidR="00712997" w:rsidRPr="008A4D6C" w:rsidTr="0079233B">
        <w:trPr>
          <w:cantSplit/>
          <w:jc w:val="center"/>
        </w:trPr>
        <w:tc>
          <w:tcPr>
            <w:tcW w:w="6754" w:type="dxa"/>
          </w:tcPr>
          <w:p w:rsidR="00712997" w:rsidRPr="008A4D6C" w:rsidRDefault="00712997" w:rsidP="0079233B">
            <w:pPr>
              <w:pStyle w:val="tablesyntax"/>
              <w:rPr>
                <w:b/>
                <w:bCs/>
              </w:rPr>
            </w:pPr>
            <w:r w:rsidRPr="008A4D6C">
              <w:rPr>
                <w:b/>
              </w:rPr>
              <w:tab/>
            </w:r>
            <w:r>
              <w:rPr>
                <w:b/>
              </w:rPr>
              <w:t>vps_</w:t>
            </w:r>
            <w:r w:rsidRPr="008A4D6C">
              <w:rPr>
                <w:b/>
              </w:rPr>
              <w:t>temporal_id_nesting_flag</w:t>
            </w:r>
          </w:p>
        </w:tc>
        <w:tc>
          <w:tcPr>
            <w:tcW w:w="1174" w:type="dxa"/>
          </w:tcPr>
          <w:p w:rsidR="00712997" w:rsidRPr="008A4D6C" w:rsidRDefault="00712997" w:rsidP="0079233B">
            <w:pPr>
              <w:pStyle w:val="tablecell"/>
            </w:pPr>
            <w:r w:rsidRPr="008A4D6C">
              <w:t>u(1)</w:t>
            </w:r>
          </w:p>
        </w:tc>
      </w:tr>
      <w:tr w:rsidR="00712997" w:rsidRPr="008A4D6C" w:rsidTr="0079233B">
        <w:trPr>
          <w:cantSplit/>
          <w:jc w:val="center"/>
        </w:trPr>
        <w:tc>
          <w:tcPr>
            <w:tcW w:w="6754" w:type="dxa"/>
          </w:tcPr>
          <w:p w:rsidR="00712997" w:rsidRPr="00E15D6A" w:rsidRDefault="00712997" w:rsidP="0079233B">
            <w:pPr>
              <w:pStyle w:val="tablesyntax"/>
              <w:rPr>
                <w:b/>
              </w:rPr>
            </w:pPr>
            <w:r>
              <w:tab/>
            </w:r>
            <w:r w:rsidRPr="001A5A1F">
              <w:rPr>
                <w:b/>
              </w:rPr>
              <w:t>reserved_zero_2bits</w:t>
            </w:r>
          </w:p>
        </w:tc>
        <w:tc>
          <w:tcPr>
            <w:tcW w:w="1174" w:type="dxa"/>
          </w:tcPr>
          <w:p w:rsidR="00712997" w:rsidRPr="008A4D6C" w:rsidRDefault="00712997" w:rsidP="0079233B">
            <w:pPr>
              <w:pStyle w:val="tablecell"/>
            </w:pPr>
            <w:r>
              <w:t>u(2)</w:t>
            </w:r>
          </w:p>
        </w:tc>
      </w:tr>
      <w:tr w:rsidR="00712997" w:rsidRPr="008A4D6C" w:rsidTr="0079233B">
        <w:trPr>
          <w:cantSplit/>
          <w:jc w:val="center"/>
        </w:trPr>
        <w:tc>
          <w:tcPr>
            <w:tcW w:w="6754" w:type="dxa"/>
            <w:shd w:val="clear" w:color="auto" w:fill="auto"/>
          </w:tcPr>
          <w:p w:rsidR="00712997" w:rsidRPr="000B4FD9" w:rsidRDefault="00712997" w:rsidP="0079233B">
            <w:pPr>
              <w:pStyle w:val="tablesyntax"/>
              <w:rPr>
                <w:b/>
                <w:bCs/>
                <w:strike/>
              </w:rPr>
            </w:pPr>
            <w:r w:rsidRPr="00DB79FC">
              <w:tab/>
            </w:r>
            <w:r w:rsidRPr="000B4FD9">
              <w:rPr>
                <w:b/>
                <w:bCs/>
              </w:rPr>
              <w:t>reserved_zero_6bits</w:t>
            </w:r>
          </w:p>
        </w:tc>
        <w:tc>
          <w:tcPr>
            <w:tcW w:w="1174" w:type="dxa"/>
            <w:shd w:val="clear" w:color="auto" w:fill="auto"/>
          </w:tcPr>
          <w:p w:rsidR="00712997" w:rsidRPr="00DB79FC" w:rsidRDefault="00712997" w:rsidP="0079233B">
            <w:pPr>
              <w:pStyle w:val="tablecell"/>
            </w:pPr>
            <w:r w:rsidRPr="00DB79FC">
              <w:t>u(6)</w:t>
            </w:r>
          </w:p>
        </w:tc>
      </w:tr>
      <w:tr w:rsidR="00712997" w:rsidRPr="008A4D6C" w:rsidTr="0079233B">
        <w:trPr>
          <w:cantSplit/>
          <w:jc w:val="center"/>
        </w:trPr>
        <w:tc>
          <w:tcPr>
            <w:tcW w:w="6754" w:type="dxa"/>
            <w:shd w:val="clear" w:color="auto" w:fill="auto"/>
          </w:tcPr>
          <w:p w:rsidR="00712997" w:rsidRPr="00DB79FC" w:rsidRDefault="00712997" w:rsidP="0079233B">
            <w:pPr>
              <w:pStyle w:val="tablesyntax"/>
              <w:rPr>
                <w:b/>
              </w:rPr>
            </w:pPr>
            <w:r w:rsidRPr="00DB79FC">
              <w:rPr>
                <w:b/>
              </w:rPr>
              <w:tab/>
              <w:t>vps_max_sub_layers_minus1</w:t>
            </w:r>
          </w:p>
        </w:tc>
        <w:tc>
          <w:tcPr>
            <w:tcW w:w="1174" w:type="dxa"/>
            <w:shd w:val="clear" w:color="auto" w:fill="auto"/>
          </w:tcPr>
          <w:p w:rsidR="00712997" w:rsidRPr="00DB79FC" w:rsidRDefault="00712997" w:rsidP="0079233B">
            <w:pPr>
              <w:pStyle w:val="tablecell"/>
            </w:pPr>
            <w:r w:rsidRPr="00DB79FC">
              <w:rPr>
                <w:lang w:eastAsia="ko-KR"/>
              </w:rPr>
              <w:t>u(3)</w:t>
            </w:r>
          </w:p>
        </w:tc>
      </w:tr>
      <w:tr w:rsidR="00712997" w:rsidRPr="008A4D6C" w:rsidTr="0079233B">
        <w:trPr>
          <w:cantSplit/>
          <w:jc w:val="center"/>
        </w:trPr>
        <w:tc>
          <w:tcPr>
            <w:tcW w:w="6754" w:type="dxa"/>
            <w:shd w:val="clear" w:color="auto" w:fill="auto"/>
          </w:tcPr>
          <w:p w:rsidR="00712997" w:rsidRPr="00DB79FC" w:rsidRDefault="00712997" w:rsidP="0079233B">
            <w:pPr>
              <w:pStyle w:val="tablesyntax"/>
              <w:rPr>
                <w:b/>
                <w:highlight w:val="yellow"/>
              </w:rPr>
            </w:pPr>
            <w:r w:rsidRPr="00DB79FC">
              <w:rPr>
                <w:b/>
                <w:highlight w:val="yellow"/>
              </w:rPr>
              <w:tab/>
              <w:t>priority_flag</w:t>
            </w:r>
          </w:p>
        </w:tc>
        <w:tc>
          <w:tcPr>
            <w:tcW w:w="1174" w:type="dxa"/>
            <w:shd w:val="clear" w:color="auto" w:fill="auto"/>
          </w:tcPr>
          <w:p w:rsidR="00712997" w:rsidRPr="00DB79FC" w:rsidRDefault="00712997" w:rsidP="0079233B">
            <w:pPr>
              <w:pStyle w:val="tablecell"/>
              <w:rPr>
                <w:highlight w:val="yellow"/>
                <w:lang w:eastAsia="ko-KR"/>
              </w:rPr>
            </w:pPr>
            <w:r w:rsidRPr="00DB79FC">
              <w:rPr>
                <w:highlight w:val="yellow"/>
              </w:rPr>
              <w:t>u(1)</w:t>
            </w:r>
          </w:p>
        </w:tc>
      </w:tr>
      <w:tr w:rsidR="00712997" w:rsidRPr="008A4D6C" w:rsidTr="0079233B">
        <w:trPr>
          <w:cantSplit/>
          <w:jc w:val="center"/>
        </w:trPr>
        <w:tc>
          <w:tcPr>
            <w:tcW w:w="6754" w:type="dxa"/>
            <w:shd w:val="clear" w:color="auto" w:fill="auto"/>
          </w:tcPr>
          <w:p w:rsidR="00712997" w:rsidRPr="00DB79FC" w:rsidRDefault="00712997" w:rsidP="0079233B">
            <w:pPr>
              <w:pStyle w:val="tablesyntax"/>
            </w:pPr>
            <w:r w:rsidRPr="00DB79FC">
              <w:tab/>
              <w:t>profile_level( 1, vps_max_sub_layers_minus1 )</w:t>
            </w:r>
          </w:p>
        </w:tc>
        <w:tc>
          <w:tcPr>
            <w:tcW w:w="1174" w:type="dxa"/>
            <w:shd w:val="clear" w:color="auto" w:fill="auto"/>
          </w:tcPr>
          <w:p w:rsidR="00712997" w:rsidRPr="00DB79FC" w:rsidRDefault="00712997" w:rsidP="0079233B">
            <w:pPr>
              <w:pStyle w:val="tablecell"/>
            </w:pPr>
          </w:p>
        </w:tc>
      </w:tr>
      <w:tr w:rsidR="00712997" w:rsidRPr="008A4D6C" w:rsidDel="00A6475F" w:rsidTr="0079233B">
        <w:trPr>
          <w:cantSplit/>
          <w:jc w:val="center"/>
        </w:trPr>
        <w:tc>
          <w:tcPr>
            <w:tcW w:w="6754" w:type="dxa"/>
            <w:shd w:val="clear" w:color="auto" w:fill="auto"/>
          </w:tcPr>
          <w:p w:rsidR="00712997" w:rsidRPr="000B4FD9" w:rsidRDefault="00712997" w:rsidP="0079233B">
            <w:pPr>
              <w:pStyle w:val="tablesyntax"/>
              <w:rPr>
                <w:b/>
              </w:rPr>
            </w:pPr>
            <w:r w:rsidRPr="00DB79FC">
              <w:tab/>
            </w:r>
            <w:r w:rsidRPr="000B4FD9">
              <w:rPr>
                <w:b/>
              </w:rPr>
              <w:t>reserved_zero_12bits</w:t>
            </w:r>
          </w:p>
        </w:tc>
        <w:tc>
          <w:tcPr>
            <w:tcW w:w="1174" w:type="dxa"/>
            <w:shd w:val="clear" w:color="auto" w:fill="auto"/>
          </w:tcPr>
          <w:p w:rsidR="00712997" w:rsidRPr="00DB79FC" w:rsidDel="00A6475F" w:rsidRDefault="00712997" w:rsidP="0079233B">
            <w:pPr>
              <w:pStyle w:val="tableheading"/>
              <w:overflowPunct/>
              <w:autoSpaceDE/>
              <w:autoSpaceDN/>
              <w:adjustRightInd/>
              <w:jc w:val="left"/>
              <w:textAlignment w:val="auto"/>
              <w:rPr>
                <w:b w:val="0"/>
              </w:rPr>
            </w:pPr>
            <w:r w:rsidRPr="00DB79FC">
              <w:rPr>
                <w:b w:val="0"/>
              </w:rPr>
              <w:t>u(12)</w:t>
            </w:r>
          </w:p>
        </w:tc>
      </w:tr>
      <w:tr w:rsidR="00712997" w:rsidRPr="008A4D6C" w:rsidTr="0079233B">
        <w:trPr>
          <w:cantSplit/>
          <w:jc w:val="center"/>
        </w:trPr>
        <w:tc>
          <w:tcPr>
            <w:tcW w:w="6754" w:type="dxa"/>
            <w:shd w:val="clear" w:color="auto" w:fill="auto"/>
          </w:tcPr>
          <w:p w:rsidR="00712997" w:rsidRPr="00DB79FC" w:rsidRDefault="00712997" w:rsidP="0079233B">
            <w:pPr>
              <w:pStyle w:val="tablesyntax"/>
              <w:rPr>
                <w:bCs/>
              </w:rPr>
            </w:pPr>
            <w:r w:rsidRPr="00DB79FC">
              <w:tab/>
              <w:t>for( i = 0; i &lt;= vps_max_sub_layers_minus1; i++ ) {</w:t>
            </w:r>
          </w:p>
        </w:tc>
        <w:tc>
          <w:tcPr>
            <w:tcW w:w="1174" w:type="dxa"/>
            <w:shd w:val="clear" w:color="auto" w:fill="auto"/>
          </w:tcPr>
          <w:p w:rsidR="00712997" w:rsidRPr="00DB79FC" w:rsidRDefault="00712997" w:rsidP="0079233B">
            <w:pPr>
              <w:pStyle w:val="tableheading"/>
              <w:overflowPunct/>
              <w:autoSpaceDE/>
              <w:autoSpaceDN/>
              <w:adjustRightInd/>
              <w:jc w:val="left"/>
              <w:textAlignment w:val="auto"/>
              <w:rPr>
                <w:b w:val="0"/>
              </w:rPr>
            </w:pPr>
          </w:p>
        </w:tc>
      </w:tr>
      <w:tr w:rsidR="00712997" w:rsidRPr="008A4D6C" w:rsidTr="0079233B">
        <w:trPr>
          <w:cantSplit/>
          <w:jc w:val="center"/>
        </w:trPr>
        <w:tc>
          <w:tcPr>
            <w:tcW w:w="6754" w:type="dxa"/>
            <w:tcBorders>
              <w:top w:val="single" w:sz="4" w:space="0" w:color="auto"/>
              <w:left w:val="single" w:sz="4" w:space="0" w:color="auto"/>
              <w:bottom w:val="single" w:sz="4" w:space="0" w:color="auto"/>
              <w:right w:val="single" w:sz="4" w:space="0" w:color="auto"/>
            </w:tcBorders>
            <w:shd w:val="clear" w:color="auto" w:fill="auto"/>
          </w:tcPr>
          <w:p w:rsidR="00712997" w:rsidRPr="00DB79FC" w:rsidRDefault="00712997" w:rsidP="0079233B">
            <w:pPr>
              <w:pStyle w:val="tablesyntax"/>
            </w:pPr>
            <w:r w:rsidRPr="00DB79FC">
              <w:rPr>
                <w:b/>
              </w:rPr>
              <w:tab/>
            </w:r>
            <w:r w:rsidRPr="00DB79FC">
              <w:rPr>
                <w:b/>
              </w:rPr>
              <w:tab/>
              <w:t>vps_max_dec_pic_buffering[</w:t>
            </w:r>
            <w:r w:rsidRPr="00DB79FC">
              <w:t> i </w:t>
            </w:r>
            <w:r w:rsidRPr="00DB79FC">
              <w:rPr>
                <w:b/>
              </w:rPr>
              <w:t>]</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712997" w:rsidRPr="00DB79FC" w:rsidRDefault="00712997" w:rsidP="0079233B">
            <w:pPr>
              <w:pStyle w:val="tablecell"/>
            </w:pPr>
            <w:r w:rsidRPr="00DB79FC">
              <w:t>ue(v)</w:t>
            </w:r>
          </w:p>
        </w:tc>
      </w:tr>
      <w:tr w:rsidR="00712997" w:rsidRPr="008A4D6C" w:rsidTr="0079233B">
        <w:trPr>
          <w:cantSplit/>
          <w:jc w:val="center"/>
        </w:trPr>
        <w:tc>
          <w:tcPr>
            <w:tcW w:w="6754" w:type="dxa"/>
            <w:tcBorders>
              <w:top w:val="single" w:sz="4" w:space="0" w:color="auto"/>
              <w:left w:val="single" w:sz="4" w:space="0" w:color="auto"/>
              <w:bottom w:val="single" w:sz="4" w:space="0" w:color="auto"/>
              <w:right w:val="single" w:sz="4" w:space="0" w:color="auto"/>
            </w:tcBorders>
            <w:shd w:val="clear" w:color="auto" w:fill="auto"/>
          </w:tcPr>
          <w:p w:rsidR="00712997" w:rsidRPr="00DB79FC" w:rsidRDefault="00712997" w:rsidP="0079233B">
            <w:pPr>
              <w:pStyle w:val="tablesyntax"/>
              <w:rPr>
                <w:b/>
              </w:rPr>
            </w:pPr>
            <w:r w:rsidRPr="00DB79FC">
              <w:rPr>
                <w:b/>
              </w:rPr>
              <w:tab/>
            </w:r>
            <w:r w:rsidRPr="00DB79FC">
              <w:rPr>
                <w:b/>
              </w:rPr>
              <w:tab/>
              <w:t>vps_max_num_reorder_pics[</w:t>
            </w:r>
            <w:r w:rsidRPr="00DB79FC">
              <w:t> i </w:t>
            </w:r>
            <w:r w:rsidRPr="00DB79FC">
              <w:rPr>
                <w:b/>
              </w:rPr>
              <w:t>]</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712997" w:rsidRPr="00DB79FC" w:rsidRDefault="00712997" w:rsidP="0079233B">
            <w:pPr>
              <w:pStyle w:val="tablecell"/>
            </w:pPr>
            <w:r w:rsidRPr="00DB79FC">
              <w:t>ue(v)</w:t>
            </w:r>
          </w:p>
        </w:tc>
      </w:tr>
      <w:tr w:rsidR="00712997" w:rsidRPr="008A4D6C" w:rsidTr="0079233B">
        <w:trPr>
          <w:cantSplit/>
          <w:jc w:val="center"/>
        </w:trPr>
        <w:tc>
          <w:tcPr>
            <w:tcW w:w="6754" w:type="dxa"/>
            <w:shd w:val="clear" w:color="auto" w:fill="auto"/>
          </w:tcPr>
          <w:p w:rsidR="00712997" w:rsidRPr="00DB79FC" w:rsidRDefault="00712997" w:rsidP="0079233B">
            <w:pPr>
              <w:pStyle w:val="tablesyntax"/>
              <w:rPr>
                <w:b/>
              </w:rPr>
            </w:pPr>
            <w:r w:rsidRPr="00DB79FC">
              <w:rPr>
                <w:b/>
              </w:rPr>
              <w:tab/>
            </w:r>
            <w:r w:rsidRPr="00DB79FC">
              <w:rPr>
                <w:b/>
              </w:rPr>
              <w:tab/>
              <w:t>vps_max_latency_increase[</w:t>
            </w:r>
            <w:r w:rsidRPr="00DB79FC">
              <w:t> i </w:t>
            </w:r>
            <w:r w:rsidRPr="00DB79FC">
              <w:rPr>
                <w:b/>
              </w:rPr>
              <w:t>]</w:t>
            </w:r>
          </w:p>
        </w:tc>
        <w:tc>
          <w:tcPr>
            <w:tcW w:w="1174" w:type="dxa"/>
            <w:shd w:val="clear" w:color="auto" w:fill="auto"/>
          </w:tcPr>
          <w:p w:rsidR="00712997" w:rsidRPr="00DB79FC" w:rsidRDefault="00712997" w:rsidP="0079233B">
            <w:pPr>
              <w:pStyle w:val="tablecell"/>
              <w:rPr>
                <w:lang w:eastAsia="ko-KR"/>
              </w:rPr>
            </w:pPr>
            <w:r w:rsidRPr="00DB79FC">
              <w:t>ue(v)</w:t>
            </w:r>
          </w:p>
        </w:tc>
      </w:tr>
      <w:tr w:rsidR="00712997" w:rsidRPr="008A4D6C" w:rsidTr="0079233B">
        <w:trPr>
          <w:cantSplit/>
          <w:jc w:val="center"/>
        </w:trPr>
        <w:tc>
          <w:tcPr>
            <w:tcW w:w="6754" w:type="dxa"/>
            <w:shd w:val="clear" w:color="auto" w:fill="auto"/>
          </w:tcPr>
          <w:p w:rsidR="00712997" w:rsidRPr="00DB79FC" w:rsidRDefault="00712997" w:rsidP="0079233B">
            <w:pPr>
              <w:pStyle w:val="tablesyntax"/>
              <w:rPr>
                <w:bCs/>
              </w:rPr>
            </w:pPr>
            <w:r w:rsidRPr="00DB79FC">
              <w:rPr>
                <w:b/>
              </w:rPr>
              <w:tab/>
            </w:r>
            <w:r w:rsidRPr="00DB79FC">
              <w:t>}</w:t>
            </w:r>
          </w:p>
        </w:tc>
        <w:tc>
          <w:tcPr>
            <w:tcW w:w="1174" w:type="dxa"/>
            <w:shd w:val="clear" w:color="auto" w:fill="auto"/>
          </w:tcPr>
          <w:p w:rsidR="00712997" w:rsidRPr="00DB79FC" w:rsidRDefault="00712997" w:rsidP="0079233B">
            <w:pPr>
              <w:pStyle w:val="tablecell"/>
            </w:pPr>
          </w:p>
        </w:tc>
      </w:tr>
      <w:tr w:rsidR="00712997" w:rsidRPr="008A4D6C" w:rsidTr="0079233B">
        <w:trPr>
          <w:cantSplit/>
          <w:jc w:val="center"/>
        </w:trPr>
        <w:tc>
          <w:tcPr>
            <w:tcW w:w="6754" w:type="dxa"/>
            <w:shd w:val="clear" w:color="auto" w:fill="auto"/>
          </w:tcPr>
          <w:p w:rsidR="00712997" w:rsidRPr="00DB79FC" w:rsidRDefault="00712997" w:rsidP="0079233B">
            <w:pPr>
              <w:pStyle w:val="tablesyntax"/>
              <w:rPr>
                <w:b/>
              </w:rPr>
            </w:pPr>
            <w:r w:rsidRPr="00DB79FC">
              <w:rPr>
                <w:b/>
              </w:rPr>
              <w:tab/>
              <w:t>num_hrd_parameters</w:t>
            </w:r>
          </w:p>
        </w:tc>
        <w:tc>
          <w:tcPr>
            <w:tcW w:w="1174" w:type="dxa"/>
            <w:shd w:val="clear" w:color="auto" w:fill="auto"/>
          </w:tcPr>
          <w:p w:rsidR="00712997" w:rsidRPr="00DB79FC" w:rsidRDefault="00712997" w:rsidP="0079233B">
            <w:pPr>
              <w:pStyle w:val="tablecell"/>
            </w:pPr>
            <w:r w:rsidRPr="00DB79FC">
              <w:t>ue(v)</w:t>
            </w:r>
          </w:p>
        </w:tc>
      </w:tr>
      <w:tr w:rsidR="00712997" w:rsidRPr="00EE712F" w:rsidTr="0079233B">
        <w:trPr>
          <w:cantSplit/>
          <w:jc w:val="center"/>
        </w:trPr>
        <w:tc>
          <w:tcPr>
            <w:tcW w:w="6754" w:type="dxa"/>
            <w:shd w:val="clear" w:color="auto" w:fill="auto"/>
          </w:tcPr>
          <w:p w:rsidR="00712997" w:rsidRPr="00DB79FC" w:rsidRDefault="00712997" w:rsidP="0079233B">
            <w:pPr>
              <w:pStyle w:val="tablesyntax"/>
            </w:pPr>
            <w:r w:rsidRPr="00DB79FC">
              <w:rPr>
                <w:b/>
              </w:rPr>
              <w:tab/>
            </w:r>
            <w:r w:rsidRPr="00DB79FC">
              <w:t>for( i = 0; i &lt; num_hrd_parameters; i++ ) {</w:t>
            </w:r>
          </w:p>
        </w:tc>
        <w:tc>
          <w:tcPr>
            <w:tcW w:w="1174" w:type="dxa"/>
            <w:shd w:val="clear" w:color="auto" w:fill="auto"/>
          </w:tcPr>
          <w:p w:rsidR="00712997" w:rsidRPr="00DB79FC" w:rsidRDefault="00712997" w:rsidP="0079233B">
            <w:pPr>
              <w:pStyle w:val="tablecell"/>
            </w:pPr>
          </w:p>
        </w:tc>
      </w:tr>
      <w:tr w:rsidR="00712997" w:rsidRPr="00EE712F" w:rsidTr="0079233B">
        <w:trPr>
          <w:cantSplit/>
          <w:jc w:val="center"/>
        </w:trPr>
        <w:tc>
          <w:tcPr>
            <w:tcW w:w="6754" w:type="dxa"/>
            <w:shd w:val="clear" w:color="auto" w:fill="auto"/>
          </w:tcPr>
          <w:p w:rsidR="00712997" w:rsidRPr="00DB79FC" w:rsidRDefault="00712997" w:rsidP="0079233B">
            <w:pPr>
              <w:pStyle w:val="tablesyntax"/>
            </w:pPr>
            <w:r w:rsidRPr="00DB79FC">
              <w:rPr>
                <w:b/>
              </w:rPr>
              <w:tab/>
            </w:r>
            <w:r w:rsidRPr="00DB79FC">
              <w:rPr>
                <w:b/>
              </w:rPr>
              <w:tab/>
            </w:r>
            <w:r w:rsidRPr="00DB79FC">
              <w:t>if( i &gt; 0 )</w:t>
            </w:r>
          </w:p>
        </w:tc>
        <w:tc>
          <w:tcPr>
            <w:tcW w:w="1174" w:type="dxa"/>
            <w:shd w:val="clear" w:color="auto" w:fill="auto"/>
          </w:tcPr>
          <w:p w:rsidR="00712997" w:rsidRPr="00DB79FC" w:rsidRDefault="00712997" w:rsidP="0079233B">
            <w:pPr>
              <w:pStyle w:val="tablecell"/>
            </w:pPr>
          </w:p>
        </w:tc>
      </w:tr>
      <w:tr w:rsidR="00712997" w:rsidRPr="00EE712F" w:rsidTr="0079233B">
        <w:trPr>
          <w:cantSplit/>
          <w:jc w:val="center"/>
        </w:trPr>
        <w:tc>
          <w:tcPr>
            <w:tcW w:w="6754" w:type="dxa"/>
            <w:shd w:val="clear" w:color="auto" w:fill="auto"/>
          </w:tcPr>
          <w:p w:rsidR="00712997" w:rsidRPr="00DB79FC" w:rsidRDefault="00712997" w:rsidP="0079233B">
            <w:pPr>
              <w:pStyle w:val="tablesyntax"/>
            </w:pPr>
            <w:r w:rsidRPr="00DB79FC">
              <w:rPr>
                <w:b/>
              </w:rPr>
              <w:tab/>
            </w:r>
            <w:r w:rsidRPr="00DB79FC">
              <w:rPr>
                <w:b/>
              </w:rPr>
              <w:tab/>
            </w:r>
            <w:r w:rsidRPr="00DB79FC">
              <w:rPr>
                <w:b/>
              </w:rPr>
              <w:tab/>
            </w:r>
            <w:r w:rsidRPr="00DB79FC">
              <w:t>op_point( i )</w:t>
            </w:r>
          </w:p>
        </w:tc>
        <w:tc>
          <w:tcPr>
            <w:tcW w:w="1174" w:type="dxa"/>
            <w:shd w:val="clear" w:color="auto" w:fill="auto"/>
          </w:tcPr>
          <w:p w:rsidR="00712997" w:rsidRPr="00DB79FC" w:rsidRDefault="00712997" w:rsidP="0079233B">
            <w:pPr>
              <w:pStyle w:val="tablecell"/>
            </w:pPr>
          </w:p>
        </w:tc>
      </w:tr>
      <w:tr w:rsidR="00712997" w:rsidRPr="00737ECD" w:rsidTr="0079233B">
        <w:trPr>
          <w:cantSplit/>
          <w:jc w:val="center"/>
        </w:trPr>
        <w:tc>
          <w:tcPr>
            <w:tcW w:w="6754" w:type="dxa"/>
            <w:shd w:val="clear" w:color="auto" w:fill="auto"/>
          </w:tcPr>
          <w:p w:rsidR="00712997" w:rsidRPr="00DB79FC" w:rsidRDefault="00712997" w:rsidP="0079233B">
            <w:pPr>
              <w:pStyle w:val="tablesyntax"/>
            </w:pPr>
            <w:r w:rsidRPr="00DB79FC">
              <w:rPr>
                <w:b/>
              </w:rPr>
              <w:tab/>
            </w:r>
            <w:r w:rsidRPr="00DB79FC">
              <w:rPr>
                <w:b/>
              </w:rPr>
              <w:tab/>
            </w:r>
            <w:r w:rsidRPr="00DB79FC">
              <w:t>hrd_parameters( i  = =  0, vps_max_sub_layers_minus1 )</w:t>
            </w:r>
          </w:p>
        </w:tc>
        <w:tc>
          <w:tcPr>
            <w:tcW w:w="1174" w:type="dxa"/>
            <w:shd w:val="clear" w:color="auto" w:fill="auto"/>
          </w:tcPr>
          <w:p w:rsidR="00712997" w:rsidRPr="00DB79FC" w:rsidRDefault="00712997" w:rsidP="0079233B">
            <w:pPr>
              <w:pStyle w:val="tablecell"/>
            </w:pPr>
          </w:p>
        </w:tc>
      </w:tr>
      <w:tr w:rsidR="00712997" w:rsidRPr="00CB205A" w:rsidTr="0079233B">
        <w:trPr>
          <w:cantSplit/>
          <w:jc w:val="center"/>
        </w:trPr>
        <w:tc>
          <w:tcPr>
            <w:tcW w:w="6754" w:type="dxa"/>
            <w:shd w:val="clear" w:color="auto" w:fill="auto"/>
          </w:tcPr>
          <w:p w:rsidR="00712997" w:rsidRPr="00DB79FC" w:rsidRDefault="00712997" w:rsidP="0079233B">
            <w:pPr>
              <w:pStyle w:val="tablesyntax"/>
            </w:pPr>
            <w:r w:rsidRPr="00DB79FC">
              <w:tab/>
              <w:t>}</w:t>
            </w:r>
          </w:p>
        </w:tc>
        <w:tc>
          <w:tcPr>
            <w:tcW w:w="1174" w:type="dxa"/>
            <w:shd w:val="clear" w:color="auto" w:fill="auto"/>
          </w:tcPr>
          <w:p w:rsidR="00712997" w:rsidRPr="00DB79FC" w:rsidRDefault="00712997" w:rsidP="0079233B">
            <w:pPr>
              <w:pStyle w:val="tablecell"/>
            </w:pPr>
          </w:p>
        </w:tc>
      </w:tr>
      <w:tr w:rsidR="00712997" w:rsidRPr="00FB0B6F" w:rsidTr="0079233B">
        <w:trPr>
          <w:cantSplit/>
          <w:jc w:val="center"/>
        </w:trPr>
        <w:tc>
          <w:tcPr>
            <w:tcW w:w="6754" w:type="dxa"/>
            <w:shd w:val="clear" w:color="auto" w:fill="auto"/>
          </w:tcPr>
          <w:p w:rsidR="00712997" w:rsidRPr="00DB79FC" w:rsidRDefault="00712997" w:rsidP="0079233B">
            <w:pPr>
              <w:pStyle w:val="tablesyntax"/>
              <w:rPr>
                <w:b/>
                <w:bCs/>
              </w:rPr>
            </w:pPr>
            <w:r w:rsidRPr="00DB79FC">
              <w:rPr>
                <w:bCs/>
              </w:rPr>
              <w:tab/>
            </w:r>
            <w:r w:rsidRPr="00DB79FC">
              <w:rPr>
                <w:b/>
                <w:bCs/>
              </w:rPr>
              <w:t>bit_equal_to_one</w:t>
            </w:r>
          </w:p>
        </w:tc>
        <w:tc>
          <w:tcPr>
            <w:tcW w:w="1174" w:type="dxa"/>
            <w:shd w:val="clear" w:color="auto" w:fill="auto"/>
          </w:tcPr>
          <w:p w:rsidR="00712997" w:rsidRPr="00DB79FC" w:rsidRDefault="00712997" w:rsidP="0079233B">
            <w:pPr>
              <w:pStyle w:val="tablecell"/>
            </w:pPr>
            <w:r w:rsidRPr="00DB79FC">
              <w:t>u(1)</w:t>
            </w:r>
          </w:p>
        </w:tc>
      </w:tr>
      <w:tr w:rsidR="00712997" w:rsidRPr="00872DAF" w:rsidTr="0079233B">
        <w:trPr>
          <w:cantSplit/>
          <w:jc w:val="center"/>
        </w:trPr>
        <w:tc>
          <w:tcPr>
            <w:tcW w:w="6754" w:type="dxa"/>
            <w:shd w:val="clear" w:color="auto" w:fill="auto"/>
          </w:tcPr>
          <w:p w:rsidR="00712997" w:rsidRPr="00DB79FC" w:rsidRDefault="00712997" w:rsidP="0079233B">
            <w:pPr>
              <w:pStyle w:val="tablesyntax"/>
              <w:rPr>
                <w:bCs/>
              </w:rPr>
            </w:pPr>
            <w:r w:rsidRPr="00DB79FC">
              <w:rPr>
                <w:bCs/>
              </w:rPr>
              <w:tab/>
              <w:t>vps_extension( )</w:t>
            </w:r>
          </w:p>
        </w:tc>
        <w:tc>
          <w:tcPr>
            <w:tcW w:w="1174" w:type="dxa"/>
            <w:shd w:val="clear" w:color="auto" w:fill="auto"/>
          </w:tcPr>
          <w:p w:rsidR="00712997" w:rsidRPr="00DB79FC" w:rsidRDefault="00712997" w:rsidP="0079233B">
            <w:pPr>
              <w:pStyle w:val="tablecell"/>
            </w:pPr>
          </w:p>
        </w:tc>
      </w:tr>
      <w:tr w:rsidR="00712997" w:rsidRPr="00FB0B6F" w:rsidTr="0079233B">
        <w:trPr>
          <w:cantSplit/>
          <w:jc w:val="center"/>
        </w:trPr>
        <w:tc>
          <w:tcPr>
            <w:tcW w:w="6754" w:type="dxa"/>
          </w:tcPr>
          <w:p w:rsidR="00712997" w:rsidRPr="009E5D62" w:rsidRDefault="00712997" w:rsidP="0079233B">
            <w:pPr>
              <w:pStyle w:val="tablesyntax"/>
              <w:rPr>
                <w:b/>
                <w:bCs/>
              </w:rPr>
            </w:pPr>
            <w:r w:rsidRPr="00FB0B6F">
              <w:rPr>
                <w:bCs/>
              </w:rPr>
              <w:tab/>
            </w:r>
            <w:r w:rsidRPr="00FB0B6F">
              <w:rPr>
                <w:b/>
                <w:bCs/>
              </w:rPr>
              <w:t>vps_extension_flag</w:t>
            </w:r>
          </w:p>
        </w:tc>
        <w:tc>
          <w:tcPr>
            <w:tcW w:w="1174" w:type="dxa"/>
          </w:tcPr>
          <w:p w:rsidR="00712997" w:rsidRPr="00FB0B6F" w:rsidRDefault="00712997" w:rsidP="0079233B">
            <w:pPr>
              <w:pStyle w:val="tablecell"/>
            </w:pPr>
            <w:r w:rsidRPr="00FB0B6F">
              <w:t>u(1)</w:t>
            </w:r>
          </w:p>
        </w:tc>
      </w:tr>
      <w:tr w:rsidR="00712997" w:rsidRPr="00FB0B6F" w:rsidTr="0079233B">
        <w:trPr>
          <w:cantSplit/>
          <w:jc w:val="center"/>
        </w:trPr>
        <w:tc>
          <w:tcPr>
            <w:tcW w:w="6754" w:type="dxa"/>
            <w:tcBorders>
              <w:top w:val="single" w:sz="4" w:space="0" w:color="auto"/>
              <w:left w:val="single" w:sz="4" w:space="0" w:color="auto"/>
              <w:bottom w:val="single" w:sz="4" w:space="0" w:color="auto"/>
              <w:right w:val="single" w:sz="4" w:space="0" w:color="auto"/>
            </w:tcBorders>
          </w:tcPr>
          <w:p w:rsidR="00712997" w:rsidRPr="009E5D62" w:rsidRDefault="00712997" w:rsidP="0079233B">
            <w:pPr>
              <w:pStyle w:val="tablesyntax"/>
              <w:rPr>
                <w:b/>
                <w:bCs/>
              </w:rPr>
            </w:pPr>
            <w:r w:rsidRPr="00FB0B6F">
              <w:rPr>
                <w:bCs/>
              </w:rPr>
              <w:tab/>
              <w:t>if( vps_extension_flag )</w:t>
            </w:r>
          </w:p>
        </w:tc>
        <w:tc>
          <w:tcPr>
            <w:tcW w:w="1174" w:type="dxa"/>
            <w:tcBorders>
              <w:top w:val="single" w:sz="4" w:space="0" w:color="auto"/>
              <w:left w:val="single" w:sz="4" w:space="0" w:color="auto"/>
              <w:bottom w:val="single" w:sz="4" w:space="0" w:color="auto"/>
              <w:right w:val="single" w:sz="4" w:space="0" w:color="auto"/>
            </w:tcBorders>
          </w:tcPr>
          <w:p w:rsidR="00712997" w:rsidRPr="00FB0B6F" w:rsidRDefault="00712997" w:rsidP="0079233B">
            <w:pPr>
              <w:pStyle w:val="tablecell"/>
            </w:pPr>
          </w:p>
        </w:tc>
      </w:tr>
      <w:tr w:rsidR="00712997" w:rsidRPr="00FB0B6F" w:rsidTr="0079233B">
        <w:trPr>
          <w:cantSplit/>
          <w:jc w:val="center"/>
        </w:trPr>
        <w:tc>
          <w:tcPr>
            <w:tcW w:w="6754" w:type="dxa"/>
            <w:tcBorders>
              <w:top w:val="single" w:sz="4" w:space="0" w:color="auto"/>
              <w:left w:val="single" w:sz="4" w:space="0" w:color="auto"/>
              <w:bottom w:val="single" w:sz="4" w:space="0" w:color="auto"/>
              <w:right w:val="single" w:sz="4" w:space="0" w:color="auto"/>
            </w:tcBorders>
          </w:tcPr>
          <w:p w:rsidR="00712997" w:rsidRPr="009E5D62" w:rsidRDefault="00712997" w:rsidP="0079233B">
            <w:pPr>
              <w:pStyle w:val="tablesyntax"/>
              <w:rPr>
                <w:bCs/>
              </w:rPr>
            </w:pPr>
            <w:r w:rsidRPr="00FB0B6F">
              <w:rPr>
                <w:b/>
              </w:rPr>
              <w:tab/>
            </w:r>
            <w:r w:rsidRPr="00FB0B6F">
              <w:rPr>
                <w:b/>
              </w:rPr>
              <w:tab/>
            </w:r>
            <w:r w:rsidRPr="00FB0B6F">
              <w:t>while( more_rbsp_data( ) )</w:t>
            </w:r>
          </w:p>
        </w:tc>
        <w:tc>
          <w:tcPr>
            <w:tcW w:w="1174" w:type="dxa"/>
            <w:tcBorders>
              <w:top w:val="single" w:sz="4" w:space="0" w:color="auto"/>
              <w:left w:val="single" w:sz="4" w:space="0" w:color="auto"/>
              <w:bottom w:val="single" w:sz="4" w:space="0" w:color="auto"/>
              <w:right w:val="single" w:sz="4" w:space="0" w:color="auto"/>
            </w:tcBorders>
          </w:tcPr>
          <w:p w:rsidR="00712997" w:rsidRPr="00FB0B6F" w:rsidRDefault="00712997" w:rsidP="0079233B">
            <w:pPr>
              <w:pStyle w:val="tablecell"/>
            </w:pPr>
          </w:p>
        </w:tc>
      </w:tr>
      <w:tr w:rsidR="00712997" w:rsidRPr="00FB0B6F" w:rsidTr="0079233B">
        <w:trPr>
          <w:cantSplit/>
          <w:jc w:val="center"/>
        </w:trPr>
        <w:tc>
          <w:tcPr>
            <w:tcW w:w="6754" w:type="dxa"/>
            <w:tcBorders>
              <w:top w:val="single" w:sz="4" w:space="0" w:color="auto"/>
              <w:left w:val="single" w:sz="4" w:space="0" w:color="auto"/>
              <w:bottom w:val="single" w:sz="4" w:space="0" w:color="auto"/>
              <w:right w:val="single" w:sz="4" w:space="0" w:color="auto"/>
            </w:tcBorders>
          </w:tcPr>
          <w:p w:rsidR="00712997" w:rsidRPr="009E5D62" w:rsidRDefault="00712997" w:rsidP="0079233B">
            <w:pPr>
              <w:pStyle w:val="tablesyntax"/>
              <w:rPr>
                <w:b/>
                <w:bCs/>
              </w:rPr>
            </w:pPr>
            <w:r w:rsidRPr="00FB0B6F">
              <w:rPr>
                <w:b/>
              </w:rPr>
              <w:tab/>
            </w:r>
            <w:r w:rsidRPr="00FB0B6F">
              <w:rPr>
                <w:b/>
              </w:rPr>
              <w:tab/>
            </w:r>
            <w:r w:rsidRPr="00FB0B6F">
              <w:rPr>
                <w:b/>
              </w:rPr>
              <w:tab/>
              <w:t>vps_extension_data_flag</w:t>
            </w:r>
          </w:p>
        </w:tc>
        <w:tc>
          <w:tcPr>
            <w:tcW w:w="1174" w:type="dxa"/>
            <w:tcBorders>
              <w:top w:val="single" w:sz="4" w:space="0" w:color="auto"/>
              <w:left w:val="single" w:sz="4" w:space="0" w:color="auto"/>
              <w:bottom w:val="single" w:sz="4" w:space="0" w:color="auto"/>
              <w:right w:val="single" w:sz="4" w:space="0" w:color="auto"/>
            </w:tcBorders>
          </w:tcPr>
          <w:p w:rsidR="00712997" w:rsidRPr="00FB0B6F" w:rsidRDefault="00712997" w:rsidP="0079233B">
            <w:pPr>
              <w:pStyle w:val="tablecell"/>
            </w:pPr>
            <w:r w:rsidRPr="00FB0B6F">
              <w:t>u(1)</w:t>
            </w:r>
          </w:p>
        </w:tc>
      </w:tr>
      <w:tr w:rsidR="00712997" w:rsidRPr="00FB0B6F" w:rsidTr="0079233B">
        <w:trPr>
          <w:cantSplit/>
          <w:jc w:val="center"/>
        </w:trPr>
        <w:tc>
          <w:tcPr>
            <w:tcW w:w="6754" w:type="dxa"/>
            <w:tcBorders>
              <w:top w:val="single" w:sz="4" w:space="0" w:color="auto"/>
              <w:left w:val="single" w:sz="4" w:space="0" w:color="auto"/>
              <w:bottom w:val="single" w:sz="4" w:space="0" w:color="auto"/>
              <w:right w:val="single" w:sz="4" w:space="0" w:color="auto"/>
            </w:tcBorders>
          </w:tcPr>
          <w:p w:rsidR="00712997" w:rsidRPr="009E5D62" w:rsidRDefault="00712997" w:rsidP="0079233B">
            <w:pPr>
              <w:pStyle w:val="tablesyntax"/>
              <w:rPr>
                <w:b/>
                <w:bCs/>
              </w:rPr>
            </w:pPr>
            <w:r w:rsidRPr="00FB0B6F">
              <w:rPr>
                <w:bCs/>
              </w:rPr>
              <w:tab/>
              <w:t>rbsp_trailing_bits( )</w:t>
            </w:r>
          </w:p>
        </w:tc>
        <w:tc>
          <w:tcPr>
            <w:tcW w:w="1174" w:type="dxa"/>
            <w:tcBorders>
              <w:top w:val="single" w:sz="4" w:space="0" w:color="auto"/>
              <w:left w:val="single" w:sz="4" w:space="0" w:color="auto"/>
              <w:bottom w:val="single" w:sz="4" w:space="0" w:color="auto"/>
              <w:right w:val="single" w:sz="4" w:space="0" w:color="auto"/>
            </w:tcBorders>
          </w:tcPr>
          <w:p w:rsidR="00712997" w:rsidRPr="00FB0B6F" w:rsidRDefault="00712997" w:rsidP="0079233B">
            <w:pPr>
              <w:pStyle w:val="tablecell"/>
            </w:pPr>
          </w:p>
        </w:tc>
      </w:tr>
      <w:tr w:rsidR="00712997" w:rsidRPr="00FB0B6F" w:rsidTr="0079233B">
        <w:trPr>
          <w:cantSplit/>
          <w:jc w:val="center"/>
        </w:trPr>
        <w:tc>
          <w:tcPr>
            <w:tcW w:w="6754" w:type="dxa"/>
            <w:tcBorders>
              <w:top w:val="single" w:sz="4" w:space="0" w:color="auto"/>
              <w:left w:val="single" w:sz="4" w:space="0" w:color="auto"/>
              <w:bottom w:val="single" w:sz="4" w:space="0" w:color="auto"/>
              <w:right w:val="single" w:sz="4" w:space="0" w:color="auto"/>
            </w:tcBorders>
          </w:tcPr>
          <w:p w:rsidR="00712997" w:rsidRPr="00FB0B6F" w:rsidRDefault="00712997" w:rsidP="0079233B">
            <w:pPr>
              <w:pStyle w:val="tablesyntax"/>
              <w:rPr>
                <w:bCs/>
              </w:rPr>
            </w:pPr>
            <w:r w:rsidRPr="00FB0B6F">
              <w:rPr>
                <w:bCs/>
              </w:rPr>
              <w:t>}</w:t>
            </w:r>
          </w:p>
        </w:tc>
        <w:tc>
          <w:tcPr>
            <w:tcW w:w="1174" w:type="dxa"/>
            <w:tcBorders>
              <w:top w:val="single" w:sz="4" w:space="0" w:color="auto"/>
              <w:left w:val="single" w:sz="4" w:space="0" w:color="auto"/>
              <w:bottom w:val="single" w:sz="4" w:space="0" w:color="auto"/>
              <w:right w:val="single" w:sz="4" w:space="0" w:color="auto"/>
            </w:tcBorders>
          </w:tcPr>
          <w:p w:rsidR="00712997" w:rsidRPr="009E5D62" w:rsidRDefault="00712997" w:rsidP="0079233B">
            <w:pPr>
              <w:pStyle w:val="tablecell"/>
            </w:pPr>
          </w:p>
        </w:tc>
      </w:tr>
    </w:tbl>
    <w:p w:rsidR="00712997" w:rsidRDefault="00712997" w:rsidP="00712997">
      <w:pPr>
        <w:rPr>
          <w:b/>
          <w:sz w:val="20"/>
        </w:rPr>
      </w:pPr>
    </w:p>
    <w:p w:rsidR="00712997" w:rsidRDefault="00712997" w:rsidP="00712997"/>
    <w:p w:rsidR="00712997" w:rsidRDefault="00712997" w:rsidP="00712997">
      <w:pPr>
        <w:numPr>
          <w:ilvl w:val="0"/>
          <w:numId w:val="14"/>
        </w:numPr>
        <w:tabs>
          <w:tab w:val="clear" w:pos="720"/>
          <w:tab w:val="clear" w:pos="1080"/>
          <w:tab w:val="clear" w:pos="1440"/>
        </w:tabs>
        <w:overflowPunct/>
        <w:autoSpaceDE/>
        <w:autoSpaceDN/>
        <w:adjustRightInd/>
        <w:spacing w:before="0"/>
        <w:textAlignment w:val="auto"/>
        <w:rPr>
          <w:lang w:val="en-CA"/>
        </w:rPr>
      </w:pPr>
      <w:r w:rsidRPr="005E2680">
        <w:rPr>
          <w:b/>
        </w:rPr>
        <w:lastRenderedPageBreak/>
        <w:t>priority_flag</w:t>
      </w:r>
      <w:r w:rsidRPr="00216854">
        <w:rPr>
          <w:lang w:val="en-CA"/>
        </w:rPr>
        <w:t xml:space="preserve"> equal to 1 indicates that the </w:t>
      </w:r>
      <w:r>
        <w:t xml:space="preserve">reserved_zero_6bits element of the NAL unit header </w:t>
      </w:r>
      <w:r>
        <w:rPr>
          <w:lang w:val="en-CA"/>
        </w:rPr>
        <w:t>can be</w:t>
      </w:r>
      <w:r w:rsidRPr="00216854">
        <w:rPr>
          <w:lang w:val="en-CA"/>
        </w:rPr>
        <w:t xml:space="preserve"> used as priority_id</w:t>
      </w:r>
      <w:r>
        <w:rPr>
          <w:lang w:val="en-CA"/>
        </w:rPr>
        <w:t xml:space="preserve"> element of SVC specification</w:t>
      </w:r>
      <w:r w:rsidRPr="00216854">
        <w:rPr>
          <w:lang w:val="en-CA"/>
        </w:rPr>
        <w:t>.</w:t>
      </w:r>
    </w:p>
    <w:p w:rsidR="00712997" w:rsidRDefault="00712997" w:rsidP="00712997">
      <w:pPr>
        <w:ind w:left="360"/>
        <w:rPr>
          <w:lang w:val="en-CA"/>
        </w:rPr>
      </w:pPr>
    </w:p>
    <w:p w:rsidR="00712997" w:rsidRDefault="00B363F2" w:rsidP="00B363F2">
      <w:pPr>
        <w:tabs>
          <w:tab w:val="clear" w:pos="360"/>
          <w:tab w:val="clear" w:pos="720"/>
          <w:tab w:val="clear" w:pos="1080"/>
          <w:tab w:val="clear" w:pos="1440"/>
        </w:tabs>
        <w:overflowPunct/>
        <w:autoSpaceDE/>
        <w:autoSpaceDN/>
        <w:adjustRightInd/>
        <w:spacing w:before="0"/>
        <w:textAlignment w:val="auto"/>
        <w:rPr>
          <w:lang w:val="en-CA"/>
        </w:rPr>
      </w:pPr>
      <w:r>
        <w:rPr>
          <w:lang w:val="en-CA"/>
        </w:rPr>
        <w:t xml:space="preserve">However, </w:t>
      </w:r>
      <w:r>
        <w:t xml:space="preserve">if some bits of </w:t>
      </w:r>
      <w:r w:rsidRPr="00216854">
        <w:rPr>
          <w:lang w:val="en-CA"/>
        </w:rPr>
        <w:t xml:space="preserve">the </w:t>
      </w:r>
      <w:r>
        <w:t xml:space="preserve">reserved_zero_6bits are used for other purpose, the priority_id element may use less than </w:t>
      </w:r>
      <w:r>
        <w:rPr>
          <w:lang w:val="en-CA"/>
        </w:rPr>
        <w:t>6</w:t>
      </w:r>
      <w:r w:rsidR="00712997">
        <w:rPr>
          <w:lang w:val="en-CA"/>
        </w:rPr>
        <w:t xml:space="preserve"> bits of </w:t>
      </w:r>
      <w:r w:rsidR="00712997" w:rsidRPr="00216854">
        <w:rPr>
          <w:lang w:val="en-CA"/>
        </w:rPr>
        <w:t xml:space="preserve">the </w:t>
      </w:r>
      <w:r w:rsidR="00712997">
        <w:t>reserved_zero_6bits</w:t>
      </w:r>
      <w:r>
        <w:t>.</w:t>
      </w:r>
    </w:p>
    <w:p w:rsidR="00712997" w:rsidRDefault="00712997" w:rsidP="00712997">
      <w:pPr>
        <w:jc w:val="both"/>
      </w:pPr>
    </w:p>
    <w:p w:rsidR="00712997" w:rsidRDefault="00712997" w:rsidP="00EE5E11">
      <w:pPr>
        <w:pStyle w:val="Heading2"/>
      </w:pPr>
      <w:r>
        <w:t>Layer referencing</w:t>
      </w:r>
    </w:p>
    <w:p w:rsidR="00F24A60" w:rsidRDefault="00712997" w:rsidP="00712997">
      <w:pPr>
        <w:jc w:val="both"/>
      </w:pPr>
      <w:r>
        <w:t xml:space="preserve">Currently, the solution for layer referencing in </w:t>
      </w:r>
      <w:r w:rsidR="00EE5E11">
        <w:t>JCTVC-J1007</w:t>
      </w:r>
      <w:r>
        <w:t xml:space="preserve"> simply lists all references from a layer to its directly dependent layers. However, in certain dimension(s), it is obvious that a layer (e.g. temporal layer 3) will directly depend on the next lower layer (e.g. temporal layer 2). For that, we propose to describe first the dimensions that have default direct dependency. Then, only the special dependencies will be specifically described in the description loop of scalable layers.</w:t>
      </w:r>
      <w:r w:rsidR="00EE5E11">
        <w:t xml:space="preserve"> </w:t>
      </w:r>
    </w:p>
    <w:p w:rsidR="00EE5E11" w:rsidRDefault="00EE5E11" w:rsidP="00712997">
      <w:pPr>
        <w:jc w:val="both"/>
      </w:pPr>
      <w:r>
        <w:t>Some examples of default dependence and specific dependence are shown in Fig. 1.</w:t>
      </w:r>
      <w:r w:rsidR="00D96CFB">
        <w:t xml:space="preserve"> It can be seen that, in the first example, no specific dependency needs to be described. Meanwhile, in the second example, only two specific dependencies should be described. Without the concept of default dependency, all dependencies need to be described, resulting in a large VPS message.</w:t>
      </w:r>
    </w:p>
    <w:p w:rsidR="00712997" w:rsidRDefault="00712997" w:rsidP="00712997">
      <w:pPr>
        <w:jc w:val="both"/>
      </w:pPr>
    </w:p>
    <w:p w:rsidR="00712997" w:rsidRDefault="00EE5E11" w:rsidP="00712997">
      <w:pPr>
        <w:jc w:val="both"/>
      </w:pPr>
      <w:r>
        <w:rPr>
          <w:b/>
          <w:noProof/>
          <w:lang w:eastAsia="ja-JP"/>
        </w:rPr>
        <mc:AlternateContent>
          <mc:Choice Requires="wpc">
            <w:drawing>
              <wp:inline distT="0" distB="0" distL="0" distR="0" wp14:anchorId="6E1D9432" wp14:editId="7FCB273D">
                <wp:extent cx="6038491" cy="2458528"/>
                <wp:effectExtent l="0" t="0" r="0" b="0"/>
                <wp:docPr id="25" name="Canvas 2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3" name="Straight Arrow Connector 33"/>
                        <wps:cNvCnPr/>
                        <wps:spPr>
                          <a:xfrm flipV="1">
                            <a:off x="420332" y="2110609"/>
                            <a:ext cx="1765225"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4" name="Straight Arrow Connector 34"/>
                        <wps:cNvCnPr/>
                        <wps:spPr>
                          <a:xfrm flipH="1" flipV="1">
                            <a:off x="420308" y="353907"/>
                            <a:ext cx="12" cy="174888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5" name="Rectangle 35"/>
                        <wps:cNvSpPr/>
                        <wps:spPr>
                          <a:xfrm>
                            <a:off x="646234" y="1228407"/>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6"/>
                        <wps:cNvSpPr/>
                        <wps:spPr>
                          <a:xfrm>
                            <a:off x="1091507" y="1228407"/>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1528828" y="1228407"/>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643027" y="1705485"/>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41"/>
                        <wps:cNvSpPr/>
                        <wps:spPr>
                          <a:xfrm>
                            <a:off x="1088300" y="1705485"/>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1525621" y="1705485"/>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Text Box 45"/>
                        <wps:cNvSpPr txBox="1"/>
                        <wps:spPr>
                          <a:xfrm rot="16200000">
                            <a:off x="-527335" y="566015"/>
                            <a:ext cx="1513597" cy="3816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233B" w:rsidRPr="00EE5E11" w:rsidRDefault="0079233B" w:rsidP="00EE5E11">
                              <w:pPr>
                                <w:rPr>
                                  <w:sz w:val="20"/>
                                </w:rPr>
                              </w:pPr>
                              <w:r w:rsidRPr="00EE5E11">
                                <w:rPr>
                                  <w:sz w:val="20"/>
                                </w:rPr>
                                <w:t>Dimension 2 (spatial)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981983" y="2007038"/>
                            <a:ext cx="1552774" cy="4122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233B" w:rsidRPr="00EE5E11" w:rsidRDefault="0079233B" w:rsidP="00EE5E11">
                              <w:pPr>
                                <w:rPr>
                                  <w:sz w:val="20"/>
                                </w:rPr>
                              </w:pPr>
                              <w:r w:rsidRPr="00EE5E11">
                                <w:rPr>
                                  <w:sz w:val="20"/>
                                </w:rPr>
                                <w:t>Dimension 1 (temporal)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Straight Arrow Connector 49"/>
                        <wps:cNvCnPr/>
                        <wps:spPr>
                          <a:xfrm flipH="1" flipV="1">
                            <a:off x="862564" y="1848306"/>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50" name="Straight Arrow Connector 50"/>
                        <wps:cNvCnPr/>
                        <wps:spPr>
                          <a:xfrm flipH="1" flipV="1">
                            <a:off x="1339594" y="1839934"/>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51" name="Straight Arrow Connector 51"/>
                        <wps:cNvCnPr/>
                        <wps:spPr>
                          <a:xfrm flipH="1" flipV="1">
                            <a:off x="862564" y="1387130"/>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52" name="Straight Arrow Connector 52"/>
                        <wps:cNvCnPr/>
                        <wps:spPr>
                          <a:xfrm flipH="1" flipV="1">
                            <a:off x="1339594" y="1378758"/>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53" name="Straight Arrow Connector 53"/>
                        <wps:cNvCnPr>
                          <a:stCxn id="35" idx="2"/>
                          <a:endCxn id="40" idx="0"/>
                        </wps:cNvCnPr>
                        <wps:spPr>
                          <a:xfrm flipH="1">
                            <a:off x="812527" y="1490799"/>
                            <a:ext cx="3207" cy="214686"/>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54" name="Straight Arrow Connector 54"/>
                        <wps:cNvCnPr/>
                        <wps:spPr>
                          <a:xfrm flipH="1">
                            <a:off x="1273674" y="1490799"/>
                            <a:ext cx="3207" cy="214686"/>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55" name="Straight Arrow Connector 55"/>
                        <wps:cNvCnPr/>
                        <wps:spPr>
                          <a:xfrm flipH="1">
                            <a:off x="1676650" y="1490799"/>
                            <a:ext cx="3207" cy="214686"/>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56" name="Straight Arrow Connector 56"/>
                        <wps:cNvCnPr/>
                        <wps:spPr>
                          <a:xfrm flipV="1">
                            <a:off x="3139678" y="2110609"/>
                            <a:ext cx="1765225"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7" name="Straight Arrow Connector 57"/>
                        <wps:cNvCnPr/>
                        <wps:spPr>
                          <a:xfrm flipH="1" flipV="1">
                            <a:off x="3139654" y="353907"/>
                            <a:ext cx="12" cy="174888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8" name="Rectangle 58"/>
                        <wps:cNvSpPr/>
                        <wps:spPr>
                          <a:xfrm>
                            <a:off x="3365580" y="1235620"/>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3810853" y="1235620"/>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4248174" y="1235620"/>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3362373" y="1712698"/>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3807646" y="1712698"/>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63"/>
                        <wps:cNvSpPr/>
                        <wps:spPr>
                          <a:xfrm>
                            <a:off x="4244967" y="1712698"/>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Text Box 64"/>
                        <wps:cNvSpPr txBox="1"/>
                        <wps:spPr>
                          <a:xfrm>
                            <a:off x="4670867" y="92587"/>
                            <a:ext cx="1367624" cy="3177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233B" w:rsidRPr="00B62C53" w:rsidRDefault="0079233B" w:rsidP="00EE5E11">
                              <w:pPr>
                                <w:rPr>
                                  <w:sz w:val="18"/>
                                  <w:szCs w:val="18"/>
                                </w:rPr>
                              </w:pPr>
                              <w:r>
                                <w:rPr>
                                  <w:sz w:val="18"/>
                                  <w:szCs w:val="18"/>
                                </w:rPr>
                                <w:t>Default dependency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3878026" y="2007393"/>
                            <a:ext cx="1376191" cy="4122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233B" w:rsidRPr="00EE5E11" w:rsidRDefault="0079233B" w:rsidP="00EE5E11">
                              <w:pPr>
                                <w:rPr>
                                  <w:sz w:val="20"/>
                                </w:rPr>
                              </w:pPr>
                              <w:r w:rsidRPr="00EE5E11">
                                <w:rPr>
                                  <w:sz w:val="20"/>
                                </w:rPr>
                                <w:t>Dimension 1 (quality)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Straight Arrow Connector 66"/>
                        <wps:cNvCnPr/>
                        <wps:spPr>
                          <a:xfrm flipH="1" flipV="1">
                            <a:off x="3581910" y="1855519"/>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67" name="Straight Arrow Connector 67"/>
                        <wps:cNvCnPr/>
                        <wps:spPr>
                          <a:xfrm flipH="1" flipV="1">
                            <a:off x="4058940" y="1847147"/>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68" name="Straight Arrow Connector 68"/>
                        <wps:cNvCnPr/>
                        <wps:spPr>
                          <a:xfrm flipH="1" flipV="1">
                            <a:off x="3581910" y="1394343"/>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Straight Arrow Connector 69"/>
                        <wps:cNvCnPr/>
                        <wps:spPr>
                          <a:xfrm flipH="1" flipV="1">
                            <a:off x="4058940" y="1385971"/>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77" name="Straight Arrow Connector 77"/>
                        <wps:cNvCnPr/>
                        <wps:spPr>
                          <a:xfrm flipH="1" flipV="1">
                            <a:off x="4392547" y="299337"/>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78" name="Straight Arrow Connector 78"/>
                        <wps:cNvCnPr/>
                        <wps:spPr>
                          <a:xfrm flipH="1" flipV="1">
                            <a:off x="4392547" y="474308"/>
                            <a:ext cx="337056" cy="1"/>
                          </a:xfrm>
                          <a:prstGeom prst="straightConnector1">
                            <a:avLst/>
                          </a:prstGeom>
                          <a:ln w="19050">
                            <a:solidFill>
                              <a:srgbClr val="0070C0"/>
                            </a:solidFill>
                            <a:tailEnd type="arrow"/>
                          </a:ln>
                        </wps:spPr>
                        <wps:style>
                          <a:lnRef idx="1">
                            <a:schemeClr val="accent1"/>
                          </a:lnRef>
                          <a:fillRef idx="0">
                            <a:schemeClr val="accent1"/>
                          </a:fillRef>
                          <a:effectRef idx="0">
                            <a:schemeClr val="accent1"/>
                          </a:effectRef>
                          <a:fontRef idx="minor">
                            <a:schemeClr val="tx1"/>
                          </a:fontRef>
                        </wps:style>
                        <wps:bodyPr/>
                      </wps:wsp>
                      <wps:wsp>
                        <wps:cNvPr id="79" name="Text Box 79"/>
                        <wps:cNvSpPr txBox="1"/>
                        <wps:spPr>
                          <a:xfrm>
                            <a:off x="4670867" y="315208"/>
                            <a:ext cx="1367624" cy="31775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233B" w:rsidRPr="00B62C53" w:rsidRDefault="0079233B" w:rsidP="00EE5E11">
                              <w:pPr>
                                <w:rPr>
                                  <w:sz w:val="18"/>
                                  <w:szCs w:val="18"/>
                                </w:rPr>
                              </w:pPr>
                              <w:r>
                                <w:rPr>
                                  <w:sz w:val="18"/>
                                  <w:szCs w:val="18"/>
                                </w:rPr>
                                <w:t>specific dependency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 name="Rectangle 81"/>
                        <wps:cNvSpPr/>
                        <wps:spPr>
                          <a:xfrm>
                            <a:off x="646234" y="751732"/>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82"/>
                        <wps:cNvSpPr/>
                        <wps:spPr>
                          <a:xfrm>
                            <a:off x="1091507" y="751732"/>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1528828" y="751732"/>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Straight Arrow Connector 84"/>
                        <wps:cNvCnPr/>
                        <wps:spPr>
                          <a:xfrm flipH="1" flipV="1">
                            <a:off x="862564" y="910455"/>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5" name="Straight Arrow Connector 85"/>
                        <wps:cNvCnPr/>
                        <wps:spPr>
                          <a:xfrm flipH="1" flipV="1">
                            <a:off x="1339594" y="902083"/>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6" name="Straight Arrow Connector 86"/>
                        <wps:cNvCnPr>
                          <a:stCxn id="81" idx="2"/>
                        </wps:cNvCnPr>
                        <wps:spPr>
                          <a:xfrm flipH="1">
                            <a:off x="812527" y="1014124"/>
                            <a:ext cx="3207" cy="214686"/>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7" name="Straight Arrow Connector 87"/>
                        <wps:cNvCnPr/>
                        <wps:spPr>
                          <a:xfrm flipH="1">
                            <a:off x="1273674" y="1014124"/>
                            <a:ext cx="3207" cy="214686"/>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8" name="Straight Arrow Connector 88"/>
                        <wps:cNvCnPr/>
                        <wps:spPr>
                          <a:xfrm flipH="1">
                            <a:off x="1676650" y="1014124"/>
                            <a:ext cx="3207" cy="214686"/>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9" name="Rectangle 89"/>
                        <wps:cNvSpPr/>
                        <wps:spPr>
                          <a:xfrm>
                            <a:off x="3365580" y="774386"/>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Rectangle 90"/>
                        <wps:cNvSpPr/>
                        <wps:spPr>
                          <a:xfrm>
                            <a:off x="3810853" y="774386"/>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Rectangle 91"/>
                        <wps:cNvSpPr/>
                        <wps:spPr>
                          <a:xfrm>
                            <a:off x="4248174" y="774386"/>
                            <a:ext cx="338999" cy="262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Straight Arrow Connector 92"/>
                        <wps:cNvCnPr/>
                        <wps:spPr>
                          <a:xfrm flipH="1" flipV="1">
                            <a:off x="3581910" y="933109"/>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93" name="Straight Arrow Connector 93"/>
                        <wps:cNvCnPr/>
                        <wps:spPr>
                          <a:xfrm flipH="1" flipV="1">
                            <a:off x="4058940" y="924737"/>
                            <a:ext cx="337056" cy="1"/>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9" name="Freeform 29"/>
                        <wps:cNvSpPr/>
                        <wps:spPr>
                          <a:xfrm>
                            <a:off x="3563480" y="1036719"/>
                            <a:ext cx="832516" cy="198755"/>
                          </a:xfrm>
                          <a:custGeom>
                            <a:avLst/>
                            <a:gdLst>
                              <a:gd name="connsiteX0" fmla="*/ 0 w 681487"/>
                              <a:gd name="connsiteY0" fmla="*/ 0 h 267418"/>
                              <a:gd name="connsiteX1" fmla="*/ 0 w 681487"/>
                              <a:gd name="connsiteY1" fmla="*/ 112143 h 267418"/>
                              <a:gd name="connsiteX2" fmla="*/ 681487 w 681487"/>
                              <a:gd name="connsiteY2" fmla="*/ 112143 h 267418"/>
                              <a:gd name="connsiteX3" fmla="*/ 681487 w 681487"/>
                              <a:gd name="connsiteY3" fmla="*/ 267418 h 267418"/>
                            </a:gdLst>
                            <a:ahLst/>
                            <a:cxnLst>
                              <a:cxn ang="0">
                                <a:pos x="connsiteX0" y="connsiteY0"/>
                              </a:cxn>
                              <a:cxn ang="0">
                                <a:pos x="connsiteX1" y="connsiteY1"/>
                              </a:cxn>
                              <a:cxn ang="0">
                                <a:pos x="connsiteX2" y="connsiteY2"/>
                              </a:cxn>
                              <a:cxn ang="0">
                                <a:pos x="connsiteX3" y="connsiteY3"/>
                              </a:cxn>
                            </a:cxnLst>
                            <a:rect l="l" t="t" r="r" b="b"/>
                            <a:pathLst>
                              <a:path w="681487" h="267418">
                                <a:moveTo>
                                  <a:pt x="0" y="0"/>
                                </a:moveTo>
                                <a:lnTo>
                                  <a:pt x="0" y="112143"/>
                                </a:lnTo>
                                <a:lnTo>
                                  <a:pt x="681487" y="112143"/>
                                </a:lnTo>
                                <a:lnTo>
                                  <a:pt x="681487" y="267418"/>
                                </a:lnTo>
                              </a:path>
                            </a:pathLst>
                          </a:custGeom>
                          <a:noFill/>
                          <a:ln w="19050">
                            <a:tailEnd type="arrow"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5" name="Freeform 95"/>
                        <wps:cNvSpPr/>
                        <wps:spPr>
                          <a:xfrm>
                            <a:off x="3563480" y="1513908"/>
                            <a:ext cx="832516" cy="198755"/>
                          </a:xfrm>
                          <a:custGeom>
                            <a:avLst/>
                            <a:gdLst>
                              <a:gd name="connsiteX0" fmla="*/ 0 w 681487"/>
                              <a:gd name="connsiteY0" fmla="*/ 0 h 267418"/>
                              <a:gd name="connsiteX1" fmla="*/ 0 w 681487"/>
                              <a:gd name="connsiteY1" fmla="*/ 112143 h 267418"/>
                              <a:gd name="connsiteX2" fmla="*/ 681487 w 681487"/>
                              <a:gd name="connsiteY2" fmla="*/ 112143 h 267418"/>
                              <a:gd name="connsiteX3" fmla="*/ 681487 w 681487"/>
                              <a:gd name="connsiteY3" fmla="*/ 267418 h 267418"/>
                            </a:gdLst>
                            <a:ahLst/>
                            <a:cxnLst>
                              <a:cxn ang="0">
                                <a:pos x="connsiteX0" y="connsiteY0"/>
                              </a:cxn>
                              <a:cxn ang="0">
                                <a:pos x="connsiteX1" y="connsiteY1"/>
                              </a:cxn>
                              <a:cxn ang="0">
                                <a:pos x="connsiteX2" y="connsiteY2"/>
                              </a:cxn>
                              <a:cxn ang="0">
                                <a:pos x="connsiteX3" y="connsiteY3"/>
                              </a:cxn>
                            </a:cxnLst>
                            <a:rect l="l" t="t" r="r" b="b"/>
                            <a:pathLst>
                              <a:path w="681487" h="267418">
                                <a:moveTo>
                                  <a:pt x="0" y="0"/>
                                </a:moveTo>
                                <a:lnTo>
                                  <a:pt x="0" y="112143"/>
                                </a:lnTo>
                                <a:lnTo>
                                  <a:pt x="681487" y="112143"/>
                                </a:lnTo>
                                <a:lnTo>
                                  <a:pt x="681487" y="267418"/>
                                </a:lnTo>
                              </a:path>
                            </a:pathLst>
                          </a:custGeom>
                          <a:noFill/>
                          <a:ln w="19050">
                            <a:tailEnd type="arrow" w="sm" len="s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Text Box 96"/>
                        <wps:cNvSpPr txBox="1"/>
                        <wps:spPr>
                          <a:xfrm rot="16200000">
                            <a:off x="2191909" y="566179"/>
                            <a:ext cx="1513597" cy="3816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233B" w:rsidRPr="00EE5E11" w:rsidRDefault="0079233B" w:rsidP="00EE5E11">
                              <w:pPr>
                                <w:rPr>
                                  <w:sz w:val="20"/>
                                </w:rPr>
                              </w:pPr>
                              <w:r w:rsidRPr="00EE5E11">
                                <w:rPr>
                                  <w:sz w:val="20"/>
                                </w:rPr>
                                <w:t>Dimension 2 (spatial)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Canvas 25" o:spid="_x0000_s1026" editas="canvas" style="width:475.45pt;height:193.6pt;mso-position-horizontal-relative:char;mso-position-vertical-relative:line" coordsize="60382,2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382;height:24580;visibility:visible;mso-wrap-style:square">
                  <v:fill o:detectmouseclick="t"/>
                  <v:path o:connecttype="none"/>
                </v:shape>
                <v:shapetype id="_x0000_t32" coordsize="21600,21600" o:spt="32" o:oned="t" path="m,l21600,21600e" filled="f">
                  <v:path arrowok="t" fillok="f" o:connecttype="none"/>
                  <o:lock v:ext="edit" shapetype="t"/>
                </v:shapetype>
                <v:shape id="Straight Arrow Connector 33" o:spid="_x0000_s1028" type="#_x0000_t32" style="position:absolute;left:4203;top:21106;width:17652;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G3z8QAAADbAAAADwAAAGRycy9kb3ducmV2LnhtbESPX2vCMBTF3wW/Q7iDvWk6dTI6o4hj&#10;oAhKnSC+XZu7ttjclCSz3bdfhIGPh/Pnx5ktOlOLGzlfWVbwMkxAEOdWV1woOH59Dt5A+ICssbZM&#10;Cn7Jw2Le780w1bbljG6HUIg4wj5FBWUITSqlz0sy6Ie2IY7et3UGQ5SukNphG8dNLUdJMpUGK46E&#10;EhtalZRfDz8mQj4m2ev2tL1MKFvu28vmvAvurNTzU7d8BxGoC4/wf3utFYzHcP8Sf4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AbfPxAAAANsAAAAPAAAAAAAAAAAA&#10;AAAAAKECAABkcnMvZG93bnJldi54bWxQSwUGAAAAAAQABAD5AAAAkgMAAAAA&#10;" strokecolor="#4579b8 [3044]">
                  <v:stroke endarrow="open"/>
                </v:shape>
                <v:shape id="Straight Arrow Connector 34" o:spid="_x0000_s1029" type="#_x0000_t32" style="position:absolute;left:4203;top:3539;width:0;height:1748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Ws+MQAAADbAAAADwAAAGRycy9kb3ducmV2LnhtbESPzWoCQRCE74G8w9ABb3HWaExYHUUC&#10;gh4kqPm5NjPt7uJOz7LT6vr2jhDIsaiqr6jpvPO1OlMbq8AGBv0MFLENruLCwNd++fwOKgqywzow&#10;GbhShPns8WGKuQsX3tJ5J4VKEI45GihFmlzraEvyGPuhIU7eIbQeJcm20K7FS4L7Wr9k2Vh7rDgt&#10;lNjQR0n2uDt5A6dw2Cy+3dvwZ/Ara1vJ+pPsqzG9p24xASXUyX/4r71yBoYjuH9JP0DP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paz4xAAAANsAAAAPAAAAAAAAAAAA&#10;AAAAAKECAABkcnMvZG93bnJldi54bWxQSwUGAAAAAAQABAD5AAAAkgMAAAAA&#10;" strokecolor="#4579b8 [3044]">
                  <v:stroke endarrow="open"/>
                </v:shape>
                <v:rect id="Rectangle 35" o:spid="_x0000_s1030" style="position:absolute;left:6462;top:12284;width:3390;height:26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S8MA&#10;AADbAAAADwAAAGRycy9kb3ducmV2LnhtbESP0WrCQBRE3wX/YbmCb7pRqw2pq0ihWHwRtR9wyd4m&#10;0ezdsLua2K/vCoKPw8ycYZbrztTiRs5XlhVMxgkI4tzqigsFP6evUQrCB2SNtWVScCcP61W/t8RM&#10;25YPdDuGQkQI+wwVlCE0mZQ+L8mgH9uGOHq/1hkMUbpCaodthJtaTpNkIQ1WHBdKbOizpPxyvBoF&#10;drIPu1P7dmVq3Tatznn9954qNRx0mw8QgbrwCj/b31rBbA6P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9+S8MAAADbAAAADwAAAAAAAAAAAAAAAACYAgAAZHJzL2Rv&#10;d25yZXYueG1sUEsFBgAAAAAEAAQA9QAAAIgDAAAAAA==&#10;" fillcolor="#4f81bd [3204]" strokecolor="#243f60 [1604]" strokeweight="2pt"/>
                <v:rect id="Rectangle 36" o:spid="_x0000_s1031" style="position:absolute;left:10915;top:12284;width:3390;height:26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3gPMIA&#10;AADbAAAADwAAAGRycy9kb3ducmV2LnhtbESP3YrCMBSE7wXfIRzBO03VRUvXKCKI4s3izwMcmrNt&#10;d5uTkkRbfXqzsODlMDPfMMt1Z2pxJ+crywom4wQEcW51xYWC62U3SkH4gKyxtkwKHuRhver3lphp&#10;2/KJ7udQiAhhn6GCMoQmk9LnJRn0Y9sQR+/bOoMhSldI7bCNcFPLaZLMpcGK40KJDW1Lyn/PN6PA&#10;Tr7C8dJ+3Jhat0+rn7x+LlKlhoNu8wkiUBfe4f/2QSuYzeHvS/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PeA8wgAAANsAAAAPAAAAAAAAAAAAAAAAAJgCAABkcnMvZG93&#10;bnJldi54bWxQSwUGAAAAAAQABAD1AAAAhwMAAAAA&#10;" fillcolor="#4f81bd [3204]" strokecolor="#243f60 [1604]" strokeweight="2pt"/>
                <v:rect id="Rectangle 37" o:spid="_x0000_s1032" style="position:absolute;left:15288;top:12284;width:3390;height:26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FFp8MA&#10;AADbAAAADwAAAGRycy9kb3ducmV2LnhtbESPzWrDMBCE74W8g9hCbo3sJiTGjWJCobTkEvLzAIu1&#10;sd1aKyPJP+3TV4FCj8PMfMNsi8m0YiDnG8sK0kUCgri0uuFKwfXy9pSB8AFZY2uZFHyTh2I3e9hi&#10;ru3IJxrOoRIRwj5HBXUIXS6lL2sy6Be2I47ezTqDIUpXSe1wjHDTyuckWUuDDceFGjt6ran8OvdG&#10;gU2P4XAZVz3T6N6z5rNsfzaZUvPHaf8CItAU/sN/7Q+tYLmB+5f4A+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FFp8MAAADbAAAADwAAAAAAAAAAAAAAAACYAgAAZHJzL2Rv&#10;d25yZXYueG1sUEsFBgAAAAAEAAQA9QAAAIgDAAAAAA==&#10;" fillcolor="#4f81bd [3204]" strokecolor="#243f60 [1604]" strokeweight="2pt"/>
                <v:rect id="Rectangle 40" o:spid="_x0000_s1033" style="position:absolute;left:6430;top:17054;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6ursAA&#10;AADbAAAADwAAAGRycy9kb3ducmV2LnhtbERP3WrCMBS+H/gO4QjerakiW6lGEUGU3YxZH+DQHNtq&#10;c1KS9Gd7+uVisMuP73+7n0wrBnK+saxgmaQgiEurG64U3IrTawbCB2SNrWVS8E0e9rvZyxZzbUf+&#10;ouEaKhFD2OeooA6hy6X0ZU0GfWI74sjdrTMYInSV1A7HGG5auUrTN2mw4dhQY0fHmsrntTcK7PIz&#10;fBTjumca3TlrHmX7854ptZhPhw2IQFP4F/+5L1rBOq6PX+IPkL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56ursAAAADbAAAADwAAAAAAAAAAAAAAAACYAgAAZHJzL2Rvd25y&#10;ZXYueG1sUEsFBgAAAAAEAAQA9QAAAIUDAAAAAA==&#10;" fillcolor="#4f81bd [3204]" strokecolor="#243f60 [1604]" strokeweight="2pt"/>
                <v:rect id="Rectangle 41" o:spid="_x0000_s1034" style="position:absolute;left:10883;top:17054;width:3389;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ILNcIA&#10;AADbAAAADwAAAGRycy9kb3ducmV2LnhtbESP3YrCMBSE7xd8h3AE79a0i7ilGkWERfFm8ecBDs2x&#10;rTYnJYm2+vQbQdjLYWa+YebL3jTiTs7XlhWk4wQEcWF1zaWC0/HnMwPhA7LGxjIpeJCH5WLwMcdc&#10;2473dD+EUkQI+xwVVCG0uZS+qMigH9uWOHpn6wyGKF0ptcMuwk0jv5JkKg3WHBcqbGldUXE93IwC&#10;m/6G3bGb3Jg6t8nqS9E8vzOlRsN+NQMRqA//4Xd7qxVMUnh9iT9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0gs1wgAAANsAAAAPAAAAAAAAAAAAAAAAAJgCAABkcnMvZG93&#10;bnJldi54bWxQSwUGAAAAAAQABAD1AAAAhwMAAAAA&#10;" fillcolor="#4f81bd [3204]" strokecolor="#243f60 [1604]" strokeweight="2pt"/>
                <v:rect id="Rectangle 42" o:spid="_x0000_s1035" style="position:absolute;left:15256;top:17054;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CVQsIA&#10;AADbAAAADwAAAGRycy9kb3ducmV2LnhtbESP0YrCMBRE3wX/IVxh3zRVREvXKLKw7OKLaPcDLs21&#10;rTY3JYm269cbQfBxmJkzzGrTm0bcyPnasoLpJAFBXFhdc6ngL/8epyB8QNbYWCYF/+Rhsx4OVphp&#10;2/GBbsdQighhn6GCKoQ2k9IXFRn0E9sSR+9kncEQpSuldthFuGnkLEkW0mDNcaHClr4qKi7Hq1Fg&#10;p/uwy7v5lalzP2l9Lpr7MlXqY9RvP0EE6sM7/Gr/agXzGTy/xB8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AJVCwgAAANsAAAAPAAAAAAAAAAAAAAAAAJgCAABkcnMvZG93&#10;bnJldi54bWxQSwUGAAAAAAQABAD1AAAAhwMAAAAA&#10;" fillcolor="#4f81bd [3204]" strokecolor="#243f60 [1604]" strokeweight="2pt"/>
                <v:shapetype id="_x0000_t202" coordsize="21600,21600" o:spt="202" path="m,l,21600r21600,l21600,xe">
                  <v:stroke joinstyle="miter"/>
                  <v:path gradientshapeok="t" o:connecttype="rect"/>
                </v:shapetype>
                <v:shape id="Text Box 45" o:spid="_x0000_s1036" type="#_x0000_t202" style="position:absolute;left:-5273;top:5659;width:15136;height:381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K888QA&#10;AADbAAAADwAAAGRycy9kb3ducmV2LnhtbESPQYvCMBSE74L/ITzBm6aKits1igiiHjzYXViPz+Zt&#10;293mpTRRq7/eCILHYWa+YWaLxpTiQrUrLCsY9CMQxKnVBWcKvr/WvSkI55E1lpZJwY0cLObt1gxj&#10;ba98oEviMxEg7GJUkHtfxVK6NCeDrm8r4uD92tqgD7LOpK7xGuCmlMMomkiDBYeFHCta5ZT+J2ej&#10;4M+408f0ToOf5eZmhvvkWO02Vqlup1l+gvDU+Hf41d5qBaMxPL+EH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CvPPEAAAA2wAAAA8AAAAAAAAAAAAAAAAAmAIAAGRycy9k&#10;b3ducmV2LnhtbFBLBQYAAAAABAAEAPUAAACJAwAAAAA=&#10;" filled="f" stroked="f" strokeweight=".5pt">
                  <v:textbox>
                    <w:txbxContent>
                      <w:p w:rsidR="00EE5E11" w:rsidRPr="00EE5E11" w:rsidRDefault="00EE5E11" w:rsidP="00EE5E11">
                        <w:pPr>
                          <w:rPr>
                            <w:sz w:val="20"/>
                          </w:rPr>
                        </w:pPr>
                        <w:r w:rsidRPr="00EE5E11">
                          <w:rPr>
                            <w:sz w:val="20"/>
                          </w:rPr>
                          <w:t>Dimension 2 (spatial)</w:t>
                        </w:r>
                      </w:p>
                    </w:txbxContent>
                  </v:textbox>
                </v:shape>
                <v:shape id="Text Box 46" o:spid="_x0000_s1037" type="#_x0000_t202" style="position:absolute;left:9819;top:20070;width:15528;height:4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EE5E11" w:rsidRPr="00EE5E11" w:rsidRDefault="00EE5E11" w:rsidP="00EE5E11">
                        <w:pPr>
                          <w:rPr>
                            <w:sz w:val="20"/>
                          </w:rPr>
                        </w:pPr>
                        <w:r w:rsidRPr="00EE5E11">
                          <w:rPr>
                            <w:sz w:val="20"/>
                          </w:rPr>
                          <w:t>Dimension 1 (temporal)</w:t>
                        </w:r>
                      </w:p>
                    </w:txbxContent>
                  </v:textbox>
                </v:shape>
                <v:shape id="Straight Arrow Connector 49" o:spid="_x0000_s1038" type="#_x0000_t32" style="position:absolute;left:8625;top:18483;width:3371;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JoWcMAAADbAAAADwAAAGRycy9kb3ducmV2LnhtbESPwW7CMBBE75X4B2uRuFTgpK0QBAyi&#10;qCW9FviAJV7iQLyOYkPSv8eVKvU4mpk3muW6t7W4U+srxwrSSQKCuHC64lLB8fA5noHwAVlj7ZgU&#10;/JCH9WrwtMRMu46/6b4PpYgQ9hkqMCE0mZS+MGTRT1xDHL2zay2GKNtS6ha7CLe1fEmSqbRYcVww&#10;2NDWUHHd36yC7pS/5s/5WU/T3eWjmx8Nptt3pUbDfrMAEagP/+G/9pdW8DaH3y/xB8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iaFnDAAAA2wAAAA8AAAAAAAAAAAAA&#10;AAAAoQIAAGRycy9kb3ducmV2LnhtbFBLBQYAAAAABAAEAPkAAACRAwAAAAA=&#10;" strokecolor="red" strokeweight="1.5pt">
                  <v:stroke endarrow="open"/>
                </v:shape>
                <v:shape id="Straight Arrow Connector 50" o:spid="_x0000_s1039" type="#_x0000_t32" style="position:absolute;left:13395;top:18399;width:3371;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FXGcEAAADbAAAADwAAAGRycy9kb3ducmV2LnhtbERP3U7CMBS+J/EdmmPiDYFuGgiMFaJE&#10;nbcCD3BYz9bBerqslc23txcmXH75/vPdaFtxo943jhWk8wQEcel0w7WC0/FjtgLhA7LG1jEp+CUP&#10;u+3DJMdMu4G/6XYItYgh7DNUYELoMil9aciin7uOOHKV6y2GCPta6h6HGG5b+ZwkS2mx4dhgsKO9&#10;ofJ6+LEKhnPxUkyLSi/Tz8v7sD4ZTPdvSj09jq8bEIHGcBf/u7+0gkVcH7/EHyC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AVcZwQAAANsAAAAPAAAAAAAAAAAAAAAA&#10;AKECAABkcnMvZG93bnJldi54bWxQSwUGAAAAAAQABAD5AAAAjwMAAAAA&#10;" strokecolor="red" strokeweight="1.5pt">
                  <v:stroke endarrow="open"/>
                </v:shape>
                <v:shape id="Straight Arrow Connector 51" o:spid="_x0000_s1040" type="#_x0000_t32" style="position:absolute;left:8625;top:13871;width:3371;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3ygsQAAADbAAAADwAAAGRycy9kb3ducmV2LnhtbESPzW7CMBCE75V4B2uRuFTFSauikmIQ&#10;RUC48vMAS7zEKfE6ig1J3x5XqtTjaGa+0cwWva3FnVpfOVaQjhMQxIXTFZcKTsfNywcIH5A11o5J&#10;wQ95WMwHTzPMtOt4T/dDKEWEsM9QgQmhyaT0hSGLfuwa4uhdXGsxRNmWUrfYRbit5WuSTKTFiuOC&#10;wYZWhorr4WYVdOf8LX/OL3qSbr/X3fRkMF19KTUa9stPEIH68B/+a++0gvcUfr/EH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TfKCxAAAANsAAAAPAAAAAAAAAAAA&#10;AAAAAKECAABkcnMvZG93bnJldi54bWxQSwUGAAAAAAQABAD5AAAAkgMAAAAA&#10;" strokecolor="red" strokeweight="1.5pt">
                  <v:stroke endarrow="open"/>
                </v:shape>
                <v:shape id="Straight Arrow Connector 52" o:spid="_x0000_s1041" type="#_x0000_t32" style="position:absolute;left:13395;top:13787;width:3371;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9s9cMAAADbAAAADwAAAGRycy9kb3ducmV2LnhtbESPwW7CMBBE75X4B2uRuFTghKoIAga1&#10;CJpeC3zAEi9xIF5HsSHp39eVKvU4mpk3mtWmt7V4UOsrxwrSSQKCuHC64lLB6bgfz0H4gKyxdkwK&#10;vsnDZj14WmGmXcdf9DiEUkQI+wwVmBCaTEpfGLLoJ64hjt7FtRZDlG0pdYtdhNtaTpNkJi1WHBcM&#10;NrQ1VNwOd6ugO+cv+XN+0bP047rrFieD6fZdqdGwf1uCCNSH//Bf+1MreJ3C75f4A+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fbPXDAAAA2wAAAA8AAAAAAAAAAAAA&#10;AAAAoQIAAGRycy9kb3ducmV2LnhtbFBLBQYAAAAABAAEAPkAAACRAwAAAAA=&#10;" strokecolor="red" strokeweight="1.5pt">
                  <v:stroke endarrow="open"/>
                </v:shape>
                <v:shape id="Straight Arrow Connector 53" o:spid="_x0000_s1042" type="#_x0000_t32" style="position:absolute;left:8125;top:14907;width:32;height:214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fcfMMAAADbAAAADwAAAGRycy9kb3ducmV2LnhtbESPQWvCQBSE74L/YXlCb7rREpHUVYog&#10;lIKHaEuvj+wzic2+DdmnRn99tyB4HGbmG2a57l2jLtSF2rOB6SQBRVx4W3Np4OuwHS9ABUG22Hgm&#10;AzcKsF4NB0vMrL9yTpe9lCpCOGRooBJpM61DUZHDMPEtcfSOvnMoUXalth1eI9w1epYkc+2w5rhQ&#10;YUubiorf/dkZ2O6+T/a8+PnM5ZZimMshzad3Y15G/fsbKKFenuFH+8MaSF/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7X3HzDAAAA2wAAAA8AAAAAAAAAAAAA&#10;AAAAoQIAAGRycy9kb3ducmV2LnhtbFBLBQYAAAAABAAEAPkAAACRAwAAAAA=&#10;" strokecolor="red" strokeweight="1.5pt">
                  <v:stroke endarrow="open"/>
                </v:shape>
                <v:shape id="Straight Arrow Connector 54" o:spid="_x0000_s1043" type="#_x0000_t32" style="position:absolute;left:12736;top:14907;width:32;height:214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5ECMMAAADbAAAADwAAAGRycy9kb3ducmV2LnhtbESPQWvCQBSE74L/YXlCb7pRGpHUVYog&#10;lIKHaEuvj+wzic2+DdmnRn99tyB4HGbmG2a57l2jLtSF2rOB6SQBRVx4W3Np4OuwHS9ABUG22Hgm&#10;AzcKsF4NB0vMrL9yTpe9lCpCOGRooBJpM61DUZHDMPEtcfSOvnMoUXalth1eI9w1epYkc+2w5rhQ&#10;YUubiorf/dkZ2O6+T/a8+PnM5ZZimMshzad3Y15G/fsbKKFenuFH+8MaSF/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RAjDAAAA2wAAAA8AAAAAAAAAAAAA&#10;AAAAoQIAAGRycy9kb3ducmV2LnhtbFBLBQYAAAAABAAEAPkAAACRAwAAAAA=&#10;" strokecolor="red" strokeweight="1.5pt">
                  <v:stroke endarrow="open"/>
                </v:shape>
                <v:shape id="Straight Arrow Connector 55" o:spid="_x0000_s1044" type="#_x0000_t32" style="position:absolute;left:16766;top:14907;width:32;height:214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hk8QAAADbAAAADwAAAGRycy9kb3ducmV2LnhtbESPQWvCQBSE74X+h+UJvTWbCBGJrqEI&#10;QhF6iFa8PrKvSdrs25B9auyv7xYKPQ4z8w2zLifXqyuNofNsIEtSUMS1tx03Bt6Pu+clqCDIFnvP&#10;ZOBOAcrN48MaC+tvXNH1II2KEA4FGmhFhkLrULfkMCR+II7ehx8dSpRjo+2Itwh3vZ6n6UI77Dgu&#10;tDjQtqX663BxBnZvp097WZ73ldxzDAs55lX2bczTbHpZgRKa5D/81361BvIcfr/EH6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uGTxAAAANsAAAAPAAAAAAAAAAAA&#10;AAAAAKECAABkcnMvZG93bnJldi54bWxQSwUGAAAAAAQABAD5AAAAkgMAAAAA&#10;" strokecolor="red" strokeweight="1.5pt">
                  <v:stroke endarrow="open"/>
                </v:shape>
                <v:shape id="Straight Arrow Connector 56" o:spid="_x0000_s1045" type="#_x0000_t32" style="position:absolute;left:31396;top:21106;width:17653;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x98QAAADbAAAADwAAAGRycy9kb3ducmV2LnhtbESPX2vCMBTF3wW/Q7iCb5puqEg1iigD&#10;h+CoDoZv1+baljU3Jcls9+0XYeDj4fz5cZbrztTiTs5XlhW8jBMQxLnVFRcKPs9vozkIH5A11pZJ&#10;wS95WK/6vSWm2rac0f0UChFH2KeooAyhSaX0eUkG/dg2xNG7WWcwROkKqR22cdzU8jVJZtJgxZFQ&#10;YkPbkvLv04+JkN0kmx6+DtcJZZuP9vp+OQZ3UWo46DYLEIG68Az/t/dawXQGjy/xB8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qfH3xAAAANsAAAAPAAAAAAAAAAAA&#10;AAAAAKECAABkcnMvZG93bnJldi54bWxQSwUGAAAAAAQABAD5AAAAkgMAAAAA&#10;" strokecolor="#4579b8 [3044]">
                  <v:stroke endarrow="open"/>
                </v:shape>
                <v:shape id="Straight Arrow Connector 57" o:spid="_x0000_s1046" type="#_x0000_t32" style="position:absolute;left:31396;top:3539;width:0;height:1748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jXL8MAAADbAAAADwAAAGRycy9kb3ducmV2LnhtbESPQWsCMRSE74X+h/AKvdWsFmtZjSKC&#10;oIdSqlavj+S5u7h5WTZP3f77RhA8DjPzDTOZdb5WF2pjFdhAv5eBIrbBVVwY2G2Xb5+goiA7rAOT&#10;gT+KMJs+P00wd+HKP3TZSKEShGOOBkqRJtc62pI8xl5oiJN3DK1HSbIttGvxmuC+1oMs+9AeK04L&#10;JTa0KMmeNmdv4ByOX/NfN3rf9w+ytpWsv8kOjXl96eZjUEKdPML39soZGI7g9iX9AD3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o1y/DAAAA2wAAAA8AAAAAAAAAAAAA&#10;AAAAoQIAAGRycy9kb3ducmV2LnhtbFBLBQYAAAAABAAEAPkAAACRAwAAAAA=&#10;" strokecolor="#4579b8 [3044]">
                  <v:stroke endarrow="open"/>
                </v:shape>
                <v:rect id="Rectangle 58" o:spid="_x0000_s1047" style="position:absolute;left:33655;top:12356;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E0dcAA&#10;AADbAAAADwAAAGRycy9kb3ducmV2LnhtbERP3WrCMBS+H+wdwhl4N9MOnaUaiwjDsRuZ+gCH5th2&#10;a05Kkv64p18uBC8/vv9NMZlWDOR8Y1lBOk9AEJdWN1wpuJw/XjMQPiBrbC2Tght5KLbPTxvMtR35&#10;m4ZTqEQMYZ+jgjqELpfSlzUZ9HPbEUfuap3BEKGrpHY4xnDTyrckeZcGG44NNXa0r6n8PfVGgU2P&#10;4es8Lnqm0R2y5qds/1aZUrOXabcGEWgKD/Hd/akVLOPY+CX+AL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DE0dcAAAADbAAAADwAAAAAAAAAAAAAAAACYAgAAZHJzL2Rvd25y&#10;ZXYueG1sUEsFBgAAAAAEAAQA9QAAAIUDAAAAAA==&#10;" fillcolor="#4f81bd [3204]" strokecolor="#243f60 [1604]" strokeweight="2pt"/>
                <v:rect id="Rectangle 59" o:spid="_x0000_s1048" style="position:absolute;left:38108;top:12356;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2R7sQA&#10;AADbAAAADwAAAGRycy9kb3ducmV2LnhtbESP0WrCQBRE3wv+w3KFvtVNpLYxZhURpNKX0ugHXLLX&#10;JG32bthdTerXu4VCH4eZOcMUm9F04krOt5YVpLMEBHFldcu1gtNx/5SB8AFZY2eZFPyQh8168lBg&#10;ru3An3QtQy0ihH2OCpoQ+lxKXzVk0M9sTxy9s3UGQ5SultrhEOGmk/MkeZEGW44LDfa0a6j6Li9G&#10;gU0/wvtxeL4wDe4ta7+q7vaaKfU4HbcrEIHG8B/+ax+0gsUSf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9ke7EAAAA2wAAAA8AAAAAAAAAAAAAAAAAmAIAAGRycy9k&#10;b3ducmV2LnhtbFBLBQYAAAAABAAEAPUAAACJAwAAAAA=&#10;" fillcolor="#4f81bd [3204]" strokecolor="#243f60 [1604]" strokeweight="2pt"/>
                <v:rect id="Rectangle 60" o:spid="_x0000_s1049" style="position:absolute;left:42481;top:12356;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yzsAA&#10;AADbAAAADwAAAGRycy9kb3ducmV2LnhtbERP3WrCMBS+H/gO4QjerakirnRGEUGU3YzZPcChObbV&#10;5qQk6Y97+uVisMuP73+7n0wrBnK+saxgmaQgiEurG64UfBen1wyED8gaW8uk4Eke9rvZyxZzbUf+&#10;ouEaKhFD2OeooA6hy6X0ZU0GfWI74sjdrDMYInSV1A7HGG5auUrTjTTYcGyosaNjTeXj2hsFdvkZ&#10;Popx3TON7pw197L9ecuUWsynwzuIQFP4F/+5L1rBJq6PX+IPkL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vyzsAAAADbAAAADwAAAAAAAAAAAAAAAACYAgAAZHJzL2Rvd25y&#10;ZXYueG1sUEsFBgAAAAAEAAQA9QAAAIUDAAAAAA==&#10;" fillcolor="#4f81bd [3204]" strokecolor="#243f60 [1604]" strokeweight="2pt"/>
                <v:rect id="Rectangle 61" o:spid="_x0000_s1050" style="position:absolute;left:33623;top:17126;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dXVcIA&#10;AADbAAAADwAAAGRycy9kb3ducmV2LnhtbESP3YrCMBSE74V9h3AW9k7TyqKla5RlQRRvxJ8HODRn&#10;22pzUpJoq09vBMHLYWa+YWaL3jTiSs7XlhWkowQEcWF1zaWC42E5zED4gKyxsUwKbuRhMf8YzDDX&#10;tuMdXfehFBHCPkcFVQhtLqUvKjLoR7Yljt6/dQZDlK6U2mEX4aaR4ySZSIM1x4UKW/qrqDjvL0aB&#10;Tbdhc+i+L0ydW2X1qWju00ypr8/+9wdEoD68w6/2WiuYpPD8En+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Z1dVwgAAANsAAAAPAAAAAAAAAAAAAAAAAJgCAABkcnMvZG93&#10;bnJldi54bWxQSwUGAAAAAAQABAD1AAAAhwMAAAAA&#10;" fillcolor="#4f81bd [3204]" strokecolor="#243f60 [1604]" strokeweight="2pt"/>
                <v:rect id="Rectangle 62" o:spid="_x0000_s1051" style="position:absolute;left:38076;top:17126;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XJIsIA&#10;AADbAAAADwAAAGRycy9kb3ducmV2LnhtbESP0YrCMBRE3wX/IVzBN00V0VKNsgiyiy+y1g+4NHfb&#10;7jY3JYm2+vVGWPBxmJkzzGbXm0bcyPnasoLZNAFBXFhdc6ngkh8mKQgfkDU2lknBnTzstsPBBjNt&#10;O/6m2zmUIkLYZ6igCqHNpPRFRQb91LbE0fuxzmCI0pVSO+wi3DRyniRLabDmuFBhS/uKir/z1Siw&#10;s1M45t3iytS5z7T+LZrHKlVqPOo/1iAC9eEd/m9/aQXLOby+xB8gt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tckiwgAAANsAAAAPAAAAAAAAAAAAAAAAAJgCAABkcnMvZG93&#10;bnJldi54bWxQSwUGAAAAAAQABAD1AAAAhwMAAAAA&#10;" fillcolor="#4f81bd [3204]" strokecolor="#243f60 [1604]" strokeweight="2pt"/>
                <v:rect id="Rectangle 63" o:spid="_x0000_s1052" style="position:absolute;left:42449;top:17126;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lsucIA&#10;AADbAAAADwAAAGRycy9kb3ducmV2LnhtbESP3YrCMBSE7wXfIRzBO03VRUvXKCKI4s3izwMcmrNt&#10;d5uTkkRbfXqzsODlMDPfMMt1Z2pxJ+crywom4wQEcW51xYWC62U3SkH4gKyxtkwKHuRhver3lphp&#10;2/KJ7udQiAhhn6GCMoQmk9LnJRn0Y9sQR+/bOoMhSldI7bCNcFPLaZLMpcGK40KJDW1Lyn/PN6PA&#10;Tr7C8dJ+3Jhat0+rn7x+LlKlhoNu8wkiUBfe4f/2QSuYz+DvS/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y5wgAAANsAAAAPAAAAAAAAAAAAAAAAAJgCAABkcnMvZG93&#10;bnJldi54bWxQSwUGAAAAAAQABAD1AAAAhwMAAAAA&#10;" fillcolor="#4f81bd [3204]" strokecolor="#243f60 [1604]" strokeweight="2pt"/>
                <v:shape id="Text Box 64" o:spid="_x0000_s1053" type="#_x0000_t202" style="position:absolute;left:46708;top:925;width:13676;height:3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EE5E11" w:rsidRPr="00B62C53" w:rsidRDefault="00EE5E11" w:rsidP="00EE5E11">
                        <w:pPr>
                          <w:rPr>
                            <w:sz w:val="18"/>
                            <w:szCs w:val="18"/>
                          </w:rPr>
                        </w:pPr>
                        <w:r>
                          <w:rPr>
                            <w:sz w:val="18"/>
                            <w:szCs w:val="18"/>
                          </w:rPr>
                          <w:t>Default dependenc</w:t>
                        </w:r>
                        <w:r w:rsidR="00D96CFB">
                          <w:rPr>
                            <w:sz w:val="18"/>
                            <w:szCs w:val="18"/>
                          </w:rPr>
                          <w:t>y</w:t>
                        </w:r>
                      </w:p>
                    </w:txbxContent>
                  </v:textbox>
                </v:shape>
                <v:shape id="Text Box 65" o:spid="_x0000_s1054" type="#_x0000_t202" style="position:absolute;left:38780;top:20073;width:13762;height:4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EE5E11" w:rsidRPr="00EE5E11" w:rsidRDefault="00EE5E11" w:rsidP="00EE5E11">
                        <w:pPr>
                          <w:rPr>
                            <w:sz w:val="20"/>
                          </w:rPr>
                        </w:pPr>
                        <w:r w:rsidRPr="00EE5E11">
                          <w:rPr>
                            <w:sz w:val="20"/>
                          </w:rPr>
                          <w:t>Dimension 1 (quality)</w:t>
                        </w:r>
                      </w:p>
                    </w:txbxContent>
                  </v:textbox>
                </v:shape>
                <v:shape id="Straight Arrow Connector 66" o:spid="_x0000_s1055" type="#_x0000_t32" style="position:absolute;left:35819;top:18555;width:3370;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igS8QAAADbAAAADwAAAGRycy9kb3ducmV2LnhtbESPwW7CMBBE70j8g7WVekHgpJWikmIQ&#10;oLbh2sAHLPESp43XUWxI+vd1pUocRzPzRrPajLYVN+p941hBukhAEFdON1wrOB3f5y8gfEDW2Dom&#10;BT/kYbOeTlaYazfwJ93KUIsIYZ+jAhNCl0vpK0MW/cJ1xNG7uN5iiLKvpe5xiHDbyqckyaTFhuOC&#10;wY72hqrv8moVDOfiuZgVF52lH19vw/JkMN3vlHp8GLevIAKN4R7+bx+0giyDvy/xB8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yKBLxAAAANsAAAAPAAAAAAAAAAAA&#10;AAAAAKECAABkcnMvZG93bnJldi54bWxQSwUGAAAAAAQABAD5AAAAkgMAAAAA&#10;" strokecolor="red" strokeweight="1.5pt">
                  <v:stroke endarrow="open"/>
                </v:shape>
                <v:shape id="Straight Arrow Connector 67" o:spid="_x0000_s1056" type="#_x0000_t32" style="position:absolute;left:40589;top:18471;width:3370;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QF0MQAAADbAAAADwAAAGRycy9kb3ducmV2LnhtbESPzW7CMBCE75V4B2uReqmKkyIFmmJQ&#10;iwrhys8DbOMlDsTrKHZJ+vY1UqUeRzPzjWaxGmwjbtT52rGCdJKAIC6drrlScDpunucgfEDW2Dgm&#10;BT/kYbUcPSww167nPd0OoRIRwj5HBSaENpfSl4Ys+olriaN3dp3FEGVXSd1hH+G2kS9JkkmLNccF&#10;gy2tDZXXw7dV0H8V0+KpOOss3V4++9eTwXT9odTjeHh/AxFoCP/hv/ZOK8hmcP8Sf4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hAXQxAAAANsAAAAPAAAAAAAAAAAA&#10;AAAAAKECAABkcnMvZG93bnJldi54bWxQSwUGAAAAAAQABAD5AAAAkgMAAAAA&#10;" strokecolor="red" strokeweight="1.5pt">
                  <v:stroke endarrow="open"/>
                </v:shape>
                <v:shape id="Straight Arrow Connector 68" o:spid="_x0000_s1057" type="#_x0000_t32" style="position:absolute;left:35819;top:13943;width:3370;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uRosAAAADbAAAADwAAAGRycy9kb3ducmV2LnhtbERPS27CMBDdV+IO1iCxqcAJlSIIGASo&#10;bbrlc4AhHuJAPI5il6S3rxeVunx6//V2sI14UudrxwrSWQKCuHS65krB5fwxXYDwAVlj45gU/JCH&#10;7Wb0ssZcu56P9DyFSsQQ9jkqMCG0uZS+NGTRz1xLHLmb6yyGCLtK6g77GG4bOU+STFqsOTYYbOlg&#10;qHycvq2C/lq8Fa/FTWfp5/29X14Mpoe9UpPxsFuBCDSEf/Gf+0sryOLY+CX+ALn5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gbkaLAAAAA2wAAAA8AAAAAAAAAAAAAAAAA&#10;oQIAAGRycy9kb3ducmV2LnhtbFBLBQYAAAAABAAEAPkAAACOAwAAAAA=&#10;" strokecolor="red" strokeweight="1.5pt">
                  <v:stroke endarrow="open"/>
                </v:shape>
                <v:shape id="Straight Arrow Connector 69" o:spid="_x0000_s1058" type="#_x0000_t32" style="position:absolute;left:40589;top:13859;width:3370;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c0OcQAAADbAAAADwAAAGRycy9kb3ducmV2LnhtbESPzW7CMBCE70h9B2sr9YLACZUiCBjU&#10;Itpw5ecBlniJQ+N1FLskffu6UiWOo5n5RrPaDLYRd+p87VhBOk1AEJdO11wpOJ8+JnMQPiBrbByT&#10;gh/ysFk/jVaYa9fzge7HUIkIYZ+jAhNCm0vpS0MW/dS1xNG7us5iiLKrpO6wj3DbyFmSZNJizXHB&#10;YEtbQ+XX8dsq6C/FazEurjpLP2+7fnE2mG7flXp5Ht6WIAIN4RH+b++1gmwBf1/iD5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VzQ5xAAAANsAAAAPAAAAAAAAAAAA&#10;AAAAAKECAABkcnMvZG93bnJldi54bWxQSwUGAAAAAAQABAD5AAAAkgMAAAAA&#10;" strokecolor="red" strokeweight="1.5pt">
                  <v:stroke endarrow="open"/>
                </v:shape>
                <v:shape id="Straight Arrow Connector 77" o:spid="_x0000_s1059" type="#_x0000_t32" style="position:absolute;left:43925;top:2993;width:3371;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2TDcQAAADbAAAADwAAAGRycy9kb3ducmV2LnhtbESPzW7CMBCE75V4B2uReqnASSvxEzCo&#10;RS3ptcADLPESB+J1FLskvD1GqtTjaGa+0SzXva3FlVpfOVaQjhMQxIXTFZcKDvuv0QyED8gaa8ek&#10;4EYe1qvB0xIz7Tr+oesulCJC2GeowITQZFL6wpBFP3YNcfROrrUYomxLqVvsItzW8jVJJtJixXHB&#10;YEMbQ8Vl92sVdMf8LX/JT3qSbs+f3fxgMN18KPU87N8XIAL14T/81/7WCqZTeHyJP0C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XZMNxAAAANsAAAAPAAAAAAAAAAAA&#10;AAAAAKECAABkcnMvZG93bnJldi54bWxQSwUGAAAAAAQABAD5AAAAkgMAAAAA&#10;" strokecolor="red" strokeweight="1.5pt">
                  <v:stroke endarrow="open"/>
                </v:shape>
                <v:shape id="Straight Arrow Connector 78" o:spid="_x0000_s1060" type="#_x0000_t32" style="position:absolute;left:43925;top:4743;width:3371;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Ie08EAAADbAAAADwAAAGRycy9kb3ducmV2LnhtbERPz2vCMBS+D/wfwhN2W1N32EY1ShHE&#10;4USo3UBvj+bZFpuXksTa/ffLQdjx4/u9WI2mEwM531pWMEtSEMSV1S3XCr7LzcsHCB+QNXaWScEv&#10;eVgtJ08LzLS9c0HDMdQihrDPUEETQp9J6auGDPrE9sSRu1hnMEToaqkd3mO46eRrmr5Jgy3HhgZ7&#10;WjdUXY83o+D0laI7B7nfn9pi+1OUh53OSann6ZjPQQQaw7/44f7UCt7j2Pgl/g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0h7TwQAAANsAAAAPAAAAAAAAAAAAAAAA&#10;AKECAABkcnMvZG93bnJldi54bWxQSwUGAAAAAAQABAD5AAAAjwMAAAAA&#10;" strokecolor="#0070c0" strokeweight="1.5pt">
                  <v:stroke endarrow="open"/>
                </v:shape>
                <v:shape id="Text Box 79" o:spid="_x0000_s1061" type="#_x0000_t202" style="position:absolute;left:46708;top:3152;width:13676;height:31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JWssYA&#10;AADbAAAADwAAAGRycy9kb3ducmV2LnhtbESPQWvCQBSE74L/YXmF3nTTgNWmriKBYCl6SOqlt9fs&#10;MwnNvo3Zrab+elco9DjMzDfMcj2YVpypd41lBU/TCARxaXXDlYLDRzZZgHAeWWNrmRT8koP1ajxa&#10;YqLthXM6F74SAcIuQQW1910ipStrMuimtiMO3tH2Bn2QfSV1j5cAN62Mo+hZGmw4LNTYUVpT+V38&#10;GAXvabbH/Cs2i2ubbnfHTXc6fM6UenwYNq8gPA3+P/zXftMK5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JWssYAAADbAAAADwAAAAAAAAAAAAAAAACYAgAAZHJz&#10;L2Rvd25yZXYueG1sUEsFBgAAAAAEAAQA9QAAAIsDAAAAAA==&#10;" filled="f" stroked="f" strokeweight=".5pt">
                  <v:textbox>
                    <w:txbxContent>
                      <w:p w:rsidR="00EE5E11" w:rsidRPr="00B62C53" w:rsidRDefault="00EE5E11" w:rsidP="00EE5E11">
                        <w:pPr>
                          <w:rPr>
                            <w:sz w:val="18"/>
                            <w:szCs w:val="18"/>
                          </w:rPr>
                        </w:pPr>
                        <w:proofErr w:type="gramStart"/>
                        <w:r>
                          <w:rPr>
                            <w:sz w:val="18"/>
                            <w:szCs w:val="18"/>
                          </w:rPr>
                          <w:t>specific</w:t>
                        </w:r>
                        <w:proofErr w:type="gramEnd"/>
                        <w:r>
                          <w:rPr>
                            <w:sz w:val="18"/>
                            <w:szCs w:val="18"/>
                          </w:rPr>
                          <w:t xml:space="preserve"> dependenc</w:t>
                        </w:r>
                        <w:r w:rsidR="00D96CFB">
                          <w:rPr>
                            <w:sz w:val="18"/>
                            <w:szCs w:val="18"/>
                          </w:rPr>
                          <w:t>y</w:t>
                        </w:r>
                      </w:p>
                    </w:txbxContent>
                  </v:textbox>
                </v:shape>
                <v:rect id="Rectangle 81" o:spid="_x0000_s1062" style="position:absolute;left:6462;top:7517;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uxr8MA&#10;AADbAAAADwAAAGRycy9kb3ducmV2LnhtbESPwWrDMBBE74X8g9hAbrXsUFrjRgmlUFJyCbH7AYu1&#10;td1aKyMptpOvjwqBHoeZecNsdrPpxUjOd5YVZEkKgri2uuNGwVf18ZiD8AFZY2+ZFFzIw267eNhg&#10;oe3EJxrL0IgIYV+ggjaEoZDS1y0Z9IkdiKP3bZ3BEKVrpHY4Rbjp5TpNn6XBjuNCiwO9t1T/lmej&#10;wGbHcKimpzPT5PZ591P315dcqdVyfnsFEWgO/+F7+1MryDP4+xJ/gN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uxr8MAAADbAAAADwAAAAAAAAAAAAAAAACYAgAAZHJzL2Rv&#10;d25yZXYueG1sUEsFBgAAAAAEAAQA9QAAAIgDAAAAAA==&#10;" fillcolor="#4f81bd [3204]" strokecolor="#243f60 [1604]" strokeweight="2pt"/>
                <v:rect id="Rectangle 82" o:spid="_x0000_s1063" style="position:absolute;left:10915;top:7517;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kv2MIA&#10;AADbAAAADwAAAGRycy9kb3ducmV2LnhtbESP0YrCMBRE3wX/IVzBN00VWUs1igii7Muy1g+4NNe2&#10;2tyUJNq6X79ZWPBxmJkzzHrbm0Y8yfnasoLZNAFBXFhdc6ngkh8mKQgfkDU2lknBizxsN8PBGjNt&#10;O/6m5zmUIkLYZ6igCqHNpPRFRQb91LbE0btaZzBE6UqpHXYRbho5T5IPabDmuFBhS/uKivv5YRTY&#10;2Vf4zLvFg6lzx7S+Fc3PMlVqPOp3KxCB+vAO/7dPWkE6h78v8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uS/YwgAAANsAAAAPAAAAAAAAAAAAAAAAAJgCAABkcnMvZG93&#10;bnJldi54bWxQSwUGAAAAAAQABAD1AAAAhwMAAAAA&#10;" fillcolor="#4f81bd [3204]" strokecolor="#243f60 [1604]" strokeweight="2pt"/>
                <v:rect id="Rectangle 83" o:spid="_x0000_s1064" style="position:absolute;left:15288;top:7517;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WKQ8IA&#10;AADbAAAADwAAAGRycy9kb3ducmV2LnhtbESP0YrCMBRE3wX/IVzBN01dl7VUo8iCKPuyrPoBl+ba&#10;VpubkkRb/XqzIPg4zMwZZrHqTC1u5HxlWcFknIAgzq2uuFBwPGxGKQgfkDXWlknBnTyslv3eAjNt&#10;W/6j2z4UIkLYZ6igDKHJpPR5SQb92DbE0TtZZzBE6QqpHbYRbmr5kSRf0mDFcaHEhr5Lyi/7q1Fg&#10;J7/h59B+Xplat02rc14/ZqlSw0G3noMI1IV3+NXeaQXpFP6/xB8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9YpDwgAAANsAAAAPAAAAAAAAAAAAAAAAAJgCAABkcnMvZG93&#10;bnJldi54bWxQSwUGAAAAAAQABAD1AAAAhwMAAAAA&#10;" fillcolor="#4f81bd [3204]" strokecolor="#243f60 [1604]" strokeweight="2pt"/>
                <v:shape id="Straight Arrow Connector 84" o:spid="_x0000_s1065" type="#_x0000_t32" style="position:absolute;left:8625;top:9104;width:3371;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p9XcMAAADbAAAADwAAAGRycy9kb3ducmV2LnhtbESPwW7CMBBE75X4B2uRuFTgpK0QBAyi&#10;qCW9FviAJV7iQLyOYkPSv8eVKvU4mpk3muW6t7W4U+srxwrSSQKCuHC64lLB8fA5noHwAVlj7ZgU&#10;/JCH9WrwtMRMu46/6b4PpYgQ9hkqMCE0mZS+MGTRT1xDHL2zay2GKNtS6ha7CLe1fEmSqbRYcVww&#10;2NDWUHHd36yC7pS/5s/5WU/T3eWjmx8Nptt3pUbDfrMAEagP/+G/9pdWMHuD3y/xB8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afV3DAAAA2wAAAA8AAAAAAAAAAAAA&#10;AAAAoQIAAGRycy9kb3ducmV2LnhtbFBLBQYAAAAABAAEAPkAAACRAwAAAAA=&#10;" strokecolor="red" strokeweight="1.5pt">
                  <v:stroke endarrow="open"/>
                </v:shape>
                <v:shape id="Straight Arrow Connector 85" o:spid="_x0000_s1066" type="#_x0000_t32" style="position:absolute;left:13395;top:9020;width:3371;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bYxsMAAADbAAAADwAAAGRycy9kb3ducmV2LnhtbESPwW7CMBBE75X4B2uRuFTgpFURBAyi&#10;qCW9FviAJV7iQLyOYkPSv8eVKvU4mpk3muW6t7W4U+srxwrSSQKCuHC64lLB8fA5noHwAVlj7ZgU&#10;/JCH9WrwtMRMu46/6b4PpYgQ9hkqMCE0mZS+MGTRT1xDHL2zay2GKNtS6ha7CLe1fEmSqbRYcVww&#10;2NDWUHHd36yC7pS/5s/5WU/T3eWjmx8Nptt3pUbDfrMAEagP/+G/9pdWMHuD3y/xB8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W2MbDAAAA2wAAAA8AAAAAAAAAAAAA&#10;AAAAoQIAAGRycy9kb3ducmV2LnhtbFBLBQYAAAAABAAEAPkAAACRAwAAAAA=&#10;" strokecolor="red" strokeweight="1.5pt">
                  <v:stroke endarrow="open"/>
                </v:shape>
                <v:shape id="Straight Arrow Connector 86" o:spid="_x0000_s1067" type="#_x0000_t32" style="position:absolute;left:8125;top:10141;width:32;height:214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BTo8MAAADbAAAADwAAAGRycy9kb3ducmV2LnhtbESPQWvCQBSE70L/w/IKvenGgiFEV5GC&#10;UAo9RCteH9lnEs2+Ddmnxv76riD0OMzMN8xiNbhWXakPjWcD00kCirj0tuHKwM9uM85ABUG22Hom&#10;A3cKsFq+jBaYW3/jgq5bqVSEcMjRQC3S5VqHsiaHYeI74ugdfe9QouwrbXu8Rbhr9XuSpNphw3Gh&#10;xo4+airP24szsPnen+wlO3wVcp9hSGU3K6a/xry9Dus5KKFB/sPP9qc1kKXw+BJ/gF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DAU6PDAAAA2wAAAA8AAAAAAAAAAAAA&#10;AAAAoQIAAGRycy9kb3ducmV2LnhtbFBLBQYAAAAABAAEAPkAAACRAwAAAAA=&#10;" strokecolor="red" strokeweight="1.5pt">
                  <v:stroke endarrow="open"/>
                </v:shape>
                <v:shape id="Straight Arrow Connector 87" o:spid="_x0000_s1068" type="#_x0000_t32" style="position:absolute;left:12736;top:10141;width:32;height:214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z2OMMAAADbAAAADwAAAGRycy9kb3ducmV2LnhtbESPQWvCQBSE74L/YXlCb7qxoA3RVUpB&#10;EKGHaIvXR/aZxGbfhuxTY399VxB6HGbmG2a57l2jrtSF2rOB6SQBRVx4W3Np4OuwGaeggiBbbDyT&#10;gTsFWK+GgyVm1t84p+teShUhHDI0UIm0mdahqMhhmPiWOHon3zmUKLtS2w5vEe4a/Zokc+2w5rhQ&#10;YUsfFRU/+4szsPn8PttLetzlcp9hmMthlk9/jXkZ9e8LUEK9/Ief7a01kL7B4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9jjDAAAA2wAAAA8AAAAAAAAAAAAA&#10;AAAAoQIAAGRycy9kb3ducmV2LnhtbFBLBQYAAAAABAAEAPkAAACRAwAAAAA=&#10;" strokecolor="red" strokeweight="1.5pt">
                  <v:stroke endarrow="open"/>
                </v:shape>
                <v:shape id="Straight Arrow Connector 88" o:spid="_x0000_s1069" type="#_x0000_t32" style="position:absolute;left:16766;top:10141;width:32;height:214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NiSsAAAADbAAAADwAAAGRycy9kb3ducmV2LnhtbERPTYvCMBC9L/gfwgje1lRBKV2jiCCI&#10;4KHqstehmW2720xKM2r115uD4PHxvher3jXqSl2oPRuYjBNQxIW3NZcGzqftZwoqCLLFxjMZuFOA&#10;1XLwscDM+hvndD1KqWIIhwwNVCJtpnUoKnIYxr4ljtyv7xxKhF2pbYe3GO4aPU2SuXZYc2yosKVN&#10;RcX/8eIMbA/ff/aS/uxzuc8wzOU0yycPY0bDfv0FSqiXt/jl3lkDaRwbv8QfoJ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TYkrAAAAA2wAAAA8AAAAAAAAAAAAAAAAA&#10;oQIAAGRycy9kb3ducmV2LnhtbFBLBQYAAAAABAAEAPkAAACOAwAAAAA=&#10;" strokecolor="red" strokeweight="1.5pt">
                  <v:stroke endarrow="open"/>
                </v:shape>
                <v:rect id="Rectangle 89" o:spid="_x0000_s1070" style="position:absolute;left:33655;top:7743;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29qcIA&#10;AADbAAAADwAAAGRycy9kb3ducmV2LnhtbESP0YrCMBRE3wX/IVzBN01dZLdWo8iCKPuyrPoBl+ba&#10;VpubkkRb/XqzIPg4zMwZZrHqTC1u5HxlWcFknIAgzq2uuFBwPGxGKQgfkDXWlknBnTyslv3eAjNt&#10;W/6j2z4UIkLYZ6igDKHJpPR5SQb92DbE0TtZZzBE6QqpHbYRbmr5kSSf0mDFcaHEhr5Lyi/7q1Fg&#10;J7/h59BOr0yt26bVOa8fX6lSw0G3noMI1IV3+NXeaQXpDP6/xB8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Hb2pwgAAANsAAAAPAAAAAAAAAAAAAAAAAJgCAABkcnMvZG93&#10;bnJldi54bWxQSwUGAAAAAAQABAD1AAAAhwMAAAAA&#10;" fillcolor="#4f81bd [3204]" strokecolor="#243f60 [1604]" strokeweight="2pt"/>
                <v:rect id="Rectangle 90" o:spid="_x0000_s1071" style="position:absolute;left:38108;top:7743;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6C6cAA&#10;AADbAAAADwAAAGRycy9kb3ducmV2LnhtbERP3WrCMBS+H+wdwhl4N9MOcbUaiwjDsRuZ+gCH5th2&#10;a05Kkv64p18uBC8/vv9NMZlWDOR8Y1lBOk9AEJdWN1wpuJw/XjMQPiBrbC2Tght5KLbPTxvMtR35&#10;m4ZTqEQMYZ+jgjqELpfSlzUZ9HPbEUfuap3BEKGrpHY4xnDTyrckWUqDDceGGjva11T+nnqjwKbH&#10;8HUeFz3T6A5Z81O2f++ZUrOXabcGEWgKD/Hd/akVrOL6+CX+AL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f6C6cAAAADbAAAADwAAAAAAAAAAAAAAAACYAgAAZHJzL2Rvd25y&#10;ZXYueG1sUEsFBgAAAAAEAAQA9QAAAIUDAAAAAA==&#10;" fillcolor="#4f81bd [3204]" strokecolor="#243f60 [1604]" strokeweight="2pt"/>
                <v:rect id="Rectangle 91" o:spid="_x0000_s1072" style="position:absolute;left:42481;top:7743;width:3390;height:2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IncsMA&#10;AADbAAAADwAAAGRycy9kb3ducmV2LnhtbESP0WrCQBRE3wv+w3IF3+omRdoYXUUKovSlNPoBl+w1&#10;iWbvht3VRL/eLRT6OMzMGWa5HkwrbuR8Y1lBOk1AEJdWN1wpOB62rxkIH5A1tpZJwZ08rFejlyXm&#10;2vb8Q7ciVCJC2OeooA6hy6X0ZU0G/dR2xNE7WWcwROkqqR32EW5a+ZYk79Jgw3Ghxo4+ayovxdUo&#10;sOl3+Dr0sytT73ZZcy7bx0em1GQ8bBYgAg3hP/zX3msF8xR+v8Qf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IncsMAAADbAAAADwAAAAAAAAAAAAAAAACYAgAAZHJzL2Rv&#10;d25yZXYueG1sUEsFBgAAAAAEAAQA9QAAAIgDAAAAAA==&#10;" fillcolor="#4f81bd [3204]" strokecolor="#243f60 [1604]" strokeweight="2pt"/>
                <v:shape id="Straight Arrow Connector 92" o:spid="_x0000_s1073" type="#_x0000_t32" style="position:absolute;left:35819;top:9331;width:3370;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bWb8MAAADbAAAADwAAAGRycy9kb3ducmV2LnhtbESPwW7CMBBE70j8g7VIvVTFCUioBAwC&#10;1JJeS/mAJV7itPE6il0S/h4jIXEczcwbzXLd21pcqPWVYwXpOAFBXDhdcang+PP59g7CB2SNtWNS&#10;cCUP69VwsMRMu46/6XIIpYgQ9hkqMCE0mZS+MGTRj11DHL2zay2GKNtS6ha7CLe1nCTJTFqsOC4Y&#10;bGhnqPg7/FsF3Smf5q/5Wc/S/e9HNz8aTHdbpV5G/WYBIlAfnuFH+0srmE/g/iX+ALm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m1m/DAAAA2wAAAA8AAAAAAAAAAAAA&#10;AAAAoQIAAGRycy9kb3ducmV2LnhtbFBLBQYAAAAABAAEAPkAAACRAwAAAAA=&#10;" strokecolor="red" strokeweight="1.5pt">
                  <v:stroke endarrow="open"/>
                </v:shape>
                <v:shape id="Straight Arrow Connector 93" o:spid="_x0000_s1074" type="#_x0000_t32" style="position:absolute;left:40589;top:9247;width:3370;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pz9MMAAADbAAAADwAAAGRycy9kb3ducmV2LnhtbESPwW7CMBBE70j8g7VIvVTFSZEQBAwC&#10;RJteoXzAEi9x2ngdxYakf18jIXEczcwbzXLd21rcqPWVYwXpOAFBXDhdcang9P3xNgPhA7LG2jEp&#10;+CMP69VwsMRMu44PdDuGUkQI+wwVmBCaTEpfGLLox64hjt7FtRZDlG0pdYtdhNtavifJVFqsOC4Y&#10;bGhnqPg9Xq2C7pxP8tf8oqfp58++m58MprutUi+jfrMAEagPz/Cj/aUVzCdw/xJ/gF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Nqc/TDAAAA2wAAAA8AAAAAAAAAAAAA&#10;AAAAoQIAAGRycy9kb3ducmV2LnhtbFBLBQYAAAAABAAEAPkAAACRAwAAAAA=&#10;" strokecolor="red" strokeweight="1.5pt">
                  <v:stroke endarrow="open"/>
                </v:shape>
                <v:shape id="Freeform 29" o:spid="_x0000_s1075" style="position:absolute;left:35634;top:10367;width:8325;height:1987;visibility:visible;mso-wrap-style:square;v-text-anchor:middle" coordsize="681487,2674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AVcQA&#10;AADbAAAADwAAAGRycy9kb3ducmV2LnhtbESP0WrCQBRE3wX/YblC38xGKbWJriIhLYU+1KofcM1e&#10;k2D2bshuYvr33ULBx2FmzjCb3WgaMVDnassKFlEMgriwuuZSwfn0Nn8F4TyyxsYyKfghB7vtdLLB&#10;VNs7f9Nw9KUIEHYpKqi8b1MpXVGRQRfZljh4V9sZ9EF2pdQd3gPcNHIZxy/SYM1hocKWsoqK27E3&#10;CvjZfr5fLkn2hbY/9HIVn/M8V+ppNu7XIDyN/hH+b39oBcsE/r6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wFXEAAAA2wAAAA8AAAAAAAAAAAAAAAAAmAIAAGRycy9k&#10;b3ducmV2LnhtbFBLBQYAAAAABAAEAPUAAACJAwAAAAA=&#10;" path="m,l,112143r681487,l681487,267418e" filled="f" strokecolor="#243f60 [1604]" strokeweight="1.5pt">
                  <v:stroke endarrow="open" endarrowwidth="narrow" endarrowlength="short"/>
                  <v:path arrowok="t" o:connecttype="custom" o:connectlocs="0,0;0,83349;832516,83349;832516,198755" o:connectangles="0,0,0,0"/>
                </v:shape>
                <v:shape id="Freeform 95" o:spid="_x0000_s1076" style="position:absolute;left:35634;top:15139;width:8325;height:1987;visibility:visible;mso-wrap-style:square;v-text-anchor:middle" coordsize="681487,2674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Dt8QA&#10;AADbAAAADwAAAGRycy9kb3ducmV2LnhtbESP0WrCQBRE3wX/YbkF35pNS9WaZhWRKAUftKkfcJO9&#10;TUKzd0N2o+nfdwsFH4eZOcOkm9G04kq9aywreIpiEMSl1Q1XCi6f+8dXEM4ja2wtk4IfcrBZTycp&#10;Jtre+IOuua9EgLBLUEHtfZdI6cqaDLrIdsTB+7K9QR9kX0nd4y3ATSuf43ghDTYcFmrsaFdT+Z0P&#10;RgG/2OOhKFa7E9rhPMhlfMmyTKnZw7h9A+Fp9Pfwf/tdK1jN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NA7fEAAAA2wAAAA8AAAAAAAAAAAAAAAAAmAIAAGRycy9k&#10;b3ducmV2LnhtbFBLBQYAAAAABAAEAPUAAACJAwAAAAA=&#10;" path="m,l,112143r681487,l681487,267418e" filled="f" strokecolor="#243f60 [1604]" strokeweight="1.5pt">
                  <v:stroke endarrow="open" endarrowwidth="narrow" endarrowlength="short"/>
                  <v:path arrowok="t" o:connecttype="custom" o:connectlocs="0,0;0,83349;832516,83349;832516,198755" o:connectangles="0,0,0,0"/>
                </v:shape>
                <v:shape id="Text Box 96" o:spid="_x0000_s1077" type="#_x0000_t202" style="position:absolute;left:21919;top:5661;width:15136;height:381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Ow8QA&#10;AADbAAAADwAAAGRycy9kb3ducmV2LnhtbESPQYvCMBSE7wv+h/AEb5rqQbSaFhHE9bAH68J6fDbP&#10;ttq8lCardX+9EYQ9DjPzDbNMO1OLG7WusqxgPIpAEOdWV1wo+D5shjMQziNrrC2Tggc5SJPexxJj&#10;be+8p1vmCxEg7GJUUHrfxFK6vCSDbmQb4uCdbWvQB9kWUrd4D3BTy0kUTaXBisNCiQ2tS8qv2a9R&#10;cDHuNJ/90fhntX2YyVd2bHZbq9Sg360WIDx1/j/8bn9qBfMpvL6EHyC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wDsPEAAAA2wAAAA8AAAAAAAAAAAAAAAAAmAIAAGRycy9k&#10;b3ducmV2LnhtbFBLBQYAAAAABAAEAPUAAACJAwAAAAA=&#10;" filled="f" stroked="f" strokeweight=".5pt">
                  <v:textbox>
                    <w:txbxContent>
                      <w:p w:rsidR="00EE5E11" w:rsidRPr="00EE5E11" w:rsidRDefault="00EE5E11" w:rsidP="00EE5E11">
                        <w:pPr>
                          <w:rPr>
                            <w:sz w:val="20"/>
                          </w:rPr>
                        </w:pPr>
                        <w:r w:rsidRPr="00EE5E11">
                          <w:rPr>
                            <w:sz w:val="20"/>
                          </w:rPr>
                          <w:t>Dimension 2 (spatial)</w:t>
                        </w:r>
                      </w:p>
                    </w:txbxContent>
                  </v:textbox>
                </v:shape>
                <w10:anchorlock/>
              </v:group>
            </w:pict>
          </mc:Fallback>
        </mc:AlternateContent>
      </w:r>
    </w:p>
    <w:p w:rsidR="00EE5E11" w:rsidRDefault="00EE5E11" w:rsidP="00EE5E11">
      <w:pPr>
        <w:jc w:val="center"/>
      </w:pPr>
      <w:r>
        <w:t>Fig. 1: Examples of default dependence and specific dependence</w:t>
      </w:r>
    </w:p>
    <w:p w:rsidR="00D64631" w:rsidRDefault="00D64631" w:rsidP="00712997">
      <w:pPr>
        <w:jc w:val="both"/>
      </w:pPr>
    </w:p>
    <w:p w:rsidR="00EE5E11" w:rsidRDefault="00D64631" w:rsidP="00712997">
      <w:pPr>
        <w:jc w:val="both"/>
      </w:pPr>
      <w:r>
        <w:t xml:space="preserve">The proposed syntax changes to approaches of JCTVC-J1007 are provided in </w:t>
      </w:r>
      <w:r w:rsidR="006842B6">
        <w:t>Section 2.3.</w:t>
      </w:r>
      <w:r>
        <w:t xml:space="preserve">  </w:t>
      </w:r>
    </w:p>
    <w:p w:rsidR="00EE5E11" w:rsidRDefault="00EE5E11" w:rsidP="00712997">
      <w:pPr>
        <w:jc w:val="both"/>
      </w:pPr>
    </w:p>
    <w:p w:rsidR="00EE5E11" w:rsidRDefault="006842B6" w:rsidP="006842B6">
      <w:pPr>
        <w:pStyle w:val="Heading2"/>
      </w:pPr>
      <w:r>
        <w:t>Harmonization of two description approaches</w:t>
      </w:r>
    </w:p>
    <w:p w:rsidR="00712997" w:rsidRDefault="006842B6" w:rsidP="00712997">
      <w:pPr>
        <w:jc w:val="both"/>
      </w:pPr>
      <w:r>
        <w:t>T</w:t>
      </w:r>
      <w:r w:rsidR="00712997">
        <w:t xml:space="preserve">he two approaches in </w:t>
      </w:r>
      <w:r>
        <w:t>JCTVC-J1007</w:t>
      </w:r>
      <w:r w:rsidR="00712997">
        <w:t xml:space="preserve"> employ different ways to describe the scalability dimensions of a NAL unit. </w:t>
      </w:r>
      <w:r>
        <w:t>To harmonize these, w</w:t>
      </w:r>
      <w:r w:rsidR="00712997">
        <w:t>e propose to use the dimension_</w:t>
      </w:r>
      <w:r>
        <w:t>type element in both approaches</w:t>
      </w:r>
      <w:r w:rsidR="00712997">
        <w:t>.</w:t>
      </w:r>
      <w:r>
        <w:t xml:space="preserve"> In this way, there is no need to use scalability_type and the scalability table.</w:t>
      </w:r>
      <w:r w:rsidR="00712997">
        <w:t xml:space="preserve"> The improved syntax of </w:t>
      </w:r>
      <w:r>
        <w:t>VPS</w:t>
      </w:r>
      <w:r w:rsidR="00712997">
        <w:t xml:space="preserve"> extension is provided in the following.</w:t>
      </w:r>
      <w:r>
        <w:t xml:space="preserve"> This syntax also includes the changes of Section 2.2.</w:t>
      </w:r>
      <w:r w:rsidR="00712997">
        <w:t xml:space="preserve"> </w:t>
      </w:r>
    </w:p>
    <w:p w:rsidR="00712997" w:rsidRDefault="00712997" w:rsidP="00712997">
      <w:pPr>
        <w:jc w:val="both"/>
      </w:pPr>
    </w:p>
    <w:p w:rsidR="00712997" w:rsidRDefault="00414DC8" w:rsidP="00712997">
      <w:pPr>
        <w:jc w:val="both"/>
      </w:pPr>
      <w:r>
        <w:t xml:space="preserve">-  </w:t>
      </w:r>
      <w:r w:rsidR="00712997">
        <w:t>Syntax for approach 1:</w:t>
      </w:r>
    </w:p>
    <w:p w:rsidR="00712997" w:rsidRDefault="00712997" w:rsidP="00712997">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12997" w:rsidRPr="00FB0B6F" w:rsidTr="0079233B">
        <w:trPr>
          <w:cantSplit/>
          <w:jc w:val="center"/>
        </w:trPr>
        <w:tc>
          <w:tcPr>
            <w:tcW w:w="6754" w:type="dxa"/>
          </w:tcPr>
          <w:p w:rsidR="00712997" w:rsidRPr="00FB0B6F" w:rsidRDefault="00712997" w:rsidP="0079233B">
            <w:pPr>
              <w:pStyle w:val="tablesyntax"/>
            </w:pPr>
            <w:r w:rsidRPr="009E5D62">
              <w:lastRenderedPageBreak/>
              <w:t>v</w:t>
            </w:r>
            <w:r>
              <w:t>ps</w:t>
            </w:r>
            <w:r w:rsidRPr="009E5D62">
              <w:t>_</w:t>
            </w:r>
            <w:r>
              <w:t>extension</w:t>
            </w:r>
            <w:r w:rsidRPr="009E5D62">
              <w:t>( )</w:t>
            </w:r>
            <w:r w:rsidRPr="00FB0B6F">
              <w:t xml:space="preserve"> {</w:t>
            </w:r>
          </w:p>
        </w:tc>
        <w:tc>
          <w:tcPr>
            <w:tcW w:w="1174" w:type="dxa"/>
          </w:tcPr>
          <w:p w:rsidR="00712997" w:rsidRPr="00FB0B6F" w:rsidRDefault="00712997" w:rsidP="0079233B">
            <w:pPr>
              <w:pStyle w:val="tableheading"/>
              <w:rPr>
                <w:b w:val="0"/>
              </w:rPr>
            </w:pPr>
            <w:r w:rsidRPr="00FB0B6F">
              <w:rPr>
                <w:b w:val="0"/>
              </w:rPr>
              <w:t>Descriptor</w:t>
            </w:r>
          </w:p>
        </w:tc>
      </w:tr>
      <w:tr w:rsidR="00712997" w:rsidRPr="00063469" w:rsidTr="0079233B">
        <w:trPr>
          <w:cantSplit/>
          <w:jc w:val="center"/>
        </w:trPr>
        <w:tc>
          <w:tcPr>
            <w:tcW w:w="6754" w:type="dxa"/>
          </w:tcPr>
          <w:p w:rsidR="00712997" w:rsidRPr="009E5D62" w:rsidRDefault="00712997" w:rsidP="0079233B">
            <w:pPr>
              <w:pStyle w:val="tablesyntax"/>
            </w:pPr>
            <w:r>
              <w:rPr>
                <w:rFonts w:eastAsia="Batang"/>
                <w:bCs/>
                <w:lang w:eastAsia="ko-KR"/>
              </w:rPr>
              <w:tab/>
              <w:t>while( !byte_aligned( ) )</w:t>
            </w:r>
          </w:p>
        </w:tc>
        <w:tc>
          <w:tcPr>
            <w:tcW w:w="1174" w:type="dxa"/>
          </w:tcPr>
          <w:p w:rsidR="00712997" w:rsidRPr="00FB0B6F" w:rsidRDefault="00712997" w:rsidP="0079233B">
            <w:pPr>
              <w:pStyle w:val="tableheading"/>
              <w:rPr>
                <w:b w:val="0"/>
              </w:rPr>
            </w:pPr>
          </w:p>
        </w:tc>
      </w:tr>
      <w:tr w:rsidR="00712997" w:rsidRPr="00FB0B6F" w:rsidTr="0079233B">
        <w:trPr>
          <w:cantSplit/>
          <w:jc w:val="center"/>
        </w:trPr>
        <w:tc>
          <w:tcPr>
            <w:tcW w:w="6754" w:type="dxa"/>
          </w:tcPr>
          <w:p w:rsidR="00712997" w:rsidRPr="009E5D62" w:rsidRDefault="00712997" w:rsidP="0079233B">
            <w:pPr>
              <w:pStyle w:val="tablesyntax"/>
            </w:pPr>
            <w:r>
              <w:rPr>
                <w:rFonts w:eastAsia="Batang"/>
                <w:bCs/>
                <w:lang w:eastAsia="ko-KR"/>
              </w:rPr>
              <w:tab/>
            </w:r>
            <w:r>
              <w:rPr>
                <w:rFonts w:eastAsia="Batang"/>
                <w:bCs/>
                <w:lang w:eastAsia="ko-KR"/>
              </w:rPr>
              <w:tab/>
            </w:r>
            <w:r w:rsidRPr="00063469">
              <w:rPr>
                <w:rFonts w:eastAsia="Batang"/>
                <w:b/>
                <w:bCs/>
                <w:lang w:eastAsia="ko-KR"/>
              </w:rPr>
              <w:t>vps_extension_byte_alignment_reserved_</w:t>
            </w:r>
            <w:r w:rsidRPr="0015456A">
              <w:rPr>
                <w:rFonts w:eastAsia="Batang"/>
                <w:b/>
                <w:bCs/>
                <w:lang w:eastAsia="ko-KR"/>
              </w:rPr>
              <w:t>one</w:t>
            </w:r>
            <w:r w:rsidRPr="00063469">
              <w:rPr>
                <w:rFonts w:eastAsia="Batang"/>
                <w:b/>
                <w:bCs/>
                <w:lang w:eastAsia="ko-KR"/>
              </w:rPr>
              <w:t>_bit</w:t>
            </w:r>
          </w:p>
        </w:tc>
        <w:tc>
          <w:tcPr>
            <w:tcW w:w="1174" w:type="dxa"/>
          </w:tcPr>
          <w:p w:rsidR="00712997" w:rsidRPr="007857C8" w:rsidRDefault="00712997" w:rsidP="0079233B">
            <w:pPr>
              <w:pStyle w:val="tableheading"/>
              <w:rPr>
                <w:b w:val="0"/>
              </w:rPr>
            </w:pPr>
            <w:r w:rsidRPr="00063469">
              <w:rPr>
                <w:rFonts w:eastAsia="Batang"/>
                <w:b w:val="0"/>
              </w:rPr>
              <w:t>u(1)</w:t>
            </w:r>
          </w:p>
        </w:tc>
      </w:tr>
      <w:tr w:rsidR="00712997" w:rsidRPr="00512C44" w:rsidDel="009D60EA" w:rsidTr="0079233B">
        <w:trPr>
          <w:cantSplit/>
          <w:jc w:val="center"/>
          <w:del w:id="5" w:author="Admin" w:date="2012-10-10T21:55:00Z"/>
        </w:trPr>
        <w:tc>
          <w:tcPr>
            <w:tcW w:w="6754" w:type="dxa"/>
          </w:tcPr>
          <w:p w:rsidR="00712997" w:rsidRPr="00512C44" w:rsidDel="009D60EA" w:rsidRDefault="00712997" w:rsidP="0079233B">
            <w:pPr>
              <w:pStyle w:val="tablesyntax"/>
              <w:rPr>
                <w:del w:id="6" w:author="Admin" w:date="2012-10-10T21:55:00Z"/>
                <w:rFonts w:eastAsia="Batang"/>
                <w:b/>
                <w:bCs/>
                <w:highlight w:val="yellow"/>
                <w:lang w:eastAsia="ko-KR"/>
              </w:rPr>
            </w:pPr>
            <w:del w:id="7" w:author="Admin" w:date="2012-10-10T21:55:00Z">
              <w:r w:rsidRPr="00512C44" w:rsidDel="009D60EA">
                <w:rPr>
                  <w:rFonts w:eastAsia="Batang"/>
                  <w:bCs/>
                  <w:highlight w:val="yellow"/>
                  <w:lang w:eastAsia="ko-KR"/>
                </w:rPr>
                <w:tab/>
              </w:r>
              <w:r w:rsidRPr="004B54DA" w:rsidDel="009D60EA">
                <w:rPr>
                  <w:rFonts w:eastAsia="Batang"/>
                  <w:b/>
                  <w:bCs/>
                  <w:highlight w:val="yellow"/>
                  <w:lang w:eastAsia="ko-KR"/>
                </w:rPr>
                <w:delText>all_</w:delText>
              </w:r>
              <w:r w:rsidDel="009D60EA">
                <w:rPr>
                  <w:rFonts w:eastAsia="Batang"/>
                  <w:b/>
                  <w:bCs/>
                  <w:highlight w:val="yellow"/>
                  <w:lang w:eastAsia="ko-KR"/>
                </w:rPr>
                <w:delText>default</w:delText>
              </w:r>
              <w:r w:rsidRPr="00512C44" w:rsidDel="009D60EA">
                <w:rPr>
                  <w:rFonts w:eastAsia="Batang"/>
                  <w:b/>
                  <w:bCs/>
                  <w:highlight w:val="yellow"/>
                  <w:lang w:eastAsia="ko-KR"/>
                </w:rPr>
                <w:delText>_</w:delText>
              </w:r>
              <w:r w:rsidDel="009D60EA">
                <w:rPr>
                  <w:rFonts w:eastAsia="Batang"/>
                  <w:b/>
                  <w:bCs/>
                  <w:highlight w:val="yellow"/>
                  <w:lang w:eastAsia="ko-KR"/>
                </w:rPr>
                <w:delText>dependency</w:delText>
              </w:r>
              <w:r w:rsidRPr="00512C44" w:rsidDel="009D60EA">
                <w:rPr>
                  <w:rFonts w:eastAsia="Batang"/>
                  <w:b/>
                  <w:bCs/>
                  <w:highlight w:val="yellow"/>
                  <w:lang w:eastAsia="ko-KR"/>
                </w:rPr>
                <w:delText>_flag</w:delText>
              </w:r>
            </w:del>
          </w:p>
        </w:tc>
        <w:tc>
          <w:tcPr>
            <w:tcW w:w="1174" w:type="dxa"/>
          </w:tcPr>
          <w:p w:rsidR="00712997" w:rsidRPr="00512C44" w:rsidDel="009D60EA" w:rsidRDefault="00712997" w:rsidP="0079233B">
            <w:pPr>
              <w:pStyle w:val="tableheading"/>
              <w:rPr>
                <w:del w:id="8" w:author="Admin" w:date="2012-10-10T21:55:00Z"/>
                <w:rFonts w:eastAsia="Batang"/>
                <w:b w:val="0"/>
                <w:highlight w:val="yellow"/>
              </w:rPr>
            </w:pPr>
            <w:del w:id="9" w:author="Admin" w:date="2012-10-10T21:55:00Z">
              <w:r w:rsidRPr="00512C44" w:rsidDel="009D60EA">
                <w:rPr>
                  <w:rFonts w:eastAsia="Batang"/>
                  <w:b w:val="0"/>
                  <w:highlight w:val="yellow"/>
                </w:rPr>
                <w:delText>u(1)</w:delText>
              </w:r>
            </w:del>
          </w:p>
        </w:tc>
      </w:tr>
      <w:tr w:rsidR="00712997" w:rsidRPr="00512C44" w:rsidDel="009D60EA" w:rsidTr="0079233B">
        <w:trPr>
          <w:cantSplit/>
          <w:jc w:val="center"/>
          <w:del w:id="10" w:author="Admin" w:date="2012-10-10T21:55:00Z"/>
        </w:trPr>
        <w:tc>
          <w:tcPr>
            <w:tcW w:w="6754" w:type="dxa"/>
          </w:tcPr>
          <w:p w:rsidR="00712997" w:rsidRPr="00224C78" w:rsidDel="009D60EA" w:rsidRDefault="00712997" w:rsidP="0079233B">
            <w:pPr>
              <w:pStyle w:val="tablesyntax"/>
              <w:rPr>
                <w:del w:id="11" w:author="Admin" w:date="2012-10-10T21:55:00Z"/>
                <w:highlight w:val="yellow"/>
              </w:rPr>
            </w:pPr>
            <w:del w:id="12" w:author="Admin" w:date="2012-10-10T21:55:00Z">
              <w:r w:rsidRPr="00224C78" w:rsidDel="009D60EA">
                <w:rPr>
                  <w:rFonts w:eastAsia="Batang"/>
                  <w:bCs/>
                  <w:highlight w:val="yellow"/>
                  <w:lang w:eastAsia="ko-KR"/>
                </w:rPr>
                <w:tab/>
                <w:delText>if (all_</w:delText>
              </w:r>
              <w:r w:rsidDel="009D60EA">
                <w:rPr>
                  <w:rFonts w:eastAsia="Batang"/>
                  <w:bCs/>
                  <w:highlight w:val="yellow"/>
                  <w:lang w:eastAsia="ko-KR"/>
                </w:rPr>
                <w:delText>default</w:delText>
              </w:r>
              <w:r w:rsidRPr="00224C78" w:rsidDel="009D60EA">
                <w:rPr>
                  <w:rFonts w:eastAsia="Batang"/>
                  <w:bCs/>
                  <w:highlight w:val="yellow"/>
                  <w:lang w:eastAsia="ko-KR"/>
                </w:rPr>
                <w:delText>_dependency_flag =</w:delText>
              </w:r>
              <w:r w:rsidDel="009D60EA">
                <w:rPr>
                  <w:rFonts w:eastAsia="Batang"/>
                  <w:bCs/>
                  <w:highlight w:val="yellow"/>
                  <w:lang w:eastAsia="ko-KR"/>
                </w:rPr>
                <w:delText xml:space="preserve"> </w:delText>
              </w:r>
              <w:r w:rsidRPr="00224C78" w:rsidDel="009D60EA">
                <w:rPr>
                  <w:rFonts w:eastAsia="Batang"/>
                  <w:bCs/>
                  <w:highlight w:val="yellow"/>
                  <w:lang w:eastAsia="ko-KR"/>
                </w:rPr>
                <w:delText>= 0 ) {</w:delText>
              </w:r>
            </w:del>
          </w:p>
        </w:tc>
        <w:tc>
          <w:tcPr>
            <w:tcW w:w="1174" w:type="dxa"/>
          </w:tcPr>
          <w:p w:rsidR="00712997" w:rsidRPr="00224C78" w:rsidDel="009D60EA" w:rsidRDefault="00712997" w:rsidP="0079233B">
            <w:pPr>
              <w:pStyle w:val="tableheading"/>
              <w:rPr>
                <w:del w:id="13" w:author="Admin" w:date="2012-10-10T21:55:00Z"/>
                <w:rFonts w:eastAsia="Batang"/>
                <w:b w:val="0"/>
                <w:highlight w:val="yellow"/>
              </w:rPr>
            </w:pPr>
          </w:p>
        </w:tc>
      </w:tr>
      <w:tr w:rsidR="00712997" w:rsidRPr="00512C44" w:rsidDel="009D60EA" w:rsidTr="0079233B">
        <w:trPr>
          <w:cantSplit/>
          <w:jc w:val="center"/>
          <w:del w:id="14" w:author="Admin" w:date="2012-10-10T21:55:00Z"/>
        </w:trPr>
        <w:tc>
          <w:tcPr>
            <w:tcW w:w="6754" w:type="dxa"/>
          </w:tcPr>
          <w:p w:rsidR="00712997" w:rsidRPr="00224C78" w:rsidDel="009D60EA" w:rsidRDefault="00712997" w:rsidP="0079233B">
            <w:pPr>
              <w:pStyle w:val="tablesyntax"/>
              <w:rPr>
                <w:del w:id="15" w:author="Admin" w:date="2012-10-10T21:55:00Z"/>
                <w:rFonts w:eastAsia="Batang"/>
                <w:b/>
                <w:bCs/>
                <w:highlight w:val="yellow"/>
                <w:lang w:eastAsia="ko-KR"/>
              </w:rPr>
            </w:pPr>
            <w:del w:id="16" w:author="Admin" w:date="2012-10-10T21:55:00Z">
              <w:r w:rsidRPr="00224C78" w:rsidDel="009D60EA">
                <w:rPr>
                  <w:rFonts w:eastAsia="Batang"/>
                  <w:b/>
                  <w:bCs/>
                  <w:highlight w:val="yellow"/>
                  <w:lang w:eastAsia="ko-KR"/>
                </w:rPr>
                <w:tab/>
              </w:r>
              <w:r w:rsidRPr="00224C78" w:rsidDel="009D60EA">
                <w:rPr>
                  <w:rFonts w:eastAsia="Batang"/>
                  <w:b/>
                  <w:bCs/>
                  <w:highlight w:val="yellow"/>
                  <w:lang w:eastAsia="ko-KR"/>
                </w:rPr>
                <w:tab/>
                <w:delText>num_</w:delText>
              </w:r>
              <w:r w:rsidDel="009D60EA">
                <w:rPr>
                  <w:rFonts w:eastAsia="Batang"/>
                  <w:b/>
                  <w:bCs/>
                  <w:highlight w:val="yellow"/>
                  <w:lang w:eastAsia="ko-KR"/>
                </w:rPr>
                <w:delText>default</w:delText>
              </w:r>
              <w:r w:rsidRPr="00224C78" w:rsidDel="009D60EA">
                <w:rPr>
                  <w:rFonts w:eastAsia="Batang"/>
                  <w:b/>
                  <w:bCs/>
                  <w:highlight w:val="yellow"/>
                  <w:lang w:eastAsia="ko-KR"/>
                </w:rPr>
                <w:delText>_dim_minus1</w:delText>
              </w:r>
            </w:del>
          </w:p>
        </w:tc>
        <w:tc>
          <w:tcPr>
            <w:tcW w:w="1174" w:type="dxa"/>
          </w:tcPr>
          <w:p w:rsidR="00712997" w:rsidRPr="00224C78" w:rsidDel="009D60EA" w:rsidRDefault="00712997" w:rsidP="0079233B">
            <w:pPr>
              <w:pStyle w:val="tableheading"/>
              <w:rPr>
                <w:del w:id="17" w:author="Admin" w:date="2012-10-10T21:55:00Z"/>
                <w:rFonts w:eastAsia="Batang"/>
                <w:b w:val="0"/>
                <w:highlight w:val="yellow"/>
              </w:rPr>
            </w:pPr>
            <w:del w:id="18" w:author="Admin" w:date="2012-10-10T21:55:00Z">
              <w:r w:rsidRPr="00224C78" w:rsidDel="009D60EA">
                <w:rPr>
                  <w:rFonts w:eastAsia="Batang"/>
                  <w:b w:val="0"/>
                  <w:highlight w:val="yellow"/>
                </w:rPr>
                <w:delText>u(4)</w:delText>
              </w:r>
            </w:del>
          </w:p>
        </w:tc>
      </w:tr>
      <w:tr w:rsidR="00712997" w:rsidRPr="00512C44" w:rsidDel="009D60EA" w:rsidTr="0079233B">
        <w:trPr>
          <w:cantSplit/>
          <w:jc w:val="center"/>
          <w:del w:id="19" w:author="Admin" w:date="2012-10-10T21:55:00Z"/>
        </w:trPr>
        <w:tc>
          <w:tcPr>
            <w:tcW w:w="6754" w:type="dxa"/>
          </w:tcPr>
          <w:p w:rsidR="00712997" w:rsidRPr="00224C78" w:rsidDel="009D60EA" w:rsidRDefault="00712997" w:rsidP="0079233B">
            <w:pPr>
              <w:pStyle w:val="tablesyntax"/>
              <w:rPr>
                <w:del w:id="20" w:author="Admin" w:date="2012-10-10T21:55:00Z"/>
                <w:rFonts w:eastAsia="Batang"/>
                <w:bCs/>
                <w:highlight w:val="yellow"/>
                <w:lang w:eastAsia="ko-KR"/>
              </w:rPr>
            </w:pPr>
            <w:del w:id="21" w:author="Admin" w:date="2012-10-10T21:55:00Z">
              <w:r w:rsidRPr="00224C78" w:rsidDel="009D60EA">
                <w:rPr>
                  <w:rFonts w:eastAsia="Batang"/>
                  <w:bCs/>
                  <w:highlight w:val="yellow"/>
                  <w:lang w:eastAsia="ko-KR"/>
                </w:rPr>
                <w:tab/>
              </w:r>
              <w:r w:rsidRPr="00224C78" w:rsidDel="009D60EA">
                <w:rPr>
                  <w:rFonts w:eastAsia="Batang"/>
                  <w:bCs/>
                  <w:highlight w:val="yellow"/>
                  <w:lang w:eastAsia="ko-KR"/>
                </w:rPr>
                <w:tab/>
                <w:delText>for( j = 0; j &lt;= num_</w:delText>
              </w:r>
              <w:r w:rsidDel="009D60EA">
                <w:rPr>
                  <w:rFonts w:eastAsia="Batang"/>
                  <w:bCs/>
                  <w:highlight w:val="yellow"/>
                  <w:lang w:eastAsia="ko-KR"/>
                </w:rPr>
                <w:delText>default</w:delText>
              </w:r>
              <w:r w:rsidRPr="00224C78" w:rsidDel="009D60EA">
                <w:rPr>
                  <w:rFonts w:eastAsia="Batang"/>
                  <w:bCs/>
                  <w:highlight w:val="yellow"/>
                  <w:lang w:eastAsia="ko-KR"/>
                </w:rPr>
                <w:delText>_dim_minus1; j++ ) {</w:delText>
              </w:r>
            </w:del>
          </w:p>
        </w:tc>
        <w:tc>
          <w:tcPr>
            <w:tcW w:w="1174" w:type="dxa"/>
          </w:tcPr>
          <w:p w:rsidR="00712997" w:rsidRPr="00224C78" w:rsidDel="009D60EA" w:rsidRDefault="00712997" w:rsidP="0079233B">
            <w:pPr>
              <w:pStyle w:val="tableheading"/>
              <w:rPr>
                <w:del w:id="22" w:author="Admin" w:date="2012-10-10T21:55:00Z"/>
                <w:rFonts w:eastAsia="Batang"/>
                <w:b w:val="0"/>
                <w:highlight w:val="yellow"/>
              </w:rPr>
            </w:pPr>
          </w:p>
        </w:tc>
      </w:tr>
      <w:tr w:rsidR="00712997" w:rsidRPr="00512C44" w:rsidDel="009D60EA" w:rsidTr="0079233B">
        <w:trPr>
          <w:cantSplit/>
          <w:jc w:val="center"/>
          <w:del w:id="23" w:author="Admin" w:date="2012-10-10T21:55:00Z"/>
        </w:trPr>
        <w:tc>
          <w:tcPr>
            <w:tcW w:w="6754" w:type="dxa"/>
          </w:tcPr>
          <w:p w:rsidR="00712997" w:rsidRPr="00224C78" w:rsidDel="009D60EA" w:rsidRDefault="00712997" w:rsidP="0079233B">
            <w:pPr>
              <w:pStyle w:val="tablesyntax"/>
              <w:rPr>
                <w:del w:id="24" w:author="Admin" w:date="2012-10-10T21:55:00Z"/>
                <w:highlight w:val="yellow"/>
              </w:rPr>
            </w:pPr>
            <w:del w:id="25" w:author="Admin" w:date="2012-10-10T21:55:00Z">
              <w:r w:rsidRPr="00224C78" w:rsidDel="009D60EA">
                <w:rPr>
                  <w:rFonts w:eastAsia="Batang"/>
                  <w:b/>
                  <w:bCs/>
                  <w:highlight w:val="yellow"/>
                  <w:lang w:eastAsia="ko-KR"/>
                </w:rPr>
                <w:tab/>
              </w:r>
              <w:r w:rsidRPr="00224C78" w:rsidDel="009D60EA">
                <w:rPr>
                  <w:rFonts w:eastAsia="Batang"/>
                  <w:b/>
                  <w:bCs/>
                  <w:highlight w:val="yellow"/>
                  <w:lang w:eastAsia="ko-KR"/>
                </w:rPr>
                <w:tab/>
              </w:r>
              <w:r w:rsidRPr="00224C78" w:rsidDel="009D60EA">
                <w:rPr>
                  <w:rFonts w:eastAsia="Batang"/>
                  <w:b/>
                  <w:bCs/>
                  <w:highlight w:val="yellow"/>
                  <w:lang w:eastAsia="ko-KR"/>
                </w:rPr>
                <w:tab/>
                <w:delText>dimension</w:delText>
              </w:r>
              <w:r w:rsidRPr="00224C78" w:rsidDel="009D60EA">
                <w:rPr>
                  <w:rFonts w:eastAsia="Batang"/>
                  <w:bCs/>
                  <w:highlight w:val="yellow"/>
                  <w:lang w:val="en-US" w:eastAsia="ko-KR"/>
                </w:rPr>
                <w:delText>[ j ]</w:delText>
              </w:r>
            </w:del>
          </w:p>
        </w:tc>
        <w:tc>
          <w:tcPr>
            <w:tcW w:w="1174" w:type="dxa"/>
          </w:tcPr>
          <w:p w:rsidR="00712997" w:rsidRPr="00224C78" w:rsidDel="009D60EA" w:rsidRDefault="00712997" w:rsidP="0079233B">
            <w:pPr>
              <w:pStyle w:val="tableheading"/>
              <w:rPr>
                <w:del w:id="26" w:author="Admin" w:date="2012-10-10T21:55:00Z"/>
                <w:b w:val="0"/>
                <w:highlight w:val="yellow"/>
              </w:rPr>
            </w:pPr>
            <w:del w:id="27" w:author="Admin" w:date="2012-10-10T21:55:00Z">
              <w:r w:rsidRPr="00224C78" w:rsidDel="009D60EA">
                <w:rPr>
                  <w:rFonts w:eastAsia="Batang"/>
                  <w:b w:val="0"/>
                  <w:highlight w:val="yellow"/>
                </w:rPr>
                <w:delText>u(4)</w:delText>
              </w:r>
            </w:del>
          </w:p>
        </w:tc>
      </w:tr>
      <w:tr w:rsidR="00712997" w:rsidRPr="00FB0B6F" w:rsidDel="009D60EA" w:rsidTr="0079233B">
        <w:trPr>
          <w:cantSplit/>
          <w:jc w:val="center"/>
          <w:del w:id="28" w:author="Admin" w:date="2012-10-10T21:55:00Z"/>
        </w:trPr>
        <w:tc>
          <w:tcPr>
            <w:tcW w:w="6754" w:type="dxa"/>
          </w:tcPr>
          <w:p w:rsidR="00712997" w:rsidRPr="00224C78" w:rsidDel="009D60EA" w:rsidRDefault="00712997" w:rsidP="0079233B">
            <w:pPr>
              <w:pStyle w:val="tablesyntax"/>
              <w:rPr>
                <w:del w:id="29" w:author="Admin" w:date="2012-10-10T21:55:00Z"/>
                <w:rFonts w:eastAsia="Batang"/>
                <w:bCs/>
                <w:highlight w:val="yellow"/>
                <w:lang w:eastAsia="ko-KR"/>
              </w:rPr>
            </w:pPr>
            <w:del w:id="30" w:author="Admin" w:date="2012-10-10T21:55:00Z">
              <w:r w:rsidRPr="00224C78" w:rsidDel="009D60EA">
                <w:rPr>
                  <w:rFonts w:eastAsia="Batang"/>
                  <w:bCs/>
                  <w:highlight w:val="yellow"/>
                  <w:lang w:eastAsia="ko-KR"/>
                </w:rPr>
                <w:tab/>
              </w:r>
              <w:r w:rsidRPr="00224C78" w:rsidDel="009D60EA">
                <w:rPr>
                  <w:rFonts w:eastAsia="Batang"/>
                  <w:bCs/>
                  <w:highlight w:val="yellow"/>
                  <w:lang w:eastAsia="ko-KR"/>
                </w:rPr>
                <w:tab/>
                <w:delText>}</w:delText>
              </w:r>
            </w:del>
          </w:p>
        </w:tc>
        <w:tc>
          <w:tcPr>
            <w:tcW w:w="1174" w:type="dxa"/>
          </w:tcPr>
          <w:p w:rsidR="00712997" w:rsidRPr="00224C78" w:rsidDel="009D60EA" w:rsidRDefault="00712997" w:rsidP="0079233B">
            <w:pPr>
              <w:pStyle w:val="tableheading"/>
              <w:rPr>
                <w:del w:id="31" w:author="Admin" w:date="2012-10-10T21:55:00Z"/>
                <w:rFonts w:eastAsia="Batang"/>
                <w:b w:val="0"/>
                <w:highlight w:val="yellow"/>
              </w:rPr>
            </w:pPr>
          </w:p>
        </w:tc>
      </w:tr>
      <w:tr w:rsidR="00712997" w:rsidRPr="00FB0B6F" w:rsidDel="009D60EA" w:rsidTr="0079233B">
        <w:trPr>
          <w:cantSplit/>
          <w:jc w:val="center"/>
          <w:del w:id="32" w:author="Admin" w:date="2012-10-10T21:55:00Z"/>
        </w:trPr>
        <w:tc>
          <w:tcPr>
            <w:tcW w:w="6754" w:type="dxa"/>
          </w:tcPr>
          <w:p w:rsidR="00712997" w:rsidRPr="00224C78" w:rsidDel="009D60EA" w:rsidRDefault="00712997" w:rsidP="0079233B">
            <w:pPr>
              <w:pStyle w:val="tablesyntax"/>
              <w:rPr>
                <w:del w:id="33" w:author="Admin" w:date="2012-10-10T21:55:00Z"/>
                <w:rFonts w:eastAsia="Batang"/>
                <w:bCs/>
                <w:highlight w:val="yellow"/>
                <w:lang w:eastAsia="ko-KR"/>
              </w:rPr>
            </w:pPr>
            <w:del w:id="34" w:author="Admin" w:date="2012-10-10T21:55:00Z">
              <w:r w:rsidRPr="00224C78" w:rsidDel="009D60EA">
                <w:rPr>
                  <w:rFonts w:eastAsia="Batang"/>
                  <w:bCs/>
                  <w:highlight w:val="yellow"/>
                  <w:lang w:eastAsia="ko-KR"/>
                </w:rPr>
                <w:tab/>
                <w:delText>}</w:delText>
              </w:r>
            </w:del>
          </w:p>
        </w:tc>
        <w:tc>
          <w:tcPr>
            <w:tcW w:w="1174" w:type="dxa"/>
          </w:tcPr>
          <w:p w:rsidR="00712997" w:rsidRPr="00224C78" w:rsidDel="009D60EA" w:rsidRDefault="00712997" w:rsidP="0079233B">
            <w:pPr>
              <w:pStyle w:val="tableheading"/>
              <w:rPr>
                <w:del w:id="35" w:author="Admin" w:date="2012-10-10T21:55:00Z"/>
                <w:rFonts w:eastAsia="Batang"/>
                <w:b w:val="0"/>
                <w:highlight w:val="yellow"/>
              </w:rPr>
            </w:pPr>
          </w:p>
        </w:tc>
      </w:tr>
      <w:tr w:rsidR="009D60EA" w:rsidRPr="00FB0B6F" w:rsidDel="009D60EA" w:rsidTr="0079233B">
        <w:trPr>
          <w:cantSplit/>
          <w:jc w:val="center"/>
          <w:ins w:id="36" w:author="Admin" w:date="2012-10-10T21:55:00Z"/>
        </w:trPr>
        <w:tc>
          <w:tcPr>
            <w:tcW w:w="6754" w:type="dxa"/>
          </w:tcPr>
          <w:p w:rsidR="009D60EA" w:rsidRPr="000743C2" w:rsidDel="009D60EA" w:rsidRDefault="009D60EA" w:rsidP="0079233B">
            <w:pPr>
              <w:pStyle w:val="tablesyntax"/>
              <w:rPr>
                <w:ins w:id="37" w:author="Admin" w:date="2012-10-10T21:55:00Z"/>
                <w:rFonts w:eastAsia="Batang"/>
                <w:bCs/>
                <w:highlight w:val="yellow"/>
                <w:lang w:eastAsia="ko-KR"/>
              </w:rPr>
            </w:pPr>
            <w:ins w:id="38" w:author="Admin" w:date="2012-10-10T21:57:00Z">
              <w:r w:rsidRPr="000743C2">
                <w:rPr>
                  <w:highlight w:val="yellow"/>
                  <w:lang w:val="en-US"/>
                </w:rPr>
                <w:tab/>
              </w:r>
              <w:r w:rsidRPr="000743C2">
                <w:rPr>
                  <w:rFonts w:eastAsia="Batang"/>
                  <w:b/>
                  <w:bCs/>
                  <w:highlight w:val="yellow"/>
                  <w:lang w:eastAsia="ko-KR"/>
                </w:rPr>
                <w:t>num_dimensions_minus1</w:t>
              </w:r>
            </w:ins>
          </w:p>
        </w:tc>
        <w:tc>
          <w:tcPr>
            <w:tcW w:w="1174" w:type="dxa"/>
          </w:tcPr>
          <w:p w:rsidR="009D60EA" w:rsidRPr="00FA5E5A" w:rsidDel="009D60EA" w:rsidRDefault="009D60EA" w:rsidP="0079233B">
            <w:pPr>
              <w:pStyle w:val="tableheading"/>
              <w:rPr>
                <w:ins w:id="39" w:author="Admin" w:date="2012-10-10T21:55:00Z"/>
                <w:rFonts w:eastAsia="Batang"/>
                <w:b w:val="0"/>
              </w:rPr>
            </w:pPr>
          </w:p>
        </w:tc>
      </w:tr>
      <w:tr w:rsidR="009D60EA" w:rsidRPr="00FB0B6F" w:rsidDel="009D60EA" w:rsidTr="0079233B">
        <w:trPr>
          <w:cantSplit/>
          <w:jc w:val="center"/>
          <w:ins w:id="40" w:author="Admin" w:date="2012-10-10T21:55:00Z"/>
        </w:trPr>
        <w:tc>
          <w:tcPr>
            <w:tcW w:w="6754" w:type="dxa"/>
          </w:tcPr>
          <w:p w:rsidR="009D60EA" w:rsidRPr="000743C2" w:rsidDel="009D60EA" w:rsidRDefault="009D60EA" w:rsidP="0079233B">
            <w:pPr>
              <w:pStyle w:val="tablesyntax"/>
              <w:rPr>
                <w:ins w:id="41" w:author="Admin" w:date="2012-10-10T21:55:00Z"/>
                <w:rFonts w:eastAsia="Batang"/>
                <w:bCs/>
                <w:highlight w:val="yellow"/>
                <w:lang w:eastAsia="ko-KR"/>
              </w:rPr>
            </w:pPr>
            <w:ins w:id="42" w:author="Admin" w:date="2012-10-10T21:57:00Z">
              <w:r w:rsidRPr="000743C2">
                <w:rPr>
                  <w:highlight w:val="yellow"/>
                  <w:lang w:val="en-US"/>
                </w:rPr>
                <w:tab/>
                <w:t xml:space="preserve">for( i = 0; i &lt;= </w:t>
              </w:r>
              <w:r w:rsidRPr="000743C2">
                <w:rPr>
                  <w:rFonts w:eastAsia="Batang"/>
                  <w:bCs/>
                  <w:highlight w:val="yellow"/>
                  <w:lang w:eastAsia="ko-KR"/>
                </w:rPr>
                <w:t>num_dimensions_minus1</w:t>
              </w:r>
              <w:r w:rsidRPr="000743C2">
                <w:rPr>
                  <w:highlight w:val="yellow"/>
                  <w:lang w:val="en-US"/>
                </w:rPr>
                <w:t>; i++ ) {</w:t>
              </w:r>
            </w:ins>
          </w:p>
        </w:tc>
        <w:tc>
          <w:tcPr>
            <w:tcW w:w="1174" w:type="dxa"/>
          </w:tcPr>
          <w:p w:rsidR="009D60EA" w:rsidRPr="00FA5E5A" w:rsidDel="009D60EA" w:rsidRDefault="009D60EA" w:rsidP="0079233B">
            <w:pPr>
              <w:pStyle w:val="tableheading"/>
              <w:rPr>
                <w:ins w:id="43" w:author="Admin" w:date="2012-10-10T21:55:00Z"/>
                <w:rFonts w:eastAsia="Batang"/>
                <w:b w:val="0"/>
              </w:rPr>
            </w:pPr>
          </w:p>
        </w:tc>
      </w:tr>
      <w:tr w:rsidR="009D60EA" w:rsidRPr="00FB0B6F" w:rsidDel="009D60EA" w:rsidTr="0079233B">
        <w:trPr>
          <w:cantSplit/>
          <w:jc w:val="center"/>
          <w:ins w:id="44" w:author="Admin" w:date="2012-10-10T21:55:00Z"/>
        </w:trPr>
        <w:tc>
          <w:tcPr>
            <w:tcW w:w="6754" w:type="dxa"/>
          </w:tcPr>
          <w:p w:rsidR="009D60EA" w:rsidRPr="000743C2" w:rsidDel="009D60EA" w:rsidRDefault="009D60EA" w:rsidP="0079233B">
            <w:pPr>
              <w:pStyle w:val="tablesyntax"/>
              <w:rPr>
                <w:ins w:id="45" w:author="Admin" w:date="2012-10-10T21:55:00Z"/>
                <w:rFonts w:eastAsia="Batang"/>
                <w:bCs/>
                <w:highlight w:val="yellow"/>
                <w:lang w:eastAsia="ko-KR"/>
              </w:rPr>
            </w:pPr>
            <w:ins w:id="46" w:author="Admin" w:date="2012-10-10T21:57:00Z">
              <w:r w:rsidRPr="000743C2">
                <w:rPr>
                  <w:rFonts w:eastAsia="Batang"/>
                  <w:b/>
                  <w:bCs/>
                  <w:highlight w:val="yellow"/>
                  <w:lang w:eastAsia="ko-KR"/>
                </w:rPr>
                <w:tab/>
              </w:r>
              <w:r w:rsidRPr="000743C2">
                <w:rPr>
                  <w:rFonts w:eastAsia="Batang"/>
                  <w:b/>
                  <w:bCs/>
                  <w:highlight w:val="yellow"/>
                  <w:lang w:eastAsia="ko-KR"/>
                </w:rPr>
                <w:tab/>
                <w:t>dimension_type</w:t>
              </w:r>
              <w:r w:rsidRPr="000743C2">
                <w:rPr>
                  <w:rFonts w:eastAsia="Batang"/>
                  <w:bCs/>
                  <w:highlight w:val="yellow"/>
                  <w:lang w:eastAsia="ko-KR"/>
                </w:rPr>
                <w:t>[ i</w:t>
              </w:r>
              <w:r w:rsidRPr="000743C2">
                <w:rPr>
                  <w:rFonts w:eastAsia="Batang"/>
                  <w:bCs/>
                  <w:highlight w:val="yellow"/>
                  <w:lang w:val="en-US" w:eastAsia="ko-KR"/>
                </w:rPr>
                <w:t> ]</w:t>
              </w:r>
            </w:ins>
          </w:p>
        </w:tc>
        <w:tc>
          <w:tcPr>
            <w:tcW w:w="1174" w:type="dxa"/>
          </w:tcPr>
          <w:p w:rsidR="009D60EA" w:rsidRPr="00FA5E5A" w:rsidDel="009D60EA" w:rsidRDefault="009D60EA" w:rsidP="0079233B">
            <w:pPr>
              <w:pStyle w:val="tableheading"/>
              <w:rPr>
                <w:ins w:id="47" w:author="Admin" w:date="2012-10-10T21:55:00Z"/>
                <w:rFonts w:eastAsia="Batang"/>
                <w:b w:val="0"/>
              </w:rPr>
            </w:pPr>
            <w:ins w:id="48" w:author="Admin" w:date="2012-10-10T21:57:00Z">
              <w:r w:rsidRPr="00FA5E5A">
                <w:rPr>
                  <w:rFonts w:eastAsia="Batang"/>
                  <w:b w:val="0"/>
                </w:rPr>
                <w:t>u(4)</w:t>
              </w:r>
            </w:ins>
          </w:p>
        </w:tc>
      </w:tr>
      <w:tr w:rsidR="009D60EA" w:rsidRPr="00FB0B6F" w:rsidDel="009D60EA" w:rsidTr="0079233B">
        <w:trPr>
          <w:cantSplit/>
          <w:jc w:val="center"/>
          <w:ins w:id="49" w:author="Admin" w:date="2012-10-10T21:55:00Z"/>
        </w:trPr>
        <w:tc>
          <w:tcPr>
            <w:tcW w:w="6754" w:type="dxa"/>
          </w:tcPr>
          <w:p w:rsidR="009D60EA" w:rsidRPr="00224C78" w:rsidDel="009D60EA" w:rsidRDefault="009D60EA" w:rsidP="0079233B">
            <w:pPr>
              <w:pStyle w:val="tablesyntax"/>
              <w:rPr>
                <w:ins w:id="50" w:author="Admin" w:date="2012-10-10T21:55:00Z"/>
                <w:rFonts w:eastAsia="Batang"/>
                <w:bCs/>
                <w:highlight w:val="yellow"/>
                <w:lang w:eastAsia="ko-KR"/>
              </w:rPr>
            </w:pPr>
            <w:ins w:id="51" w:author="Admin" w:date="2012-10-10T21:57:00Z">
              <w:r>
                <w:rPr>
                  <w:b/>
                  <w:lang w:val="en-US"/>
                </w:rPr>
                <w:tab/>
              </w:r>
              <w:r>
                <w:rPr>
                  <w:b/>
                  <w:lang w:val="en-US"/>
                </w:rPr>
                <w:tab/>
              </w:r>
              <w:r w:rsidRPr="00FB0ACD">
                <w:rPr>
                  <w:rFonts w:eastAsia="Batang"/>
                  <w:b/>
                  <w:bCs/>
                  <w:highlight w:val="yellow"/>
                  <w:lang w:eastAsia="ko-KR"/>
                </w:rPr>
                <w:t>default_dependency_flag</w:t>
              </w:r>
              <w:r>
                <w:rPr>
                  <w:rFonts w:eastAsia="Batang"/>
                  <w:b/>
                  <w:bCs/>
                  <w:highlight w:val="yellow"/>
                  <w:lang w:eastAsia="ko-KR"/>
                </w:rPr>
                <w:t xml:space="preserve"> [i]</w:t>
              </w:r>
            </w:ins>
          </w:p>
        </w:tc>
        <w:tc>
          <w:tcPr>
            <w:tcW w:w="1174" w:type="dxa"/>
          </w:tcPr>
          <w:p w:rsidR="009D60EA" w:rsidRPr="00224C78" w:rsidDel="009D60EA" w:rsidRDefault="009D60EA" w:rsidP="0079233B">
            <w:pPr>
              <w:pStyle w:val="tableheading"/>
              <w:rPr>
                <w:ins w:id="52" w:author="Admin" w:date="2012-10-10T21:55:00Z"/>
                <w:rFonts w:eastAsia="Batang"/>
                <w:b w:val="0"/>
                <w:highlight w:val="yellow"/>
              </w:rPr>
            </w:pPr>
            <w:ins w:id="53" w:author="Admin" w:date="2012-10-10T21:57:00Z">
              <w:r w:rsidRPr="00FA5E5A">
                <w:rPr>
                  <w:b w:val="0"/>
                  <w:highlight w:val="yellow"/>
                  <w:lang w:val="en-US"/>
                </w:rPr>
                <w:t>u(1)</w:t>
              </w:r>
            </w:ins>
          </w:p>
        </w:tc>
      </w:tr>
      <w:tr w:rsidR="009D60EA" w:rsidRPr="00FB0B6F" w:rsidDel="009D60EA" w:rsidTr="0079233B">
        <w:trPr>
          <w:cantSplit/>
          <w:jc w:val="center"/>
          <w:ins w:id="54" w:author="Admin" w:date="2012-10-10T21:56:00Z"/>
        </w:trPr>
        <w:tc>
          <w:tcPr>
            <w:tcW w:w="6754" w:type="dxa"/>
          </w:tcPr>
          <w:p w:rsidR="009D60EA" w:rsidRPr="00224C78" w:rsidDel="009D60EA" w:rsidRDefault="009D60EA" w:rsidP="0079233B">
            <w:pPr>
              <w:pStyle w:val="tablesyntax"/>
              <w:rPr>
                <w:ins w:id="55" w:author="Admin" w:date="2012-10-10T21:56:00Z"/>
                <w:rFonts w:eastAsia="Batang"/>
                <w:bCs/>
                <w:highlight w:val="yellow"/>
                <w:lang w:eastAsia="ko-KR"/>
              </w:rPr>
            </w:pPr>
            <w:ins w:id="56" w:author="Admin" w:date="2012-10-10T21:57:00Z">
              <w:r w:rsidRPr="00FA5E5A">
                <w:rPr>
                  <w:rFonts w:eastAsia="Batang"/>
                  <w:bCs/>
                  <w:lang w:eastAsia="ko-KR"/>
                </w:rPr>
                <w:tab/>
                <w:t>}</w:t>
              </w:r>
            </w:ins>
          </w:p>
        </w:tc>
        <w:tc>
          <w:tcPr>
            <w:tcW w:w="1174" w:type="dxa"/>
          </w:tcPr>
          <w:p w:rsidR="009D60EA" w:rsidRPr="00224C78" w:rsidDel="009D60EA" w:rsidRDefault="009D60EA" w:rsidP="0079233B">
            <w:pPr>
              <w:pStyle w:val="tableheading"/>
              <w:rPr>
                <w:ins w:id="57" w:author="Admin" w:date="2012-10-10T21:56:00Z"/>
                <w:rFonts w:eastAsia="Batang"/>
                <w:b w:val="0"/>
                <w:highlight w:val="yellow"/>
              </w:rPr>
            </w:pPr>
          </w:p>
        </w:tc>
      </w:tr>
      <w:tr w:rsidR="009D60EA" w:rsidRPr="00FB0B6F" w:rsidTr="0079233B">
        <w:trPr>
          <w:cantSplit/>
          <w:jc w:val="center"/>
        </w:trPr>
        <w:tc>
          <w:tcPr>
            <w:tcW w:w="6754" w:type="dxa"/>
          </w:tcPr>
          <w:p w:rsidR="009D60EA" w:rsidRPr="009E5D62" w:rsidRDefault="009D60EA" w:rsidP="0079233B">
            <w:pPr>
              <w:pStyle w:val="tablesyntax"/>
            </w:pPr>
            <w:r w:rsidRPr="00C51E18">
              <w:rPr>
                <w:rFonts w:eastAsia="Batang"/>
                <w:b/>
                <w:bCs/>
                <w:lang w:eastAsia="ko-KR"/>
              </w:rPr>
              <w:tab/>
            </w:r>
            <w:r>
              <w:rPr>
                <w:rFonts w:eastAsia="Batang"/>
                <w:bCs/>
                <w:lang w:eastAsia="ko-KR"/>
              </w:rPr>
              <w:t>for( i = 1</w:t>
            </w:r>
            <w:r w:rsidRPr="00C51E18">
              <w:rPr>
                <w:rFonts w:eastAsia="Batang"/>
                <w:bCs/>
                <w:lang w:eastAsia="ko-KR"/>
              </w:rPr>
              <w:t xml:space="preserve">; i &lt;= </w:t>
            </w:r>
            <w:r w:rsidRPr="00BC67A6">
              <w:rPr>
                <w:rFonts w:eastAsia="Batang"/>
                <w:bCs/>
                <w:lang w:eastAsia="ko-KR"/>
              </w:rPr>
              <w:t>vps_max_layers_minus1</w:t>
            </w:r>
            <w:r w:rsidRPr="00C51E18">
              <w:rPr>
                <w:rFonts w:eastAsia="Batang"/>
                <w:bCs/>
                <w:lang w:eastAsia="ko-KR"/>
              </w:rPr>
              <w:t>; i++ ) {</w:t>
            </w:r>
          </w:p>
        </w:tc>
        <w:tc>
          <w:tcPr>
            <w:tcW w:w="1174" w:type="dxa"/>
          </w:tcPr>
          <w:p w:rsidR="009D60EA" w:rsidRPr="00FB0B6F" w:rsidRDefault="009D60EA" w:rsidP="0079233B">
            <w:pPr>
              <w:pStyle w:val="tableheading"/>
              <w:rPr>
                <w:b w:val="0"/>
              </w:rPr>
            </w:pPr>
          </w:p>
        </w:tc>
      </w:tr>
      <w:tr w:rsidR="009D60EA" w:rsidRPr="00FB0B6F" w:rsidTr="0079233B">
        <w:trPr>
          <w:cantSplit/>
          <w:jc w:val="center"/>
        </w:trPr>
        <w:tc>
          <w:tcPr>
            <w:tcW w:w="6754" w:type="dxa"/>
          </w:tcPr>
          <w:p w:rsidR="009D60EA" w:rsidRPr="00063469" w:rsidRDefault="009D60EA" w:rsidP="0079233B">
            <w:pPr>
              <w:pStyle w:val="tablesyntax"/>
              <w:rPr>
                <w:rFonts w:eastAsia="Batang"/>
                <w:bCs/>
                <w:lang w:eastAsia="ko-KR"/>
              </w:rPr>
            </w:pPr>
            <w:r w:rsidRPr="00063469">
              <w:rPr>
                <w:rFonts w:eastAsia="Batang"/>
                <w:bCs/>
                <w:lang w:eastAsia="ko-KR"/>
              </w:rPr>
              <w:tab/>
            </w:r>
            <w:r w:rsidRPr="00063469">
              <w:rPr>
                <w:rFonts w:eastAsia="Batang"/>
                <w:bCs/>
                <w:lang w:eastAsia="ko-KR"/>
              </w:rPr>
              <w:tab/>
              <w:t>//</w:t>
            </w:r>
            <w:r>
              <w:rPr>
                <w:rFonts w:eastAsia="Batang"/>
                <w:bCs/>
                <w:lang w:eastAsia="ko-KR"/>
              </w:rPr>
              <w:t xml:space="preserve"> mapping of layer ID to scalability dimension IDs</w:t>
            </w:r>
          </w:p>
        </w:tc>
        <w:tc>
          <w:tcPr>
            <w:tcW w:w="1174" w:type="dxa"/>
          </w:tcPr>
          <w:p w:rsidR="009D60EA" w:rsidRPr="00063469" w:rsidRDefault="009D60EA" w:rsidP="0079233B">
            <w:pPr>
              <w:pStyle w:val="tableheading"/>
              <w:rPr>
                <w:rFonts w:eastAsia="Batang"/>
                <w:b w:val="0"/>
              </w:rPr>
            </w:pPr>
          </w:p>
        </w:tc>
      </w:tr>
      <w:tr w:rsidR="009D60EA" w:rsidRPr="00063469" w:rsidTr="0079233B">
        <w:trPr>
          <w:cantSplit/>
          <w:jc w:val="center"/>
        </w:trPr>
        <w:tc>
          <w:tcPr>
            <w:tcW w:w="6754" w:type="dxa"/>
          </w:tcPr>
          <w:p w:rsidR="009D60EA" w:rsidRDefault="009D60EA" w:rsidP="0079233B">
            <w:pPr>
              <w:pStyle w:val="tablesyntax"/>
              <w:rPr>
                <w:rFonts w:eastAsia="Batang"/>
                <w:b/>
                <w:bCs/>
                <w:lang w:eastAsia="ko-KR"/>
              </w:rPr>
            </w:pPr>
            <w:del w:id="58" w:author="Admin" w:date="2012-10-10T22:12:00Z">
              <w:r w:rsidDel="00FA5E5A">
                <w:rPr>
                  <w:rFonts w:eastAsia="Batang"/>
                  <w:b/>
                  <w:bCs/>
                  <w:lang w:eastAsia="ko-KR"/>
                </w:rPr>
                <w:tab/>
              </w:r>
              <w:r w:rsidDel="00FA5E5A">
                <w:rPr>
                  <w:rFonts w:eastAsia="Batang"/>
                  <w:b/>
                  <w:bCs/>
                  <w:lang w:eastAsia="ko-KR"/>
                </w:rPr>
                <w:tab/>
                <w:delText>num_dimensions_minus1</w:delText>
              </w:r>
              <w:r w:rsidDel="00FA5E5A">
                <w:rPr>
                  <w:rFonts w:eastAsia="Batang"/>
                  <w:bCs/>
                  <w:lang w:eastAsia="ko-KR"/>
                </w:rPr>
                <w:delText>[ i ]</w:delText>
              </w:r>
            </w:del>
          </w:p>
        </w:tc>
        <w:tc>
          <w:tcPr>
            <w:tcW w:w="1174" w:type="dxa"/>
          </w:tcPr>
          <w:p w:rsidR="009D60EA" w:rsidRPr="00063469" w:rsidRDefault="009D60EA" w:rsidP="0079233B">
            <w:pPr>
              <w:pStyle w:val="tableheading"/>
              <w:rPr>
                <w:rFonts w:eastAsia="Batang"/>
                <w:b w:val="0"/>
              </w:rPr>
            </w:pPr>
            <w:del w:id="59" w:author="Admin" w:date="2012-10-10T22:12:00Z">
              <w:r w:rsidDel="00FA5E5A">
                <w:rPr>
                  <w:rFonts w:eastAsia="Batang"/>
                  <w:b w:val="0"/>
                </w:rPr>
                <w:delText>u(4)</w:delText>
              </w:r>
            </w:del>
          </w:p>
        </w:tc>
      </w:tr>
      <w:tr w:rsidR="009D60EA" w:rsidRPr="00063469" w:rsidTr="0079233B">
        <w:trPr>
          <w:cantSplit/>
          <w:jc w:val="center"/>
        </w:trPr>
        <w:tc>
          <w:tcPr>
            <w:tcW w:w="6754" w:type="dxa"/>
          </w:tcPr>
          <w:p w:rsidR="009D60EA" w:rsidRPr="00063469" w:rsidRDefault="009D60EA" w:rsidP="0079233B">
            <w:pPr>
              <w:pStyle w:val="tablesyntax"/>
              <w:rPr>
                <w:rFonts w:eastAsia="Batang"/>
                <w:bCs/>
                <w:lang w:eastAsia="ko-KR"/>
              </w:rPr>
            </w:pPr>
            <w:r w:rsidRPr="00063469">
              <w:rPr>
                <w:rFonts w:eastAsia="Batang"/>
                <w:bCs/>
                <w:lang w:eastAsia="ko-KR"/>
              </w:rPr>
              <w:tab/>
            </w:r>
            <w:r w:rsidRPr="00063469">
              <w:rPr>
                <w:rFonts w:eastAsia="Batang"/>
                <w:bCs/>
                <w:lang w:eastAsia="ko-KR"/>
              </w:rPr>
              <w:tab/>
              <w:t>for(</w:t>
            </w:r>
            <w:r>
              <w:rPr>
                <w:rFonts w:eastAsia="Batang"/>
                <w:bCs/>
                <w:lang w:eastAsia="ko-KR"/>
              </w:rPr>
              <w:t xml:space="preserve"> j = 0; j &lt;= </w:t>
            </w:r>
            <w:r w:rsidRPr="00CD41DC">
              <w:rPr>
                <w:rFonts w:eastAsia="Batang"/>
                <w:bCs/>
                <w:lang w:eastAsia="ko-KR"/>
              </w:rPr>
              <w:t>num_dimensions_minus1</w:t>
            </w:r>
            <w:r>
              <w:rPr>
                <w:rFonts w:eastAsia="Batang"/>
                <w:bCs/>
                <w:lang w:eastAsia="ko-KR"/>
              </w:rPr>
              <w:t xml:space="preserve">; j++ </w:t>
            </w:r>
            <w:r w:rsidRPr="00063469">
              <w:rPr>
                <w:rFonts w:eastAsia="Batang"/>
                <w:bCs/>
                <w:lang w:eastAsia="ko-KR"/>
              </w:rPr>
              <w:t>)</w:t>
            </w:r>
            <w:r>
              <w:rPr>
                <w:rFonts w:eastAsia="Batang"/>
                <w:bCs/>
                <w:lang w:eastAsia="ko-KR"/>
              </w:rPr>
              <w:t xml:space="preserve"> {</w:t>
            </w:r>
          </w:p>
        </w:tc>
        <w:tc>
          <w:tcPr>
            <w:tcW w:w="1174" w:type="dxa"/>
          </w:tcPr>
          <w:p w:rsidR="009D60EA" w:rsidRPr="00CD41DC" w:rsidRDefault="009D60EA" w:rsidP="0079233B">
            <w:pPr>
              <w:pStyle w:val="tableheading"/>
              <w:rPr>
                <w:rFonts w:eastAsia="Batang"/>
                <w:b w:val="0"/>
              </w:rPr>
            </w:pPr>
          </w:p>
        </w:tc>
      </w:tr>
      <w:tr w:rsidR="009D60EA" w:rsidRPr="00063469" w:rsidTr="0079233B">
        <w:trPr>
          <w:cantSplit/>
          <w:jc w:val="center"/>
        </w:trPr>
        <w:tc>
          <w:tcPr>
            <w:tcW w:w="6754" w:type="dxa"/>
          </w:tcPr>
          <w:p w:rsidR="009D60EA" w:rsidRPr="009E5D62" w:rsidRDefault="009D60EA" w:rsidP="0079233B">
            <w:pPr>
              <w:pStyle w:val="tablesyntax"/>
            </w:pPr>
            <w:del w:id="60" w:author="Admin" w:date="2012-10-10T22:00:00Z">
              <w:r w:rsidDel="009D60EA">
                <w:rPr>
                  <w:rFonts w:eastAsia="Batang"/>
                  <w:b/>
                  <w:bCs/>
                  <w:lang w:eastAsia="ko-KR"/>
                </w:rPr>
                <w:tab/>
              </w:r>
              <w:r w:rsidDel="009D60EA">
                <w:rPr>
                  <w:rFonts w:eastAsia="Batang"/>
                  <w:b/>
                  <w:bCs/>
                  <w:lang w:eastAsia="ko-KR"/>
                </w:rPr>
                <w:tab/>
              </w:r>
              <w:r w:rsidDel="009D60EA">
                <w:rPr>
                  <w:rFonts w:eastAsia="Batang"/>
                  <w:b/>
                  <w:bCs/>
                  <w:lang w:eastAsia="ko-KR"/>
                </w:rPr>
                <w:tab/>
              </w:r>
              <w:r w:rsidRPr="001826F6" w:rsidDel="009D60EA">
                <w:rPr>
                  <w:rFonts w:eastAsia="Batang"/>
                  <w:b/>
                  <w:bCs/>
                  <w:lang w:eastAsia="ko-KR"/>
                </w:rPr>
                <w:delText>dimension</w:delText>
              </w:r>
              <w:r w:rsidDel="009D60EA">
                <w:rPr>
                  <w:rFonts w:eastAsia="Batang"/>
                  <w:b/>
                  <w:bCs/>
                  <w:lang w:eastAsia="ko-KR"/>
                </w:rPr>
                <w:delText>_type</w:delText>
              </w:r>
              <w:r w:rsidDel="009D60EA">
                <w:rPr>
                  <w:rFonts w:eastAsia="Batang"/>
                  <w:bCs/>
                  <w:lang w:eastAsia="ko-KR"/>
                </w:rPr>
                <w:delText>[ i</w:delText>
              </w:r>
              <w:r w:rsidRPr="00063469" w:rsidDel="009D60EA">
                <w:rPr>
                  <w:rFonts w:eastAsia="Batang"/>
                  <w:bCs/>
                  <w:lang w:val="en-US" w:eastAsia="ko-KR"/>
                </w:rPr>
                <w:delText> ]</w:delText>
              </w:r>
              <w:r w:rsidDel="009D60EA">
                <w:rPr>
                  <w:rFonts w:eastAsia="Batang"/>
                  <w:bCs/>
                  <w:lang w:val="en-US" w:eastAsia="ko-KR"/>
                </w:rPr>
                <w:delText>[ j ]</w:delText>
              </w:r>
            </w:del>
          </w:p>
        </w:tc>
        <w:tc>
          <w:tcPr>
            <w:tcW w:w="1174" w:type="dxa"/>
          </w:tcPr>
          <w:p w:rsidR="009D60EA" w:rsidRPr="00CD41DC" w:rsidRDefault="009D60EA" w:rsidP="0079233B">
            <w:pPr>
              <w:pStyle w:val="tableheading"/>
              <w:rPr>
                <w:b w:val="0"/>
              </w:rPr>
            </w:pPr>
            <w:del w:id="61" w:author="Admin" w:date="2012-10-10T22:00:00Z">
              <w:r w:rsidRPr="00063469" w:rsidDel="009D60EA">
                <w:rPr>
                  <w:rFonts w:eastAsia="Batang"/>
                  <w:b w:val="0"/>
                </w:rPr>
                <w:delText>u(</w:delText>
              </w:r>
              <w:r w:rsidDel="009D60EA">
                <w:rPr>
                  <w:rFonts w:eastAsia="Batang"/>
                  <w:b w:val="0"/>
                </w:rPr>
                <w:delText>4</w:delText>
              </w:r>
              <w:r w:rsidRPr="00063469" w:rsidDel="009D60EA">
                <w:rPr>
                  <w:rFonts w:eastAsia="Batang"/>
                  <w:b w:val="0"/>
                </w:rPr>
                <w:delText>)</w:delText>
              </w:r>
            </w:del>
          </w:p>
        </w:tc>
      </w:tr>
      <w:tr w:rsidR="009D60EA" w:rsidRPr="00063469" w:rsidTr="0079233B">
        <w:trPr>
          <w:cantSplit/>
          <w:jc w:val="center"/>
        </w:trPr>
        <w:tc>
          <w:tcPr>
            <w:tcW w:w="6754" w:type="dxa"/>
          </w:tcPr>
          <w:p w:rsidR="009D60EA" w:rsidRPr="009E5D62" w:rsidRDefault="009D60EA" w:rsidP="0079233B">
            <w:pPr>
              <w:pStyle w:val="tablesyntax"/>
            </w:pPr>
            <w:r>
              <w:rPr>
                <w:rFonts w:eastAsia="Batang"/>
                <w:b/>
                <w:bCs/>
                <w:lang w:eastAsia="ko-KR"/>
              </w:rPr>
              <w:tab/>
            </w:r>
            <w:r>
              <w:rPr>
                <w:rFonts w:eastAsia="Batang"/>
                <w:b/>
                <w:bCs/>
                <w:lang w:eastAsia="ko-KR"/>
              </w:rPr>
              <w:tab/>
            </w:r>
            <w:r>
              <w:rPr>
                <w:rFonts w:eastAsia="Batang"/>
                <w:b/>
                <w:bCs/>
                <w:lang w:eastAsia="ko-KR"/>
              </w:rPr>
              <w:tab/>
              <w:t>dimension_id</w:t>
            </w:r>
            <w:r>
              <w:rPr>
                <w:rFonts w:eastAsia="Batang"/>
                <w:bCs/>
                <w:lang w:eastAsia="ko-KR"/>
              </w:rPr>
              <w:t>[ i ]</w:t>
            </w:r>
            <w:r>
              <w:rPr>
                <w:rFonts w:eastAsia="Batang"/>
                <w:bCs/>
                <w:lang w:val="en-US" w:eastAsia="ko-KR"/>
              </w:rPr>
              <w:t>[ j ]</w:t>
            </w:r>
          </w:p>
        </w:tc>
        <w:tc>
          <w:tcPr>
            <w:tcW w:w="1174" w:type="dxa"/>
          </w:tcPr>
          <w:p w:rsidR="009D60EA" w:rsidRPr="00CD41DC" w:rsidRDefault="009D60EA" w:rsidP="0079233B">
            <w:pPr>
              <w:pStyle w:val="tableheading"/>
              <w:rPr>
                <w:b w:val="0"/>
              </w:rPr>
            </w:pPr>
            <w:r w:rsidRPr="00063469">
              <w:rPr>
                <w:rFonts w:eastAsia="Batang"/>
                <w:b w:val="0"/>
              </w:rPr>
              <w:t>u(</w:t>
            </w:r>
            <w:r>
              <w:rPr>
                <w:rFonts w:eastAsia="Batang"/>
                <w:b w:val="0"/>
              </w:rPr>
              <w:t>8</w:t>
            </w:r>
            <w:r w:rsidRPr="00063469">
              <w:rPr>
                <w:rFonts w:eastAsia="Batang"/>
                <w:b w:val="0"/>
              </w:rPr>
              <w:t>)</w:t>
            </w:r>
          </w:p>
        </w:tc>
      </w:tr>
      <w:tr w:rsidR="009D60EA" w:rsidRPr="00063469" w:rsidTr="0079233B">
        <w:trPr>
          <w:cantSplit/>
          <w:jc w:val="center"/>
        </w:trPr>
        <w:tc>
          <w:tcPr>
            <w:tcW w:w="6754" w:type="dxa"/>
          </w:tcPr>
          <w:p w:rsidR="009D60EA" w:rsidRPr="00063469" w:rsidRDefault="009D60EA" w:rsidP="0079233B">
            <w:pPr>
              <w:pStyle w:val="tablesyntax"/>
              <w:rPr>
                <w:rFonts w:eastAsia="Batang"/>
                <w:bCs/>
                <w:lang w:eastAsia="ko-KR"/>
              </w:rPr>
            </w:pPr>
            <w:r w:rsidRPr="00063469">
              <w:rPr>
                <w:rFonts w:eastAsia="Batang"/>
                <w:bCs/>
                <w:lang w:eastAsia="ko-KR"/>
              </w:rPr>
              <w:tab/>
            </w:r>
            <w:r w:rsidRPr="00063469">
              <w:rPr>
                <w:rFonts w:eastAsia="Batang"/>
                <w:bCs/>
                <w:lang w:eastAsia="ko-KR"/>
              </w:rPr>
              <w:tab/>
              <w:t>}</w:t>
            </w:r>
          </w:p>
        </w:tc>
        <w:tc>
          <w:tcPr>
            <w:tcW w:w="1174" w:type="dxa"/>
          </w:tcPr>
          <w:p w:rsidR="009D60EA" w:rsidRPr="00CD41DC" w:rsidRDefault="009D60EA" w:rsidP="0079233B">
            <w:pPr>
              <w:pStyle w:val="tableheading"/>
              <w:rPr>
                <w:rFonts w:eastAsia="Batang"/>
                <w:b w:val="0"/>
              </w:rPr>
            </w:pPr>
          </w:p>
        </w:tc>
      </w:tr>
      <w:tr w:rsidR="009D60EA" w:rsidRPr="00063469" w:rsidTr="0079233B">
        <w:trPr>
          <w:cantSplit/>
          <w:jc w:val="center"/>
        </w:trPr>
        <w:tc>
          <w:tcPr>
            <w:tcW w:w="6754" w:type="dxa"/>
          </w:tcPr>
          <w:p w:rsidR="009D60EA" w:rsidRPr="009E5D62" w:rsidRDefault="009D60EA" w:rsidP="0079233B">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9D60EA" w:rsidRPr="00CD41DC" w:rsidRDefault="009D60EA" w:rsidP="0079233B">
            <w:pPr>
              <w:pStyle w:val="tableheading"/>
              <w:rPr>
                <w:b w:val="0"/>
              </w:rPr>
            </w:pPr>
          </w:p>
        </w:tc>
      </w:tr>
      <w:tr w:rsidR="009D60EA" w:rsidRPr="00063469" w:rsidTr="0079233B">
        <w:trPr>
          <w:cantSplit/>
          <w:jc w:val="center"/>
        </w:trPr>
        <w:tc>
          <w:tcPr>
            <w:tcW w:w="6754" w:type="dxa"/>
          </w:tcPr>
          <w:p w:rsidR="009D60EA" w:rsidRPr="00063469" w:rsidRDefault="009D60EA" w:rsidP="0079233B">
            <w:pPr>
              <w:pStyle w:val="tablesyntax"/>
              <w:rPr>
                <w:rFonts w:eastAsia="Batang"/>
                <w:bCs/>
                <w:lang w:eastAsia="ko-KR"/>
              </w:rPr>
            </w:pPr>
            <w:r>
              <w:rPr>
                <w:rFonts w:eastAsia="Batang"/>
                <w:bCs/>
                <w:lang w:eastAsia="ko-KR"/>
              </w:rPr>
              <w:tab/>
            </w:r>
            <w:r>
              <w:rPr>
                <w:rFonts w:eastAsia="Batang"/>
                <w:bCs/>
                <w:lang w:eastAsia="ko-KR"/>
              </w:rPr>
              <w:tab/>
            </w:r>
            <w:r>
              <w:rPr>
                <w:rFonts w:eastAsia="Batang"/>
                <w:b/>
                <w:bCs/>
                <w:highlight w:val="yellow"/>
                <w:lang w:eastAsia="ko-KR"/>
              </w:rPr>
              <w:t>specific</w:t>
            </w:r>
            <w:r w:rsidRPr="00585647">
              <w:rPr>
                <w:rFonts w:eastAsia="Batang"/>
                <w:b/>
                <w:bCs/>
                <w:highlight w:val="yellow"/>
                <w:lang w:eastAsia="ko-KR"/>
              </w:rPr>
              <w:t>_dependency_</w:t>
            </w:r>
            <w:r w:rsidRPr="00FA5E5A">
              <w:rPr>
                <w:rFonts w:eastAsia="Batang"/>
                <w:b/>
                <w:bCs/>
                <w:highlight w:val="yellow"/>
                <w:lang w:eastAsia="ko-KR"/>
              </w:rPr>
              <w:t>flag</w:t>
            </w:r>
            <w:ins w:id="62" w:author="Admin" w:date="2012-10-10T22:03:00Z">
              <w:r w:rsidR="00F14724" w:rsidRPr="00FA5E5A">
                <w:rPr>
                  <w:rFonts w:eastAsia="Batang"/>
                  <w:b/>
                  <w:bCs/>
                  <w:highlight w:val="yellow"/>
                  <w:lang w:eastAsia="ko-KR"/>
                </w:rPr>
                <w:t xml:space="preserve"> [i]</w:t>
              </w:r>
            </w:ins>
          </w:p>
        </w:tc>
        <w:tc>
          <w:tcPr>
            <w:tcW w:w="1174" w:type="dxa"/>
          </w:tcPr>
          <w:p w:rsidR="009D60EA" w:rsidRPr="00CD41DC" w:rsidRDefault="009D60EA" w:rsidP="0079233B">
            <w:pPr>
              <w:pStyle w:val="tableheading"/>
              <w:rPr>
                <w:b w:val="0"/>
              </w:rPr>
            </w:pPr>
            <w:r w:rsidRPr="00585647">
              <w:rPr>
                <w:rFonts w:eastAsia="Batang"/>
                <w:b w:val="0"/>
                <w:highlight w:val="yellow"/>
              </w:rPr>
              <w:t>u(1)</w:t>
            </w:r>
          </w:p>
        </w:tc>
      </w:tr>
      <w:tr w:rsidR="009D60EA" w:rsidRPr="00063469" w:rsidTr="0079233B">
        <w:trPr>
          <w:cantSplit/>
          <w:jc w:val="center"/>
        </w:trPr>
        <w:tc>
          <w:tcPr>
            <w:tcW w:w="6754" w:type="dxa"/>
          </w:tcPr>
          <w:p w:rsidR="009D60EA" w:rsidRPr="00585647" w:rsidRDefault="009D60EA" w:rsidP="0079233B">
            <w:pPr>
              <w:pStyle w:val="tablesyntax"/>
              <w:rPr>
                <w:rFonts w:eastAsia="Batang"/>
                <w:bCs/>
                <w:highlight w:val="yellow"/>
                <w:lang w:eastAsia="ko-KR"/>
              </w:rPr>
            </w:pPr>
            <w:r w:rsidRPr="00585647">
              <w:rPr>
                <w:rFonts w:eastAsia="Batang"/>
                <w:bCs/>
                <w:highlight w:val="yellow"/>
                <w:lang w:eastAsia="ko-KR"/>
              </w:rPr>
              <w:t xml:space="preserve">     </w:t>
            </w:r>
            <w:r w:rsidRPr="00585647">
              <w:rPr>
                <w:rFonts w:eastAsia="Batang"/>
                <w:bCs/>
                <w:highlight w:val="yellow"/>
                <w:lang w:eastAsia="ko-KR"/>
              </w:rPr>
              <w:tab/>
              <w:t xml:space="preserve">if( </w:t>
            </w:r>
            <w:r>
              <w:rPr>
                <w:rFonts w:eastAsia="Batang"/>
                <w:b/>
                <w:bCs/>
                <w:highlight w:val="yellow"/>
                <w:lang w:eastAsia="ko-KR"/>
              </w:rPr>
              <w:t>specific</w:t>
            </w:r>
            <w:r w:rsidRPr="00585647">
              <w:rPr>
                <w:rFonts w:eastAsia="Batang"/>
                <w:b/>
                <w:bCs/>
                <w:highlight w:val="yellow"/>
                <w:lang w:eastAsia="ko-KR"/>
              </w:rPr>
              <w:t xml:space="preserve">_dependency_flag </w:t>
            </w:r>
            <w:ins w:id="63" w:author="Admin" w:date="2012-10-10T22:03:00Z">
              <w:r w:rsidR="00F14724">
                <w:rPr>
                  <w:rFonts w:eastAsia="Batang"/>
                  <w:b/>
                  <w:bCs/>
                  <w:highlight w:val="yellow"/>
                  <w:lang w:eastAsia="ko-KR"/>
                </w:rPr>
                <w:t xml:space="preserve">[i] </w:t>
              </w:r>
            </w:ins>
            <w:r w:rsidRPr="00585647">
              <w:rPr>
                <w:rFonts w:eastAsia="Batang"/>
                <w:bCs/>
                <w:highlight w:val="yellow"/>
                <w:lang w:eastAsia="ko-KR"/>
              </w:rPr>
              <w:t xml:space="preserve">= </w:t>
            </w:r>
            <w:r>
              <w:rPr>
                <w:rFonts w:eastAsia="Batang"/>
                <w:bCs/>
                <w:highlight w:val="yellow"/>
                <w:lang w:eastAsia="ko-KR"/>
              </w:rPr>
              <w:t>=</w:t>
            </w:r>
            <w:r w:rsidRPr="00585647">
              <w:rPr>
                <w:rFonts w:eastAsia="Batang"/>
                <w:bCs/>
                <w:highlight w:val="yellow"/>
                <w:lang w:eastAsia="ko-KR"/>
              </w:rPr>
              <w:t>1) {</w:t>
            </w:r>
          </w:p>
        </w:tc>
        <w:tc>
          <w:tcPr>
            <w:tcW w:w="1174" w:type="dxa"/>
          </w:tcPr>
          <w:p w:rsidR="009D60EA" w:rsidRPr="00585647" w:rsidRDefault="009D60EA" w:rsidP="0079233B">
            <w:pPr>
              <w:pStyle w:val="tableheading"/>
              <w:rPr>
                <w:b w:val="0"/>
                <w:highlight w:val="yellow"/>
              </w:rPr>
            </w:pPr>
          </w:p>
        </w:tc>
      </w:tr>
      <w:tr w:rsidR="009D60EA" w:rsidRPr="00063469" w:rsidTr="0079233B">
        <w:trPr>
          <w:cantSplit/>
          <w:jc w:val="center"/>
        </w:trPr>
        <w:tc>
          <w:tcPr>
            <w:tcW w:w="6754" w:type="dxa"/>
          </w:tcPr>
          <w:p w:rsidR="009D60EA" w:rsidRPr="009E5D62" w:rsidRDefault="009D60EA" w:rsidP="0079233B">
            <w:pPr>
              <w:pStyle w:val="tablesyntax"/>
            </w:pPr>
            <w:r>
              <w:rPr>
                <w:rFonts w:eastAsia="Batang"/>
                <w:b/>
                <w:bCs/>
                <w:lang w:eastAsia="ko-KR"/>
              </w:rPr>
              <w:tab/>
            </w:r>
            <w:r>
              <w:rPr>
                <w:rFonts w:eastAsia="Batang"/>
                <w:b/>
                <w:bCs/>
                <w:lang w:eastAsia="ko-KR"/>
              </w:rPr>
              <w:tab/>
            </w:r>
            <w:r>
              <w:rPr>
                <w:rFonts w:eastAsia="Batang"/>
                <w:b/>
                <w:bCs/>
                <w:lang w:eastAsia="ko-KR"/>
              </w:rPr>
              <w:tab/>
              <w:t>num_direct_ref_layers</w:t>
            </w:r>
            <w:r>
              <w:rPr>
                <w:rFonts w:eastAsia="Batang"/>
                <w:bCs/>
                <w:lang w:eastAsia="ko-KR"/>
              </w:rPr>
              <w:t>[ i ]</w:t>
            </w:r>
          </w:p>
        </w:tc>
        <w:tc>
          <w:tcPr>
            <w:tcW w:w="1174" w:type="dxa"/>
          </w:tcPr>
          <w:p w:rsidR="009D60EA" w:rsidRPr="00CD41DC" w:rsidRDefault="009D60EA" w:rsidP="0079233B">
            <w:pPr>
              <w:pStyle w:val="tableheading"/>
              <w:rPr>
                <w:b w:val="0"/>
              </w:rPr>
            </w:pPr>
            <w:r w:rsidRPr="00063469">
              <w:rPr>
                <w:rFonts w:eastAsia="Batang"/>
                <w:b w:val="0"/>
              </w:rPr>
              <w:t>u(6)</w:t>
            </w:r>
          </w:p>
        </w:tc>
      </w:tr>
      <w:tr w:rsidR="009D60EA" w:rsidRPr="00063469" w:rsidTr="0079233B">
        <w:trPr>
          <w:cantSplit/>
          <w:jc w:val="center"/>
        </w:trPr>
        <w:tc>
          <w:tcPr>
            <w:tcW w:w="6754" w:type="dxa"/>
          </w:tcPr>
          <w:p w:rsidR="009D60EA" w:rsidRPr="009E5D62" w:rsidRDefault="009D60EA" w:rsidP="0079233B">
            <w:pPr>
              <w:pStyle w:val="tablesyntax"/>
            </w:pPr>
            <w:r>
              <w:rPr>
                <w:rFonts w:eastAsia="Batang"/>
                <w:b/>
                <w:bCs/>
                <w:lang w:eastAsia="ko-KR"/>
              </w:rPr>
              <w:tab/>
            </w:r>
            <w:r>
              <w:rPr>
                <w:rFonts w:eastAsia="Batang"/>
                <w:b/>
                <w:bCs/>
                <w:lang w:eastAsia="ko-KR"/>
              </w:rPr>
              <w:tab/>
            </w:r>
            <w:r>
              <w:rPr>
                <w:rFonts w:eastAsia="Batang"/>
                <w:b/>
                <w:bCs/>
                <w:lang w:eastAsia="ko-KR"/>
              </w:rPr>
              <w:tab/>
            </w:r>
            <w:r>
              <w:rPr>
                <w:rFonts w:eastAsia="Batang"/>
                <w:bCs/>
                <w:lang w:eastAsia="ko-KR"/>
              </w:rPr>
              <w:t>for( j = 0; j &lt; num_direct_ref_layers[ i ]; j++ )</w:t>
            </w:r>
          </w:p>
        </w:tc>
        <w:tc>
          <w:tcPr>
            <w:tcW w:w="1174" w:type="dxa"/>
          </w:tcPr>
          <w:p w:rsidR="009D60EA" w:rsidRPr="00CD41DC" w:rsidRDefault="009D60EA" w:rsidP="0079233B">
            <w:pPr>
              <w:pStyle w:val="tableheading"/>
              <w:rPr>
                <w:b w:val="0"/>
              </w:rPr>
            </w:pPr>
          </w:p>
        </w:tc>
      </w:tr>
      <w:tr w:rsidR="009D60EA" w:rsidRPr="00063469" w:rsidTr="0079233B">
        <w:trPr>
          <w:cantSplit/>
          <w:jc w:val="center"/>
        </w:trPr>
        <w:tc>
          <w:tcPr>
            <w:tcW w:w="6754" w:type="dxa"/>
          </w:tcPr>
          <w:p w:rsidR="009D60EA" w:rsidRPr="009E5D62" w:rsidRDefault="009D60EA" w:rsidP="0079233B">
            <w:pPr>
              <w:pStyle w:val="tablesyntax"/>
            </w:pPr>
            <w:r>
              <w:rPr>
                <w:rFonts w:eastAsia="Batang"/>
                <w:b/>
                <w:bCs/>
                <w:lang w:eastAsia="ko-KR"/>
              </w:rPr>
              <w:tab/>
            </w:r>
            <w:r>
              <w:rPr>
                <w:rFonts w:eastAsia="Batang"/>
                <w:b/>
                <w:bCs/>
                <w:lang w:eastAsia="ko-KR"/>
              </w:rPr>
              <w:tab/>
            </w:r>
            <w:r>
              <w:rPr>
                <w:rFonts w:eastAsia="Batang"/>
                <w:b/>
                <w:bCs/>
                <w:lang w:eastAsia="ko-KR"/>
              </w:rPr>
              <w:tab/>
            </w:r>
            <w:r>
              <w:rPr>
                <w:rFonts w:eastAsia="Batang"/>
                <w:b/>
                <w:bCs/>
                <w:lang w:eastAsia="ko-KR"/>
              </w:rPr>
              <w:tab/>
              <w:t>ref_layer_id</w:t>
            </w:r>
            <w:r>
              <w:rPr>
                <w:rFonts w:eastAsia="Batang"/>
                <w:bCs/>
                <w:lang w:eastAsia="ko-KR"/>
              </w:rPr>
              <w:t>[ i ][ j ]</w:t>
            </w:r>
          </w:p>
        </w:tc>
        <w:tc>
          <w:tcPr>
            <w:tcW w:w="1174" w:type="dxa"/>
          </w:tcPr>
          <w:p w:rsidR="009D60EA" w:rsidRPr="00CD41DC" w:rsidRDefault="009D60EA" w:rsidP="0079233B">
            <w:pPr>
              <w:pStyle w:val="tableheading"/>
              <w:rPr>
                <w:b w:val="0"/>
              </w:rPr>
            </w:pPr>
            <w:r w:rsidRPr="00063469">
              <w:rPr>
                <w:rFonts w:eastAsia="Batang"/>
                <w:b w:val="0"/>
              </w:rPr>
              <w:t>u(6)</w:t>
            </w:r>
          </w:p>
        </w:tc>
      </w:tr>
      <w:tr w:rsidR="009D60EA" w:rsidRPr="00063469" w:rsidTr="0079233B">
        <w:trPr>
          <w:cantSplit/>
          <w:jc w:val="center"/>
        </w:trPr>
        <w:tc>
          <w:tcPr>
            <w:tcW w:w="6754" w:type="dxa"/>
          </w:tcPr>
          <w:p w:rsidR="009D60EA" w:rsidRDefault="009D60EA" w:rsidP="0079233B">
            <w:pPr>
              <w:pStyle w:val="tablesyntax"/>
              <w:rPr>
                <w:rFonts w:eastAsia="Batang"/>
                <w:b/>
                <w:bCs/>
                <w:lang w:eastAsia="ko-KR"/>
              </w:rPr>
            </w:pPr>
            <w:r>
              <w:rPr>
                <w:rFonts w:eastAsia="Batang"/>
                <w:b/>
                <w:bCs/>
                <w:lang w:eastAsia="ko-KR"/>
              </w:rPr>
              <w:tab/>
            </w:r>
            <w:r>
              <w:rPr>
                <w:rFonts w:eastAsia="Batang"/>
                <w:b/>
                <w:bCs/>
                <w:lang w:eastAsia="ko-KR"/>
              </w:rPr>
              <w:tab/>
            </w:r>
            <w:r w:rsidRPr="00DD17D5">
              <w:rPr>
                <w:rFonts w:eastAsia="Batang"/>
                <w:b/>
                <w:bCs/>
                <w:highlight w:val="yellow"/>
                <w:lang w:eastAsia="ko-KR"/>
              </w:rPr>
              <w:t>}</w:t>
            </w:r>
          </w:p>
        </w:tc>
        <w:tc>
          <w:tcPr>
            <w:tcW w:w="1174" w:type="dxa"/>
          </w:tcPr>
          <w:p w:rsidR="009D60EA" w:rsidRPr="00063469" w:rsidRDefault="009D60EA" w:rsidP="0079233B">
            <w:pPr>
              <w:pStyle w:val="tableheading"/>
              <w:rPr>
                <w:rFonts w:eastAsia="Batang"/>
                <w:b w:val="0"/>
              </w:rPr>
            </w:pPr>
          </w:p>
        </w:tc>
      </w:tr>
      <w:tr w:rsidR="009D60EA" w:rsidRPr="00063469" w:rsidTr="0079233B">
        <w:trPr>
          <w:cantSplit/>
          <w:jc w:val="center"/>
        </w:trPr>
        <w:tc>
          <w:tcPr>
            <w:tcW w:w="6754" w:type="dxa"/>
          </w:tcPr>
          <w:p w:rsidR="009D60EA" w:rsidRPr="009E5D62" w:rsidRDefault="009D60EA" w:rsidP="0079233B">
            <w:pPr>
              <w:pStyle w:val="tablesyntax"/>
            </w:pPr>
            <w:r w:rsidRPr="00150C5D">
              <w:rPr>
                <w:rFonts w:eastAsia="Batang"/>
                <w:bCs/>
                <w:lang w:eastAsia="ko-KR"/>
              </w:rPr>
              <w:tab/>
              <w:t>}</w:t>
            </w:r>
          </w:p>
        </w:tc>
        <w:tc>
          <w:tcPr>
            <w:tcW w:w="1174" w:type="dxa"/>
          </w:tcPr>
          <w:p w:rsidR="009D60EA" w:rsidRPr="00FB0B6F" w:rsidRDefault="009D60EA" w:rsidP="0079233B">
            <w:pPr>
              <w:pStyle w:val="tableheading"/>
              <w:rPr>
                <w:b w:val="0"/>
              </w:rPr>
            </w:pPr>
          </w:p>
        </w:tc>
      </w:tr>
      <w:tr w:rsidR="009D60EA" w:rsidRPr="00197E53" w:rsidTr="0079233B">
        <w:trPr>
          <w:cantSplit/>
          <w:jc w:val="center"/>
        </w:trPr>
        <w:tc>
          <w:tcPr>
            <w:tcW w:w="6754" w:type="dxa"/>
            <w:tcBorders>
              <w:top w:val="single" w:sz="4" w:space="0" w:color="auto"/>
              <w:left w:val="single" w:sz="4" w:space="0" w:color="auto"/>
              <w:bottom w:val="single" w:sz="4" w:space="0" w:color="auto"/>
              <w:right w:val="single" w:sz="4" w:space="0" w:color="auto"/>
            </w:tcBorders>
          </w:tcPr>
          <w:p w:rsidR="009D60EA" w:rsidRPr="00063469" w:rsidRDefault="009D60EA" w:rsidP="0079233B">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9D60EA" w:rsidRPr="00197E53" w:rsidRDefault="009D60EA" w:rsidP="0079233B">
            <w:pPr>
              <w:pStyle w:val="tableheading"/>
              <w:rPr>
                <w:b w:val="0"/>
              </w:rPr>
            </w:pPr>
          </w:p>
        </w:tc>
      </w:tr>
    </w:tbl>
    <w:p w:rsidR="00712997" w:rsidRDefault="00712997" w:rsidP="00712997">
      <w:pPr>
        <w:jc w:val="both"/>
      </w:pPr>
    </w:p>
    <w:p w:rsidR="00712997" w:rsidRDefault="00712997" w:rsidP="00414DC8">
      <w:pPr>
        <w:spacing w:before="120" w:after="120"/>
        <w:jc w:val="both"/>
      </w:pPr>
      <w:r>
        <w:t>Semantics of new elements:</w:t>
      </w:r>
    </w:p>
    <w:p w:rsidR="00712997" w:rsidDel="009D60EA" w:rsidRDefault="00712997" w:rsidP="00414DC8">
      <w:pPr>
        <w:numPr>
          <w:ilvl w:val="0"/>
          <w:numId w:val="15"/>
        </w:numPr>
        <w:tabs>
          <w:tab w:val="clear" w:pos="720"/>
          <w:tab w:val="clear" w:pos="1080"/>
          <w:tab w:val="clear" w:pos="1440"/>
        </w:tabs>
        <w:overflowPunct/>
        <w:autoSpaceDE/>
        <w:autoSpaceDN/>
        <w:adjustRightInd/>
        <w:spacing w:before="120" w:after="120"/>
        <w:jc w:val="both"/>
        <w:textAlignment w:val="auto"/>
        <w:rPr>
          <w:del w:id="64" w:author="Admin" w:date="2012-10-10T21:58:00Z"/>
        </w:rPr>
      </w:pPr>
      <w:del w:id="65" w:author="Admin" w:date="2012-10-10T21:58:00Z">
        <w:r w:rsidRPr="00FF1CB0" w:rsidDel="009D60EA">
          <w:rPr>
            <w:b/>
          </w:rPr>
          <w:delText>all_default_dependency_flag</w:delText>
        </w:r>
        <w:r w:rsidDel="009D60EA">
          <w:delText xml:space="preserve"> equal to 1 indicates that all scalability dimensions have default dependency. That means, in any dimension </w:delText>
        </w:r>
        <w:r w:rsidRPr="00257CE0" w:rsidDel="009D60EA">
          <w:rPr>
            <w:i/>
          </w:rPr>
          <w:delText>i</w:delText>
        </w:r>
        <w:r w:rsidDel="009D60EA">
          <w:delText>, by default a layer with dimension_id[i] = n will directly depend on another layer with dimension_id[i] = n – 1.</w:delText>
        </w:r>
      </w:del>
    </w:p>
    <w:p w:rsidR="009D60EA" w:rsidRPr="00FA5E5A" w:rsidDel="00FA5E5A" w:rsidRDefault="00712997" w:rsidP="00FA5E5A">
      <w:pPr>
        <w:numPr>
          <w:ilvl w:val="0"/>
          <w:numId w:val="15"/>
        </w:numPr>
        <w:tabs>
          <w:tab w:val="clear" w:pos="720"/>
          <w:tab w:val="clear" w:pos="1080"/>
          <w:tab w:val="clear" w:pos="1440"/>
        </w:tabs>
        <w:overflowPunct/>
        <w:autoSpaceDE/>
        <w:autoSpaceDN/>
        <w:adjustRightInd/>
        <w:spacing w:before="120" w:after="120"/>
        <w:jc w:val="both"/>
        <w:textAlignment w:val="auto"/>
        <w:rPr>
          <w:del w:id="66" w:author="Admin" w:date="2012-10-10T22:16:00Z"/>
        </w:rPr>
      </w:pPr>
      <w:del w:id="67" w:author="Admin" w:date="2012-10-10T21:58:00Z">
        <w:r w:rsidRPr="00FF1CB0" w:rsidDel="009D60EA">
          <w:rPr>
            <w:b/>
          </w:rPr>
          <w:delText xml:space="preserve">num_default_dim_minus1 </w:delText>
        </w:r>
        <w:r w:rsidRPr="003777C4" w:rsidDel="009D60EA">
          <w:delText>plus 1</w:delText>
        </w:r>
        <w:r w:rsidDel="009D60EA">
          <w:delText xml:space="preserve"> specifies the number of dimensions that have default dependency.</w:delText>
        </w:r>
      </w:del>
    </w:p>
    <w:p w:rsidR="00712997" w:rsidRDefault="00712997" w:rsidP="00414DC8">
      <w:pPr>
        <w:numPr>
          <w:ilvl w:val="0"/>
          <w:numId w:val="15"/>
        </w:numPr>
        <w:tabs>
          <w:tab w:val="clear" w:pos="720"/>
          <w:tab w:val="clear" w:pos="1080"/>
          <w:tab w:val="clear" w:pos="1440"/>
        </w:tabs>
        <w:overflowPunct/>
        <w:autoSpaceDE/>
        <w:autoSpaceDN/>
        <w:adjustRightInd/>
        <w:spacing w:before="120" w:after="120"/>
        <w:jc w:val="both"/>
        <w:textAlignment w:val="auto"/>
      </w:pPr>
      <w:r w:rsidRPr="00FF1CB0">
        <w:rPr>
          <w:b/>
        </w:rPr>
        <w:t>specific_dependency_flag</w:t>
      </w:r>
      <w:r>
        <w:t xml:space="preserve"> </w:t>
      </w:r>
      <w:ins w:id="68" w:author="Admin" w:date="2012-10-10T22:21:00Z">
        <w:r w:rsidR="00FA5E5A">
          <w:t xml:space="preserve">[i] </w:t>
        </w:r>
      </w:ins>
      <w:r>
        <w:t>equal to 1 indicates that there are direct dependences/references which are specifically described for this layer.</w:t>
      </w:r>
    </w:p>
    <w:p w:rsidR="00712997" w:rsidRDefault="00712997" w:rsidP="00414DC8">
      <w:pPr>
        <w:numPr>
          <w:ilvl w:val="0"/>
          <w:numId w:val="15"/>
        </w:numPr>
        <w:tabs>
          <w:tab w:val="clear" w:pos="720"/>
          <w:tab w:val="clear" w:pos="1080"/>
          <w:tab w:val="clear" w:pos="1440"/>
        </w:tabs>
        <w:overflowPunct/>
        <w:autoSpaceDE/>
        <w:autoSpaceDN/>
        <w:adjustRightInd/>
        <w:spacing w:before="120" w:after="120"/>
        <w:jc w:val="both"/>
        <w:textAlignment w:val="auto"/>
      </w:pPr>
      <w:del w:id="69" w:author="Admin" w:date="2012-10-10T22:08:00Z">
        <w:r w:rsidRPr="003777C4" w:rsidDel="006F344C">
          <w:rPr>
            <w:b/>
          </w:rPr>
          <w:delText>dimension</w:delText>
        </w:r>
        <w:r w:rsidDel="006F344C">
          <w:delText xml:space="preserve"> [j]</w:delText>
        </w:r>
      </w:del>
      <w:ins w:id="70" w:author="Admin" w:date="2012-10-10T22:08:00Z">
        <w:r w:rsidR="006F344C" w:rsidRPr="006F344C">
          <w:rPr>
            <w:b/>
            <w:rPrChange w:id="71" w:author="Admin" w:date="2012-10-10T22:09:00Z">
              <w:rPr/>
            </w:rPrChange>
          </w:rPr>
          <w:t>default_dependency_flag</w:t>
        </w:r>
        <w:r w:rsidR="006F344C">
          <w:t xml:space="preserve"> [i]</w:t>
        </w:r>
      </w:ins>
      <w:ins w:id="72" w:author="Admin" w:date="2012-10-11T09:26:00Z">
        <w:r w:rsidR="00FC6F71">
          <w:t xml:space="preserve"> equal to 1</w:t>
        </w:r>
      </w:ins>
      <w:bookmarkStart w:id="73" w:name="_GoBack"/>
      <w:bookmarkEnd w:id="73"/>
      <w:r>
        <w:t xml:space="preserve"> specifies</w:t>
      </w:r>
      <w:ins w:id="74" w:author="Admin" w:date="2012-10-10T22:09:00Z">
        <w:r w:rsidR="006F344C">
          <w:t xml:space="preserve"> that</w:t>
        </w:r>
      </w:ins>
      <w:r>
        <w:t xml:space="preserve"> </w:t>
      </w:r>
      <w:del w:id="75" w:author="Admin" w:date="2012-10-10T22:10:00Z">
        <w:r w:rsidDel="006F344C">
          <w:delText xml:space="preserve">a type of </w:delText>
        </w:r>
      </w:del>
      <w:r>
        <w:t>scalability dimension</w:t>
      </w:r>
      <w:ins w:id="76" w:author="Admin" w:date="2012-10-10T22:10:00Z">
        <w:r w:rsidR="006F344C">
          <w:t xml:space="preserve"> i</w:t>
        </w:r>
      </w:ins>
      <w:r>
        <w:t xml:space="preserve"> </w:t>
      </w:r>
      <w:del w:id="77" w:author="Admin" w:date="2012-10-10T22:10:00Z">
        <w:r w:rsidDel="006F344C">
          <w:delText xml:space="preserve">that </w:delText>
        </w:r>
      </w:del>
      <w:r>
        <w:t>has default dependency. In this dimension, a higher layer (e.g. with dimension_id</w:t>
      </w:r>
      <w:ins w:id="78" w:author="Admin" w:date="2012-10-10T22:10:00Z">
        <w:r w:rsidR="006F344C">
          <w:t>[i]</w:t>
        </w:r>
      </w:ins>
      <w:r>
        <w:t xml:space="preserve"> = n) will directly depend on the next lower layer (e.g. with dimension_id</w:t>
      </w:r>
      <w:ins w:id="79" w:author="Admin" w:date="2012-10-10T22:10:00Z">
        <w:r w:rsidR="006F344C">
          <w:t>[i]</w:t>
        </w:r>
      </w:ins>
      <w:r>
        <w:t xml:space="preserve"> = n – 1).  </w:t>
      </w:r>
    </w:p>
    <w:p w:rsidR="00414DC8" w:rsidRDefault="00414DC8" w:rsidP="00414DC8">
      <w:pPr>
        <w:tabs>
          <w:tab w:val="clear" w:pos="360"/>
          <w:tab w:val="clear" w:pos="720"/>
          <w:tab w:val="clear" w:pos="1080"/>
          <w:tab w:val="clear" w:pos="1440"/>
        </w:tabs>
        <w:overflowPunct/>
        <w:autoSpaceDE/>
        <w:autoSpaceDN/>
        <w:adjustRightInd/>
        <w:spacing w:before="120" w:after="120"/>
        <w:ind w:left="360"/>
        <w:jc w:val="both"/>
        <w:textAlignment w:val="auto"/>
      </w:pPr>
    </w:p>
    <w:p w:rsidR="00712997" w:rsidRDefault="00712997" w:rsidP="00712997">
      <w:pPr>
        <w:ind w:left="360"/>
        <w:jc w:val="both"/>
      </w:pPr>
      <w:r>
        <w:t>Note: Layer C directly depending on layer B means that, to decode layer C, the decoder must use the data (non-decoded and/or decoded) of layer B. However, if layer B directly uses data of layer A, C is NOT considered to be directly dependent on A.</w:t>
      </w:r>
    </w:p>
    <w:p w:rsidR="00712997" w:rsidRDefault="00712997" w:rsidP="00712997">
      <w:pPr>
        <w:pStyle w:val="ListParagraph"/>
        <w:ind w:left="0"/>
      </w:pPr>
    </w:p>
    <w:p w:rsidR="00712997" w:rsidRDefault="00712997" w:rsidP="00712997">
      <w:pPr>
        <w:jc w:val="both"/>
      </w:pPr>
    </w:p>
    <w:p w:rsidR="00712997" w:rsidRDefault="00712997" w:rsidP="00712997">
      <w:pPr>
        <w:jc w:val="both"/>
      </w:pPr>
    </w:p>
    <w:p w:rsidR="00712997" w:rsidRDefault="00712997" w:rsidP="00712997">
      <w:pPr>
        <w:jc w:val="both"/>
      </w:pPr>
    </w:p>
    <w:p w:rsidR="00712997" w:rsidRDefault="000136EF" w:rsidP="00712997">
      <w:pPr>
        <w:jc w:val="both"/>
      </w:pPr>
      <w:r>
        <w:t xml:space="preserve">-  </w:t>
      </w:r>
      <w:r w:rsidR="00712997">
        <w:t>Syntax for approach 2:</w:t>
      </w:r>
    </w:p>
    <w:p w:rsidR="00712997" w:rsidRDefault="00712997" w:rsidP="00712997">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12997" w:rsidRPr="00FB0B6F" w:rsidTr="0079233B">
        <w:trPr>
          <w:cantSplit/>
          <w:jc w:val="center"/>
        </w:trPr>
        <w:tc>
          <w:tcPr>
            <w:tcW w:w="6754" w:type="dxa"/>
          </w:tcPr>
          <w:p w:rsidR="00712997" w:rsidRPr="00FB0B6F" w:rsidRDefault="00712997" w:rsidP="0079233B">
            <w:pPr>
              <w:pStyle w:val="tablesyntax"/>
            </w:pPr>
            <w:r w:rsidRPr="009E5D62">
              <w:t>v</w:t>
            </w:r>
            <w:r>
              <w:t>ps</w:t>
            </w:r>
            <w:r w:rsidRPr="009E5D62">
              <w:t>_</w:t>
            </w:r>
            <w:r>
              <w:t>extension</w:t>
            </w:r>
            <w:r w:rsidRPr="009E5D62">
              <w:t>( )</w:t>
            </w:r>
            <w:r w:rsidRPr="00FB0B6F">
              <w:t xml:space="preserve"> {</w:t>
            </w:r>
          </w:p>
        </w:tc>
        <w:tc>
          <w:tcPr>
            <w:tcW w:w="1174" w:type="dxa"/>
          </w:tcPr>
          <w:p w:rsidR="00712997" w:rsidRPr="00FB0B6F" w:rsidRDefault="00712997" w:rsidP="0079233B">
            <w:pPr>
              <w:pStyle w:val="tableheading"/>
              <w:rPr>
                <w:b w:val="0"/>
              </w:rPr>
            </w:pPr>
            <w:r w:rsidRPr="00FB0B6F">
              <w:rPr>
                <w:b w:val="0"/>
              </w:rPr>
              <w:t>Descriptor</w:t>
            </w:r>
          </w:p>
        </w:tc>
      </w:tr>
      <w:tr w:rsidR="00712997" w:rsidRPr="00063469" w:rsidTr="0079233B">
        <w:trPr>
          <w:cantSplit/>
          <w:jc w:val="center"/>
        </w:trPr>
        <w:tc>
          <w:tcPr>
            <w:tcW w:w="6754" w:type="dxa"/>
          </w:tcPr>
          <w:p w:rsidR="00712997" w:rsidRPr="009E5D62" w:rsidRDefault="00712997" w:rsidP="0079233B">
            <w:pPr>
              <w:pStyle w:val="tablesyntax"/>
            </w:pPr>
            <w:r>
              <w:rPr>
                <w:rFonts w:eastAsia="Batang"/>
                <w:bCs/>
                <w:lang w:eastAsia="ko-KR"/>
              </w:rPr>
              <w:tab/>
              <w:t>while( !byte_aligned( ) )</w:t>
            </w:r>
          </w:p>
        </w:tc>
        <w:tc>
          <w:tcPr>
            <w:tcW w:w="1174" w:type="dxa"/>
          </w:tcPr>
          <w:p w:rsidR="00712997" w:rsidRPr="00FB0B6F" w:rsidRDefault="00712997" w:rsidP="0079233B">
            <w:pPr>
              <w:pStyle w:val="tableheading"/>
              <w:rPr>
                <w:b w:val="0"/>
              </w:rPr>
            </w:pPr>
          </w:p>
        </w:tc>
      </w:tr>
      <w:tr w:rsidR="00712997" w:rsidRPr="00FB0B6F" w:rsidTr="0079233B">
        <w:trPr>
          <w:cantSplit/>
          <w:jc w:val="center"/>
        </w:trPr>
        <w:tc>
          <w:tcPr>
            <w:tcW w:w="6754" w:type="dxa"/>
          </w:tcPr>
          <w:p w:rsidR="00712997" w:rsidRPr="009E5D62" w:rsidRDefault="00712997" w:rsidP="0079233B">
            <w:pPr>
              <w:pStyle w:val="tablesyntax"/>
            </w:pPr>
            <w:r>
              <w:rPr>
                <w:rFonts w:eastAsia="Batang"/>
                <w:bCs/>
                <w:lang w:eastAsia="ko-KR"/>
              </w:rPr>
              <w:tab/>
            </w:r>
            <w:r>
              <w:rPr>
                <w:rFonts w:eastAsia="Batang"/>
                <w:bCs/>
                <w:lang w:eastAsia="ko-KR"/>
              </w:rPr>
              <w:tab/>
            </w:r>
            <w:r w:rsidRPr="00063469">
              <w:rPr>
                <w:rFonts w:eastAsia="Batang"/>
                <w:b/>
                <w:bCs/>
                <w:lang w:eastAsia="ko-KR"/>
              </w:rPr>
              <w:t>vps_extension_byte_alignment_reserved_</w:t>
            </w:r>
            <w:r>
              <w:rPr>
                <w:rFonts w:eastAsia="Batang"/>
                <w:b/>
                <w:bCs/>
                <w:lang w:eastAsia="ko-KR"/>
              </w:rPr>
              <w:t>one</w:t>
            </w:r>
            <w:r w:rsidRPr="00063469">
              <w:rPr>
                <w:rFonts w:eastAsia="Batang"/>
                <w:b/>
                <w:bCs/>
                <w:lang w:eastAsia="ko-KR"/>
              </w:rPr>
              <w:t>_bit</w:t>
            </w:r>
          </w:p>
        </w:tc>
        <w:tc>
          <w:tcPr>
            <w:tcW w:w="1174" w:type="dxa"/>
          </w:tcPr>
          <w:p w:rsidR="00712997" w:rsidRPr="007857C8" w:rsidRDefault="00712997" w:rsidP="0079233B">
            <w:pPr>
              <w:pStyle w:val="tableheading"/>
              <w:rPr>
                <w:b w:val="0"/>
              </w:rPr>
            </w:pPr>
            <w:r w:rsidRPr="00063469">
              <w:rPr>
                <w:rFonts w:eastAsia="Batang"/>
                <w:b w:val="0"/>
              </w:rPr>
              <w:t>u(1)</w:t>
            </w:r>
          </w:p>
        </w:tc>
      </w:tr>
      <w:tr w:rsidR="00712997" w:rsidRPr="00FB0B6F" w:rsidDel="009D60EA" w:rsidTr="0079233B">
        <w:trPr>
          <w:cantSplit/>
          <w:jc w:val="center"/>
          <w:del w:id="80" w:author="Admin" w:date="2012-10-10T21:51:00Z"/>
        </w:trPr>
        <w:tc>
          <w:tcPr>
            <w:tcW w:w="6754" w:type="dxa"/>
          </w:tcPr>
          <w:p w:rsidR="00712997" w:rsidRPr="00512C44" w:rsidDel="009D60EA" w:rsidRDefault="00712997" w:rsidP="0079233B">
            <w:pPr>
              <w:pStyle w:val="tablesyntax"/>
              <w:rPr>
                <w:del w:id="81" w:author="Admin" w:date="2012-10-10T21:51:00Z"/>
                <w:rFonts w:eastAsia="Batang"/>
                <w:b/>
                <w:bCs/>
                <w:highlight w:val="yellow"/>
                <w:lang w:eastAsia="ko-KR"/>
              </w:rPr>
            </w:pPr>
            <w:del w:id="82" w:author="Admin" w:date="2012-10-10T21:51:00Z">
              <w:r w:rsidRPr="00512C44" w:rsidDel="009D60EA">
                <w:rPr>
                  <w:rFonts w:eastAsia="Batang"/>
                  <w:bCs/>
                  <w:highlight w:val="yellow"/>
                  <w:lang w:eastAsia="ko-KR"/>
                </w:rPr>
                <w:tab/>
              </w:r>
              <w:r w:rsidRPr="004B54DA" w:rsidDel="009D60EA">
                <w:rPr>
                  <w:rFonts w:eastAsia="Batang"/>
                  <w:b/>
                  <w:bCs/>
                  <w:highlight w:val="yellow"/>
                  <w:lang w:eastAsia="ko-KR"/>
                </w:rPr>
                <w:delText>all_</w:delText>
              </w:r>
              <w:r w:rsidDel="009D60EA">
                <w:rPr>
                  <w:rFonts w:eastAsia="Batang"/>
                  <w:b/>
                  <w:bCs/>
                  <w:highlight w:val="yellow"/>
                  <w:lang w:eastAsia="ko-KR"/>
                </w:rPr>
                <w:delText>default</w:delText>
              </w:r>
              <w:r w:rsidRPr="00512C44" w:rsidDel="009D60EA">
                <w:rPr>
                  <w:rFonts w:eastAsia="Batang"/>
                  <w:b/>
                  <w:bCs/>
                  <w:highlight w:val="yellow"/>
                  <w:lang w:eastAsia="ko-KR"/>
                </w:rPr>
                <w:delText>_</w:delText>
              </w:r>
              <w:r w:rsidDel="009D60EA">
                <w:rPr>
                  <w:rFonts w:eastAsia="Batang"/>
                  <w:b/>
                  <w:bCs/>
                  <w:highlight w:val="yellow"/>
                  <w:lang w:eastAsia="ko-KR"/>
                </w:rPr>
                <w:delText>dependency</w:delText>
              </w:r>
              <w:r w:rsidRPr="00512C44" w:rsidDel="009D60EA">
                <w:rPr>
                  <w:rFonts w:eastAsia="Batang"/>
                  <w:b/>
                  <w:bCs/>
                  <w:highlight w:val="yellow"/>
                  <w:lang w:eastAsia="ko-KR"/>
                </w:rPr>
                <w:delText>_flag</w:delText>
              </w:r>
            </w:del>
          </w:p>
        </w:tc>
        <w:tc>
          <w:tcPr>
            <w:tcW w:w="1174" w:type="dxa"/>
          </w:tcPr>
          <w:p w:rsidR="00712997" w:rsidRPr="00512C44" w:rsidDel="009D60EA" w:rsidRDefault="00712997" w:rsidP="0079233B">
            <w:pPr>
              <w:pStyle w:val="tableheading"/>
              <w:rPr>
                <w:del w:id="83" w:author="Admin" w:date="2012-10-10T21:51:00Z"/>
                <w:rFonts w:eastAsia="Batang"/>
                <w:b w:val="0"/>
                <w:highlight w:val="yellow"/>
              </w:rPr>
            </w:pPr>
            <w:del w:id="84" w:author="Admin" w:date="2012-10-10T21:51:00Z">
              <w:r w:rsidRPr="00512C44" w:rsidDel="009D60EA">
                <w:rPr>
                  <w:rFonts w:eastAsia="Batang"/>
                  <w:b w:val="0"/>
                  <w:highlight w:val="yellow"/>
                </w:rPr>
                <w:delText>u(1)</w:delText>
              </w:r>
            </w:del>
          </w:p>
        </w:tc>
      </w:tr>
      <w:tr w:rsidR="00712997" w:rsidRPr="00FB0B6F" w:rsidDel="009D60EA" w:rsidTr="0079233B">
        <w:trPr>
          <w:cantSplit/>
          <w:jc w:val="center"/>
          <w:del w:id="85" w:author="Admin" w:date="2012-10-10T21:51:00Z"/>
        </w:trPr>
        <w:tc>
          <w:tcPr>
            <w:tcW w:w="6754" w:type="dxa"/>
          </w:tcPr>
          <w:p w:rsidR="00712997" w:rsidRPr="00224C78" w:rsidDel="009D60EA" w:rsidRDefault="00712997" w:rsidP="0079233B">
            <w:pPr>
              <w:pStyle w:val="tablesyntax"/>
              <w:rPr>
                <w:del w:id="86" w:author="Admin" w:date="2012-10-10T21:51:00Z"/>
                <w:highlight w:val="yellow"/>
              </w:rPr>
            </w:pPr>
            <w:del w:id="87" w:author="Admin" w:date="2012-10-10T21:51:00Z">
              <w:r w:rsidRPr="00224C78" w:rsidDel="009D60EA">
                <w:rPr>
                  <w:rFonts w:eastAsia="Batang"/>
                  <w:bCs/>
                  <w:highlight w:val="yellow"/>
                  <w:lang w:eastAsia="ko-KR"/>
                </w:rPr>
                <w:tab/>
                <w:delText>if (all_</w:delText>
              </w:r>
              <w:r w:rsidDel="009D60EA">
                <w:rPr>
                  <w:rFonts w:eastAsia="Batang"/>
                  <w:bCs/>
                  <w:highlight w:val="yellow"/>
                  <w:lang w:eastAsia="ko-KR"/>
                </w:rPr>
                <w:delText>default</w:delText>
              </w:r>
              <w:r w:rsidRPr="00224C78" w:rsidDel="009D60EA">
                <w:rPr>
                  <w:rFonts w:eastAsia="Batang"/>
                  <w:bCs/>
                  <w:highlight w:val="yellow"/>
                  <w:lang w:eastAsia="ko-KR"/>
                </w:rPr>
                <w:delText>_dependency_flag =</w:delText>
              </w:r>
              <w:r w:rsidDel="009D60EA">
                <w:rPr>
                  <w:rFonts w:eastAsia="Batang"/>
                  <w:bCs/>
                  <w:highlight w:val="yellow"/>
                  <w:lang w:eastAsia="ko-KR"/>
                </w:rPr>
                <w:delText xml:space="preserve"> </w:delText>
              </w:r>
              <w:r w:rsidRPr="00224C78" w:rsidDel="009D60EA">
                <w:rPr>
                  <w:rFonts w:eastAsia="Batang"/>
                  <w:bCs/>
                  <w:highlight w:val="yellow"/>
                  <w:lang w:eastAsia="ko-KR"/>
                </w:rPr>
                <w:delText>= 0 ) {</w:delText>
              </w:r>
            </w:del>
          </w:p>
        </w:tc>
        <w:tc>
          <w:tcPr>
            <w:tcW w:w="1174" w:type="dxa"/>
          </w:tcPr>
          <w:p w:rsidR="00712997" w:rsidRPr="00224C78" w:rsidDel="009D60EA" w:rsidRDefault="00712997" w:rsidP="0079233B">
            <w:pPr>
              <w:pStyle w:val="tableheading"/>
              <w:rPr>
                <w:del w:id="88" w:author="Admin" w:date="2012-10-10T21:51:00Z"/>
                <w:rFonts w:eastAsia="Batang"/>
                <w:b w:val="0"/>
                <w:highlight w:val="yellow"/>
              </w:rPr>
            </w:pPr>
          </w:p>
        </w:tc>
      </w:tr>
      <w:tr w:rsidR="00712997" w:rsidRPr="00FB0B6F" w:rsidDel="009D60EA" w:rsidTr="0079233B">
        <w:trPr>
          <w:cantSplit/>
          <w:jc w:val="center"/>
          <w:del w:id="89" w:author="Admin" w:date="2012-10-10T21:51:00Z"/>
        </w:trPr>
        <w:tc>
          <w:tcPr>
            <w:tcW w:w="6754" w:type="dxa"/>
          </w:tcPr>
          <w:p w:rsidR="00712997" w:rsidRPr="00224C78" w:rsidDel="009D60EA" w:rsidRDefault="00712997" w:rsidP="0079233B">
            <w:pPr>
              <w:pStyle w:val="tablesyntax"/>
              <w:rPr>
                <w:del w:id="90" w:author="Admin" w:date="2012-10-10T21:51:00Z"/>
                <w:rFonts w:eastAsia="Batang"/>
                <w:b/>
                <w:bCs/>
                <w:highlight w:val="yellow"/>
                <w:lang w:eastAsia="ko-KR"/>
              </w:rPr>
            </w:pPr>
            <w:del w:id="91" w:author="Admin" w:date="2012-10-10T21:51:00Z">
              <w:r w:rsidRPr="00224C78" w:rsidDel="009D60EA">
                <w:rPr>
                  <w:rFonts w:eastAsia="Batang"/>
                  <w:b/>
                  <w:bCs/>
                  <w:highlight w:val="yellow"/>
                  <w:lang w:eastAsia="ko-KR"/>
                </w:rPr>
                <w:tab/>
              </w:r>
              <w:r w:rsidRPr="00224C78" w:rsidDel="009D60EA">
                <w:rPr>
                  <w:rFonts w:eastAsia="Batang"/>
                  <w:b/>
                  <w:bCs/>
                  <w:highlight w:val="yellow"/>
                  <w:lang w:eastAsia="ko-KR"/>
                </w:rPr>
                <w:tab/>
                <w:delText>num_</w:delText>
              </w:r>
              <w:r w:rsidDel="009D60EA">
                <w:rPr>
                  <w:rFonts w:eastAsia="Batang"/>
                  <w:b/>
                  <w:bCs/>
                  <w:highlight w:val="yellow"/>
                  <w:lang w:eastAsia="ko-KR"/>
                </w:rPr>
                <w:delText>default</w:delText>
              </w:r>
              <w:r w:rsidRPr="00224C78" w:rsidDel="009D60EA">
                <w:rPr>
                  <w:rFonts w:eastAsia="Batang"/>
                  <w:b/>
                  <w:bCs/>
                  <w:highlight w:val="yellow"/>
                  <w:lang w:eastAsia="ko-KR"/>
                </w:rPr>
                <w:delText>_dim_minus1</w:delText>
              </w:r>
            </w:del>
          </w:p>
        </w:tc>
        <w:tc>
          <w:tcPr>
            <w:tcW w:w="1174" w:type="dxa"/>
          </w:tcPr>
          <w:p w:rsidR="00712997" w:rsidRPr="00224C78" w:rsidDel="009D60EA" w:rsidRDefault="00712997" w:rsidP="0079233B">
            <w:pPr>
              <w:pStyle w:val="tableheading"/>
              <w:rPr>
                <w:del w:id="92" w:author="Admin" w:date="2012-10-10T21:51:00Z"/>
                <w:rFonts w:eastAsia="Batang"/>
                <w:b w:val="0"/>
                <w:highlight w:val="yellow"/>
              </w:rPr>
            </w:pPr>
            <w:del w:id="93" w:author="Admin" w:date="2012-10-10T21:51:00Z">
              <w:r w:rsidRPr="00224C78" w:rsidDel="009D60EA">
                <w:rPr>
                  <w:rFonts w:eastAsia="Batang"/>
                  <w:b w:val="0"/>
                  <w:highlight w:val="yellow"/>
                </w:rPr>
                <w:delText>u(4)</w:delText>
              </w:r>
            </w:del>
          </w:p>
        </w:tc>
      </w:tr>
      <w:tr w:rsidR="00712997" w:rsidRPr="00FB0B6F" w:rsidDel="009D60EA" w:rsidTr="0079233B">
        <w:trPr>
          <w:cantSplit/>
          <w:jc w:val="center"/>
          <w:del w:id="94" w:author="Admin" w:date="2012-10-10T21:51:00Z"/>
        </w:trPr>
        <w:tc>
          <w:tcPr>
            <w:tcW w:w="6754" w:type="dxa"/>
          </w:tcPr>
          <w:p w:rsidR="00712997" w:rsidRPr="00224C78" w:rsidDel="009D60EA" w:rsidRDefault="00712997" w:rsidP="0079233B">
            <w:pPr>
              <w:pStyle w:val="tablesyntax"/>
              <w:rPr>
                <w:del w:id="95" w:author="Admin" w:date="2012-10-10T21:51:00Z"/>
                <w:rFonts w:eastAsia="Batang"/>
                <w:bCs/>
                <w:highlight w:val="yellow"/>
                <w:lang w:eastAsia="ko-KR"/>
              </w:rPr>
            </w:pPr>
            <w:del w:id="96" w:author="Admin" w:date="2012-10-10T21:51:00Z">
              <w:r w:rsidRPr="00224C78" w:rsidDel="009D60EA">
                <w:rPr>
                  <w:rFonts w:eastAsia="Batang"/>
                  <w:bCs/>
                  <w:highlight w:val="yellow"/>
                  <w:lang w:eastAsia="ko-KR"/>
                </w:rPr>
                <w:tab/>
              </w:r>
              <w:r w:rsidRPr="00224C78" w:rsidDel="009D60EA">
                <w:rPr>
                  <w:rFonts w:eastAsia="Batang"/>
                  <w:bCs/>
                  <w:highlight w:val="yellow"/>
                  <w:lang w:eastAsia="ko-KR"/>
                </w:rPr>
                <w:tab/>
                <w:delText>for( j = 0; j &lt;= num_</w:delText>
              </w:r>
              <w:r w:rsidDel="009D60EA">
                <w:rPr>
                  <w:rFonts w:eastAsia="Batang"/>
                  <w:bCs/>
                  <w:highlight w:val="yellow"/>
                  <w:lang w:eastAsia="ko-KR"/>
                </w:rPr>
                <w:delText>default</w:delText>
              </w:r>
              <w:r w:rsidRPr="00224C78" w:rsidDel="009D60EA">
                <w:rPr>
                  <w:rFonts w:eastAsia="Batang"/>
                  <w:bCs/>
                  <w:highlight w:val="yellow"/>
                  <w:lang w:eastAsia="ko-KR"/>
                </w:rPr>
                <w:delText>_dim_minus1; j++ ) {</w:delText>
              </w:r>
            </w:del>
          </w:p>
        </w:tc>
        <w:tc>
          <w:tcPr>
            <w:tcW w:w="1174" w:type="dxa"/>
          </w:tcPr>
          <w:p w:rsidR="00712997" w:rsidRPr="00224C78" w:rsidDel="009D60EA" w:rsidRDefault="00712997" w:rsidP="0079233B">
            <w:pPr>
              <w:pStyle w:val="tableheading"/>
              <w:rPr>
                <w:del w:id="97" w:author="Admin" w:date="2012-10-10T21:51:00Z"/>
                <w:rFonts w:eastAsia="Batang"/>
                <w:b w:val="0"/>
                <w:highlight w:val="yellow"/>
              </w:rPr>
            </w:pPr>
          </w:p>
        </w:tc>
      </w:tr>
      <w:tr w:rsidR="00712997" w:rsidRPr="00FB0B6F" w:rsidDel="009D60EA" w:rsidTr="0079233B">
        <w:trPr>
          <w:cantSplit/>
          <w:jc w:val="center"/>
          <w:del w:id="98" w:author="Admin" w:date="2012-10-10T21:51:00Z"/>
        </w:trPr>
        <w:tc>
          <w:tcPr>
            <w:tcW w:w="6754" w:type="dxa"/>
          </w:tcPr>
          <w:p w:rsidR="00712997" w:rsidRPr="00224C78" w:rsidDel="009D60EA" w:rsidRDefault="00712997" w:rsidP="0079233B">
            <w:pPr>
              <w:pStyle w:val="tablesyntax"/>
              <w:rPr>
                <w:del w:id="99" w:author="Admin" w:date="2012-10-10T21:51:00Z"/>
                <w:highlight w:val="yellow"/>
              </w:rPr>
            </w:pPr>
            <w:del w:id="100" w:author="Admin" w:date="2012-10-10T21:51:00Z">
              <w:r w:rsidRPr="00224C78" w:rsidDel="009D60EA">
                <w:rPr>
                  <w:rFonts w:eastAsia="Batang"/>
                  <w:b/>
                  <w:bCs/>
                  <w:highlight w:val="yellow"/>
                  <w:lang w:eastAsia="ko-KR"/>
                </w:rPr>
                <w:tab/>
              </w:r>
              <w:r w:rsidRPr="00224C78" w:rsidDel="009D60EA">
                <w:rPr>
                  <w:rFonts w:eastAsia="Batang"/>
                  <w:b/>
                  <w:bCs/>
                  <w:highlight w:val="yellow"/>
                  <w:lang w:eastAsia="ko-KR"/>
                </w:rPr>
                <w:tab/>
              </w:r>
              <w:r w:rsidRPr="00224C78" w:rsidDel="009D60EA">
                <w:rPr>
                  <w:rFonts w:eastAsia="Batang"/>
                  <w:b/>
                  <w:bCs/>
                  <w:highlight w:val="yellow"/>
                  <w:lang w:eastAsia="ko-KR"/>
                </w:rPr>
                <w:tab/>
                <w:delText>dimension</w:delText>
              </w:r>
              <w:r w:rsidRPr="00224C78" w:rsidDel="009D60EA">
                <w:rPr>
                  <w:rFonts w:eastAsia="Batang"/>
                  <w:bCs/>
                  <w:highlight w:val="yellow"/>
                  <w:lang w:val="en-US" w:eastAsia="ko-KR"/>
                </w:rPr>
                <w:delText>[ j ]</w:delText>
              </w:r>
            </w:del>
          </w:p>
        </w:tc>
        <w:tc>
          <w:tcPr>
            <w:tcW w:w="1174" w:type="dxa"/>
          </w:tcPr>
          <w:p w:rsidR="00712997" w:rsidRPr="00224C78" w:rsidDel="009D60EA" w:rsidRDefault="00712997" w:rsidP="0079233B">
            <w:pPr>
              <w:pStyle w:val="tableheading"/>
              <w:rPr>
                <w:del w:id="101" w:author="Admin" w:date="2012-10-10T21:51:00Z"/>
                <w:b w:val="0"/>
                <w:highlight w:val="yellow"/>
              </w:rPr>
            </w:pPr>
            <w:del w:id="102" w:author="Admin" w:date="2012-10-10T21:51:00Z">
              <w:r w:rsidRPr="00224C78" w:rsidDel="009D60EA">
                <w:rPr>
                  <w:rFonts w:eastAsia="Batang"/>
                  <w:b w:val="0"/>
                  <w:highlight w:val="yellow"/>
                </w:rPr>
                <w:delText>u(4)</w:delText>
              </w:r>
            </w:del>
          </w:p>
        </w:tc>
      </w:tr>
      <w:tr w:rsidR="00712997" w:rsidRPr="00FB0B6F" w:rsidDel="009D60EA" w:rsidTr="0079233B">
        <w:trPr>
          <w:cantSplit/>
          <w:jc w:val="center"/>
          <w:del w:id="103" w:author="Admin" w:date="2012-10-10T21:51:00Z"/>
        </w:trPr>
        <w:tc>
          <w:tcPr>
            <w:tcW w:w="6754" w:type="dxa"/>
          </w:tcPr>
          <w:p w:rsidR="00712997" w:rsidRPr="00224C78" w:rsidDel="009D60EA" w:rsidRDefault="00712997" w:rsidP="0079233B">
            <w:pPr>
              <w:pStyle w:val="tablesyntax"/>
              <w:rPr>
                <w:del w:id="104" w:author="Admin" w:date="2012-10-10T21:51:00Z"/>
                <w:rFonts w:eastAsia="Batang"/>
                <w:bCs/>
                <w:highlight w:val="yellow"/>
                <w:lang w:eastAsia="ko-KR"/>
              </w:rPr>
            </w:pPr>
            <w:del w:id="105" w:author="Admin" w:date="2012-10-10T21:51:00Z">
              <w:r w:rsidRPr="00224C78" w:rsidDel="009D60EA">
                <w:rPr>
                  <w:rFonts w:eastAsia="Batang"/>
                  <w:bCs/>
                  <w:highlight w:val="yellow"/>
                  <w:lang w:eastAsia="ko-KR"/>
                </w:rPr>
                <w:tab/>
              </w:r>
              <w:r w:rsidRPr="00224C78" w:rsidDel="009D60EA">
                <w:rPr>
                  <w:rFonts w:eastAsia="Batang"/>
                  <w:bCs/>
                  <w:highlight w:val="yellow"/>
                  <w:lang w:eastAsia="ko-KR"/>
                </w:rPr>
                <w:tab/>
                <w:delText>}</w:delText>
              </w:r>
            </w:del>
          </w:p>
        </w:tc>
        <w:tc>
          <w:tcPr>
            <w:tcW w:w="1174" w:type="dxa"/>
          </w:tcPr>
          <w:p w:rsidR="00712997" w:rsidRPr="00224C78" w:rsidDel="009D60EA" w:rsidRDefault="00712997" w:rsidP="0079233B">
            <w:pPr>
              <w:pStyle w:val="tableheading"/>
              <w:rPr>
                <w:del w:id="106" w:author="Admin" w:date="2012-10-10T21:51:00Z"/>
                <w:rFonts w:eastAsia="Batang"/>
                <w:b w:val="0"/>
                <w:highlight w:val="yellow"/>
              </w:rPr>
            </w:pPr>
          </w:p>
        </w:tc>
      </w:tr>
      <w:tr w:rsidR="00712997" w:rsidRPr="00FB0B6F" w:rsidDel="009D60EA" w:rsidTr="0079233B">
        <w:trPr>
          <w:cantSplit/>
          <w:jc w:val="center"/>
          <w:del w:id="107" w:author="Admin" w:date="2012-10-10T21:51:00Z"/>
        </w:trPr>
        <w:tc>
          <w:tcPr>
            <w:tcW w:w="6754" w:type="dxa"/>
          </w:tcPr>
          <w:p w:rsidR="00712997" w:rsidRPr="00224C78" w:rsidDel="009D60EA" w:rsidRDefault="00712997" w:rsidP="0079233B">
            <w:pPr>
              <w:pStyle w:val="tablesyntax"/>
              <w:rPr>
                <w:del w:id="108" w:author="Admin" w:date="2012-10-10T21:51:00Z"/>
                <w:rFonts w:eastAsia="Batang"/>
                <w:bCs/>
                <w:highlight w:val="yellow"/>
                <w:lang w:eastAsia="ko-KR"/>
              </w:rPr>
            </w:pPr>
            <w:del w:id="109" w:author="Admin" w:date="2012-10-10T21:51:00Z">
              <w:r w:rsidRPr="00224C78" w:rsidDel="009D60EA">
                <w:rPr>
                  <w:rFonts w:eastAsia="Batang"/>
                  <w:bCs/>
                  <w:highlight w:val="yellow"/>
                  <w:lang w:eastAsia="ko-KR"/>
                </w:rPr>
                <w:tab/>
                <w:delText>}</w:delText>
              </w:r>
            </w:del>
          </w:p>
        </w:tc>
        <w:tc>
          <w:tcPr>
            <w:tcW w:w="1174" w:type="dxa"/>
          </w:tcPr>
          <w:p w:rsidR="00712997" w:rsidRPr="00224C78" w:rsidDel="009D60EA" w:rsidRDefault="00712997" w:rsidP="0079233B">
            <w:pPr>
              <w:pStyle w:val="tableheading"/>
              <w:rPr>
                <w:del w:id="110" w:author="Admin" w:date="2012-10-10T21:51:00Z"/>
                <w:rFonts w:eastAsia="Batang"/>
                <w:b w:val="0"/>
                <w:highlight w:val="yellow"/>
              </w:rPr>
            </w:pPr>
          </w:p>
        </w:tc>
      </w:tr>
      <w:tr w:rsidR="00712997" w:rsidRPr="008777D5" w:rsidTr="0079233B">
        <w:trPr>
          <w:cantSplit/>
          <w:jc w:val="center"/>
        </w:trPr>
        <w:tc>
          <w:tcPr>
            <w:tcW w:w="6754" w:type="dxa"/>
          </w:tcPr>
          <w:p w:rsidR="00712997" w:rsidRDefault="00712997" w:rsidP="0079233B">
            <w:pPr>
              <w:pStyle w:val="tablesyntax"/>
              <w:rPr>
                <w:rFonts w:eastAsia="Batang"/>
                <w:bCs/>
                <w:lang w:eastAsia="ko-KR"/>
              </w:rPr>
            </w:pPr>
            <w:r>
              <w:rPr>
                <w:rFonts w:eastAsia="Batang"/>
                <w:bCs/>
                <w:lang w:eastAsia="ko-KR"/>
              </w:rPr>
              <w:tab/>
              <w:t>// scalability type and layer_id partitioning method</w:t>
            </w:r>
          </w:p>
        </w:tc>
        <w:tc>
          <w:tcPr>
            <w:tcW w:w="1174" w:type="dxa"/>
          </w:tcPr>
          <w:p w:rsidR="00712997" w:rsidRPr="00063469" w:rsidRDefault="00712997" w:rsidP="0079233B">
            <w:pPr>
              <w:pStyle w:val="tableheading"/>
              <w:rPr>
                <w:rFonts w:eastAsia="Batang"/>
                <w:b w:val="0"/>
              </w:rPr>
            </w:pPr>
          </w:p>
        </w:tc>
      </w:tr>
      <w:tr w:rsidR="00712997" w:rsidRPr="008777D5" w:rsidTr="0079233B">
        <w:trPr>
          <w:cantSplit/>
          <w:jc w:val="center"/>
        </w:trPr>
        <w:tc>
          <w:tcPr>
            <w:tcW w:w="6754" w:type="dxa"/>
          </w:tcPr>
          <w:p w:rsidR="00712997" w:rsidRPr="00401F94" w:rsidRDefault="00712997" w:rsidP="0079233B">
            <w:pPr>
              <w:pStyle w:val="tablesyntax"/>
              <w:rPr>
                <w:rFonts w:eastAsia="Batang"/>
                <w:bCs/>
                <w:strike/>
                <w:lang w:eastAsia="ko-KR"/>
              </w:rPr>
            </w:pPr>
            <w:r w:rsidRPr="00401F94">
              <w:rPr>
                <w:strike/>
                <w:lang w:val="en-US"/>
              </w:rPr>
              <w:tab/>
            </w:r>
            <w:r w:rsidRPr="009252A5">
              <w:rPr>
                <w:b/>
                <w:strike/>
                <w:highlight w:val="cyan"/>
                <w:lang w:val="en-US"/>
              </w:rPr>
              <w:t>scalability_type</w:t>
            </w:r>
          </w:p>
        </w:tc>
        <w:tc>
          <w:tcPr>
            <w:tcW w:w="1174" w:type="dxa"/>
          </w:tcPr>
          <w:p w:rsidR="00712997" w:rsidRPr="00401F94" w:rsidRDefault="00712997" w:rsidP="0079233B">
            <w:pPr>
              <w:pStyle w:val="tableheading"/>
              <w:rPr>
                <w:rFonts w:eastAsia="Batang"/>
                <w:b w:val="0"/>
                <w:strike/>
              </w:rPr>
            </w:pPr>
            <w:r w:rsidRPr="00401F94">
              <w:rPr>
                <w:b w:val="0"/>
                <w:strike/>
                <w:lang w:val="en-US"/>
              </w:rPr>
              <w:t>u(4)</w:t>
            </w:r>
          </w:p>
        </w:tc>
      </w:tr>
      <w:tr w:rsidR="00712997" w:rsidRPr="008777D5" w:rsidTr="0079233B">
        <w:trPr>
          <w:cantSplit/>
          <w:jc w:val="center"/>
        </w:trPr>
        <w:tc>
          <w:tcPr>
            <w:tcW w:w="6754" w:type="dxa"/>
          </w:tcPr>
          <w:p w:rsidR="00712997" w:rsidRPr="009252A5" w:rsidRDefault="00712997" w:rsidP="0079233B">
            <w:pPr>
              <w:pStyle w:val="tablesyntax"/>
              <w:rPr>
                <w:strike/>
                <w:lang w:val="en-US"/>
              </w:rPr>
            </w:pPr>
            <w:r>
              <w:rPr>
                <w:highlight w:val="cyan"/>
              </w:rPr>
              <w:tab/>
            </w:r>
            <w:r w:rsidRPr="009252A5">
              <w:rPr>
                <w:strike/>
                <w:highlight w:val="cyan"/>
              </w:rPr>
              <w:t>for( i = 0; i &lt; MaxDim( scalability_type ); i++ )</w:t>
            </w:r>
          </w:p>
        </w:tc>
        <w:tc>
          <w:tcPr>
            <w:tcW w:w="1174" w:type="dxa"/>
          </w:tcPr>
          <w:p w:rsidR="00712997" w:rsidRPr="00401F94" w:rsidRDefault="00712997" w:rsidP="0079233B">
            <w:pPr>
              <w:pStyle w:val="tableheading"/>
              <w:rPr>
                <w:b w:val="0"/>
                <w:strike/>
                <w:lang w:val="en-US"/>
              </w:rPr>
            </w:pPr>
          </w:p>
        </w:tc>
      </w:tr>
      <w:tr w:rsidR="00712997" w:rsidRPr="008777D5" w:rsidTr="0079233B">
        <w:trPr>
          <w:cantSplit/>
          <w:jc w:val="center"/>
        </w:trPr>
        <w:tc>
          <w:tcPr>
            <w:tcW w:w="6754" w:type="dxa"/>
          </w:tcPr>
          <w:p w:rsidR="00712997" w:rsidRPr="00607990" w:rsidRDefault="00712997" w:rsidP="0079233B">
            <w:pPr>
              <w:pStyle w:val="tablesyntax"/>
              <w:rPr>
                <w:highlight w:val="yellow"/>
                <w:lang w:val="en-US"/>
              </w:rPr>
            </w:pPr>
            <w:r w:rsidRPr="00607990">
              <w:rPr>
                <w:highlight w:val="yellow"/>
                <w:lang w:val="en-US"/>
              </w:rPr>
              <w:tab/>
            </w:r>
            <w:r w:rsidRPr="00607990">
              <w:rPr>
                <w:rFonts w:eastAsia="Batang"/>
                <w:b/>
                <w:bCs/>
                <w:highlight w:val="yellow"/>
                <w:lang w:eastAsia="ko-KR"/>
              </w:rPr>
              <w:t>num_dimensions_minus1</w:t>
            </w:r>
          </w:p>
        </w:tc>
        <w:tc>
          <w:tcPr>
            <w:tcW w:w="1174" w:type="dxa"/>
          </w:tcPr>
          <w:p w:rsidR="00712997" w:rsidRPr="00607990" w:rsidRDefault="00712997" w:rsidP="0079233B">
            <w:pPr>
              <w:pStyle w:val="tableheading"/>
              <w:rPr>
                <w:b w:val="0"/>
                <w:highlight w:val="yellow"/>
                <w:lang w:val="en-US"/>
              </w:rPr>
            </w:pPr>
          </w:p>
        </w:tc>
      </w:tr>
      <w:tr w:rsidR="00712997" w:rsidRPr="008777D5" w:rsidTr="0079233B">
        <w:trPr>
          <w:cantSplit/>
          <w:jc w:val="center"/>
        </w:trPr>
        <w:tc>
          <w:tcPr>
            <w:tcW w:w="6754" w:type="dxa"/>
          </w:tcPr>
          <w:p w:rsidR="00712997" w:rsidRPr="00607990" w:rsidRDefault="00712997" w:rsidP="0079233B">
            <w:pPr>
              <w:pStyle w:val="tablesyntax"/>
              <w:rPr>
                <w:rFonts w:eastAsia="Batang"/>
                <w:bCs/>
                <w:highlight w:val="yellow"/>
                <w:lang w:eastAsia="ko-KR"/>
              </w:rPr>
            </w:pPr>
            <w:r w:rsidRPr="00607990">
              <w:rPr>
                <w:highlight w:val="yellow"/>
                <w:lang w:val="en-US"/>
              </w:rPr>
              <w:tab/>
              <w:t xml:space="preserve">for( i = 0; i &lt;= </w:t>
            </w:r>
            <w:r w:rsidRPr="00607990">
              <w:rPr>
                <w:rFonts w:eastAsia="Batang"/>
                <w:bCs/>
                <w:highlight w:val="yellow"/>
                <w:lang w:eastAsia="ko-KR"/>
              </w:rPr>
              <w:t>num_dimensions_minus1</w:t>
            </w:r>
            <w:r w:rsidRPr="00607990">
              <w:rPr>
                <w:highlight w:val="yellow"/>
                <w:lang w:val="en-US"/>
              </w:rPr>
              <w:t>; i++ )</w:t>
            </w:r>
            <w:r>
              <w:rPr>
                <w:highlight w:val="yellow"/>
                <w:lang w:val="en-US"/>
              </w:rPr>
              <w:t xml:space="preserve"> {</w:t>
            </w:r>
          </w:p>
        </w:tc>
        <w:tc>
          <w:tcPr>
            <w:tcW w:w="1174" w:type="dxa"/>
          </w:tcPr>
          <w:p w:rsidR="00712997" w:rsidRPr="00607990" w:rsidRDefault="00712997" w:rsidP="0079233B">
            <w:pPr>
              <w:pStyle w:val="tableheading"/>
              <w:rPr>
                <w:rFonts w:eastAsia="Batang"/>
                <w:b w:val="0"/>
                <w:highlight w:val="yellow"/>
              </w:rPr>
            </w:pPr>
          </w:p>
        </w:tc>
      </w:tr>
      <w:tr w:rsidR="00712997" w:rsidRPr="008777D5" w:rsidTr="0079233B">
        <w:trPr>
          <w:cantSplit/>
          <w:jc w:val="center"/>
        </w:trPr>
        <w:tc>
          <w:tcPr>
            <w:tcW w:w="6754" w:type="dxa"/>
          </w:tcPr>
          <w:p w:rsidR="00712997" w:rsidRPr="00607990" w:rsidRDefault="00712997" w:rsidP="0079233B">
            <w:pPr>
              <w:pStyle w:val="tablesyntax"/>
              <w:rPr>
                <w:highlight w:val="yellow"/>
              </w:rPr>
            </w:pPr>
            <w:r w:rsidRPr="00607990">
              <w:rPr>
                <w:rFonts w:eastAsia="Batang"/>
                <w:b/>
                <w:bCs/>
                <w:highlight w:val="yellow"/>
                <w:lang w:eastAsia="ko-KR"/>
              </w:rPr>
              <w:tab/>
            </w:r>
            <w:r w:rsidRPr="00607990">
              <w:rPr>
                <w:rFonts w:eastAsia="Batang"/>
                <w:b/>
                <w:bCs/>
                <w:highlight w:val="yellow"/>
                <w:lang w:eastAsia="ko-KR"/>
              </w:rPr>
              <w:tab/>
              <w:t>dimension_type</w:t>
            </w:r>
            <w:r w:rsidRPr="00607990">
              <w:rPr>
                <w:rFonts w:eastAsia="Batang"/>
                <w:bCs/>
                <w:highlight w:val="yellow"/>
                <w:lang w:eastAsia="ko-KR"/>
              </w:rPr>
              <w:t>[ i</w:t>
            </w:r>
            <w:r w:rsidRPr="00607990">
              <w:rPr>
                <w:rFonts w:eastAsia="Batang"/>
                <w:bCs/>
                <w:highlight w:val="yellow"/>
                <w:lang w:val="en-US" w:eastAsia="ko-KR"/>
              </w:rPr>
              <w:t> ]</w:t>
            </w:r>
          </w:p>
        </w:tc>
        <w:tc>
          <w:tcPr>
            <w:tcW w:w="1174" w:type="dxa"/>
          </w:tcPr>
          <w:p w:rsidR="00712997" w:rsidRPr="00607990" w:rsidRDefault="00712997" w:rsidP="0079233B">
            <w:pPr>
              <w:pStyle w:val="tableheading"/>
              <w:rPr>
                <w:b w:val="0"/>
                <w:highlight w:val="yellow"/>
              </w:rPr>
            </w:pPr>
            <w:r w:rsidRPr="00607990">
              <w:rPr>
                <w:rFonts w:eastAsia="Batang"/>
                <w:b w:val="0"/>
                <w:highlight w:val="yellow"/>
              </w:rPr>
              <w:t>u(4)</w:t>
            </w:r>
          </w:p>
        </w:tc>
      </w:tr>
      <w:tr w:rsidR="00712997" w:rsidRPr="008777D5" w:rsidTr="0079233B">
        <w:trPr>
          <w:cantSplit/>
          <w:jc w:val="center"/>
        </w:trPr>
        <w:tc>
          <w:tcPr>
            <w:tcW w:w="6754" w:type="dxa"/>
          </w:tcPr>
          <w:p w:rsidR="00712997" w:rsidRPr="00EE7ABB" w:rsidRDefault="00712997" w:rsidP="0079233B">
            <w:pPr>
              <w:pStyle w:val="tablesyntax"/>
              <w:rPr>
                <w:rFonts w:eastAsia="Batang"/>
                <w:bCs/>
                <w:lang w:eastAsia="ko-KR"/>
              </w:rPr>
            </w:pPr>
            <w:r w:rsidRPr="008777D5">
              <w:rPr>
                <w:b/>
                <w:lang w:val="en-US"/>
              </w:rPr>
              <w:tab/>
            </w:r>
            <w:r w:rsidRPr="008777D5">
              <w:rPr>
                <w:b/>
                <w:lang w:val="en-US"/>
              </w:rPr>
              <w:tab/>
              <w:t>layer_id_dim_len</w:t>
            </w:r>
            <w:r w:rsidRPr="008777D5">
              <w:rPr>
                <w:lang w:val="en-US"/>
              </w:rPr>
              <w:t>[</w:t>
            </w:r>
            <w:r>
              <w:rPr>
                <w:lang w:val="en-US"/>
              </w:rPr>
              <w:t> </w:t>
            </w:r>
            <w:r w:rsidRPr="008777D5">
              <w:rPr>
                <w:lang w:val="en-US"/>
              </w:rPr>
              <w:t>i</w:t>
            </w:r>
            <w:r>
              <w:rPr>
                <w:lang w:val="en-US"/>
              </w:rPr>
              <w:t> </w:t>
            </w:r>
            <w:r w:rsidRPr="008777D5">
              <w:rPr>
                <w:lang w:val="en-US"/>
              </w:rPr>
              <w:t>]</w:t>
            </w:r>
          </w:p>
        </w:tc>
        <w:tc>
          <w:tcPr>
            <w:tcW w:w="1174" w:type="dxa"/>
          </w:tcPr>
          <w:p w:rsidR="00712997" w:rsidRPr="00EE7ABB" w:rsidRDefault="00712997" w:rsidP="0079233B">
            <w:pPr>
              <w:pStyle w:val="tableheading"/>
              <w:rPr>
                <w:rFonts w:eastAsia="Batang"/>
                <w:b w:val="0"/>
              </w:rPr>
            </w:pPr>
            <w:r w:rsidRPr="008777D5">
              <w:rPr>
                <w:b w:val="0"/>
                <w:lang w:val="en-US"/>
              </w:rPr>
              <w:t>u(3)</w:t>
            </w:r>
          </w:p>
        </w:tc>
      </w:tr>
      <w:tr w:rsidR="009D60EA" w:rsidRPr="008777D5" w:rsidTr="0079233B">
        <w:trPr>
          <w:cantSplit/>
          <w:jc w:val="center"/>
          <w:ins w:id="111" w:author="Admin" w:date="2012-10-10T21:51:00Z"/>
        </w:trPr>
        <w:tc>
          <w:tcPr>
            <w:tcW w:w="6754" w:type="dxa"/>
          </w:tcPr>
          <w:p w:rsidR="009D60EA" w:rsidRPr="008777D5" w:rsidRDefault="009D60EA" w:rsidP="0079233B">
            <w:pPr>
              <w:pStyle w:val="tablesyntax"/>
              <w:rPr>
                <w:ins w:id="112" w:author="Admin" w:date="2012-10-10T21:51:00Z"/>
                <w:b/>
                <w:lang w:val="en-US"/>
              </w:rPr>
            </w:pPr>
            <w:ins w:id="113" w:author="Admin" w:date="2012-10-10T21:52:00Z">
              <w:r>
                <w:rPr>
                  <w:b/>
                  <w:lang w:val="en-US"/>
                </w:rPr>
                <w:tab/>
              </w:r>
              <w:r>
                <w:rPr>
                  <w:b/>
                  <w:lang w:val="en-US"/>
                </w:rPr>
                <w:tab/>
              </w:r>
              <w:r w:rsidRPr="00FB0ACD">
                <w:rPr>
                  <w:rFonts w:eastAsia="Batang"/>
                  <w:b/>
                  <w:bCs/>
                  <w:highlight w:val="yellow"/>
                  <w:lang w:eastAsia="ko-KR"/>
                </w:rPr>
                <w:t>default_dependency_flag</w:t>
              </w:r>
              <w:r>
                <w:rPr>
                  <w:rFonts w:eastAsia="Batang"/>
                  <w:b/>
                  <w:bCs/>
                  <w:highlight w:val="yellow"/>
                  <w:lang w:eastAsia="ko-KR"/>
                </w:rPr>
                <w:t xml:space="preserve"> [i]</w:t>
              </w:r>
            </w:ins>
          </w:p>
        </w:tc>
        <w:tc>
          <w:tcPr>
            <w:tcW w:w="1174" w:type="dxa"/>
          </w:tcPr>
          <w:p w:rsidR="009D60EA" w:rsidRPr="008777D5" w:rsidRDefault="009D60EA" w:rsidP="0079233B">
            <w:pPr>
              <w:pStyle w:val="tableheading"/>
              <w:rPr>
                <w:ins w:id="114" w:author="Admin" w:date="2012-10-10T21:51:00Z"/>
                <w:b w:val="0"/>
                <w:lang w:val="en-US"/>
              </w:rPr>
            </w:pPr>
            <w:ins w:id="115" w:author="Admin" w:date="2012-10-10T21:56:00Z">
              <w:r>
                <w:rPr>
                  <w:b w:val="0"/>
                  <w:lang w:val="en-US"/>
                </w:rPr>
                <w:t>u(1)</w:t>
              </w:r>
            </w:ins>
          </w:p>
        </w:tc>
      </w:tr>
      <w:tr w:rsidR="00712997" w:rsidRPr="008777D5" w:rsidTr="0079233B">
        <w:trPr>
          <w:cantSplit/>
          <w:jc w:val="center"/>
        </w:trPr>
        <w:tc>
          <w:tcPr>
            <w:tcW w:w="6754" w:type="dxa"/>
          </w:tcPr>
          <w:p w:rsidR="00712997" w:rsidRPr="008777D5" w:rsidRDefault="00712997" w:rsidP="0079233B">
            <w:pPr>
              <w:pStyle w:val="tablesyntax"/>
              <w:rPr>
                <w:b/>
                <w:lang w:val="en-US"/>
              </w:rPr>
            </w:pPr>
            <w:r>
              <w:rPr>
                <w:b/>
                <w:lang w:val="en-US"/>
              </w:rPr>
              <w:tab/>
              <w:t>}</w:t>
            </w:r>
          </w:p>
        </w:tc>
        <w:tc>
          <w:tcPr>
            <w:tcW w:w="1174" w:type="dxa"/>
          </w:tcPr>
          <w:p w:rsidR="00712997" w:rsidRPr="008777D5" w:rsidRDefault="00712997" w:rsidP="0079233B">
            <w:pPr>
              <w:pStyle w:val="tableheading"/>
              <w:rPr>
                <w:b w:val="0"/>
                <w:lang w:val="en-US"/>
              </w:rPr>
            </w:pPr>
          </w:p>
        </w:tc>
      </w:tr>
      <w:tr w:rsidR="00712997" w:rsidRPr="008777D5" w:rsidTr="0079233B">
        <w:trPr>
          <w:cantSplit/>
          <w:jc w:val="center"/>
        </w:trPr>
        <w:tc>
          <w:tcPr>
            <w:tcW w:w="6754" w:type="dxa"/>
          </w:tcPr>
          <w:p w:rsidR="00712997" w:rsidRPr="00EE7ABB" w:rsidRDefault="00712997" w:rsidP="0079233B">
            <w:pPr>
              <w:pStyle w:val="tablesyntax"/>
              <w:rPr>
                <w:rFonts w:eastAsia="Batang"/>
                <w:bCs/>
                <w:lang w:eastAsia="ko-KR"/>
              </w:rPr>
            </w:pPr>
            <w:r w:rsidRPr="008777D5">
              <w:rPr>
                <w:lang w:val="en-US"/>
              </w:rPr>
              <w:tab/>
              <w:t xml:space="preserve">for( i = 0; i &lt;= max_num_layers_minus1; i++ ) </w:t>
            </w:r>
            <w:r>
              <w:rPr>
                <w:lang w:val="en-US"/>
              </w:rPr>
              <w:t>{</w:t>
            </w:r>
          </w:p>
        </w:tc>
        <w:tc>
          <w:tcPr>
            <w:tcW w:w="1174" w:type="dxa"/>
          </w:tcPr>
          <w:p w:rsidR="00712997" w:rsidRPr="008777D5" w:rsidRDefault="00712997" w:rsidP="0079233B">
            <w:pPr>
              <w:pStyle w:val="tableheading"/>
              <w:rPr>
                <w:rFonts w:eastAsia="Batang"/>
                <w:b w:val="0"/>
              </w:rPr>
            </w:pPr>
          </w:p>
        </w:tc>
      </w:tr>
      <w:tr w:rsidR="00712997" w:rsidRPr="00FB0B6F" w:rsidTr="0079233B">
        <w:trPr>
          <w:cantSplit/>
          <w:jc w:val="center"/>
        </w:trPr>
        <w:tc>
          <w:tcPr>
            <w:tcW w:w="6754" w:type="dxa"/>
          </w:tcPr>
          <w:p w:rsidR="00712997" w:rsidRPr="00C51E18" w:rsidRDefault="00712997" w:rsidP="0079233B">
            <w:pPr>
              <w:pStyle w:val="tablesyntax"/>
              <w:rPr>
                <w:rFonts w:eastAsia="Batang"/>
                <w:b/>
                <w:bCs/>
                <w:lang w:eastAsia="ko-KR"/>
              </w:rPr>
            </w:pPr>
            <w:r>
              <w:rPr>
                <w:b/>
                <w:lang w:val="en-US"/>
              </w:rPr>
              <w:tab/>
            </w:r>
            <w:r w:rsidRPr="00B4567B">
              <w:rPr>
                <w:b/>
                <w:lang w:val="en-US"/>
              </w:rPr>
              <w:tab/>
            </w:r>
            <w:r>
              <w:rPr>
                <w:b/>
                <w:lang w:val="en-US"/>
              </w:rPr>
              <w:t>vps_</w:t>
            </w:r>
            <w:r w:rsidRPr="00B4567B">
              <w:rPr>
                <w:b/>
                <w:lang w:val="en-US"/>
              </w:rPr>
              <w:t>layer_id</w:t>
            </w:r>
            <w:r>
              <w:rPr>
                <w:b/>
                <w:lang w:val="en-US"/>
              </w:rPr>
              <w:t>[</w:t>
            </w:r>
            <w:r w:rsidRPr="008777D5">
              <w:rPr>
                <w:lang w:val="en-US"/>
              </w:rPr>
              <w:t> i </w:t>
            </w:r>
            <w:r>
              <w:rPr>
                <w:b/>
                <w:lang w:val="en-US"/>
              </w:rPr>
              <w:t>]</w:t>
            </w:r>
          </w:p>
        </w:tc>
        <w:tc>
          <w:tcPr>
            <w:tcW w:w="1174" w:type="dxa"/>
          </w:tcPr>
          <w:p w:rsidR="00712997" w:rsidRPr="00EE7ABB" w:rsidRDefault="00712997" w:rsidP="0079233B">
            <w:pPr>
              <w:pStyle w:val="tableheading"/>
              <w:rPr>
                <w:b w:val="0"/>
              </w:rPr>
            </w:pPr>
            <w:r w:rsidRPr="008777D5">
              <w:rPr>
                <w:b w:val="0"/>
                <w:lang w:val="en-US" w:eastAsia="ko-KR"/>
              </w:rPr>
              <w:t xml:space="preserve">u(6) </w:t>
            </w:r>
          </w:p>
        </w:tc>
      </w:tr>
      <w:tr w:rsidR="00712997" w:rsidRPr="00063469" w:rsidTr="0079233B">
        <w:trPr>
          <w:cantSplit/>
          <w:jc w:val="center"/>
        </w:trPr>
        <w:tc>
          <w:tcPr>
            <w:tcW w:w="6754" w:type="dxa"/>
          </w:tcPr>
          <w:p w:rsidR="00712997" w:rsidRPr="009E5D62" w:rsidRDefault="00712997" w:rsidP="0079233B">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712997" w:rsidRPr="00CD41DC" w:rsidRDefault="00712997" w:rsidP="0079233B">
            <w:pPr>
              <w:pStyle w:val="tableheading"/>
              <w:rPr>
                <w:b w:val="0"/>
              </w:rPr>
            </w:pPr>
          </w:p>
        </w:tc>
      </w:tr>
      <w:tr w:rsidR="00712997" w:rsidRPr="00063469" w:rsidTr="0079233B">
        <w:trPr>
          <w:cantSplit/>
          <w:jc w:val="center"/>
        </w:trPr>
        <w:tc>
          <w:tcPr>
            <w:tcW w:w="6754" w:type="dxa"/>
          </w:tcPr>
          <w:p w:rsidR="00712997" w:rsidRPr="00063469" w:rsidRDefault="00712997" w:rsidP="0079233B">
            <w:pPr>
              <w:pStyle w:val="tablesyntax"/>
              <w:rPr>
                <w:rFonts w:eastAsia="Batang"/>
                <w:bCs/>
                <w:lang w:eastAsia="ko-KR"/>
              </w:rPr>
            </w:pPr>
            <w:r>
              <w:rPr>
                <w:rFonts w:eastAsia="Batang"/>
                <w:bCs/>
                <w:lang w:eastAsia="ko-KR"/>
              </w:rPr>
              <w:tab/>
            </w:r>
            <w:r>
              <w:rPr>
                <w:rFonts w:eastAsia="Batang"/>
                <w:bCs/>
                <w:lang w:eastAsia="ko-KR"/>
              </w:rPr>
              <w:tab/>
            </w:r>
            <w:r>
              <w:rPr>
                <w:rFonts w:eastAsia="Batang"/>
                <w:b/>
                <w:bCs/>
                <w:highlight w:val="yellow"/>
                <w:lang w:eastAsia="ko-KR"/>
              </w:rPr>
              <w:t>specific</w:t>
            </w:r>
            <w:r w:rsidRPr="00585647">
              <w:rPr>
                <w:rFonts w:eastAsia="Batang"/>
                <w:b/>
                <w:bCs/>
                <w:highlight w:val="yellow"/>
                <w:lang w:eastAsia="ko-KR"/>
              </w:rPr>
              <w:t>_dependency_flag</w:t>
            </w:r>
            <w:ins w:id="116" w:author="Admin" w:date="2012-10-10T22:03:00Z">
              <w:r w:rsidR="006F344C">
                <w:rPr>
                  <w:rFonts w:eastAsia="Batang"/>
                  <w:b/>
                  <w:bCs/>
                  <w:lang w:eastAsia="ko-KR"/>
                </w:rPr>
                <w:t xml:space="preserve"> [i]</w:t>
              </w:r>
            </w:ins>
          </w:p>
        </w:tc>
        <w:tc>
          <w:tcPr>
            <w:tcW w:w="1174" w:type="dxa"/>
          </w:tcPr>
          <w:p w:rsidR="00712997" w:rsidRPr="00CD41DC" w:rsidRDefault="00712997" w:rsidP="0079233B">
            <w:pPr>
              <w:pStyle w:val="tableheading"/>
              <w:rPr>
                <w:b w:val="0"/>
              </w:rPr>
            </w:pPr>
            <w:r w:rsidRPr="00585647">
              <w:rPr>
                <w:rFonts w:eastAsia="Batang"/>
                <w:b w:val="0"/>
                <w:highlight w:val="yellow"/>
              </w:rPr>
              <w:t>u(1)</w:t>
            </w:r>
          </w:p>
        </w:tc>
      </w:tr>
      <w:tr w:rsidR="00712997" w:rsidRPr="00063469" w:rsidTr="0079233B">
        <w:trPr>
          <w:cantSplit/>
          <w:jc w:val="center"/>
        </w:trPr>
        <w:tc>
          <w:tcPr>
            <w:tcW w:w="6754" w:type="dxa"/>
          </w:tcPr>
          <w:p w:rsidR="00712997" w:rsidRPr="00585647" w:rsidRDefault="00712997" w:rsidP="0079233B">
            <w:pPr>
              <w:pStyle w:val="tablesyntax"/>
              <w:rPr>
                <w:rFonts w:eastAsia="Batang"/>
                <w:bCs/>
                <w:highlight w:val="yellow"/>
                <w:lang w:eastAsia="ko-KR"/>
              </w:rPr>
            </w:pPr>
            <w:r w:rsidRPr="00585647">
              <w:rPr>
                <w:rFonts w:eastAsia="Batang"/>
                <w:bCs/>
                <w:highlight w:val="yellow"/>
                <w:lang w:eastAsia="ko-KR"/>
              </w:rPr>
              <w:t xml:space="preserve">     </w:t>
            </w:r>
            <w:r w:rsidRPr="00585647">
              <w:rPr>
                <w:rFonts w:eastAsia="Batang"/>
                <w:bCs/>
                <w:highlight w:val="yellow"/>
                <w:lang w:eastAsia="ko-KR"/>
              </w:rPr>
              <w:tab/>
              <w:t xml:space="preserve">if( </w:t>
            </w:r>
            <w:r>
              <w:rPr>
                <w:rFonts w:eastAsia="Batang"/>
                <w:b/>
                <w:bCs/>
                <w:highlight w:val="yellow"/>
                <w:lang w:eastAsia="ko-KR"/>
              </w:rPr>
              <w:t>specific</w:t>
            </w:r>
            <w:r w:rsidRPr="00585647">
              <w:rPr>
                <w:rFonts w:eastAsia="Batang"/>
                <w:b/>
                <w:bCs/>
                <w:highlight w:val="yellow"/>
                <w:lang w:eastAsia="ko-KR"/>
              </w:rPr>
              <w:t>_dependency_flag</w:t>
            </w:r>
            <w:ins w:id="117" w:author="Admin" w:date="2012-10-10T22:04:00Z">
              <w:r w:rsidR="006F344C">
                <w:rPr>
                  <w:rFonts w:eastAsia="Batang"/>
                  <w:b/>
                  <w:bCs/>
                  <w:highlight w:val="yellow"/>
                  <w:lang w:eastAsia="ko-KR"/>
                </w:rPr>
                <w:t xml:space="preserve"> [i]</w:t>
              </w:r>
            </w:ins>
            <w:r w:rsidRPr="00585647">
              <w:rPr>
                <w:rFonts w:eastAsia="Batang"/>
                <w:b/>
                <w:bCs/>
                <w:highlight w:val="yellow"/>
                <w:lang w:eastAsia="ko-KR"/>
              </w:rPr>
              <w:t xml:space="preserve"> </w:t>
            </w:r>
            <w:r w:rsidRPr="00585647">
              <w:rPr>
                <w:rFonts w:eastAsia="Batang"/>
                <w:bCs/>
                <w:highlight w:val="yellow"/>
                <w:lang w:eastAsia="ko-KR"/>
              </w:rPr>
              <w:t xml:space="preserve">= </w:t>
            </w:r>
            <w:r>
              <w:rPr>
                <w:rFonts w:eastAsia="Batang"/>
                <w:bCs/>
                <w:highlight w:val="yellow"/>
                <w:lang w:eastAsia="ko-KR"/>
              </w:rPr>
              <w:t>=</w:t>
            </w:r>
            <w:r w:rsidRPr="00585647">
              <w:rPr>
                <w:rFonts w:eastAsia="Batang"/>
                <w:bCs/>
                <w:highlight w:val="yellow"/>
                <w:lang w:eastAsia="ko-KR"/>
              </w:rPr>
              <w:t>1) {</w:t>
            </w:r>
          </w:p>
        </w:tc>
        <w:tc>
          <w:tcPr>
            <w:tcW w:w="1174" w:type="dxa"/>
          </w:tcPr>
          <w:p w:rsidR="00712997" w:rsidRPr="00585647" w:rsidRDefault="00712997" w:rsidP="0079233B">
            <w:pPr>
              <w:pStyle w:val="tableheading"/>
              <w:rPr>
                <w:b w:val="0"/>
                <w:highlight w:val="yellow"/>
              </w:rPr>
            </w:pPr>
          </w:p>
        </w:tc>
      </w:tr>
      <w:tr w:rsidR="00712997" w:rsidRPr="00063469" w:rsidTr="0079233B">
        <w:trPr>
          <w:cantSplit/>
          <w:jc w:val="center"/>
        </w:trPr>
        <w:tc>
          <w:tcPr>
            <w:tcW w:w="6754" w:type="dxa"/>
          </w:tcPr>
          <w:p w:rsidR="00712997" w:rsidRPr="009E5D62" w:rsidRDefault="00712997" w:rsidP="0079233B">
            <w:pPr>
              <w:pStyle w:val="tablesyntax"/>
            </w:pPr>
            <w:r>
              <w:rPr>
                <w:rFonts w:eastAsia="Batang"/>
                <w:b/>
                <w:bCs/>
                <w:lang w:eastAsia="ko-KR"/>
              </w:rPr>
              <w:tab/>
            </w:r>
            <w:r>
              <w:rPr>
                <w:rFonts w:eastAsia="Batang"/>
                <w:b/>
                <w:bCs/>
                <w:lang w:eastAsia="ko-KR"/>
              </w:rPr>
              <w:tab/>
            </w:r>
            <w:r>
              <w:rPr>
                <w:rFonts w:eastAsia="Batang"/>
                <w:b/>
                <w:bCs/>
                <w:lang w:eastAsia="ko-KR"/>
              </w:rPr>
              <w:tab/>
              <w:t>num_direct_ref_layers</w:t>
            </w:r>
            <w:r>
              <w:rPr>
                <w:rFonts w:eastAsia="Batang"/>
                <w:bCs/>
                <w:lang w:eastAsia="ko-KR"/>
              </w:rPr>
              <w:t>[ i ]</w:t>
            </w:r>
          </w:p>
        </w:tc>
        <w:tc>
          <w:tcPr>
            <w:tcW w:w="1174" w:type="dxa"/>
          </w:tcPr>
          <w:p w:rsidR="00712997" w:rsidRPr="00CD41DC" w:rsidRDefault="00712997" w:rsidP="0079233B">
            <w:pPr>
              <w:pStyle w:val="tableheading"/>
              <w:rPr>
                <w:b w:val="0"/>
              </w:rPr>
            </w:pPr>
            <w:r w:rsidRPr="00063469">
              <w:rPr>
                <w:rFonts w:eastAsia="Batang"/>
                <w:b w:val="0"/>
              </w:rPr>
              <w:t>u(6)</w:t>
            </w:r>
          </w:p>
        </w:tc>
      </w:tr>
      <w:tr w:rsidR="00712997" w:rsidRPr="00063469" w:rsidTr="0079233B">
        <w:trPr>
          <w:cantSplit/>
          <w:jc w:val="center"/>
        </w:trPr>
        <w:tc>
          <w:tcPr>
            <w:tcW w:w="6754" w:type="dxa"/>
          </w:tcPr>
          <w:p w:rsidR="00712997" w:rsidRPr="009E5D62" w:rsidRDefault="00712997" w:rsidP="0079233B">
            <w:pPr>
              <w:pStyle w:val="tablesyntax"/>
            </w:pPr>
            <w:r>
              <w:rPr>
                <w:rFonts w:eastAsia="Batang"/>
                <w:b/>
                <w:bCs/>
                <w:lang w:eastAsia="ko-KR"/>
              </w:rPr>
              <w:tab/>
            </w:r>
            <w:r>
              <w:rPr>
                <w:rFonts w:eastAsia="Batang"/>
                <w:b/>
                <w:bCs/>
                <w:lang w:eastAsia="ko-KR"/>
              </w:rPr>
              <w:tab/>
            </w:r>
            <w:r>
              <w:rPr>
                <w:rFonts w:eastAsia="Batang"/>
                <w:b/>
                <w:bCs/>
                <w:lang w:eastAsia="ko-KR"/>
              </w:rPr>
              <w:tab/>
            </w:r>
            <w:r>
              <w:rPr>
                <w:rFonts w:eastAsia="Batang"/>
                <w:bCs/>
                <w:lang w:eastAsia="ko-KR"/>
              </w:rPr>
              <w:t>for( j = 0; j &lt; num_direct_ref_layers[ i ]; j++ )</w:t>
            </w:r>
          </w:p>
        </w:tc>
        <w:tc>
          <w:tcPr>
            <w:tcW w:w="1174" w:type="dxa"/>
          </w:tcPr>
          <w:p w:rsidR="00712997" w:rsidRPr="00CD41DC" w:rsidRDefault="00712997" w:rsidP="0079233B">
            <w:pPr>
              <w:pStyle w:val="tableheading"/>
              <w:rPr>
                <w:b w:val="0"/>
              </w:rPr>
            </w:pPr>
          </w:p>
        </w:tc>
      </w:tr>
      <w:tr w:rsidR="00712997" w:rsidRPr="00063469" w:rsidTr="0079233B">
        <w:trPr>
          <w:cantSplit/>
          <w:jc w:val="center"/>
        </w:trPr>
        <w:tc>
          <w:tcPr>
            <w:tcW w:w="6754" w:type="dxa"/>
          </w:tcPr>
          <w:p w:rsidR="00712997" w:rsidRPr="009E5D62" w:rsidRDefault="00712997" w:rsidP="0079233B">
            <w:pPr>
              <w:pStyle w:val="tablesyntax"/>
            </w:pPr>
            <w:r>
              <w:rPr>
                <w:rFonts w:eastAsia="Batang"/>
                <w:b/>
                <w:bCs/>
                <w:lang w:eastAsia="ko-KR"/>
              </w:rPr>
              <w:tab/>
            </w:r>
            <w:r>
              <w:rPr>
                <w:rFonts w:eastAsia="Batang"/>
                <w:b/>
                <w:bCs/>
                <w:lang w:eastAsia="ko-KR"/>
              </w:rPr>
              <w:tab/>
            </w:r>
            <w:r>
              <w:rPr>
                <w:rFonts w:eastAsia="Batang"/>
                <w:b/>
                <w:bCs/>
                <w:lang w:eastAsia="ko-KR"/>
              </w:rPr>
              <w:tab/>
            </w:r>
            <w:r>
              <w:rPr>
                <w:rFonts w:eastAsia="Batang"/>
                <w:b/>
                <w:bCs/>
                <w:lang w:eastAsia="ko-KR"/>
              </w:rPr>
              <w:tab/>
              <w:t>ref_layer_id</w:t>
            </w:r>
            <w:r>
              <w:rPr>
                <w:rFonts w:eastAsia="Batang"/>
                <w:bCs/>
                <w:lang w:eastAsia="ko-KR"/>
              </w:rPr>
              <w:t>[ i ][ j ]</w:t>
            </w:r>
          </w:p>
        </w:tc>
        <w:tc>
          <w:tcPr>
            <w:tcW w:w="1174" w:type="dxa"/>
          </w:tcPr>
          <w:p w:rsidR="00712997" w:rsidRPr="00CD41DC" w:rsidRDefault="00712997" w:rsidP="0079233B">
            <w:pPr>
              <w:pStyle w:val="tableheading"/>
              <w:rPr>
                <w:b w:val="0"/>
              </w:rPr>
            </w:pPr>
            <w:r w:rsidRPr="00063469">
              <w:rPr>
                <w:rFonts w:eastAsia="Batang"/>
                <w:b w:val="0"/>
              </w:rPr>
              <w:t>u(6)</w:t>
            </w:r>
          </w:p>
        </w:tc>
      </w:tr>
      <w:tr w:rsidR="00712997" w:rsidRPr="00063469" w:rsidTr="0079233B">
        <w:trPr>
          <w:cantSplit/>
          <w:jc w:val="center"/>
        </w:trPr>
        <w:tc>
          <w:tcPr>
            <w:tcW w:w="6754" w:type="dxa"/>
          </w:tcPr>
          <w:p w:rsidR="00712997" w:rsidRPr="003B4786" w:rsidRDefault="00712997" w:rsidP="0079233B">
            <w:pPr>
              <w:pStyle w:val="tablesyntax"/>
              <w:rPr>
                <w:rFonts w:eastAsia="Batang"/>
                <w:bCs/>
                <w:lang w:eastAsia="ko-KR"/>
              </w:rPr>
            </w:pPr>
            <w:r>
              <w:rPr>
                <w:rFonts w:eastAsia="Batang"/>
                <w:b/>
                <w:bCs/>
                <w:lang w:eastAsia="ko-KR"/>
              </w:rPr>
              <w:tab/>
            </w:r>
            <w:r>
              <w:rPr>
                <w:rFonts w:eastAsia="Batang"/>
                <w:b/>
                <w:bCs/>
                <w:lang w:eastAsia="ko-KR"/>
              </w:rPr>
              <w:tab/>
            </w:r>
            <w:r w:rsidRPr="003B4786">
              <w:rPr>
                <w:rFonts w:eastAsia="Batang"/>
                <w:bCs/>
                <w:highlight w:val="yellow"/>
                <w:lang w:eastAsia="ko-KR"/>
              </w:rPr>
              <w:t>}</w:t>
            </w:r>
          </w:p>
        </w:tc>
        <w:tc>
          <w:tcPr>
            <w:tcW w:w="1174" w:type="dxa"/>
          </w:tcPr>
          <w:p w:rsidR="00712997" w:rsidRPr="00063469" w:rsidRDefault="00712997" w:rsidP="0079233B">
            <w:pPr>
              <w:pStyle w:val="tableheading"/>
              <w:rPr>
                <w:rFonts w:eastAsia="Batang"/>
                <w:b w:val="0"/>
              </w:rPr>
            </w:pPr>
          </w:p>
        </w:tc>
      </w:tr>
      <w:tr w:rsidR="00712997" w:rsidRPr="00063469" w:rsidTr="0079233B">
        <w:trPr>
          <w:cantSplit/>
          <w:jc w:val="center"/>
        </w:trPr>
        <w:tc>
          <w:tcPr>
            <w:tcW w:w="6754" w:type="dxa"/>
          </w:tcPr>
          <w:p w:rsidR="00712997" w:rsidRPr="009E5D62" w:rsidRDefault="00712997" w:rsidP="0079233B">
            <w:pPr>
              <w:pStyle w:val="tablesyntax"/>
            </w:pPr>
            <w:r w:rsidRPr="00150C5D">
              <w:rPr>
                <w:rFonts w:eastAsia="Batang"/>
                <w:bCs/>
                <w:lang w:eastAsia="ko-KR"/>
              </w:rPr>
              <w:tab/>
              <w:t>}</w:t>
            </w:r>
          </w:p>
        </w:tc>
        <w:tc>
          <w:tcPr>
            <w:tcW w:w="1174" w:type="dxa"/>
          </w:tcPr>
          <w:p w:rsidR="00712997" w:rsidRPr="00FB0B6F" w:rsidRDefault="00712997" w:rsidP="0079233B">
            <w:pPr>
              <w:pStyle w:val="tableheading"/>
              <w:rPr>
                <w:b w:val="0"/>
              </w:rPr>
            </w:pPr>
          </w:p>
        </w:tc>
      </w:tr>
      <w:tr w:rsidR="00712997" w:rsidRPr="00197E53" w:rsidTr="0079233B">
        <w:trPr>
          <w:cantSplit/>
          <w:jc w:val="center"/>
        </w:trPr>
        <w:tc>
          <w:tcPr>
            <w:tcW w:w="6754" w:type="dxa"/>
            <w:tcBorders>
              <w:top w:val="single" w:sz="4" w:space="0" w:color="auto"/>
              <w:left w:val="single" w:sz="4" w:space="0" w:color="auto"/>
              <w:bottom w:val="single" w:sz="4" w:space="0" w:color="auto"/>
              <w:right w:val="single" w:sz="4" w:space="0" w:color="auto"/>
            </w:tcBorders>
          </w:tcPr>
          <w:p w:rsidR="00712997" w:rsidRPr="00063469" w:rsidRDefault="00712997" w:rsidP="0079233B">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712997" w:rsidRPr="00197E53" w:rsidRDefault="00712997" w:rsidP="0079233B">
            <w:pPr>
              <w:pStyle w:val="tableheading"/>
              <w:rPr>
                <w:b w:val="0"/>
              </w:rPr>
            </w:pPr>
          </w:p>
        </w:tc>
      </w:tr>
    </w:tbl>
    <w:p w:rsidR="00712997" w:rsidRDefault="00712997" w:rsidP="00712997">
      <w:pPr>
        <w:jc w:val="both"/>
      </w:pPr>
    </w:p>
    <w:p w:rsidR="00712997" w:rsidRDefault="00712997" w:rsidP="00712997">
      <w:pPr>
        <w:numPr>
          <w:ilvl w:val="0"/>
          <w:numId w:val="15"/>
        </w:numPr>
        <w:tabs>
          <w:tab w:val="clear" w:pos="720"/>
          <w:tab w:val="clear" w:pos="1080"/>
          <w:tab w:val="clear" w:pos="1440"/>
        </w:tabs>
        <w:overflowPunct/>
        <w:autoSpaceDE/>
        <w:autoSpaceDN/>
        <w:adjustRightInd/>
        <w:spacing w:before="0"/>
        <w:jc w:val="both"/>
        <w:textAlignment w:val="auto"/>
      </w:pPr>
      <w:r>
        <w:rPr>
          <w:b/>
          <w:sz w:val="20"/>
          <w:lang w:val="en-CA"/>
        </w:rPr>
        <w:t>num_dimensions_minus1</w:t>
      </w:r>
      <w:r>
        <w:rPr>
          <w:sz w:val="20"/>
          <w:lang w:val="en-CA"/>
        </w:rPr>
        <w:t xml:space="preserve"> plus 1 specifies the number of scalability dimension present in the NAL unit header</w:t>
      </w:r>
    </w:p>
    <w:p w:rsidR="000136EF" w:rsidRDefault="000136EF" w:rsidP="000136EF">
      <w:pPr>
        <w:jc w:val="both"/>
      </w:pPr>
    </w:p>
    <w:p w:rsidR="000136EF" w:rsidRDefault="000136EF" w:rsidP="000136EF">
      <w:pPr>
        <w:jc w:val="both"/>
      </w:pPr>
      <w:r>
        <w:t xml:space="preserve">Semantics of the other new elements is the same as above. </w:t>
      </w:r>
    </w:p>
    <w:p w:rsidR="00712997" w:rsidRDefault="00712997" w:rsidP="00712997">
      <w:pPr>
        <w:jc w:val="both"/>
      </w:pPr>
    </w:p>
    <w:p w:rsidR="00712997" w:rsidRDefault="00712997" w:rsidP="00712997">
      <w:pPr>
        <w:jc w:val="both"/>
      </w:pPr>
    </w:p>
    <w:p w:rsidR="00712997" w:rsidRDefault="00712997" w:rsidP="001C7F99">
      <w:pPr>
        <w:pStyle w:val="Heading2"/>
      </w:pPr>
      <w:r>
        <w:lastRenderedPageBreak/>
        <w:t>Scalability dimensions</w:t>
      </w:r>
    </w:p>
    <w:p w:rsidR="00712997" w:rsidRDefault="00712997" w:rsidP="00712997">
      <w:pPr>
        <w:jc w:val="both"/>
      </w:pPr>
      <w:r>
        <w:t xml:space="preserve">In </w:t>
      </w:r>
      <w:r w:rsidR="00E37592">
        <w:t>JCTVC-J1007</w:t>
      </w:r>
      <w:r>
        <w:t>, some basic types of scalability dimension have been listed. In this part, we propose to add two more dimension types</w:t>
      </w:r>
      <w:r w:rsidR="00E37592">
        <w:t xml:space="preserve"> which are 1) priority and 2) region of interest.</w:t>
      </w:r>
    </w:p>
    <w:p w:rsidR="00712997" w:rsidRDefault="00712997" w:rsidP="00712997">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2"/>
        <w:gridCol w:w="1883"/>
      </w:tblGrid>
      <w:tr w:rsidR="00712997" w:rsidRPr="00420463" w:rsidTr="0079233B">
        <w:trPr>
          <w:jc w:val="center"/>
        </w:trPr>
        <w:tc>
          <w:tcPr>
            <w:tcW w:w="0" w:type="auto"/>
          </w:tcPr>
          <w:p w:rsidR="00712997" w:rsidRPr="00063469" w:rsidRDefault="00712997" w:rsidP="0079233B">
            <w:pPr>
              <w:keepNext/>
              <w:keepLines/>
              <w:tabs>
                <w:tab w:val="left" w:pos="794"/>
                <w:tab w:val="left" w:pos="1191"/>
                <w:tab w:val="left" w:pos="1588"/>
                <w:tab w:val="left" w:pos="1985"/>
              </w:tabs>
              <w:spacing w:beforeLines="25" w:before="60" w:afterLines="25" w:after="60"/>
              <w:jc w:val="center"/>
              <w:rPr>
                <w:rFonts w:eastAsia="Malgun Gothic"/>
                <w:bCs/>
                <w:sz w:val="20"/>
                <w:lang w:val="en-GB"/>
              </w:rPr>
            </w:pPr>
            <w:r w:rsidRPr="00063469">
              <w:rPr>
                <w:bCs/>
                <w:sz w:val="20"/>
                <w:lang w:val="en-GB"/>
              </w:rPr>
              <w:t>dimension_type</w:t>
            </w:r>
            <w:r w:rsidRPr="003763E7">
              <w:rPr>
                <w:bCs/>
                <w:sz w:val="20"/>
                <w:lang w:val="en-GB"/>
              </w:rPr>
              <w:t>[ i ][ j ]</w:t>
            </w:r>
          </w:p>
        </w:tc>
        <w:tc>
          <w:tcPr>
            <w:tcW w:w="1883" w:type="dxa"/>
          </w:tcPr>
          <w:p w:rsidR="00712997" w:rsidRPr="00063469" w:rsidRDefault="00712997" w:rsidP="0079233B">
            <w:pPr>
              <w:keepNext/>
              <w:keepLines/>
              <w:tabs>
                <w:tab w:val="left" w:pos="794"/>
                <w:tab w:val="left" w:pos="1191"/>
                <w:tab w:val="left" w:pos="1588"/>
                <w:tab w:val="left" w:pos="1985"/>
              </w:tabs>
              <w:spacing w:beforeLines="25" w:before="60" w:afterLines="25" w:after="60"/>
              <w:jc w:val="center"/>
              <w:rPr>
                <w:rFonts w:eastAsia="Malgun Gothic"/>
                <w:bCs/>
                <w:sz w:val="20"/>
                <w:lang w:val="en-GB"/>
              </w:rPr>
            </w:pPr>
            <w:r w:rsidRPr="00063469">
              <w:rPr>
                <w:rFonts w:eastAsia="Malgun Gothic"/>
                <w:bCs/>
                <w:sz w:val="20"/>
                <w:lang w:val="en-GB"/>
              </w:rPr>
              <w:t>dimension_id</w:t>
            </w:r>
            <w:r w:rsidRPr="003763E7">
              <w:rPr>
                <w:bCs/>
                <w:sz w:val="20"/>
                <w:lang w:val="en-GB"/>
              </w:rPr>
              <w:t>[ i ][ j ]</w:t>
            </w:r>
          </w:p>
        </w:tc>
      </w:tr>
      <w:tr w:rsidR="00712997" w:rsidRPr="00420463" w:rsidTr="0079233B">
        <w:trPr>
          <w:jc w:val="center"/>
        </w:trPr>
        <w:tc>
          <w:tcPr>
            <w:tcW w:w="0" w:type="auto"/>
          </w:tcPr>
          <w:p w:rsidR="00712997" w:rsidRPr="00420463" w:rsidRDefault="00712997" w:rsidP="0079233B">
            <w:pPr>
              <w:jc w:val="center"/>
              <w:rPr>
                <w:rFonts w:eastAsia="Malgun Gothic"/>
                <w:sz w:val="20"/>
                <w:lang w:val="en-GB"/>
              </w:rPr>
            </w:pPr>
            <w:r w:rsidRPr="00420463">
              <w:rPr>
                <w:rFonts w:eastAsia="Malgun Gothic"/>
                <w:sz w:val="20"/>
                <w:lang w:val="en-GB"/>
              </w:rPr>
              <w:t>0</w:t>
            </w:r>
          </w:p>
        </w:tc>
        <w:tc>
          <w:tcPr>
            <w:tcW w:w="1883" w:type="dxa"/>
          </w:tcPr>
          <w:p w:rsidR="00712997" w:rsidRPr="00420463"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view order idx</w:t>
            </w:r>
          </w:p>
        </w:tc>
      </w:tr>
      <w:tr w:rsidR="00712997" w:rsidRPr="00420463" w:rsidTr="0079233B">
        <w:trPr>
          <w:jc w:val="center"/>
        </w:trPr>
        <w:tc>
          <w:tcPr>
            <w:tcW w:w="0" w:type="auto"/>
          </w:tcPr>
          <w:p w:rsidR="00712997" w:rsidRPr="00420463"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sidRPr="00420463">
              <w:rPr>
                <w:rFonts w:ascii="Times" w:eastAsia="Malgun Gothic" w:hAnsi="Times" w:cs="Times"/>
                <w:sz w:val="20"/>
                <w:lang w:val="en-GB"/>
              </w:rPr>
              <w:t>1</w:t>
            </w:r>
          </w:p>
        </w:tc>
        <w:tc>
          <w:tcPr>
            <w:tcW w:w="1883" w:type="dxa"/>
          </w:tcPr>
          <w:p w:rsidR="00712997" w:rsidRPr="00420463"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depth flag</w:t>
            </w:r>
          </w:p>
        </w:tc>
      </w:tr>
      <w:tr w:rsidR="00712997" w:rsidRPr="00420463" w:rsidTr="0079233B">
        <w:trPr>
          <w:jc w:val="center"/>
        </w:trPr>
        <w:tc>
          <w:tcPr>
            <w:tcW w:w="0" w:type="auto"/>
          </w:tcPr>
          <w:p w:rsidR="00712997" w:rsidRPr="00420463"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2</w:t>
            </w:r>
          </w:p>
        </w:tc>
        <w:tc>
          <w:tcPr>
            <w:tcW w:w="1883" w:type="dxa"/>
          </w:tcPr>
          <w:p w:rsidR="00712997"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dependency ID</w:t>
            </w:r>
          </w:p>
        </w:tc>
      </w:tr>
      <w:tr w:rsidR="00712997" w:rsidRPr="00420463" w:rsidTr="0079233B">
        <w:trPr>
          <w:jc w:val="center"/>
        </w:trPr>
        <w:tc>
          <w:tcPr>
            <w:tcW w:w="0" w:type="auto"/>
          </w:tcPr>
          <w:p w:rsidR="00712997" w:rsidRPr="00420463"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3</w:t>
            </w:r>
          </w:p>
        </w:tc>
        <w:tc>
          <w:tcPr>
            <w:tcW w:w="1883" w:type="dxa"/>
          </w:tcPr>
          <w:p w:rsidR="00712997"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quality ID</w:t>
            </w:r>
          </w:p>
        </w:tc>
      </w:tr>
      <w:tr w:rsidR="00712997" w:rsidRPr="00420463" w:rsidTr="0079233B">
        <w:trPr>
          <w:jc w:val="center"/>
        </w:trPr>
        <w:tc>
          <w:tcPr>
            <w:tcW w:w="0" w:type="auto"/>
          </w:tcPr>
          <w:p w:rsidR="00712997" w:rsidRPr="00EB3A29"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highlight w:val="yellow"/>
                <w:lang w:val="en-GB"/>
              </w:rPr>
            </w:pPr>
            <w:r w:rsidRPr="00EB3A29">
              <w:rPr>
                <w:rFonts w:ascii="Times" w:eastAsia="Malgun Gothic" w:hAnsi="Times" w:cs="Times"/>
                <w:sz w:val="20"/>
                <w:highlight w:val="yellow"/>
                <w:lang w:val="en-GB"/>
              </w:rPr>
              <w:t>4</w:t>
            </w:r>
          </w:p>
        </w:tc>
        <w:tc>
          <w:tcPr>
            <w:tcW w:w="1883" w:type="dxa"/>
          </w:tcPr>
          <w:p w:rsidR="00712997" w:rsidRPr="00EB3A29"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highlight w:val="yellow"/>
                <w:lang w:val="en-GB"/>
              </w:rPr>
            </w:pPr>
            <w:r w:rsidRPr="00EB3A29">
              <w:rPr>
                <w:rFonts w:ascii="Times" w:eastAsia="Malgun Gothic" w:hAnsi="Times" w:cs="Times"/>
                <w:sz w:val="20"/>
                <w:highlight w:val="yellow"/>
                <w:lang w:val="en-GB"/>
              </w:rPr>
              <w:t>priority ID</w:t>
            </w:r>
          </w:p>
        </w:tc>
      </w:tr>
      <w:tr w:rsidR="00712997" w:rsidRPr="00420463" w:rsidTr="0079233B">
        <w:trPr>
          <w:jc w:val="center"/>
        </w:trPr>
        <w:tc>
          <w:tcPr>
            <w:tcW w:w="0" w:type="auto"/>
          </w:tcPr>
          <w:p w:rsidR="00712997" w:rsidRPr="00EB3A29"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highlight w:val="yellow"/>
                <w:lang w:val="en-GB"/>
              </w:rPr>
            </w:pPr>
            <w:r w:rsidRPr="00EB3A29">
              <w:rPr>
                <w:rFonts w:ascii="Times" w:eastAsia="Malgun Gothic" w:hAnsi="Times" w:cs="Times"/>
                <w:sz w:val="20"/>
                <w:highlight w:val="yellow"/>
                <w:lang w:val="en-GB"/>
              </w:rPr>
              <w:t>5</w:t>
            </w:r>
          </w:p>
        </w:tc>
        <w:tc>
          <w:tcPr>
            <w:tcW w:w="1883" w:type="dxa"/>
          </w:tcPr>
          <w:p w:rsidR="00712997" w:rsidRPr="00EB3A29"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highlight w:val="yellow"/>
                <w:lang w:val="en-GB"/>
              </w:rPr>
            </w:pPr>
            <w:r>
              <w:rPr>
                <w:rFonts w:ascii="Times" w:eastAsia="Malgun Gothic" w:hAnsi="Times" w:cs="Times"/>
                <w:sz w:val="20"/>
                <w:highlight w:val="yellow"/>
                <w:lang w:val="en-GB"/>
              </w:rPr>
              <w:t>r</w:t>
            </w:r>
            <w:r w:rsidRPr="00EB3A29">
              <w:rPr>
                <w:rFonts w:ascii="Times" w:eastAsia="Malgun Gothic" w:hAnsi="Times" w:cs="Times"/>
                <w:sz w:val="20"/>
                <w:highlight w:val="yellow"/>
                <w:lang w:val="en-GB"/>
              </w:rPr>
              <w:t>egion ID</w:t>
            </w:r>
          </w:p>
        </w:tc>
      </w:tr>
      <w:tr w:rsidR="00712997" w:rsidRPr="00420463" w:rsidTr="0079233B">
        <w:trPr>
          <w:jc w:val="center"/>
        </w:trPr>
        <w:tc>
          <w:tcPr>
            <w:tcW w:w="0" w:type="auto"/>
          </w:tcPr>
          <w:p w:rsidR="00712997"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6..15</w:t>
            </w:r>
          </w:p>
        </w:tc>
        <w:tc>
          <w:tcPr>
            <w:tcW w:w="1883" w:type="dxa"/>
          </w:tcPr>
          <w:p w:rsidR="00712997" w:rsidRDefault="00712997" w:rsidP="0079233B">
            <w:pPr>
              <w:keepNext/>
              <w:keepLines/>
              <w:tabs>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reserved</w:t>
            </w:r>
          </w:p>
        </w:tc>
      </w:tr>
    </w:tbl>
    <w:p w:rsidR="00712997" w:rsidRDefault="00712997" w:rsidP="00712997">
      <w:pPr>
        <w:jc w:val="both"/>
        <w:rPr>
          <w:bCs/>
          <w:sz w:val="20"/>
          <w:lang w:val="en-GB"/>
        </w:rPr>
      </w:pPr>
    </w:p>
    <w:p w:rsidR="00712997" w:rsidRDefault="00712997" w:rsidP="00712997">
      <w:pPr>
        <w:jc w:val="both"/>
        <w:rPr>
          <w:sz w:val="20"/>
        </w:rPr>
      </w:pPr>
      <w:r>
        <w:rPr>
          <w:bCs/>
          <w:sz w:val="20"/>
          <w:lang w:val="en-GB"/>
        </w:rPr>
        <w:t xml:space="preserve">The value of </w:t>
      </w:r>
      <w:r w:rsidRPr="00063469">
        <w:rPr>
          <w:bCs/>
          <w:sz w:val="20"/>
          <w:lang w:val="en-GB"/>
        </w:rPr>
        <w:t>dimension_type</w:t>
      </w:r>
      <w:r w:rsidRPr="003763E7">
        <w:rPr>
          <w:bCs/>
          <w:sz w:val="20"/>
          <w:lang w:val="en-GB"/>
        </w:rPr>
        <w:t>[ i ][ j ]</w:t>
      </w:r>
      <w:r>
        <w:rPr>
          <w:bCs/>
          <w:sz w:val="20"/>
          <w:lang w:val="en-GB"/>
        </w:rPr>
        <w:t xml:space="preserve"> shall be in the range of 0 to </w:t>
      </w:r>
      <w:r w:rsidRPr="00EB3A29">
        <w:rPr>
          <w:bCs/>
          <w:sz w:val="20"/>
          <w:highlight w:val="yellow"/>
          <w:lang w:val="en-GB"/>
        </w:rPr>
        <w:t>5</w:t>
      </w:r>
      <w:r>
        <w:rPr>
          <w:bCs/>
          <w:sz w:val="20"/>
          <w:lang w:val="en-GB"/>
        </w:rPr>
        <w:t xml:space="preserve">, inclusive, </w:t>
      </w:r>
      <w:r w:rsidRPr="00063469">
        <w:rPr>
          <w:sz w:val="20"/>
        </w:rPr>
        <w:t>in bitstreams conforming to this Recommendation | International Standard.</w:t>
      </w:r>
      <w:r>
        <w:rPr>
          <w:bCs/>
          <w:sz w:val="20"/>
          <w:lang w:val="en-GB"/>
        </w:rPr>
        <w:t xml:space="preserve"> Other values for </w:t>
      </w:r>
      <w:r w:rsidRPr="00063469">
        <w:rPr>
          <w:bCs/>
          <w:sz w:val="20"/>
          <w:lang w:val="en-GB"/>
        </w:rPr>
        <w:t>dimension_type</w:t>
      </w:r>
      <w:r w:rsidRPr="003763E7">
        <w:rPr>
          <w:bCs/>
          <w:sz w:val="20"/>
          <w:lang w:val="en-GB"/>
        </w:rPr>
        <w:t>[ i ][ j ]</w:t>
      </w:r>
      <w:r>
        <w:rPr>
          <w:bCs/>
          <w:sz w:val="20"/>
          <w:lang w:val="en-GB"/>
        </w:rPr>
        <w:t xml:space="preserve"> are </w:t>
      </w:r>
      <w:r w:rsidRPr="00063469">
        <w:rPr>
          <w:sz w:val="20"/>
        </w:rPr>
        <w:t xml:space="preserve">reserved for future use by ITU-T | ISO/IEC. Decoders shall ignore </w:t>
      </w:r>
      <w:r>
        <w:rPr>
          <w:sz w:val="20"/>
        </w:rPr>
        <w:t xml:space="preserve">values of </w:t>
      </w:r>
      <w:r w:rsidRPr="00063469">
        <w:rPr>
          <w:bCs/>
          <w:sz w:val="20"/>
          <w:lang w:val="en-GB"/>
        </w:rPr>
        <w:t>dimension_type</w:t>
      </w:r>
      <w:r w:rsidRPr="003763E7">
        <w:rPr>
          <w:bCs/>
          <w:sz w:val="20"/>
          <w:lang w:val="en-GB"/>
        </w:rPr>
        <w:t>[ i ][ j ]</w:t>
      </w:r>
      <w:r>
        <w:rPr>
          <w:bCs/>
          <w:sz w:val="20"/>
          <w:lang w:val="en-GB"/>
        </w:rPr>
        <w:t xml:space="preserve"> that are not in the range of 0 to </w:t>
      </w:r>
      <w:r w:rsidRPr="00EB3A29">
        <w:rPr>
          <w:bCs/>
          <w:sz w:val="20"/>
          <w:highlight w:val="yellow"/>
          <w:lang w:val="en-GB"/>
        </w:rPr>
        <w:t>5</w:t>
      </w:r>
      <w:r>
        <w:rPr>
          <w:bCs/>
          <w:sz w:val="20"/>
          <w:lang w:val="en-GB"/>
        </w:rPr>
        <w:t>, inclusive</w:t>
      </w:r>
      <w:r w:rsidRPr="00063469">
        <w:rPr>
          <w:sz w:val="20"/>
        </w:rPr>
        <w:t>.</w:t>
      </w:r>
    </w:p>
    <w:p w:rsidR="00712997" w:rsidRPr="00E37592" w:rsidRDefault="00712997" w:rsidP="00712997">
      <w:pPr>
        <w:jc w:val="both"/>
        <w:rPr>
          <w:bCs/>
          <w:sz w:val="20"/>
          <w:highlight w:val="yellow"/>
          <w:lang w:val="en-GB"/>
        </w:rPr>
      </w:pPr>
      <w:r w:rsidRPr="00E37592">
        <w:rPr>
          <w:sz w:val="20"/>
          <w:highlight w:val="yellow"/>
        </w:rPr>
        <w:t xml:space="preserve">When </w:t>
      </w:r>
      <w:r w:rsidRPr="00E37592">
        <w:rPr>
          <w:bCs/>
          <w:sz w:val="20"/>
          <w:highlight w:val="yellow"/>
          <w:lang w:val="en-GB"/>
        </w:rPr>
        <w:t>dimension_type is equal to 4, the corresponding dimension_id indicates the id of a priority layer of the bitstream as in SVC specification.</w:t>
      </w:r>
    </w:p>
    <w:p w:rsidR="00712997" w:rsidRDefault="00712997" w:rsidP="00712997">
      <w:pPr>
        <w:jc w:val="both"/>
        <w:rPr>
          <w:bCs/>
          <w:sz w:val="20"/>
          <w:lang w:val="en-GB"/>
        </w:rPr>
      </w:pPr>
      <w:r w:rsidRPr="00E37592">
        <w:rPr>
          <w:sz w:val="20"/>
          <w:highlight w:val="yellow"/>
        </w:rPr>
        <w:t xml:space="preserve">When </w:t>
      </w:r>
      <w:r w:rsidRPr="00E37592">
        <w:rPr>
          <w:bCs/>
          <w:sz w:val="20"/>
          <w:highlight w:val="yellow"/>
          <w:lang w:val="en-GB"/>
        </w:rPr>
        <w:t>dimension_type is equal to 5, the corresponding dimension_id indicates the id of a special region of the bitstream. A special region can be one or more spatio-temporal segment of the bitstream.</w:t>
      </w:r>
      <w:r>
        <w:rPr>
          <w:bCs/>
          <w:sz w:val="20"/>
          <w:lang w:val="en-GB"/>
        </w:rPr>
        <w:t xml:space="preserve"> </w:t>
      </w:r>
    </w:p>
    <w:p w:rsidR="00712997" w:rsidRDefault="00712997" w:rsidP="00712997">
      <w:pPr>
        <w:jc w:val="both"/>
        <w:rPr>
          <w:sz w:val="20"/>
        </w:rPr>
      </w:pPr>
      <w:r>
        <w:rPr>
          <w:sz w:val="20"/>
        </w:rPr>
        <w:t xml:space="preserve"> </w:t>
      </w:r>
    </w:p>
    <w:p w:rsidR="00712997" w:rsidRDefault="00712997" w:rsidP="00712997">
      <w:pPr>
        <w:jc w:val="both"/>
      </w:pPr>
    </w:p>
    <w:p w:rsidR="00E37592" w:rsidRDefault="00E37592" w:rsidP="00F24A60">
      <w:pPr>
        <w:pStyle w:val="Heading1"/>
      </w:pPr>
      <w:r>
        <w:t>Conclusions</w:t>
      </w:r>
    </w:p>
    <w:p w:rsidR="00F24A60" w:rsidRPr="00A51F7D" w:rsidRDefault="00F24A60" w:rsidP="00C90EB4">
      <w:pPr>
        <w:spacing w:before="240" w:after="120"/>
        <w:jc w:val="both"/>
        <w:rPr>
          <w:lang w:val="en-CA"/>
        </w:rPr>
      </w:pPr>
      <w:r>
        <w:t xml:space="preserve">In this contribution, some improvements and modifications to </w:t>
      </w:r>
      <w:r>
        <w:rPr>
          <w:lang w:val="en-CA"/>
        </w:rPr>
        <w:t xml:space="preserve">the Video parameter set of the </w:t>
      </w:r>
      <w:r w:rsidRPr="00F31979">
        <w:rPr>
          <w:lang w:val="en-CA"/>
        </w:rPr>
        <w:t xml:space="preserve">High Efficiency Video Coding (HEVC) text specification draft </w:t>
      </w:r>
      <w:r>
        <w:rPr>
          <w:lang w:val="en-CA"/>
        </w:rPr>
        <w:t xml:space="preserve">version </w:t>
      </w:r>
      <w:r w:rsidRPr="00F31979">
        <w:rPr>
          <w:lang w:val="en-CA"/>
        </w:rPr>
        <w:t>8</w:t>
      </w:r>
      <w:r>
        <w:rPr>
          <w:lang w:val="en-CA"/>
        </w:rPr>
        <w:t xml:space="preserve"> and the base-line approaches of </w:t>
      </w:r>
      <w:r>
        <w:t>JCTVC-J1007</w:t>
      </w:r>
      <w:r>
        <w:rPr>
          <w:lang w:val="en-CA"/>
        </w:rPr>
        <w:t xml:space="preserve"> are pr</w:t>
      </w:r>
      <w:r w:rsidR="00C90EB4">
        <w:rPr>
          <w:lang w:val="en-CA"/>
        </w:rPr>
        <w:t>esented</w:t>
      </w:r>
      <w:r>
        <w:rPr>
          <w:lang w:val="en-CA"/>
        </w:rPr>
        <w:t xml:space="preserve">. These proposed items helps simplify the actual message of VPS as well as improve the operation of bitstream extraction. </w:t>
      </w:r>
      <w:r w:rsidR="00C90EB4">
        <w:rPr>
          <w:rFonts w:eastAsia="SimSun"/>
          <w:szCs w:val="22"/>
          <w:lang w:val="en-CA" w:eastAsia="zh-CN"/>
        </w:rPr>
        <w:t xml:space="preserve">We propose to </w:t>
      </w:r>
      <w:r w:rsidR="00D62332">
        <w:rPr>
          <w:rFonts w:eastAsia="SimSun"/>
          <w:szCs w:val="22"/>
          <w:lang w:val="en-CA" w:eastAsia="zh-CN"/>
        </w:rPr>
        <w:t>adopt</w:t>
      </w:r>
      <w:r w:rsidR="00C90EB4">
        <w:rPr>
          <w:rFonts w:eastAsia="SimSun"/>
          <w:szCs w:val="22"/>
          <w:lang w:val="en-CA" w:eastAsia="zh-CN"/>
        </w:rPr>
        <w:t xml:space="preserve"> these items into the next version of HEVC specification draft. </w:t>
      </w:r>
    </w:p>
    <w:p w:rsidR="00712997" w:rsidRDefault="00712997" w:rsidP="00712997">
      <w:pPr>
        <w:jc w:val="both"/>
        <w:rPr>
          <w:lang w:val="en-CA"/>
        </w:rPr>
      </w:pPr>
    </w:p>
    <w:p w:rsidR="00F3078E" w:rsidRPr="00F24A60" w:rsidRDefault="00F3078E" w:rsidP="00712997">
      <w:pPr>
        <w:jc w:val="both"/>
        <w:rPr>
          <w:lang w:val="en-CA"/>
        </w:rPr>
      </w:pPr>
    </w:p>
    <w:p w:rsidR="00712997" w:rsidRDefault="00712997" w:rsidP="00E37592">
      <w:pPr>
        <w:pStyle w:val="Heading1"/>
      </w:pPr>
      <w:r>
        <w:t>References</w:t>
      </w:r>
    </w:p>
    <w:p w:rsidR="009916BD" w:rsidRDefault="009916BD" w:rsidP="009916BD">
      <w:pPr>
        <w:tabs>
          <w:tab w:val="clear" w:pos="360"/>
          <w:tab w:val="clear" w:pos="720"/>
          <w:tab w:val="clear" w:pos="1080"/>
          <w:tab w:val="clear" w:pos="1440"/>
        </w:tabs>
        <w:overflowPunct/>
        <w:autoSpaceDE/>
        <w:autoSpaceDN/>
        <w:adjustRightInd/>
        <w:spacing w:before="0"/>
        <w:ind w:left="720"/>
        <w:jc w:val="both"/>
        <w:textAlignment w:val="auto"/>
      </w:pPr>
    </w:p>
    <w:p w:rsidR="00712997" w:rsidRDefault="00712997" w:rsidP="00712997">
      <w:pPr>
        <w:numPr>
          <w:ilvl w:val="0"/>
          <w:numId w:val="16"/>
        </w:numPr>
        <w:tabs>
          <w:tab w:val="clear" w:pos="360"/>
          <w:tab w:val="clear" w:pos="720"/>
          <w:tab w:val="clear" w:pos="1080"/>
          <w:tab w:val="clear" w:pos="1440"/>
        </w:tabs>
        <w:overflowPunct/>
        <w:autoSpaceDE/>
        <w:autoSpaceDN/>
        <w:adjustRightInd/>
        <w:spacing w:before="0"/>
        <w:jc w:val="both"/>
        <w:textAlignment w:val="auto"/>
      </w:pPr>
      <w:r>
        <w:t xml:space="preserve"> JCTVC-J1003 “</w:t>
      </w:r>
      <w:r w:rsidRPr="0066354D">
        <w:t>High Efficiency Video Coding (HEVC) text specification draft 8</w:t>
      </w:r>
      <w:r>
        <w:t>”</w:t>
      </w:r>
    </w:p>
    <w:p w:rsidR="00712997" w:rsidRDefault="00712997" w:rsidP="00712997">
      <w:pPr>
        <w:numPr>
          <w:ilvl w:val="0"/>
          <w:numId w:val="16"/>
        </w:numPr>
        <w:tabs>
          <w:tab w:val="clear" w:pos="360"/>
          <w:tab w:val="clear" w:pos="720"/>
          <w:tab w:val="clear" w:pos="1080"/>
          <w:tab w:val="clear" w:pos="1440"/>
        </w:tabs>
        <w:overflowPunct/>
        <w:autoSpaceDE/>
        <w:autoSpaceDN/>
        <w:adjustRightInd/>
        <w:spacing w:before="0"/>
        <w:jc w:val="both"/>
        <w:textAlignment w:val="auto"/>
      </w:pPr>
      <w:r>
        <w:t xml:space="preserve"> JCTVC-J1007 “</w:t>
      </w:r>
      <w:r w:rsidRPr="0066354D">
        <w:t>Solutions considered for NAL unit header and video parameter set for HEVC extensions</w:t>
      </w:r>
      <w:r>
        <w:t>”</w:t>
      </w:r>
    </w:p>
    <w:p w:rsidR="00712997" w:rsidRDefault="00712997" w:rsidP="00712997">
      <w:pPr>
        <w:numPr>
          <w:ilvl w:val="0"/>
          <w:numId w:val="16"/>
        </w:numPr>
        <w:tabs>
          <w:tab w:val="clear" w:pos="360"/>
          <w:tab w:val="clear" w:pos="720"/>
          <w:tab w:val="clear" w:pos="1080"/>
          <w:tab w:val="clear" w:pos="1440"/>
        </w:tabs>
        <w:overflowPunct/>
        <w:autoSpaceDE/>
        <w:autoSpaceDN/>
        <w:adjustRightInd/>
        <w:spacing w:before="0"/>
        <w:jc w:val="both"/>
        <w:textAlignment w:val="auto"/>
      </w:pPr>
      <w:r>
        <w:t xml:space="preserve"> Annex G of </w:t>
      </w:r>
      <w:r w:rsidRPr="0066354D">
        <w:t>ISO/IEC 14496-10 “Advanced Video Coding for Generic Audiovisual Services,” 20</w:t>
      </w:r>
      <w:r>
        <w:t>12</w:t>
      </w:r>
      <w:r w:rsidRPr="0066354D">
        <w:t>.</w:t>
      </w:r>
    </w:p>
    <w:p w:rsidR="00712997" w:rsidRPr="00712997" w:rsidRDefault="00712997" w:rsidP="00712997"/>
    <w:p w:rsidR="00712997" w:rsidRDefault="00712997" w:rsidP="00712997">
      <w:pPr>
        <w:rPr>
          <w:lang w:val="en-CA"/>
        </w:rPr>
      </w:pPr>
    </w:p>
    <w:p w:rsidR="009D7DCA" w:rsidRPr="005B217D" w:rsidRDefault="009D7DCA" w:rsidP="009D7DCA">
      <w:pPr>
        <w:pStyle w:val="Heading1"/>
        <w:ind w:left="360" w:hanging="360"/>
        <w:rPr>
          <w:lang w:val="en-CA"/>
        </w:rPr>
      </w:pPr>
      <w:r w:rsidRPr="005B217D">
        <w:rPr>
          <w:lang w:val="en-CA"/>
        </w:rPr>
        <w:lastRenderedPageBreak/>
        <w:t>Patent rights declaration(s)</w:t>
      </w:r>
    </w:p>
    <w:p w:rsidR="009D7DCA" w:rsidRPr="005B217D" w:rsidRDefault="009D7DCA" w:rsidP="009D7DCA">
      <w:pPr>
        <w:jc w:val="both"/>
        <w:rPr>
          <w:szCs w:val="22"/>
          <w:lang w:val="en-CA"/>
        </w:rPr>
      </w:pPr>
      <w:r>
        <w:rPr>
          <w:rFonts w:hint="eastAsia"/>
          <w:b/>
          <w:szCs w:val="22"/>
          <w:lang w:val="en-CA" w:eastAsia="ko-KR"/>
        </w:rPr>
        <w:t>ETRI</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D7DCA" w:rsidRPr="005B217D" w:rsidRDefault="009D7DCA" w:rsidP="009D7DCA">
      <w:pPr>
        <w:jc w:val="both"/>
        <w:rPr>
          <w:szCs w:val="22"/>
          <w:lang w:val="en-CA"/>
        </w:rPr>
      </w:pPr>
      <w:r>
        <w:rPr>
          <w:rFonts w:hint="eastAsia"/>
          <w:b/>
          <w:szCs w:val="22"/>
          <w:lang w:val="en-CA" w:eastAsia="ko-KR"/>
        </w:rPr>
        <w:t>University of Aizu</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bookmarkEnd w:id="4"/>
    <w:p w:rsidR="009D7DCA" w:rsidRDefault="009D7DCA" w:rsidP="00712997">
      <w:pPr>
        <w:rPr>
          <w:lang w:val="en-CA"/>
        </w:rPr>
      </w:pPr>
    </w:p>
    <w:sectPr w:rsidR="009D7DCA"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33B" w:rsidRDefault="0079233B">
      <w:r>
        <w:separator/>
      </w:r>
    </w:p>
  </w:endnote>
  <w:endnote w:type="continuationSeparator" w:id="0">
    <w:p w:rsidR="0079233B" w:rsidRDefault="00792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33B" w:rsidRDefault="0079233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C6F71">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18" w:author="Admin" w:date="2012-10-11T09:26:00Z">
      <w:r w:rsidR="00FC6F71">
        <w:rPr>
          <w:rStyle w:val="PageNumber"/>
          <w:noProof/>
        </w:rPr>
        <w:t>2012-10-11</w:t>
      </w:r>
    </w:ins>
    <w:del w:id="119" w:author="Admin" w:date="2012-10-10T23:47:00Z">
      <w:r w:rsidDel="009D60EA">
        <w:rPr>
          <w:rStyle w:val="PageNumber"/>
          <w:noProof/>
        </w:rPr>
        <w:delText>2012-10-02</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33B" w:rsidRDefault="0079233B">
      <w:r>
        <w:separator/>
      </w:r>
    </w:p>
  </w:footnote>
  <w:footnote w:type="continuationSeparator" w:id="0">
    <w:p w:rsidR="0079233B" w:rsidRDefault="007923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E4406AC"/>
    <w:multiLevelType w:val="hybridMultilevel"/>
    <w:tmpl w:val="B164E158"/>
    <w:lvl w:ilvl="0" w:tplc="E41ED1B6">
      <w:start w:val="2"/>
      <w:numFmt w:val="bullet"/>
      <w:lvlText w:val="-"/>
      <w:lvlJc w:val="left"/>
      <w:pPr>
        <w:tabs>
          <w:tab w:val="num" w:pos="360"/>
        </w:tabs>
        <w:ind w:left="360" w:hanging="360"/>
      </w:pPr>
      <w:rPr>
        <w:rFonts w:ascii="Times New Roman" w:eastAsia="Batang"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E57520F"/>
    <w:multiLevelType w:val="hybridMultilevel"/>
    <w:tmpl w:val="8938AAA4"/>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18129A2"/>
    <w:multiLevelType w:val="hybridMultilevel"/>
    <w:tmpl w:val="D996E10E"/>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5853FFC"/>
    <w:multiLevelType w:val="hybridMultilevel"/>
    <w:tmpl w:val="EE78145E"/>
    <w:lvl w:ilvl="0" w:tplc="E41ED1B6">
      <w:start w:val="2"/>
      <w:numFmt w:val="bullet"/>
      <w:lvlText w:val="-"/>
      <w:lvlJc w:val="left"/>
      <w:pPr>
        <w:tabs>
          <w:tab w:val="num" w:pos="720"/>
        </w:tabs>
        <w:ind w:left="720" w:hanging="360"/>
      </w:pPr>
      <w:rPr>
        <w:rFonts w:ascii="Times New Roman" w:eastAsia="Batang"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BD0FBE"/>
    <w:multiLevelType w:val="hybridMultilevel"/>
    <w:tmpl w:val="7FCEA462"/>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BDB8E838">
      <w:numFmt w:val="bullet"/>
      <w:lvlText w:val="-"/>
      <w:lvlJc w:val="left"/>
      <w:pPr>
        <w:ind w:left="2880" w:hanging="360"/>
      </w:pPr>
      <w:rPr>
        <w:rFonts w:ascii="Times New Roman" w:eastAsia="Times New Roman" w:hAnsi="Times New Roman" w:cs="Times New Roman"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3B80C58"/>
    <w:multiLevelType w:val="multilevel"/>
    <w:tmpl w:val="5700FE7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304B5D1F"/>
    <w:multiLevelType w:val="hybridMultilevel"/>
    <w:tmpl w:val="EB106C0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84E3DC3"/>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DCE45B2"/>
    <w:multiLevelType w:val="hybridMultilevel"/>
    <w:tmpl w:val="FA22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303A32"/>
    <w:multiLevelType w:val="hybridMultilevel"/>
    <w:tmpl w:val="9B26776A"/>
    <w:lvl w:ilvl="0" w:tplc="F58CA6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486B45"/>
    <w:multiLevelType w:val="hybridMultilevel"/>
    <w:tmpl w:val="139CBD2C"/>
    <w:lvl w:ilvl="0" w:tplc="E41ED1B6">
      <w:start w:val="2"/>
      <w:numFmt w:val="bullet"/>
      <w:lvlText w:val="-"/>
      <w:lvlJc w:val="left"/>
      <w:pPr>
        <w:tabs>
          <w:tab w:val="num" w:pos="360"/>
        </w:tabs>
        <w:ind w:left="36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3C2889"/>
    <w:multiLevelType w:val="hybridMultilevel"/>
    <w:tmpl w:val="F180784C"/>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D57EA5"/>
    <w:multiLevelType w:val="hybridMultilevel"/>
    <w:tmpl w:val="BF14D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951FD7"/>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D07782A"/>
    <w:multiLevelType w:val="hybridMultilevel"/>
    <w:tmpl w:val="1B5AA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343011"/>
    <w:multiLevelType w:val="hybridMultilevel"/>
    <w:tmpl w:val="8AC2C4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F6C416F"/>
    <w:multiLevelType w:val="hybridMultilevel"/>
    <w:tmpl w:val="9FDC5272"/>
    <w:lvl w:ilvl="0" w:tplc="51AA6E8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5AE665A"/>
    <w:multiLevelType w:val="hybridMultilevel"/>
    <w:tmpl w:val="0966DDE4"/>
    <w:lvl w:ilvl="0" w:tplc="316A034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2"/>
  </w:num>
  <w:num w:numId="5">
    <w:abstractNumId w:val="14"/>
  </w:num>
  <w:num w:numId="6">
    <w:abstractNumId w:val="8"/>
  </w:num>
  <w:num w:numId="7">
    <w:abstractNumId w:val="12"/>
  </w:num>
  <w:num w:numId="8">
    <w:abstractNumId w:val="9"/>
  </w:num>
  <w:num w:numId="9">
    <w:abstractNumId w:val="7"/>
  </w:num>
  <w:num w:numId="10">
    <w:abstractNumId w:val="16"/>
  </w:num>
  <w:num w:numId="11">
    <w:abstractNumId w:val="17"/>
  </w:num>
  <w:num w:numId="12">
    <w:abstractNumId w:val="18"/>
  </w:num>
  <w:num w:numId="13">
    <w:abstractNumId w:val="13"/>
  </w:num>
  <w:num w:numId="14">
    <w:abstractNumId w:val="1"/>
  </w:num>
  <w:num w:numId="15">
    <w:abstractNumId w:val="11"/>
  </w:num>
  <w:num w:numId="16">
    <w:abstractNumId w:val="10"/>
  </w:num>
  <w:num w:numId="1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8">
    <w:abstractNumId w:val="4"/>
  </w:num>
  <w:num w:numId="19">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CF6"/>
    <w:rsid w:val="000062EF"/>
    <w:rsid w:val="000136EF"/>
    <w:rsid w:val="00023FF7"/>
    <w:rsid w:val="000268A4"/>
    <w:rsid w:val="00044423"/>
    <w:rsid w:val="000458BC"/>
    <w:rsid w:val="00045C41"/>
    <w:rsid w:val="00046C03"/>
    <w:rsid w:val="00047874"/>
    <w:rsid w:val="000508B9"/>
    <w:rsid w:val="000670DF"/>
    <w:rsid w:val="00071F14"/>
    <w:rsid w:val="000743C2"/>
    <w:rsid w:val="0007614F"/>
    <w:rsid w:val="00082149"/>
    <w:rsid w:val="000863BB"/>
    <w:rsid w:val="00096322"/>
    <w:rsid w:val="000A3E75"/>
    <w:rsid w:val="000A53AA"/>
    <w:rsid w:val="000B17A6"/>
    <w:rsid w:val="000B1C6B"/>
    <w:rsid w:val="000C09AC"/>
    <w:rsid w:val="000D21DE"/>
    <w:rsid w:val="000D7D09"/>
    <w:rsid w:val="000E00F3"/>
    <w:rsid w:val="000E4F36"/>
    <w:rsid w:val="000E5145"/>
    <w:rsid w:val="000E7ADD"/>
    <w:rsid w:val="000F158C"/>
    <w:rsid w:val="000F15B1"/>
    <w:rsid w:val="000F6F56"/>
    <w:rsid w:val="001023C8"/>
    <w:rsid w:val="00102F3D"/>
    <w:rsid w:val="00110964"/>
    <w:rsid w:val="00111B5E"/>
    <w:rsid w:val="001125C8"/>
    <w:rsid w:val="0012481C"/>
    <w:rsid w:val="00124E38"/>
    <w:rsid w:val="0012580B"/>
    <w:rsid w:val="001318B9"/>
    <w:rsid w:val="001319AE"/>
    <w:rsid w:val="00131F90"/>
    <w:rsid w:val="00133E68"/>
    <w:rsid w:val="0013526E"/>
    <w:rsid w:val="00147BA8"/>
    <w:rsid w:val="0015456A"/>
    <w:rsid w:val="00160EC2"/>
    <w:rsid w:val="00171371"/>
    <w:rsid w:val="00173048"/>
    <w:rsid w:val="00175A24"/>
    <w:rsid w:val="00177AA1"/>
    <w:rsid w:val="001826F6"/>
    <w:rsid w:val="00183B6A"/>
    <w:rsid w:val="001846AF"/>
    <w:rsid w:val="00187E58"/>
    <w:rsid w:val="001953A7"/>
    <w:rsid w:val="00197E14"/>
    <w:rsid w:val="00197E53"/>
    <w:rsid w:val="001A1FA5"/>
    <w:rsid w:val="001A297E"/>
    <w:rsid w:val="001A368E"/>
    <w:rsid w:val="001A7329"/>
    <w:rsid w:val="001B4E28"/>
    <w:rsid w:val="001C0186"/>
    <w:rsid w:val="001C183F"/>
    <w:rsid w:val="001C3525"/>
    <w:rsid w:val="001C440B"/>
    <w:rsid w:val="001C7F99"/>
    <w:rsid w:val="001D1BD2"/>
    <w:rsid w:val="001D491C"/>
    <w:rsid w:val="001D5CA2"/>
    <w:rsid w:val="001D7854"/>
    <w:rsid w:val="001E02BE"/>
    <w:rsid w:val="001E3B37"/>
    <w:rsid w:val="001F2594"/>
    <w:rsid w:val="002055A6"/>
    <w:rsid w:val="00206460"/>
    <w:rsid w:val="002069B4"/>
    <w:rsid w:val="00215286"/>
    <w:rsid w:val="00215DFC"/>
    <w:rsid w:val="002201B4"/>
    <w:rsid w:val="00220DD1"/>
    <w:rsid w:val="002212DF"/>
    <w:rsid w:val="00224C78"/>
    <w:rsid w:val="00227BA7"/>
    <w:rsid w:val="00233096"/>
    <w:rsid w:val="00237F22"/>
    <w:rsid w:val="00241ADE"/>
    <w:rsid w:val="00245751"/>
    <w:rsid w:val="002518B5"/>
    <w:rsid w:val="00256FA3"/>
    <w:rsid w:val="00262515"/>
    <w:rsid w:val="00263398"/>
    <w:rsid w:val="00265CA3"/>
    <w:rsid w:val="00266189"/>
    <w:rsid w:val="00271197"/>
    <w:rsid w:val="0027513E"/>
    <w:rsid w:val="00275BCF"/>
    <w:rsid w:val="00283882"/>
    <w:rsid w:val="002842B8"/>
    <w:rsid w:val="00292257"/>
    <w:rsid w:val="002A319B"/>
    <w:rsid w:val="002A54E0"/>
    <w:rsid w:val="002A5AE7"/>
    <w:rsid w:val="002B04CE"/>
    <w:rsid w:val="002B0D0B"/>
    <w:rsid w:val="002B1595"/>
    <w:rsid w:val="002B191D"/>
    <w:rsid w:val="002D0AF6"/>
    <w:rsid w:val="002D1F1A"/>
    <w:rsid w:val="002E14DC"/>
    <w:rsid w:val="002E5FD8"/>
    <w:rsid w:val="002E785E"/>
    <w:rsid w:val="002F164D"/>
    <w:rsid w:val="00306206"/>
    <w:rsid w:val="00312818"/>
    <w:rsid w:val="00317D85"/>
    <w:rsid w:val="003248CD"/>
    <w:rsid w:val="00327C56"/>
    <w:rsid w:val="003315A1"/>
    <w:rsid w:val="003373EC"/>
    <w:rsid w:val="00340AC5"/>
    <w:rsid w:val="00342FF4"/>
    <w:rsid w:val="00343A43"/>
    <w:rsid w:val="003706CC"/>
    <w:rsid w:val="00372874"/>
    <w:rsid w:val="003763E7"/>
    <w:rsid w:val="00377710"/>
    <w:rsid w:val="00380304"/>
    <w:rsid w:val="003805D1"/>
    <w:rsid w:val="00384522"/>
    <w:rsid w:val="00386058"/>
    <w:rsid w:val="00390C4D"/>
    <w:rsid w:val="0039365F"/>
    <w:rsid w:val="0039517B"/>
    <w:rsid w:val="00395B0C"/>
    <w:rsid w:val="003A2D8E"/>
    <w:rsid w:val="003B2C84"/>
    <w:rsid w:val="003B4786"/>
    <w:rsid w:val="003C20E4"/>
    <w:rsid w:val="003D2752"/>
    <w:rsid w:val="003E1B56"/>
    <w:rsid w:val="003E5681"/>
    <w:rsid w:val="003E6F90"/>
    <w:rsid w:val="003F5D0F"/>
    <w:rsid w:val="00401F94"/>
    <w:rsid w:val="00402109"/>
    <w:rsid w:val="00403283"/>
    <w:rsid w:val="004075FD"/>
    <w:rsid w:val="00414101"/>
    <w:rsid w:val="00414DC8"/>
    <w:rsid w:val="00420F41"/>
    <w:rsid w:val="004216A3"/>
    <w:rsid w:val="0042249F"/>
    <w:rsid w:val="00424C1C"/>
    <w:rsid w:val="0043087F"/>
    <w:rsid w:val="00433DDB"/>
    <w:rsid w:val="00437619"/>
    <w:rsid w:val="00441C59"/>
    <w:rsid w:val="00444311"/>
    <w:rsid w:val="00444A40"/>
    <w:rsid w:val="00444F10"/>
    <w:rsid w:val="0044566B"/>
    <w:rsid w:val="004524FA"/>
    <w:rsid w:val="0045294D"/>
    <w:rsid w:val="0045473E"/>
    <w:rsid w:val="0048340D"/>
    <w:rsid w:val="00484580"/>
    <w:rsid w:val="004945E6"/>
    <w:rsid w:val="004A03AF"/>
    <w:rsid w:val="004A2A63"/>
    <w:rsid w:val="004A352B"/>
    <w:rsid w:val="004A55AD"/>
    <w:rsid w:val="004A5622"/>
    <w:rsid w:val="004B0386"/>
    <w:rsid w:val="004B0DFC"/>
    <w:rsid w:val="004B210C"/>
    <w:rsid w:val="004B54DA"/>
    <w:rsid w:val="004D2192"/>
    <w:rsid w:val="004D29A1"/>
    <w:rsid w:val="004D405F"/>
    <w:rsid w:val="004D667F"/>
    <w:rsid w:val="004E0425"/>
    <w:rsid w:val="004E4F4F"/>
    <w:rsid w:val="004E6789"/>
    <w:rsid w:val="004E6C73"/>
    <w:rsid w:val="004F0ABF"/>
    <w:rsid w:val="004F4421"/>
    <w:rsid w:val="004F61E3"/>
    <w:rsid w:val="00502F34"/>
    <w:rsid w:val="00507014"/>
    <w:rsid w:val="0051015C"/>
    <w:rsid w:val="00512C44"/>
    <w:rsid w:val="00516563"/>
    <w:rsid w:val="00516CF1"/>
    <w:rsid w:val="00531AE9"/>
    <w:rsid w:val="00536BEB"/>
    <w:rsid w:val="00545AC4"/>
    <w:rsid w:val="00550A66"/>
    <w:rsid w:val="00567EC7"/>
    <w:rsid w:val="00570013"/>
    <w:rsid w:val="005801A2"/>
    <w:rsid w:val="0058236E"/>
    <w:rsid w:val="00583581"/>
    <w:rsid w:val="00584BCE"/>
    <w:rsid w:val="00585647"/>
    <w:rsid w:val="00585E41"/>
    <w:rsid w:val="00593B80"/>
    <w:rsid w:val="005952A5"/>
    <w:rsid w:val="005A1795"/>
    <w:rsid w:val="005A33A1"/>
    <w:rsid w:val="005A3F34"/>
    <w:rsid w:val="005A5D09"/>
    <w:rsid w:val="005B217D"/>
    <w:rsid w:val="005B22AF"/>
    <w:rsid w:val="005B48B6"/>
    <w:rsid w:val="005C20DD"/>
    <w:rsid w:val="005C385F"/>
    <w:rsid w:val="005D629D"/>
    <w:rsid w:val="005D6B4F"/>
    <w:rsid w:val="005E1AC6"/>
    <w:rsid w:val="005F1764"/>
    <w:rsid w:val="005F6F1B"/>
    <w:rsid w:val="00600C43"/>
    <w:rsid w:val="00601435"/>
    <w:rsid w:val="00604F02"/>
    <w:rsid w:val="00607990"/>
    <w:rsid w:val="00607EAF"/>
    <w:rsid w:val="0061016B"/>
    <w:rsid w:val="00611079"/>
    <w:rsid w:val="006155E5"/>
    <w:rsid w:val="0061694B"/>
    <w:rsid w:val="00624288"/>
    <w:rsid w:val="00624B33"/>
    <w:rsid w:val="0062540D"/>
    <w:rsid w:val="00626382"/>
    <w:rsid w:val="00630AA2"/>
    <w:rsid w:val="00633E2F"/>
    <w:rsid w:val="00643A33"/>
    <w:rsid w:val="00644CB4"/>
    <w:rsid w:val="00646707"/>
    <w:rsid w:val="00656897"/>
    <w:rsid w:val="0066013A"/>
    <w:rsid w:val="00662E58"/>
    <w:rsid w:val="00664DCF"/>
    <w:rsid w:val="006704B9"/>
    <w:rsid w:val="00682311"/>
    <w:rsid w:val="006842B6"/>
    <w:rsid w:val="006A1B25"/>
    <w:rsid w:val="006A500D"/>
    <w:rsid w:val="006A5722"/>
    <w:rsid w:val="006B1F89"/>
    <w:rsid w:val="006C5D39"/>
    <w:rsid w:val="006C6C47"/>
    <w:rsid w:val="006C6FD2"/>
    <w:rsid w:val="006D02DF"/>
    <w:rsid w:val="006D13B2"/>
    <w:rsid w:val="006D6832"/>
    <w:rsid w:val="006E2810"/>
    <w:rsid w:val="006E5417"/>
    <w:rsid w:val="006E7524"/>
    <w:rsid w:val="006F19AB"/>
    <w:rsid w:val="006F344C"/>
    <w:rsid w:val="00701763"/>
    <w:rsid w:val="00704C0B"/>
    <w:rsid w:val="00706959"/>
    <w:rsid w:val="0071213A"/>
    <w:rsid w:val="00712997"/>
    <w:rsid w:val="00712F60"/>
    <w:rsid w:val="00720E03"/>
    <w:rsid w:val="00720E3B"/>
    <w:rsid w:val="00724EF5"/>
    <w:rsid w:val="00745F6B"/>
    <w:rsid w:val="00751243"/>
    <w:rsid w:val="00755421"/>
    <w:rsid w:val="0075585E"/>
    <w:rsid w:val="007630D2"/>
    <w:rsid w:val="00764AE2"/>
    <w:rsid w:val="00770571"/>
    <w:rsid w:val="0077295D"/>
    <w:rsid w:val="007757A0"/>
    <w:rsid w:val="007768FF"/>
    <w:rsid w:val="0078235A"/>
    <w:rsid w:val="007824D3"/>
    <w:rsid w:val="00785546"/>
    <w:rsid w:val="007857C8"/>
    <w:rsid w:val="00786594"/>
    <w:rsid w:val="007915DA"/>
    <w:rsid w:val="0079233B"/>
    <w:rsid w:val="007932AF"/>
    <w:rsid w:val="00796A17"/>
    <w:rsid w:val="00796EE3"/>
    <w:rsid w:val="007A102E"/>
    <w:rsid w:val="007A2623"/>
    <w:rsid w:val="007A3048"/>
    <w:rsid w:val="007A7514"/>
    <w:rsid w:val="007A7D29"/>
    <w:rsid w:val="007B4AB8"/>
    <w:rsid w:val="007B5788"/>
    <w:rsid w:val="007C0103"/>
    <w:rsid w:val="007C20AC"/>
    <w:rsid w:val="007C325F"/>
    <w:rsid w:val="007C4481"/>
    <w:rsid w:val="007D7E8D"/>
    <w:rsid w:val="007E043A"/>
    <w:rsid w:val="007E2429"/>
    <w:rsid w:val="007E4499"/>
    <w:rsid w:val="007F11A5"/>
    <w:rsid w:val="007F1E12"/>
    <w:rsid w:val="007F1F8B"/>
    <w:rsid w:val="007F67A1"/>
    <w:rsid w:val="007F7580"/>
    <w:rsid w:val="0080401B"/>
    <w:rsid w:val="0081424F"/>
    <w:rsid w:val="008206C8"/>
    <w:rsid w:val="008218F7"/>
    <w:rsid w:val="00824B3D"/>
    <w:rsid w:val="00824B6A"/>
    <w:rsid w:val="00830BD0"/>
    <w:rsid w:val="008329D7"/>
    <w:rsid w:val="00833D96"/>
    <w:rsid w:val="008373C4"/>
    <w:rsid w:val="008465CA"/>
    <w:rsid w:val="00846CE3"/>
    <w:rsid w:val="008477B2"/>
    <w:rsid w:val="00860197"/>
    <w:rsid w:val="00862457"/>
    <w:rsid w:val="0086559A"/>
    <w:rsid w:val="00867D93"/>
    <w:rsid w:val="00872DAF"/>
    <w:rsid w:val="0087315C"/>
    <w:rsid w:val="00874A6C"/>
    <w:rsid w:val="00875C2C"/>
    <w:rsid w:val="00875CAD"/>
    <w:rsid w:val="00876C65"/>
    <w:rsid w:val="00890DB4"/>
    <w:rsid w:val="00891992"/>
    <w:rsid w:val="008A4B4C"/>
    <w:rsid w:val="008A4D6C"/>
    <w:rsid w:val="008A5034"/>
    <w:rsid w:val="008B71BA"/>
    <w:rsid w:val="008C1D68"/>
    <w:rsid w:val="008C239F"/>
    <w:rsid w:val="008C4BDE"/>
    <w:rsid w:val="008D1647"/>
    <w:rsid w:val="008E480C"/>
    <w:rsid w:val="008F1835"/>
    <w:rsid w:val="009008CC"/>
    <w:rsid w:val="00907757"/>
    <w:rsid w:val="00915372"/>
    <w:rsid w:val="009212B0"/>
    <w:rsid w:val="009234A5"/>
    <w:rsid w:val="00923557"/>
    <w:rsid w:val="009252A5"/>
    <w:rsid w:val="009336F7"/>
    <w:rsid w:val="0093724F"/>
    <w:rsid w:val="009374A7"/>
    <w:rsid w:val="00937E4A"/>
    <w:rsid w:val="00943295"/>
    <w:rsid w:val="00945CE7"/>
    <w:rsid w:val="009477D2"/>
    <w:rsid w:val="00951FD4"/>
    <w:rsid w:val="00955648"/>
    <w:rsid w:val="00957E94"/>
    <w:rsid w:val="00963833"/>
    <w:rsid w:val="00982FA4"/>
    <w:rsid w:val="00983075"/>
    <w:rsid w:val="0098551D"/>
    <w:rsid w:val="009867B0"/>
    <w:rsid w:val="00987B3B"/>
    <w:rsid w:val="009916BD"/>
    <w:rsid w:val="0099518F"/>
    <w:rsid w:val="009A2FED"/>
    <w:rsid w:val="009A523D"/>
    <w:rsid w:val="009C3772"/>
    <w:rsid w:val="009D0A4C"/>
    <w:rsid w:val="009D45F3"/>
    <w:rsid w:val="009D60EA"/>
    <w:rsid w:val="009D7A6B"/>
    <w:rsid w:val="009D7DCA"/>
    <w:rsid w:val="009E51C6"/>
    <w:rsid w:val="009E5D09"/>
    <w:rsid w:val="009F206A"/>
    <w:rsid w:val="009F434F"/>
    <w:rsid w:val="009F496B"/>
    <w:rsid w:val="00A01439"/>
    <w:rsid w:val="00A02B88"/>
    <w:rsid w:val="00A02E61"/>
    <w:rsid w:val="00A05CFF"/>
    <w:rsid w:val="00A446F8"/>
    <w:rsid w:val="00A51F7D"/>
    <w:rsid w:val="00A56B97"/>
    <w:rsid w:val="00A578B2"/>
    <w:rsid w:val="00A60210"/>
    <w:rsid w:val="00A6093D"/>
    <w:rsid w:val="00A7585A"/>
    <w:rsid w:val="00A76A6D"/>
    <w:rsid w:val="00A776AB"/>
    <w:rsid w:val="00A778D2"/>
    <w:rsid w:val="00A8072D"/>
    <w:rsid w:val="00A825C9"/>
    <w:rsid w:val="00A82B76"/>
    <w:rsid w:val="00A83253"/>
    <w:rsid w:val="00A91305"/>
    <w:rsid w:val="00A93FB0"/>
    <w:rsid w:val="00A9526B"/>
    <w:rsid w:val="00A97AD7"/>
    <w:rsid w:val="00AA6E84"/>
    <w:rsid w:val="00AB1040"/>
    <w:rsid w:val="00AB628B"/>
    <w:rsid w:val="00AC07F1"/>
    <w:rsid w:val="00AC2392"/>
    <w:rsid w:val="00AC4C24"/>
    <w:rsid w:val="00AC76B1"/>
    <w:rsid w:val="00AD14DF"/>
    <w:rsid w:val="00AD3A45"/>
    <w:rsid w:val="00AD492E"/>
    <w:rsid w:val="00AD6EE3"/>
    <w:rsid w:val="00AE341B"/>
    <w:rsid w:val="00AE62A2"/>
    <w:rsid w:val="00AF0E81"/>
    <w:rsid w:val="00AF2052"/>
    <w:rsid w:val="00AF59B5"/>
    <w:rsid w:val="00B001B3"/>
    <w:rsid w:val="00B05750"/>
    <w:rsid w:val="00B079C6"/>
    <w:rsid w:val="00B07CA7"/>
    <w:rsid w:val="00B1279A"/>
    <w:rsid w:val="00B15CFA"/>
    <w:rsid w:val="00B22F70"/>
    <w:rsid w:val="00B24027"/>
    <w:rsid w:val="00B25ABA"/>
    <w:rsid w:val="00B30D39"/>
    <w:rsid w:val="00B35E8B"/>
    <w:rsid w:val="00B363F2"/>
    <w:rsid w:val="00B50AFB"/>
    <w:rsid w:val="00B5222E"/>
    <w:rsid w:val="00B526D7"/>
    <w:rsid w:val="00B61C96"/>
    <w:rsid w:val="00B628CE"/>
    <w:rsid w:val="00B62C53"/>
    <w:rsid w:val="00B62D2A"/>
    <w:rsid w:val="00B672A6"/>
    <w:rsid w:val="00B71058"/>
    <w:rsid w:val="00B72CE6"/>
    <w:rsid w:val="00B73A2A"/>
    <w:rsid w:val="00B7467C"/>
    <w:rsid w:val="00B821FE"/>
    <w:rsid w:val="00B82C95"/>
    <w:rsid w:val="00B9240D"/>
    <w:rsid w:val="00B94B06"/>
    <w:rsid w:val="00B94C28"/>
    <w:rsid w:val="00BA5D76"/>
    <w:rsid w:val="00BA76E4"/>
    <w:rsid w:val="00BB3B87"/>
    <w:rsid w:val="00BC10BA"/>
    <w:rsid w:val="00BC538F"/>
    <w:rsid w:val="00BC5AFD"/>
    <w:rsid w:val="00BC6DBE"/>
    <w:rsid w:val="00BD14AA"/>
    <w:rsid w:val="00BD7203"/>
    <w:rsid w:val="00BD75F2"/>
    <w:rsid w:val="00BE1AB8"/>
    <w:rsid w:val="00BE232D"/>
    <w:rsid w:val="00BF3D29"/>
    <w:rsid w:val="00C03665"/>
    <w:rsid w:val="00C04F43"/>
    <w:rsid w:val="00C0609D"/>
    <w:rsid w:val="00C115AB"/>
    <w:rsid w:val="00C217B5"/>
    <w:rsid w:val="00C23ECA"/>
    <w:rsid w:val="00C30249"/>
    <w:rsid w:val="00C3210C"/>
    <w:rsid w:val="00C35CEE"/>
    <w:rsid w:val="00C3723B"/>
    <w:rsid w:val="00C44436"/>
    <w:rsid w:val="00C548C4"/>
    <w:rsid w:val="00C55601"/>
    <w:rsid w:val="00C606C9"/>
    <w:rsid w:val="00C6342E"/>
    <w:rsid w:val="00C70C6B"/>
    <w:rsid w:val="00C70FD7"/>
    <w:rsid w:val="00C7421F"/>
    <w:rsid w:val="00C80288"/>
    <w:rsid w:val="00C81BF3"/>
    <w:rsid w:val="00C84003"/>
    <w:rsid w:val="00C8570E"/>
    <w:rsid w:val="00C90650"/>
    <w:rsid w:val="00C90C25"/>
    <w:rsid w:val="00C90EB4"/>
    <w:rsid w:val="00C92C41"/>
    <w:rsid w:val="00C957F6"/>
    <w:rsid w:val="00C97BE9"/>
    <w:rsid w:val="00C97D78"/>
    <w:rsid w:val="00CB0854"/>
    <w:rsid w:val="00CB3207"/>
    <w:rsid w:val="00CB6021"/>
    <w:rsid w:val="00CC1843"/>
    <w:rsid w:val="00CC1E7A"/>
    <w:rsid w:val="00CC2AAE"/>
    <w:rsid w:val="00CC51E1"/>
    <w:rsid w:val="00CC5A42"/>
    <w:rsid w:val="00CC75A1"/>
    <w:rsid w:val="00CD0EAB"/>
    <w:rsid w:val="00CD12F2"/>
    <w:rsid w:val="00CD41DC"/>
    <w:rsid w:val="00CD4D39"/>
    <w:rsid w:val="00CD5B41"/>
    <w:rsid w:val="00CE04A2"/>
    <w:rsid w:val="00CE49D0"/>
    <w:rsid w:val="00CF2381"/>
    <w:rsid w:val="00CF34DB"/>
    <w:rsid w:val="00CF558F"/>
    <w:rsid w:val="00D073E2"/>
    <w:rsid w:val="00D149DD"/>
    <w:rsid w:val="00D3031C"/>
    <w:rsid w:val="00D3613F"/>
    <w:rsid w:val="00D446EC"/>
    <w:rsid w:val="00D51BF0"/>
    <w:rsid w:val="00D535C7"/>
    <w:rsid w:val="00D55942"/>
    <w:rsid w:val="00D5705D"/>
    <w:rsid w:val="00D62332"/>
    <w:rsid w:val="00D63888"/>
    <w:rsid w:val="00D63940"/>
    <w:rsid w:val="00D64631"/>
    <w:rsid w:val="00D669F3"/>
    <w:rsid w:val="00D67B58"/>
    <w:rsid w:val="00D759EB"/>
    <w:rsid w:val="00D767C7"/>
    <w:rsid w:val="00D807BF"/>
    <w:rsid w:val="00D81124"/>
    <w:rsid w:val="00D83FFA"/>
    <w:rsid w:val="00D8599F"/>
    <w:rsid w:val="00D85CFC"/>
    <w:rsid w:val="00D96CFB"/>
    <w:rsid w:val="00DA7887"/>
    <w:rsid w:val="00DB1313"/>
    <w:rsid w:val="00DB2C26"/>
    <w:rsid w:val="00DB2C63"/>
    <w:rsid w:val="00DB4A56"/>
    <w:rsid w:val="00DB79FC"/>
    <w:rsid w:val="00DC076E"/>
    <w:rsid w:val="00DD0761"/>
    <w:rsid w:val="00DD502A"/>
    <w:rsid w:val="00DD5B0E"/>
    <w:rsid w:val="00DD7799"/>
    <w:rsid w:val="00DE6B43"/>
    <w:rsid w:val="00DF072C"/>
    <w:rsid w:val="00DF23B2"/>
    <w:rsid w:val="00E06471"/>
    <w:rsid w:val="00E11923"/>
    <w:rsid w:val="00E15D6A"/>
    <w:rsid w:val="00E262D4"/>
    <w:rsid w:val="00E33431"/>
    <w:rsid w:val="00E33CB4"/>
    <w:rsid w:val="00E3443F"/>
    <w:rsid w:val="00E35826"/>
    <w:rsid w:val="00E36250"/>
    <w:rsid w:val="00E36F45"/>
    <w:rsid w:val="00E3712E"/>
    <w:rsid w:val="00E37592"/>
    <w:rsid w:val="00E40255"/>
    <w:rsid w:val="00E54511"/>
    <w:rsid w:val="00E5615C"/>
    <w:rsid w:val="00E56676"/>
    <w:rsid w:val="00E61DAC"/>
    <w:rsid w:val="00E6366F"/>
    <w:rsid w:val="00E64678"/>
    <w:rsid w:val="00E64FD6"/>
    <w:rsid w:val="00E66703"/>
    <w:rsid w:val="00E67BB8"/>
    <w:rsid w:val="00E7198A"/>
    <w:rsid w:val="00E75FE3"/>
    <w:rsid w:val="00E77BC8"/>
    <w:rsid w:val="00E801D7"/>
    <w:rsid w:val="00E825F8"/>
    <w:rsid w:val="00E87932"/>
    <w:rsid w:val="00E95CD2"/>
    <w:rsid w:val="00E972A8"/>
    <w:rsid w:val="00EA100A"/>
    <w:rsid w:val="00EA31AF"/>
    <w:rsid w:val="00EA3BF1"/>
    <w:rsid w:val="00EA4984"/>
    <w:rsid w:val="00EA4C64"/>
    <w:rsid w:val="00EB0365"/>
    <w:rsid w:val="00EB3A29"/>
    <w:rsid w:val="00EB7AB1"/>
    <w:rsid w:val="00ED01CF"/>
    <w:rsid w:val="00ED3168"/>
    <w:rsid w:val="00ED7642"/>
    <w:rsid w:val="00EE5E11"/>
    <w:rsid w:val="00EE7ABB"/>
    <w:rsid w:val="00EF0043"/>
    <w:rsid w:val="00EF48CC"/>
    <w:rsid w:val="00F0143A"/>
    <w:rsid w:val="00F07DA9"/>
    <w:rsid w:val="00F07E51"/>
    <w:rsid w:val="00F14724"/>
    <w:rsid w:val="00F24A60"/>
    <w:rsid w:val="00F27BF6"/>
    <w:rsid w:val="00F3078E"/>
    <w:rsid w:val="00F37D56"/>
    <w:rsid w:val="00F40101"/>
    <w:rsid w:val="00F430B1"/>
    <w:rsid w:val="00F45504"/>
    <w:rsid w:val="00F5293A"/>
    <w:rsid w:val="00F555BE"/>
    <w:rsid w:val="00F57243"/>
    <w:rsid w:val="00F622AE"/>
    <w:rsid w:val="00F641CB"/>
    <w:rsid w:val="00F6532A"/>
    <w:rsid w:val="00F7180A"/>
    <w:rsid w:val="00F73032"/>
    <w:rsid w:val="00F80C27"/>
    <w:rsid w:val="00F83114"/>
    <w:rsid w:val="00F848FC"/>
    <w:rsid w:val="00F9282A"/>
    <w:rsid w:val="00F96BAD"/>
    <w:rsid w:val="00FA0BB7"/>
    <w:rsid w:val="00FA5E5A"/>
    <w:rsid w:val="00FB0E84"/>
    <w:rsid w:val="00FB56EB"/>
    <w:rsid w:val="00FB6569"/>
    <w:rsid w:val="00FC28E6"/>
    <w:rsid w:val="00FC6F71"/>
    <w:rsid w:val="00FC7A0C"/>
    <w:rsid w:val="00FD01C2"/>
    <w:rsid w:val="00FE0F73"/>
    <w:rsid w:val="00FE2DB9"/>
    <w:rsid w:val="00FF0CE3"/>
    <w:rsid w:val="00FF3CB4"/>
    <w:rsid w:val="00FF3E35"/>
    <w:rsid w:val="00FF5857"/>
    <w:rsid w:val="00FF7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aliases w:val="Figure"/>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aliases w:val="Figure"/>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699081">
      <w:bodyDiv w:val="1"/>
      <w:marLeft w:val="0"/>
      <w:marRight w:val="0"/>
      <w:marTop w:val="0"/>
      <w:marBottom w:val="0"/>
      <w:divBdr>
        <w:top w:val="none" w:sz="0" w:space="0" w:color="auto"/>
        <w:left w:val="none" w:sz="0" w:space="0" w:color="auto"/>
        <w:bottom w:val="none" w:sz="0" w:space="0" w:color="auto"/>
        <w:right w:val="none" w:sz="0" w:space="0" w:color="auto"/>
      </w:divBdr>
    </w:div>
    <w:div w:id="1164777395">
      <w:bodyDiv w:val="1"/>
      <w:marLeft w:val="0"/>
      <w:marRight w:val="0"/>
      <w:marTop w:val="0"/>
      <w:marBottom w:val="0"/>
      <w:divBdr>
        <w:top w:val="none" w:sz="0" w:space="0" w:color="auto"/>
        <w:left w:val="none" w:sz="0" w:space="0" w:color="auto"/>
        <w:bottom w:val="none" w:sz="0" w:space="0" w:color="auto"/>
        <w:right w:val="none" w:sz="0" w:space="0" w:color="auto"/>
      </w:divBdr>
      <w:divsChild>
        <w:div w:id="1481919155">
          <w:marLeft w:val="0"/>
          <w:marRight w:val="0"/>
          <w:marTop w:val="0"/>
          <w:marBottom w:val="0"/>
          <w:divBdr>
            <w:top w:val="none" w:sz="0" w:space="0" w:color="auto"/>
            <w:left w:val="none" w:sz="0" w:space="0" w:color="auto"/>
            <w:bottom w:val="none" w:sz="0" w:space="0" w:color="auto"/>
            <w:right w:val="none" w:sz="0" w:space="0" w:color="auto"/>
          </w:divBdr>
          <w:divsChild>
            <w:div w:id="1909025275">
              <w:marLeft w:val="0"/>
              <w:marRight w:val="0"/>
              <w:marTop w:val="0"/>
              <w:marBottom w:val="0"/>
              <w:divBdr>
                <w:top w:val="none" w:sz="0" w:space="0" w:color="auto"/>
                <w:left w:val="none" w:sz="0" w:space="0" w:color="auto"/>
                <w:bottom w:val="none" w:sz="0" w:space="0" w:color="auto"/>
                <w:right w:val="none" w:sz="0" w:space="0" w:color="auto"/>
              </w:divBdr>
              <w:divsChild>
                <w:div w:id="179635533">
                  <w:marLeft w:val="0"/>
                  <w:marRight w:val="0"/>
                  <w:marTop w:val="0"/>
                  <w:marBottom w:val="0"/>
                  <w:divBdr>
                    <w:top w:val="none" w:sz="0" w:space="0" w:color="auto"/>
                    <w:left w:val="none" w:sz="0" w:space="0" w:color="auto"/>
                    <w:bottom w:val="none" w:sz="0" w:space="0" w:color="auto"/>
                    <w:right w:val="none" w:sz="0" w:space="0" w:color="auto"/>
                  </w:divBdr>
                  <w:divsChild>
                    <w:div w:id="565997312">
                      <w:marLeft w:val="0"/>
                      <w:marRight w:val="-600"/>
                      <w:marTop w:val="0"/>
                      <w:marBottom w:val="0"/>
                      <w:divBdr>
                        <w:top w:val="none" w:sz="0" w:space="0" w:color="auto"/>
                        <w:left w:val="none" w:sz="0" w:space="0" w:color="auto"/>
                        <w:bottom w:val="none" w:sz="0" w:space="0" w:color="auto"/>
                        <w:right w:val="none" w:sz="0" w:space="0" w:color="auto"/>
                      </w:divBdr>
                      <w:divsChild>
                        <w:div w:id="2027557920">
                          <w:marLeft w:val="0"/>
                          <w:marRight w:val="0"/>
                          <w:marTop w:val="0"/>
                          <w:marBottom w:val="0"/>
                          <w:divBdr>
                            <w:top w:val="none" w:sz="0" w:space="0" w:color="auto"/>
                            <w:left w:val="none" w:sz="0" w:space="0" w:color="auto"/>
                            <w:bottom w:val="none" w:sz="0" w:space="0" w:color="auto"/>
                            <w:right w:val="none" w:sz="0" w:space="0" w:color="auto"/>
                          </w:divBdr>
                          <w:divsChild>
                            <w:div w:id="1031418696">
                              <w:marLeft w:val="0"/>
                              <w:marRight w:val="0"/>
                              <w:marTop w:val="0"/>
                              <w:marBottom w:val="0"/>
                              <w:divBdr>
                                <w:top w:val="none" w:sz="0" w:space="0" w:color="auto"/>
                                <w:left w:val="none" w:sz="0" w:space="0" w:color="auto"/>
                                <w:bottom w:val="none" w:sz="0" w:space="0" w:color="auto"/>
                                <w:right w:val="none" w:sz="0" w:space="0" w:color="auto"/>
                              </w:divBdr>
                              <w:divsChild>
                                <w:div w:id="450824538">
                                  <w:marLeft w:val="0"/>
                                  <w:marRight w:val="0"/>
                                  <w:marTop w:val="0"/>
                                  <w:marBottom w:val="0"/>
                                  <w:divBdr>
                                    <w:top w:val="none" w:sz="0" w:space="0" w:color="auto"/>
                                    <w:left w:val="none" w:sz="0" w:space="0" w:color="auto"/>
                                    <w:bottom w:val="none" w:sz="0" w:space="0" w:color="auto"/>
                                    <w:right w:val="none" w:sz="0" w:space="0" w:color="auto"/>
                                  </w:divBdr>
                                  <w:divsChild>
                                    <w:div w:id="1574318608">
                                      <w:marLeft w:val="0"/>
                                      <w:marRight w:val="1860"/>
                                      <w:marTop w:val="0"/>
                                      <w:marBottom w:val="0"/>
                                      <w:divBdr>
                                        <w:top w:val="none" w:sz="0" w:space="0" w:color="auto"/>
                                        <w:left w:val="none" w:sz="0" w:space="0" w:color="auto"/>
                                        <w:bottom w:val="none" w:sz="0" w:space="0" w:color="auto"/>
                                        <w:right w:val="none" w:sz="0" w:space="0" w:color="auto"/>
                                      </w:divBdr>
                                      <w:divsChild>
                                        <w:div w:id="14851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27974653">
      <w:bodyDiv w:val="1"/>
      <w:marLeft w:val="0"/>
      <w:marRight w:val="0"/>
      <w:marTop w:val="0"/>
      <w:marBottom w:val="0"/>
      <w:divBdr>
        <w:top w:val="none" w:sz="0" w:space="0" w:color="auto"/>
        <w:left w:val="none" w:sz="0" w:space="0" w:color="auto"/>
        <w:bottom w:val="none" w:sz="0" w:space="0" w:color="auto"/>
        <w:right w:val="none" w:sz="0" w:space="0" w:color="auto"/>
      </w:divBdr>
      <w:divsChild>
        <w:div w:id="2113813218">
          <w:marLeft w:val="0"/>
          <w:marRight w:val="0"/>
          <w:marTop w:val="0"/>
          <w:marBottom w:val="0"/>
          <w:divBdr>
            <w:top w:val="none" w:sz="0" w:space="0" w:color="auto"/>
            <w:left w:val="none" w:sz="0" w:space="0" w:color="auto"/>
            <w:bottom w:val="none" w:sz="0" w:space="0" w:color="auto"/>
            <w:right w:val="none" w:sz="0" w:space="0" w:color="auto"/>
          </w:divBdr>
          <w:divsChild>
            <w:div w:id="1088190192">
              <w:marLeft w:val="0"/>
              <w:marRight w:val="0"/>
              <w:marTop w:val="0"/>
              <w:marBottom w:val="0"/>
              <w:divBdr>
                <w:top w:val="none" w:sz="0" w:space="0" w:color="auto"/>
                <w:left w:val="none" w:sz="0" w:space="0" w:color="auto"/>
                <w:bottom w:val="none" w:sz="0" w:space="0" w:color="auto"/>
                <w:right w:val="none" w:sz="0" w:space="0" w:color="auto"/>
              </w:divBdr>
              <w:divsChild>
                <w:div w:id="32123675">
                  <w:marLeft w:val="0"/>
                  <w:marRight w:val="0"/>
                  <w:marTop w:val="0"/>
                  <w:marBottom w:val="0"/>
                  <w:divBdr>
                    <w:top w:val="none" w:sz="0" w:space="0" w:color="auto"/>
                    <w:left w:val="none" w:sz="0" w:space="0" w:color="auto"/>
                    <w:bottom w:val="none" w:sz="0" w:space="0" w:color="auto"/>
                    <w:right w:val="none" w:sz="0" w:space="0" w:color="auto"/>
                  </w:divBdr>
                  <w:divsChild>
                    <w:div w:id="2060978343">
                      <w:marLeft w:val="0"/>
                      <w:marRight w:val="-600"/>
                      <w:marTop w:val="0"/>
                      <w:marBottom w:val="0"/>
                      <w:divBdr>
                        <w:top w:val="none" w:sz="0" w:space="0" w:color="auto"/>
                        <w:left w:val="none" w:sz="0" w:space="0" w:color="auto"/>
                        <w:bottom w:val="none" w:sz="0" w:space="0" w:color="auto"/>
                        <w:right w:val="none" w:sz="0" w:space="0" w:color="auto"/>
                      </w:divBdr>
                      <w:divsChild>
                        <w:div w:id="254024365">
                          <w:marLeft w:val="0"/>
                          <w:marRight w:val="0"/>
                          <w:marTop w:val="0"/>
                          <w:marBottom w:val="0"/>
                          <w:divBdr>
                            <w:top w:val="none" w:sz="0" w:space="0" w:color="auto"/>
                            <w:left w:val="none" w:sz="0" w:space="0" w:color="auto"/>
                            <w:bottom w:val="none" w:sz="0" w:space="0" w:color="auto"/>
                            <w:right w:val="none" w:sz="0" w:space="0" w:color="auto"/>
                          </w:divBdr>
                          <w:divsChild>
                            <w:div w:id="253441969">
                              <w:marLeft w:val="0"/>
                              <w:marRight w:val="0"/>
                              <w:marTop w:val="0"/>
                              <w:marBottom w:val="0"/>
                              <w:divBdr>
                                <w:top w:val="none" w:sz="0" w:space="0" w:color="auto"/>
                                <w:left w:val="none" w:sz="0" w:space="0" w:color="auto"/>
                                <w:bottom w:val="none" w:sz="0" w:space="0" w:color="auto"/>
                                <w:right w:val="none" w:sz="0" w:space="0" w:color="auto"/>
                              </w:divBdr>
                              <w:divsChild>
                                <w:div w:id="1629387244">
                                  <w:marLeft w:val="0"/>
                                  <w:marRight w:val="0"/>
                                  <w:marTop w:val="0"/>
                                  <w:marBottom w:val="0"/>
                                  <w:divBdr>
                                    <w:top w:val="none" w:sz="0" w:space="0" w:color="auto"/>
                                    <w:left w:val="none" w:sz="0" w:space="0" w:color="auto"/>
                                    <w:bottom w:val="none" w:sz="0" w:space="0" w:color="auto"/>
                                    <w:right w:val="none" w:sz="0" w:space="0" w:color="auto"/>
                                  </w:divBdr>
                                  <w:divsChild>
                                    <w:div w:id="1274895976">
                                      <w:marLeft w:val="0"/>
                                      <w:marRight w:val="1860"/>
                                      <w:marTop w:val="0"/>
                                      <w:marBottom w:val="0"/>
                                      <w:divBdr>
                                        <w:top w:val="none" w:sz="0" w:space="0" w:color="auto"/>
                                        <w:left w:val="none" w:sz="0" w:space="0" w:color="auto"/>
                                        <w:bottom w:val="none" w:sz="0" w:space="0" w:color="auto"/>
                                        <w:right w:val="none" w:sz="0" w:space="0" w:color="auto"/>
                                      </w:divBdr>
                                      <w:divsChild>
                                        <w:div w:id="13190978">
                                          <w:marLeft w:val="0"/>
                                          <w:marRight w:val="0"/>
                                          <w:marTop w:val="0"/>
                                          <w:marBottom w:val="0"/>
                                          <w:divBdr>
                                            <w:top w:val="none" w:sz="0" w:space="0" w:color="auto"/>
                                            <w:left w:val="none" w:sz="0" w:space="0" w:color="auto"/>
                                            <w:bottom w:val="none" w:sz="0" w:space="0" w:color="auto"/>
                                            <w:right w:val="none" w:sz="0" w:space="0" w:color="auto"/>
                                          </w:divBdr>
                                          <w:divsChild>
                                            <w:div w:id="1995137738">
                                              <w:marLeft w:val="0"/>
                                              <w:marRight w:val="0"/>
                                              <w:marTop w:val="0"/>
                                              <w:marBottom w:val="0"/>
                                              <w:divBdr>
                                                <w:top w:val="none" w:sz="0" w:space="0" w:color="auto"/>
                                                <w:left w:val="none" w:sz="0" w:space="0" w:color="auto"/>
                                                <w:bottom w:val="none" w:sz="0" w:space="0" w:color="auto"/>
                                                <w:right w:val="none" w:sz="0" w:space="0" w:color="auto"/>
                                              </w:divBdr>
                                              <w:divsChild>
                                                <w:div w:id="8288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7897748">
      <w:bodyDiv w:val="1"/>
      <w:marLeft w:val="0"/>
      <w:marRight w:val="0"/>
      <w:marTop w:val="0"/>
      <w:marBottom w:val="0"/>
      <w:divBdr>
        <w:top w:val="none" w:sz="0" w:space="0" w:color="auto"/>
        <w:left w:val="none" w:sz="0" w:space="0" w:color="auto"/>
        <w:bottom w:val="none" w:sz="0" w:space="0" w:color="auto"/>
        <w:right w:val="none" w:sz="0" w:space="0" w:color="auto"/>
      </w:divBdr>
      <w:divsChild>
        <w:div w:id="1724791311">
          <w:marLeft w:val="0"/>
          <w:marRight w:val="0"/>
          <w:marTop w:val="0"/>
          <w:marBottom w:val="0"/>
          <w:divBdr>
            <w:top w:val="none" w:sz="0" w:space="0" w:color="auto"/>
            <w:left w:val="none" w:sz="0" w:space="0" w:color="auto"/>
            <w:bottom w:val="none" w:sz="0" w:space="0" w:color="auto"/>
            <w:right w:val="none" w:sz="0" w:space="0" w:color="auto"/>
          </w:divBdr>
          <w:divsChild>
            <w:div w:id="1790658150">
              <w:marLeft w:val="0"/>
              <w:marRight w:val="0"/>
              <w:marTop w:val="0"/>
              <w:marBottom w:val="0"/>
              <w:divBdr>
                <w:top w:val="none" w:sz="0" w:space="0" w:color="auto"/>
                <w:left w:val="none" w:sz="0" w:space="0" w:color="auto"/>
                <w:bottom w:val="none" w:sz="0" w:space="0" w:color="auto"/>
                <w:right w:val="none" w:sz="0" w:space="0" w:color="auto"/>
              </w:divBdr>
              <w:divsChild>
                <w:div w:id="373890650">
                  <w:marLeft w:val="0"/>
                  <w:marRight w:val="0"/>
                  <w:marTop w:val="0"/>
                  <w:marBottom w:val="0"/>
                  <w:divBdr>
                    <w:top w:val="none" w:sz="0" w:space="0" w:color="auto"/>
                    <w:left w:val="none" w:sz="0" w:space="0" w:color="auto"/>
                    <w:bottom w:val="none" w:sz="0" w:space="0" w:color="auto"/>
                    <w:right w:val="none" w:sz="0" w:space="0" w:color="auto"/>
                  </w:divBdr>
                  <w:divsChild>
                    <w:div w:id="233785413">
                      <w:marLeft w:val="0"/>
                      <w:marRight w:val="-600"/>
                      <w:marTop w:val="0"/>
                      <w:marBottom w:val="0"/>
                      <w:divBdr>
                        <w:top w:val="none" w:sz="0" w:space="0" w:color="auto"/>
                        <w:left w:val="none" w:sz="0" w:space="0" w:color="auto"/>
                        <w:bottom w:val="none" w:sz="0" w:space="0" w:color="auto"/>
                        <w:right w:val="none" w:sz="0" w:space="0" w:color="auto"/>
                      </w:divBdr>
                      <w:divsChild>
                        <w:div w:id="1753509689">
                          <w:marLeft w:val="0"/>
                          <w:marRight w:val="0"/>
                          <w:marTop w:val="0"/>
                          <w:marBottom w:val="0"/>
                          <w:divBdr>
                            <w:top w:val="none" w:sz="0" w:space="0" w:color="auto"/>
                            <w:left w:val="none" w:sz="0" w:space="0" w:color="auto"/>
                            <w:bottom w:val="none" w:sz="0" w:space="0" w:color="auto"/>
                            <w:right w:val="none" w:sz="0" w:space="0" w:color="auto"/>
                          </w:divBdr>
                          <w:divsChild>
                            <w:div w:id="384958617">
                              <w:marLeft w:val="0"/>
                              <w:marRight w:val="0"/>
                              <w:marTop w:val="0"/>
                              <w:marBottom w:val="0"/>
                              <w:divBdr>
                                <w:top w:val="none" w:sz="0" w:space="0" w:color="auto"/>
                                <w:left w:val="none" w:sz="0" w:space="0" w:color="auto"/>
                                <w:bottom w:val="none" w:sz="0" w:space="0" w:color="auto"/>
                                <w:right w:val="none" w:sz="0" w:space="0" w:color="auto"/>
                              </w:divBdr>
                              <w:divsChild>
                                <w:div w:id="118289107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1860"/>
                                      <w:marTop w:val="0"/>
                                      <w:marBottom w:val="0"/>
                                      <w:divBdr>
                                        <w:top w:val="none" w:sz="0" w:space="0" w:color="auto"/>
                                        <w:left w:val="none" w:sz="0" w:space="0" w:color="auto"/>
                                        <w:bottom w:val="none" w:sz="0" w:space="0" w:color="auto"/>
                                        <w:right w:val="none" w:sz="0" w:space="0" w:color="auto"/>
                                      </w:divBdr>
                                      <w:divsChild>
                                        <w:div w:id="1382099753">
                                          <w:marLeft w:val="0"/>
                                          <w:marRight w:val="0"/>
                                          <w:marTop w:val="0"/>
                                          <w:marBottom w:val="0"/>
                                          <w:divBdr>
                                            <w:top w:val="none" w:sz="0" w:space="0" w:color="auto"/>
                                            <w:left w:val="none" w:sz="0" w:space="0" w:color="auto"/>
                                            <w:bottom w:val="none" w:sz="0" w:space="0" w:color="auto"/>
                                            <w:right w:val="none" w:sz="0" w:space="0" w:color="auto"/>
                                          </w:divBdr>
                                          <w:divsChild>
                                            <w:div w:id="349723109">
                                              <w:marLeft w:val="0"/>
                                              <w:marRight w:val="0"/>
                                              <w:marTop w:val="0"/>
                                              <w:marBottom w:val="0"/>
                                              <w:divBdr>
                                                <w:top w:val="none" w:sz="0" w:space="0" w:color="auto"/>
                                                <w:left w:val="none" w:sz="0" w:space="0" w:color="auto"/>
                                                <w:bottom w:val="none" w:sz="0" w:space="0" w:color="auto"/>
                                                <w:right w:val="none" w:sz="0" w:space="0" w:color="auto"/>
                                              </w:divBdr>
                                              <w:divsChild>
                                                <w:div w:id="947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hang@u-aizu.ac.jp"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8C494-46FE-4C48-A72E-731E5A91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7</Pages>
  <Words>1707</Words>
  <Characters>9731</Characters>
  <Application>Microsoft Office Word</Application>
  <DocSecurity>0</DocSecurity>
  <Lines>81</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11416</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Admin</cp:lastModifiedBy>
  <cp:revision>9</cp:revision>
  <cp:lastPrinted>2012-04-16T22:24:00Z</cp:lastPrinted>
  <dcterms:created xsi:type="dcterms:W3CDTF">2012-10-10T03:58:00Z</dcterms:created>
  <dcterms:modified xsi:type="dcterms:W3CDTF">2012-10-11T00:26:00Z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10893214</vt:i4>
  </property>
  <property fmtid="{D5CDD505-2E9C-101B-9397-08002B2CF9AE}" pid="3" name="_NewReviewCycle">
    <vt:lpwstr/>
  </property>
  <property fmtid="{D5CDD505-2E9C-101B-9397-08002B2CF9AE}" pid="4" name="_EmailSubject">
    <vt:lpwstr>BoG on high-level syntax for extension planning</vt:lpwstr>
  </property>
  <property fmtid="{D5CDD505-2E9C-101B-9397-08002B2CF9AE}" pid="5" name="_AuthorEmail">
    <vt:lpwstr>yekuiw@qualcomm.com</vt:lpwstr>
  </property>
  <property fmtid="{D5CDD505-2E9C-101B-9397-08002B2CF9AE}" pid="6" name="_AuthorEmailDisplayName">
    <vt:lpwstr>Wang, Ye-Kui</vt:lpwstr>
  </property>
  <property fmtid="{D5CDD505-2E9C-101B-9397-08002B2CF9AE}" pid="7" name="_PreviousAdHocReviewCycleID">
    <vt:i4>-1956529504</vt:i4>
  </property>
  <property fmtid="{D5CDD505-2E9C-101B-9397-08002B2CF9AE}" pid="8" name="_ReviewingToolsShownOnce">
    <vt:lpwstr/>
  </property>
</Properties>
</file>