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B64D01" w:rsidRPr="0038086E">
        <w:tc>
          <w:tcPr>
            <w:tcW w:w="6408" w:type="dxa"/>
          </w:tcPr>
          <w:p w:rsidR="00B64D01" w:rsidRPr="0038086E" w:rsidRDefault="00E740DA" w:rsidP="00C97D78">
            <w:pPr>
              <w:tabs>
                <w:tab w:val="left" w:pos="7200"/>
              </w:tabs>
              <w:spacing w:before="0"/>
              <w:rPr>
                <w:rFonts w:eastAsia="Times New Roman"/>
                <w:b/>
                <w:szCs w:val="22"/>
                <w:lang w:val="en-CA"/>
              </w:rPr>
            </w:pPr>
            <w:r w:rsidRPr="00E740DA">
              <w:rPr>
                <w:noProof/>
                <w:lang w:eastAsia="zh-CN"/>
              </w:rPr>
              <w:pict>
                <v:group id="Group 2" o:spid="_x0000_s1026" style="position:absolute;margin-left:-4.15pt;margin-top:-27.5pt;width:23.3pt;height:24.6pt;z-index:1"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Pr="00E740DA">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3;visibility:visible">
                  <v:imagedata r:id="rId7" o:title=""/>
                </v:shape>
              </w:pict>
            </w:r>
            <w:r w:rsidRPr="00E740DA">
              <w:rPr>
                <w:noProof/>
                <w:lang w:eastAsia="zh-CN"/>
              </w:rPr>
              <w:pict>
                <v:shape id="Picture 26" o:spid="_x0000_s1051" type="#_x0000_t75" style="position:absolute;margin-left:21.15pt;margin-top:-25.1pt;width:23.2pt;height:21.05pt;z-index:2;visibility:visible">
                  <v:imagedata r:id="rId8" o:title=""/>
                </v:shape>
              </w:pict>
            </w:r>
            <w:r w:rsidR="00B64D01" w:rsidRPr="0038086E">
              <w:rPr>
                <w:rFonts w:eastAsia="Times New Roman"/>
                <w:b/>
                <w:szCs w:val="22"/>
                <w:lang w:val="en-CA"/>
              </w:rPr>
              <w:t>Joint Collaborative Team on Video Coding (JCT-VC)</w:t>
            </w:r>
          </w:p>
          <w:p w:rsidR="00B64D01" w:rsidRPr="0038086E" w:rsidRDefault="00B64D01" w:rsidP="00C97D78">
            <w:pPr>
              <w:tabs>
                <w:tab w:val="left" w:pos="7200"/>
              </w:tabs>
              <w:spacing w:before="0"/>
              <w:rPr>
                <w:rFonts w:eastAsia="Times New Roman"/>
                <w:b/>
                <w:szCs w:val="22"/>
                <w:lang w:val="en-CA"/>
              </w:rPr>
            </w:pPr>
            <w:r w:rsidRPr="0038086E">
              <w:rPr>
                <w:rFonts w:eastAsia="Times New Roman"/>
                <w:b/>
                <w:szCs w:val="22"/>
                <w:lang w:val="en-CA"/>
              </w:rPr>
              <w:t>of ITU-T SG16 WP3 and ISO/IEC JTC1/SC29/WG11</w:t>
            </w:r>
          </w:p>
          <w:p w:rsidR="00B64D01" w:rsidRPr="0038086E" w:rsidRDefault="00B64D01" w:rsidP="005B217D">
            <w:pPr>
              <w:tabs>
                <w:tab w:val="left" w:pos="7200"/>
              </w:tabs>
              <w:spacing w:before="0"/>
              <w:rPr>
                <w:rFonts w:eastAsia="Times New Roman"/>
                <w:b/>
                <w:szCs w:val="22"/>
                <w:lang w:val="en-CA"/>
              </w:rPr>
            </w:pPr>
            <w:r w:rsidRPr="0038086E">
              <w:rPr>
                <w:rFonts w:eastAsia="Times New Roman"/>
                <w:noProof/>
                <w:szCs w:val="22"/>
              </w:rPr>
              <w:t xml:space="preserve">11th Meeting: </w:t>
            </w:r>
            <w:smartTag w:uri="urn:schemas-microsoft-com:office:smarttags" w:element="City">
              <w:smartTag w:uri="urn:schemas-microsoft-com:office:smarttags" w:element="place">
                <w:r w:rsidRPr="0038086E">
                  <w:rPr>
                    <w:rFonts w:eastAsia="Times New Roman"/>
                    <w:noProof/>
                    <w:szCs w:val="22"/>
                  </w:rPr>
                  <w:t>Shanghai</w:t>
                </w:r>
              </w:smartTag>
            </w:smartTag>
            <w:r w:rsidRPr="0038086E">
              <w:rPr>
                <w:rFonts w:eastAsia="Times New Roman"/>
                <w:noProof/>
                <w:szCs w:val="22"/>
              </w:rPr>
              <w:t>, CN, 10–19 October 2012</w:t>
            </w:r>
          </w:p>
        </w:tc>
        <w:tc>
          <w:tcPr>
            <w:tcW w:w="3168" w:type="dxa"/>
          </w:tcPr>
          <w:p w:rsidR="00B64D01" w:rsidRPr="0038086E" w:rsidRDefault="00B64D01" w:rsidP="0080504B">
            <w:pPr>
              <w:tabs>
                <w:tab w:val="left" w:pos="7200"/>
              </w:tabs>
              <w:rPr>
                <w:rFonts w:eastAsia="Times New Roman"/>
                <w:u w:val="single"/>
                <w:lang w:val="en-CA"/>
              </w:rPr>
            </w:pPr>
            <w:r w:rsidRPr="0038086E">
              <w:rPr>
                <w:rFonts w:eastAsia="Times New Roman"/>
                <w:lang w:val="en-CA"/>
              </w:rPr>
              <w:t>Document: JCTVC-K</w:t>
            </w:r>
            <w:r w:rsidRPr="0038086E">
              <w:rPr>
                <w:rFonts w:eastAsia="Times New Roman"/>
                <w:u w:val="single"/>
                <w:lang w:val="en-CA"/>
              </w:rPr>
              <w:t>0</w:t>
            </w:r>
            <w:r>
              <w:rPr>
                <w:rFonts w:eastAsia="Times New Roman"/>
                <w:u w:val="single"/>
                <w:lang w:val="en-CA"/>
              </w:rPr>
              <w:t>217</w:t>
            </w:r>
          </w:p>
        </w:tc>
      </w:tr>
    </w:tbl>
    <w:p w:rsidR="00B64D01" w:rsidRPr="005B217D" w:rsidRDefault="00B64D01" w:rsidP="00531AE9">
      <w:pPr>
        <w:spacing w:before="0"/>
        <w:rPr>
          <w:rFonts w:eastAsia="Times New Roman"/>
          <w:lang w:val="en-CA"/>
        </w:rPr>
      </w:pPr>
    </w:p>
    <w:tbl>
      <w:tblPr>
        <w:tblW w:w="0" w:type="auto"/>
        <w:tblLayout w:type="fixed"/>
        <w:tblLook w:val="0000"/>
      </w:tblPr>
      <w:tblGrid>
        <w:gridCol w:w="1458"/>
        <w:gridCol w:w="4050"/>
        <w:gridCol w:w="900"/>
        <w:gridCol w:w="3168"/>
      </w:tblGrid>
      <w:tr w:rsidR="00B64D01" w:rsidRPr="0038086E">
        <w:tc>
          <w:tcPr>
            <w:tcW w:w="1458" w:type="dxa"/>
          </w:tcPr>
          <w:p w:rsidR="00B64D01" w:rsidRPr="0038086E" w:rsidRDefault="00B64D01">
            <w:pPr>
              <w:spacing w:before="60" w:after="60"/>
              <w:rPr>
                <w:rFonts w:eastAsia="Times New Roman"/>
                <w:i/>
                <w:szCs w:val="22"/>
                <w:lang w:val="en-CA"/>
              </w:rPr>
            </w:pPr>
            <w:r w:rsidRPr="0038086E">
              <w:rPr>
                <w:rFonts w:eastAsia="Times New Roman"/>
                <w:i/>
                <w:szCs w:val="22"/>
                <w:lang w:val="en-CA"/>
              </w:rPr>
              <w:t>Title:</w:t>
            </w:r>
          </w:p>
        </w:tc>
        <w:tc>
          <w:tcPr>
            <w:tcW w:w="8118" w:type="dxa"/>
            <w:gridSpan w:val="3"/>
          </w:tcPr>
          <w:p w:rsidR="00B64D01" w:rsidRPr="00367E6B" w:rsidRDefault="00B64D01" w:rsidP="004D54A2">
            <w:pPr>
              <w:spacing w:before="60" w:after="60"/>
              <w:rPr>
                <w:rFonts w:eastAsia="Times New Roman"/>
                <w:b/>
                <w:szCs w:val="22"/>
                <w:lang w:val="en-CA" w:eastAsia="zh-CN"/>
              </w:rPr>
            </w:pPr>
            <w:r w:rsidRPr="00367E6B">
              <w:rPr>
                <w:rFonts w:eastAsia="Times New Roman"/>
                <w:b/>
                <w:bCs/>
                <w:szCs w:val="22"/>
              </w:rPr>
              <w:t>Proposed Changes</w:t>
            </w:r>
            <w:r>
              <w:rPr>
                <w:rFonts w:eastAsia="Times New Roman"/>
                <w:b/>
                <w:bCs/>
                <w:szCs w:val="22"/>
              </w:rPr>
              <w:t xml:space="preserve"> on </w:t>
            </w:r>
            <w:r w:rsidR="00841E45" w:rsidRPr="00841E45">
              <w:rPr>
                <w:rFonts w:eastAsia="Times New Roman"/>
                <w:b/>
                <w:lang w:eastAsia="ko-KR"/>
              </w:rPr>
              <w:t>Coding Tree Unit Syntax</w:t>
            </w:r>
            <w:r>
              <w:rPr>
                <w:rFonts w:eastAsia="Times New Roman"/>
                <w:b/>
                <w:bCs/>
                <w:szCs w:val="22"/>
              </w:rPr>
              <w:t xml:space="preserve"> and </w:t>
            </w:r>
            <w:r w:rsidR="00841E45" w:rsidRPr="00841E45">
              <w:rPr>
                <w:rFonts w:eastAsia="Times New Roman"/>
                <w:b/>
                <w:noProof/>
                <w:lang w:val="en-GB"/>
              </w:rPr>
              <w:t>Sequence parameter set RBSP syntax</w:t>
            </w:r>
          </w:p>
        </w:tc>
      </w:tr>
      <w:tr w:rsidR="00B64D01" w:rsidRPr="0038086E">
        <w:tc>
          <w:tcPr>
            <w:tcW w:w="1458" w:type="dxa"/>
          </w:tcPr>
          <w:p w:rsidR="00B64D01" w:rsidRPr="0038086E" w:rsidRDefault="00B64D01">
            <w:pPr>
              <w:spacing w:before="60" w:after="60"/>
              <w:rPr>
                <w:rFonts w:eastAsia="Times New Roman"/>
                <w:i/>
                <w:szCs w:val="22"/>
                <w:lang w:val="en-CA"/>
              </w:rPr>
            </w:pPr>
            <w:r w:rsidRPr="0038086E">
              <w:rPr>
                <w:rFonts w:eastAsia="Times New Roman"/>
                <w:i/>
                <w:szCs w:val="22"/>
                <w:lang w:val="en-CA"/>
              </w:rPr>
              <w:t>Status:</w:t>
            </w:r>
          </w:p>
        </w:tc>
        <w:tc>
          <w:tcPr>
            <w:tcW w:w="8118" w:type="dxa"/>
            <w:gridSpan w:val="3"/>
          </w:tcPr>
          <w:p w:rsidR="00B64D01" w:rsidRPr="0038086E" w:rsidRDefault="00B64D01">
            <w:pPr>
              <w:spacing w:before="60" w:after="60"/>
              <w:rPr>
                <w:rFonts w:eastAsia="Times New Roman"/>
                <w:szCs w:val="22"/>
                <w:lang w:val="en-CA"/>
              </w:rPr>
            </w:pPr>
            <w:r w:rsidRPr="0038086E">
              <w:rPr>
                <w:rFonts w:eastAsia="Times New Roman"/>
                <w:szCs w:val="22"/>
                <w:lang w:val="en-CA"/>
              </w:rPr>
              <w:t>Input Document to JCT-VC</w:t>
            </w:r>
          </w:p>
        </w:tc>
      </w:tr>
      <w:tr w:rsidR="00B64D01" w:rsidRPr="0038086E">
        <w:tc>
          <w:tcPr>
            <w:tcW w:w="1458" w:type="dxa"/>
          </w:tcPr>
          <w:p w:rsidR="00B64D01" w:rsidRPr="0038086E" w:rsidRDefault="00B64D01">
            <w:pPr>
              <w:spacing w:before="60" w:after="60"/>
              <w:rPr>
                <w:rFonts w:eastAsia="Times New Roman"/>
                <w:i/>
                <w:szCs w:val="22"/>
                <w:lang w:val="en-CA"/>
              </w:rPr>
            </w:pPr>
            <w:r w:rsidRPr="0038086E">
              <w:rPr>
                <w:rFonts w:eastAsia="Times New Roman"/>
                <w:i/>
                <w:szCs w:val="22"/>
                <w:lang w:val="en-CA"/>
              </w:rPr>
              <w:t>Purpose:</w:t>
            </w:r>
          </w:p>
        </w:tc>
        <w:tc>
          <w:tcPr>
            <w:tcW w:w="8118" w:type="dxa"/>
            <w:gridSpan w:val="3"/>
          </w:tcPr>
          <w:p w:rsidR="00B64D01" w:rsidRPr="0038086E" w:rsidRDefault="00B64D01">
            <w:pPr>
              <w:spacing w:before="60" w:after="60"/>
              <w:rPr>
                <w:rFonts w:eastAsia="Times New Roman"/>
                <w:szCs w:val="22"/>
                <w:lang w:val="en-CA"/>
              </w:rPr>
            </w:pPr>
            <w:r w:rsidRPr="0038086E">
              <w:rPr>
                <w:rFonts w:eastAsia="Times New Roman"/>
                <w:szCs w:val="22"/>
                <w:lang w:val="en-CA"/>
              </w:rPr>
              <w:t>Proposal</w:t>
            </w:r>
          </w:p>
        </w:tc>
      </w:tr>
      <w:tr w:rsidR="00B64D01" w:rsidRPr="0038086E">
        <w:tc>
          <w:tcPr>
            <w:tcW w:w="1458" w:type="dxa"/>
          </w:tcPr>
          <w:p w:rsidR="00B64D01" w:rsidRPr="0038086E" w:rsidRDefault="00B64D01">
            <w:pPr>
              <w:spacing w:before="60" w:after="60"/>
              <w:rPr>
                <w:rFonts w:eastAsia="Times New Roman"/>
                <w:i/>
                <w:szCs w:val="22"/>
                <w:lang w:val="en-CA"/>
              </w:rPr>
            </w:pPr>
            <w:r w:rsidRPr="0038086E">
              <w:rPr>
                <w:rFonts w:eastAsia="Times New Roman"/>
                <w:i/>
                <w:szCs w:val="22"/>
                <w:lang w:val="en-CA"/>
              </w:rPr>
              <w:t>Author(s) or</w:t>
            </w:r>
            <w:r w:rsidRPr="0038086E">
              <w:rPr>
                <w:rFonts w:eastAsia="Times New Roman"/>
                <w:i/>
                <w:szCs w:val="22"/>
                <w:lang w:val="en-CA"/>
              </w:rPr>
              <w:br/>
              <w:t>Contact(s):</w:t>
            </w:r>
          </w:p>
        </w:tc>
        <w:tc>
          <w:tcPr>
            <w:tcW w:w="4050" w:type="dxa"/>
          </w:tcPr>
          <w:p w:rsidR="00B64D01" w:rsidRPr="0038086E" w:rsidRDefault="00B64D01" w:rsidP="009B3C43">
            <w:pPr>
              <w:spacing w:before="60" w:after="60"/>
              <w:rPr>
                <w:rFonts w:eastAsia="Times New Roman"/>
                <w:szCs w:val="22"/>
              </w:rPr>
            </w:pPr>
            <w:r w:rsidRPr="0038086E">
              <w:rPr>
                <w:rFonts w:eastAsia="Times New Roman"/>
                <w:szCs w:val="22"/>
              </w:rPr>
              <w:t>Xue Fang, Limin Wang</w:t>
            </w:r>
          </w:p>
          <w:p w:rsidR="00B64D01" w:rsidRPr="0038086E" w:rsidRDefault="00B64D01" w:rsidP="009B3C43">
            <w:pPr>
              <w:spacing w:before="60" w:after="60"/>
              <w:rPr>
                <w:rFonts w:eastAsia="Times New Roman"/>
                <w:szCs w:val="22"/>
              </w:rPr>
            </w:pPr>
            <w:smartTag w:uri="urn:schemas-microsoft-com:office:smarttags" w:element="country-region">
              <w:smartTag w:uri="urn:schemas-microsoft-com:office:smarttags" w:element="address">
                <w:smartTag w:uri="urn:schemas-microsoft-com:office:smarttags" w:element="Street">
                  <w:r w:rsidRPr="0038086E">
                    <w:rPr>
                      <w:rFonts w:eastAsia="Times New Roman"/>
                      <w:szCs w:val="22"/>
                    </w:rPr>
                    <w:t>6450 Sequence Drive</w:t>
                  </w:r>
                </w:smartTag>
              </w:smartTag>
            </w:smartTag>
            <w:r w:rsidRPr="0038086E">
              <w:rPr>
                <w:rFonts w:eastAsia="Times New Roman"/>
                <w:szCs w:val="22"/>
              </w:rPr>
              <w:t xml:space="preserve"> </w:t>
            </w:r>
          </w:p>
          <w:p w:rsidR="00B64D01" w:rsidRPr="0038086E" w:rsidRDefault="00B64D01" w:rsidP="009B3C43">
            <w:pPr>
              <w:spacing w:before="60" w:after="60"/>
              <w:rPr>
                <w:rFonts w:eastAsia="Times New Roman"/>
                <w:szCs w:val="22"/>
                <w:lang w:val="en-CA"/>
              </w:rPr>
            </w:pPr>
            <w:smartTag w:uri="urn:schemas-microsoft-com:office:smarttags" w:element="country-region">
              <w:smartTag w:uri="urn:schemas-microsoft-com:office:smarttags" w:element="City">
                <w:smartTag w:uri="urn:schemas-microsoft-com:office:smarttags" w:element="place">
                  <w:r w:rsidRPr="0038086E">
                    <w:rPr>
                      <w:rFonts w:eastAsia="Times New Roman"/>
                      <w:szCs w:val="22"/>
                    </w:rPr>
                    <w:t>San Diego</w:t>
                  </w:r>
                </w:smartTag>
                <w:r w:rsidRPr="0038086E">
                  <w:rPr>
                    <w:rFonts w:eastAsia="Times New Roman"/>
                    <w:szCs w:val="22"/>
                  </w:rPr>
                  <w:t xml:space="preserve">, </w:t>
                </w:r>
                <w:smartTag w:uri="urn:schemas-microsoft-com:office:smarttags" w:element="country-region">
                  <w:smartTag w:uri="urn:schemas-microsoft-com:office:smarttags" w:element="State">
                    <w:r w:rsidRPr="0038086E">
                      <w:rPr>
                        <w:rFonts w:eastAsia="Times New Roman"/>
                        <w:szCs w:val="22"/>
                      </w:rPr>
                      <w:t>CA</w:t>
                    </w:r>
                  </w:smartTag>
                </w:smartTag>
                <w:r w:rsidRPr="0038086E">
                  <w:rPr>
                    <w:rFonts w:eastAsia="Times New Roman"/>
                    <w:szCs w:val="22"/>
                  </w:rPr>
                  <w:t xml:space="preserve"> </w:t>
                </w:r>
                <w:smartTag w:uri="urn:schemas-microsoft-com:office:smarttags" w:element="country-region">
                  <w:smartTag w:uri="urn:schemas-microsoft-com:office:smarttags" w:element="PostalCode">
                    <w:r w:rsidRPr="0038086E">
                      <w:rPr>
                        <w:rFonts w:eastAsia="Times New Roman"/>
                        <w:szCs w:val="22"/>
                      </w:rPr>
                      <w:t>92121</w:t>
                    </w:r>
                  </w:smartTag>
                </w:smartTag>
                <w:r w:rsidRPr="0038086E">
                  <w:rPr>
                    <w:rFonts w:eastAsia="Times New Roman"/>
                    <w:szCs w:val="22"/>
                  </w:rPr>
                  <w:t xml:space="preserve"> </w:t>
                </w:r>
                <w:smartTag w:uri="urn:schemas-microsoft-com:office:smarttags" w:element="place">
                  <w:r w:rsidRPr="0038086E">
                    <w:rPr>
                      <w:rFonts w:eastAsia="Times New Roman"/>
                      <w:szCs w:val="22"/>
                    </w:rPr>
                    <w:t>USA</w:t>
                  </w:r>
                </w:smartTag>
              </w:smartTag>
            </w:smartTag>
          </w:p>
        </w:tc>
        <w:tc>
          <w:tcPr>
            <w:tcW w:w="900" w:type="dxa"/>
          </w:tcPr>
          <w:p w:rsidR="00B64D01" w:rsidRPr="0038086E" w:rsidRDefault="00B64D01">
            <w:pPr>
              <w:spacing w:before="60" w:after="60"/>
              <w:rPr>
                <w:rFonts w:eastAsia="Times New Roman"/>
                <w:szCs w:val="22"/>
                <w:lang w:val="en-CA"/>
              </w:rPr>
            </w:pPr>
            <w:r w:rsidRPr="0038086E">
              <w:rPr>
                <w:rFonts w:eastAsia="Times New Roman"/>
                <w:szCs w:val="22"/>
                <w:lang w:val="en-CA"/>
              </w:rPr>
              <w:br/>
              <w:t>Tel:</w:t>
            </w:r>
            <w:r w:rsidRPr="0038086E">
              <w:rPr>
                <w:rFonts w:eastAsia="Times New Roman"/>
                <w:szCs w:val="22"/>
                <w:lang w:val="en-CA"/>
              </w:rPr>
              <w:br/>
              <w:t>Email:</w:t>
            </w:r>
          </w:p>
        </w:tc>
        <w:tc>
          <w:tcPr>
            <w:tcW w:w="3168" w:type="dxa"/>
          </w:tcPr>
          <w:p w:rsidR="00B64D01" w:rsidRPr="0038086E" w:rsidRDefault="00B64D01" w:rsidP="007B6DA4">
            <w:pPr>
              <w:spacing w:before="60" w:after="60"/>
              <w:rPr>
                <w:rFonts w:eastAsia="Times New Roman"/>
                <w:szCs w:val="22"/>
              </w:rPr>
            </w:pPr>
            <w:r w:rsidRPr="0038086E">
              <w:rPr>
                <w:rFonts w:eastAsia="Times New Roman"/>
                <w:szCs w:val="22"/>
                <w:lang w:val="en-CA"/>
              </w:rPr>
              <w:br/>
            </w:r>
            <w:r w:rsidRPr="0038086E">
              <w:rPr>
                <w:rFonts w:eastAsia="Times New Roman"/>
                <w:szCs w:val="22"/>
              </w:rPr>
              <w:t>+1-858-404-3618</w:t>
            </w:r>
          </w:p>
          <w:p w:rsidR="00B64D01" w:rsidRPr="0038086E" w:rsidRDefault="00E740DA" w:rsidP="007B6DA4">
            <w:pPr>
              <w:spacing w:before="60" w:after="60"/>
              <w:rPr>
                <w:rFonts w:eastAsia="Times New Roman"/>
                <w:szCs w:val="22"/>
              </w:rPr>
            </w:pPr>
            <w:hyperlink r:id="rId9" w:history="1">
              <w:r w:rsidR="00B64D01" w:rsidRPr="0038086E">
                <w:rPr>
                  <w:rStyle w:val="Hyperlink"/>
                  <w:rFonts w:eastAsia="Times New Roman"/>
                  <w:szCs w:val="22"/>
                </w:rPr>
                <w:t>x.fang@motorola.com</w:t>
              </w:r>
            </w:hyperlink>
          </w:p>
          <w:p w:rsidR="00B64D01" w:rsidRPr="0038086E" w:rsidRDefault="00B64D01" w:rsidP="0080504B">
            <w:pPr>
              <w:spacing w:before="60" w:after="60"/>
              <w:rPr>
                <w:rFonts w:eastAsia="Times New Roman"/>
                <w:szCs w:val="22"/>
                <w:lang w:val="en-CA"/>
              </w:rPr>
            </w:pPr>
          </w:p>
        </w:tc>
      </w:tr>
      <w:tr w:rsidR="00B64D01" w:rsidRPr="0038086E">
        <w:tc>
          <w:tcPr>
            <w:tcW w:w="1458" w:type="dxa"/>
          </w:tcPr>
          <w:p w:rsidR="00B64D01" w:rsidRPr="0038086E" w:rsidRDefault="00B64D01">
            <w:pPr>
              <w:spacing w:before="60" w:after="60"/>
              <w:rPr>
                <w:rFonts w:eastAsia="Times New Roman"/>
                <w:i/>
                <w:szCs w:val="22"/>
                <w:lang w:val="en-CA"/>
              </w:rPr>
            </w:pPr>
            <w:r w:rsidRPr="0038086E">
              <w:rPr>
                <w:rFonts w:eastAsia="Times New Roman"/>
                <w:i/>
                <w:szCs w:val="22"/>
                <w:lang w:val="en-CA"/>
              </w:rPr>
              <w:t>Source:</w:t>
            </w:r>
          </w:p>
        </w:tc>
        <w:tc>
          <w:tcPr>
            <w:tcW w:w="8118" w:type="dxa"/>
            <w:gridSpan w:val="3"/>
          </w:tcPr>
          <w:p w:rsidR="00B64D01" w:rsidRPr="0038086E" w:rsidRDefault="00B64D01">
            <w:pPr>
              <w:spacing w:before="60" w:after="60"/>
              <w:rPr>
                <w:rFonts w:eastAsia="Times New Roman"/>
                <w:szCs w:val="22"/>
                <w:lang w:val="en-CA"/>
              </w:rPr>
            </w:pPr>
            <w:r w:rsidRPr="0038086E">
              <w:rPr>
                <w:rFonts w:eastAsia="Times New Roman"/>
                <w:szCs w:val="22"/>
              </w:rPr>
              <w:t>Motorola Mobility Inc.</w:t>
            </w:r>
          </w:p>
        </w:tc>
      </w:tr>
    </w:tbl>
    <w:p w:rsidR="00B64D01" w:rsidRPr="005B217D" w:rsidRDefault="00B64D01">
      <w:pPr>
        <w:tabs>
          <w:tab w:val="left" w:pos="1800"/>
          <w:tab w:val="right" w:pos="9360"/>
        </w:tabs>
        <w:spacing w:before="120" w:after="240"/>
        <w:jc w:val="center"/>
        <w:rPr>
          <w:rFonts w:eastAsia="Times New Roman"/>
          <w:szCs w:val="22"/>
          <w:lang w:val="en-CA"/>
        </w:rPr>
      </w:pPr>
      <w:r w:rsidRPr="005B217D">
        <w:rPr>
          <w:rFonts w:eastAsia="Times New Roman"/>
          <w:szCs w:val="22"/>
          <w:u w:val="single"/>
          <w:lang w:val="en-CA"/>
        </w:rPr>
        <w:t>_____________________________</w:t>
      </w:r>
    </w:p>
    <w:p w:rsidR="00B64D01" w:rsidRPr="005B217D" w:rsidRDefault="00B64D01" w:rsidP="009234A5">
      <w:pPr>
        <w:pStyle w:val="Heading1"/>
        <w:numPr>
          <w:ilvl w:val="0"/>
          <w:numId w:val="0"/>
        </w:numPr>
        <w:ind w:left="432" w:hanging="432"/>
        <w:rPr>
          <w:lang w:val="en-CA"/>
        </w:rPr>
      </w:pPr>
      <w:r w:rsidRPr="005B217D">
        <w:rPr>
          <w:lang w:val="en-CA"/>
        </w:rPr>
        <w:t>Abstract</w:t>
      </w:r>
    </w:p>
    <w:p w:rsidR="00B64D01" w:rsidRPr="00943A5F" w:rsidRDefault="00B64D01" w:rsidP="009A04F3">
      <w:pPr>
        <w:jc w:val="both"/>
        <w:rPr>
          <w:noProof/>
          <w:lang w:val="en-GB"/>
        </w:rPr>
      </w:pPr>
      <w:r>
        <w:t xml:space="preserve">This contribution proposes high level syntax modifications in two sections. The first section proposes modification of Coding Tree Unit Syntax change regarding the InverseRasterScan function. The second section addresses the clean up as well as simplification related to PCM parameters in </w:t>
      </w:r>
      <w:r w:rsidRPr="00943A5F">
        <w:rPr>
          <w:noProof/>
          <w:lang w:val="en-GB"/>
        </w:rPr>
        <w:t>Sequence parameter set RBSP syntax</w:t>
      </w:r>
      <w:r>
        <w:rPr>
          <w:noProof/>
          <w:lang w:val="en-GB"/>
        </w:rPr>
        <w:t>.</w:t>
      </w:r>
    </w:p>
    <w:p w:rsidR="00B64D01" w:rsidRPr="00E31DB1" w:rsidRDefault="00B64D01" w:rsidP="008B5BE4">
      <w:r>
        <w:t xml:space="preserve">.          </w:t>
      </w:r>
      <w:r w:rsidRPr="00E31DB1">
        <w:t xml:space="preserve">  </w:t>
      </w:r>
    </w:p>
    <w:p w:rsidR="00B64D01" w:rsidRPr="00E24525" w:rsidRDefault="00B64D01" w:rsidP="007243B0">
      <w:pPr>
        <w:jc w:val="both"/>
      </w:pPr>
    </w:p>
    <w:p w:rsidR="00B64D01" w:rsidRDefault="00B64D01" w:rsidP="004D54A2">
      <w:pPr>
        <w:pStyle w:val="Heading1"/>
        <w:rPr>
          <w:lang w:eastAsia="ko-KR"/>
        </w:rPr>
      </w:pPr>
      <w:r>
        <w:rPr>
          <w:lang w:eastAsia="ko-KR"/>
        </w:rPr>
        <w:t xml:space="preserve">Coding Tree Unit Syntax </w:t>
      </w:r>
    </w:p>
    <w:p w:rsidR="00B64D01" w:rsidRPr="0080411D" w:rsidRDefault="00B64D01" w:rsidP="0080411D">
      <w:pPr>
        <w:pStyle w:val="Heading2"/>
        <w:rPr>
          <w:lang w:eastAsia="ko-KR"/>
        </w:rPr>
      </w:pPr>
      <w:r>
        <w:rPr>
          <w:lang w:eastAsia="ko-KR"/>
        </w:rPr>
        <w:t xml:space="preserve">Possible Issues </w:t>
      </w:r>
    </w:p>
    <w:p w:rsidR="00B64D01" w:rsidRDefault="00B64D01" w:rsidP="009A04F3">
      <w:pPr>
        <w:jc w:val="both"/>
        <w:rPr>
          <w:noProof/>
        </w:rPr>
      </w:pPr>
      <w:r>
        <w:rPr>
          <w:lang w:val="en-CA"/>
        </w:rPr>
        <w:t xml:space="preserve">According to HEVC spec [1], Coding Tree Unit (CTU) contains </w:t>
      </w:r>
      <w:r w:rsidRPr="00943A5F">
        <w:rPr>
          <w:noProof/>
        </w:rPr>
        <w:t>a luma location ( xC</w:t>
      </w:r>
      <w:r>
        <w:rPr>
          <w:noProof/>
        </w:rPr>
        <w:t>tb</w:t>
      </w:r>
      <w:r w:rsidRPr="00943A5F">
        <w:rPr>
          <w:noProof/>
        </w:rPr>
        <w:t>, yC</w:t>
      </w:r>
      <w:r>
        <w:rPr>
          <w:noProof/>
        </w:rPr>
        <w:t>tb</w:t>
      </w:r>
      <w:r w:rsidRPr="00943A5F">
        <w:rPr>
          <w:noProof/>
        </w:rPr>
        <w:t xml:space="preserve"> ) specifying the top-left sample of </w:t>
      </w:r>
      <w:r>
        <w:rPr>
          <w:noProof/>
        </w:rPr>
        <w:t>a</w:t>
      </w:r>
      <w:r w:rsidRPr="00943A5F">
        <w:rPr>
          <w:noProof/>
        </w:rPr>
        <w:t xml:space="preserve"> current </w:t>
      </w:r>
      <w:r>
        <w:rPr>
          <w:noProof/>
        </w:rPr>
        <w:t>tree unit (CU)</w:t>
      </w:r>
      <w:r w:rsidRPr="00943A5F">
        <w:rPr>
          <w:noProof/>
        </w:rPr>
        <w:t xml:space="preserve"> relative to the top</w:t>
      </w:r>
      <w:r w:rsidRPr="00943A5F">
        <w:rPr>
          <w:noProof/>
        </w:rPr>
        <w:noBreakHyphen/>
        <w:t xml:space="preserve">left luma sample of </w:t>
      </w:r>
      <w:r>
        <w:rPr>
          <w:noProof/>
        </w:rPr>
        <w:t>a</w:t>
      </w:r>
      <w:r w:rsidRPr="00943A5F">
        <w:rPr>
          <w:noProof/>
        </w:rPr>
        <w:t xml:space="preserve"> current pic</w:t>
      </w:r>
      <w:r>
        <w:rPr>
          <w:noProof/>
        </w:rPr>
        <w:t>ture, as shown in Table 1 and highlighted in red.</w:t>
      </w:r>
    </w:p>
    <w:p w:rsidR="00B64D01" w:rsidRPr="00213CE5" w:rsidRDefault="00B64D01" w:rsidP="0011414A">
      <w:pPr>
        <w:rPr>
          <w:szCs w:val="22"/>
          <w:lang w:eastAsia="ko-KR"/>
        </w:rPr>
      </w:pPr>
      <w:r w:rsidRPr="004D54A2">
        <w:rPr>
          <w:b/>
          <w:szCs w:val="22"/>
          <w:lang w:eastAsia="ko-KR"/>
        </w:rPr>
        <w:t>Table 1</w:t>
      </w:r>
      <w:r w:rsidRPr="00213CE5">
        <w:rPr>
          <w:szCs w:val="22"/>
          <w:lang w:eastAsia="ko-KR"/>
        </w:rPr>
        <w:t xml:space="preserve"> </w:t>
      </w:r>
      <w:r>
        <w:rPr>
          <w:szCs w:val="22"/>
          <w:lang w:eastAsia="ko-KR"/>
        </w:rPr>
        <w:t xml:space="preserve">Coding Tree Unit Syntax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en-US"/>
              </w:rPr>
            </w:pPr>
            <w:r w:rsidRPr="0056241E">
              <w:rPr>
                <w:rFonts w:ascii="Times New Roman" w:hAnsi="Times New Roman"/>
                <w:noProof/>
                <w:lang w:eastAsia="ko-KR"/>
              </w:rPr>
              <w:t>coding_tree_unit(</w:t>
            </w:r>
            <w:r w:rsidRPr="0056241E">
              <w:rPr>
                <w:rFonts w:ascii="Times New Roman" w:hAnsi="Times New Roman"/>
                <w:noProof/>
                <w:lang w:eastAsia="en-US"/>
              </w:rPr>
              <w:t xml:space="preserve"> xCtb, yCtb </w:t>
            </w:r>
            <w:r w:rsidRPr="0056241E">
              <w:rPr>
                <w:rFonts w:ascii="Times New Roman" w:hAnsi="Times New Roman"/>
                <w:noProof/>
                <w:lang w:eastAsia="ko-KR"/>
              </w:rPr>
              <w:t>)</w:t>
            </w:r>
            <w:r w:rsidRPr="0056241E">
              <w:rPr>
                <w:rFonts w:ascii="Times New Roman" w:hAnsi="Times New Roman"/>
                <w:noProof/>
                <w:lang w:eastAsia="en-US"/>
              </w:rPr>
              <w:t xml:space="preserve"> {</w:t>
            </w:r>
          </w:p>
        </w:tc>
        <w:tc>
          <w:tcPr>
            <w:tcW w:w="1152" w:type="dxa"/>
          </w:tcPr>
          <w:p w:rsidR="00B64D01" w:rsidRPr="0056241E" w:rsidRDefault="00B64D01" w:rsidP="00492170">
            <w:pPr>
              <w:pStyle w:val="tableheading"/>
              <w:rPr>
                <w:noProof/>
              </w:rPr>
            </w:pPr>
            <w:r w:rsidRPr="0056241E">
              <w:rPr>
                <w:noProof/>
              </w:rPr>
              <w:t>Descriptor</w:t>
            </w:r>
          </w:p>
        </w:tc>
      </w:tr>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ko-KR"/>
              </w:rPr>
            </w:pPr>
            <w:r w:rsidRPr="0056241E">
              <w:rPr>
                <w:rFonts w:ascii="Times New Roman" w:hAnsi="Times New Roman"/>
                <w:noProof/>
                <w:lang w:eastAsia="ko-KR"/>
              </w:rPr>
              <w:tab/>
              <w:t>NumPCMBlock = 0</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4D54A2" w:rsidRDefault="00B64D01" w:rsidP="00492170">
            <w:pPr>
              <w:pStyle w:val="tablesyntax"/>
              <w:rPr>
                <w:rFonts w:ascii="Times New Roman" w:hAnsi="Times New Roman"/>
                <w:noProof/>
                <w:color w:val="FF0000"/>
                <w:lang w:eastAsia="en-US"/>
              </w:rPr>
            </w:pPr>
            <w:r w:rsidRPr="004D54A2">
              <w:rPr>
                <w:rFonts w:ascii="Times New Roman" w:hAnsi="Times New Roman"/>
                <w:noProof/>
                <w:color w:val="FF0000"/>
                <w:lang w:eastAsia="en-US"/>
              </w:rPr>
              <w:tab/>
            </w:r>
            <w:r w:rsidRPr="004D54A2">
              <w:rPr>
                <w:rFonts w:ascii="Times New Roman" w:hAnsi="Times New Roman"/>
                <w:noProof/>
                <w:color w:val="FF0000"/>
                <w:lang w:eastAsia="ko-KR"/>
              </w:rPr>
              <w:t>xCtb</w:t>
            </w:r>
            <w:r w:rsidRPr="004D54A2">
              <w:rPr>
                <w:rFonts w:ascii="Times New Roman" w:hAnsi="Times New Roman"/>
                <w:noProof/>
                <w:color w:val="FF0000"/>
                <w:lang w:eastAsia="en-US"/>
              </w:rPr>
              <w:t xml:space="preserve"> = InverseRasterScan( CtbAddrRS, CtbSize, CtbSize, pic_width_in_luma_samples, 0 )</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4D54A2" w:rsidRDefault="00B64D01" w:rsidP="00492170">
            <w:pPr>
              <w:pStyle w:val="tablesyntax"/>
              <w:rPr>
                <w:rFonts w:ascii="Times New Roman" w:hAnsi="Times New Roman"/>
                <w:noProof/>
                <w:color w:val="FF0000"/>
                <w:lang w:eastAsia="en-US"/>
              </w:rPr>
            </w:pPr>
            <w:r w:rsidRPr="004D54A2">
              <w:rPr>
                <w:rFonts w:ascii="Times New Roman" w:hAnsi="Times New Roman"/>
                <w:noProof/>
                <w:color w:val="FF0000"/>
                <w:lang w:eastAsia="en-US"/>
              </w:rPr>
              <w:tab/>
            </w:r>
            <w:r w:rsidRPr="004D54A2">
              <w:rPr>
                <w:rFonts w:ascii="Times New Roman" w:hAnsi="Times New Roman"/>
                <w:noProof/>
                <w:color w:val="FF0000"/>
                <w:lang w:eastAsia="ko-KR"/>
              </w:rPr>
              <w:t>yCtb</w:t>
            </w:r>
            <w:r w:rsidRPr="004D54A2">
              <w:rPr>
                <w:rFonts w:ascii="Times New Roman" w:hAnsi="Times New Roman"/>
                <w:noProof/>
                <w:color w:val="FF0000"/>
                <w:lang w:eastAsia="en-US"/>
              </w:rPr>
              <w:t xml:space="preserve"> = InverseRasterScan( CtbAddrRS, CtbSize, CtbSize, pic_width_in_luma_samples, 1 )</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ko-KR"/>
              </w:rPr>
            </w:pPr>
            <w:r w:rsidRPr="0056241E">
              <w:rPr>
                <w:rFonts w:ascii="Times New Roman" w:hAnsi="Times New Roman"/>
                <w:noProof/>
                <w:kern w:val="2"/>
                <w:lang w:eastAsia="ko-KR"/>
              </w:rPr>
              <w:tab/>
              <w:t>Ctb</w:t>
            </w:r>
            <w:r w:rsidRPr="0056241E">
              <w:rPr>
                <w:rFonts w:ascii="Times New Roman" w:eastAsia="PMingLiU" w:hAnsi="Times New Roman"/>
                <w:noProof/>
                <w:kern w:val="2"/>
                <w:lang w:eastAsia="zh-TW"/>
              </w:rPr>
              <w:t xml:space="preserve">AddrInSlice </w:t>
            </w:r>
            <w:r w:rsidRPr="0056241E">
              <w:rPr>
                <w:rFonts w:ascii="Times New Roman" w:hAnsi="Times New Roman"/>
                <w:noProof/>
                <w:kern w:val="2"/>
                <w:lang w:eastAsia="en-US"/>
              </w:rPr>
              <w:t xml:space="preserve">= CtbAddrRS − </w:t>
            </w:r>
            <w:r>
              <w:rPr>
                <w:rFonts w:ascii="Times New Roman" w:hAnsi="Times New Roman"/>
                <w:noProof/>
                <w:kern w:val="2"/>
                <w:lang w:eastAsia="en-US"/>
              </w:rPr>
              <w:t>slice_address</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ko-KR"/>
              </w:rPr>
            </w:pPr>
            <w:r w:rsidRPr="0056241E">
              <w:rPr>
                <w:rFonts w:ascii="Times New Roman" w:hAnsi="Times New Roman"/>
                <w:noProof/>
                <w:kern w:val="2"/>
                <w:lang w:eastAsia="ko-KR"/>
              </w:rPr>
              <w:tab/>
            </w:r>
            <w:r w:rsidRPr="0056241E">
              <w:rPr>
                <w:rFonts w:ascii="Times New Roman" w:eastAsia="PMingLiU" w:hAnsi="Times New Roman"/>
                <w:noProof/>
                <w:kern w:val="2"/>
                <w:lang w:eastAsia="zh-TW"/>
              </w:rPr>
              <w:t xml:space="preserve">if( </w:t>
            </w:r>
            <w:r w:rsidRPr="0056241E">
              <w:rPr>
                <w:rFonts w:ascii="Times New Roman" w:eastAsia="PMingLiU" w:hAnsi="Times New Roman"/>
                <w:bCs/>
                <w:noProof/>
                <w:kern w:val="2"/>
                <w:lang w:eastAsia="zh-TW"/>
              </w:rPr>
              <w:t xml:space="preserve">slice_sao_luma_flag  | |  slice_sao_chroma_flag </w:t>
            </w:r>
            <w:r w:rsidRPr="0056241E">
              <w:rPr>
                <w:rFonts w:ascii="Times New Roman" w:eastAsia="PMingLiU" w:hAnsi="Times New Roman"/>
                <w:noProof/>
                <w:kern w:val="2"/>
                <w:lang w:eastAsia="zh-TW"/>
              </w:rPr>
              <w:t>)</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ko-KR"/>
              </w:rPr>
            </w:pPr>
            <w:r w:rsidRPr="0056241E">
              <w:rPr>
                <w:rFonts w:ascii="Times New Roman" w:hAnsi="Times New Roman"/>
                <w:noProof/>
                <w:kern w:val="2"/>
                <w:lang w:eastAsia="ko-KR"/>
              </w:rPr>
              <w:tab/>
            </w:r>
            <w:r w:rsidRPr="0056241E">
              <w:rPr>
                <w:rFonts w:ascii="Times New Roman" w:hAnsi="Times New Roman"/>
                <w:noProof/>
                <w:kern w:val="2"/>
                <w:lang w:eastAsia="ko-KR"/>
              </w:rPr>
              <w:tab/>
            </w:r>
            <w:r w:rsidRPr="0056241E">
              <w:rPr>
                <w:rFonts w:ascii="Times New Roman" w:eastAsia="PMingLiU" w:hAnsi="Times New Roman"/>
                <w:noProof/>
                <w:kern w:val="2"/>
                <w:lang w:eastAsia="zh-TW"/>
              </w:rPr>
              <w:t>sao</w:t>
            </w:r>
            <w:r w:rsidRPr="0056241E">
              <w:rPr>
                <w:rFonts w:ascii="Times New Roman" w:hAnsi="Times New Roman"/>
                <w:bCs/>
                <w:noProof/>
                <w:kern w:val="2"/>
                <w:lang w:eastAsia="ko-KR"/>
              </w:rPr>
              <w:t>( xCtb</w:t>
            </w:r>
            <w:r w:rsidRPr="0056241E">
              <w:rPr>
                <w:rFonts w:ascii="Times New Roman" w:hAnsi="Times New Roman"/>
                <w:noProof/>
                <w:kern w:val="2"/>
                <w:lang w:eastAsia="en-US"/>
              </w:rPr>
              <w:t> &gt;&gt; </w:t>
            </w:r>
            <w:r>
              <w:rPr>
                <w:rFonts w:ascii="Times New Roman" w:hAnsi="Times New Roman"/>
                <w:noProof/>
                <w:kern w:val="2"/>
                <w:lang w:eastAsia="en-US"/>
              </w:rPr>
              <w:t>Log2CtbSizeY</w:t>
            </w:r>
            <w:r w:rsidRPr="0056241E">
              <w:rPr>
                <w:rFonts w:ascii="Times New Roman" w:hAnsi="Times New Roman"/>
                <w:bCs/>
                <w:noProof/>
                <w:kern w:val="2"/>
                <w:lang w:eastAsia="ko-KR"/>
              </w:rPr>
              <w:t>, yCtb</w:t>
            </w:r>
            <w:r w:rsidRPr="0056241E">
              <w:rPr>
                <w:rFonts w:ascii="Times New Roman" w:hAnsi="Times New Roman"/>
                <w:noProof/>
                <w:kern w:val="2"/>
                <w:lang w:eastAsia="en-US"/>
              </w:rPr>
              <w:t> &gt;&gt; </w:t>
            </w:r>
            <w:r>
              <w:rPr>
                <w:rFonts w:ascii="Times New Roman" w:hAnsi="Times New Roman"/>
                <w:noProof/>
                <w:kern w:val="2"/>
                <w:lang w:eastAsia="en-US"/>
              </w:rPr>
              <w:t>Log2CtbSizeY</w:t>
            </w:r>
            <w:r w:rsidRPr="0056241E">
              <w:rPr>
                <w:rFonts w:ascii="Times New Roman" w:hAnsi="Times New Roman"/>
                <w:bCs/>
                <w:noProof/>
                <w:kern w:val="2"/>
                <w:lang w:eastAsia="ko-KR"/>
              </w:rPr>
              <w:t xml:space="preserve"> )</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56241E" w:rsidRDefault="00B64D01" w:rsidP="00492170">
            <w:pPr>
              <w:pStyle w:val="tablesyntax"/>
              <w:rPr>
                <w:rFonts w:ascii="Times New Roman" w:hAnsi="Times New Roman"/>
                <w:noProof/>
                <w:lang w:eastAsia="en-US"/>
              </w:rPr>
            </w:pPr>
            <w:r w:rsidRPr="0056241E">
              <w:rPr>
                <w:rFonts w:ascii="Times New Roman" w:hAnsi="Times New Roman"/>
                <w:noProof/>
                <w:lang w:eastAsia="en-US"/>
              </w:rPr>
              <w:tab/>
              <w:t xml:space="preserve">coding_quadtree( xCtb, yCtb, </w:t>
            </w:r>
            <w:r>
              <w:rPr>
                <w:rFonts w:ascii="Times New Roman" w:hAnsi="Times New Roman"/>
                <w:noProof/>
                <w:lang w:eastAsia="en-US"/>
              </w:rPr>
              <w:t>Log2CtbSizeY</w:t>
            </w:r>
            <w:r w:rsidRPr="0056241E">
              <w:rPr>
                <w:rFonts w:ascii="Times New Roman" w:hAnsi="Times New Roman"/>
                <w:noProof/>
                <w:lang w:eastAsia="en-US"/>
              </w:rPr>
              <w:t>, 0 )</w:t>
            </w:r>
          </w:p>
        </w:tc>
        <w:tc>
          <w:tcPr>
            <w:tcW w:w="1152" w:type="dxa"/>
          </w:tcPr>
          <w:p w:rsidR="00B64D01" w:rsidRPr="0056241E" w:rsidRDefault="00B64D01" w:rsidP="00492170">
            <w:pPr>
              <w:pStyle w:val="tablecell"/>
              <w:rPr>
                <w:noProof/>
              </w:rPr>
            </w:pPr>
          </w:p>
        </w:tc>
      </w:tr>
      <w:tr w:rsidR="00B64D01" w:rsidRPr="0038086E" w:rsidTr="00492170">
        <w:trPr>
          <w:cantSplit/>
          <w:jc w:val="center"/>
        </w:trPr>
        <w:tc>
          <w:tcPr>
            <w:tcW w:w="7920" w:type="dxa"/>
          </w:tcPr>
          <w:p w:rsidR="00B64D01" w:rsidRPr="0056241E" w:rsidRDefault="00B64D01" w:rsidP="00492170">
            <w:pPr>
              <w:pStyle w:val="tablesyntax"/>
              <w:keepNext w:val="0"/>
              <w:rPr>
                <w:rFonts w:ascii="Times New Roman" w:hAnsi="Times New Roman"/>
                <w:noProof/>
                <w:lang w:eastAsia="en-US"/>
              </w:rPr>
            </w:pPr>
            <w:r w:rsidRPr="0056241E">
              <w:rPr>
                <w:rFonts w:ascii="Times New Roman" w:hAnsi="Times New Roman"/>
                <w:noProof/>
                <w:lang w:eastAsia="en-US"/>
              </w:rPr>
              <w:t>}</w:t>
            </w:r>
          </w:p>
        </w:tc>
        <w:tc>
          <w:tcPr>
            <w:tcW w:w="1152" w:type="dxa"/>
          </w:tcPr>
          <w:p w:rsidR="00B64D01" w:rsidRPr="0056241E" w:rsidRDefault="00B64D01" w:rsidP="00492170">
            <w:pPr>
              <w:pStyle w:val="tablecell"/>
              <w:keepNext w:val="0"/>
              <w:rPr>
                <w:noProof/>
              </w:rPr>
            </w:pPr>
          </w:p>
        </w:tc>
      </w:tr>
    </w:tbl>
    <w:p w:rsidR="00E740DA" w:rsidRDefault="00B64D01">
      <w:pPr>
        <w:jc w:val="both"/>
        <w:rPr>
          <w:noProof/>
          <w:lang w:eastAsia="ko-KR"/>
        </w:rPr>
      </w:pPr>
      <w:r>
        <w:rPr>
          <w:noProof/>
          <w:lang w:eastAsia="ko-KR"/>
        </w:rPr>
        <w:t xml:space="preserve">where </w:t>
      </w:r>
      <w:r w:rsidR="00841E45" w:rsidRPr="00841E45">
        <w:rPr>
          <w:noProof/>
          <w:lang w:eastAsia="ko-KR"/>
        </w:rPr>
        <w:t>InverseRasterScan()</w:t>
      </w:r>
      <w:r>
        <w:rPr>
          <w:noProof/>
          <w:lang w:eastAsia="ko-KR"/>
        </w:rPr>
        <w:t xml:space="preserve"> is given as </w:t>
      </w:r>
    </w:p>
    <w:p w:rsidR="00E740DA" w:rsidRDefault="00B64D01">
      <w:pPr>
        <w:pStyle w:val="Equation"/>
        <w:keepNext/>
        <w:keepLines/>
        <w:ind w:left="567"/>
        <w:jc w:val="both"/>
        <w:rPr>
          <w:noProof/>
          <w:sz w:val="20"/>
        </w:rPr>
      </w:pPr>
      <w:r w:rsidRPr="00943A5F">
        <w:rPr>
          <w:noProof/>
          <w:sz w:val="20"/>
        </w:rPr>
        <w:t xml:space="preserve">InverseRasterScan( a, b, c, d, e ) = </w:t>
      </w:r>
      <w:r w:rsidRPr="00943A5F">
        <w:rPr>
          <w:noProof/>
          <w:position w:val="-30"/>
          <w:sz w:val="20"/>
        </w:rPr>
        <w:object w:dxaOrig="2799" w:dyaOrig="720">
          <v:shape id="_x0000_i1025" type="#_x0000_t75" style="width:126.15pt;height:32.85pt" o:ole="">
            <v:imagedata r:id="rId10" o:title=""/>
          </v:shape>
          <o:OLEObject Type="Embed" ProgID="Equation.3" ShapeID="_x0000_i1025" DrawAspect="Content" ObjectID="_1411671039" r:id="rId11"/>
        </w:object>
      </w:r>
      <w:r w:rsidRPr="00943A5F">
        <w:rPr>
          <w:noProof/>
          <w:sz w:val="20"/>
        </w:rPr>
        <w:tab/>
        <w:t>(</w:t>
      </w:r>
      <w:r w:rsidR="00E740DA" w:rsidRPr="00943A5F">
        <w:rPr>
          <w:noProof/>
          <w:sz w:val="20"/>
        </w:rPr>
        <w:fldChar w:fldCharType="begin"/>
      </w:r>
      <w:r w:rsidRPr="00943A5F">
        <w:rPr>
          <w:noProof/>
          <w:sz w:val="20"/>
        </w:rPr>
        <w:instrText xml:space="preserve"> STYLEREF 1 \s </w:instrText>
      </w:r>
      <w:r w:rsidR="00E740DA" w:rsidRPr="00943A5F">
        <w:rPr>
          <w:noProof/>
          <w:sz w:val="20"/>
        </w:rPr>
        <w:fldChar w:fldCharType="separate"/>
      </w:r>
      <w:r>
        <w:rPr>
          <w:noProof/>
          <w:sz w:val="20"/>
        </w:rPr>
        <w:t>5</w:t>
      </w:r>
      <w:r w:rsidR="00E740DA" w:rsidRPr="00943A5F">
        <w:rPr>
          <w:noProof/>
          <w:sz w:val="20"/>
        </w:rPr>
        <w:fldChar w:fldCharType="end"/>
      </w:r>
      <w:r w:rsidRPr="00943A5F">
        <w:rPr>
          <w:noProof/>
          <w:sz w:val="20"/>
        </w:rPr>
        <w:noBreakHyphen/>
      </w:r>
      <w:r w:rsidR="00E740DA" w:rsidRPr="00943A5F">
        <w:rPr>
          <w:noProof/>
          <w:sz w:val="20"/>
        </w:rPr>
        <w:fldChar w:fldCharType="begin"/>
      </w:r>
      <w:r w:rsidRPr="00943A5F">
        <w:rPr>
          <w:noProof/>
          <w:sz w:val="20"/>
        </w:rPr>
        <w:instrText xml:space="preserve"> SEQ Equation \* ARABIC \s 1 </w:instrText>
      </w:r>
      <w:r w:rsidR="00E740DA" w:rsidRPr="00943A5F">
        <w:rPr>
          <w:noProof/>
          <w:sz w:val="20"/>
        </w:rPr>
        <w:fldChar w:fldCharType="separate"/>
      </w:r>
      <w:r>
        <w:rPr>
          <w:noProof/>
          <w:sz w:val="20"/>
        </w:rPr>
        <w:t>7</w:t>
      </w:r>
      <w:r w:rsidR="00E740DA" w:rsidRPr="00943A5F">
        <w:rPr>
          <w:noProof/>
          <w:sz w:val="20"/>
        </w:rPr>
        <w:fldChar w:fldCharType="end"/>
      </w:r>
      <w:r w:rsidRPr="00943A5F">
        <w:rPr>
          <w:noProof/>
          <w:sz w:val="20"/>
        </w:rPr>
        <w:t>)</w:t>
      </w:r>
    </w:p>
    <w:p w:rsidR="00E740DA" w:rsidRDefault="00B64D01">
      <w:pPr>
        <w:jc w:val="both"/>
        <w:rPr>
          <w:noProof/>
        </w:rPr>
      </w:pPr>
      <w:r>
        <w:rPr>
          <w:noProof/>
          <w:lang w:val="en-GB" w:eastAsia="ko-KR"/>
        </w:rPr>
        <w:t xml:space="preserve">When </w:t>
      </w:r>
      <w:r w:rsidRPr="004D54A2">
        <w:rPr>
          <w:i/>
          <w:noProof/>
        </w:rPr>
        <w:t>pic_width_in_luma_samples</w:t>
      </w:r>
      <w:r>
        <w:rPr>
          <w:i/>
          <w:noProof/>
        </w:rPr>
        <w:t xml:space="preserve"> </w:t>
      </w:r>
      <w:r>
        <w:rPr>
          <w:noProof/>
        </w:rPr>
        <w:t>is not di</w:t>
      </w:r>
      <w:r w:rsidRPr="004D54A2">
        <w:rPr>
          <w:noProof/>
        </w:rPr>
        <w:t>vid</w:t>
      </w:r>
      <w:r>
        <w:rPr>
          <w:noProof/>
        </w:rPr>
        <w:t>a</w:t>
      </w:r>
      <w:r w:rsidRPr="004D54A2">
        <w:rPr>
          <w:noProof/>
        </w:rPr>
        <w:t>ble by the</w:t>
      </w:r>
      <w:r>
        <w:rPr>
          <w:noProof/>
        </w:rPr>
        <w:t xml:space="preserve"> tree unit size </w:t>
      </w:r>
      <w:r w:rsidRPr="004D54A2">
        <w:rPr>
          <w:i/>
          <w:noProof/>
        </w:rPr>
        <w:t xml:space="preserve">CtbSize </w:t>
      </w:r>
      <w:r>
        <w:rPr>
          <w:noProof/>
        </w:rPr>
        <w:t xml:space="preserve">which is equal to </w:t>
      </w:r>
      <w:r w:rsidRPr="00943A5F">
        <w:rPr>
          <w:noProof/>
        </w:rPr>
        <w:t>1 &lt;&lt; </w:t>
      </w:r>
      <w:r>
        <w:rPr>
          <w:noProof/>
        </w:rPr>
        <w:t xml:space="preserve">Log2CtbSizeY, xCtb and yCtb will not be calculated correctly in some cases. </w:t>
      </w:r>
    </w:p>
    <w:p w:rsidR="00E740DA" w:rsidRDefault="00B64D01">
      <w:pPr>
        <w:jc w:val="both"/>
        <w:rPr>
          <w:noProof/>
        </w:rPr>
      </w:pPr>
      <w:r>
        <w:rPr>
          <w:noProof/>
        </w:rPr>
        <w:lastRenderedPageBreak/>
        <w:t xml:space="preserve">For example, given a picture size of 416x240 and CtbSize of 64x64, there will be 7x4 CTU in total. Each CTU row has 7 CTUs according to the PicWidthInCtbsY defined in equation (7-20). For CTU of CtbAddrRS = 6, the calculated location of the up right most unit, (xCtb, yCtb), will be (0, 64) while the actual position should be (384, 0).    </w:t>
      </w:r>
    </w:p>
    <w:p w:rsidR="00E740DA" w:rsidRDefault="00B64D01">
      <w:pPr>
        <w:jc w:val="both"/>
        <w:rPr>
          <w:noProof/>
        </w:rPr>
      </w:pPr>
      <w:r>
        <w:rPr>
          <w:noProof/>
        </w:rPr>
        <w:t>PicWidthInCtbsY</w:t>
      </w:r>
      <w:r w:rsidRPr="00943A5F">
        <w:rPr>
          <w:noProof/>
          <w:lang w:eastAsia="ko-KR"/>
        </w:rPr>
        <w:t xml:space="preserve"> = Ceil( pic_width_in_luma_samples ÷ </w:t>
      </w:r>
      <w:r>
        <w:rPr>
          <w:noProof/>
        </w:rPr>
        <w:t>CtbSizeY</w:t>
      </w:r>
      <w:r w:rsidRPr="00943A5F">
        <w:rPr>
          <w:noProof/>
          <w:lang w:eastAsia="ko-KR"/>
        </w:rPr>
        <w:t> )</w:t>
      </w:r>
      <w:r w:rsidRPr="00943A5F">
        <w:rPr>
          <w:noProof/>
          <w:lang w:eastAsia="ko-KR"/>
        </w:rPr>
        <w:tab/>
      </w:r>
      <w:r w:rsidRPr="00943A5F">
        <w:rPr>
          <w:noProof/>
        </w:rPr>
        <w:t>(</w:t>
      </w:r>
      <w:r w:rsidR="00E740DA" w:rsidRPr="00943A5F">
        <w:rPr>
          <w:noProof/>
        </w:rPr>
        <w:fldChar w:fldCharType="begin"/>
      </w:r>
      <w:r w:rsidRPr="00943A5F">
        <w:rPr>
          <w:noProof/>
        </w:rPr>
        <w:instrText xml:space="preserve"> STYLEREF 1 \s </w:instrText>
      </w:r>
      <w:r w:rsidR="00E740DA" w:rsidRPr="00943A5F">
        <w:rPr>
          <w:noProof/>
        </w:rPr>
        <w:fldChar w:fldCharType="separate"/>
      </w:r>
      <w:r>
        <w:rPr>
          <w:noProof/>
        </w:rPr>
        <w:t>7</w:t>
      </w:r>
      <w:r w:rsidR="00E740DA" w:rsidRPr="00943A5F">
        <w:rPr>
          <w:noProof/>
        </w:rPr>
        <w:fldChar w:fldCharType="end"/>
      </w:r>
      <w:r w:rsidRPr="00943A5F">
        <w:rPr>
          <w:noProof/>
        </w:rPr>
        <w:noBreakHyphen/>
      </w:r>
      <w:r w:rsidR="00E740DA" w:rsidRPr="00943A5F">
        <w:rPr>
          <w:noProof/>
        </w:rPr>
        <w:fldChar w:fldCharType="begin"/>
      </w:r>
      <w:r w:rsidRPr="00943A5F">
        <w:rPr>
          <w:noProof/>
        </w:rPr>
        <w:instrText xml:space="preserve"> SEQ Equation \* ARABIC \s 1 </w:instrText>
      </w:r>
      <w:r w:rsidR="00E740DA" w:rsidRPr="00943A5F">
        <w:rPr>
          <w:noProof/>
        </w:rPr>
        <w:fldChar w:fldCharType="separate"/>
      </w:r>
      <w:r>
        <w:rPr>
          <w:noProof/>
        </w:rPr>
        <w:t>20</w:t>
      </w:r>
      <w:r w:rsidR="00E740DA" w:rsidRPr="00943A5F">
        <w:rPr>
          <w:noProof/>
        </w:rPr>
        <w:fldChar w:fldCharType="end"/>
      </w:r>
      <w:r w:rsidRPr="00943A5F">
        <w:rPr>
          <w:noProof/>
        </w:rPr>
        <w:t>)</w:t>
      </w:r>
    </w:p>
    <w:p w:rsidR="00E740DA" w:rsidRDefault="00B64D01">
      <w:pPr>
        <w:jc w:val="both"/>
        <w:rPr>
          <w:noProof/>
        </w:rPr>
      </w:pPr>
      <w:r>
        <w:rPr>
          <w:noProof/>
        </w:rPr>
        <w:t>PicHeightInCtbsY</w:t>
      </w:r>
      <w:r w:rsidRPr="00943A5F">
        <w:rPr>
          <w:noProof/>
          <w:lang w:eastAsia="ko-KR"/>
        </w:rPr>
        <w:t xml:space="preserve"> = Ceil( pic_height_in_luma_samples ÷ </w:t>
      </w:r>
      <w:r>
        <w:rPr>
          <w:noProof/>
        </w:rPr>
        <w:t>CtbSizeY</w:t>
      </w:r>
      <w:r w:rsidRPr="00943A5F">
        <w:rPr>
          <w:noProof/>
          <w:lang w:eastAsia="ko-KR"/>
        </w:rPr>
        <w:t> )</w:t>
      </w:r>
      <w:r w:rsidRPr="00943A5F">
        <w:rPr>
          <w:noProof/>
          <w:lang w:eastAsia="ko-KR"/>
        </w:rPr>
        <w:tab/>
      </w:r>
      <w:r w:rsidRPr="00943A5F">
        <w:rPr>
          <w:noProof/>
        </w:rPr>
        <w:t>(</w:t>
      </w:r>
      <w:r w:rsidR="00E740DA" w:rsidRPr="00943A5F">
        <w:rPr>
          <w:noProof/>
        </w:rPr>
        <w:fldChar w:fldCharType="begin"/>
      </w:r>
      <w:r w:rsidRPr="00943A5F">
        <w:rPr>
          <w:noProof/>
        </w:rPr>
        <w:instrText xml:space="preserve"> STYLEREF 1 \s </w:instrText>
      </w:r>
      <w:r w:rsidR="00E740DA" w:rsidRPr="00943A5F">
        <w:rPr>
          <w:noProof/>
        </w:rPr>
        <w:fldChar w:fldCharType="separate"/>
      </w:r>
      <w:r>
        <w:rPr>
          <w:noProof/>
        </w:rPr>
        <w:t>7</w:t>
      </w:r>
      <w:r w:rsidR="00E740DA" w:rsidRPr="00943A5F">
        <w:rPr>
          <w:noProof/>
        </w:rPr>
        <w:fldChar w:fldCharType="end"/>
      </w:r>
      <w:r w:rsidRPr="00943A5F">
        <w:rPr>
          <w:noProof/>
        </w:rPr>
        <w:noBreakHyphen/>
      </w:r>
      <w:r w:rsidR="00E740DA" w:rsidRPr="00943A5F">
        <w:rPr>
          <w:noProof/>
        </w:rPr>
        <w:fldChar w:fldCharType="begin"/>
      </w:r>
      <w:r w:rsidRPr="00943A5F">
        <w:rPr>
          <w:noProof/>
        </w:rPr>
        <w:instrText xml:space="preserve"> SEQ Equation \* ARABIC \s 1 </w:instrText>
      </w:r>
      <w:r w:rsidR="00E740DA" w:rsidRPr="00943A5F">
        <w:rPr>
          <w:noProof/>
        </w:rPr>
        <w:fldChar w:fldCharType="separate"/>
      </w:r>
      <w:r>
        <w:rPr>
          <w:noProof/>
        </w:rPr>
        <w:t>22</w:t>
      </w:r>
      <w:r w:rsidR="00E740DA" w:rsidRPr="00943A5F">
        <w:rPr>
          <w:noProof/>
        </w:rPr>
        <w:fldChar w:fldCharType="end"/>
      </w:r>
      <w:r w:rsidRPr="00943A5F">
        <w:rPr>
          <w:noProof/>
        </w:rPr>
        <w:t>)</w:t>
      </w:r>
      <w:r w:rsidRPr="00943A5F">
        <w:rPr>
          <w:noProof/>
        </w:rPr>
        <w:br/>
      </w:r>
      <w:r w:rsidRPr="00943A5F">
        <w:rPr>
          <w:noProof/>
          <w:lang w:eastAsia="ko-KR"/>
        </w:rPr>
        <w:br/>
      </w:r>
      <w:r>
        <w:rPr>
          <w:noProof/>
        </w:rPr>
        <w:t xml:space="preserve">  </w:t>
      </w:r>
    </w:p>
    <w:p w:rsidR="00B64D01" w:rsidRDefault="00B64D01" w:rsidP="0080411D">
      <w:pPr>
        <w:pStyle w:val="Heading2"/>
        <w:rPr>
          <w:noProof/>
          <w:lang w:val="en-GB" w:eastAsia="ko-KR"/>
        </w:rPr>
      </w:pPr>
      <w:r>
        <w:rPr>
          <w:noProof/>
          <w:lang w:val="en-GB" w:eastAsia="ko-KR"/>
        </w:rPr>
        <w:t>Proposal Editoral Changes</w:t>
      </w:r>
    </w:p>
    <w:p w:rsidR="00B64D01" w:rsidRDefault="00B64D01" w:rsidP="0080411D">
      <w:pPr>
        <w:rPr>
          <w:noProof/>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ko-KR"/>
              </w:rPr>
              <w:t>coding_tree_unit(</w:t>
            </w:r>
            <w:r w:rsidRPr="0056241E">
              <w:rPr>
                <w:rFonts w:ascii="Times New Roman" w:hAnsi="Times New Roman"/>
                <w:noProof/>
                <w:lang w:eastAsia="en-US"/>
              </w:rPr>
              <w:t xml:space="preserve"> xCtb, yCtb </w:t>
            </w:r>
            <w:r w:rsidRPr="0056241E">
              <w:rPr>
                <w:rFonts w:ascii="Times New Roman" w:hAnsi="Times New Roman"/>
                <w:noProof/>
                <w:lang w:eastAsia="ko-KR"/>
              </w:rPr>
              <w:t>)</w:t>
            </w:r>
            <w:r w:rsidRPr="0056241E">
              <w:rPr>
                <w:rFonts w:ascii="Times New Roman" w:hAnsi="Times New Roman"/>
                <w:noProof/>
                <w:lang w:eastAsia="en-US"/>
              </w:rPr>
              <w:t xml:space="preserve"> {</w:t>
            </w:r>
          </w:p>
        </w:tc>
        <w:tc>
          <w:tcPr>
            <w:tcW w:w="1152" w:type="dxa"/>
          </w:tcPr>
          <w:p w:rsidR="00B64D01" w:rsidRPr="0056241E" w:rsidRDefault="00B64D01" w:rsidP="003D317A">
            <w:pPr>
              <w:pStyle w:val="tableheading"/>
              <w:rPr>
                <w:noProof/>
              </w:rPr>
            </w:pPr>
            <w:r w:rsidRPr="0056241E">
              <w:rPr>
                <w:noProof/>
              </w:rPr>
              <w:t>Descriptor</w:t>
            </w: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t>NumPCMBlock = 0</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80411D" w:rsidRDefault="00B64D01" w:rsidP="003D317A">
            <w:pPr>
              <w:pStyle w:val="tablesyntax"/>
              <w:rPr>
                <w:rFonts w:ascii="Times New Roman" w:hAnsi="Times New Roman"/>
                <w:noProof/>
                <w:color w:val="FF0000"/>
                <w:highlight w:val="yellow"/>
                <w:lang w:eastAsia="en-US"/>
              </w:rPr>
            </w:pPr>
            <w:r w:rsidRPr="0080411D">
              <w:rPr>
                <w:rFonts w:ascii="Times New Roman" w:hAnsi="Times New Roman"/>
                <w:noProof/>
                <w:color w:val="FF0000"/>
                <w:highlight w:val="yellow"/>
                <w:lang w:eastAsia="en-US"/>
              </w:rPr>
              <w:tab/>
            </w:r>
            <w:r w:rsidRPr="0080411D">
              <w:rPr>
                <w:rFonts w:ascii="Times New Roman" w:hAnsi="Times New Roman"/>
                <w:noProof/>
                <w:color w:val="FF0000"/>
                <w:highlight w:val="yellow"/>
                <w:lang w:eastAsia="ko-KR"/>
              </w:rPr>
              <w:t>xCtb</w:t>
            </w:r>
            <w:r w:rsidRPr="0080411D">
              <w:rPr>
                <w:rFonts w:ascii="Times New Roman" w:hAnsi="Times New Roman"/>
                <w:noProof/>
                <w:color w:val="FF0000"/>
                <w:highlight w:val="yellow"/>
                <w:lang w:eastAsia="en-US"/>
              </w:rPr>
              <w:t xml:space="preserve"> = (CtbAddrRS</w:t>
            </w:r>
            <w:r w:rsidRPr="0080411D">
              <w:rPr>
                <w:noProof/>
                <w:color w:val="FF0000"/>
                <w:highlight w:val="yellow"/>
                <w:lang w:eastAsia="en-US"/>
              </w:rPr>
              <w:t xml:space="preserve"> %PicWidthInCtbsY)&lt;&lt;</w:t>
            </w:r>
            <w:r w:rsidRPr="0080411D">
              <w:rPr>
                <w:rFonts w:ascii="Times New Roman" w:hAnsi="Times New Roman"/>
                <w:noProof/>
                <w:color w:val="FF0000"/>
                <w:kern w:val="2"/>
                <w:highlight w:val="yellow"/>
                <w:lang w:eastAsia="en-US"/>
              </w:rPr>
              <w:t xml:space="preserve"> Log2CtbSizeY</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80411D" w:rsidRDefault="00B64D01" w:rsidP="003D317A">
            <w:pPr>
              <w:pStyle w:val="tablesyntax"/>
              <w:rPr>
                <w:rFonts w:ascii="Times New Roman" w:hAnsi="Times New Roman"/>
                <w:noProof/>
                <w:color w:val="FF0000"/>
                <w:highlight w:val="yellow"/>
                <w:lang w:eastAsia="en-US"/>
              </w:rPr>
            </w:pPr>
            <w:r w:rsidRPr="0080411D">
              <w:rPr>
                <w:rFonts w:ascii="Times New Roman" w:hAnsi="Times New Roman"/>
                <w:noProof/>
                <w:color w:val="FF0000"/>
                <w:highlight w:val="yellow"/>
                <w:lang w:eastAsia="en-US"/>
              </w:rPr>
              <w:tab/>
            </w:r>
            <w:r w:rsidRPr="0080411D">
              <w:rPr>
                <w:rFonts w:ascii="Times New Roman" w:hAnsi="Times New Roman"/>
                <w:noProof/>
                <w:color w:val="FF0000"/>
                <w:highlight w:val="yellow"/>
                <w:lang w:eastAsia="ko-KR"/>
              </w:rPr>
              <w:t>yCtb</w:t>
            </w:r>
            <w:r w:rsidRPr="0080411D">
              <w:rPr>
                <w:rFonts w:ascii="Times New Roman" w:hAnsi="Times New Roman"/>
                <w:noProof/>
                <w:color w:val="FF0000"/>
                <w:highlight w:val="yellow"/>
                <w:lang w:eastAsia="en-US"/>
              </w:rPr>
              <w:t xml:space="preserve"> = (CtbAddrRS</w:t>
            </w:r>
            <w:r>
              <w:rPr>
                <w:rFonts w:ascii="Times New Roman" w:hAnsi="Times New Roman"/>
                <w:noProof/>
                <w:color w:val="FF0000"/>
                <w:highlight w:val="yellow"/>
                <w:lang w:eastAsia="en-US"/>
              </w:rPr>
              <w:t xml:space="preserve"> </w:t>
            </w:r>
            <w:r w:rsidRPr="0080411D">
              <w:rPr>
                <w:rFonts w:ascii="Times New Roman" w:hAnsi="Times New Roman"/>
                <w:noProof/>
                <w:color w:val="FF0000"/>
                <w:highlight w:val="yellow"/>
                <w:lang w:eastAsia="en-US"/>
              </w:rPr>
              <w:t>/</w:t>
            </w:r>
            <w:r w:rsidRPr="0080411D">
              <w:rPr>
                <w:noProof/>
                <w:color w:val="FF0000"/>
                <w:highlight w:val="yellow"/>
                <w:lang w:eastAsia="en-US"/>
              </w:rPr>
              <w:t xml:space="preserve"> PicHeightInCtbsY)</w:t>
            </w:r>
            <w:r>
              <w:rPr>
                <w:noProof/>
                <w:color w:val="FF0000"/>
                <w:highlight w:val="yellow"/>
                <w:lang w:eastAsia="en-US"/>
              </w:rPr>
              <w:t xml:space="preserve"> </w:t>
            </w:r>
            <w:r w:rsidRPr="0080411D">
              <w:rPr>
                <w:noProof/>
                <w:color w:val="FF0000"/>
                <w:highlight w:val="yellow"/>
                <w:lang w:eastAsia="en-US"/>
              </w:rPr>
              <w:t>&lt;&lt;</w:t>
            </w:r>
            <w:r>
              <w:rPr>
                <w:noProof/>
                <w:color w:val="FF0000"/>
                <w:highlight w:val="yellow"/>
                <w:lang w:eastAsia="en-US"/>
              </w:rPr>
              <w:t xml:space="preserve"> </w:t>
            </w:r>
            <w:r w:rsidRPr="0080411D">
              <w:rPr>
                <w:rFonts w:ascii="Times New Roman" w:hAnsi="Times New Roman"/>
                <w:noProof/>
                <w:color w:val="FF0000"/>
                <w:kern w:val="2"/>
                <w:highlight w:val="yellow"/>
                <w:lang w:eastAsia="en-US"/>
              </w:rPr>
              <w:t>Log2CtbSizeY</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kern w:val="2"/>
                <w:lang w:eastAsia="ko-KR"/>
              </w:rPr>
              <w:tab/>
              <w:t>Ctb</w:t>
            </w:r>
            <w:r w:rsidRPr="0056241E">
              <w:rPr>
                <w:rFonts w:ascii="Times New Roman" w:eastAsia="PMingLiU" w:hAnsi="Times New Roman"/>
                <w:noProof/>
                <w:kern w:val="2"/>
                <w:lang w:eastAsia="zh-TW"/>
              </w:rPr>
              <w:t xml:space="preserve">AddrInSlice </w:t>
            </w:r>
            <w:r w:rsidRPr="0056241E">
              <w:rPr>
                <w:rFonts w:ascii="Times New Roman" w:hAnsi="Times New Roman"/>
                <w:noProof/>
                <w:kern w:val="2"/>
                <w:lang w:eastAsia="en-US"/>
              </w:rPr>
              <w:t xml:space="preserve">= CtbAddrRS − </w:t>
            </w:r>
            <w:r>
              <w:rPr>
                <w:rFonts w:ascii="Times New Roman" w:hAnsi="Times New Roman"/>
                <w:noProof/>
                <w:kern w:val="2"/>
                <w:lang w:eastAsia="en-US"/>
              </w:rPr>
              <w:t>slice_address</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kern w:val="2"/>
                <w:lang w:eastAsia="ko-KR"/>
              </w:rPr>
              <w:tab/>
            </w:r>
            <w:r w:rsidRPr="0056241E">
              <w:rPr>
                <w:rFonts w:ascii="Times New Roman" w:eastAsia="PMingLiU" w:hAnsi="Times New Roman"/>
                <w:noProof/>
                <w:kern w:val="2"/>
                <w:lang w:eastAsia="zh-TW"/>
              </w:rPr>
              <w:t xml:space="preserve">if( </w:t>
            </w:r>
            <w:r w:rsidRPr="0056241E">
              <w:rPr>
                <w:rFonts w:ascii="Times New Roman" w:eastAsia="PMingLiU" w:hAnsi="Times New Roman"/>
                <w:bCs/>
                <w:noProof/>
                <w:kern w:val="2"/>
                <w:lang w:eastAsia="zh-TW"/>
              </w:rPr>
              <w:t xml:space="preserve">slice_sao_luma_flag  | |  slice_sao_chroma_flag </w:t>
            </w:r>
            <w:r w:rsidRPr="0056241E">
              <w:rPr>
                <w:rFonts w:ascii="Times New Roman" w:eastAsia="PMingLiU" w:hAnsi="Times New Roman"/>
                <w:noProof/>
                <w:kern w:val="2"/>
                <w:lang w:eastAsia="zh-TW"/>
              </w:rPr>
              <w:t>)</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kern w:val="2"/>
                <w:lang w:eastAsia="ko-KR"/>
              </w:rPr>
              <w:tab/>
            </w:r>
            <w:r w:rsidRPr="0056241E">
              <w:rPr>
                <w:rFonts w:ascii="Times New Roman" w:hAnsi="Times New Roman"/>
                <w:noProof/>
                <w:kern w:val="2"/>
                <w:lang w:eastAsia="ko-KR"/>
              </w:rPr>
              <w:tab/>
            </w:r>
            <w:r w:rsidRPr="0056241E">
              <w:rPr>
                <w:rFonts w:ascii="Times New Roman" w:eastAsia="PMingLiU" w:hAnsi="Times New Roman"/>
                <w:noProof/>
                <w:kern w:val="2"/>
                <w:lang w:eastAsia="zh-TW"/>
              </w:rPr>
              <w:t>sao</w:t>
            </w:r>
            <w:r w:rsidRPr="0056241E">
              <w:rPr>
                <w:rFonts w:ascii="Times New Roman" w:hAnsi="Times New Roman"/>
                <w:bCs/>
                <w:noProof/>
                <w:kern w:val="2"/>
                <w:lang w:eastAsia="ko-KR"/>
              </w:rPr>
              <w:t>( xCtb</w:t>
            </w:r>
            <w:r w:rsidRPr="0056241E">
              <w:rPr>
                <w:rFonts w:ascii="Times New Roman" w:hAnsi="Times New Roman"/>
                <w:noProof/>
                <w:kern w:val="2"/>
                <w:lang w:eastAsia="en-US"/>
              </w:rPr>
              <w:t> &gt;&gt; </w:t>
            </w:r>
            <w:r>
              <w:rPr>
                <w:rFonts w:ascii="Times New Roman" w:hAnsi="Times New Roman"/>
                <w:noProof/>
                <w:kern w:val="2"/>
                <w:lang w:eastAsia="en-US"/>
              </w:rPr>
              <w:t>Log2CtbSizeY</w:t>
            </w:r>
            <w:r w:rsidRPr="0056241E">
              <w:rPr>
                <w:rFonts w:ascii="Times New Roman" w:hAnsi="Times New Roman"/>
                <w:bCs/>
                <w:noProof/>
                <w:kern w:val="2"/>
                <w:lang w:eastAsia="ko-KR"/>
              </w:rPr>
              <w:t>, yCtb</w:t>
            </w:r>
            <w:r w:rsidRPr="0056241E">
              <w:rPr>
                <w:rFonts w:ascii="Times New Roman" w:hAnsi="Times New Roman"/>
                <w:noProof/>
                <w:kern w:val="2"/>
                <w:lang w:eastAsia="en-US"/>
              </w:rPr>
              <w:t> &gt;&gt; </w:t>
            </w:r>
            <w:r>
              <w:rPr>
                <w:rFonts w:ascii="Times New Roman" w:hAnsi="Times New Roman"/>
                <w:noProof/>
                <w:kern w:val="2"/>
                <w:lang w:eastAsia="en-US"/>
              </w:rPr>
              <w:t>Log2CtbSizeY</w:t>
            </w:r>
            <w:r w:rsidRPr="0056241E">
              <w:rPr>
                <w:rFonts w:ascii="Times New Roman" w:hAnsi="Times New Roman"/>
                <w:bCs/>
                <w:noProof/>
                <w:kern w:val="2"/>
                <w:lang w:eastAsia="ko-KR"/>
              </w:rPr>
              <w:t xml:space="preserve"> )</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 xml:space="preserve">coding_quadtree( xCtb, yCtb, </w:t>
            </w:r>
            <w:r>
              <w:rPr>
                <w:rFonts w:ascii="Times New Roman" w:hAnsi="Times New Roman"/>
                <w:noProof/>
                <w:lang w:eastAsia="en-US"/>
              </w:rPr>
              <w:t>Log2CtbSizeY</w:t>
            </w:r>
            <w:r w:rsidRPr="0056241E">
              <w:rPr>
                <w:rFonts w:ascii="Times New Roman" w:hAnsi="Times New Roman"/>
                <w:noProof/>
                <w:lang w:eastAsia="en-US"/>
              </w:rPr>
              <w:t>, 0 )</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keepNext w:val="0"/>
              <w:rPr>
                <w:rFonts w:ascii="Times New Roman" w:hAnsi="Times New Roman"/>
                <w:noProof/>
                <w:lang w:eastAsia="en-US"/>
              </w:rPr>
            </w:pPr>
            <w:r w:rsidRPr="0056241E">
              <w:rPr>
                <w:rFonts w:ascii="Times New Roman" w:hAnsi="Times New Roman"/>
                <w:noProof/>
                <w:lang w:eastAsia="en-US"/>
              </w:rPr>
              <w:t>}</w:t>
            </w:r>
          </w:p>
        </w:tc>
        <w:tc>
          <w:tcPr>
            <w:tcW w:w="1152" w:type="dxa"/>
          </w:tcPr>
          <w:p w:rsidR="00B64D01" w:rsidRPr="0056241E" w:rsidRDefault="00B64D01" w:rsidP="003D317A">
            <w:pPr>
              <w:pStyle w:val="tablecell"/>
              <w:keepNext w:val="0"/>
              <w:rPr>
                <w:noProof/>
              </w:rPr>
            </w:pPr>
          </w:p>
        </w:tc>
      </w:tr>
    </w:tbl>
    <w:p w:rsidR="00B64D01" w:rsidRDefault="00B64D01" w:rsidP="0080411D">
      <w:pPr>
        <w:rPr>
          <w:noProof/>
          <w:lang w:eastAsia="ko-KR"/>
        </w:rPr>
      </w:pPr>
    </w:p>
    <w:p w:rsidR="00E740DA" w:rsidRDefault="00B64D01">
      <w:pPr>
        <w:jc w:val="both"/>
        <w:rPr>
          <w:noProof/>
          <w:lang w:eastAsia="ko-KR"/>
        </w:rPr>
      </w:pPr>
      <w:r>
        <w:rPr>
          <w:noProof/>
          <w:lang w:eastAsia="ko-KR"/>
        </w:rPr>
        <w:t xml:space="preserve">Here </w:t>
      </w:r>
      <w:r>
        <w:rPr>
          <w:noProof/>
          <w:lang w:val="en-GB" w:eastAsia="ko-KR"/>
        </w:rPr>
        <w:t>(CtbAddrRS/</w:t>
      </w:r>
      <w:r w:rsidRPr="0080411D">
        <w:rPr>
          <w:noProof/>
        </w:rPr>
        <w:t xml:space="preserve"> </w:t>
      </w:r>
      <w:r>
        <w:rPr>
          <w:noProof/>
        </w:rPr>
        <w:t>PicHeightInCtbsY</w:t>
      </w:r>
      <w:r>
        <w:rPr>
          <w:noProof/>
          <w:lang w:val="en-GB" w:eastAsia="ko-KR"/>
        </w:rPr>
        <w:t>) and (CtbAddrRS/</w:t>
      </w:r>
      <w:r>
        <w:rPr>
          <w:noProof/>
        </w:rPr>
        <w:t>PicWidthInCtbsY</w:t>
      </w:r>
      <w:r>
        <w:rPr>
          <w:noProof/>
          <w:lang w:val="en-GB" w:eastAsia="ko-KR"/>
        </w:rPr>
        <w:t xml:space="preserve">) are corresponding to the row and column coding tree unit address of a picture. </w:t>
      </w:r>
      <w:r>
        <w:rPr>
          <w:noProof/>
        </w:rPr>
        <w:t>PicHeightInCtbsY is defined in equation (7-22).</w:t>
      </w:r>
      <w:r>
        <w:rPr>
          <w:noProof/>
          <w:lang w:val="en-GB" w:eastAsia="ko-KR"/>
        </w:rPr>
        <w:t xml:space="preserve"> </w:t>
      </w:r>
    </w:p>
    <w:p w:rsidR="00B64D01" w:rsidRPr="00943A5F" w:rsidRDefault="00B64D01" w:rsidP="008B5BE4">
      <w:pPr>
        <w:pStyle w:val="Heading1"/>
        <w:rPr>
          <w:noProof/>
          <w:lang w:val="en-GB"/>
        </w:rPr>
      </w:pPr>
      <w:r>
        <w:lastRenderedPageBreak/>
        <w:t xml:space="preserve">PCM in </w:t>
      </w:r>
      <w:r w:rsidRPr="00943A5F">
        <w:rPr>
          <w:noProof/>
          <w:lang w:val="en-GB"/>
        </w:rPr>
        <w:t>Sequence parameter set RBSP syntax</w:t>
      </w:r>
    </w:p>
    <w:p w:rsidR="00B64D01" w:rsidRPr="00943A5F" w:rsidRDefault="00B64D01" w:rsidP="00647B91">
      <w:pPr>
        <w:pStyle w:val="Heading2"/>
        <w:rPr>
          <w:noProof/>
          <w:lang w:val="en-GB"/>
        </w:rPr>
      </w:pPr>
      <w:bookmarkStart w:id="0" w:name="_Toc335234484"/>
      <w:r>
        <w:rPr>
          <w:noProof/>
          <w:lang w:val="en-GB"/>
        </w:rPr>
        <w:t xml:space="preserve">PCM parameter Issues in </w:t>
      </w:r>
      <w:r w:rsidRPr="00943A5F">
        <w:rPr>
          <w:noProof/>
          <w:lang w:val="en-GB"/>
        </w:rPr>
        <w:t>Sequence parameter set RBSP syntax</w:t>
      </w:r>
      <w:bookmarkEnd w:id="0"/>
    </w:p>
    <w:p w:rsidR="00B64D01" w:rsidRPr="00943A5F" w:rsidRDefault="00B64D01" w:rsidP="00647B91">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seq_parameter_set_rbsp( ) {</w:t>
            </w:r>
          </w:p>
        </w:tc>
        <w:tc>
          <w:tcPr>
            <w:tcW w:w="1218" w:type="dxa"/>
          </w:tcPr>
          <w:p w:rsidR="00B64D01" w:rsidRPr="0056241E" w:rsidRDefault="00B64D01" w:rsidP="003D317A">
            <w:pPr>
              <w:pStyle w:val="tableheading"/>
              <w:rPr>
                <w:noProof/>
              </w:rPr>
            </w:pPr>
            <w:r w:rsidRPr="0056241E">
              <w:rPr>
                <w:noProof/>
              </w:rPr>
              <w:t>Descriptor</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bCs/>
                <w:noProof/>
                <w:lang w:eastAsia="en-US"/>
              </w:rPr>
              <w:t>video_parameter_set_id</w:t>
            </w:r>
          </w:p>
        </w:tc>
        <w:tc>
          <w:tcPr>
            <w:tcW w:w="1218" w:type="dxa"/>
          </w:tcPr>
          <w:p w:rsidR="00B64D01" w:rsidRPr="0056241E" w:rsidRDefault="00B64D01" w:rsidP="003D317A">
            <w:pPr>
              <w:pStyle w:val="tablecell"/>
              <w:rPr>
                <w:noProof/>
              </w:rPr>
            </w:pPr>
            <w:r w:rsidRPr="0056241E">
              <w:rPr>
                <w:noProof/>
              </w:rPr>
              <w:t>u(4)</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sps_max_sub_layers_minus1</w:t>
            </w:r>
          </w:p>
        </w:tc>
        <w:tc>
          <w:tcPr>
            <w:tcW w:w="1218" w:type="dxa"/>
          </w:tcPr>
          <w:p w:rsidR="00B64D01" w:rsidRPr="0056241E" w:rsidRDefault="00B64D01" w:rsidP="003D317A">
            <w:pPr>
              <w:pStyle w:val="tablecell"/>
              <w:rPr>
                <w:noProof/>
              </w:rPr>
            </w:pPr>
            <w:r w:rsidRPr="0056241E">
              <w:rPr>
                <w:noProof/>
                <w:lang w:eastAsia="ko-KR"/>
              </w:rPr>
              <w:t>u(3)</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sps_reserved_zero_bit</w:t>
            </w:r>
          </w:p>
        </w:tc>
        <w:tc>
          <w:tcPr>
            <w:tcW w:w="1218" w:type="dxa"/>
          </w:tcPr>
          <w:p w:rsidR="00B64D01" w:rsidRPr="0056241E" w:rsidRDefault="00B64D01" w:rsidP="003D317A">
            <w:pPr>
              <w:pStyle w:val="tablecell"/>
              <w:rPr>
                <w:noProof/>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noProof/>
                <w:lang w:eastAsia="en-US"/>
              </w:rPr>
              <w:t>profile_</w:t>
            </w:r>
            <w:r>
              <w:rPr>
                <w:rFonts w:ascii="Times New Roman" w:hAnsi="Times New Roman"/>
                <w:noProof/>
                <w:lang w:eastAsia="en-US"/>
              </w:rPr>
              <w:t>tier</w:t>
            </w:r>
            <w:r w:rsidRPr="0056241E">
              <w:rPr>
                <w:rFonts w:ascii="Times New Roman" w:hAnsi="Times New Roman"/>
                <w:noProof/>
                <w:lang w:eastAsia="en-US"/>
              </w:rPr>
              <w:t>_level( 1, sps_max_sub_layers_minus1 )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sz w:val="22"/>
                <w:szCs w:val="22"/>
                <w:lang w:eastAsia="en-US"/>
              </w:rPr>
            </w:pPr>
            <w:r w:rsidRPr="0056241E">
              <w:rPr>
                <w:rFonts w:ascii="Times New Roman" w:hAnsi="Times New Roman"/>
                <w:b/>
                <w:noProof/>
                <w:lang w:eastAsia="en-US"/>
              </w:rPr>
              <w:tab/>
            </w:r>
            <w:r w:rsidRPr="0056241E">
              <w:rPr>
                <w:rFonts w:ascii="Times New Roman" w:hAnsi="Times New Roman"/>
                <w:b/>
                <w:bCs/>
                <w:noProof/>
                <w:lang w:eastAsia="en-US"/>
              </w:rPr>
              <w:t>seq_parameter_set_id</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chroma_format_idc</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if( chroma_format_idc  = =  3 )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separate_colour_plane_flag</w:t>
            </w:r>
          </w:p>
        </w:tc>
        <w:tc>
          <w:tcPr>
            <w:tcW w:w="1218" w:type="dxa"/>
          </w:tcPr>
          <w:p w:rsidR="00B64D01" w:rsidRPr="0056241E" w:rsidRDefault="00B64D01" w:rsidP="003D317A">
            <w:pPr>
              <w:pStyle w:val="tablecell"/>
              <w:rPr>
                <w:noProof/>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pic_width_in_luma_samples</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pic_height_in_luma_samples</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pic_cropping_flag</w:t>
            </w:r>
          </w:p>
        </w:tc>
        <w:tc>
          <w:tcPr>
            <w:tcW w:w="1218" w:type="dxa"/>
          </w:tcPr>
          <w:p w:rsidR="00B64D01" w:rsidRPr="0056241E" w:rsidRDefault="00B64D01" w:rsidP="003D317A">
            <w:pPr>
              <w:pStyle w:val="tablecell"/>
              <w:rPr>
                <w:noProof/>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if( pic_cropping_flag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pic_crop_left_offset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pic_crop_right_offset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pic_crop_top_offset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pic_crop_bottom_offset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ko-KR"/>
              </w:rPr>
            </w:pPr>
            <w:r w:rsidRPr="0056241E">
              <w:rPr>
                <w:rFonts w:ascii="Times New Roman" w:hAnsi="Times New Roman"/>
                <w:b/>
                <w:bCs/>
                <w:noProof/>
                <w:lang w:eastAsia="en-US"/>
              </w:rPr>
              <w:tab/>
              <w:t>bit_depth_luma_minus8</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bit_depth_chroma_minus8</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Cs/>
                <w:noProof/>
                <w:lang w:eastAsia="en-US"/>
              </w:rPr>
              <w:t>[Ed. (BB): chroma bit depth present in HM software but not used further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bCs/>
                <w:noProof/>
                <w:color w:val="FF0000"/>
                <w:lang w:eastAsia="ko-KR"/>
              </w:rPr>
            </w:pPr>
            <w:r w:rsidRPr="0056241E">
              <w:rPr>
                <w:rFonts w:ascii="Times New Roman" w:hAnsi="Times New Roman"/>
                <w:bCs/>
                <w:noProof/>
                <w:lang w:eastAsia="ko-KR"/>
              </w:rPr>
              <w:tab/>
            </w:r>
            <w:r w:rsidRPr="008B5BE4">
              <w:rPr>
                <w:rFonts w:ascii="Times New Roman" w:hAnsi="Times New Roman"/>
                <w:b/>
                <w:bCs/>
                <w:noProof/>
                <w:color w:val="FF0000"/>
                <w:lang w:eastAsia="ko-KR"/>
              </w:rPr>
              <w:t>pcm_enabled_flag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Cs/>
                <w:noProof/>
                <w:color w:val="FF0000"/>
                <w:lang w:eastAsia="ko-KR"/>
              </w:rPr>
            </w:pPr>
            <w:r w:rsidRPr="008B5BE4">
              <w:rPr>
                <w:rFonts w:ascii="Times New Roman" w:hAnsi="Times New Roman"/>
                <w:bCs/>
                <w:noProof/>
                <w:color w:val="FF0000"/>
                <w:lang w:eastAsia="ko-KR"/>
              </w:rPr>
              <w:tab/>
              <w:t>if( pcm_enabled_flag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bCs/>
                <w:noProof/>
                <w:color w:val="FF0000"/>
                <w:lang w:eastAsia="ko-KR"/>
              </w:rPr>
            </w:pPr>
            <w:r w:rsidRPr="008B5BE4">
              <w:rPr>
                <w:rFonts w:ascii="Times New Roman" w:hAnsi="Times New Roman"/>
                <w:b/>
                <w:bCs/>
                <w:noProof/>
                <w:color w:val="FF0000"/>
                <w:lang w:eastAsia="ko-KR"/>
              </w:rPr>
              <w:tab/>
            </w:r>
            <w:r w:rsidRPr="008B5BE4">
              <w:rPr>
                <w:rFonts w:ascii="Times New Roman" w:hAnsi="Times New Roman"/>
                <w:b/>
                <w:bCs/>
                <w:noProof/>
                <w:color w:val="FF0000"/>
                <w:lang w:eastAsia="ko-KR"/>
              </w:rPr>
              <w:tab/>
              <w:t>pcm_sample_bit_depth_luma_minus1</w:t>
            </w:r>
          </w:p>
        </w:tc>
        <w:tc>
          <w:tcPr>
            <w:tcW w:w="1218"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bCs/>
                <w:noProof/>
                <w:color w:val="FF0000"/>
                <w:lang w:eastAsia="ko-KR"/>
              </w:rPr>
            </w:pPr>
            <w:r w:rsidRPr="008B5BE4">
              <w:rPr>
                <w:rFonts w:ascii="Times New Roman" w:hAnsi="Times New Roman"/>
                <w:b/>
                <w:bCs/>
                <w:noProof/>
                <w:color w:val="FF0000"/>
                <w:lang w:eastAsia="ko-KR"/>
              </w:rPr>
              <w:tab/>
            </w:r>
            <w:r w:rsidRPr="008B5BE4">
              <w:rPr>
                <w:rFonts w:ascii="Times New Roman" w:hAnsi="Times New Roman"/>
                <w:b/>
                <w:bCs/>
                <w:noProof/>
                <w:color w:val="FF0000"/>
                <w:lang w:eastAsia="ko-KR"/>
              </w:rPr>
              <w:tab/>
              <w:t>pcm_sample_bit_depth_chroma_minus1</w:t>
            </w:r>
          </w:p>
        </w:tc>
        <w:tc>
          <w:tcPr>
            <w:tcW w:w="1218"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Cs/>
                <w:noProof/>
                <w:color w:val="FF0000"/>
                <w:lang w:eastAsia="ko-KR"/>
              </w:rPr>
            </w:pPr>
            <w:r w:rsidRPr="008B5BE4">
              <w:rPr>
                <w:rFonts w:ascii="Times New Roman" w:hAnsi="Times New Roman"/>
                <w:bCs/>
                <w:noProof/>
                <w:color w:val="FF0000"/>
                <w:lang w:eastAsia="ko-KR"/>
              </w:rPr>
              <w:tab/>
              <w:t>}</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
                <w:noProof/>
                <w:lang w:eastAsia="en-US"/>
              </w:rPr>
              <w:tab/>
              <w:t>log2_max_pic_order_cnt_lsb_minus4</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t>for( i = 0; i &lt;= sps_max_sub_layers_minus1; i++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sps_max_dec_pic_buffering</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sps_max_num_reorder_pics</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sps_max_latency_increase</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restricted_ref_pic_lists_flag</w:t>
            </w:r>
          </w:p>
        </w:tc>
        <w:tc>
          <w:tcPr>
            <w:tcW w:w="1218" w:type="dxa"/>
          </w:tcPr>
          <w:p w:rsidR="00B64D01" w:rsidRPr="0056241E" w:rsidRDefault="00B64D01" w:rsidP="003D317A">
            <w:pPr>
              <w:pStyle w:val="tablecell"/>
              <w:rPr>
                <w:noProof/>
              </w:rPr>
            </w:pPr>
            <w:r w:rsidRPr="0056241E">
              <w:rPr>
                <w:noProof/>
                <w:u w:val="single"/>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t xml:space="preserve">if( restricted_ref_pic_lists_flag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noProof/>
                <w:lang w:eastAsia="en-US"/>
              </w:rPr>
              <w:tab/>
            </w:r>
            <w:r w:rsidRPr="0056241E">
              <w:rPr>
                <w:rFonts w:ascii="Times New Roman" w:hAnsi="Times New Roman"/>
                <w:b/>
                <w:noProof/>
                <w:lang w:eastAsia="en-US"/>
              </w:rPr>
              <w:t>lists_modification_present_flag</w:t>
            </w:r>
          </w:p>
        </w:tc>
        <w:tc>
          <w:tcPr>
            <w:tcW w:w="1218" w:type="dxa"/>
          </w:tcPr>
          <w:p w:rsidR="00B64D01" w:rsidRPr="0056241E" w:rsidRDefault="00B64D01" w:rsidP="003D317A">
            <w:pPr>
              <w:pStyle w:val="tablecell"/>
              <w:rPr>
                <w:noProof/>
              </w:rPr>
            </w:pPr>
            <w:r w:rsidRPr="0056241E">
              <w:rPr>
                <w:noProof/>
                <w:u w:val="single"/>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00841E45" w:rsidRPr="00841E45">
              <w:rPr>
                <w:rFonts w:ascii="Times New Roman" w:hAnsi="Times New Roman"/>
                <w:b/>
                <w:noProof/>
                <w:highlight w:val="cyan"/>
                <w:lang w:eastAsia="en-US"/>
              </w:rPr>
              <w:t>log2_min_luma_coding_block_size_minus3</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Pr>
                <w:rFonts w:ascii="Times New Roman" w:hAnsi="Times New Roman"/>
                <w:b/>
                <w:noProof/>
                <w:lang w:eastAsia="en-US"/>
              </w:rPr>
              <w:t>log2_diff_max_min_luma_coding_block_size</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log2_min_transform_block_size_minus2</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log2_diff_max_min_transform_block_size</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noProof/>
                <w:color w:val="FF0000"/>
                <w:lang w:eastAsia="ko-KR"/>
              </w:rPr>
            </w:pPr>
            <w:r w:rsidRPr="008B5BE4">
              <w:rPr>
                <w:rFonts w:ascii="Times New Roman" w:hAnsi="Times New Roman"/>
                <w:noProof/>
                <w:color w:val="FF0000"/>
                <w:lang w:eastAsia="ko-KR"/>
              </w:rPr>
              <w:tab/>
              <w:t>if( pcm_enabled_flag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noProof/>
                <w:color w:val="C00000"/>
                <w:lang w:eastAsia="ko-KR"/>
              </w:rPr>
            </w:pPr>
            <w:r w:rsidRPr="008B5BE4">
              <w:rPr>
                <w:rFonts w:ascii="Times New Roman" w:hAnsi="Times New Roman"/>
                <w:b/>
                <w:noProof/>
                <w:color w:val="FF0000"/>
                <w:lang w:eastAsia="ko-KR"/>
              </w:rPr>
              <w:tab/>
            </w:r>
            <w:r w:rsidRPr="008B5BE4">
              <w:rPr>
                <w:rFonts w:ascii="Times New Roman" w:hAnsi="Times New Roman"/>
                <w:b/>
                <w:noProof/>
                <w:color w:val="FF0000"/>
                <w:lang w:eastAsia="ko-KR"/>
              </w:rPr>
              <w:tab/>
            </w:r>
            <w:r w:rsidRPr="008B5BE4">
              <w:rPr>
                <w:rFonts w:ascii="Times New Roman" w:hAnsi="Times New Roman"/>
                <w:b/>
                <w:noProof/>
                <w:color w:val="C00000"/>
                <w:highlight w:val="cyan"/>
                <w:lang w:eastAsia="ko-KR"/>
              </w:rPr>
              <w:t>log2_min_pcm_luma_coding_block_size_minus3</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noProof/>
                <w:color w:val="FF0000"/>
                <w:lang w:eastAsia="ko-KR"/>
              </w:rPr>
            </w:pPr>
            <w:r w:rsidRPr="008B5BE4">
              <w:rPr>
                <w:rFonts w:ascii="Times New Roman" w:hAnsi="Times New Roman"/>
                <w:noProof/>
                <w:color w:val="FF0000"/>
                <w:lang w:eastAsia="ko-KR"/>
              </w:rPr>
              <w:tab/>
            </w:r>
            <w:r w:rsidRPr="008B5BE4">
              <w:rPr>
                <w:rFonts w:ascii="Times New Roman" w:hAnsi="Times New Roman"/>
                <w:noProof/>
                <w:color w:val="FF0000"/>
                <w:lang w:eastAsia="ko-KR"/>
              </w:rPr>
              <w:tab/>
            </w:r>
            <w:r w:rsidRPr="008B5BE4">
              <w:rPr>
                <w:rFonts w:ascii="Times New Roman" w:hAnsi="Times New Roman"/>
                <w:b/>
                <w:noProof/>
                <w:color w:val="FF0000"/>
                <w:lang w:eastAsia="ko-KR"/>
              </w:rPr>
              <w:t>log2_diff_max_min_pcm_luma_coding_block_size</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noProof/>
                <w:color w:val="FF0000"/>
                <w:lang w:eastAsia="ko-KR"/>
              </w:rPr>
            </w:pPr>
            <w:r w:rsidRPr="008B5BE4">
              <w:rPr>
                <w:rFonts w:ascii="Times New Roman" w:hAnsi="Times New Roman"/>
                <w:noProof/>
                <w:color w:val="FF0000"/>
                <w:lang w:eastAsia="ko-KR"/>
              </w:rPr>
              <w:lastRenderedPageBreak/>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max_transform_hierarchy_depth_inter</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max_transform_hierarchy_depth_intra</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eastAsia="MS Mincho" w:hAnsi="Times New Roman"/>
                <w:b/>
                <w:bCs/>
                <w:noProof/>
                <w:lang w:eastAsia="ja-JP"/>
              </w:rPr>
              <w:t>scaling_list_enable_flag</w:t>
            </w:r>
          </w:p>
        </w:tc>
        <w:tc>
          <w:tcPr>
            <w:tcW w:w="1218" w:type="dxa"/>
          </w:tcPr>
          <w:p w:rsidR="00B64D01" w:rsidRPr="0056241E" w:rsidRDefault="00B64D01" w:rsidP="003D317A">
            <w:pPr>
              <w:pStyle w:val="tablecell"/>
              <w:rPr>
                <w:noProof/>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eastAsia="MS Mincho" w:hAnsi="Times New Roman"/>
                <w:noProof/>
                <w:lang w:eastAsia="ja-JP"/>
              </w:rPr>
            </w:pPr>
            <w:r w:rsidRPr="0056241E">
              <w:rPr>
                <w:rFonts w:ascii="Times New Roman" w:eastAsia="MS Mincho" w:hAnsi="Times New Roman"/>
                <w:noProof/>
                <w:lang w:eastAsia="ja-JP"/>
              </w:rPr>
              <w:tab/>
              <w:t>if( scaling_list_enable_flag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tabs>
                <w:tab w:val="clear" w:pos="216"/>
                <w:tab w:val="clear" w:pos="432"/>
                <w:tab w:val="left" w:pos="415"/>
              </w:tabs>
              <w:rPr>
                <w:rFonts w:ascii="Times New Roman" w:hAnsi="Times New Roman"/>
                <w:b/>
                <w:noProof/>
                <w:lang w:eastAsia="en-US"/>
              </w:rPr>
            </w:pPr>
            <w:r w:rsidRPr="0056241E">
              <w:rPr>
                <w:rFonts w:ascii="Times New Roman" w:hAnsi="Times New Roman"/>
                <w:b/>
                <w:noProof/>
                <w:lang w:eastAsia="en-US"/>
              </w:rPr>
              <w:tab/>
            </w:r>
            <w:r w:rsidRPr="0056241E">
              <w:rPr>
                <w:rFonts w:ascii="Times New Roman" w:eastAsia="MS Mincho" w:hAnsi="Times New Roman"/>
                <w:b/>
                <w:bCs/>
                <w:noProof/>
                <w:lang w:eastAsia="ja-JP"/>
              </w:rPr>
              <w:t>sps_scaling_list_data_present_flag</w:t>
            </w:r>
          </w:p>
        </w:tc>
        <w:tc>
          <w:tcPr>
            <w:tcW w:w="1218" w:type="dxa"/>
          </w:tcPr>
          <w:p w:rsidR="00B64D01" w:rsidRPr="0056241E" w:rsidRDefault="00B64D01" w:rsidP="003D317A">
            <w:pPr>
              <w:pStyle w:val="tablecell"/>
              <w:rPr>
                <w:noProof/>
              </w:rPr>
            </w:pPr>
            <w:r w:rsidRPr="0056241E">
              <w:rPr>
                <w:rFonts w:eastAsia="MS Mincho"/>
                <w:noProof/>
                <w:lang w:eastAsia="ja-JP"/>
              </w:rPr>
              <w:t>u(1)</w:t>
            </w:r>
          </w:p>
        </w:tc>
      </w:tr>
      <w:tr w:rsidR="00B64D01" w:rsidRPr="0038086E" w:rsidTr="003D317A">
        <w:trPr>
          <w:cantSplit/>
          <w:jc w:val="center"/>
        </w:trPr>
        <w:tc>
          <w:tcPr>
            <w:tcW w:w="6710" w:type="dxa"/>
          </w:tcPr>
          <w:p w:rsidR="00B64D01" w:rsidRPr="0056241E" w:rsidRDefault="00B64D01" w:rsidP="003D317A">
            <w:pPr>
              <w:pStyle w:val="tablesyntax"/>
              <w:tabs>
                <w:tab w:val="clear" w:pos="216"/>
              </w:tabs>
              <w:rPr>
                <w:rFonts w:ascii="Times New Roman" w:hAnsi="Times New Roman"/>
                <w:b/>
                <w:noProof/>
                <w:lang w:eastAsia="en-US"/>
              </w:rPr>
            </w:pPr>
            <w:r w:rsidRPr="0056241E">
              <w:rPr>
                <w:rFonts w:ascii="Times New Roman" w:hAnsi="Times New Roman"/>
                <w:bCs/>
                <w:noProof/>
                <w:lang w:eastAsia="en-US"/>
              </w:rPr>
              <w:tab/>
            </w:r>
            <w:r w:rsidRPr="0056241E">
              <w:rPr>
                <w:rFonts w:ascii="Times New Roman" w:hAnsi="Times New Roman"/>
                <w:bCs/>
                <w:noProof/>
                <w:lang w:eastAsia="zh-TW"/>
              </w:rPr>
              <w:t>if( sps_</w:t>
            </w:r>
            <w:r w:rsidRPr="0056241E">
              <w:rPr>
                <w:rFonts w:ascii="Times New Roman" w:eastAsia="MS Mincho" w:hAnsi="Times New Roman"/>
                <w:bCs/>
                <w:noProof/>
                <w:lang w:eastAsia="ja-JP"/>
              </w:rPr>
              <w:t>scaling_list_data_present</w:t>
            </w:r>
            <w:r w:rsidRPr="0056241E">
              <w:rPr>
                <w:rFonts w:ascii="Times New Roman" w:hAnsi="Times New Roman"/>
                <w:bCs/>
                <w:noProof/>
                <w:lang w:eastAsia="zh-TW"/>
              </w:rPr>
              <w:t>_flag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tabs>
                <w:tab w:val="clear" w:pos="432"/>
                <w:tab w:val="clear" w:pos="648"/>
                <w:tab w:val="left" w:pos="640"/>
              </w:tabs>
              <w:rPr>
                <w:rFonts w:ascii="Times New Roman" w:hAnsi="Times New Roman"/>
                <w:b/>
                <w:noProof/>
                <w:lang w:eastAsia="en-US"/>
              </w:rPr>
            </w:pPr>
            <w:r w:rsidRPr="0056241E">
              <w:rPr>
                <w:rFonts w:ascii="Times New Roman" w:hAnsi="Times New Roman"/>
                <w:bCs/>
                <w:noProof/>
                <w:lang w:eastAsia="en-US"/>
              </w:rPr>
              <w:tab/>
            </w:r>
            <w:r w:rsidRPr="0056241E">
              <w:rPr>
                <w:rFonts w:ascii="Times New Roman" w:hAnsi="Times New Roman"/>
                <w:bCs/>
                <w:noProof/>
                <w:lang w:eastAsia="en-US"/>
              </w:rPr>
              <w:tab/>
            </w:r>
            <w:r w:rsidRPr="0056241E">
              <w:rPr>
                <w:rFonts w:ascii="Times New Roman" w:eastAsia="MS Mincho" w:hAnsi="Times New Roman"/>
                <w:bCs/>
                <w:noProof/>
                <w:lang w:eastAsia="ja-JP"/>
              </w:rPr>
              <w:t>scaling_list</w:t>
            </w:r>
            <w:r w:rsidRPr="0056241E">
              <w:rPr>
                <w:rFonts w:ascii="Times New Roman" w:hAnsi="Times New Roman"/>
                <w:bCs/>
                <w:noProof/>
                <w:lang w:eastAsia="zh-TW"/>
              </w:rPr>
              <w:t>_</w:t>
            </w:r>
            <w:r>
              <w:rPr>
                <w:rFonts w:ascii="Times New Roman" w:hAnsi="Times New Roman"/>
                <w:bCs/>
                <w:noProof/>
                <w:lang w:eastAsia="zh-TW"/>
              </w:rPr>
              <w:t>data</w:t>
            </w:r>
            <w:r w:rsidRPr="0056241E">
              <w:rPr>
                <w:rFonts w:ascii="Times New Roman" w:hAnsi="Times New Roman"/>
                <w:bCs/>
                <w:noProof/>
                <w:lang w:eastAsia="zh-TW"/>
              </w:rPr>
              <w:t>(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eastAsia="MS Mincho" w:hAnsi="Times New Roman"/>
                <w:noProof/>
                <w:lang w:eastAsia="ja-JP"/>
              </w:rPr>
            </w:pPr>
            <w:r w:rsidRPr="0056241E">
              <w:rPr>
                <w:rFonts w:ascii="Times New Roman" w:eastAsia="MS Mincho" w:hAnsi="Times New Roman"/>
                <w:noProof/>
                <w:lang w:eastAsia="ja-JP"/>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r>
            <w:r>
              <w:rPr>
                <w:rFonts w:ascii="Times New Roman" w:hAnsi="Times New Roman"/>
                <w:b/>
                <w:noProof/>
                <w:lang w:eastAsia="ko-KR"/>
              </w:rPr>
              <w:t>amp_enabled_flag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sample_adaptive_offset_enabled_flag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noProof/>
                <w:color w:val="FF0000"/>
                <w:lang w:eastAsia="ko-KR"/>
              </w:rPr>
            </w:pPr>
            <w:r w:rsidRPr="008B5BE4">
              <w:rPr>
                <w:rFonts w:ascii="Times New Roman" w:hAnsi="Times New Roman"/>
                <w:noProof/>
                <w:color w:val="FF0000"/>
                <w:lang w:eastAsia="ko-KR"/>
              </w:rPr>
              <w:tab/>
              <w:t>if( pcm_enabled_flag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8B5BE4" w:rsidRDefault="00B64D01" w:rsidP="003D317A">
            <w:pPr>
              <w:pStyle w:val="tablesyntax"/>
              <w:rPr>
                <w:rFonts w:ascii="Times New Roman" w:hAnsi="Times New Roman"/>
                <w:b/>
                <w:noProof/>
                <w:color w:val="FF0000"/>
                <w:lang w:eastAsia="ko-KR"/>
              </w:rPr>
            </w:pPr>
            <w:r w:rsidRPr="008B5BE4">
              <w:rPr>
                <w:rFonts w:ascii="Times New Roman" w:hAnsi="Times New Roman"/>
                <w:b/>
                <w:noProof/>
                <w:color w:val="FF0000"/>
                <w:lang w:eastAsia="ko-KR"/>
              </w:rPr>
              <w:tab/>
            </w:r>
            <w:r w:rsidRPr="008B5BE4">
              <w:rPr>
                <w:rFonts w:ascii="Times New Roman" w:hAnsi="Times New Roman"/>
                <w:b/>
                <w:noProof/>
                <w:color w:val="FF0000"/>
                <w:lang w:eastAsia="ko-KR"/>
              </w:rPr>
              <w:tab/>
              <w:t>pcm_loop_filter_disable_flag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sps_temporal_id_nesting_flag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bCs/>
                <w:noProof/>
                <w:lang w:eastAsia="en-US"/>
              </w:rPr>
              <w:tab/>
              <w:t>num_short_term_ref_pic_sets</w:t>
            </w:r>
          </w:p>
        </w:tc>
        <w:tc>
          <w:tcPr>
            <w:tcW w:w="1218" w:type="dxa"/>
          </w:tcPr>
          <w:p w:rsidR="00B64D01" w:rsidRPr="0056241E" w:rsidRDefault="00B64D01" w:rsidP="003D317A">
            <w:pPr>
              <w:pStyle w:val="tablecell"/>
              <w:rPr>
                <w:noProof/>
                <w:lang w:eastAsia="ko-KR"/>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Cs/>
                <w:noProof/>
                <w:lang w:eastAsia="en-US"/>
              </w:rPr>
              <w:tab/>
              <w:t>for( i = 0; i &lt; num_short_term_ref_pic_sets; i++)</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noProof/>
                <w:lang w:eastAsia="en-US"/>
              </w:rPr>
              <w:t>short_term_ref_pic_set( i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noProof/>
                <w:lang w:eastAsia="ko-KR"/>
              </w:rPr>
              <w:tab/>
            </w:r>
            <w:r w:rsidRPr="0056241E">
              <w:rPr>
                <w:rFonts w:ascii="Times New Roman" w:hAnsi="Times New Roman"/>
                <w:b/>
                <w:noProof/>
                <w:lang w:eastAsia="en-US"/>
              </w:rPr>
              <w:t>long_term_ref_pics_present_flag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t>if( long_term_ref_pics_present_flag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num_long_term_ref_pics_sps</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for( i = 0; i &lt; num_long_term_ref_pics_sps; i++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lt_ref_pic_poc_lsb_sps</w:t>
            </w:r>
            <w:r w:rsidRPr="0056241E">
              <w:rPr>
                <w:rFonts w:ascii="Times New Roman" w:hAnsi="Times New Roman"/>
                <w:noProof/>
                <w:lang w:eastAsia="ko-KR"/>
              </w:rPr>
              <w:t>[ i ]</w:t>
            </w:r>
          </w:p>
        </w:tc>
        <w:tc>
          <w:tcPr>
            <w:tcW w:w="1218" w:type="dxa"/>
          </w:tcPr>
          <w:p w:rsidR="00B64D01" w:rsidRPr="0056241E" w:rsidRDefault="00B64D01" w:rsidP="003D317A">
            <w:pPr>
              <w:pStyle w:val="tablecell"/>
              <w:rPr>
                <w:noProof/>
                <w:lang w:eastAsia="ko-KR"/>
              </w:rPr>
            </w:pPr>
            <w:r w:rsidRPr="0056241E">
              <w:rPr>
                <w:noProof/>
                <w:lang w:eastAsia="ko-KR"/>
              </w:rPr>
              <w:t>u(v)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used_by_curr_pic_lt_sps_flag</w:t>
            </w:r>
            <w:r w:rsidRPr="0056241E">
              <w:rPr>
                <w:rFonts w:ascii="Times New Roman" w:hAnsi="Times New Roman"/>
                <w:noProof/>
                <w:lang w:eastAsia="ko-KR"/>
              </w:rPr>
              <w:t>[ i ]</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t>}</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sps_temporal_mvp_enable_flag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vui_parameters_present_flag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if( vui_parameters_present_flag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r>
            <w:r w:rsidRPr="0056241E">
              <w:rPr>
                <w:rFonts w:ascii="Times New Roman" w:hAnsi="Times New Roman"/>
                <w:noProof/>
                <w:lang w:eastAsia="en-US"/>
              </w:rPr>
              <w:tab/>
              <w:t>vui_parameters(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bCs/>
                <w:noProof/>
                <w:lang w:eastAsia="en-US"/>
              </w:rPr>
              <w:tab/>
              <w:t>sps_extension_flag</w:t>
            </w:r>
          </w:p>
        </w:tc>
        <w:tc>
          <w:tcPr>
            <w:tcW w:w="1218" w:type="dxa"/>
          </w:tcPr>
          <w:p w:rsidR="00B64D01" w:rsidRPr="0056241E" w:rsidRDefault="00B64D01" w:rsidP="003D317A">
            <w:pPr>
              <w:pStyle w:val="tablecell"/>
              <w:rPr>
                <w:noProof/>
                <w:lang w:eastAsia="ko-KR"/>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Cs/>
                <w:noProof/>
                <w:lang w:eastAsia="en-US"/>
              </w:rPr>
              <w:tab/>
              <w:t>if( sps_extension_flag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noProof/>
                <w:lang w:eastAsia="en-US"/>
              </w:rPr>
              <w:t>while( more_rbsp_data(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b/>
                <w:noProof/>
                <w:lang w:eastAsia="en-US"/>
              </w:rPr>
              <w:tab/>
              <w:t>sps_extension_data_flag</w:t>
            </w:r>
          </w:p>
        </w:tc>
        <w:tc>
          <w:tcPr>
            <w:tcW w:w="1218" w:type="dxa"/>
          </w:tcPr>
          <w:p w:rsidR="00B64D01" w:rsidRPr="0056241E" w:rsidRDefault="00B64D01" w:rsidP="003D317A">
            <w:pPr>
              <w:pStyle w:val="tablecell"/>
              <w:rPr>
                <w:noProof/>
                <w:lang w:eastAsia="ko-KR"/>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rbsp_trailing_bits(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keepNext w:val="0"/>
              <w:rPr>
                <w:rFonts w:ascii="Times New Roman" w:hAnsi="Times New Roman"/>
                <w:noProof/>
                <w:lang w:eastAsia="en-US"/>
              </w:rPr>
            </w:pPr>
            <w:r w:rsidRPr="0056241E">
              <w:rPr>
                <w:rFonts w:ascii="Times New Roman" w:hAnsi="Times New Roman"/>
                <w:noProof/>
                <w:lang w:eastAsia="en-US"/>
              </w:rPr>
              <w:t>}</w:t>
            </w:r>
          </w:p>
        </w:tc>
        <w:tc>
          <w:tcPr>
            <w:tcW w:w="1218" w:type="dxa"/>
          </w:tcPr>
          <w:p w:rsidR="00B64D01" w:rsidRPr="0056241E" w:rsidRDefault="00B64D01" w:rsidP="003D317A">
            <w:pPr>
              <w:pStyle w:val="tablecell"/>
              <w:keepNext w:val="0"/>
              <w:rPr>
                <w:noProof/>
              </w:rPr>
            </w:pPr>
          </w:p>
        </w:tc>
      </w:tr>
    </w:tbl>
    <w:p w:rsidR="00B64D01" w:rsidRDefault="00B64D01" w:rsidP="00647B91">
      <w:pPr>
        <w:rPr>
          <w:noProof/>
        </w:rPr>
      </w:pPr>
    </w:p>
    <w:p w:rsidR="00E740DA" w:rsidRDefault="00B64D01">
      <w:pPr>
        <w:jc w:val="both"/>
        <w:rPr>
          <w:noProof/>
        </w:rPr>
      </w:pPr>
      <w:r>
        <w:rPr>
          <w:noProof/>
        </w:rPr>
        <w:t xml:space="preserve">Issue 1: PCM parameters are spread in three locations of the syntax, each with a condition check if </w:t>
      </w:r>
      <w:r w:rsidRPr="00C46318">
        <w:rPr>
          <w:noProof/>
          <w:lang w:eastAsia="ko-KR"/>
        </w:rPr>
        <w:t>pcm_enabled_flag is on.</w:t>
      </w:r>
    </w:p>
    <w:p w:rsidR="00E740DA" w:rsidRDefault="00B64D01">
      <w:pPr>
        <w:jc w:val="both"/>
        <w:rPr>
          <w:noProof/>
          <w:lang w:eastAsia="ko-KR"/>
        </w:rPr>
      </w:pPr>
      <w:r>
        <w:rPr>
          <w:noProof/>
        </w:rPr>
        <w:t xml:space="preserve">Issue 2: </w:t>
      </w:r>
      <w:r w:rsidRPr="00C46318">
        <w:rPr>
          <w:b/>
          <w:noProof/>
          <w:lang w:eastAsia="ko-KR"/>
        </w:rPr>
        <w:t>log2_min_pcm_luma_coding_block_size_minus3</w:t>
      </w:r>
      <w:r>
        <w:rPr>
          <w:noProof/>
        </w:rPr>
        <w:t xml:space="preserve"> is already limited within the range set by </w:t>
      </w:r>
      <w:r w:rsidRPr="00C46318">
        <w:rPr>
          <w:b/>
          <w:noProof/>
        </w:rPr>
        <w:t>log2_min_luma_coding_block_size_minus3</w:t>
      </w:r>
      <w:r>
        <w:rPr>
          <w:noProof/>
        </w:rPr>
        <w:t xml:space="preserve"> and </w:t>
      </w:r>
      <w:r w:rsidRPr="00C46318">
        <w:rPr>
          <w:b/>
          <w:noProof/>
        </w:rPr>
        <w:t>log2_diff_max_min_luma_coding_block_size</w:t>
      </w:r>
      <w:r>
        <w:rPr>
          <w:noProof/>
        </w:rPr>
        <w:t xml:space="preserve">. Coding the delta from </w:t>
      </w:r>
      <w:r w:rsidRPr="00C46318">
        <w:rPr>
          <w:b/>
          <w:noProof/>
        </w:rPr>
        <w:t>log2_min_luma_coding_block_size_minus3</w:t>
      </w:r>
      <w:r>
        <w:rPr>
          <w:b/>
          <w:noProof/>
        </w:rPr>
        <w:t xml:space="preserve"> </w:t>
      </w:r>
      <w:r w:rsidR="00841E45" w:rsidRPr="00841E45">
        <w:rPr>
          <w:noProof/>
        </w:rPr>
        <w:t xml:space="preserve">highlited in </w:t>
      </w:r>
      <w:r w:rsidR="00841E45" w:rsidRPr="00841E45">
        <w:rPr>
          <w:noProof/>
          <w:highlight w:val="cyan"/>
        </w:rPr>
        <w:t>cyan</w:t>
      </w:r>
      <w:r>
        <w:rPr>
          <w:b/>
          <w:noProof/>
        </w:rPr>
        <w:t xml:space="preserve"> </w:t>
      </w:r>
      <w:r w:rsidRPr="00C46318">
        <w:rPr>
          <w:noProof/>
        </w:rPr>
        <w:t>can</w:t>
      </w:r>
      <w:r>
        <w:rPr>
          <w:noProof/>
        </w:rPr>
        <w:t xml:space="preserve"> save bits and define more clearly without the sematic </w:t>
      </w:r>
      <w:r w:rsidR="00841E45" w:rsidRPr="00841E45">
        <w:rPr>
          <w:noProof/>
          <w:highlight w:val="yellow"/>
        </w:rPr>
        <w:t>“</w:t>
      </w:r>
      <w:r w:rsidR="00841E45" w:rsidRPr="00841E45">
        <w:rPr>
          <w:noProof/>
          <w:highlight w:val="yellow"/>
          <w:lang w:eastAsia="ko-KR"/>
        </w:rPr>
        <w:t>The variable Log2MinIpcmCbSizeY shall be</w:t>
      </w:r>
      <w:r w:rsidR="00841E45" w:rsidRPr="00841E45">
        <w:rPr>
          <w:highlight w:val="yellow"/>
          <w:lang w:eastAsia="ko-KR"/>
        </w:rPr>
        <w:t xml:space="preserve"> in the range of Log2MinCbSizeY to</w:t>
      </w:r>
      <w:r w:rsidR="00841E45" w:rsidRPr="00841E45">
        <w:rPr>
          <w:noProof/>
          <w:highlight w:val="yellow"/>
          <w:lang w:eastAsia="ko-KR"/>
        </w:rPr>
        <w:t xml:space="preserve"> Min(</w:t>
      </w:r>
      <w:r>
        <w:rPr>
          <w:noProof/>
          <w:highlight w:val="yellow"/>
          <w:lang w:eastAsia="ko-KR"/>
        </w:rPr>
        <w:t> </w:t>
      </w:r>
      <w:r w:rsidR="00841E45" w:rsidRPr="00841E45">
        <w:rPr>
          <w:noProof/>
          <w:highlight w:val="yellow"/>
          <w:lang w:eastAsia="ko-KR"/>
        </w:rPr>
        <w:t>Log2CtbSizeY,</w:t>
      </w:r>
      <w:r>
        <w:rPr>
          <w:noProof/>
          <w:highlight w:val="yellow"/>
          <w:lang w:eastAsia="ko-KR"/>
        </w:rPr>
        <w:t> </w:t>
      </w:r>
      <w:r w:rsidR="00841E45" w:rsidRPr="00841E45">
        <w:rPr>
          <w:noProof/>
          <w:highlight w:val="yellow"/>
          <w:lang w:eastAsia="ko-KR"/>
        </w:rPr>
        <w:t>5</w:t>
      </w:r>
      <w:r>
        <w:rPr>
          <w:noProof/>
          <w:highlight w:val="yellow"/>
          <w:lang w:eastAsia="ko-KR"/>
        </w:rPr>
        <w:t> </w:t>
      </w:r>
      <w:r w:rsidR="00841E45" w:rsidRPr="00841E45">
        <w:rPr>
          <w:noProof/>
          <w:highlight w:val="yellow"/>
          <w:lang w:eastAsia="ko-KR"/>
        </w:rPr>
        <w:t>), inclusive”.</w:t>
      </w:r>
    </w:p>
    <w:p w:rsidR="00B64D01" w:rsidRDefault="00B64D01" w:rsidP="00C46318">
      <w:pPr>
        <w:rPr>
          <w:noProof/>
        </w:rPr>
      </w:pPr>
      <w:r w:rsidRPr="00C46318">
        <w:rPr>
          <w:noProof/>
        </w:rPr>
        <w:t xml:space="preserve"> </w:t>
      </w:r>
    </w:p>
    <w:p w:rsidR="00B64D01" w:rsidRDefault="00B64D01" w:rsidP="00C46318">
      <w:pPr>
        <w:rPr>
          <w:noProof/>
        </w:rPr>
      </w:pPr>
    </w:p>
    <w:p w:rsidR="00B64D01" w:rsidRDefault="00B64D01" w:rsidP="00C46318">
      <w:pPr>
        <w:rPr>
          <w:noProof/>
        </w:rPr>
      </w:pPr>
    </w:p>
    <w:p w:rsidR="00B64D01" w:rsidRDefault="00B64D01" w:rsidP="00C46318">
      <w:pPr>
        <w:rPr>
          <w:noProof/>
        </w:rPr>
      </w:pPr>
    </w:p>
    <w:p w:rsidR="00B64D01" w:rsidRDefault="00B64D01" w:rsidP="00C46318">
      <w:pPr>
        <w:pStyle w:val="Heading2"/>
        <w:rPr>
          <w:noProof/>
        </w:rPr>
      </w:pPr>
      <w:r>
        <w:rPr>
          <w:noProof/>
        </w:rPr>
        <w:t>Proposal PCM parater cleanup</w:t>
      </w:r>
    </w:p>
    <w:p w:rsidR="00B64D01" w:rsidRDefault="00B64D01" w:rsidP="00647B91">
      <w:pPr>
        <w:rPr>
          <w:noProof/>
        </w:rPr>
      </w:pPr>
    </w:p>
    <w:p w:rsidR="00B64D01" w:rsidRDefault="00B64D01" w:rsidP="00C46318">
      <w:pPr>
        <w:pStyle w:val="Heading3"/>
        <w:rPr>
          <w:noProof/>
          <w:lang w:eastAsia="zh-CN"/>
        </w:rPr>
      </w:pPr>
      <w:r>
        <w:rPr>
          <w:noProof/>
        </w:rPr>
        <w:t>Group all the PCM related parameters together</w:t>
      </w:r>
    </w:p>
    <w:p w:rsidR="00E740DA" w:rsidRDefault="00B64D01">
      <w:pPr>
        <w:rPr>
          <w:lang w:eastAsia="zh-CN"/>
        </w:rPr>
      </w:pPr>
      <w:r>
        <w:rPr>
          <w:lang w:eastAsia="zh-CN"/>
        </w:rPr>
        <w:t>This part also includes the suggested changes adopted in [2].</w:t>
      </w:r>
    </w:p>
    <w:p w:rsidR="00E740DA" w:rsidRDefault="00E740DA">
      <w:pPr>
        <w:rPr>
          <w:bCs/>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64D01" w:rsidTr="00561EFA">
        <w:trPr>
          <w:cantSplit/>
          <w:jc w:val="center"/>
        </w:trPr>
        <w:tc>
          <w:tcPr>
            <w:tcW w:w="7920" w:type="dxa"/>
          </w:tcPr>
          <w:p w:rsidR="00B64D01" w:rsidRPr="00561EFA" w:rsidRDefault="00B64D01" w:rsidP="00561EFA">
            <w:pPr>
              <w:rPr>
                <w:noProof/>
              </w:rPr>
            </w:pPr>
            <w:r>
              <w:rPr>
                <w:noProof/>
              </w:rPr>
              <w:t>seq_parameter_set_rbsp( ) {</w:t>
            </w:r>
          </w:p>
        </w:tc>
        <w:tc>
          <w:tcPr>
            <w:tcW w:w="1152" w:type="dxa"/>
          </w:tcPr>
          <w:p w:rsidR="00B64D01" w:rsidRPr="00561EFA" w:rsidRDefault="00B64D01" w:rsidP="00561EFA">
            <w:pPr>
              <w:rPr>
                <w:b/>
                <w:noProof/>
              </w:rPr>
            </w:pPr>
            <w:r w:rsidRPr="00561EFA">
              <w:rPr>
                <w:b/>
                <w:noProof/>
              </w:rPr>
              <w:t>Descriptor</w:t>
            </w:r>
          </w:p>
        </w:tc>
      </w:tr>
      <w:tr w:rsidR="00B64D01" w:rsidTr="00561EFA">
        <w:trPr>
          <w:cantSplit/>
          <w:jc w:val="center"/>
        </w:trPr>
        <w:tc>
          <w:tcPr>
            <w:tcW w:w="7920" w:type="dxa"/>
          </w:tcPr>
          <w:p w:rsidR="00B64D01" w:rsidRPr="008070D8" w:rsidRDefault="00E740DA" w:rsidP="00561EFA">
            <w:pPr>
              <w:rPr>
                <w:b/>
                <w:noProof/>
                <w:rPrChange w:id="1" w:author="build" w:date="2012-10-13T21:27:00Z">
                  <w:rPr>
                    <w:noProof/>
                  </w:rPr>
                </w:rPrChange>
              </w:rPr>
            </w:pPr>
            <w:r w:rsidRPr="00E740DA">
              <w:rPr>
                <w:b/>
                <w:noProof/>
                <w:rPrChange w:id="2" w:author="build" w:date="2012-10-13T21:27:00Z">
                  <w:rPr>
                    <w:noProof/>
                  </w:rPr>
                </w:rPrChange>
              </w:rPr>
              <w:tab/>
              <w:t>video_parameter_set_id</w:t>
            </w:r>
          </w:p>
        </w:tc>
        <w:tc>
          <w:tcPr>
            <w:tcW w:w="1152" w:type="dxa"/>
          </w:tcPr>
          <w:p w:rsidR="00B64D01" w:rsidRPr="00561EFA" w:rsidRDefault="00B64D01" w:rsidP="00561EFA">
            <w:pPr>
              <w:rPr>
                <w:b/>
                <w:noProof/>
              </w:rPr>
            </w:pPr>
            <w:r w:rsidRPr="00561EFA">
              <w:rPr>
                <w:b/>
                <w:noProof/>
              </w:rPr>
              <w:t>u(4)</w:t>
            </w:r>
          </w:p>
        </w:tc>
      </w:tr>
      <w:tr w:rsidR="00B64D01" w:rsidTr="00561EFA">
        <w:trPr>
          <w:cantSplit/>
          <w:jc w:val="center"/>
        </w:trPr>
        <w:tc>
          <w:tcPr>
            <w:tcW w:w="7920" w:type="dxa"/>
          </w:tcPr>
          <w:p w:rsidR="00B64D01" w:rsidRPr="008070D8" w:rsidRDefault="00E740DA" w:rsidP="00561EFA">
            <w:pPr>
              <w:rPr>
                <w:b/>
                <w:noProof/>
                <w:rPrChange w:id="3" w:author="build" w:date="2012-10-13T21:27:00Z">
                  <w:rPr>
                    <w:noProof/>
                  </w:rPr>
                </w:rPrChange>
              </w:rPr>
            </w:pPr>
            <w:r w:rsidRPr="00E740DA">
              <w:rPr>
                <w:b/>
                <w:noProof/>
                <w:rPrChange w:id="4" w:author="build" w:date="2012-10-13T21:27:00Z">
                  <w:rPr>
                    <w:noProof/>
                  </w:rPr>
                </w:rPrChange>
              </w:rPr>
              <w:tab/>
              <w:t>sps_max_sub_layers_minus1</w:t>
            </w:r>
          </w:p>
        </w:tc>
        <w:tc>
          <w:tcPr>
            <w:tcW w:w="1152" w:type="dxa"/>
          </w:tcPr>
          <w:p w:rsidR="00B64D01" w:rsidRPr="00561EFA" w:rsidRDefault="00B64D01" w:rsidP="00561EFA">
            <w:pPr>
              <w:rPr>
                <w:b/>
                <w:noProof/>
              </w:rPr>
            </w:pPr>
            <w:r w:rsidRPr="00561EFA">
              <w:rPr>
                <w:b/>
                <w:noProof/>
              </w:rPr>
              <w:t>u(3)</w:t>
            </w:r>
          </w:p>
        </w:tc>
      </w:tr>
      <w:tr w:rsidR="00B64D01" w:rsidTr="00561EFA">
        <w:trPr>
          <w:cantSplit/>
          <w:jc w:val="center"/>
        </w:trPr>
        <w:tc>
          <w:tcPr>
            <w:tcW w:w="7920" w:type="dxa"/>
          </w:tcPr>
          <w:p w:rsidR="00B64D01" w:rsidRPr="008070D8" w:rsidRDefault="00E740DA" w:rsidP="00561EFA">
            <w:pPr>
              <w:rPr>
                <w:b/>
                <w:noProof/>
                <w:rPrChange w:id="5" w:author="build" w:date="2012-10-13T21:27:00Z">
                  <w:rPr>
                    <w:noProof/>
                  </w:rPr>
                </w:rPrChange>
              </w:rPr>
            </w:pPr>
            <w:r w:rsidRPr="00E740DA">
              <w:rPr>
                <w:b/>
                <w:noProof/>
                <w:rPrChange w:id="6" w:author="build" w:date="2012-10-13T21:27:00Z">
                  <w:rPr>
                    <w:noProof/>
                  </w:rPr>
                </w:rPrChange>
              </w:rPr>
              <w:tab/>
              <w:t>sps_reserved_zero_bit</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r>
            <w:r>
              <w:rPr>
                <w:noProof/>
              </w:rPr>
              <w:t>profile_tier_level( 1, sps_max_sub_layers_minus1 )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7" w:author="build" w:date="2012-10-13T21:27:00Z">
                  <w:rPr>
                    <w:noProof/>
                  </w:rPr>
                </w:rPrChange>
              </w:rPr>
            </w:pPr>
            <w:r w:rsidRPr="00E740DA">
              <w:rPr>
                <w:b/>
                <w:noProof/>
                <w:rPrChange w:id="8" w:author="build" w:date="2012-10-13T21:27:00Z">
                  <w:rPr>
                    <w:noProof/>
                  </w:rPr>
                </w:rPrChange>
              </w:rPr>
              <w:tab/>
              <w:t>seq_parameter_set_id</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9" w:author="build" w:date="2012-10-13T21:27:00Z">
                  <w:rPr>
                    <w:noProof/>
                  </w:rPr>
                </w:rPrChange>
              </w:rPr>
            </w:pPr>
            <w:r w:rsidRPr="00E740DA">
              <w:rPr>
                <w:b/>
                <w:noProof/>
                <w:rPrChange w:id="10" w:author="build" w:date="2012-10-13T21:27:00Z">
                  <w:rPr>
                    <w:noProof/>
                  </w:rPr>
                </w:rPrChange>
              </w:rPr>
              <w:tab/>
              <w:t>chroma_format_idc</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Pr>
                <w:noProof/>
              </w:rPr>
              <w:tab/>
              <w:t>if( chroma_format_idc  = =  3 )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11" w:author="build" w:date="2012-10-13T21:27:00Z">
                  <w:rPr>
                    <w:noProof/>
                  </w:rPr>
                </w:rPrChange>
              </w:rPr>
            </w:pPr>
            <w:r w:rsidRPr="00E740DA">
              <w:rPr>
                <w:b/>
                <w:noProof/>
                <w:rPrChange w:id="12" w:author="build" w:date="2012-10-13T21:27:00Z">
                  <w:rPr>
                    <w:noProof/>
                  </w:rPr>
                </w:rPrChange>
              </w:rPr>
              <w:tab/>
            </w:r>
            <w:r w:rsidRPr="00E740DA">
              <w:rPr>
                <w:b/>
                <w:noProof/>
                <w:rPrChange w:id="13" w:author="build" w:date="2012-10-13T21:27:00Z">
                  <w:rPr>
                    <w:noProof/>
                  </w:rPr>
                </w:rPrChange>
              </w:rPr>
              <w:tab/>
              <w:t>separate_colour_plane_flag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8070D8" w:rsidRDefault="00E740DA" w:rsidP="00561EFA">
            <w:pPr>
              <w:rPr>
                <w:b/>
                <w:noProof/>
                <w:rPrChange w:id="14" w:author="build" w:date="2012-10-13T21:27:00Z">
                  <w:rPr>
                    <w:noProof/>
                  </w:rPr>
                </w:rPrChange>
              </w:rPr>
            </w:pPr>
            <w:r w:rsidRPr="00E740DA">
              <w:rPr>
                <w:b/>
                <w:noProof/>
                <w:rPrChange w:id="15" w:author="build" w:date="2012-10-13T21:27:00Z">
                  <w:rPr>
                    <w:noProof/>
                  </w:rPr>
                </w:rPrChange>
              </w:rPr>
              <w:tab/>
              <w:t>pic_width_in_luma_samples</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16" w:author="build" w:date="2012-10-13T21:27:00Z">
                  <w:rPr>
                    <w:noProof/>
                  </w:rPr>
                </w:rPrChange>
              </w:rPr>
            </w:pPr>
            <w:r w:rsidRPr="00E740DA">
              <w:rPr>
                <w:b/>
                <w:noProof/>
                <w:rPrChange w:id="17" w:author="build" w:date="2012-10-13T21:27:00Z">
                  <w:rPr>
                    <w:noProof/>
                  </w:rPr>
                </w:rPrChange>
              </w:rPr>
              <w:tab/>
              <w:t>pic_height_in_luma_samples</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18" w:author="build" w:date="2012-10-13T21:27:00Z">
                  <w:rPr>
                    <w:noProof/>
                  </w:rPr>
                </w:rPrChange>
              </w:rPr>
            </w:pPr>
            <w:r w:rsidRPr="00E740DA">
              <w:rPr>
                <w:b/>
                <w:noProof/>
                <w:rPrChange w:id="19" w:author="build" w:date="2012-10-13T21:27:00Z">
                  <w:rPr>
                    <w:noProof/>
                  </w:rPr>
                </w:rPrChange>
              </w:rPr>
              <w:tab/>
              <w:t>pic_cropping_flag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t>if( pic_cropping_flag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20" w:author="build" w:date="2012-10-13T21:27:00Z">
                  <w:rPr>
                    <w:noProof/>
                  </w:rPr>
                </w:rPrChange>
              </w:rPr>
            </w:pPr>
            <w:r w:rsidRPr="00E740DA">
              <w:rPr>
                <w:b/>
                <w:noProof/>
                <w:rPrChange w:id="21" w:author="build" w:date="2012-10-13T21:27:00Z">
                  <w:rPr>
                    <w:noProof/>
                  </w:rPr>
                </w:rPrChange>
              </w:rPr>
              <w:tab/>
            </w:r>
            <w:r w:rsidRPr="00E740DA">
              <w:rPr>
                <w:b/>
                <w:noProof/>
                <w:rPrChange w:id="22" w:author="build" w:date="2012-10-13T21:27:00Z">
                  <w:rPr>
                    <w:noProof/>
                  </w:rPr>
                </w:rPrChange>
              </w:rPr>
              <w:tab/>
              <w:t>pic_crop_left_offset</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23" w:author="build" w:date="2012-10-13T21:27:00Z">
                  <w:rPr>
                    <w:noProof/>
                  </w:rPr>
                </w:rPrChange>
              </w:rPr>
            </w:pPr>
            <w:r w:rsidRPr="00E740DA">
              <w:rPr>
                <w:b/>
                <w:noProof/>
                <w:rPrChange w:id="24" w:author="build" w:date="2012-10-13T21:27:00Z">
                  <w:rPr>
                    <w:noProof/>
                  </w:rPr>
                </w:rPrChange>
              </w:rPr>
              <w:tab/>
            </w:r>
            <w:r w:rsidRPr="00E740DA">
              <w:rPr>
                <w:b/>
                <w:noProof/>
                <w:rPrChange w:id="25" w:author="build" w:date="2012-10-13T21:27:00Z">
                  <w:rPr>
                    <w:noProof/>
                  </w:rPr>
                </w:rPrChange>
              </w:rPr>
              <w:tab/>
              <w:t>pic_crop_right_offset</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26" w:author="build" w:date="2012-10-13T21:27:00Z">
                  <w:rPr>
                    <w:noProof/>
                  </w:rPr>
                </w:rPrChange>
              </w:rPr>
            </w:pPr>
            <w:r w:rsidRPr="00E740DA">
              <w:rPr>
                <w:b/>
                <w:noProof/>
                <w:rPrChange w:id="27" w:author="build" w:date="2012-10-13T21:27:00Z">
                  <w:rPr>
                    <w:noProof/>
                  </w:rPr>
                </w:rPrChange>
              </w:rPr>
              <w:tab/>
            </w:r>
            <w:r w:rsidRPr="00E740DA">
              <w:rPr>
                <w:b/>
                <w:noProof/>
                <w:rPrChange w:id="28" w:author="build" w:date="2012-10-13T21:27:00Z">
                  <w:rPr>
                    <w:noProof/>
                  </w:rPr>
                </w:rPrChange>
              </w:rPr>
              <w:tab/>
              <w:t>pic_crop_top_offset</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29" w:author="build" w:date="2012-10-13T21:27:00Z">
                  <w:rPr>
                    <w:noProof/>
                  </w:rPr>
                </w:rPrChange>
              </w:rPr>
            </w:pPr>
            <w:r w:rsidRPr="00E740DA">
              <w:rPr>
                <w:b/>
                <w:noProof/>
                <w:rPrChange w:id="30" w:author="build" w:date="2012-10-13T21:27:00Z">
                  <w:rPr>
                    <w:noProof/>
                  </w:rPr>
                </w:rPrChange>
              </w:rPr>
              <w:tab/>
            </w:r>
            <w:r w:rsidRPr="00E740DA">
              <w:rPr>
                <w:b/>
                <w:noProof/>
                <w:rPrChange w:id="31" w:author="build" w:date="2012-10-13T21:27:00Z">
                  <w:rPr>
                    <w:noProof/>
                  </w:rPr>
                </w:rPrChange>
              </w:rPr>
              <w:tab/>
              <w:t>pic_crop_bottom_offset</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sidRPr="00561EFA">
              <w:rPr>
                <w:noProof/>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32" w:author="build" w:date="2012-10-13T21:27:00Z">
                  <w:rPr>
                    <w:noProof/>
                  </w:rPr>
                </w:rPrChange>
              </w:rPr>
            </w:pPr>
            <w:r w:rsidRPr="00E740DA">
              <w:rPr>
                <w:b/>
                <w:noProof/>
                <w:rPrChange w:id="33" w:author="build" w:date="2012-10-13T21:27:00Z">
                  <w:rPr>
                    <w:noProof/>
                  </w:rPr>
                </w:rPrChange>
              </w:rPr>
              <w:tab/>
              <w:t>bit_depth_luma_minus8</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34" w:author="build" w:date="2012-10-13T21:27:00Z">
                  <w:rPr>
                    <w:noProof/>
                  </w:rPr>
                </w:rPrChange>
              </w:rPr>
            </w:pPr>
            <w:r w:rsidRPr="00E740DA">
              <w:rPr>
                <w:b/>
                <w:noProof/>
                <w:rPrChange w:id="35" w:author="build" w:date="2012-10-13T21:27:00Z">
                  <w:rPr>
                    <w:noProof/>
                  </w:rPr>
                </w:rPrChange>
              </w:rPr>
              <w:tab/>
              <w:t>bit_depth_chroma_minus8</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sidRPr="00561EFA">
              <w:rPr>
                <w:noProof/>
              </w:rPr>
              <w:t>[Ed. (BB): chroma bit depth present in HM software but not used further ]</w:t>
            </w:r>
          </w:p>
        </w:tc>
        <w:tc>
          <w:tcPr>
            <w:tcW w:w="1152" w:type="dxa"/>
          </w:tcPr>
          <w:p w:rsidR="00B64D01" w:rsidRPr="00561EFA" w:rsidRDefault="00B64D01" w:rsidP="00561EFA">
            <w:pPr>
              <w:rPr>
                <w:b/>
                <w:noProof/>
              </w:rPr>
            </w:pP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D97832">
              <w:rPr>
                <w:strike/>
                <w:noProof/>
              </w:rPr>
              <w:tab/>
            </w:r>
            <w:r w:rsidR="00841E45" w:rsidRPr="00841E45">
              <w:rPr>
                <w:strike/>
                <w:noProof/>
                <w:highlight w:val="yellow"/>
              </w:rPr>
              <w:t>pcm_enabled_flag</w:t>
            </w:r>
          </w:p>
        </w:tc>
        <w:tc>
          <w:tcPr>
            <w:tcW w:w="1152" w:type="dxa"/>
          </w:tcPr>
          <w:p w:rsidR="00B64D01" w:rsidRPr="00B64D01" w:rsidRDefault="00841E45" w:rsidP="00561EFA">
            <w:pPr>
              <w:rPr>
                <w:b/>
                <w:strike/>
                <w:noProof/>
                <w:highlight w:val="yellow"/>
              </w:rPr>
            </w:pPr>
            <w:r w:rsidRPr="00841E45">
              <w:rPr>
                <w:b/>
                <w:strike/>
                <w:noProof/>
                <w:highlight w:val="yellow"/>
              </w:rPr>
              <w:t>u(1)</w:t>
            </w: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D97832">
              <w:rPr>
                <w:strike/>
                <w:noProof/>
                <w:highlight w:val="yellow"/>
              </w:rPr>
              <w:tab/>
            </w:r>
            <w:r w:rsidR="00841E45" w:rsidRPr="00841E45">
              <w:rPr>
                <w:strike/>
                <w:noProof/>
                <w:highlight w:val="yellow"/>
              </w:rPr>
              <w:t xml:space="preserve">if( pcm_enabled_flag ) </w:t>
            </w:r>
            <w:r w:rsidRPr="00D97832">
              <w:rPr>
                <w:strike/>
                <w:noProof/>
                <w:highlight w:val="yellow"/>
              </w:rPr>
              <w:t>{</w:t>
            </w:r>
          </w:p>
        </w:tc>
        <w:tc>
          <w:tcPr>
            <w:tcW w:w="1152" w:type="dxa"/>
          </w:tcPr>
          <w:p w:rsidR="00B64D01" w:rsidRPr="00B64D01" w:rsidRDefault="00B64D01" w:rsidP="00561EFA">
            <w:pPr>
              <w:rPr>
                <w:b/>
                <w:strike/>
                <w:noProof/>
                <w:highlight w:val="yellow"/>
              </w:rPr>
            </w:pP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D97832">
              <w:rPr>
                <w:strike/>
                <w:noProof/>
                <w:highlight w:val="yellow"/>
              </w:rPr>
              <w:tab/>
            </w:r>
            <w:r w:rsidRPr="00D97832">
              <w:rPr>
                <w:strike/>
                <w:noProof/>
                <w:highlight w:val="yellow"/>
              </w:rPr>
              <w:tab/>
            </w:r>
            <w:r w:rsidR="00841E45" w:rsidRPr="00841E45">
              <w:rPr>
                <w:strike/>
                <w:noProof/>
                <w:highlight w:val="yellow"/>
              </w:rPr>
              <w:t>pcm_sample_bit_depth_luma_minus1</w:t>
            </w:r>
          </w:p>
        </w:tc>
        <w:tc>
          <w:tcPr>
            <w:tcW w:w="1152" w:type="dxa"/>
          </w:tcPr>
          <w:p w:rsidR="00B64D01" w:rsidRPr="00B64D01" w:rsidRDefault="00841E45" w:rsidP="00561EFA">
            <w:pPr>
              <w:rPr>
                <w:b/>
                <w:strike/>
                <w:noProof/>
                <w:highlight w:val="yellow"/>
              </w:rPr>
            </w:pPr>
            <w:r w:rsidRPr="00841E45">
              <w:rPr>
                <w:b/>
                <w:strike/>
                <w:noProof/>
                <w:highlight w:val="yellow"/>
              </w:rPr>
              <w:t>u(4)</w:t>
            </w: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D97832">
              <w:rPr>
                <w:strike/>
                <w:noProof/>
                <w:highlight w:val="yellow"/>
              </w:rPr>
              <w:tab/>
            </w:r>
            <w:r w:rsidRPr="00D97832">
              <w:rPr>
                <w:strike/>
                <w:noProof/>
                <w:highlight w:val="yellow"/>
              </w:rPr>
              <w:tab/>
            </w:r>
            <w:r w:rsidR="00841E45" w:rsidRPr="00841E45">
              <w:rPr>
                <w:strike/>
                <w:noProof/>
                <w:highlight w:val="yellow"/>
              </w:rPr>
              <w:t>pcm_sample_bit_depth_chroma_minus1</w:t>
            </w:r>
          </w:p>
        </w:tc>
        <w:tc>
          <w:tcPr>
            <w:tcW w:w="1152" w:type="dxa"/>
          </w:tcPr>
          <w:p w:rsidR="00B64D01" w:rsidRPr="00B64D01" w:rsidRDefault="00841E45" w:rsidP="00561EFA">
            <w:pPr>
              <w:rPr>
                <w:b/>
                <w:strike/>
                <w:noProof/>
                <w:highlight w:val="yellow"/>
              </w:rPr>
            </w:pPr>
            <w:r w:rsidRPr="00841E45">
              <w:rPr>
                <w:b/>
                <w:strike/>
                <w:noProof/>
                <w:highlight w:val="yellow"/>
              </w:rPr>
              <w:t>u(4)</w:t>
            </w:r>
          </w:p>
        </w:tc>
      </w:tr>
      <w:tr w:rsidR="00B64D01" w:rsidRPr="00683F95" w:rsidTr="00561EFA">
        <w:trPr>
          <w:cantSplit/>
          <w:jc w:val="center"/>
        </w:trPr>
        <w:tc>
          <w:tcPr>
            <w:tcW w:w="7920" w:type="dxa"/>
          </w:tcPr>
          <w:p w:rsidR="00B64D01" w:rsidRPr="00B64D01" w:rsidRDefault="00B64D01" w:rsidP="00561EFA">
            <w:pPr>
              <w:rPr>
                <w:strike/>
                <w:noProof/>
              </w:rPr>
            </w:pPr>
            <w:r w:rsidRPr="00D97832">
              <w:rPr>
                <w:strike/>
                <w:noProof/>
                <w:highlight w:val="yellow"/>
              </w:rPr>
              <w:tab/>
              <w:t>}</w:t>
            </w:r>
          </w:p>
        </w:tc>
        <w:tc>
          <w:tcPr>
            <w:tcW w:w="1152" w:type="dxa"/>
          </w:tcPr>
          <w:p w:rsidR="00B64D01" w:rsidRPr="00B64D01" w:rsidRDefault="00B64D01" w:rsidP="00561EFA">
            <w:pPr>
              <w:rPr>
                <w:b/>
                <w:strike/>
                <w:noProof/>
              </w:rPr>
            </w:pPr>
          </w:p>
        </w:tc>
      </w:tr>
      <w:tr w:rsidR="00B64D01" w:rsidTr="00561EFA">
        <w:trPr>
          <w:cantSplit/>
          <w:jc w:val="center"/>
        </w:trPr>
        <w:tc>
          <w:tcPr>
            <w:tcW w:w="7920" w:type="dxa"/>
          </w:tcPr>
          <w:p w:rsidR="00B64D01" w:rsidRPr="008070D8" w:rsidRDefault="00B64D01" w:rsidP="00561EFA">
            <w:pPr>
              <w:rPr>
                <w:b/>
                <w:noProof/>
                <w:rPrChange w:id="36" w:author="build" w:date="2012-10-13T21:27:00Z">
                  <w:rPr>
                    <w:noProof/>
                  </w:rPr>
                </w:rPrChange>
              </w:rPr>
            </w:pPr>
            <w:r w:rsidRPr="00561EFA">
              <w:rPr>
                <w:noProof/>
              </w:rPr>
              <w:tab/>
            </w:r>
            <w:r w:rsidR="00E740DA" w:rsidRPr="00E740DA">
              <w:rPr>
                <w:b/>
                <w:noProof/>
                <w:rPrChange w:id="37" w:author="build" w:date="2012-10-13T21:27:00Z">
                  <w:rPr>
                    <w:noProof/>
                  </w:rPr>
                </w:rPrChange>
              </w:rPr>
              <w:t>log2_max_pic_order_cnt_lsb_minus4</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Pr>
                <w:noProof/>
              </w:rPr>
              <w:tab/>
              <w:t>for( i = 0; i &lt;= sps_max_sub_layers_minus1; i++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38" w:author="build" w:date="2012-10-13T21:27:00Z">
                  <w:rPr>
                    <w:noProof/>
                  </w:rPr>
                </w:rPrChange>
              </w:rPr>
            </w:pPr>
            <w:r w:rsidRPr="00E740DA">
              <w:rPr>
                <w:b/>
                <w:noProof/>
                <w:rPrChange w:id="39" w:author="build" w:date="2012-10-13T21:27:00Z">
                  <w:rPr>
                    <w:noProof/>
                  </w:rPr>
                </w:rPrChange>
              </w:rPr>
              <w:lastRenderedPageBreak/>
              <w:tab/>
            </w:r>
            <w:r w:rsidRPr="00E740DA">
              <w:rPr>
                <w:b/>
                <w:noProof/>
                <w:rPrChange w:id="40" w:author="build" w:date="2012-10-13T21:27:00Z">
                  <w:rPr>
                    <w:noProof/>
                  </w:rPr>
                </w:rPrChange>
              </w:rPr>
              <w:tab/>
              <w:t>sps_max_dec_pic_buffering[ i ]</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41" w:author="build" w:date="2012-10-13T21:27:00Z">
                  <w:rPr>
                    <w:noProof/>
                  </w:rPr>
                </w:rPrChange>
              </w:rPr>
            </w:pPr>
            <w:r w:rsidRPr="00E740DA">
              <w:rPr>
                <w:b/>
                <w:noProof/>
                <w:rPrChange w:id="42" w:author="build" w:date="2012-10-13T21:27:00Z">
                  <w:rPr>
                    <w:noProof/>
                  </w:rPr>
                </w:rPrChange>
              </w:rPr>
              <w:tab/>
            </w:r>
            <w:r w:rsidRPr="00E740DA">
              <w:rPr>
                <w:b/>
                <w:noProof/>
                <w:rPrChange w:id="43" w:author="build" w:date="2012-10-13T21:27:00Z">
                  <w:rPr>
                    <w:noProof/>
                  </w:rPr>
                </w:rPrChange>
              </w:rPr>
              <w:tab/>
              <w:t>sps_max_num_reorder_pics[ i ]</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44" w:author="build" w:date="2012-10-13T21:27:00Z">
                  <w:rPr>
                    <w:noProof/>
                  </w:rPr>
                </w:rPrChange>
              </w:rPr>
            </w:pPr>
            <w:r w:rsidRPr="00E740DA">
              <w:rPr>
                <w:b/>
                <w:noProof/>
                <w:rPrChange w:id="45" w:author="build" w:date="2012-10-13T21:27:00Z">
                  <w:rPr>
                    <w:noProof/>
                  </w:rPr>
                </w:rPrChange>
              </w:rPr>
              <w:tab/>
            </w:r>
            <w:r w:rsidRPr="00E740DA">
              <w:rPr>
                <w:b/>
                <w:noProof/>
                <w:rPrChange w:id="46" w:author="build" w:date="2012-10-13T21:27:00Z">
                  <w:rPr>
                    <w:noProof/>
                  </w:rPr>
                </w:rPrChange>
              </w:rPr>
              <w:tab/>
              <w:t>sps_max_latency_increase[ i ]</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Pr>
                <w:noProof/>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47" w:author="build" w:date="2012-10-13T21:27:00Z">
                  <w:rPr>
                    <w:noProof/>
                  </w:rPr>
                </w:rPrChange>
              </w:rPr>
            </w:pPr>
            <w:r>
              <w:rPr>
                <w:noProof/>
              </w:rPr>
              <w:tab/>
            </w:r>
            <w:r w:rsidR="00E740DA" w:rsidRPr="00E740DA">
              <w:rPr>
                <w:b/>
                <w:noProof/>
                <w:rPrChange w:id="48" w:author="build" w:date="2012-10-13T21:27:00Z">
                  <w:rPr>
                    <w:noProof/>
                  </w:rPr>
                </w:rPrChange>
              </w:rPr>
              <w:t>restricted_ref_pic_lists_flag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Pr>
                <w:noProof/>
              </w:rPr>
              <w:tab/>
              <w:t xml:space="preserve">if( restricted_ref_pic_lists_flag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49" w:author="build" w:date="2012-10-13T21:28:00Z">
                  <w:rPr>
                    <w:noProof/>
                  </w:rPr>
                </w:rPrChange>
              </w:rPr>
            </w:pPr>
            <w:r w:rsidRPr="00E740DA">
              <w:rPr>
                <w:b/>
                <w:noProof/>
                <w:rPrChange w:id="50" w:author="build" w:date="2012-10-13T21:28:00Z">
                  <w:rPr>
                    <w:noProof/>
                  </w:rPr>
                </w:rPrChange>
              </w:rPr>
              <w:tab/>
            </w:r>
            <w:r w:rsidRPr="00E740DA">
              <w:rPr>
                <w:b/>
                <w:noProof/>
                <w:rPrChange w:id="51" w:author="build" w:date="2012-10-13T21:28:00Z">
                  <w:rPr>
                    <w:noProof/>
                  </w:rPr>
                </w:rPrChange>
              </w:rPr>
              <w:tab/>
              <w:t>lists_modification_present_flag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8070D8" w:rsidRDefault="00E740DA" w:rsidP="00561EFA">
            <w:pPr>
              <w:rPr>
                <w:b/>
                <w:noProof/>
                <w:rPrChange w:id="52" w:author="build" w:date="2012-10-13T21:28:00Z">
                  <w:rPr>
                    <w:noProof/>
                  </w:rPr>
                </w:rPrChange>
              </w:rPr>
            </w:pPr>
            <w:r w:rsidRPr="00E740DA">
              <w:rPr>
                <w:b/>
                <w:noProof/>
                <w:rPrChange w:id="53" w:author="build" w:date="2012-10-13T21:28:00Z">
                  <w:rPr>
                    <w:noProof/>
                  </w:rPr>
                </w:rPrChange>
              </w:rPr>
              <w:tab/>
              <w:t>log2_min_luma_coding_block_size_minus3</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54" w:author="build" w:date="2012-10-13T21:28:00Z">
                  <w:rPr>
                    <w:noProof/>
                  </w:rPr>
                </w:rPrChange>
              </w:rPr>
            </w:pPr>
            <w:r w:rsidRPr="00E740DA">
              <w:rPr>
                <w:b/>
                <w:noProof/>
                <w:rPrChange w:id="55" w:author="build" w:date="2012-10-13T21:28:00Z">
                  <w:rPr>
                    <w:noProof/>
                  </w:rPr>
                </w:rPrChange>
              </w:rPr>
              <w:tab/>
              <w:t>log2_diff_max_min_luma_coding_block_size</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56" w:author="build" w:date="2012-10-13T21:28:00Z">
                  <w:rPr>
                    <w:noProof/>
                  </w:rPr>
                </w:rPrChange>
              </w:rPr>
            </w:pPr>
            <w:r w:rsidRPr="00E740DA">
              <w:rPr>
                <w:b/>
                <w:noProof/>
                <w:rPrChange w:id="57" w:author="build" w:date="2012-10-13T21:28:00Z">
                  <w:rPr>
                    <w:noProof/>
                  </w:rPr>
                </w:rPrChange>
              </w:rPr>
              <w:tab/>
              <w:t>log2_min_transform_block_size_minus2</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58" w:author="build" w:date="2012-10-13T21:28:00Z">
                  <w:rPr>
                    <w:noProof/>
                  </w:rPr>
                </w:rPrChange>
              </w:rPr>
            </w:pPr>
            <w:r w:rsidRPr="00E740DA">
              <w:rPr>
                <w:b/>
                <w:noProof/>
                <w:rPrChange w:id="59" w:author="build" w:date="2012-10-13T21:28:00Z">
                  <w:rPr>
                    <w:noProof/>
                  </w:rPr>
                </w:rPrChange>
              </w:rPr>
              <w:tab/>
              <w:t>log2_diff_max_min_transform_block_size</w:t>
            </w:r>
          </w:p>
        </w:tc>
        <w:tc>
          <w:tcPr>
            <w:tcW w:w="1152" w:type="dxa"/>
          </w:tcPr>
          <w:p w:rsidR="00B64D01" w:rsidRPr="00561EFA" w:rsidRDefault="00B64D01" w:rsidP="00561EFA">
            <w:pPr>
              <w:rPr>
                <w:b/>
                <w:noProof/>
              </w:rPr>
            </w:pPr>
            <w:r w:rsidRPr="00561EFA">
              <w:rPr>
                <w:b/>
                <w:noProof/>
              </w:rPr>
              <w:t>ue(v)</w:t>
            </w: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953838">
              <w:rPr>
                <w:strike/>
                <w:noProof/>
              </w:rPr>
              <w:tab/>
            </w:r>
            <w:r w:rsidR="00841E45" w:rsidRPr="00841E45">
              <w:rPr>
                <w:strike/>
                <w:noProof/>
                <w:highlight w:val="yellow"/>
              </w:rPr>
              <w:t xml:space="preserve">if( pcm_enabled_flag ) </w:t>
            </w:r>
            <w:r w:rsidRPr="00953838">
              <w:rPr>
                <w:strike/>
                <w:noProof/>
                <w:highlight w:val="yellow"/>
              </w:rPr>
              <w:t>{</w:t>
            </w:r>
          </w:p>
        </w:tc>
        <w:tc>
          <w:tcPr>
            <w:tcW w:w="1152" w:type="dxa"/>
          </w:tcPr>
          <w:p w:rsidR="00B64D01" w:rsidRPr="00B64D01" w:rsidRDefault="00B64D01" w:rsidP="00561EFA">
            <w:pPr>
              <w:rPr>
                <w:b/>
                <w:strike/>
                <w:noProof/>
                <w:highlight w:val="yellow"/>
              </w:rPr>
            </w:pP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953838">
              <w:rPr>
                <w:strike/>
                <w:noProof/>
                <w:highlight w:val="yellow"/>
              </w:rPr>
              <w:tab/>
            </w:r>
            <w:r w:rsidRPr="00953838">
              <w:rPr>
                <w:strike/>
                <w:noProof/>
                <w:highlight w:val="yellow"/>
              </w:rPr>
              <w:tab/>
            </w:r>
            <w:r w:rsidR="00841E45" w:rsidRPr="00841E45">
              <w:rPr>
                <w:strike/>
                <w:noProof/>
                <w:highlight w:val="yellow"/>
              </w:rPr>
              <w:t>log2_min_pcm_luma_coding_block_size_minus3</w:t>
            </w:r>
          </w:p>
        </w:tc>
        <w:tc>
          <w:tcPr>
            <w:tcW w:w="1152" w:type="dxa"/>
          </w:tcPr>
          <w:p w:rsidR="00B64D01" w:rsidRPr="00B64D01" w:rsidRDefault="00841E45" w:rsidP="00561EFA">
            <w:pPr>
              <w:rPr>
                <w:b/>
                <w:strike/>
                <w:noProof/>
                <w:highlight w:val="yellow"/>
              </w:rPr>
            </w:pPr>
            <w:r w:rsidRPr="00841E45">
              <w:rPr>
                <w:b/>
                <w:strike/>
                <w:noProof/>
                <w:highlight w:val="yellow"/>
              </w:rPr>
              <w:t>ue(v)</w:t>
            </w:r>
          </w:p>
        </w:tc>
      </w:tr>
      <w:tr w:rsidR="00B64D01" w:rsidRPr="00683F95" w:rsidTr="00561EFA">
        <w:trPr>
          <w:cantSplit/>
          <w:jc w:val="center"/>
        </w:trPr>
        <w:tc>
          <w:tcPr>
            <w:tcW w:w="7920" w:type="dxa"/>
          </w:tcPr>
          <w:p w:rsidR="00B64D01" w:rsidRPr="00B64D01" w:rsidRDefault="00B64D01" w:rsidP="00561EFA">
            <w:pPr>
              <w:rPr>
                <w:strike/>
                <w:noProof/>
                <w:highlight w:val="yellow"/>
              </w:rPr>
            </w:pPr>
            <w:r w:rsidRPr="00953838">
              <w:rPr>
                <w:strike/>
                <w:noProof/>
                <w:highlight w:val="yellow"/>
              </w:rPr>
              <w:tab/>
            </w:r>
            <w:r w:rsidRPr="00953838">
              <w:rPr>
                <w:strike/>
                <w:noProof/>
                <w:highlight w:val="yellow"/>
              </w:rPr>
              <w:tab/>
            </w:r>
            <w:r w:rsidR="00841E45" w:rsidRPr="00841E45">
              <w:rPr>
                <w:strike/>
                <w:noProof/>
                <w:highlight w:val="yellow"/>
              </w:rPr>
              <w:t>log2_diff_max_min_pcm_luma_coding_block_size</w:t>
            </w:r>
          </w:p>
        </w:tc>
        <w:tc>
          <w:tcPr>
            <w:tcW w:w="1152" w:type="dxa"/>
          </w:tcPr>
          <w:p w:rsidR="00B64D01" w:rsidRPr="00B64D01" w:rsidRDefault="00841E45" w:rsidP="00561EFA">
            <w:pPr>
              <w:rPr>
                <w:b/>
                <w:strike/>
                <w:noProof/>
                <w:highlight w:val="yellow"/>
              </w:rPr>
            </w:pPr>
            <w:r w:rsidRPr="00841E45">
              <w:rPr>
                <w:b/>
                <w:strike/>
                <w:noProof/>
                <w:highlight w:val="yellow"/>
              </w:rPr>
              <w:t>ue(v)</w:t>
            </w:r>
          </w:p>
        </w:tc>
      </w:tr>
      <w:tr w:rsidR="00B64D01" w:rsidRPr="00683F95" w:rsidTr="00561EFA">
        <w:trPr>
          <w:cantSplit/>
          <w:jc w:val="center"/>
        </w:trPr>
        <w:tc>
          <w:tcPr>
            <w:tcW w:w="7920" w:type="dxa"/>
          </w:tcPr>
          <w:p w:rsidR="00B64D01" w:rsidRPr="00B64D01" w:rsidRDefault="00B64D01" w:rsidP="00561EFA">
            <w:pPr>
              <w:rPr>
                <w:strike/>
                <w:noProof/>
              </w:rPr>
            </w:pPr>
            <w:r w:rsidRPr="00953838">
              <w:rPr>
                <w:strike/>
                <w:noProof/>
                <w:highlight w:val="yellow"/>
              </w:rPr>
              <w:tab/>
              <w:t>}</w:t>
            </w:r>
          </w:p>
        </w:tc>
        <w:tc>
          <w:tcPr>
            <w:tcW w:w="1152" w:type="dxa"/>
          </w:tcPr>
          <w:p w:rsidR="00B64D01" w:rsidRPr="00B64D01" w:rsidRDefault="00B64D01" w:rsidP="00561EFA">
            <w:pPr>
              <w:rPr>
                <w:b/>
                <w:strike/>
                <w:noProof/>
              </w:rPr>
            </w:pPr>
          </w:p>
        </w:tc>
      </w:tr>
      <w:tr w:rsidR="00B64D01" w:rsidTr="00561EFA">
        <w:trPr>
          <w:cantSplit/>
          <w:jc w:val="center"/>
        </w:trPr>
        <w:tc>
          <w:tcPr>
            <w:tcW w:w="7920" w:type="dxa"/>
          </w:tcPr>
          <w:p w:rsidR="00B64D01" w:rsidRPr="008070D8" w:rsidRDefault="00E740DA" w:rsidP="00561EFA">
            <w:pPr>
              <w:rPr>
                <w:b/>
                <w:noProof/>
                <w:rPrChange w:id="60" w:author="build" w:date="2012-10-13T21:28:00Z">
                  <w:rPr>
                    <w:noProof/>
                  </w:rPr>
                </w:rPrChange>
              </w:rPr>
            </w:pPr>
            <w:r w:rsidRPr="00E740DA">
              <w:rPr>
                <w:b/>
                <w:noProof/>
                <w:rPrChange w:id="61" w:author="build" w:date="2012-10-13T21:28:00Z">
                  <w:rPr>
                    <w:noProof/>
                  </w:rPr>
                </w:rPrChange>
              </w:rPr>
              <w:tab/>
              <w:t>max_transform_hierarchy_depth_inter</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62" w:author="build" w:date="2012-10-13T21:28:00Z">
                  <w:rPr>
                    <w:noProof/>
                  </w:rPr>
                </w:rPrChange>
              </w:rPr>
            </w:pPr>
            <w:r w:rsidRPr="00E740DA">
              <w:rPr>
                <w:b/>
                <w:noProof/>
                <w:rPrChange w:id="63" w:author="build" w:date="2012-10-13T21:28:00Z">
                  <w:rPr>
                    <w:noProof/>
                  </w:rPr>
                </w:rPrChange>
              </w:rPr>
              <w:tab/>
              <w:t>max_transform_hierarchy_depth_intra</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8070D8" w:rsidRDefault="00E740DA" w:rsidP="00561EFA">
            <w:pPr>
              <w:rPr>
                <w:b/>
                <w:noProof/>
                <w:rPrChange w:id="64" w:author="build" w:date="2012-10-13T21:28:00Z">
                  <w:rPr>
                    <w:noProof/>
                  </w:rPr>
                </w:rPrChange>
              </w:rPr>
            </w:pPr>
            <w:r w:rsidRPr="00E740DA">
              <w:rPr>
                <w:b/>
                <w:noProof/>
                <w:rPrChange w:id="65" w:author="build" w:date="2012-10-13T21:28:00Z">
                  <w:rPr>
                    <w:noProof/>
                  </w:rPr>
                </w:rPrChange>
              </w:rPr>
              <w:tab/>
              <w:t>scaling_list_enable_flag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t>if( scaling_list_enable_flag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66" w:author="build" w:date="2012-10-13T21:28:00Z">
                  <w:rPr>
                    <w:noProof/>
                  </w:rPr>
                </w:rPrChange>
              </w:rPr>
            </w:pPr>
            <w:r w:rsidRPr="00561EFA">
              <w:rPr>
                <w:noProof/>
              </w:rPr>
              <w:tab/>
            </w:r>
            <w:r w:rsidR="00E740DA" w:rsidRPr="00E740DA">
              <w:rPr>
                <w:b/>
                <w:noProof/>
                <w:rPrChange w:id="67" w:author="build" w:date="2012-10-13T21:28:00Z">
                  <w:rPr>
                    <w:noProof/>
                  </w:rPr>
                </w:rPrChange>
              </w:rPr>
              <w:t>sps_scaling_list_data_present_flag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t>if( sps_scaling_list_data_present_flag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sidRPr="00561EFA">
              <w:rPr>
                <w:noProof/>
              </w:rPr>
              <w:tab/>
            </w:r>
            <w:r w:rsidRPr="00561EFA">
              <w:rPr>
                <w:noProof/>
              </w:rPr>
              <w:tab/>
              <w:t>scaling_list_data(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sidRPr="00561EFA">
              <w:rPr>
                <w:noProof/>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68" w:author="build" w:date="2012-10-13T21:28:00Z">
                  <w:rPr>
                    <w:noProof/>
                  </w:rPr>
                </w:rPrChange>
              </w:rPr>
            </w:pPr>
            <w:r w:rsidRPr="00E740DA">
              <w:rPr>
                <w:b/>
                <w:noProof/>
                <w:rPrChange w:id="69" w:author="build" w:date="2012-10-13T21:28:00Z">
                  <w:rPr>
                    <w:noProof/>
                  </w:rPr>
                </w:rPrChange>
              </w:rPr>
              <w:tab/>
              <w:t>amp_enabled_flag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8070D8" w:rsidRDefault="00E740DA" w:rsidP="00561EFA">
            <w:pPr>
              <w:rPr>
                <w:b/>
                <w:noProof/>
                <w:rPrChange w:id="70" w:author="build" w:date="2012-10-13T21:28:00Z">
                  <w:rPr>
                    <w:noProof/>
                  </w:rPr>
                </w:rPrChange>
              </w:rPr>
            </w:pPr>
            <w:r w:rsidRPr="00E740DA">
              <w:rPr>
                <w:b/>
                <w:noProof/>
                <w:rPrChange w:id="71" w:author="build" w:date="2012-10-13T21:28:00Z">
                  <w:rPr>
                    <w:noProof/>
                  </w:rPr>
                </w:rPrChange>
              </w:rPr>
              <w:tab/>
              <w:t>sample_adaptive_offset_enabled_flag</w:t>
            </w:r>
          </w:p>
        </w:tc>
        <w:tc>
          <w:tcPr>
            <w:tcW w:w="1152" w:type="dxa"/>
          </w:tcPr>
          <w:p w:rsidR="00B64D01" w:rsidRPr="00561EFA" w:rsidRDefault="00B64D01" w:rsidP="00561EFA">
            <w:pPr>
              <w:rPr>
                <w:b/>
                <w:noProof/>
              </w:rPr>
            </w:pPr>
            <w:r w:rsidRPr="00561EFA">
              <w:rPr>
                <w:b/>
                <w:noProof/>
              </w:rPr>
              <w:t>u(1)</w:t>
            </w:r>
          </w:p>
        </w:tc>
      </w:tr>
      <w:tr w:rsidR="00B64D01" w:rsidTr="00A854A3">
        <w:trPr>
          <w:cantSplit/>
          <w:jc w:val="center"/>
        </w:trPr>
        <w:tc>
          <w:tcPr>
            <w:tcW w:w="7920" w:type="dxa"/>
          </w:tcPr>
          <w:p w:rsidR="00B64D01" w:rsidRPr="008070D8" w:rsidRDefault="00B64D01" w:rsidP="00A854A3">
            <w:pPr>
              <w:rPr>
                <w:b/>
                <w:noProof/>
                <w:highlight w:val="yellow"/>
                <w:rPrChange w:id="72" w:author="build" w:date="2012-10-13T21:28:00Z">
                  <w:rPr>
                    <w:noProof/>
                    <w:highlight w:val="yellow"/>
                  </w:rPr>
                </w:rPrChange>
              </w:rPr>
            </w:pPr>
            <w:r w:rsidRPr="00561EFA">
              <w:rPr>
                <w:noProof/>
              </w:rPr>
              <w:tab/>
            </w:r>
            <w:r w:rsidR="00E740DA" w:rsidRPr="00E740DA">
              <w:rPr>
                <w:b/>
                <w:noProof/>
                <w:highlight w:val="yellow"/>
                <w:rPrChange w:id="73" w:author="build" w:date="2012-10-13T21:28:00Z">
                  <w:rPr>
                    <w:noProof/>
                    <w:highlight w:val="yellow"/>
                  </w:rPr>
                </w:rPrChange>
              </w:rPr>
              <w:t>pcm_enabled_flag</w:t>
            </w:r>
          </w:p>
        </w:tc>
        <w:tc>
          <w:tcPr>
            <w:tcW w:w="1152" w:type="dxa"/>
          </w:tcPr>
          <w:p w:rsidR="00B64D01" w:rsidRPr="00561EFA" w:rsidRDefault="00841E45" w:rsidP="00A854A3">
            <w:pPr>
              <w:rPr>
                <w:b/>
                <w:noProof/>
              </w:rPr>
            </w:pPr>
            <w:r w:rsidRPr="00841E45">
              <w:rPr>
                <w:b/>
                <w:noProof/>
                <w:highlight w:val="yellow"/>
              </w:rPr>
              <w:t>u(1)</w:t>
            </w:r>
          </w:p>
        </w:tc>
      </w:tr>
      <w:tr w:rsidR="00B64D01" w:rsidRPr="00683F95" w:rsidTr="00561EFA">
        <w:trPr>
          <w:cantSplit/>
          <w:jc w:val="center"/>
        </w:trPr>
        <w:tc>
          <w:tcPr>
            <w:tcW w:w="7920" w:type="dxa"/>
          </w:tcPr>
          <w:p w:rsidR="00B64D01" w:rsidRPr="00B64D01" w:rsidRDefault="00B64D01" w:rsidP="00561EFA">
            <w:pPr>
              <w:rPr>
                <w:noProof/>
                <w:highlight w:val="yellow"/>
                <w:lang w:eastAsia="zh-CN"/>
              </w:rPr>
            </w:pPr>
            <w:r>
              <w:rPr>
                <w:noProof/>
              </w:rPr>
              <w:tab/>
            </w:r>
            <w:r w:rsidR="00841E45" w:rsidRPr="00841E45">
              <w:rPr>
                <w:noProof/>
                <w:highlight w:val="yellow"/>
              </w:rPr>
              <w:t>if( pcm_enabled_flag )</w:t>
            </w:r>
            <w:r w:rsidR="00841E45" w:rsidRPr="00841E45">
              <w:rPr>
                <w:noProof/>
                <w:highlight w:val="yellow"/>
                <w:lang w:eastAsia="zh-CN"/>
              </w:rPr>
              <w:t xml:space="preserve"> </w:t>
            </w:r>
            <w:r w:rsidRPr="00561EFA">
              <w:rPr>
                <w:noProof/>
                <w:highlight w:val="yellow"/>
                <w:lang w:eastAsia="zh-CN"/>
              </w:rPr>
              <w:t>{</w:t>
            </w:r>
          </w:p>
        </w:tc>
        <w:tc>
          <w:tcPr>
            <w:tcW w:w="1152" w:type="dxa"/>
          </w:tcPr>
          <w:p w:rsidR="00B64D01" w:rsidRPr="00B64D01" w:rsidRDefault="00B64D01" w:rsidP="00561EFA">
            <w:pPr>
              <w:rPr>
                <w:b/>
                <w:noProof/>
                <w:highlight w:val="yellow"/>
              </w:rPr>
            </w:pPr>
          </w:p>
        </w:tc>
      </w:tr>
      <w:tr w:rsidR="00B64D01" w:rsidRPr="00683F95" w:rsidTr="00A854A3">
        <w:trPr>
          <w:cantSplit/>
          <w:jc w:val="center"/>
        </w:trPr>
        <w:tc>
          <w:tcPr>
            <w:tcW w:w="7920" w:type="dxa"/>
          </w:tcPr>
          <w:p w:rsidR="00B64D01" w:rsidRPr="008070D8" w:rsidRDefault="00E740DA" w:rsidP="00A854A3">
            <w:pPr>
              <w:rPr>
                <w:b/>
                <w:noProof/>
                <w:highlight w:val="yellow"/>
                <w:rPrChange w:id="74" w:author="build" w:date="2012-10-13T21:28:00Z">
                  <w:rPr>
                    <w:noProof/>
                    <w:highlight w:val="yellow"/>
                  </w:rPr>
                </w:rPrChange>
              </w:rPr>
            </w:pPr>
            <w:r w:rsidRPr="00E740DA">
              <w:rPr>
                <w:b/>
                <w:noProof/>
                <w:rPrChange w:id="75" w:author="build" w:date="2012-10-13T21:28:00Z">
                  <w:rPr>
                    <w:noProof/>
                  </w:rPr>
                </w:rPrChange>
              </w:rPr>
              <w:tab/>
            </w:r>
            <w:r w:rsidRPr="00E740DA">
              <w:rPr>
                <w:b/>
                <w:noProof/>
                <w:rPrChange w:id="76" w:author="build" w:date="2012-10-13T21:28:00Z">
                  <w:rPr>
                    <w:noProof/>
                  </w:rPr>
                </w:rPrChange>
              </w:rPr>
              <w:tab/>
            </w:r>
            <w:r w:rsidRPr="00E740DA">
              <w:rPr>
                <w:b/>
                <w:noProof/>
                <w:highlight w:val="yellow"/>
                <w:rPrChange w:id="77" w:author="build" w:date="2012-10-13T21:28:00Z">
                  <w:rPr>
                    <w:noProof/>
                    <w:highlight w:val="yellow"/>
                  </w:rPr>
                </w:rPrChange>
              </w:rPr>
              <w:t>pcm_sample_bit_depth_luma_minus1</w:t>
            </w:r>
          </w:p>
        </w:tc>
        <w:tc>
          <w:tcPr>
            <w:tcW w:w="1152" w:type="dxa"/>
          </w:tcPr>
          <w:p w:rsidR="00B64D01" w:rsidRPr="00B64D01" w:rsidRDefault="00841E45" w:rsidP="00A854A3">
            <w:pPr>
              <w:rPr>
                <w:b/>
                <w:noProof/>
                <w:highlight w:val="yellow"/>
              </w:rPr>
            </w:pPr>
            <w:r w:rsidRPr="00841E45">
              <w:rPr>
                <w:b/>
                <w:noProof/>
                <w:highlight w:val="yellow"/>
              </w:rPr>
              <w:t>u(4)</w:t>
            </w:r>
          </w:p>
        </w:tc>
      </w:tr>
      <w:tr w:rsidR="00B64D01" w:rsidTr="00A854A3">
        <w:trPr>
          <w:cantSplit/>
          <w:jc w:val="center"/>
        </w:trPr>
        <w:tc>
          <w:tcPr>
            <w:tcW w:w="7920" w:type="dxa"/>
          </w:tcPr>
          <w:p w:rsidR="00B64D01" w:rsidRPr="008070D8" w:rsidRDefault="00E740DA" w:rsidP="00A854A3">
            <w:pPr>
              <w:rPr>
                <w:b/>
                <w:noProof/>
                <w:highlight w:val="yellow"/>
                <w:rPrChange w:id="78" w:author="build" w:date="2012-10-13T21:28:00Z">
                  <w:rPr>
                    <w:noProof/>
                    <w:highlight w:val="yellow"/>
                  </w:rPr>
                </w:rPrChange>
              </w:rPr>
            </w:pPr>
            <w:r w:rsidRPr="00E740DA">
              <w:rPr>
                <w:b/>
                <w:noProof/>
                <w:highlight w:val="yellow"/>
                <w:rPrChange w:id="79" w:author="build" w:date="2012-10-13T21:28:00Z">
                  <w:rPr>
                    <w:noProof/>
                    <w:highlight w:val="yellow"/>
                  </w:rPr>
                </w:rPrChange>
              </w:rPr>
              <w:tab/>
            </w:r>
            <w:r w:rsidRPr="00E740DA">
              <w:rPr>
                <w:b/>
                <w:noProof/>
                <w:highlight w:val="yellow"/>
                <w:rPrChange w:id="80" w:author="build" w:date="2012-10-13T21:28:00Z">
                  <w:rPr>
                    <w:noProof/>
                    <w:highlight w:val="yellow"/>
                  </w:rPr>
                </w:rPrChange>
              </w:rPr>
              <w:tab/>
              <w:t>pcm_sample_bit_depth_chroma_minus1</w:t>
            </w:r>
          </w:p>
        </w:tc>
        <w:tc>
          <w:tcPr>
            <w:tcW w:w="1152" w:type="dxa"/>
          </w:tcPr>
          <w:p w:rsidR="00B64D01" w:rsidRPr="00561EFA" w:rsidRDefault="00841E45" w:rsidP="00A854A3">
            <w:pPr>
              <w:rPr>
                <w:b/>
                <w:noProof/>
              </w:rPr>
            </w:pPr>
            <w:r w:rsidRPr="00841E45">
              <w:rPr>
                <w:b/>
                <w:noProof/>
                <w:highlight w:val="yellow"/>
              </w:rPr>
              <w:t>u(4)</w:t>
            </w:r>
          </w:p>
        </w:tc>
      </w:tr>
      <w:tr w:rsidR="00B64D01" w:rsidRPr="00953838" w:rsidTr="00A854A3">
        <w:trPr>
          <w:cantSplit/>
          <w:jc w:val="center"/>
        </w:trPr>
        <w:tc>
          <w:tcPr>
            <w:tcW w:w="7920" w:type="dxa"/>
          </w:tcPr>
          <w:p w:rsidR="00B64D01" w:rsidRPr="008070D8" w:rsidRDefault="00E740DA" w:rsidP="00A854A3">
            <w:pPr>
              <w:rPr>
                <w:b/>
                <w:noProof/>
                <w:highlight w:val="yellow"/>
                <w:rPrChange w:id="81" w:author="build" w:date="2012-10-13T21:28:00Z">
                  <w:rPr>
                    <w:noProof/>
                    <w:highlight w:val="yellow"/>
                  </w:rPr>
                </w:rPrChange>
              </w:rPr>
            </w:pPr>
            <w:r w:rsidRPr="00E740DA">
              <w:rPr>
                <w:b/>
                <w:noProof/>
                <w:rPrChange w:id="82" w:author="build" w:date="2012-10-13T21:28:00Z">
                  <w:rPr>
                    <w:noProof/>
                  </w:rPr>
                </w:rPrChange>
              </w:rPr>
              <w:tab/>
            </w:r>
            <w:r w:rsidRPr="00E740DA">
              <w:rPr>
                <w:b/>
                <w:noProof/>
                <w:rPrChange w:id="83" w:author="build" w:date="2012-10-13T21:28:00Z">
                  <w:rPr>
                    <w:noProof/>
                  </w:rPr>
                </w:rPrChange>
              </w:rPr>
              <w:tab/>
            </w:r>
            <w:r w:rsidRPr="00E740DA">
              <w:rPr>
                <w:b/>
                <w:noProof/>
                <w:highlight w:val="yellow"/>
                <w:rPrChange w:id="84" w:author="build" w:date="2012-10-13T21:28:00Z">
                  <w:rPr>
                    <w:noProof/>
                    <w:highlight w:val="yellow"/>
                  </w:rPr>
                </w:rPrChange>
              </w:rPr>
              <w:t>log2_min_pcm_luma_coding_block_size_minus3</w:t>
            </w:r>
          </w:p>
        </w:tc>
        <w:tc>
          <w:tcPr>
            <w:tcW w:w="1152" w:type="dxa"/>
          </w:tcPr>
          <w:p w:rsidR="00B64D01" w:rsidRPr="00B64D01" w:rsidRDefault="00841E45" w:rsidP="00A854A3">
            <w:pPr>
              <w:rPr>
                <w:b/>
                <w:noProof/>
                <w:highlight w:val="yellow"/>
              </w:rPr>
            </w:pPr>
            <w:r w:rsidRPr="00841E45">
              <w:rPr>
                <w:b/>
                <w:noProof/>
                <w:highlight w:val="yellow"/>
              </w:rPr>
              <w:t>ue(v)</w:t>
            </w:r>
          </w:p>
        </w:tc>
      </w:tr>
      <w:tr w:rsidR="00B64D01" w:rsidTr="00A854A3">
        <w:trPr>
          <w:cantSplit/>
          <w:jc w:val="center"/>
        </w:trPr>
        <w:tc>
          <w:tcPr>
            <w:tcW w:w="7920" w:type="dxa"/>
          </w:tcPr>
          <w:p w:rsidR="00B64D01" w:rsidRPr="008070D8" w:rsidRDefault="00E740DA" w:rsidP="00A854A3">
            <w:pPr>
              <w:rPr>
                <w:b/>
                <w:noProof/>
                <w:highlight w:val="yellow"/>
                <w:rPrChange w:id="85" w:author="build" w:date="2012-10-13T21:28:00Z">
                  <w:rPr>
                    <w:noProof/>
                    <w:highlight w:val="yellow"/>
                  </w:rPr>
                </w:rPrChange>
              </w:rPr>
            </w:pPr>
            <w:r w:rsidRPr="00E740DA">
              <w:rPr>
                <w:b/>
                <w:noProof/>
                <w:highlight w:val="yellow"/>
                <w:rPrChange w:id="86" w:author="build" w:date="2012-10-13T21:28:00Z">
                  <w:rPr>
                    <w:noProof/>
                    <w:highlight w:val="yellow"/>
                  </w:rPr>
                </w:rPrChange>
              </w:rPr>
              <w:tab/>
            </w:r>
            <w:r w:rsidRPr="00E740DA">
              <w:rPr>
                <w:b/>
                <w:noProof/>
                <w:highlight w:val="yellow"/>
                <w:rPrChange w:id="87" w:author="build" w:date="2012-10-13T21:28:00Z">
                  <w:rPr>
                    <w:noProof/>
                    <w:highlight w:val="yellow"/>
                  </w:rPr>
                </w:rPrChange>
              </w:rPr>
              <w:tab/>
              <w:t>log2_diff_max_min_pcm_luma_coding_block_size</w:t>
            </w:r>
          </w:p>
        </w:tc>
        <w:tc>
          <w:tcPr>
            <w:tcW w:w="1152" w:type="dxa"/>
          </w:tcPr>
          <w:p w:rsidR="00B64D01" w:rsidRPr="00561EFA" w:rsidRDefault="00841E45" w:rsidP="00A854A3">
            <w:pPr>
              <w:rPr>
                <w:b/>
                <w:noProof/>
              </w:rPr>
            </w:pPr>
            <w:r w:rsidRPr="00841E45">
              <w:rPr>
                <w:b/>
                <w:noProof/>
                <w:highlight w:val="yellow"/>
              </w:rPr>
              <w:t>ue(v)</w:t>
            </w:r>
          </w:p>
        </w:tc>
      </w:tr>
      <w:tr w:rsidR="00B64D01" w:rsidRPr="00683F95" w:rsidTr="00A854A3">
        <w:trPr>
          <w:cantSplit/>
          <w:jc w:val="center"/>
        </w:trPr>
        <w:tc>
          <w:tcPr>
            <w:tcW w:w="7920" w:type="dxa"/>
          </w:tcPr>
          <w:p w:rsidR="00B64D01" w:rsidRPr="008070D8" w:rsidRDefault="00E740DA" w:rsidP="00A854A3">
            <w:pPr>
              <w:rPr>
                <w:b/>
                <w:noProof/>
                <w:highlight w:val="yellow"/>
                <w:rPrChange w:id="88" w:author="build" w:date="2012-10-13T21:28:00Z">
                  <w:rPr>
                    <w:noProof/>
                    <w:highlight w:val="yellow"/>
                  </w:rPr>
                </w:rPrChange>
              </w:rPr>
            </w:pPr>
            <w:r w:rsidRPr="00E740DA">
              <w:rPr>
                <w:b/>
                <w:noProof/>
                <w:highlight w:val="yellow"/>
                <w:rPrChange w:id="89" w:author="build" w:date="2012-10-13T21:28:00Z">
                  <w:rPr>
                    <w:noProof/>
                    <w:highlight w:val="yellow"/>
                  </w:rPr>
                </w:rPrChange>
              </w:rPr>
              <w:tab/>
            </w:r>
            <w:r w:rsidRPr="00E740DA">
              <w:rPr>
                <w:b/>
                <w:noProof/>
                <w:highlight w:val="yellow"/>
                <w:rPrChange w:id="90" w:author="build" w:date="2012-10-13T21:28:00Z">
                  <w:rPr>
                    <w:noProof/>
                    <w:highlight w:val="yellow"/>
                  </w:rPr>
                </w:rPrChange>
              </w:rPr>
              <w:tab/>
              <w:t>pcm_loop_filter_disable_flag</w:t>
            </w:r>
          </w:p>
        </w:tc>
        <w:tc>
          <w:tcPr>
            <w:tcW w:w="1152" w:type="dxa"/>
          </w:tcPr>
          <w:p w:rsidR="00B64D01" w:rsidRPr="00B64D01" w:rsidRDefault="00841E45" w:rsidP="00A854A3">
            <w:pPr>
              <w:rPr>
                <w:b/>
                <w:noProof/>
                <w:highlight w:val="yellow"/>
              </w:rPr>
            </w:pPr>
            <w:r w:rsidRPr="00841E45">
              <w:rPr>
                <w:b/>
                <w:noProof/>
                <w:highlight w:val="yellow"/>
              </w:rPr>
              <w:t>u(1)</w:t>
            </w:r>
          </w:p>
        </w:tc>
      </w:tr>
      <w:tr w:rsidR="00B64D01" w:rsidTr="00561EFA">
        <w:trPr>
          <w:cantSplit/>
          <w:jc w:val="center"/>
        </w:trPr>
        <w:tc>
          <w:tcPr>
            <w:tcW w:w="7920" w:type="dxa"/>
          </w:tcPr>
          <w:p w:rsidR="00B64D01" w:rsidRPr="00561EFA" w:rsidRDefault="00B64D01" w:rsidP="00561EFA">
            <w:pPr>
              <w:rPr>
                <w:noProof/>
              </w:rPr>
            </w:pPr>
            <w:r w:rsidRPr="00561EFA">
              <w:rPr>
                <w:noProof/>
                <w:highlight w:val="yellow"/>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91" w:author="build" w:date="2012-10-13T21:28:00Z">
                  <w:rPr>
                    <w:noProof/>
                  </w:rPr>
                </w:rPrChange>
              </w:rPr>
            </w:pPr>
            <w:r w:rsidRPr="00E740DA">
              <w:rPr>
                <w:b/>
                <w:noProof/>
                <w:rPrChange w:id="92" w:author="build" w:date="2012-10-13T21:28:00Z">
                  <w:rPr>
                    <w:noProof/>
                  </w:rPr>
                </w:rPrChange>
              </w:rPr>
              <w:tab/>
              <w:t>sps_temporal_id_nesting_flag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8070D8" w:rsidRDefault="00E740DA" w:rsidP="00561EFA">
            <w:pPr>
              <w:rPr>
                <w:b/>
                <w:noProof/>
                <w:rPrChange w:id="93" w:author="build" w:date="2012-10-13T21:28:00Z">
                  <w:rPr>
                    <w:noProof/>
                  </w:rPr>
                </w:rPrChange>
              </w:rPr>
            </w:pPr>
            <w:r w:rsidRPr="00E740DA">
              <w:rPr>
                <w:b/>
                <w:noProof/>
                <w:rPrChange w:id="94" w:author="build" w:date="2012-10-13T21:28:00Z">
                  <w:rPr>
                    <w:noProof/>
                  </w:rPr>
                </w:rPrChange>
              </w:rPr>
              <w:tab/>
              <w:t>num_short_term_ref_pic_sets</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sidRPr="00561EFA">
              <w:rPr>
                <w:noProof/>
              </w:rPr>
              <w:lastRenderedPageBreak/>
              <w:tab/>
              <w:t>for( i = 0; i &lt; num_short_term_ref_pic_sets; i++)</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sidRPr="00561EFA">
              <w:rPr>
                <w:noProof/>
              </w:rPr>
              <w:tab/>
            </w:r>
            <w:r w:rsidRPr="00561EFA">
              <w:rPr>
                <w:noProof/>
              </w:rPr>
              <w:tab/>
            </w:r>
            <w:r>
              <w:rPr>
                <w:noProof/>
              </w:rPr>
              <w:t>short_term_ref_pic_set( i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95" w:author="build" w:date="2012-10-13T21:29:00Z">
                  <w:rPr>
                    <w:noProof/>
                  </w:rPr>
                </w:rPrChange>
              </w:rPr>
            </w:pPr>
            <w:r>
              <w:rPr>
                <w:noProof/>
              </w:rPr>
              <w:tab/>
            </w:r>
            <w:r w:rsidR="00E740DA" w:rsidRPr="00E740DA">
              <w:rPr>
                <w:b/>
                <w:noProof/>
                <w:rPrChange w:id="96" w:author="build" w:date="2012-10-13T21:29:00Z">
                  <w:rPr>
                    <w:noProof/>
                  </w:rPr>
                </w:rPrChange>
              </w:rPr>
              <w:t>long_term_ref_pics_present_flag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Pr>
                <w:noProof/>
              </w:rPr>
              <w:tab/>
              <w:t>if( long_term_ref_pics_present_flag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97" w:author="build" w:date="2012-10-13T21:29:00Z">
                  <w:rPr>
                    <w:noProof/>
                  </w:rPr>
                </w:rPrChange>
              </w:rPr>
            </w:pPr>
            <w:r>
              <w:rPr>
                <w:noProof/>
              </w:rPr>
              <w:tab/>
            </w:r>
            <w:r>
              <w:rPr>
                <w:noProof/>
              </w:rPr>
              <w:tab/>
            </w:r>
            <w:r w:rsidR="00E740DA" w:rsidRPr="00E740DA">
              <w:rPr>
                <w:b/>
                <w:noProof/>
                <w:rPrChange w:id="98" w:author="build" w:date="2012-10-13T21:29:00Z">
                  <w:rPr>
                    <w:noProof/>
                  </w:rPr>
                </w:rPrChange>
              </w:rPr>
              <w:t>num_long_term_ref_pics_sps</w:t>
            </w:r>
          </w:p>
        </w:tc>
        <w:tc>
          <w:tcPr>
            <w:tcW w:w="1152" w:type="dxa"/>
          </w:tcPr>
          <w:p w:rsidR="00B64D01" w:rsidRPr="00561EFA" w:rsidRDefault="00B64D01" w:rsidP="00561EFA">
            <w:pPr>
              <w:rPr>
                <w:b/>
                <w:noProof/>
              </w:rPr>
            </w:pPr>
            <w:r w:rsidRPr="00561EFA">
              <w:rPr>
                <w:b/>
                <w:noProof/>
              </w:rPr>
              <w:t>ue(v)</w:t>
            </w:r>
          </w:p>
        </w:tc>
      </w:tr>
      <w:tr w:rsidR="00B64D01" w:rsidTr="00561EFA">
        <w:trPr>
          <w:cantSplit/>
          <w:jc w:val="center"/>
        </w:trPr>
        <w:tc>
          <w:tcPr>
            <w:tcW w:w="7920" w:type="dxa"/>
          </w:tcPr>
          <w:p w:rsidR="00B64D01" w:rsidRPr="00561EFA" w:rsidRDefault="00B64D01" w:rsidP="00561EFA">
            <w:pPr>
              <w:rPr>
                <w:noProof/>
              </w:rPr>
            </w:pPr>
            <w:r>
              <w:rPr>
                <w:noProof/>
              </w:rPr>
              <w:tab/>
            </w:r>
            <w:r>
              <w:rPr>
                <w:noProof/>
              </w:rPr>
              <w:tab/>
              <w:t>for( i = 0; i &lt; num_long_term_ref_pics_sps; i++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99" w:author="build" w:date="2012-10-13T21:29:00Z">
                  <w:rPr>
                    <w:noProof/>
                  </w:rPr>
                </w:rPrChange>
              </w:rPr>
            </w:pPr>
            <w:r w:rsidRPr="00E740DA">
              <w:rPr>
                <w:b/>
                <w:noProof/>
                <w:rPrChange w:id="100" w:author="build" w:date="2012-10-13T21:29:00Z">
                  <w:rPr>
                    <w:noProof/>
                  </w:rPr>
                </w:rPrChange>
              </w:rPr>
              <w:tab/>
            </w:r>
            <w:r w:rsidRPr="00E740DA">
              <w:rPr>
                <w:b/>
                <w:noProof/>
                <w:rPrChange w:id="101" w:author="build" w:date="2012-10-13T21:29:00Z">
                  <w:rPr>
                    <w:noProof/>
                  </w:rPr>
                </w:rPrChange>
              </w:rPr>
              <w:tab/>
            </w:r>
            <w:r w:rsidRPr="00E740DA">
              <w:rPr>
                <w:b/>
                <w:noProof/>
                <w:rPrChange w:id="102" w:author="build" w:date="2012-10-13T21:29:00Z">
                  <w:rPr>
                    <w:noProof/>
                  </w:rPr>
                </w:rPrChange>
              </w:rPr>
              <w:tab/>
              <w:t>lt_ref_pic_poc_lsb_sps[ i ]</w:t>
            </w:r>
          </w:p>
        </w:tc>
        <w:tc>
          <w:tcPr>
            <w:tcW w:w="1152" w:type="dxa"/>
          </w:tcPr>
          <w:p w:rsidR="00B64D01" w:rsidRPr="00561EFA" w:rsidRDefault="00B64D01" w:rsidP="00561EFA">
            <w:pPr>
              <w:rPr>
                <w:b/>
                <w:noProof/>
              </w:rPr>
            </w:pPr>
            <w:r w:rsidRPr="00561EFA">
              <w:rPr>
                <w:b/>
                <w:noProof/>
              </w:rPr>
              <w:t>u(v)</w:t>
            </w:r>
          </w:p>
        </w:tc>
      </w:tr>
      <w:tr w:rsidR="00B64D01" w:rsidTr="00561EFA">
        <w:trPr>
          <w:cantSplit/>
          <w:jc w:val="center"/>
        </w:trPr>
        <w:tc>
          <w:tcPr>
            <w:tcW w:w="7920" w:type="dxa"/>
          </w:tcPr>
          <w:p w:rsidR="00B64D01" w:rsidRPr="008070D8" w:rsidRDefault="00E740DA" w:rsidP="00561EFA">
            <w:pPr>
              <w:rPr>
                <w:b/>
                <w:noProof/>
                <w:rPrChange w:id="103" w:author="build" w:date="2012-10-13T21:29:00Z">
                  <w:rPr>
                    <w:noProof/>
                  </w:rPr>
                </w:rPrChange>
              </w:rPr>
            </w:pPr>
            <w:r w:rsidRPr="00E740DA">
              <w:rPr>
                <w:b/>
                <w:noProof/>
                <w:rPrChange w:id="104" w:author="build" w:date="2012-10-13T21:29:00Z">
                  <w:rPr>
                    <w:noProof/>
                  </w:rPr>
                </w:rPrChange>
              </w:rPr>
              <w:tab/>
            </w:r>
            <w:r w:rsidRPr="00E740DA">
              <w:rPr>
                <w:b/>
                <w:noProof/>
                <w:rPrChange w:id="105" w:author="build" w:date="2012-10-13T21:29:00Z">
                  <w:rPr>
                    <w:noProof/>
                  </w:rPr>
                </w:rPrChange>
              </w:rPr>
              <w:tab/>
            </w:r>
            <w:r w:rsidRPr="00E740DA">
              <w:rPr>
                <w:b/>
                <w:noProof/>
                <w:rPrChange w:id="106" w:author="build" w:date="2012-10-13T21:29:00Z">
                  <w:rPr>
                    <w:noProof/>
                  </w:rPr>
                </w:rPrChange>
              </w:rPr>
              <w:tab/>
              <w:t>used_by_curr_pic_lt_sps_flag[ i ]</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Pr>
                <w:noProof/>
              </w:rPr>
              <w:tab/>
            </w:r>
            <w:r>
              <w:rPr>
                <w:noProof/>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Pr>
                <w:noProof/>
              </w:rPr>
              <w:tab/>
              <w:t>}</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E740DA" w:rsidP="00561EFA">
            <w:pPr>
              <w:rPr>
                <w:b/>
                <w:noProof/>
                <w:rPrChange w:id="107" w:author="build" w:date="2012-10-13T21:29:00Z">
                  <w:rPr>
                    <w:noProof/>
                  </w:rPr>
                </w:rPrChange>
              </w:rPr>
            </w:pPr>
            <w:r w:rsidRPr="00E740DA">
              <w:rPr>
                <w:b/>
                <w:noProof/>
                <w:rPrChange w:id="108" w:author="build" w:date="2012-10-13T21:29:00Z">
                  <w:rPr>
                    <w:noProof/>
                  </w:rPr>
                </w:rPrChange>
              </w:rPr>
              <w:tab/>
              <w:t>sps_temporal_mvp_enable_flag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8070D8" w:rsidRDefault="00E740DA" w:rsidP="00561EFA">
            <w:pPr>
              <w:rPr>
                <w:b/>
                <w:noProof/>
                <w:rPrChange w:id="109" w:author="build" w:date="2012-10-13T21:29:00Z">
                  <w:rPr>
                    <w:noProof/>
                  </w:rPr>
                </w:rPrChange>
              </w:rPr>
            </w:pPr>
            <w:r w:rsidRPr="00E740DA">
              <w:rPr>
                <w:b/>
                <w:noProof/>
                <w:rPrChange w:id="110" w:author="build" w:date="2012-10-13T21:29:00Z">
                  <w:rPr>
                    <w:noProof/>
                  </w:rPr>
                </w:rPrChange>
              </w:rPr>
              <w:tab/>
              <w:t>vui_parameters_present_flag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Pr>
                <w:noProof/>
              </w:rPr>
              <w:tab/>
              <w:t>if( vui_parameters_present_flag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Pr>
                <w:noProof/>
              </w:rPr>
              <w:tab/>
            </w:r>
            <w:r>
              <w:rPr>
                <w:noProof/>
              </w:rPr>
              <w:tab/>
              <w:t>vui_parameters(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111" w:author="build" w:date="2012-10-13T21:29:00Z">
                  <w:rPr>
                    <w:noProof/>
                  </w:rPr>
                </w:rPrChange>
              </w:rPr>
            </w:pPr>
            <w:r w:rsidRPr="00561EFA">
              <w:rPr>
                <w:noProof/>
              </w:rPr>
              <w:tab/>
            </w:r>
            <w:r w:rsidR="00E740DA" w:rsidRPr="00E740DA">
              <w:rPr>
                <w:b/>
                <w:noProof/>
                <w:rPrChange w:id="112" w:author="build" w:date="2012-10-13T21:29:00Z">
                  <w:rPr>
                    <w:noProof/>
                  </w:rPr>
                </w:rPrChange>
              </w:rPr>
              <w:t>sps_extension_flag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t>if( sps_extension_flag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sidRPr="00561EFA">
              <w:rPr>
                <w:noProof/>
              </w:rPr>
              <w:tab/>
            </w:r>
            <w:r w:rsidRPr="00561EFA">
              <w:rPr>
                <w:noProof/>
              </w:rPr>
              <w:tab/>
            </w:r>
            <w:r>
              <w:rPr>
                <w:noProof/>
              </w:rPr>
              <w:t>while( more_rbsp_data( )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8070D8" w:rsidRDefault="00B64D01" w:rsidP="00561EFA">
            <w:pPr>
              <w:rPr>
                <w:b/>
                <w:noProof/>
                <w:rPrChange w:id="113" w:author="build" w:date="2012-10-13T21:29:00Z">
                  <w:rPr>
                    <w:noProof/>
                  </w:rPr>
                </w:rPrChange>
              </w:rPr>
            </w:pPr>
            <w:r w:rsidRPr="00561EFA">
              <w:rPr>
                <w:noProof/>
              </w:rPr>
              <w:tab/>
            </w:r>
            <w:r w:rsidRPr="00561EFA">
              <w:rPr>
                <w:noProof/>
              </w:rPr>
              <w:tab/>
            </w:r>
            <w:r w:rsidRPr="00561EFA">
              <w:rPr>
                <w:noProof/>
              </w:rPr>
              <w:tab/>
            </w:r>
            <w:r w:rsidR="00E740DA" w:rsidRPr="00E740DA">
              <w:rPr>
                <w:b/>
                <w:noProof/>
                <w:rPrChange w:id="114" w:author="build" w:date="2012-10-13T21:29:00Z">
                  <w:rPr>
                    <w:noProof/>
                  </w:rPr>
                </w:rPrChange>
              </w:rPr>
              <w:t>sps_extension_data_flag</w:t>
            </w:r>
          </w:p>
        </w:tc>
        <w:tc>
          <w:tcPr>
            <w:tcW w:w="1152" w:type="dxa"/>
          </w:tcPr>
          <w:p w:rsidR="00B64D01" w:rsidRPr="00561EFA" w:rsidRDefault="00B64D01" w:rsidP="00561EFA">
            <w:pPr>
              <w:rPr>
                <w:b/>
                <w:noProof/>
              </w:rPr>
            </w:pPr>
            <w:r w:rsidRPr="00561EFA">
              <w:rPr>
                <w:b/>
                <w:noProof/>
              </w:rPr>
              <w:t>u(1)</w:t>
            </w:r>
          </w:p>
        </w:tc>
      </w:tr>
      <w:tr w:rsidR="00B64D01" w:rsidTr="00561EFA">
        <w:trPr>
          <w:cantSplit/>
          <w:jc w:val="center"/>
        </w:trPr>
        <w:tc>
          <w:tcPr>
            <w:tcW w:w="7920" w:type="dxa"/>
          </w:tcPr>
          <w:p w:rsidR="00B64D01" w:rsidRPr="00561EFA" w:rsidRDefault="00B64D01" w:rsidP="00561EFA">
            <w:pPr>
              <w:rPr>
                <w:noProof/>
              </w:rPr>
            </w:pPr>
            <w:r w:rsidRPr="00561EFA">
              <w:rPr>
                <w:noProof/>
              </w:rPr>
              <w:tab/>
              <w:t>rbsp_trailing_bits( )</w:t>
            </w:r>
          </w:p>
        </w:tc>
        <w:tc>
          <w:tcPr>
            <w:tcW w:w="1152" w:type="dxa"/>
          </w:tcPr>
          <w:p w:rsidR="00B64D01" w:rsidRPr="00561EFA" w:rsidRDefault="00B64D01" w:rsidP="00561EFA">
            <w:pPr>
              <w:rPr>
                <w:b/>
                <w:noProof/>
              </w:rPr>
            </w:pPr>
          </w:p>
        </w:tc>
      </w:tr>
      <w:tr w:rsidR="00B64D01" w:rsidTr="00561EFA">
        <w:trPr>
          <w:cantSplit/>
          <w:jc w:val="center"/>
        </w:trPr>
        <w:tc>
          <w:tcPr>
            <w:tcW w:w="7920" w:type="dxa"/>
          </w:tcPr>
          <w:p w:rsidR="00B64D01" w:rsidRPr="00561EFA" w:rsidRDefault="00B64D01" w:rsidP="00561EFA">
            <w:pPr>
              <w:rPr>
                <w:noProof/>
              </w:rPr>
            </w:pPr>
            <w:r>
              <w:rPr>
                <w:noProof/>
              </w:rPr>
              <w:t>}</w:t>
            </w:r>
          </w:p>
        </w:tc>
        <w:tc>
          <w:tcPr>
            <w:tcW w:w="1152" w:type="dxa"/>
          </w:tcPr>
          <w:p w:rsidR="00B64D01" w:rsidRPr="00561EFA" w:rsidRDefault="00B64D01" w:rsidP="00561EFA">
            <w:pPr>
              <w:rPr>
                <w:b/>
                <w:noProof/>
              </w:rPr>
            </w:pPr>
          </w:p>
        </w:tc>
      </w:tr>
    </w:tbl>
    <w:p w:rsidR="00B64D01" w:rsidRDefault="00B64D01" w:rsidP="00C46318">
      <w:pPr>
        <w:rPr>
          <w:noProof/>
          <w:lang w:eastAsia="zh-CN"/>
        </w:rPr>
      </w:pPr>
      <w:r>
        <w:rPr>
          <w:noProof/>
        </w:rPr>
        <w:t xml:space="preserve"> </w:t>
      </w:r>
    </w:p>
    <w:p w:rsidR="00B64D01" w:rsidRDefault="00B64D01" w:rsidP="00B56CC4">
      <w:pPr>
        <w:rPr>
          <w:noProof/>
        </w:rPr>
      </w:pPr>
      <w:r>
        <w:rPr>
          <w:b/>
          <w:noProof/>
        </w:rPr>
        <w:t>bit_depth_chroma_minus8</w:t>
      </w:r>
      <w:r>
        <w:rPr>
          <w:noProof/>
        </w:rPr>
        <w:t> </w:t>
      </w:r>
      <w:r>
        <w:rPr>
          <w:noProof/>
          <w:lang w:eastAsia="ko-KR"/>
        </w:rPr>
        <w:t>+ 8</w:t>
      </w:r>
      <w:r>
        <w:rPr>
          <w:b/>
          <w:noProof/>
        </w:rPr>
        <w:t xml:space="preserve"> </w:t>
      </w:r>
      <w:r>
        <w:rPr>
          <w:noProof/>
        </w:rPr>
        <w:t>specifies the bit depth of the samples of the chroma arrays and the value of the chroma quantization parameter range offset QpBdOffset</w:t>
      </w:r>
      <w:r>
        <w:rPr>
          <w:noProof/>
          <w:vertAlign w:val="subscript"/>
        </w:rPr>
        <w:t>C</w:t>
      </w:r>
      <w:r>
        <w:rPr>
          <w:noProof/>
        </w:rPr>
        <w:t>, as specified by</w:t>
      </w:r>
    </w:p>
    <w:p w:rsidR="00B64D01" w:rsidRDefault="00B64D01" w:rsidP="00B56CC4">
      <w:pPr>
        <w:tabs>
          <w:tab w:val="center" w:pos="4849"/>
          <w:tab w:val="right" w:pos="9700"/>
        </w:tabs>
        <w:spacing w:before="193" w:after="240"/>
        <w:ind w:left="720"/>
        <w:rPr>
          <w:noProof/>
        </w:rPr>
      </w:pPr>
      <w:bookmarkStart w:id="115" w:name="_Ref287008908"/>
      <w:r>
        <w:rPr>
          <w:noProof/>
        </w:rPr>
        <w:t>BitDepth</w:t>
      </w:r>
      <w:r>
        <w:rPr>
          <w:noProof/>
          <w:vertAlign w:val="subscript"/>
        </w:rPr>
        <w:t>C</w:t>
      </w:r>
      <w:r>
        <w:rPr>
          <w:noProof/>
        </w:rPr>
        <w:t xml:space="preserve">      = 8 + bit_depth_chroma_minus8</w:t>
      </w:r>
      <w:del w:id="116" w:author="build" w:date="2012-10-13T22:04:00Z">
        <w:r w:rsidDel="002709C6">
          <w:rPr>
            <w:noProof/>
          </w:rPr>
          <w:tab/>
        </w:r>
      </w:del>
      <w:r>
        <w:rPr>
          <w:noProof/>
        </w:rPr>
        <w:tab/>
        <w:t>(</w:t>
      </w:r>
      <w:r w:rsidR="00E740DA">
        <w:rPr>
          <w:noProof/>
        </w:rPr>
        <w:fldChar w:fldCharType="begin" w:fldLock="1"/>
      </w:r>
      <w:r>
        <w:rPr>
          <w:noProof/>
        </w:rPr>
        <w:instrText xml:space="preserve"> STYLEREF 1 \s </w:instrText>
      </w:r>
      <w:r w:rsidR="00E740DA">
        <w:rPr>
          <w:noProof/>
        </w:rPr>
        <w:fldChar w:fldCharType="separate"/>
      </w:r>
      <w:r>
        <w:rPr>
          <w:noProof/>
        </w:rPr>
        <w:t>7</w:t>
      </w:r>
      <w:r w:rsidR="00E740DA">
        <w:rPr>
          <w:noProof/>
        </w:rPr>
        <w:fldChar w:fldCharType="end"/>
      </w:r>
      <w:r>
        <w:rPr>
          <w:noProof/>
        </w:rPr>
        <w:noBreakHyphen/>
      </w:r>
      <w:r w:rsidR="00E740DA">
        <w:rPr>
          <w:noProof/>
        </w:rPr>
        <w:fldChar w:fldCharType="begin" w:fldLock="1"/>
      </w:r>
      <w:r>
        <w:rPr>
          <w:noProof/>
        </w:rPr>
        <w:instrText xml:space="preserve"> SEQ Equation \* ARABIC \s 1 </w:instrText>
      </w:r>
      <w:r w:rsidR="00E740DA">
        <w:rPr>
          <w:noProof/>
        </w:rPr>
        <w:fldChar w:fldCharType="separate"/>
      </w:r>
      <w:r>
        <w:rPr>
          <w:noProof/>
        </w:rPr>
        <w:t>10</w:t>
      </w:r>
      <w:r w:rsidR="00E740DA">
        <w:rPr>
          <w:noProof/>
        </w:rPr>
        <w:fldChar w:fldCharType="end"/>
      </w:r>
      <w:bookmarkEnd w:id="115"/>
      <w:r>
        <w:rPr>
          <w:noProof/>
        </w:rPr>
        <w:t>)</w:t>
      </w:r>
      <w:r>
        <w:rPr>
          <w:noProof/>
        </w:rPr>
        <w:br/>
        <w:t>QpBdOffset</w:t>
      </w:r>
      <w:r>
        <w:rPr>
          <w:noProof/>
          <w:vertAlign w:val="subscript"/>
        </w:rPr>
        <w:t>C</w:t>
      </w:r>
      <w:r>
        <w:rPr>
          <w:noProof/>
        </w:rPr>
        <w:t xml:space="preserve"> = 6 * bit_depth_chroma_minus8</w:t>
      </w:r>
      <w:r>
        <w:rPr>
          <w:noProof/>
        </w:rPr>
        <w:tab/>
      </w:r>
      <w:r>
        <w:rPr>
          <w:noProof/>
        </w:rPr>
        <w:tab/>
        <w:t>(</w:t>
      </w:r>
      <w:r w:rsidR="00E740DA">
        <w:rPr>
          <w:noProof/>
        </w:rPr>
        <w:fldChar w:fldCharType="begin" w:fldLock="1"/>
      </w:r>
      <w:r>
        <w:rPr>
          <w:noProof/>
        </w:rPr>
        <w:instrText xml:space="preserve"> STYLEREF 1 \s </w:instrText>
      </w:r>
      <w:r w:rsidR="00E740DA">
        <w:rPr>
          <w:noProof/>
        </w:rPr>
        <w:fldChar w:fldCharType="separate"/>
      </w:r>
      <w:r>
        <w:rPr>
          <w:noProof/>
        </w:rPr>
        <w:t>7</w:t>
      </w:r>
      <w:r w:rsidR="00E740DA">
        <w:rPr>
          <w:noProof/>
        </w:rPr>
        <w:fldChar w:fldCharType="end"/>
      </w:r>
      <w:r>
        <w:rPr>
          <w:noProof/>
        </w:rPr>
        <w:noBreakHyphen/>
      </w:r>
      <w:r w:rsidR="00E740DA">
        <w:rPr>
          <w:noProof/>
        </w:rPr>
        <w:fldChar w:fldCharType="begin" w:fldLock="1"/>
      </w:r>
      <w:r>
        <w:rPr>
          <w:noProof/>
        </w:rPr>
        <w:instrText xml:space="preserve"> SEQ Equation \* ARABIC \s 1 </w:instrText>
      </w:r>
      <w:r w:rsidR="00E740DA">
        <w:rPr>
          <w:noProof/>
        </w:rPr>
        <w:fldChar w:fldCharType="separate"/>
      </w:r>
      <w:r>
        <w:rPr>
          <w:noProof/>
        </w:rPr>
        <w:t>11</w:t>
      </w:r>
      <w:r w:rsidR="00E740DA">
        <w:rPr>
          <w:noProof/>
        </w:rPr>
        <w:fldChar w:fldCharType="end"/>
      </w:r>
      <w:r>
        <w:rPr>
          <w:noProof/>
        </w:rPr>
        <w:t>)</w:t>
      </w:r>
    </w:p>
    <w:p w:rsidR="00B64D01" w:rsidRDefault="00B64D01" w:rsidP="00B56CC4">
      <w:pPr>
        <w:rPr>
          <w:noProof/>
          <w:lang w:eastAsia="ko-KR"/>
        </w:rPr>
      </w:pPr>
      <w:r>
        <w:rPr>
          <w:noProof/>
        </w:rPr>
        <w:t>bit_depth_chroma_minus8 shall be in the range of 0 to 6, inclusive.</w:t>
      </w:r>
    </w:p>
    <w:p w:rsidR="00B64D01" w:rsidRPr="00B64D01" w:rsidRDefault="00841E45" w:rsidP="00B56CC4">
      <w:pPr>
        <w:rPr>
          <w:strike/>
          <w:noProof/>
          <w:highlight w:val="yellow"/>
          <w:lang w:eastAsia="ko-KR"/>
        </w:rPr>
      </w:pPr>
      <w:r w:rsidRPr="00841E45">
        <w:rPr>
          <w:b/>
          <w:strike/>
          <w:noProof/>
          <w:highlight w:val="yellow"/>
          <w:lang w:eastAsia="ko-KR"/>
        </w:rPr>
        <w:t>pcm_enabled_flag</w:t>
      </w:r>
      <w:r w:rsidRPr="00841E45">
        <w:rPr>
          <w:strike/>
          <w:noProof/>
          <w:highlight w:val="yellow"/>
          <w:lang w:eastAsia="ko-KR"/>
        </w:rPr>
        <w:t xml:space="preserve"> equal to 0 specifies that PCM data shall not be present in the video sequence.</w:t>
      </w:r>
    </w:p>
    <w:p w:rsidR="00B64D01" w:rsidRPr="00B64D01" w:rsidRDefault="00841E45" w:rsidP="00B56CC4">
      <w:pPr>
        <w:rPr>
          <w:strike/>
          <w:noProof/>
          <w:highlight w:val="yellow"/>
          <w:lang w:eastAsia="ko-KR"/>
        </w:rPr>
      </w:pPr>
      <w:r w:rsidRPr="00841E45">
        <w:rPr>
          <w:b/>
          <w:strike/>
          <w:noProof/>
          <w:highlight w:val="yellow"/>
          <w:lang w:eastAsia="ko-KR"/>
        </w:rPr>
        <w:t>pcm_sample_bit_depth_luma_minus1</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1 specifies the number of bits used to represent each of PCM sample values of luma component. The value of pcm_sample_bit_depth_luma_minus1</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1 shall be less than or equal to the value of BitDepth</w:t>
      </w:r>
      <w:r w:rsidRPr="00841E45">
        <w:rPr>
          <w:strike/>
          <w:noProof/>
          <w:highlight w:val="yellow"/>
          <w:vertAlign w:val="subscript"/>
          <w:lang w:eastAsia="ko-KR"/>
        </w:rPr>
        <w:t>Y</w:t>
      </w:r>
      <w:r w:rsidRPr="00841E45">
        <w:rPr>
          <w:strike/>
          <w:noProof/>
          <w:highlight w:val="yellow"/>
          <w:lang w:eastAsia="ko-KR"/>
        </w:rPr>
        <w:t>.</w:t>
      </w:r>
    </w:p>
    <w:p w:rsidR="00B64D01" w:rsidRPr="00B64D01" w:rsidRDefault="00841E45" w:rsidP="00B56CC4">
      <w:pPr>
        <w:tabs>
          <w:tab w:val="center" w:pos="4849"/>
          <w:tab w:val="right" w:pos="9700"/>
        </w:tabs>
        <w:spacing w:before="193" w:after="240"/>
        <w:ind w:left="720"/>
        <w:rPr>
          <w:strike/>
          <w:noProof/>
          <w:highlight w:val="yellow"/>
          <w:lang w:eastAsia="ko-KR"/>
        </w:rPr>
      </w:pPr>
      <w:r w:rsidRPr="00841E45">
        <w:rPr>
          <w:strike/>
          <w:noProof/>
          <w:highlight w:val="yellow"/>
          <w:lang w:eastAsia="ko-KR"/>
        </w:rPr>
        <w:t>PCM</w:t>
      </w:r>
      <w:r w:rsidRPr="00841E45">
        <w:rPr>
          <w:strike/>
          <w:noProof/>
          <w:highlight w:val="yellow"/>
        </w:rPr>
        <w:t>BitDepth</w:t>
      </w:r>
      <w:r w:rsidRPr="00841E45">
        <w:rPr>
          <w:strike/>
          <w:noProof/>
          <w:highlight w:val="yellow"/>
          <w:vertAlign w:val="subscript"/>
          <w:lang w:eastAsia="ko-KR"/>
        </w:rPr>
        <w:t>Y</w:t>
      </w:r>
      <w:r w:rsidRPr="00841E45">
        <w:rPr>
          <w:strike/>
          <w:noProof/>
          <w:highlight w:val="yellow"/>
        </w:rPr>
        <w:t xml:space="preserve"> = </w:t>
      </w:r>
      <w:r w:rsidRPr="00841E45">
        <w:rPr>
          <w:strike/>
          <w:noProof/>
          <w:highlight w:val="yellow"/>
          <w:lang w:eastAsia="ko-KR"/>
        </w:rPr>
        <w:t>1</w:t>
      </w:r>
      <w:r w:rsidRPr="00841E45">
        <w:rPr>
          <w:strike/>
          <w:noProof/>
          <w:highlight w:val="yellow"/>
        </w:rPr>
        <w:t xml:space="preserve"> + </w:t>
      </w:r>
      <w:r w:rsidRPr="00841E45">
        <w:rPr>
          <w:strike/>
          <w:noProof/>
          <w:highlight w:val="yellow"/>
          <w:lang w:eastAsia="ko-KR"/>
        </w:rPr>
        <w:t>pcm_sample_</w:t>
      </w:r>
      <w:r w:rsidRPr="00841E45">
        <w:rPr>
          <w:strike/>
          <w:noProof/>
          <w:highlight w:val="yellow"/>
        </w:rPr>
        <w:t>bit_depth_</w:t>
      </w:r>
      <w:r w:rsidRPr="00841E45">
        <w:rPr>
          <w:strike/>
          <w:noProof/>
          <w:highlight w:val="yellow"/>
          <w:lang w:eastAsia="ko-KR"/>
        </w:rPr>
        <w:t>luma_minus1</w:t>
      </w:r>
      <w:r w:rsidR="00B64D01" w:rsidRPr="00B56CC4">
        <w:rPr>
          <w:strike/>
          <w:noProof/>
          <w:highlight w:val="yellow"/>
        </w:rPr>
        <w:tab/>
      </w:r>
      <w:r w:rsidRPr="00841E45">
        <w:rPr>
          <w:strike/>
          <w:noProof/>
          <w:highlight w:val="yellow"/>
        </w:rPr>
        <w:t>(</w:t>
      </w:r>
      <w:r w:rsidR="00E740DA" w:rsidRPr="00B64D01">
        <w:rPr>
          <w:strike/>
          <w:noProof/>
          <w:highlight w:val="yellow"/>
        </w:rPr>
        <w:fldChar w:fldCharType="begin" w:fldLock="1"/>
      </w:r>
      <w:r w:rsidRPr="00841E45">
        <w:rPr>
          <w:strike/>
          <w:noProof/>
          <w:highlight w:val="yellow"/>
        </w:rPr>
        <w:instrText xml:space="preserve"> STYLEREF 1 </w:instrText>
      </w:r>
      <w:r w:rsidR="00B64D01" w:rsidRPr="00B56CC4">
        <w:rPr>
          <w:strike/>
          <w:noProof/>
          <w:highlight w:val="yellow"/>
        </w:rPr>
        <w:instrText>\</w:instrText>
      </w:r>
      <w:r w:rsidRPr="00841E45">
        <w:rPr>
          <w:strike/>
          <w:noProof/>
          <w:highlight w:val="yellow"/>
        </w:rPr>
        <w:instrText xml:space="preserve">s </w:instrText>
      </w:r>
      <w:r w:rsidR="00E740DA" w:rsidRPr="00B64D01">
        <w:rPr>
          <w:strike/>
          <w:noProof/>
          <w:highlight w:val="yellow"/>
        </w:rPr>
        <w:fldChar w:fldCharType="separate"/>
      </w:r>
      <w:r w:rsidRPr="00841E45">
        <w:rPr>
          <w:strike/>
          <w:noProof/>
          <w:highlight w:val="yellow"/>
        </w:rPr>
        <w:t>7</w:t>
      </w:r>
      <w:r w:rsidR="00E740DA" w:rsidRPr="00B64D01">
        <w:rPr>
          <w:strike/>
          <w:noProof/>
          <w:highlight w:val="yellow"/>
        </w:rPr>
        <w:fldChar w:fldCharType="end"/>
      </w:r>
      <w:r w:rsidR="00B64D01" w:rsidRPr="00B56CC4">
        <w:rPr>
          <w:strike/>
          <w:noProof/>
          <w:highlight w:val="yellow"/>
        </w:rPr>
        <w:noBreakHyphen/>
      </w:r>
      <w:r w:rsidR="00E740DA" w:rsidRPr="00B64D01">
        <w:rPr>
          <w:strike/>
          <w:noProof/>
          <w:highlight w:val="yellow"/>
        </w:rPr>
        <w:fldChar w:fldCharType="begin" w:fldLock="1"/>
      </w:r>
      <w:r w:rsidRPr="00841E45">
        <w:rPr>
          <w:strike/>
          <w:noProof/>
          <w:highlight w:val="yellow"/>
        </w:rPr>
        <w:instrText xml:space="preserve"> SEQ Equation </w:instrText>
      </w:r>
      <w:r w:rsidR="00B64D01" w:rsidRPr="00B56CC4">
        <w:rPr>
          <w:strike/>
          <w:noProof/>
          <w:highlight w:val="yellow"/>
        </w:rPr>
        <w:instrText>\</w:instrText>
      </w:r>
      <w:r w:rsidRPr="00841E45">
        <w:rPr>
          <w:strike/>
          <w:noProof/>
          <w:highlight w:val="yellow"/>
        </w:rPr>
        <w:instrText xml:space="preserve">* ARABIC </w:instrText>
      </w:r>
      <w:r w:rsidR="00B64D01" w:rsidRPr="00B56CC4">
        <w:rPr>
          <w:strike/>
          <w:noProof/>
          <w:highlight w:val="yellow"/>
        </w:rPr>
        <w:instrText>\</w:instrText>
      </w:r>
      <w:r w:rsidRPr="00841E45">
        <w:rPr>
          <w:strike/>
          <w:noProof/>
          <w:highlight w:val="yellow"/>
        </w:rPr>
        <w:instrText xml:space="preserve">s 1 </w:instrText>
      </w:r>
      <w:r w:rsidR="00E740DA" w:rsidRPr="00B64D01">
        <w:rPr>
          <w:strike/>
          <w:noProof/>
          <w:highlight w:val="yellow"/>
        </w:rPr>
        <w:fldChar w:fldCharType="separate"/>
      </w:r>
      <w:r w:rsidRPr="00841E45">
        <w:rPr>
          <w:strike/>
          <w:noProof/>
          <w:highlight w:val="yellow"/>
        </w:rPr>
        <w:t>12</w:t>
      </w:r>
      <w:r w:rsidR="00E740DA" w:rsidRPr="00B64D01">
        <w:rPr>
          <w:strike/>
          <w:noProof/>
          <w:highlight w:val="yellow"/>
        </w:rPr>
        <w:fldChar w:fldCharType="end"/>
      </w:r>
      <w:r w:rsidRPr="00841E45">
        <w:rPr>
          <w:strike/>
          <w:noProof/>
          <w:highlight w:val="yellow"/>
        </w:rPr>
        <w:t>)</w:t>
      </w:r>
    </w:p>
    <w:p w:rsidR="00B64D01" w:rsidRPr="00B64D01" w:rsidRDefault="00841E45" w:rsidP="00B56CC4">
      <w:pPr>
        <w:rPr>
          <w:strike/>
          <w:noProof/>
          <w:highlight w:val="yellow"/>
          <w:lang w:eastAsia="ko-KR"/>
        </w:rPr>
      </w:pPr>
      <w:r w:rsidRPr="00841E45">
        <w:rPr>
          <w:b/>
          <w:strike/>
          <w:noProof/>
          <w:highlight w:val="yellow"/>
          <w:lang w:eastAsia="ko-KR"/>
        </w:rPr>
        <w:t>pcm_sample_bit_depth_chroma_minus1</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1 specifies the number of bits used to represent each of PCM sample values of chroma components. The value of pcm_sample_bit_depth_chroma_minus1</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1 shall be less than or equal to the value of BitDepth</w:t>
      </w:r>
      <w:r w:rsidRPr="00841E45">
        <w:rPr>
          <w:strike/>
          <w:noProof/>
          <w:highlight w:val="yellow"/>
          <w:vertAlign w:val="subscript"/>
          <w:lang w:eastAsia="ko-KR"/>
        </w:rPr>
        <w:t>C</w:t>
      </w:r>
      <w:r w:rsidRPr="00841E45">
        <w:rPr>
          <w:strike/>
          <w:noProof/>
          <w:highlight w:val="yellow"/>
          <w:lang w:eastAsia="ko-KR"/>
        </w:rPr>
        <w:t>.</w:t>
      </w:r>
    </w:p>
    <w:p w:rsidR="00B64D01" w:rsidRPr="00B64D01" w:rsidRDefault="00841E45" w:rsidP="00B56CC4">
      <w:pPr>
        <w:rPr>
          <w:strike/>
          <w:noProof/>
          <w:lang w:eastAsia="zh-CN"/>
        </w:rPr>
      </w:pPr>
      <w:r w:rsidRPr="00841E45">
        <w:rPr>
          <w:strike/>
          <w:noProof/>
          <w:highlight w:val="yellow"/>
          <w:lang w:eastAsia="ko-KR"/>
        </w:rPr>
        <w:t>PCM</w:t>
      </w:r>
      <w:r w:rsidRPr="00841E45">
        <w:rPr>
          <w:strike/>
          <w:noProof/>
          <w:highlight w:val="yellow"/>
        </w:rPr>
        <w:t>BitDepth</w:t>
      </w:r>
      <w:r w:rsidRPr="00841E45">
        <w:rPr>
          <w:strike/>
          <w:noProof/>
          <w:highlight w:val="yellow"/>
          <w:vertAlign w:val="subscript"/>
          <w:lang w:eastAsia="ko-KR"/>
        </w:rPr>
        <w:t>C</w:t>
      </w:r>
      <w:r w:rsidRPr="00841E45">
        <w:rPr>
          <w:strike/>
          <w:noProof/>
          <w:highlight w:val="yellow"/>
        </w:rPr>
        <w:t xml:space="preserve"> = </w:t>
      </w:r>
      <w:r w:rsidRPr="00841E45">
        <w:rPr>
          <w:strike/>
          <w:noProof/>
          <w:highlight w:val="yellow"/>
          <w:lang w:eastAsia="ko-KR"/>
        </w:rPr>
        <w:t>1</w:t>
      </w:r>
      <w:r w:rsidRPr="00841E45">
        <w:rPr>
          <w:strike/>
          <w:noProof/>
          <w:highlight w:val="yellow"/>
        </w:rPr>
        <w:t xml:space="preserve"> + </w:t>
      </w:r>
      <w:r w:rsidRPr="00841E45">
        <w:rPr>
          <w:strike/>
          <w:noProof/>
          <w:highlight w:val="yellow"/>
          <w:lang w:eastAsia="ko-KR"/>
        </w:rPr>
        <w:t>pcm_sample_</w:t>
      </w:r>
      <w:r w:rsidRPr="00841E45">
        <w:rPr>
          <w:strike/>
          <w:noProof/>
          <w:highlight w:val="yellow"/>
        </w:rPr>
        <w:t>bit_depth_</w:t>
      </w:r>
      <w:r w:rsidRPr="00841E45">
        <w:rPr>
          <w:strike/>
          <w:noProof/>
          <w:highlight w:val="yellow"/>
          <w:lang w:eastAsia="ko-KR"/>
        </w:rPr>
        <w:t>chroma_minus1</w:t>
      </w:r>
      <w:r w:rsidR="00B64D01" w:rsidRPr="00B56CC4">
        <w:rPr>
          <w:strike/>
          <w:noProof/>
          <w:highlight w:val="yellow"/>
        </w:rPr>
        <w:tab/>
      </w:r>
      <w:r w:rsidRPr="00841E45">
        <w:rPr>
          <w:strike/>
          <w:noProof/>
          <w:highlight w:val="yellow"/>
        </w:rPr>
        <w:t>(</w:t>
      </w:r>
      <w:r w:rsidR="00E740DA" w:rsidRPr="00B64D01">
        <w:rPr>
          <w:strike/>
          <w:noProof/>
          <w:highlight w:val="yellow"/>
        </w:rPr>
        <w:fldChar w:fldCharType="begin" w:fldLock="1"/>
      </w:r>
      <w:r w:rsidRPr="00841E45">
        <w:rPr>
          <w:strike/>
          <w:noProof/>
          <w:highlight w:val="yellow"/>
        </w:rPr>
        <w:instrText xml:space="preserve"> STYLEREF 1 </w:instrText>
      </w:r>
      <w:r w:rsidR="00B64D01" w:rsidRPr="00B56CC4">
        <w:rPr>
          <w:strike/>
          <w:noProof/>
          <w:highlight w:val="yellow"/>
        </w:rPr>
        <w:instrText>\</w:instrText>
      </w:r>
      <w:r w:rsidRPr="00841E45">
        <w:rPr>
          <w:strike/>
          <w:noProof/>
          <w:highlight w:val="yellow"/>
        </w:rPr>
        <w:instrText xml:space="preserve">s </w:instrText>
      </w:r>
      <w:r w:rsidR="00E740DA" w:rsidRPr="00B64D01">
        <w:rPr>
          <w:strike/>
          <w:noProof/>
          <w:highlight w:val="yellow"/>
        </w:rPr>
        <w:fldChar w:fldCharType="separate"/>
      </w:r>
      <w:r w:rsidRPr="00841E45">
        <w:rPr>
          <w:strike/>
          <w:noProof/>
          <w:highlight w:val="yellow"/>
        </w:rPr>
        <w:t>7</w:t>
      </w:r>
      <w:r w:rsidR="00E740DA" w:rsidRPr="00B64D01">
        <w:rPr>
          <w:strike/>
          <w:noProof/>
          <w:highlight w:val="yellow"/>
        </w:rPr>
        <w:fldChar w:fldCharType="end"/>
      </w:r>
      <w:r w:rsidR="00B64D01" w:rsidRPr="00B56CC4">
        <w:rPr>
          <w:strike/>
          <w:noProof/>
          <w:highlight w:val="yellow"/>
        </w:rPr>
        <w:noBreakHyphen/>
      </w:r>
      <w:r w:rsidR="00E740DA" w:rsidRPr="00B64D01">
        <w:rPr>
          <w:strike/>
          <w:noProof/>
          <w:highlight w:val="yellow"/>
        </w:rPr>
        <w:fldChar w:fldCharType="begin" w:fldLock="1"/>
      </w:r>
      <w:r w:rsidRPr="00841E45">
        <w:rPr>
          <w:strike/>
          <w:noProof/>
          <w:highlight w:val="yellow"/>
        </w:rPr>
        <w:instrText xml:space="preserve"> SEQ Equation </w:instrText>
      </w:r>
      <w:r w:rsidR="00B64D01" w:rsidRPr="00B56CC4">
        <w:rPr>
          <w:strike/>
          <w:noProof/>
          <w:highlight w:val="yellow"/>
        </w:rPr>
        <w:instrText>\</w:instrText>
      </w:r>
      <w:r w:rsidRPr="00841E45">
        <w:rPr>
          <w:strike/>
          <w:noProof/>
          <w:highlight w:val="yellow"/>
        </w:rPr>
        <w:instrText xml:space="preserve">* ARABIC </w:instrText>
      </w:r>
      <w:r w:rsidR="00B64D01" w:rsidRPr="00B56CC4">
        <w:rPr>
          <w:strike/>
          <w:noProof/>
          <w:highlight w:val="yellow"/>
        </w:rPr>
        <w:instrText>\</w:instrText>
      </w:r>
      <w:r w:rsidRPr="00841E45">
        <w:rPr>
          <w:strike/>
          <w:noProof/>
          <w:highlight w:val="yellow"/>
        </w:rPr>
        <w:instrText xml:space="preserve">s 1 </w:instrText>
      </w:r>
      <w:r w:rsidR="00E740DA" w:rsidRPr="00B64D01">
        <w:rPr>
          <w:strike/>
          <w:noProof/>
          <w:highlight w:val="yellow"/>
        </w:rPr>
        <w:fldChar w:fldCharType="separate"/>
      </w:r>
      <w:r w:rsidRPr="00841E45">
        <w:rPr>
          <w:strike/>
          <w:noProof/>
          <w:highlight w:val="yellow"/>
        </w:rPr>
        <w:t>13</w:t>
      </w:r>
      <w:r w:rsidR="00E740DA" w:rsidRPr="00B64D01">
        <w:rPr>
          <w:strike/>
          <w:noProof/>
          <w:highlight w:val="yellow"/>
        </w:rPr>
        <w:fldChar w:fldCharType="end"/>
      </w:r>
      <w:r w:rsidRPr="00841E45">
        <w:rPr>
          <w:strike/>
          <w:noProof/>
          <w:highlight w:val="yellow"/>
        </w:rPr>
        <w:t>)</w:t>
      </w:r>
    </w:p>
    <w:p w:rsidR="00B64D01" w:rsidRDefault="00B64D01" w:rsidP="00C46318">
      <w:pPr>
        <w:rPr>
          <w:noProof/>
          <w:lang w:eastAsia="zh-CN"/>
        </w:rPr>
      </w:pPr>
    </w:p>
    <w:p w:rsidR="00B64D01" w:rsidRPr="00B64D01" w:rsidRDefault="00841E45" w:rsidP="00B56CC4">
      <w:pPr>
        <w:rPr>
          <w:strike/>
          <w:noProof/>
          <w:highlight w:val="yellow"/>
          <w:lang w:eastAsia="ko-KR"/>
        </w:rPr>
      </w:pPr>
      <w:r w:rsidRPr="00841E45">
        <w:rPr>
          <w:b/>
          <w:strike/>
          <w:noProof/>
          <w:highlight w:val="yellow"/>
          <w:lang w:eastAsia="ko-KR"/>
        </w:rPr>
        <w:lastRenderedPageBreak/>
        <w:t>log2_min_pcm_luma_coding_block_size_minus3</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3 specifies the minimum size of coding blocks with pcm_flag equal to 1.</w:t>
      </w:r>
    </w:p>
    <w:p w:rsidR="00B64D01" w:rsidRPr="00B64D01" w:rsidRDefault="00841E45" w:rsidP="00B56CC4">
      <w:pPr>
        <w:rPr>
          <w:strike/>
          <w:noProof/>
          <w:highlight w:val="yellow"/>
          <w:lang w:eastAsia="ko-KR"/>
        </w:rPr>
      </w:pPr>
      <w:r w:rsidRPr="00841E45">
        <w:rPr>
          <w:strike/>
          <w:noProof/>
          <w:highlight w:val="yellow"/>
          <w:lang w:eastAsia="ko-KR"/>
        </w:rPr>
        <w:t>The variable Log2MinIpcmCbSizeY is set equal to log2_min_pcm_luma_coding_block_size_minus3</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3. The variable Log2MinIpcmCbSizeY shall be</w:t>
      </w:r>
      <w:r w:rsidRPr="00841E45">
        <w:rPr>
          <w:strike/>
          <w:highlight w:val="yellow"/>
          <w:lang w:eastAsia="ko-KR"/>
        </w:rPr>
        <w:t xml:space="preserve"> in the range of Log2MinCbSizeY to</w:t>
      </w:r>
      <w:r w:rsidRPr="00841E45">
        <w:rPr>
          <w:strike/>
          <w:noProof/>
          <w:highlight w:val="yellow"/>
          <w:lang w:eastAsia="ko-KR"/>
        </w:rPr>
        <w:t xml:space="preserve"> Min(</w:t>
      </w:r>
      <w:r w:rsidR="00B64D01" w:rsidRPr="00B56CC4">
        <w:rPr>
          <w:strike/>
          <w:noProof/>
          <w:highlight w:val="yellow"/>
          <w:lang w:eastAsia="ko-KR"/>
        </w:rPr>
        <w:t> </w:t>
      </w:r>
      <w:r w:rsidRPr="00841E45">
        <w:rPr>
          <w:strike/>
          <w:noProof/>
          <w:highlight w:val="yellow"/>
          <w:lang w:eastAsia="ko-KR"/>
        </w:rPr>
        <w:t>Log2CtbSizeY,</w:t>
      </w:r>
      <w:r w:rsidR="00B64D01" w:rsidRPr="00B56CC4">
        <w:rPr>
          <w:strike/>
          <w:noProof/>
          <w:highlight w:val="yellow"/>
          <w:lang w:eastAsia="ko-KR"/>
        </w:rPr>
        <w:t> </w:t>
      </w:r>
      <w:r w:rsidRPr="00841E45">
        <w:rPr>
          <w:strike/>
          <w:noProof/>
          <w:highlight w:val="yellow"/>
          <w:lang w:eastAsia="ko-KR"/>
        </w:rPr>
        <w:t>5</w:t>
      </w:r>
      <w:r w:rsidR="00B64D01" w:rsidRPr="00B56CC4">
        <w:rPr>
          <w:strike/>
          <w:noProof/>
          <w:highlight w:val="yellow"/>
          <w:lang w:eastAsia="ko-KR"/>
        </w:rPr>
        <w:t> </w:t>
      </w:r>
      <w:r w:rsidRPr="00841E45">
        <w:rPr>
          <w:strike/>
          <w:noProof/>
          <w:highlight w:val="yellow"/>
          <w:lang w:eastAsia="ko-KR"/>
        </w:rPr>
        <w:t>), inclusive.</w:t>
      </w:r>
    </w:p>
    <w:p w:rsidR="00B64D01" w:rsidRPr="00B64D01" w:rsidRDefault="00841E45" w:rsidP="00B56CC4">
      <w:pPr>
        <w:rPr>
          <w:strike/>
          <w:noProof/>
          <w:highlight w:val="yellow"/>
          <w:lang w:eastAsia="ko-KR"/>
        </w:rPr>
      </w:pPr>
      <w:r w:rsidRPr="00841E45">
        <w:rPr>
          <w:b/>
          <w:strike/>
          <w:noProof/>
          <w:highlight w:val="yellow"/>
          <w:lang w:eastAsia="ko-KR"/>
        </w:rPr>
        <w:t>log2_diff_max_min_pcm_luma_coding_block_size</w:t>
      </w:r>
      <w:r w:rsidRPr="00841E45">
        <w:rPr>
          <w:strike/>
          <w:noProof/>
          <w:highlight w:val="yellow"/>
          <w:lang w:eastAsia="ko-KR"/>
        </w:rPr>
        <w:t xml:space="preserve"> specifies the difference between the maximum and minimum size of coding blocks with pcm_flag equal to 1.</w:t>
      </w:r>
    </w:p>
    <w:p w:rsidR="00B64D01" w:rsidRPr="00B64D01" w:rsidRDefault="00841E45" w:rsidP="00B56CC4">
      <w:pPr>
        <w:rPr>
          <w:strike/>
          <w:noProof/>
          <w:lang w:eastAsia="ko-KR"/>
        </w:rPr>
      </w:pPr>
      <w:r w:rsidRPr="00841E45">
        <w:rPr>
          <w:strike/>
          <w:noProof/>
          <w:highlight w:val="yellow"/>
          <w:lang w:eastAsia="ko-KR"/>
        </w:rPr>
        <w:t>The variable Log2MaxIpcmCbSizeY is set equal to log2_min_pcm_luma_coding_block_size_minus3</w:t>
      </w:r>
      <w:r w:rsidR="00B64D01" w:rsidRPr="00B56CC4">
        <w:rPr>
          <w:strike/>
          <w:noProof/>
          <w:highlight w:val="yellow"/>
          <w:lang w:eastAsia="ko-KR"/>
        </w:rPr>
        <w:t> </w:t>
      </w:r>
      <w:r w:rsidRPr="00841E45">
        <w:rPr>
          <w:strike/>
          <w:noProof/>
          <w:highlight w:val="yellow"/>
          <w:lang w:eastAsia="ko-KR"/>
        </w:rPr>
        <w:t>+</w:t>
      </w:r>
      <w:r w:rsidR="00B64D01" w:rsidRPr="00B56CC4">
        <w:rPr>
          <w:strike/>
          <w:noProof/>
          <w:highlight w:val="yellow"/>
          <w:lang w:eastAsia="ko-KR"/>
        </w:rPr>
        <w:t> </w:t>
      </w:r>
      <w:r w:rsidRPr="00841E45">
        <w:rPr>
          <w:strike/>
          <w:noProof/>
          <w:highlight w:val="yellow"/>
          <w:lang w:eastAsia="ko-KR"/>
        </w:rPr>
        <w:t>3</w:t>
      </w:r>
      <w:r w:rsidR="00B64D01" w:rsidRPr="00B56CC4">
        <w:rPr>
          <w:strike/>
          <w:noProof/>
          <w:highlight w:val="yellow"/>
          <w:lang w:eastAsia="ko-KR"/>
        </w:rPr>
        <w:t> </w:t>
      </w:r>
      <w:r w:rsidRPr="00841E45">
        <w:rPr>
          <w:strike/>
          <w:noProof/>
          <w:highlight w:val="yellow"/>
          <w:lang w:eastAsia="ko-KR"/>
        </w:rPr>
        <w:t>+ log2_diff_max_min_pcm_luma_coding_block_size. The variable Log2MaxIpcmCbSizeY shall be equal or less than Min(</w:t>
      </w:r>
      <w:r w:rsidR="00B64D01" w:rsidRPr="00B56CC4">
        <w:rPr>
          <w:strike/>
          <w:noProof/>
          <w:highlight w:val="yellow"/>
          <w:lang w:eastAsia="ko-KR"/>
        </w:rPr>
        <w:t> </w:t>
      </w:r>
      <w:r w:rsidRPr="00841E45">
        <w:rPr>
          <w:strike/>
          <w:noProof/>
          <w:highlight w:val="yellow"/>
          <w:lang w:eastAsia="ko-KR"/>
        </w:rPr>
        <w:t>Log2CtbSizeY,</w:t>
      </w:r>
      <w:r w:rsidR="00B64D01" w:rsidRPr="00B56CC4">
        <w:rPr>
          <w:strike/>
          <w:noProof/>
          <w:highlight w:val="yellow"/>
          <w:lang w:eastAsia="ko-KR"/>
        </w:rPr>
        <w:t> </w:t>
      </w:r>
      <w:r w:rsidRPr="00841E45">
        <w:rPr>
          <w:strike/>
          <w:noProof/>
          <w:highlight w:val="yellow"/>
          <w:lang w:eastAsia="ko-KR"/>
        </w:rPr>
        <w:t>5</w:t>
      </w:r>
      <w:r w:rsidR="00B64D01" w:rsidRPr="00B56CC4">
        <w:rPr>
          <w:strike/>
          <w:noProof/>
          <w:highlight w:val="yellow"/>
          <w:lang w:eastAsia="ko-KR"/>
        </w:rPr>
        <w:t> </w:t>
      </w:r>
      <w:r w:rsidRPr="00841E45">
        <w:rPr>
          <w:strike/>
          <w:noProof/>
          <w:highlight w:val="yellow"/>
          <w:lang w:eastAsia="ko-KR"/>
        </w:rPr>
        <w:t>).</w:t>
      </w:r>
    </w:p>
    <w:p w:rsidR="00B64D01" w:rsidDel="008070D8" w:rsidRDefault="00B64D01" w:rsidP="00B56CC4">
      <w:pPr>
        <w:rPr>
          <w:del w:id="117" w:author="build" w:date="2012-10-13T21:29:00Z"/>
          <w:noProof/>
          <w:lang w:eastAsia="zh-CN"/>
        </w:rPr>
      </w:pPr>
      <w:r>
        <w:rPr>
          <w:b/>
          <w:noProof/>
        </w:rPr>
        <w:t>max_transform_hierarchy_depth_inter</w:t>
      </w:r>
      <w:r>
        <w:rPr>
          <w:noProof/>
        </w:rPr>
        <w:t xml:space="preserve"> specifies the maximum hierarchy depth for transform units of coding units coded in inter prediction mode. The value of max_transform_hierarchy_depth_inter shall be in the range of 0 to Log2CtbSizeY − Log2MinTrafoSize, inclusive.</w:t>
      </w:r>
    </w:p>
    <w:p w:rsidR="00B64D01" w:rsidDel="008070D8" w:rsidRDefault="00B64D01" w:rsidP="00B56CC4">
      <w:pPr>
        <w:rPr>
          <w:del w:id="118" w:author="build" w:date="2012-10-13T21:29:00Z"/>
          <w:noProof/>
          <w:lang w:eastAsia="zh-CN"/>
        </w:rPr>
      </w:pPr>
    </w:p>
    <w:p w:rsidR="00B64D01" w:rsidRDefault="00B64D01" w:rsidP="00B56CC4">
      <w:pPr>
        <w:rPr>
          <w:noProof/>
          <w:lang w:eastAsia="zh-CN"/>
        </w:rPr>
      </w:pPr>
    </w:p>
    <w:p w:rsidR="00B64D01" w:rsidRPr="00B64D01" w:rsidRDefault="00B64D01" w:rsidP="00B56CC4">
      <w:pPr>
        <w:rPr>
          <w:noProof/>
          <w:highlight w:val="yellow"/>
          <w:lang w:eastAsia="ko-KR"/>
        </w:rPr>
      </w:pPr>
      <w:r w:rsidRPr="003C2E65">
        <w:rPr>
          <w:b/>
          <w:noProof/>
          <w:lang w:eastAsia="ko-KR"/>
        </w:rPr>
        <w:t>sample_adaptive_offset_enabled_flag</w:t>
      </w:r>
      <w:r w:rsidR="002877FD">
        <w:rPr>
          <w:noProof/>
          <w:lang w:eastAsia="ko-KR"/>
        </w:rPr>
        <w:t xml:space="preserve"> equal to 1 specifies that the sample adaptive offset process is applied to the reconstruced picture after the deblocking filter process. sample_adaptive_offset_enabled_flag equal to 0 specifies that the sample adaptive offset process is not applied to the reconstruced picture after the deblocking filter process.</w:t>
      </w:r>
    </w:p>
    <w:p w:rsidR="00B64D01" w:rsidRDefault="00841E45" w:rsidP="00B56CC4">
      <w:pPr>
        <w:rPr>
          <w:rFonts w:eastAsia="MS Mincho"/>
          <w:noProof/>
          <w:highlight w:val="yellow"/>
          <w:lang w:eastAsia="ja-JP"/>
        </w:rPr>
      </w:pPr>
      <w:r w:rsidRPr="00841E45">
        <w:rPr>
          <w:b/>
          <w:noProof/>
          <w:highlight w:val="yellow"/>
          <w:lang w:eastAsia="ko-KR"/>
        </w:rPr>
        <w:t>pcm_enabled_flag</w:t>
      </w:r>
      <w:r w:rsidRPr="00841E45">
        <w:rPr>
          <w:noProof/>
          <w:highlight w:val="yellow"/>
          <w:lang w:eastAsia="ko-KR"/>
        </w:rPr>
        <w:t xml:space="preserve"> equal to 0 specifies that PCM data shall not be present in the video sequence.</w:t>
      </w:r>
    </w:p>
    <w:p w:rsidR="00B64D01" w:rsidRDefault="00B64D01" w:rsidP="00B56CC4">
      <w:pPr>
        <w:rPr>
          <w:rFonts w:eastAsia="MS Mincho"/>
          <w:noProof/>
          <w:highlight w:val="yellow"/>
          <w:lang w:eastAsia="ja-JP"/>
        </w:rPr>
      </w:pPr>
    </w:p>
    <w:p w:rsidR="00B64D01" w:rsidRPr="00B64D01" w:rsidRDefault="00841E45">
      <w:pPr>
        <w:pStyle w:val="Note1"/>
        <w:rPr>
          <w:rFonts w:eastAsia="MS Mincho"/>
          <w:noProof/>
          <w:lang w:eastAsia="ja-JP"/>
        </w:rPr>
      </w:pPr>
      <w:r w:rsidRPr="00841E45">
        <w:rPr>
          <w:noProof/>
          <w:highlight w:val="green"/>
        </w:rPr>
        <w:t>NOTE</w:t>
      </w:r>
      <w:r w:rsidR="00B64D01" w:rsidRPr="00AF1BA4">
        <w:rPr>
          <w:noProof/>
          <w:highlight w:val="green"/>
        </w:rPr>
        <w:t> </w:t>
      </w:r>
      <w:r w:rsidRPr="00841E45">
        <w:rPr>
          <w:rFonts w:eastAsia="MS Mincho"/>
          <w:noProof/>
          <w:color w:val="0000FF"/>
          <w:highlight w:val="yellow"/>
          <w:lang w:eastAsia="ja-JP"/>
        </w:rPr>
        <w:t>X</w:t>
      </w:r>
      <w:r w:rsidR="00B64D01" w:rsidRPr="00AF1BA4">
        <w:rPr>
          <w:noProof/>
          <w:highlight w:val="green"/>
        </w:rPr>
        <w:t> – </w:t>
      </w:r>
      <w:r w:rsidRPr="00841E45">
        <w:rPr>
          <w:noProof/>
          <w:highlight w:val="green"/>
        </w:rPr>
        <w:t xml:space="preserve">When Log2MinCbSizeY is equal to </w:t>
      </w:r>
      <w:r w:rsidRPr="00841E45">
        <w:rPr>
          <w:rFonts w:eastAsia="MS Mincho"/>
          <w:noProof/>
          <w:highlight w:val="green"/>
          <w:lang w:eastAsia="ja-JP"/>
        </w:rPr>
        <w:t>6</w:t>
      </w:r>
      <w:r w:rsidRPr="00841E45">
        <w:rPr>
          <w:noProof/>
          <w:highlight w:val="green"/>
        </w:rPr>
        <w:t xml:space="preserve">, PCM data </w:t>
      </w:r>
      <w:r w:rsidR="00B64D01">
        <w:rPr>
          <w:rFonts w:eastAsia="MS Mincho"/>
          <w:noProof/>
          <w:highlight w:val="green"/>
          <w:lang w:eastAsia="ja-JP"/>
        </w:rPr>
        <w:t>is not</w:t>
      </w:r>
      <w:r w:rsidRPr="00841E45">
        <w:rPr>
          <w:rFonts w:eastAsia="MS Mincho"/>
          <w:noProof/>
          <w:highlight w:val="green"/>
          <w:lang w:eastAsia="ja-JP"/>
        </w:rPr>
        <w:t xml:space="preserve"> </w:t>
      </w:r>
      <w:r w:rsidRPr="00841E45">
        <w:rPr>
          <w:noProof/>
          <w:highlight w:val="green"/>
        </w:rPr>
        <w:t>present in the video sequence</w:t>
      </w:r>
      <w:r w:rsidRPr="00841E45">
        <w:rPr>
          <w:rFonts w:eastAsia="MS Mincho"/>
          <w:noProof/>
          <w:highlight w:val="green"/>
          <w:lang w:eastAsia="ja-JP"/>
        </w:rPr>
        <w:t xml:space="preserve"> even if pcm_enab</w:t>
      </w:r>
      <w:r w:rsidR="00131CD2">
        <w:rPr>
          <w:rFonts w:eastAsia="MS Mincho"/>
          <w:noProof/>
          <w:highlight w:val="green"/>
          <w:lang w:eastAsia="ja-JP"/>
        </w:rPr>
        <w:t>l</w:t>
      </w:r>
      <w:r w:rsidRPr="00841E45">
        <w:rPr>
          <w:rFonts w:eastAsia="MS Mincho"/>
          <w:noProof/>
          <w:highlight w:val="green"/>
          <w:lang w:eastAsia="ja-JP"/>
        </w:rPr>
        <w:t>ed_flag is equal to 1</w:t>
      </w:r>
      <w:r w:rsidRPr="00841E45">
        <w:rPr>
          <w:noProof/>
          <w:highlight w:val="green"/>
        </w:rPr>
        <w:t>.</w:t>
      </w:r>
      <w:r w:rsidRPr="00841E45">
        <w:rPr>
          <w:rFonts w:eastAsia="MS Mincho"/>
          <w:noProof/>
          <w:highlight w:val="green"/>
          <w:lang w:eastAsia="ja-JP"/>
        </w:rPr>
        <w:t xml:space="preserve"> The maximum size of coding block with pcm_</w:t>
      </w:r>
      <w:r w:rsidR="00131CD2">
        <w:rPr>
          <w:rFonts w:eastAsia="MS Mincho"/>
          <w:noProof/>
          <w:highlight w:val="green"/>
          <w:lang w:eastAsia="ja-JP"/>
        </w:rPr>
        <w:t>enabled_</w:t>
      </w:r>
      <w:r w:rsidRPr="00841E45">
        <w:rPr>
          <w:rFonts w:eastAsia="MS Mincho"/>
          <w:noProof/>
          <w:highlight w:val="green"/>
          <w:lang w:eastAsia="ja-JP"/>
        </w:rPr>
        <w:t>flag equal to 1 is restricted to be equal to or less than Min(</w:t>
      </w:r>
      <w:r w:rsidR="00B64D01" w:rsidRPr="00AF1BA4">
        <w:rPr>
          <w:noProof/>
          <w:highlight w:val="green"/>
        </w:rPr>
        <w:t> </w:t>
      </w:r>
      <w:r w:rsidRPr="00841E45">
        <w:rPr>
          <w:rFonts w:eastAsia="MS Mincho"/>
          <w:noProof/>
          <w:highlight w:val="green"/>
          <w:lang w:eastAsia="ja-JP"/>
        </w:rPr>
        <w:t xml:space="preserve">Log2CtbSizeY, </w:t>
      </w:r>
      <w:r w:rsidR="00B64D01" w:rsidRPr="00AF1BA4">
        <w:rPr>
          <w:noProof/>
          <w:highlight w:val="green"/>
        </w:rPr>
        <w:t> </w:t>
      </w:r>
      <w:r w:rsidRPr="00841E45">
        <w:rPr>
          <w:rFonts w:eastAsia="MS Mincho"/>
          <w:noProof/>
          <w:highlight w:val="green"/>
          <w:lang w:eastAsia="ja-JP"/>
        </w:rPr>
        <w:t>5</w:t>
      </w:r>
      <w:r w:rsidR="00B64D01" w:rsidRPr="00AF1BA4">
        <w:rPr>
          <w:noProof/>
          <w:highlight w:val="green"/>
        </w:rPr>
        <w:t> </w:t>
      </w:r>
      <w:r w:rsidRPr="00841E45">
        <w:rPr>
          <w:rFonts w:eastAsia="MS Mincho"/>
          <w:noProof/>
          <w:highlight w:val="green"/>
          <w:lang w:eastAsia="ja-JP"/>
        </w:rPr>
        <w:t xml:space="preserve">). Encoders are encouraged to use an appropriate combination of log2_min_luma_coding_block_size_minus3, log2_min_pcm_luma_coding_block_size_minus3, and log2_diff_max_min_pcm_luma_coding_block_size values when they </w:t>
      </w:r>
      <w:r w:rsidR="00B64D01">
        <w:rPr>
          <w:rFonts w:eastAsia="MS Mincho"/>
          <w:noProof/>
          <w:highlight w:val="green"/>
          <w:lang w:eastAsia="ja-JP"/>
        </w:rPr>
        <w:t>s</w:t>
      </w:r>
      <w:r w:rsidRPr="00841E45">
        <w:rPr>
          <w:rFonts w:eastAsia="MS Mincho"/>
          <w:noProof/>
          <w:highlight w:val="green"/>
          <w:lang w:eastAsia="ja-JP"/>
        </w:rPr>
        <w:t xml:space="preserve">end </w:t>
      </w:r>
      <w:r w:rsidRPr="00841E45">
        <w:rPr>
          <w:noProof/>
          <w:highlight w:val="green"/>
        </w:rPr>
        <w:t>PCM data</w:t>
      </w:r>
      <w:r w:rsidRPr="00841E45">
        <w:rPr>
          <w:rFonts w:eastAsia="MS Mincho"/>
          <w:noProof/>
          <w:highlight w:val="green"/>
          <w:lang w:eastAsia="ja-JP"/>
        </w:rPr>
        <w:t xml:space="preserve"> </w:t>
      </w:r>
      <w:r w:rsidRPr="00841E45">
        <w:rPr>
          <w:noProof/>
          <w:highlight w:val="green"/>
        </w:rPr>
        <w:t>in the video sequence</w:t>
      </w:r>
      <w:r w:rsidRPr="00841E45">
        <w:rPr>
          <w:rFonts w:eastAsia="MS Mincho"/>
          <w:noProof/>
          <w:highlight w:val="green"/>
          <w:lang w:eastAsia="ja-JP"/>
        </w:rPr>
        <w:t>.</w:t>
      </w:r>
    </w:p>
    <w:p w:rsidR="00B64D01" w:rsidRPr="00B64D01" w:rsidRDefault="00B64D01" w:rsidP="00B56CC4">
      <w:pPr>
        <w:rPr>
          <w:rFonts w:eastAsia="MS Mincho"/>
          <w:noProof/>
          <w:highlight w:val="yellow"/>
          <w:lang w:val="en-GB" w:eastAsia="ja-JP"/>
        </w:rPr>
      </w:pPr>
    </w:p>
    <w:p w:rsidR="00B64D01" w:rsidRPr="00B64D01" w:rsidRDefault="00841E45" w:rsidP="00B56CC4">
      <w:pPr>
        <w:rPr>
          <w:noProof/>
          <w:highlight w:val="yellow"/>
          <w:lang w:eastAsia="ko-KR"/>
        </w:rPr>
      </w:pPr>
      <w:r w:rsidRPr="00841E45">
        <w:rPr>
          <w:b/>
          <w:noProof/>
          <w:highlight w:val="yellow"/>
          <w:lang w:eastAsia="ko-KR"/>
        </w:rPr>
        <w:t>pcm_sample_bit_depth_luma_minus1</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1 specifies the number of bits used to represent each of PCM sample values of luma component. The value of pcm_sample_bit_depth_luma_minus1</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1 shall be less than or equal to the value of BitDepth</w:t>
      </w:r>
      <w:r w:rsidRPr="00841E45">
        <w:rPr>
          <w:noProof/>
          <w:highlight w:val="yellow"/>
          <w:vertAlign w:val="subscript"/>
          <w:lang w:eastAsia="ko-KR"/>
        </w:rPr>
        <w:t>Y</w:t>
      </w:r>
      <w:r w:rsidRPr="00841E45">
        <w:rPr>
          <w:noProof/>
          <w:highlight w:val="yellow"/>
          <w:lang w:eastAsia="ko-KR"/>
        </w:rPr>
        <w:t>.</w:t>
      </w:r>
    </w:p>
    <w:p w:rsidR="00B64D01" w:rsidRPr="00B64D01" w:rsidRDefault="00841E45" w:rsidP="00B56CC4">
      <w:pPr>
        <w:tabs>
          <w:tab w:val="center" w:pos="4849"/>
          <w:tab w:val="right" w:pos="9700"/>
        </w:tabs>
        <w:spacing w:before="193" w:after="240"/>
        <w:ind w:left="720"/>
        <w:rPr>
          <w:noProof/>
          <w:highlight w:val="yellow"/>
          <w:lang w:eastAsia="ko-KR"/>
        </w:rPr>
      </w:pPr>
      <w:r w:rsidRPr="00841E45">
        <w:rPr>
          <w:noProof/>
          <w:highlight w:val="yellow"/>
          <w:lang w:eastAsia="ko-KR"/>
        </w:rPr>
        <w:t>PCM</w:t>
      </w:r>
      <w:r w:rsidRPr="00841E45">
        <w:rPr>
          <w:noProof/>
          <w:highlight w:val="yellow"/>
        </w:rPr>
        <w:t>BitDepth</w:t>
      </w:r>
      <w:r w:rsidRPr="00841E45">
        <w:rPr>
          <w:noProof/>
          <w:highlight w:val="yellow"/>
          <w:vertAlign w:val="subscript"/>
          <w:lang w:eastAsia="ko-KR"/>
        </w:rPr>
        <w:t>Y</w:t>
      </w:r>
      <w:r w:rsidRPr="00841E45">
        <w:rPr>
          <w:noProof/>
          <w:highlight w:val="yellow"/>
        </w:rPr>
        <w:t xml:space="preserve"> = </w:t>
      </w:r>
      <w:r w:rsidRPr="00841E45">
        <w:rPr>
          <w:noProof/>
          <w:highlight w:val="yellow"/>
          <w:lang w:eastAsia="ko-KR"/>
        </w:rPr>
        <w:t>1</w:t>
      </w:r>
      <w:r w:rsidRPr="00841E45">
        <w:rPr>
          <w:noProof/>
          <w:highlight w:val="yellow"/>
        </w:rPr>
        <w:t xml:space="preserve"> + </w:t>
      </w:r>
      <w:r w:rsidRPr="00841E45">
        <w:rPr>
          <w:noProof/>
          <w:highlight w:val="yellow"/>
          <w:lang w:eastAsia="ko-KR"/>
        </w:rPr>
        <w:t>pcm_sample_</w:t>
      </w:r>
      <w:r w:rsidRPr="00841E45">
        <w:rPr>
          <w:noProof/>
          <w:highlight w:val="yellow"/>
        </w:rPr>
        <w:t>bit_depth_</w:t>
      </w:r>
      <w:r w:rsidRPr="00841E45">
        <w:rPr>
          <w:noProof/>
          <w:highlight w:val="yellow"/>
          <w:lang w:eastAsia="ko-KR"/>
        </w:rPr>
        <w:t>luma_minus1</w:t>
      </w:r>
      <w:r w:rsidR="00B64D01" w:rsidRPr="00B56CC4">
        <w:rPr>
          <w:noProof/>
          <w:highlight w:val="yellow"/>
        </w:rPr>
        <w:tab/>
      </w:r>
      <w:r w:rsidRPr="00841E45">
        <w:rPr>
          <w:noProof/>
          <w:highlight w:val="yellow"/>
        </w:rPr>
        <w:t>(</w:t>
      </w:r>
      <w:r w:rsidR="00E740DA" w:rsidRPr="00B64D01">
        <w:rPr>
          <w:noProof/>
          <w:highlight w:val="yellow"/>
        </w:rPr>
        <w:fldChar w:fldCharType="begin" w:fldLock="1"/>
      </w:r>
      <w:r w:rsidRPr="00841E45">
        <w:rPr>
          <w:noProof/>
          <w:highlight w:val="yellow"/>
        </w:rPr>
        <w:instrText xml:space="preserve"> STYLEREF 1 </w:instrText>
      </w:r>
      <w:r w:rsidR="00B64D01" w:rsidRPr="00B56CC4">
        <w:rPr>
          <w:noProof/>
          <w:highlight w:val="yellow"/>
        </w:rPr>
        <w:instrText>\</w:instrText>
      </w:r>
      <w:r w:rsidRPr="00841E45">
        <w:rPr>
          <w:noProof/>
          <w:highlight w:val="yellow"/>
        </w:rPr>
        <w:instrText xml:space="preserve">s </w:instrText>
      </w:r>
      <w:r w:rsidR="00E740DA" w:rsidRPr="00B64D01">
        <w:rPr>
          <w:noProof/>
          <w:highlight w:val="yellow"/>
        </w:rPr>
        <w:fldChar w:fldCharType="separate"/>
      </w:r>
      <w:r w:rsidRPr="00841E45">
        <w:rPr>
          <w:noProof/>
          <w:highlight w:val="yellow"/>
        </w:rPr>
        <w:t>7</w:t>
      </w:r>
      <w:r w:rsidR="00E740DA" w:rsidRPr="00B64D01">
        <w:rPr>
          <w:noProof/>
          <w:highlight w:val="yellow"/>
        </w:rPr>
        <w:fldChar w:fldCharType="end"/>
      </w:r>
      <w:r w:rsidR="00B64D01" w:rsidRPr="00B56CC4">
        <w:rPr>
          <w:noProof/>
          <w:highlight w:val="yellow"/>
        </w:rPr>
        <w:noBreakHyphen/>
      </w:r>
      <w:r w:rsidR="00E740DA" w:rsidRPr="00B64D01">
        <w:rPr>
          <w:noProof/>
          <w:highlight w:val="yellow"/>
        </w:rPr>
        <w:fldChar w:fldCharType="begin" w:fldLock="1"/>
      </w:r>
      <w:r w:rsidRPr="00841E45">
        <w:rPr>
          <w:noProof/>
          <w:highlight w:val="yellow"/>
        </w:rPr>
        <w:instrText xml:space="preserve"> SEQ Equation </w:instrText>
      </w:r>
      <w:r w:rsidR="00B64D01" w:rsidRPr="00B56CC4">
        <w:rPr>
          <w:noProof/>
          <w:highlight w:val="yellow"/>
        </w:rPr>
        <w:instrText>\</w:instrText>
      </w:r>
      <w:r w:rsidRPr="00841E45">
        <w:rPr>
          <w:noProof/>
          <w:highlight w:val="yellow"/>
        </w:rPr>
        <w:instrText xml:space="preserve">* ARABIC </w:instrText>
      </w:r>
      <w:r w:rsidR="00B64D01" w:rsidRPr="00B56CC4">
        <w:rPr>
          <w:noProof/>
          <w:highlight w:val="yellow"/>
        </w:rPr>
        <w:instrText>\</w:instrText>
      </w:r>
      <w:r w:rsidRPr="00841E45">
        <w:rPr>
          <w:noProof/>
          <w:highlight w:val="yellow"/>
        </w:rPr>
        <w:instrText xml:space="preserve">s 1 </w:instrText>
      </w:r>
      <w:r w:rsidR="00E740DA" w:rsidRPr="00B64D01">
        <w:rPr>
          <w:noProof/>
          <w:highlight w:val="yellow"/>
        </w:rPr>
        <w:fldChar w:fldCharType="separate"/>
      </w:r>
      <w:r w:rsidRPr="00841E45">
        <w:rPr>
          <w:noProof/>
          <w:highlight w:val="yellow"/>
        </w:rPr>
        <w:t>12</w:t>
      </w:r>
      <w:r w:rsidR="00E740DA" w:rsidRPr="00B64D01">
        <w:rPr>
          <w:noProof/>
          <w:highlight w:val="yellow"/>
        </w:rPr>
        <w:fldChar w:fldCharType="end"/>
      </w:r>
      <w:r w:rsidRPr="00841E45">
        <w:rPr>
          <w:noProof/>
          <w:highlight w:val="yellow"/>
        </w:rPr>
        <w:t>)</w:t>
      </w:r>
    </w:p>
    <w:p w:rsidR="00B64D01" w:rsidRPr="00B64D01" w:rsidRDefault="00841E45" w:rsidP="00B56CC4">
      <w:pPr>
        <w:rPr>
          <w:noProof/>
          <w:highlight w:val="yellow"/>
          <w:lang w:eastAsia="ko-KR"/>
        </w:rPr>
      </w:pPr>
      <w:r w:rsidRPr="00841E45">
        <w:rPr>
          <w:b/>
          <w:noProof/>
          <w:highlight w:val="yellow"/>
          <w:lang w:eastAsia="ko-KR"/>
        </w:rPr>
        <w:t>pcm_sample_bit_depth_chroma_minus1</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1 specifies the number of bits used to represent each of PCM sample values of chroma components. The value of pcm_sample_bit_depth_chroma_minus1</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1 shall be less than or equal to the value of BitDepth</w:t>
      </w:r>
      <w:r w:rsidRPr="00841E45">
        <w:rPr>
          <w:noProof/>
          <w:highlight w:val="yellow"/>
          <w:vertAlign w:val="subscript"/>
          <w:lang w:eastAsia="ko-KR"/>
        </w:rPr>
        <w:t>C</w:t>
      </w:r>
      <w:r w:rsidRPr="00841E45">
        <w:rPr>
          <w:noProof/>
          <w:highlight w:val="yellow"/>
          <w:lang w:eastAsia="ko-KR"/>
        </w:rPr>
        <w:t>.</w:t>
      </w:r>
    </w:p>
    <w:p w:rsidR="00B64D01" w:rsidRPr="00B64D01" w:rsidRDefault="00841E45" w:rsidP="00B56CC4">
      <w:pPr>
        <w:tabs>
          <w:tab w:val="center" w:pos="4849"/>
          <w:tab w:val="right" w:pos="9700"/>
        </w:tabs>
        <w:spacing w:before="193" w:after="240"/>
        <w:ind w:left="720"/>
        <w:rPr>
          <w:noProof/>
          <w:highlight w:val="yellow"/>
          <w:lang w:eastAsia="ko-KR"/>
        </w:rPr>
      </w:pPr>
      <w:r w:rsidRPr="00841E45">
        <w:rPr>
          <w:noProof/>
          <w:highlight w:val="yellow"/>
          <w:lang w:eastAsia="ko-KR"/>
        </w:rPr>
        <w:t>PCM</w:t>
      </w:r>
      <w:r w:rsidRPr="00841E45">
        <w:rPr>
          <w:noProof/>
          <w:highlight w:val="yellow"/>
        </w:rPr>
        <w:t>BitDepth</w:t>
      </w:r>
      <w:r w:rsidRPr="00841E45">
        <w:rPr>
          <w:noProof/>
          <w:highlight w:val="yellow"/>
          <w:vertAlign w:val="subscript"/>
          <w:lang w:eastAsia="ko-KR"/>
        </w:rPr>
        <w:t>C</w:t>
      </w:r>
      <w:r w:rsidRPr="00841E45">
        <w:rPr>
          <w:noProof/>
          <w:highlight w:val="yellow"/>
        </w:rPr>
        <w:t xml:space="preserve"> = </w:t>
      </w:r>
      <w:r w:rsidRPr="00841E45">
        <w:rPr>
          <w:noProof/>
          <w:highlight w:val="yellow"/>
          <w:lang w:eastAsia="ko-KR"/>
        </w:rPr>
        <w:t>1</w:t>
      </w:r>
      <w:r w:rsidRPr="00841E45">
        <w:rPr>
          <w:noProof/>
          <w:highlight w:val="yellow"/>
        </w:rPr>
        <w:t xml:space="preserve"> + </w:t>
      </w:r>
      <w:r w:rsidRPr="00841E45">
        <w:rPr>
          <w:noProof/>
          <w:highlight w:val="yellow"/>
          <w:lang w:eastAsia="ko-KR"/>
        </w:rPr>
        <w:t>pcm_sample_</w:t>
      </w:r>
      <w:r w:rsidRPr="00841E45">
        <w:rPr>
          <w:noProof/>
          <w:highlight w:val="yellow"/>
        </w:rPr>
        <w:t>bit_depth_</w:t>
      </w:r>
      <w:r w:rsidRPr="00841E45">
        <w:rPr>
          <w:noProof/>
          <w:highlight w:val="yellow"/>
          <w:lang w:eastAsia="ko-KR"/>
        </w:rPr>
        <w:t>chroma_minus1</w:t>
      </w:r>
      <w:r w:rsidR="00B64D01" w:rsidRPr="00B56CC4">
        <w:rPr>
          <w:noProof/>
          <w:highlight w:val="yellow"/>
        </w:rPr>
        <w:tab/>
      </w:r>
      <w:r w:rsidRPr="00841E45">
        <w:rPr>
          <w:noProof/>
          <w:highlight w:val="yellow"/>
        </w:rPr>
        <w:t>(</w:t>
      </w:r>
      <w:r w:rsidR="00E740DA" w:rsidRPr="00B64D01">
        <w:rPr>
          <w:noProof/>
          <w:highlight w:val="yellow"/>
        </w:rPr>
        <w:fldChar w:fldCharType="begin" w:fldLock="1"/>
      </w:r>
      <w:r w:rsidRPr="00841E45">
        <w:rPr>
          <w:noProof/>
          <w:highlight w:val="yellow"/>
        </w:rPr>
        <w:instrText xml:space="preserve"> STYLEREF 1 </w:instrText>
      </w:r>
      <w:r w:rsidR="00B64D01" w:rsidRPr="00B56CC4">
        <w:rPr>
          <w:noProof/>
          <w:highlight w:val="yellow"/>
        </w:rPr>
        <w:instrText>\</w:instrText>
      </w:r>
      <w:r w:rsidRPr="00841E45">
        <w:rPr>
          <w:noProof/>
          <w:highlight w:val="yellow"/>
        </w:rPr>
        <w:instrText xml:space="preserve">s </w:instrText>
      </w:r>
      <w:r w:rsidR="00E740DA" w:rsidRPr="00B64D01">
        <w:rPr>
          <w:noProof/>
          <w:highlight w:val="yellow"/>
        </w:rPr>
        <w:fldChar w:fldCharType="separate"/>
      </w:r>
      <w:r w:rsidRPr="00841E45">
        <w:rPr>
          <w:noProof/>
          <w:highlight w:val="yellow"/>
        </w:rPr>
        <w:t>7</w:t>
      </w:r>
      <w:r w:rsidR="00E740DA" w:rsidRPr="00B64D01">
        <w:rPr>
          <w:noProof/>
          <w:highlight w:val="yellow"/>
        </w:rPr>
        <w:fldChar w:fldCharType="end"/>
      </w:r>
      <w:r w:rsidR="00B64D01" w:rsidRPr="00B56CC4">
        <w:rPr>
          <w:noProof/>
          <w:highlight w:val="yellow"/>
        </w:rPr>
        <w:noBreakHyphen/>
      </w:r>
      <w:r w:rsidR="00E740DA" w:rsidRPr="00B64D01">
        <w:rPr>
          <w:noProof/>
          <w:highlight w:val="yellow"/>
        </w:rPr>
        <w:fldChar w:fldCharType="begin" w:fldLock="1"/>
      </w:r>
      <w:r w:rsidRPr="00841E45">
        <w:rPr>
          <w:noProof/>
          <w:highlight w:val="yellow"/>
        </w:rPr>
        <w:instrText xml:space="preserve"> SEQ Equation </w:instrText>
      </w:r>
      <w:r w:rsidR="00B64D01" w:rsidRPr="00B56CC4">
        <w:rPr>
          <w:noProof/>
          <w:highlight w:val="yellow"/>
        </w:rPr>
        <w:instrText>\</w:instrText>
      </w:r>
      <w:r w:rsidRPr="00841E45">
        <w:rPr>
          <w:noProof/>
          <w:highlight w:val="yellow"/>
        </w:rPr>
        <w:instrText xml:space="preserve">* ARABIC </w:instrText>
      </w:r>
      <w:r w:rsidR="00B64D01" w:rsidRPr="00B56CC4">
        <w:rPr>
          <w:noProof/>
          <w:highlight w:val="yellow"/>
        </w:rPr>
        <w:instrText>\</w:instrText>
      </w:r>
      <w:r w:rsidRPr="00841E45">
        <w:rPr>
          <w:noProof/>
          <w:highlight w:val="yellow"/>
        </w:rPr>
        <w:instrText xml:space="preserve">s 1 </w:instrText>
      </w:r>
      <w:r w:rsidR="00E740DA" w:rsidRPr="00B64D01">
        <w:rPr>
          <w:noProof/>
          <w:highlight w:val="yellow"/>
        </w:rPr>
        <w:fldChar w:fldCharType="separate"/>
      </w:r>
      <w:r w:rsidRPr="00841E45">
        <w:rPr>
          <w:noProof/>
          <w:highlight w:val="yellow"/>
        </w:rPr>
        <w:t>13</w:t>
      </w:r>
      <w:r w:rsidR="00E740DA" w:rsidRPr="00B64D01">
        <w:rPr>
          <w:noProof/>
          <w:highlight w:val="yellow"/>
        </w:rPr>
        <w:fldChar w:fldCharType="end"/>
      </w:r>
      <w:r w:rsidRPr="00841E45">
        <w:rPr>
          <w:noProof/>
          <w:highlight w:val="yellow"/>
        </w:rPr>
        <w:t>)</w:t>
      </w:r>
    </w:p>
    <w:p w:rsidR="00B64D01" w:rsidRPr="00B64D01" w:rsidRDefault="00841E45" w:rsidP="00B56CC4">
      <w:pPr>
        <w:rPr>
          <w:noProof/>
          <w:highlight w:val="yellow"/>
          <w:lang w:eastAsia="ko-KR"/>
        </w:rPr>
      </w:pPr>
      <w:r w:rsidRPr="00841E45">
        <w:rPr>
          <w:b/>
          <w:noProof/>
          <w:highlight w:val="yellow"/>
          <w:lang w:eastAsia="ko-KR"/>
        </w:rPr>
        <w:t>log2_min_pcm_luma_coding_block_size_minus3</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3 specifies the minimum size of coding blocks with pcm_flag equal to 1.</w:t>
      </w:r>
    </w:p>
    <w:p w:rsidR="00B64D01" w:rsidRPr="00B64D01" w:rsidRDefault="00841E45" w:rsidP="00B56CC4">
      <w:pPr>
        <w:rPr>
          <w:noProof/>
          <w:highlight w:val="yellow"/>
          <w:lang w:eastAsia="ko-KR"/>
        </w:rPr>
      </w:pPr>
      <w:r w:rsidRPr="00841E45">
        <w:rPr>
          <w:noProof/>
          <w:highlight w:val="yellow"/>
          <w:lang w:eastAsia="ko-KR"/>
        </w:rPr>
        <w:t>The variable Log2MinIpcmCbSizeY is set equal to log2_min_pcm_luma_coding_block_size_minus3</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3. The variable Log2MinIpcmCbSizeY shall be</w:t>
      </w:r>
      <w:r w:rsidRPr="00841E45">
        <w:rPr>
          <w:highlight w:val="yellow"/>
          <w:lang w:eastAsia="ko-KR"/>
        </w:rPr>
        <w:t xml:space="preserve"> in the range of Log2MinCbSizeY to</w:t>
      </w:r>
      <w:r w:rsidRPr="00841E45">
        <w:rPr>
          <w:noProof/>
          <w:highlight w:val="yellow"/>
          <w:lang w:eastAsia="ko-KR"/>
        </w:rPr>
        <w:t xml:space="preserve"> Min(</w:t>
      </w:r>
      <w:r w:rsidR="00B64D01" w:rsidRPr="00B56CC4">
        <w:rPr>
          <w:noProof/>
          <w:highlight w:val="yellow"/>
          <w:lang w:eastAsia="ko-KR"/>
        </w:rPr>
        <w:t> </w:t>
      </w:r>
      <w:r w:rsidRPr="00841E45">
        <w:rPr>
          <w:noProof/>
          <w:highlight w:val="yellow"/>
          <w:lang w:eastAsia="ko-KR"/>
        </w:rPr>
        <w:t>Log2CtbSizeY,</w:t>
      </w:r>
      <w:r w:rsidR="00B64D01" w:rsidRPr="00B56CC4">
        <w:rPr>
          <w:noProof/>
          <w:highlight w:val="yellow"/>
          <w:lang w:eastAsia="ko-KR"/>
        </w:rPr>
        <w:t> </w:t>
      </w:r>
      <w:r w:rsidRPr="00841E45">
        <w:rPr>
          <w:noProof/>
          <w:highlight w:val="yellow"/>
          <w:lang w:eastAsia="ko-KR"/>
        </w:rPr>
        <w:t>5</w:t>
      </w:r>
      <w:r w:rsidR="00B64D01" w:rsidRPr="00B56CC4">
        <w:rPr>
          <w:noProof/>
          <w:highlight w:val="yellow"/>
          <w:lang w:eastAsia="ko-KR"/>
        </w:rPr>
        <w:t> </w:t>
      </w:r>
      <w:r w:rsidRPr="00841E45">
        <w:rPr>
          <w:noProof/>
          <w:highlight w:val="yellow"/>
          <w:lang w:eastAsia="ko-KR"/>
        </w:rPr>
        <w:t>), inclusive.</w:t>
      </w:r>
    </w:p>
    <w:p w:rsidR="00B64D01" w:rsidRPr="00B64D01" w:rsidRDefault="00841E45" w:rsidP="00B56CC4">
      <w:pPr>
        <w:rPr>
          <w:noProof/>
          <w:highlight w:val="yellow"/>
          <w:lang w:eastAsia="ko-KR"/>
        </w:rPr>
      </w:pPr>
      <w:r w:rsidRPr="00841E45">
        <w:rPr>
          <w:b/>
          <w:noProof/>
          <w:highlight w:val="yellow"/>
          <w:lang w:eastAsia="ko-KR"/>
        </w:rPr>
        <w:t>log2_diff_max_min_pcm_luma_coding_block_size</w:t>
      </w:r>
      <w:r w:rsidRPr="00841E45">
        <w:rPr>
          <w:noProof/>
          <w:highlight w:val="yellow"/>
          <w:lang w:eastAsia="ko-KR"/>
        </w:rPr>
        <w:t xml:space="preserve"> specifies the difference between the maximum and minimum size of coding blocks with pcm_flag equal to 1.</w:t>
      </w:r>
    </w:p>
    <w:p w:rsidR="00B64D01" w:rsidRDefault="00841E45" w:rsidP="00B56CC4">
      <w:pPr>
        <w:rPr>
          <w:noProof/>
          <w:lang w:eastAsia="ko-KR"/>
        </w:rPr>
      </w:pPr>
      <w:r w:rsidRPr="00841E45">
        <w:rPr>
          <w:noProof/>
          <w:highlight w:val="yellow"/>
          <w:lang w:eastAsia="ko-KR"/>
        </w:rPr>
        <w:t>The variable Log2MaxIpcmCbSizeY is set equal to log2_min_pcm_luma_coding_block_size_minus3</w:t>
      </w:r>
      <w:r w:rsidR="00B64D01" w:rsidRPr="00B56CC4">
        <w:rPr>
          <w:noProof/>
          <w:highlight w:val="yellow"/>
          <w:lang w:eastAsia="ko-KR"/>
        </w:rPr>
        <w:t> </w:t>
      </w:r>
      <w:r w:rsidRPr="00841E45">
        <w:rPr>
          <w:noProof/>
          <w:highlight w:val="yellow"/>
          <w:lang w:eastAsia="ko-KR"/>
        </w:rPr>
        <w:t>+</w:t>
      </w:r>
      <w:r w:rsidR="00B64D01" w:rsidRPr="00B56CC4">
        <w:rPr>
          <w:noProof/>
          <w:highlight w:val="yellow"/>
          <w:lang w:eastAsia="ko-KR"/>
        </w:rPr>
        <w:t> </w:t>
      </w:r>
      <w:r w:rsidRPr="00841E45">
        <w:rPr>
          <w:noProof/>
          <w:highlight w:val="yellow"/>
          <w:lang w:eastAsia="ko-KR"/>
        </w:rPr>
        <w:t>3</w:t>
      </w:r>
      <w:r w:rsidR="00B64D01" w:rsidRPr="00B56CC4">
        <w:rPr>
          <w:noProof/>
          <w:highlight w:val="yellow"/>
          <w:lang w:eastAsia="ko-KR"/>
        </w:rPr>
        <w:t> </w:t>
      </w:r>
      <w:r w:rsidRPr="00841E45">
        <w:rPr>
          <w:noProof/>
          <w:highlight w:val="yellow"/>
          <w:lang w:eastAsia="ko-KR"/>
        </w:rPr>
        <w:t>+ log2_diff_max_min_pcm_luma_coding_block_size. The variable Log2MaxIpcmCbSizeY shall be equal or less than Min(</w:t>
      </w:r>
      <w:r w:rsidR="00B64D01" w:rsidRPr="00B56CC4">
        <w:rPr>
          <w:noProof/>
          <w:highlight w:val="yellow"/>
          <w:lang w:eastAsia="ko-KR"/>
        </w:rPr>
        <w:t> </w:t>
      </w:r>
      <w:r w:rsidRPr="00841E45">
        <w:rPr>
          <w:noProof/>
          <w:highlight w:val="yellow"/>
          <w:lang w:eastAsia="ko-KR"/>
        </w:rPr>
        <w:t>Log2CtbSizeY,</w:t>
      </w:r>
      <w:r w:rsidR="00B64D01" w:rsidRPr="00B56CC4">
        <w:rPr>
          <w:noProof/>
          <w:highlight w:val="yellow"/>
          <w:lang w:eastAsia="ko-KR"/>
        </w:rPr>
        <w:t> </w:t>
      </w:r>
      <w:r w:rsidRPr="00841E45">
        <w:rPr>
          <w:noProof/>
          <w:highlight w:val="yellow"/>
          <w:lang w:eastAsia="ko-KR"/>
        </w:rPr>
        <w:t>5</w:t>
      </w:r>
      <w:r w:rsidR="00B64D01" w:rsidRPr="00B56CC4">
        <w:rPr>
          <w:noProof/>
          <w:highlight w:val="yellow"/>
          <w:lang w:eastAsia="ko-KR"/>
        </w:rPr>
        <w:t> </w:t>
      </w:r>
      <w:r w:rsidRPr="00841E45">
        <w:rPr>
          <w:noProof/>
          <w:highlight w:val="yellow"/>
          <w:lang w:eastAsia="ko-KR"/>
        </w:rPr>
        <w:t>).</w:t>
      </w:r>
    </w:p>
    <w:p w:rsidR="00B64D01" w:rsidRDefault="00B64D01" w:rsidP="00B56CC4">
      <w:pPr>
        <w:rPr>
          <w:noProof/>
          <w:lang w:eastAsia="ko-KR"/>
        </w:rPr>
      </w:pPr>
      <w:r>
        <w:rPr>
          <w:b/>
          <w:noProof/>
          <w:lang w:eastAsia="ko-KR"/>
        </w:rPr>
        <w:lastRenderedPageBreak/>
        <w:t>pcm_loop_filter_disable_flag</w:t>
      </w:r>
      <w:r>
        <w:rPr>
          <w:noProof/>
          <w:lang w:eastAsia="ko-KR"/>
        </w:rPr>
        <w:t xml:space="preserve"> specifies whether the loop filter process is disabled on reconstructed samples in a coding unit with pcm_flag equal to 1. If the pcm_loop_filter_disable_flag value is equal to 1, deblocking filter and sample adaptive offset filter processes on the reconstructed samples in a coding unit with pcm_flag equal to 1 are disabled; otherwise if the pcm_loop_filter_disable_flag value is equal to 0, deblocking filter and sample adaptive offset filter processes on the reconstructed samples in a coding unit with pcm_flag equal to 1 are not disabled. When pcm_loop_filter_disable_flag is not present, it is inferred to be equal to 0.</w:t>
      </w:r>
    </w:p>
    <w:p w:rsidR="00B64D01" w:rsidRDefault="00B64D01" w:rsidP="00B56CC4">
      <w:pPr>
        <w:rPr>
          <w:noProof/>
          <w:lang w:eastAsia="ko-KR"/>
        </w:rPr>
      </w:pPr>
      <w:r>
        <w:rPr>
          <w:noProof/>
          <w:lang w:eastAsia="ko-KR"/>
        </w:rPr>
        <w:t>[Ed. (WJ): select one expression – enabled_flag or disable_flag]</w:t>
      </w:r>
    </w:p>
    <w:p w:rsidR="00B64D01" w:rsidRPr="00B56CC4" w:rsidRDefault="00B64D01" w:rsidP="00B56CC4">
      <w:pPr>
        <w:rPr>
          <w:noProof/>
          <w:lang w:eastAsia="zh-CN"/>
        </w:rPr>
      </w:pPr>
    </w:p>
    <w:p w:rsidR="00B64D01" w:rsidRPr="00683F95" w:rsidRDefault="00B64D01" w:rsidP="00C46318">
      <w:pPr>
        <w:rPr>
          <w:noProof/>
          <w:lang w:eastAsia="zh-CN"/>
        </w:rPr>
      </w:pPr>
    </w:p>
    <w:p w:rsidR="00B64D01" w:rsidRPr="00C46318" w:rsidRDefault="00B64D01" w:rsidP="00C46318">
      <w:pPr>
        <w:pStyle w:val="Heading3"/>
        <w:rPr>
          <w:noProof/>
        </w:rPr>
      </w:pPr>
      <w:r w:rsidRPr="00C46318">
        <w:rPr>
          <w:noProof/>
          <w:lang w:eastAsia="ko-KR"/>
        </w:rPr>
        <w:t>Change log2_min_pcm_luma_coding_block_size_minus3</w:t>
      </w:r>
      <w:r>
        <w:rPr>
          <w:noProof/>
          <w:lang w:eastAsia="ko-KR"/>
        </w:rPr>
        <w:t xml:space="preserve"> </w:t>
      </w:r>
      <w:r w:rsidRPr="00C46318">
        <w:rPr>
          <w:noProof/>
          <w:lang w:eastAsia="ko-KR"/>
        </w:rPr>
        <w:t xml:space="preserve">to </w:t>
      </w:r>
      <w:r w:rsidRPr="0056241E">
        <w:rPr>
          <w:noProof/>
        </w:rPr>
        <w:t>log2_</w:t>
      </w:r>
      <w:r>
        <w:rPr>
          <w:noProof/>
        </w:rPr>
        <w:t>diff_</w:t>
      </w:r>
      <w:r w:rsidRPr="0056241E">
        <w:rPr>
          <w:noProof/>
        </w:rPr>
        <w:t>min</w:t>
      </w:r>
      <w:r>
        <w:rPr>
          <w:noProof/>
        </w:rPr>
        <w:t>_pcm</w:t>
      </w:r>
      <w:r w:rsidRPr="0056241E">
        <w:rPr>
          <w:noProof/>
        </w:rPr>
        <w:t>_</w:t>
      </w:r>
      <w:r>
        <w:rPr>
          <w:noProof/>
        </w:rPr>
        <w:t>luma_</w:t>
      </w:r>
      <w:r w:rsidRPr="0056241E">
        <w:rPr>
          <w:noProof/>
        </w:rPr>
        <w:t>coding_block_size</w:t>
      </w:r>
      <w:r>
        <w:rPr>
          <w:noProof/>
        </w:rPr>
        <w:t xml:space="preserve">. </w:t>
      </w:r>
    </w:p>
    <w:p w:rsidR="00B64D01" w:rsidRDefault="00B64D01" w:rsidP="00C46318">
      <w:pPr>
        <w:pStyle w:val="ListParagraph"/>
        <w:rPr>
          <w:b/>
          <w:noProof/>
          <w:lang w:eastAsia="ko-KR"/>
        </w:rPr>
      </w:pPr>
    </w:p>
    <w:p w:rsidR="00E740DA" w:rsidRDefault="00B64D01">
      <w:pPr>
        <w:jc w:val="both"/>
        <w:rPr>
          <w:noProof/>
          <w:lang w:eastAsia="ko-KR"/>
        </w:rPr>
      </w:pPr>
      <w:r w:rsidRPr="00C46318">
        <w:rPr>
          <w:b/>
          <w:noProof/>
        </w:rPr>
        <w:t>log2_diff_min_pcm_luma_coding_block_size</w:t>
      </w:r>
      <w:r>
        <w:rPr>
          <w:b/>
          <w:noProof/>
        </w:rPr>
        <w:t xml:space="preserve"> </w:t>
      </w:r>
      <w:r w:rsidRPr="00943A5F">
        <w:rPr>
          <w:noProof/>
          <w:lang w:eastAsia="ko-KR"/>
        </w:rPr>
        <w:t>+</w:t>
      </w:r>
      <w:r>
        <w:rPr>
          <w:noProof/>
          <w:lang w:eastAsia="ko-KR"/>
        </w:rPr>
        <w:t xml:space="preserve"> </w:t>
      </w:r>
      <w:r w:rsidRPr="00943A5F">
        <w:rPr>
          <w:noProof/>
          <w:lang w:eastAsia="ko-KR"/>
        </w:rPr>
        <w:t> </w:t>
      </w:r>
      <w:r w:rsidRPr="00C46318">
        <w:rPr>
          <w:noProof/>
        </w:rPr>
        <w:t xml:space="preserve">log2_min_luma_coding_block_size_minus3 </w:t>
      </w:r>
      <w:r>
        <w:rPr>
          <w:noProof/>
          <w:lang w:eastAsia="ko-KR"/>
        </w:rPr>
        <w:t xml:space="preserve">+ </w:t>
      </w:r>
      <w:r w:rsidRPr="00943A5F">
        <w:rPr>
          <w:noProof/>
          <w:lang w:eastAsia="ko-KR"/>
        </w:rPr>
        <w:t>3 specifies the minimum size of coding blocks</w:t>
      </w:r>
      <w:r>
        <w:rPr>
          <w:noProof/>
          <w:lang w:eastAsia="ko-KR"/>
        </w:rPr>
        <w:t xml:space="preserve"> with pcm_enabled_flag equal to 1</w:t>
      </w:r>
      <w:r w:rsidRPr="00943A5F">
        <w:rPr>
          <w:noProof/>
          <w:lang w:eastAsia="ko-KR"/>
        </w:rPr>
        <w:t>.</w:t>
      </w:r>
    </w:p>
    <w:p w:rsidR="00B64D01" w:rsidRPr="00943A5F" w:rsidRDefault="00B64D01" w:rsidP="00C46318">
      <w:pPr>
        <w:pStyle w:val="ListParagraph"/>
        <w:rPr>
          <w:noProof/>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seq_parameter_set_rbsp( ) {</w:t>
            </w:r>
          </w:p>
        </w:tc>
        <w:tc>
          <w:tcPr>
            <w:tcW w:w="1152"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en-US"/>
              </w:rPr>
              <w:t>Descriptor</w:t>
            </w:r>
          </w:p>
        </w:tc>
      </w:tr>
      <w:tr w:rsidR="00B64D01" w:rsidRPr="0038086E" w:rsidTr="003D317A">
        <w:trPr>
          <w:cantSplit/>
          <w:jc w:val="center"/>
        </w:trPr>
        <w:tc>
          <w:tcPr>
            <w:tcW w:w="7920" w:type="dxa"/>
          </w:tcPr>
          <w:p w:rsidR="00B64D01" w:rsidRPr="008B5BE4" w:rsidRDefault="00B64D01" w:rsidP="003D317A">
            <w:pPr>
              <w:pStyle w:val="tablesyntax"/>
              <w:rPr>
                <w:rFonts w:ascii="Times New Roman" w:hAnsi="Times New Roman"/>
                <w:b/>
                <w:bCs/>
                <w:noProof/>
                <w:color w:val="FF0000"/>
                <w:lang w:eastAsia="ko-KR"/>
              </w:rPr>
            </w:pPr>
            <w:r>
              <w:rPr>
                <w:rFonts w:ascii="Times New Roman" w:hAnsi="Times New Roman"/>
                <w:b/>
                <w:bCs/>
                <w:noProof/>
                <w:color w:val="FF0000"/>
                <w:lang w:eastAsia="ko-KR"/>
              </w:rPr>
              <w:t>…..</w:t>
            </w:r>
          </w:p>
        </w:tc>
        <w:tc>
          <w:tcPr>
            <w:tcW w:w="1152" w:type="dxa"/>
          </w:tcPr>
          <w:p w:rsidR="00B64D01" w:rsidRPr="0056241E" w:rsidRDefault="00B64D01" w:rsidP="003D317A">
            <w:pPr>
              <w:pStyle w:val="tablecell"/>
              <w:rPr>
                <w:noProof/>
                <w:lang w:eastAsia="ko-KR"/>
              </w:rPr>
            </w:pPr>
          </w:p>
        </w:tc>
      </w:tr>
      <w:tr w:rsidR="00B64D01" w:rsidRPr="0038086E" w:rsidTr="003D317A">
        <w:trPr>
          <w:cantSplit/>
          <w:jc w:val="center"/>
        </w:trPr>
        <w:tc>
          <w:tcPr>
            <w:tcW w:w="7920" w:type="dxa"/>
          </w:tcPr>
          <w:p w:rsidR="00B64D01" w:rsidRDefault="00B64D01" w:rsidP="003D317A">
            <w:pPr>
              <w:pStyle w:val="tablesyntax"/>
              <w:rPr>
                <w:rFonts w:ascii="Times New Roman" w:hAnsi="Times New Roman"/>
                <w:b/>
                <w:bCs/>
                <w:noProof/>
                <w:color w:val="FF0000"/>
                <w:lang w:eastAsia="ko-KR"/>
              </w:rPr>
            </w:pPr>
            <w:r w:rsidRPr="0056241E">
              <w:rPr>
                <w:rFonts w:ascii="Times New Roman" w:hAnsi="Times New Roman"/>
                <w:b/>
                <w:noProof/>
                <w:lang w:eastAsia="en-US"/>
              </w:rPr>
              <w:tab/>
            </w:r>
            <w:r w:rsidRPr="001F2C77">
              <w:rPr>
                <w:rFonts w:ascii="Times New Roman" w:hAnsi="Times New Roman"/>
                <w:b/>
                <w:noProof/>
                <w:highlight w:val="cyan"/>
                <w:lang w:eastAsia="en-US"/>
              </w:rPr>
              <w:t>log2_min_luma_coding_block_size_minus3</w:t>
            </w:r>
          </w:p>
        </w:tc>
        <w:tc>
          <w:tcPr>
            <w:tcW w:w="1152" w:type="dxa"/>
          </w:tcPr>
          <w:p w:rsidR="00B64D01" w:rsidRPr="0056241E" w:rsidRDefault="00B64D01" w:rsidP="003D317A">
            <w:pPr>
              <w:pStyle w:val="tablecell"/>
              <w:rPr>
                <w:noProof/>
                <w:lang w:eastAsia="ko-KR"/>
              </w:rPr>
            </w:pPr>
            <w:r w:rsidRPr="0056241E">
              <w:rPr>
                <w:noProof/>
              </w:rPr>
              <w:t>ue(v)</w:t>
            </w: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Pr>
                <w:rFonts w:ascii="Times New Roman" w:hAnsi="Times New Roman"/>
                <w:b/>
                <w:noProof/>
                <w:lang w:eastAsia="en-US"/>
              </w:rPr>
              <w:t>log2_diff_max_min_luma_coding_block_size</w:t>
            </w:r>
          </w:p>
        </w:tc>
        <w:tc>
          <w:tcPr>
            <w:tcW w:w="1152"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log2_min_transform_block_size_minus2</w:t>
            </w:r>
          </w:p>
        </w:tc>
        <w:tc>
          <w:tcPr>
            <w:tcW w:w="1152"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log2_diff_max_min_transform_block_size</w:t>
            </w:r>
          </w:p>
        </w:tc>
        <w:tc>
          <w:tcPr>
            <w:tcW w:w="1152"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noProof/>
                <w:lang w:eastAsia="ko-KR"/>
              </w:rPr>
            </w:pPr>
            <w:r w:rsidRPr="008B5BE4">
              <w:rPr>
                <w:rFonts w:ascii="Times New Roman" w:hAnsi="Times New Roman"/>
                <w:noProof/>
                <w:color w:val="FF0000"/>
                <w:lang w:eastAsia="ko-KR"/>
              </w:rPr>
              <w:tab/>
            </w:r>
            <w:r w:rsidRPr="00C46318">
              <w:rPr>
                <w:rFonts w:ascii="Times New Roman" w:hAnsi="Times New Roman"/>
                <w:noProof/>
                <w:lang w:eastAsia="ko-KR"/>
              </w:rPr>
              <w:t>if( pcm_enabled_flag ) {</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noProof/>
                <w:color w:val="FF0000"/>
                <w:lang w:eastAsia="ko-KR"/>
              </w:rPr>
            </w:pPr>
            <w:r w:rsidRPr="00C46318">
              <w:rPr>
                <w:rFonts w:ascii="Times New Roman" w:hAnsi="Times New Roman"/>
                <w:b/>
                <w:noProof/>
                <w:color w:val="FF0000"/>
                <w:lang w:eastAsia="ko-KR"/>
              </w:rPr>
              <w:tab/>
            </w:r>
            <w:r w:rsidRPr="00C46318">
              <w:rPr>
                <w:rFonts w:ascii="Times New Roman" w:hAnsi="Times New Roman"/>
                <w:b/>
                <w:noProof/>
                <w:color w:val="FF0000"/>
                <w:lang w:eastAsia="ko-KR"/>
              </w:rPr>
              <w:tab/>
            </w:r>
            <w:r w:rsidRPr="00C46318">
              <w:rPr>
                <w:rFonts w:ascii="Times New Roman" w:hAnsi="Times New Roman"/>
                <w:b/>
                <w:noProof/>
                <w:color w:val="FF0000"/>
                <w:highlight w:val="yellow"/>
                <w:lang w:eastAsia="en-US"/>
              </w:rPr>
              <w:t>log2_</w:t>
            </w:r>
            <w:r w:rsidRPr="00C46318">
              <w:rPr>
                <w:b/>
                <w:noProof/>
                <w:color w:val="FF0000"/>
                <w:highlight w:val="yellow"/>
                <w:lang w:eastAsia="en-US"/>
              </w:rPr>
              <w:t>diff_</w:t>
            </w:r>
            <w:r w:rsidRPr="00C46318">
              <w:rPr>
                <w:rFonts w:ascii="Times New Roman" w:hAnsi="Times New Roman"/>
                <w:b/>
                <w:noProof/>
                <w:color w:val="FF0000"/>
                <w:highlight w:val="yellow"/>
                <w:lang w:eastAsia="en-US"/>
              </w:rPr>
              <w:t>min</w:t>
            </w:r>
            <w:r w:rsidRPr="00C46318">
              <w:rPr>
                <w:b/>
                <w:noProof/>
                <w:color w:val="FF0000"/>
                <w:highlight w:val="yellow"/>
                <w:lang w:eastAsia="en-US"/>
              </w:rPr>
              <w:t>_pcm</w:t>
            </w:r>
            <w:r w:rsidRPr="00C46318">
              <w:rPr>
                <w:rFonts w:ascii="Times New Roman" w:hAnsi="Times New Roman"/>
                <w:b/>
                <w:noProof/>
                <w:color w:val="FF0000"/>
                <w:highlight w:val="yellow"/>
                <w:lang w:eastAsia="en-US"/>
              </w:rPr>
              <w:t>_luma_coding_block_size</w:t>
            </w:r>
          </w:p>
        </w:tc>
        <w:tc>
          <w:tcPr>
            <w:tcW w:w="1152"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noProof/>
                <w:lang w:eastAsia="ko-KR"/>
              </w:rPr>
            </w:pPr>
            <w:r w:rsidRPr="00C46318">
              <w:rPr>
                <w:rFonts w:ascii="Times New Roman" w:hAnsi="Times New Roman"/>
                <w:noProof/>
                <w:lang w:eastAsia="ko-KR"/>
              </w:rPr>
              <w:tab/>
            </w:r>
            <w:r w:rsidRPr="00C46318">
              <w:rPr>
                <w:rFonts w:ascii="Times New Roman" w:hAnsi="Times New Roman"/>
                <w:noProof/>
                <w:lang w:eastAsia="ko-KR"/>
              </w:rPr>
              <w:tab/>
            </w:r>
            <w:r w:rsidRPr="00C46318">
              <w:rPr>
                <w:rFonts w:ascii="Times New Roman" w:hAnsi="Times New Roman"/>
                <w:b/>
                <w:noProof/>
                <w:lang w:eastAsia="ko-KR"/>
              </w:rPr>
              <w:t>log2_diff_max_min_pcm_luma_coding_block_size</w:t>
            </w:r>
          </w:p>
        </w:tc>
        <w:tc>
          <w:tcPr>
            <w:tcW w:w="1152"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noProof/>
                <w:lang w:eastAsia="ko-KR"/>
              </w:rPr>
            </w:pPr>
            <w:r w:rsidRPr="00C46318">
              <w:rPr>
                <w:rFonts w:ascii="Times New Roman" w:hAnsi="Times New Roman"/>
                <w:noProof/>
                <w:lang w:eastAsia="ko-KR"/>
              </w:rPr>
              <w:tab/>
              <w:t>}</w:t>
            </w:r>
          </w:p>
        </w:tc>
        <w:tc>
          <w:tcPr>
            <w:tcW w:w="1152" w:type="dxa"/>
          </w:tcPr>
          <w:p w:rsidR="00B64D01" w:rsidRPr="0056241E" w:rsidRDefault="00B64D01" w:rsidP="003D317A">
            <w:pPr>
              <w:pStyle w:val="tablecell"/>
              <w:rPr>
                <w:noProof/>
              </w:rPr>
            </w:pP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max_transform_hierarchy_depth_inter</w:t>
            </w:r>
          </w:p>
        </w:tc>
        <w:tc>
          <w:tcPr>
            <w:tcW w:w="1152"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max_transform_hierarchy_depth_intra</w:t>
            </w:r>
          </w:p>
        </w:tc>
        <w:tc>
          <w:tcPr>
            <w:tcW w:w="1152"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noProof/>
                <w:color w:val="FF0000"/>
                <w:lang w:eastAsia="ko-KR"/>
              </w:rPr>
            </w:pPr>
            <w:r w:rsidRPr="00C46318">
              <w:rPr>
                <w:rFonts w:ascii="Times New Roman" w:hAnsi="Times New Roman"/>
                <w:noProof/>
                <w:color w:val="FF0000"/>
                <w:lang w:eastAsia="ko-KR"/>
              </w:rPr>
              <w:t>……..</w:t>
            </w:r>
          </w:p>
        </w:tc>
        <w:tc>
          <w:tcPr>
            <w:tcW w:w="1152" w:type="dxa"/>
          </w:tcPr>
          <w:p w:rsidR="00B64D01" w:rsidRPr="0056241E" w:rsidRDefault="00B64D01" w:rsidP="003D317A">
            <w:pPr>
              <w:pStyle w:val="tablesyntax"/>
              <w:rPr>
                <w:rFonts w:ascii="Times New Roman" w:hAnsi="Times New Roman"/>
                <w:noProof/>
                <w:lang w:eastAsia="ko-KR"/>
              </w:rPr>
            </w:pPr>
          </w:p>
        </w:tc>
      </w:tr>
    </w:tbl>
    <w:p w:rsidR="00B64D01" w:rsidRDefault="00B64D01" w:rsidP="00C46318">
      <w:pPr>
        <w:rPr>
          <w:noProof/>
        </w:rPr>
      </w:pPr>
      <w:r>
        <w:rPr>
          <w:noProof/>
        </w:rPr>
        <w:t xml:space="preserve"> </w:t>
      </w:r>
    </w:p>
    <w:p w:rsidR="00B64D01" w:rsidRDefault="00B64D01" w:rsidP="0011414A">
      <w:pPr>
        <w:rPr>
          <w:lang w:val="en-CA"/>
        </w:rPr>
      </w:pPr>
      <w:r>
        <w:rPr>
          <w:lang w:val="en-CA"/>
        </w:rPr>
        <w:t>Or if proposal 2.2.1 is adopted,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64D01" w:rsidRPr="0038086E" w:rsidTr="003D317A">
        <w:trPr>
          <w:cantSplit/>
          <w:jc w:val="center"/>
        </w:trPr>
        <w:tc>
          <w:tcPr>
            <w:tcW w:w="792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seq_parameter_set_rbsp( ) {</w:t>
            </w:r>
          </w:p>
        </w:tc>
        <w:tc>
          <w:tcPr>
            <w:tcW w:w="1152"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en-US"/>
              </w:rPr>
              <w:t>Descriptor</w:t>
            </w:r>
          </w:p>
        </w:tc>
      </w:tr>
      <w:tr w:rsidR="00B64D01" w:rsidRPr="0038086E" w:rsidTr="003D317A">
        <w:trPr>
          <w:cantSplit/>
          <w:jc w:val="center"/>
        </w:trPr>
        <w:tc>
          <w:tcPr>
            <w:tcW w:w="7920" w:type="dxa"/>
          </w:tcPr>
          <w:p w:rsidR="00B64D01" w:rsidRPr="008B5BE4" w:rsidRDefault="00B64D01" w:rsidP="003D317A">
            <w:pPr>
              <w:pStyle w:val="tablesyntax"/>
              <w:rPr>
                <w:rFonts w:ascii="Times New Roman" w:hAnsi="Times New Roman"/>
                <w:b/>
                <w:bCs/>
                <w:noProof/>
                <w:color w:val="FF0000"/>
                <w:lang w:eastAsia="ko-KR"/>
              </w:rPr>
            </w:pPr>
            <w:r>
              <w:rPr>
                <w:rFonts w:ascii="Times New Roman" w:hAnsi="Times New Roman"/>
                <w:b/>
                <w:bCs/>
                <w:noProof/>
                <w:color w:val="FF0000"/>
                <w:lang w:eastAsia="ko-KR"/>
              </w:rPr>
              <w:t>…..</w:t>
            </w:r>
          </w:p>
        </w:tc>
        <w:tc>
          <w:tcPr>
            <w:tcW w:w="1152" w:type="dxa"/>
          </w:tcPr>
          <w:p w:rsidR="00B64D01" w:rsidRPr="0056241E" w:rsidRDefault="00B64D01" w:rsidP="003D317A">
            <w:pPr>
              <w:pStyle w:val="tablecell"/>
              <w:rPr>
                <w:noProof/>
                <w:lang w:eastAsia="ko-KR"/>
              </w:rPr>
            </w:pP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Cs/>
                <w:noProof/>
                <w:highlight w:val="yellow"/>
                <w:lang w:eastAsia="ko-KR"/>
              </w:rPr>
              <w:tab/>
            </w:r>
            <w:r w:rsidRPr="00C46318">
              <w:rPr>
                <w:rFonts w:ascii="Times New Roman" w:hAnsi="Times New Roman"/>
                <w:b/>
                <w:bCs/>
                <w:noProof/>
                <w:color w:val="FF0000"/>
                <w:highlight w:val="yellow"/>
                <w:lang w:eastAsia="ko-KR"/>
              </w:rPr>
              <w:t>pcm_enabled_flag</w:t>
            </w:r>
          </w:p>
        </w:tc>
        <w:tc>
          <w:tcPr>
            <w:tcW w:w="1152"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Cs/>
                <w:noProof/>
                <w:color w:val="FF0000"/>
                <w:highlight w:val="yellow"/>
                <w:lang w:eastAsia="ko-KR"/>
              </w:rPr>
            </w:pPr>
            <w:r w:rsidRPr="00C46318">
              <w:rPr>
                <w:rFonts w:ascii="Times New Roman" w:hAnsi="Times New Roman"/>
                <w:bCs/>
                <w:noProof/>
                <w:color w:val="FF0000"/>
                <w:highlight w:val="yellow"/>
                <w:lang w:eastAsia="ko-KR"/>
              </w:rPr>
              <w:tab/>
              <w:t>if( pcm_enabled_flag ) {</w:t>
            </w:r>
          </w:p>
        </w:tc>
        <w:tc>
          <w:tcPr>
            <w:tcW w:w="1152" w:type="dxa"/>
          </w:tcPr>
          <w:p w:rsidR="00B64D01" w:rsidRPr="0056241E" w:rsidRDefault="00B64D01" w:rsidP="003D317A">
            <w:pPr>
              <w:pStyle w:val="tablecell"/>
              <w:rPr>
                <w:noProof/>
                <w:lang w:eastAsia="ko-KR"/>
              </w:rPr>
            </w:pP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
                <w:bCs/>
                <w:noProof/>
                <w:color w:val="FF0000"/>
                <w:highlight w:val="yellow"/>
                <w:lang w:eastAsia="ko-KR"/>
              </w:rPr>
              <w:tab/>
            </w:r>
            <w:r w:rsidRPr="00C46318">
              <w:rPr>
                <w:rFonts w:ascii="Times New Roman" w:hAnsi="Times New Roman"/>
                <w:b/>
                <w:bCs/>
                <w:noProof/>
                <w:color w:val="FF0000"/>
                <w:highlight w:val="yellow"/>
                <w:lang w:eastAsia="ko-KR"/>
              </w:rPr>
              <w:tab/>
              <w:t>pcm_sample_bit_depth_luma_minus1</w:t>
            </w:r>
          </w:p>
        </w:tc>
        <w:tc>
          <w:tcPr>
            <w:tcW w:w="1152"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
                <w:bCs/>
                <w:noProof/>
                <w:color w:val="FF0000"/>
                <w:highlight w:val="yellow"/>
                <w:lang w:eastAsia="ko-KR"/>
              </w:rPr>
              <w:tab/>
            </w:r>
            <w:r w:rsidRPr="00C46318">
              <w:rPr>
                <w:rFonts w:ascii="Times New Roman" w:hAnsi="Times New Roman"/>
                <w:b/>
                <w:bCs/>
                <w:noProof/>
                <w:color w:val="FF0000"/>
                <w:highlight w:val="yellow"/>
                <w:lang w:eastAsia="ko-KR"/>
              </w:rPr>
              <w:tab/>
              <w:t>pcm_sample_bit_depth_chroma_minus1</w:t>
            </w:r>
          </w:p>
        </w:tc>
        <w:tc>
          <w:tcPr>
            <w:tcW w:w="1152"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noProof/>
                <w:color w:val="C00000"/>
                <w:highlight w:val="yellow"/>
                <w:lang w:eastAsia="ko-KR"/>
              </w:rPr>
            </w:pP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en-US"/>
              </w:rPr>
              <w:t>log2_</w:t>
            </w:r>
            <w:r w:rsidRPr="00C46318">
              <w:rPr>
                <w:b/>
                <w:noProof/>
                <w:color w:val="FF0000"/>
                <w:highlight w:val="yellow"/>
                <w:lang w:eastAsia="en-US"/>
              </w:rPr>
              <w:t>diff_</w:t>
            </w:r>
            <w:r w:rsidRPr="00C46318">
              <w:rPr>
                <w:rFonts w:ascii="Times New Roman" w:hAnsi="Times New Roman"/>
                <w:b/>
                <w:noProof/>
                <w:color w:val="FF0000"/>
                <w:highlight w:val="yellow"/>
                <w:lang w:eastAsia="en-US"/>
              </w:rPr>
              <w:t>min</w:t>
            </w:r>
            <w:r w:rsidRPr="00C46318">
              <w:rPr>
                <w:b/>
                <w:noProof/>
                <w:color w:val="FF0000"/>
                <w:highlight w:val="yellow"/>
                <w:lang w:eastAsia="en-US"/>
              </w:rPr>
              <w:t>_pcm</w:t>
            </w:r>
            <w:r w:rsidRPr="00C46318">
              <w:rPr>
                <w:rFonts w:ascii="Times New Roman" w:hAnsi="Times New Roman"/>
                <w:b/>
                <w:noProof/>
                <w:color w:val="FF0000"/>
                <w:highlight w:val="yellow"/>
                <w:lang w:eastAsia="en-US"/>
              </w:rPr>
              <w:t>_luma_coding_block_size</w:t>
            </w:r>
          </w:p>
        </w:tc>
        <w:tc>
          <w:tcPr>
            <w:tcW w:w="1152"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noProof/>
                <w:color w:val="FF0000"/>
                <w:highlight w:val="yellow"/>
                <w:lang w:eastAsia="ko-KR"/>
              </w:rPr>
            </w:pPr>
            <w:r w:rsidRPr="00C46318">
              <w:rPr>
                <w:rFonts w:ascii="Times New Roman" w:hAnsi="Times New Roman"/>
                <w:noProof/>
                <w:color w:val="FF0000"/>
                <w:highlight w:val="yellow"/>
                <w:lang w:eastAsia="ko-KR"/>
              </w:rPr>
              <w:tab/>
            </w:r>
            <w:r w:rsidRPr="00C46318">
              <w:rPr>
                <w:rFonts w:ascii="Times New Roman" w:hAnsi="Times New Roman"/>
                <w:noProof/>
                <w:color w:val="FF0000"/>
                <w:highlight w:val="yellow"/>
                <w:lang w:eastAsia="ko-KR"/>
              </w:rPr>
              <w:tab/>
            </w:r>
            <w:r w:rsidRPr="00C46318">
              <w:rPr>
                <w:rFonts w:ascii="Times New Roman" w:hAnsi="Times New Roman"/>
                <w:b/>
                <w:noProof/>
                <w:color w:val="FF0000"/>
                <w:highlight w:val="yellow"/>
                <w:lang w:eastAsia="ko-KR"/>
              </w:rPr>
              <w:t>log2_diff_max_min_pcm_luma_coding_block_size</w:t>
            </w:r>
          </w:p>
        </w:tc>
        <w:tc>
          <w:tcPr>
            <w:tcW w:w="1152"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b/>
                <w:noProof/>
                <w:color w:val="FF0000"/>
                <w:highlight w:val="yellow"/>
                <w:lang w:eastAsia="ko-KR"/>
              </w:rPr>
            </w:pP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ko-KR"/>
              </w:rPr>
              <w:tab/>
              <w:t>pcm_loop_filter_disable_flag</w:t>
            </w:r>
          </w:p>
        </w:tc>
        <w:tc>
          <w:tcPr>
            <w:tcW w:w="1152"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noProof/>
                <w:color w:val="FF0000"/>
                <w:highlight w:val="yellow"/>
                <w:lang w:eastAsia="ko-KR"/>
              </w:rPr>
            </w:pPr>
            <w:r w:rsidRPr="00C46318">
              <w:rPr>
                <w:rFonts w:ascii="Times New Roman" w:hAnsi="Times New Roman"/>
                <w:noProof/>
                <w:highlight w:val="yellow"/>
                <w:lang w:eastAsia="ko-KR"/>
              </w:rPr>
              <w:t xml:space="preserve"> </w:t>
            </w:r>
            <w:r w:rsidRPr="00C46318">
              <w:rPr>
                <w:rFonts w:ascii="Times New Roman" w:hAnsi="Times New Roman"/>
                <w:noProof/>
                <w:color w:val="FF0000"/>
                <w:highlight w:val="yellow"/>
                <w:lang w:eastAsia="ko-KR"/>
              </w:rPr>
              <w:t xml:space="preserve"> }</w:t>
            </w:r>
          </w:p>
        </w:tc>
        <w:tc>
          <w:tcPr>
            <w:tcW w:w="1152" w:type="dxa"/>
          </w:tcPr>
          <w:p w:rsidR="00B64D01" w:rsidRPr="0056241E" w:rsidRDefault="00B64D01" w:rsidP="003D317A">
            <w:pPr>
              <w:pStyle w:val="tablesyntax"/>
              <w:rPr>
                <w:rFonts w:ascii="Times New Roman" w:hAnsi="Times New Roman"/>
                <w:noProof/>
                <w:lang w:eastAsia="ko-KR"/>
              </w:rPr>
            </w:pPr>
          </w:p>
        </w:tc>
      </w:tr>
      <w:tr w:rsidR="00B64D01" w:rsidRPr="0038086E" w:rsidTr="003D317A">
        <w:trPr>
          <w:cantSplit/>
          <w:jc w:val="center"/>
        </w:trPr>
        <w:tc>
          <w:tcPr>
            <w:tcW w:w="7920" w:type="dxa"/>
          </w:tcPr>
          <w:p w:rsidR="00B64D01" w:rsidRPr="00C46318" w:rsidRDefault="00B64D01" w:rsidP="003D317A">
            <w:pPr>
              <w:pStyle w:val="tablesyntax"/>
              <w:rPr>
                <w:rFonts w:ascii="Times New Roman" w:hAnsi="Times New Roman"/>
                <w:noProof/>
                <w:color w:val="FF0000"/>
                <w:lang w:eastAsia="ko-KR"/>
              </w:rPr>
            </w:pPr>
            <w:r w:rsidRPr="00C46318">
              <w:rPr>
                <w:rFonts w:ascii="Times New Roman" w:hAnsi="Times New Roman"/>
                <w:noProof/>
                <w:color w:val="FF0000"/>
                <w:lang w:eastAsia="ko-KR"/>
              </w:rPr>
              <w:t>……..</w:t>
            </w:r>
          </w:p>
        </w:tc>
        <w:tc>
          <w:tcPr>
            <w:tcW w:w="1152" w:type="dxa"/>
          </w:tcPr>
          <w:p w:rsidR="00B64D01" w:rsidRPr="0056241E" w:rsidRDefault="00B64D01" w:rsidP="003D317A">
            <w:pPr>
              <w:pStyle w:val="tablesyntax"/>
              <w:rPr>
                <w:rFonts w:ascii="Times New Roman" w:hAnsi="Times New Roman"/>
                <w:noProof/>
                <w:lang w:eastAsia="ko-KR"/>
              </w:rPr>
            </w:pPr>
          </w:p>
        </w:tc>
      </w:tr>
    </w:tbl>
    <w:p w:rsidR="00B64D01" w:rsidRDefault="00B64D01" w:rsidP="00C46318">
      <w:pPr>
        <w:rPr>
          <w:noProof/>
        </w:rPr>
      </w:pPr>
      <w:r>
        <w:rPr>
          <w:noProof/>
        </w:rPr>
        <w:t xml:space="preserve"> </w:t>
      </w:r>
    </w:p>
    <w:p w:rsidR="00B64D01" w:rsidRDefault="00B64D01" w:rsidP="0011414A">
      <w:pPr>
        <w:rPr>
          <w:lang w:val="en-CA"/>
        </w:rPr>
      </w:pPr>
      <w:r>
        <w:rPr>
          <w:lang w:val="en-CA"/>
        </w:rPr>
        <w:t>The following is one of the possible syntax examples of proposals above.</w:t>
      </w:r>
    </w:p>
    <w:p w:rsidR="00B64D01" w:rsidRDefault="00B64D01" w:rsidP="0011414A">
      <w:pPr>
        <w:rPr>
          <w:lang w:val="en-CA"/>
        </w:rPr>
      </w:pPr>
    </w:p>
    <w:p w:rsidR="00B64D01" w:rsidRPr="00943A5F" w:rsidRDefault="00B64D01" w:rsidP="00BD351F">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seq_parameter_set_rbsp( ) {</w:t>
            </w:r>
          </w:p>
        </w:tc>
        <w:tc>
          <w:tcPr>
            <w:tcW w:w="1218" w:type="dxa"/>
          </w:tcPr>
          <w:p w:rsidR="00B64D01" w:rsidRPr="0056241E" w:rsidRDefault="00B64D01" w:rsidP="003D317A">
            <w:pPr>
              <w:pStyle w:val="tableheading"/>
              <w:rPr>
                <w:noProof/>
              </w:rPr>
            </w:pPr>
            <w:r w:rsidRPr="0056241E">
              <w:rPr>
                <w:noProof/>
              </w:rPr>
              <w:t>Descriptor</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bCs/>
                <w:noProof/>
                <w:lang w:eastAsia="en-US"/>
              </w:rPr>
              <w:t>video_parameter_set_id</w:t>
            </w:r>
          </w:p>
        </w:tc>
        <w:tc>
          <w:tcPr>
            <w:tcW w:w="1218" w:type="dxa"/>
          </w:tcPr>
          <w:p w:rsidR="00B64D01" w:rsidRPr="0056241E" w:rsidRDefault="00B64D01" w:rsidP="003D317A">
            <w:pPr>
              <w:pStyle w:val="tablecell"/>
              <w:rPr>
                <w:noProof/>
              </w:rPr>
            </w:pPr>
            <w:r w:rsidRPr="0056241E">
              <w:rPr>
                <w:noProof/>
              </w:rPr>
              <w:t>u(4)</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sps_max_sub_layers_minus1</w:t>
            </w:r>
          </w:p>
        </w:tc>
        <w:tc>
          <w:tcPr>
            <w:tcW w:w="1218" w:type="dxa"/>
          </w:tcPr>
          <w:p w:rsidR="00B64D01" w:rsidRPr="0056241E" w:rsidRDefault="00B64D01" w:rsidP="003D317A">
            <w:pPr>
              <w:pStyle w:val="tablecell"/>
              <w:rPr>
                <w:noProof/>
              </w:rPr>
            </w:pPr>
            <w:r w:rsidRPr="0056241E">
              <w:rPr>
                <w:noProof/>
                <w:lang w:eastAsia="ko-KR"/>
              </w:rPr>
              <w:t>u(3)</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sps_reserved_zero_bit</w:t>
            </w:r>
          </w:p>
        </w:tc>
        <w:tc>
          <w:tcPr>
            <w:tcW w:w="1218" w:type="dxa"/>
          </w:tcPr>
          <w:p w:rsidR="00B64D01" w:rsidRPr="0056241E" w:rsidRDefault="00B64D01" w:rsidP="003D317A">
            <w:pPr>
              <w:pStyle w:val="tablecell"/>
              <w:rPr>
                <w:noProof/>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noProof/>
                <w:lang w:eastAsia="en-US"/>
              </w:rPr>
              <w:t>profile_</w:t>
            </w:r>
            <w:r>
              <w:rPr>
                <w:rFonts w:ascii="Times New Roman" w:hAnsi="Times New Roman"/>
                <w:noProof/>
                <w:lang w:eastAsia="en-US"/>
              </w:rPr>
              <w:t>tier</w:t>
            </w:r>
            <w:r w:rsidRPr="0056241E">
              <w:rPr>
                <w:rFonts w:ascii="Times New Roman" w:hAnsi="Times New Roman"/>
                <w:noProof/>
                <w:lang w:eastAsia="en-US"/>
              </w:rPr>
              <w:t>_level( 1, sps_max_sub_layers_minus1 )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sz w:val="22"/>
                <w:szCs w:val="22"/>
                <w:lang w:eastAsia="en-US"/>
              </w:rPr>
            </w:pPr>
            <w:r w:rsidRPr="0056241E">
              <w:rPr>
                <w:rFonts w:ascii="Times New Roman" w:hAnsi="Times New Roman"/>
                <w:b/>
                <w:noProof/>
                <w:lang w:eastAsia="en-US"/>
              </w:rPr>
              <w:tab/>
            </w:r>
            <w:r w:rsidRPr="0056241E">
              <w:rPr>
                <w:rFonts w:ascii="Times New Roman" w:hAnsi="Times New Roman"/>
                <w:b/>
                <w:bCs/>
                <w:noProof/>
                <w:lang w:eastAsia="en-US"/>
              </w:rPr>
              <w:t>seq_parameter_set_id</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chroma_format_idc</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if( chroma_format_idc  = =  3 )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separate_colour_plane_flag</w:t>
            </w:r>
          </w:p>
        </w:tc>
        <w:tc>
          <w:tcPr>
            <w:tcW w:w="1218" w:type="dxa"/>
          </w:tcPr>
          <w:p w:rsidR="00B64D01" w:rsidRPr="0056241E" w:rsidRDefault="00B64D01" w:rsidP="003D317A">
            <w:pPr>
              <w:pStyle w:val="tablecell"/>
              <w:rPr>
                <w:noProof/>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pic_width_in_luma_samples</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pic_height_in_luma_samples</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pic_cropping_flag</w:t>
            </w:r>
          </w:p>
        </w:tc>
        <w:tc>
          <w:tcPr>
            <w:tcW w:w="1218" w:type="dxa"/>
          </w:tcPr>
          <w:p w:rsidR="00B64D01" w:rsidRPr="0056241E" w:rsidRDefault="00B64D01" w:rsidP="003D317A">
            <w:pPr>
              <w:pStyle w:val="tablecell"/>
              <w:rPr>
                <w:noProof/>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if( pic_cropping_flag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pic_crop_left_offset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pic_crop_right_offset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pic_crop_top_offset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r>
            <w:r w:rsidRPr="0056241E">
              <w:rPr>
                <w:rFonts w:ascii="Times New Roman" w:hAnsi="Times New Roman"/>
                <w:b/>
                <w:bCs/>
                <w:noProof/>
                <w:lang w:eastAsia="en-US"/>
              </w:rPr>
              <w:tab/>
              <w:t>pic_crop_bottom_offset</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ko-KR"/>
              </w:rPr>
            </w:pPr>
            <w:r w:rsidRPr="0056241E">
              <w:rPr>
                <w:rFonts w:ascii="Times New Roman" w:hAnsi="Times New Roman"/>
                <w:b/>
                <w:bCs/>
                <w:noProof/>
                <w:lang w:eastAsia="en-US"/>
              </w:rPr>
              <w:tab/>
              <w:t>bit_depth_luma_minus8</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
                <w:bCs/>
                <w:noProof/>
                <w:lang w:eastAsia="en-US"/>
              </w:rPr>
              <w:tab/>
              <w:t>bit_depth_chroma_minus8</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bCs/>
                <w:noProof/>
                <w:lang w:eastAsia="en-US"/>
              </w:rPr>
            </w:pPr>
            <w:r w:rsidRPr="0056241E">
              <w:rPr>
                <w:rFonts w:ascii="Times New Roman" w:hAnsi="Times New Roman"/>
                <w:bCs/>
                <w:noProof/>
                <w:lang w:eastAsia="en-US"/>
              </w:rPr>
              <w:t>[Ed. (BB): chroma bit depth present in HM software but not used further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bCs/>
                <w:strike/>
                <w:noProof/>
                <w:color w:val="FF0000"/>
                <w:lang w:eastAsia="ko-KR"/>
              </w:rPr>
            </w:pPr>
            <w:r w:rsidRPr="00BD351F">
              <w:rPr>
                <w:rFonts w:ascii="Times New Roman" w:hAnsi="Times New Roman"/>
                <w:bCs/>
                <w:strike/>
                <w:noProof/>
                <w:lang w:eastAsia="ko-KR"/>
              </w:rPr>
              <w:tab/>
            </w:r>
            <w:r w:rsidRPr="00BD351F">
              <w:rPr>
                <w:rFonts w:ascii="Times New Roman" w:hAnsi="Times New Roman"/>
                <w:b/>
                <w:bCs/>
                <w:strike/>
                <w:noProof/>
                <w:color w:val="FF0000"/>
                <w:lang w:eastAsia="ko-KR"/>
              </w:rPr>
              <w:t>pcm_enabled_flag</w:t>
            </w:r>
          </w:p>
        </w:tc>
        <w:tc>
          <w:tcPr>
            <w:tcW w:w="1218" w:type="dxa"/>
          </w:tcPr>
          <w:p w:rsidR="00B64D01" w:rsidRPr="00BD351F" w:rsidRDefault="00B64D01" w:rsidP="003D317A">
            <w:pPr>
              <w:pStyle w:val="tablecell"/>
              <w:rPr>
                <w:strike/>
                <w:noProof/>
                <w:lang w:eastAsia="ko-KR"/>
              </w:rPr>
            </w:pPr>
            <w:r w:rsidRPr="00BD351F">
              <w:rPr>
                <w:strike/>
                <w:noProof/>
                <w:lang w:eastAsia="ko-KR"/>
              </w:rPr>
              <w:t>u(1)</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Cs/>
                <w:strike/>
                <w:noProof/>
                <w:color w:val="FF0000"/>
                <w:lang w:eastAsia="ko-KR"/>
              </w:rPr>
            </w:pPr>
            <w:r w:rsidRPr="00BD351F">
              <w:rPr>
                <w:rFonts w:ascii="Times New Roman" w:hAnsi="Times New Roman"/>
                <w:bCs/>
                <w:strike/>
                <w:noProof/>
                <w:color w:val="FF0000"/>
                <w:lang w:eastAsia="ko-KR"/>
              </w:rPr>
              <w:tab/>
              <w:t>if( pcm_enabled_flag ) {</w:t>
            </w:r>
          </w:p>
        </w:tc>
        <w:tc>
          <w:tcPr>
            <w:tcW w:w="1218" w:type="dxa"/>
          </w:tcPr>
          <w:p w:rsidR="00B64D01" w:rsidRPr="00BD351F" w:rsidRDefault="00B64D01" w:rsidP="003D317A">
            <w:pPr>
              <w:pStyle w:val="tablecell"/>
              <w:rPr>
                <w:strike/>
                <w:noProof/>
                <w:lang w:eastAsia="ko-KR"/>
              </w:rPr>
            </w:pP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bCs/>
                <w:strike/>
                <w:noProof/>
                <w:color w:val="FF0000"/>
                <w:lang w:eastAsia="ko-KR"/>
              </w:rPr>
            </w:pPr>
            <w:r w:rsidRPr="00BD351F">
              <w:rPr>
                <w:rFonts w:ascii="Times New Roman" w:hAnsi="Times New Roman"/>
                <w:b/>
                <w:bCs/>
                <w:strike/>
                <w:noProof/>
                <w:color w:val="FF0000"/>
                <w:lang w:eastAsia="ko-KR"/>
              </w:rPr>
              <w:tab/>
            </w:r>
            <w:r w:rsidRPr="00BD351F">
              <w:rPr>
                <w:rFonts w:ascii="Times New Roman" w:hAnsi="Times New Roman"/>
                <w:b/>
                <w:bCs/>
                <w:strike/>
                <w:noProof/>
                <w:color w:val="FF0000"/>
                <w:lang w:eastAsia="ko-KR"/>
              </w:rPr>
              <w:tab/>
              <w:t>pcm_sample_bit_depth_luma_minus1</w:t>
            </w:r>
          </w:p>
        </w:tc>
        <w:tc>
          <w:tcPr>
            <w:tcW w:w="1218" w:type="dxa"/>
          </w:tcPr>
          <w:p w:rsidR="00B64D01" w:rsidRPr="00BD351F" w:rsidRDefault="00B64D01" w:rsidP="003D317A">
            <w:pPr>
              <w:pStyle w:val="tablecell"/>
              <w:rPr>
                <w:strike/>
                <w:noProof/>
                <w:lang w:eastAsia="ko-KR"/>
              </w:rPr>
            </w:pPr>
            <w:r w:rsidRPr="00BD351F">
              <w:rPr>
                <w:strike/>
                <w:noProof/>
                <w:lang w:eastAsia="ko-KR"/>
              </w:rPr>
              <w:t>u(4)</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bCs/>
                <w:strike/>
                <w:noProof/>
                <w:color w:val="FF0000"/>
                <w:lang w:eastAsia="ko-KR"/>
              </w:rPr>
            </w:pPr>
            <w:r w:rsidRPr="00BD351F">
              <w:rPr>
                <w:rFonts w:ascii="Times New Roman" w:hAnsi="Times New Roman"/>
                <w:b/>
                <w:bCs/>
                <w:strike/>
                <w:noProof/>
                <w:color w:val="FF0000"/>
                <w:lang w:eastAsia="ko-KR"/>
              </w:rPr>
              <w:tab/>
            </w:r>
            <w:r w:rsidRPr="00BD351F">
              <w:rPr>
                <w:rFonts w:ascii="Times New Roman" w:hAnsi="Times New Roman"/>
                <w:b/>
                <w:bCs/>
                <w:strike/>
                <w:noProof/>
                <w:color w:val="FF0000"/>
                <w:lang w:eastAsia="ko-KR"/>
              </w:rPr>
              <w:tab/>
              <w:t>pcm_sample_bit_depth_chroma_minus1</w:t>
            </w:r>
          </w:p>
        </w:tc>
        <w:tc>
          <w:tcPr>
            <w:tcW w:w="1218" w:type="dxa"/>
          </w:tcPr>
          <w:p w:rsidR="00B64D01" w:rsidRPr="00BD351F" w:rsidRDefault="00B64D01" w:rsidP="003D317A">
            <w:pPr>
              <w:pStyle w:val="tablecell"/>
              <w:rPr>
                <w:strike/>
                <w:noProof/>
                <w:lang w:eastAsia="ko-KR"/>
              </w:rPr>
            </w:pPr>
            <w:r w:rsidRPr="00BD351F">
              <w:rPr>
                <w:strike/>
                <w:noProof/>
                <w:lang w:eastAsia="ko-KR"/>
              </w:rPr>
              <w:t>u(4)</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Cs/>
                <w:strike/>
                <w:noProof/>
                <w:color w:val="FF0000"/>
                <w:lang w:eastAsia="ko-KR"/>
              </w:rPr>
            </w:pPr>
            <w:r w:rsidRPr="00BD351F">
              <w:rPr>
                <w:rFonts w:ascii="Times New Roman" w:hAnsi="Times New Roman"/>
                <w:bCs/>
                <w:strike/>
                <w:noProof/>
                <w:color w:val="FF0000"/>
                <w:lang w:eastAsia="ko-KR"/>
              </w:rPr>
              <w:tab/>
              <w:t>}</w:t>
            </w:r>
          </w:p>
        </w:tc>
        <w:tc>
          <w:tcPr>
            <w:tcW w:w="1218" w:type="dxa"/>
          </w:tcPr>
          <w:p w:rsidR="00B64D01" w:rsidRPr="00BD351F" w:rsidRDefault="00B64D01" w:rsidP="003D317A">
            <w:pPr>
              <w:pStyle w:val="tablecell"/>
              <w:rPr>
                <w:strike/>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
                <w:noProof/>
                <w:lang w:eastAsia="en-US"/>
              </w:rPr>
              <w:tab/>
              <w:t>log2_max_pic_order_cnt_lsb_minus4</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t>for( i = 0; i &lt;= sps_max_sub_layers_minus1; i++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sps_max_dec_pic_buffering</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sps_max_num_reorder_pics</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t>sps_max_latency_increase</w:t>
            </w:r>
            <w:r w:rsidRPr="0056241E">
              <w:rPr>
                <w:rFonts w:ascii="Times New Roman" w:hAnsi="Times New Roman"/>
                <w:noProof/>
                <w:lang w:eastAsia="en-US"/>
              </w:rPr>
              <w:t>[ i ]</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restricted_ref_pic_lists_flag</w:t>
            </w:r>
          </w:p>
        </w:tc>
        <w:tc>
          <w:tcPr>
            <w:tcW w:w="1218" w:type="dxa"/>
          </w:tcPr>
          <w:p w:rsidR="00B64D01" w:rsidRPr="0056241E" w:rsidRDefault="00B64D01" w:rsidP="003D317A">
            <w:pPr>
              <w:pStyle w:val="tablecell"/>
              <w:rPr>
                <w:noProof/>
              </w:rPr>
            </w:pPr>
            <w:r w:rsidRPr="0056241E">
              <w:rPr>
                <w:noProof/>
                <w:u w:val="single"/>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t xml:space="preserve">if( restricted_ref_pic_lists_flag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noProof/>
                <w:lang w:eastAsia="en-US"/>
              </w:rPr>
              <w:tab/>
            </w:r>
            <w:r w:rsidRPr="0056241E">
              <w:rPr>
                <w:rFonts w:ascii="Times New Roman" w:hAnsi="Times New Roman"/>
                <w:b/>
                <w:noProof/>
                <w:lang w:eastAsia="en-US"/>
              </w:rPr>
              <w:t>lists_modification_present_flag</w:t>
            </w:r>
          </w:p>
        </w:tc>
        <w:tc>
          <w:tcPr>
            <w:tcW w:w="1218" w:type="dxa"/>
          </w:tcPr>
          <w:p w:rsidR="00B64D01" w:rsidRPr="0056241E" w:rsidRDefault="00B64D01" w:rsidP="003D317A">
            <w:pPr>
              <w:pStyle w:val="tablecell"/>
              <w:rPr>
                <w:noProof/>
              </w:rPr>
            </w:pPr>
            <w:r w:rsidRPr="0056241E">
              <w:rPr>
                <w:noProof/>
                <w:u w:val="single"/>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log2_min_</w:t>
            </w:r>
            <w:r>
              <w:rPr>
                <w:rFonts w:ascii="Times New Roman" w:hAnsi="Times New Roman"/>
                <w:b/>
                <w:noProof/>
                <w:lang w:eastAsia="en-US"/>
              </w:rPr>
              <w:t>luma_</w:t>
            </w:r>
            <w:r w:rsidRPr="0056241E">
              <w:rPr>
                <w:rFonts w:ascii="Times New Roman" w:hAnsi="Times New Roman"/>
                <w:b/>
                <w:noProof/>
                <w:lang w:eastAsia="en-US"/>
              </w:rPr>
              <w:t>coding_block_size_minus3</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Pr>
                <w:rFonts w:ascii="Times New Roman" w:hAnsi="Times New Roman"/>
                <w:b/>
                <w:noProof/>
                <w:lang w:eastAsia="en-US"/>
              </w:rPr>
              <w:t>log2_diff_max_min_luma_coding_block_size</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log2_min_transform_block_size_minus2</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log2_diff_max_min_transform_block_size</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strike/>
                <w:noProof/>
                <w:color w:val="FF0000"/>
                <w:lang w:eastAsia="ko-KR"/>
              </w:rPr>
            </w:pPr>
            <w:r w:rsidRPr="00BD351F">
              <w:rPr>
                <w:rFonts w:ascii="Times New Roman" w:hAnsi="Times New Roman"/>
                <w:strike/>
                <w:noProof/>
                <w:color w:val="FF0000"/>
                <w:lang w:eastAsia="ko-KR"/>
              </w:rPr>
              <w:tab/>
              <w:t>if( pcm_enabled_flag ) {</w:t>
            </w:r>
          </w:p>
        </w:tc>
        <w:tc>
          <w:tcPr>
            <w:tcW w:w="1218" w:type="dxa"/>
          </w:tcPr>
          <w:p w:rsidR="00B64D01" w:rsidRPr="00BD351F" w:rsidRDefault="00B64D01" w:rsidP="003D317A">
            <w:pPr>
              <w:pStyle w:val="tablecell"/>
              <w:rPr>
                <w:strike/>
                <w:noProof/>
              </w:rPr>
            </w:pP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strike/>
                <w:noProof/>
                <w:color w:val="C00000"/>
                <w:lang w:eastAsia="ko-KR"/>
              </w:rPr>
            </w:pPr>
            <w:r w:rsidRPr="00BD351F">
              <w:rPr>
                <w:rFonts w:ascii="Times New Roman" w:hAnsi="Times New Roman"/>
                <w:b/>
                <w:strike/>
                <w:noProof/>
                <w:color w:val="FF0000"/>
                <w:lang w:eastAsia="ko-KR"/>
              </w:rPr>
              <w:tab/>
            </w:r>
            <w:r w:rsidRPr="00BD351F">
              <w:rPr>
                <w:rFonts w:ascii="Times New Roman" w:hAnsi="Times New Roman"/>
                <w:b/>
                <w:strike/>
                <w:noProof/>
                <w:color w:val="FF0000"/>
                <w:lang w:eastAsia="ko-KR"/>
              </w:rPr>
              <w:tab/>
            </w:r>
            <w:r w:rsidRPr="00BD351F">
              <w:rPr>
                <w:rFonts w:ascii="Times New Roman" w:hAnsi="Times New Roman"/>
                <w:b/>
                <w:strike/>
                <w:noProof/>
                <w:color w:val="C00000"/>
                <w:highlight w:val="cyan"/>
                <w:lang w:eastAsia="ko-KR"/>
              </w:rPr>
              <w:t>log2_min_pcm_luma_coding_block_size_minus3</w:t>
            </w:r>
          </w:p>
        </w:tc>
        <w:tc>
          <w:tcPr>
            <w:tcW w:w="1218" w:type="dxa"/>
          </w:tcPr>
          <w:p w:rsidR="00B64D01" w:rsidRPr="00BD351F" w:rsidRDefault="00B64D01" w:rsidP="003D317A">
            <w:pPr>
              <w:pStyle w:val="tablecell"/>
              <w:rPr>
                <w:strike/>
                <w:noProof/>
                <w:lang w:eastAsia="ko-KR"/>
              </w:rPr>
            </w:pPr>
            <w:r w:rsidRPr="00BD351F">
              <w:rPr>
                <w:strike/>
                <w:noProof/>
                <w:lang w:eastAsia="ko-KR"/>
              </w:rPr>
              <w:t>ue(v)</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strike/>
                <w:noProof/>
                <w:color w:val="FF0000"/>
                <w:lang w:eastAsia="ko-KR"/>
              </w:rPr>
            </w:pPr>
            <w:r w:rsidRPr="00BD351F">
              <w:rPr>
                <w:rFonts w:ascii="Times New Roman" w:hAnsi="Times New Roman"/>
                <w:strike/>
                <w:noProof/>
                <w:color w:val="FF0000"/>
                <w:lang w:eastAsia="ko-KR"/>
              </w:rPr>
              <w:tab/>
            </w:r>
            <w:r w:rsidRPr="00BD351F">
              <w:rPr>
                <w:rFonts w:ascii="Times New Roman" w:hAnsi="Times New Roman"/>
                <w:strike/>
                <w:noProof/>
                <w:color w:val="FF0000"/>
                <w:lang w:eastAsia="ko-KR"/>
              </w:rPr>
              <w:tab/>
            </w:r>
            <w:r w:rsidRPr="00BD351F">
              <w:rPr>
                <w:rFonts w:ascii="Times New Roman" w:hAnsi="Times New Roman"/>
                <w:b/>
                <w:strike/>
                <w:noProof/>
                <w:color w:val="FF0000"/>
                <w:lang w:eastAsia="ko-KR"/>
              </w:rPr>
              <w:t>log2_diff_max_min_pcm_luma_coding_block_size</w:t>
            </w:r>
          </w:p>
        </w:tc>
        <w:tc>
          <w:tcPr>
            <w:tcW w:w="1218" w:type="dxa"/>
          </w:tcPr>
          <w:p w:rsidR="00B64D01" w:rsidRPr="00BD351F" w:rsidRDefault="00B64D01" w:rsidP="003D317A">
            <w:pPr>
              <w:pStyle w:val="tablecell"/>
              <w:rPr>
                <w:strike/>
                <w:noProof/>
                <w:lang w:eastAsia="ko-KR"/>
              </w:rPr>
            </w:pPr>
            <w:r w:rsidRPr="00BD351F">
              <w:rPr>
                <w:strike/>
                <w:noProof/>
                <w:lang w:eastAsia="ko-KR"/>
              </w:rPr>
              <w:t>ue(v)</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strike/>
                <w:noProof/>
                <w:color w:val="FF0000"/>
                <w:lang w:eastAsia="ko-KR"/>
              </w:rPr>
            </w:pPr>
            <w:r w:rsidRPr="00BD351F">
              <w:rPr>
                <w:rFonts w:ascii="Times New Roman" w:hAnsi="Times New Roman"/>
                <w:strike/>
                <w:noProof/>
                <w:color w:val="FF0000"/>
                <w:lang w:eastAsia="ko-KR"/>
              </w:rPr>
              <w:tab/>
              <w:t>}</w:t>
            </w:r>
          </w:p>
        </w:tc>
        <w:tc>
          <w:tcPr>
            <w:tcW w:w="1218" w:type="dxa"/>
          </w:tcPr>
          <w:p w:rsidR="00B64D01" w:rsidRPr="00BD351F" w:rsidRDefault="00B64D01" w:rsidP="003D317A">
            <w:pPr>
              <w:pStyle w:val="tablecell"/>
              <w:rPr>
                <w:strike/>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max_transform_hierarchy_depth_inter</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t>max_transform_hierarchy_depth_intra</w:t>
            </w:r>
          </w:p>
        </w:tc>
        <w:tc>
          <w:tcPr>
            <w:tcW w:w="1218" w:type="dxa"/>
          </w:tcPr>
          <w:p w:rsidR="00B64D01" w:rsidRPr="0056241E" w:rsidRDefault="00B64D01" w:rsidP="003D317A">
            <w:pPr>
              <w:pStyle w:val="tablecell"/>
              <w:rPr>
                <w:noProof/>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b/>
                <w:noProof/>
                <w:lang w:eastAsia="en-US"/>
              </w:rPr>
              <w:tab/>
            </w:r>
            <w:r w:rsidRPr="0056241E">
              <w:rPr>
                <w:rFonts w:ascii="Times New Roman" w:eastAsia="MS Mincho" w:hAnsi="Times New Roman"/>
                <w:b/>
                <w:bCs/>
                <w:noProof/>
                <w:lang w:eastAsia="ja-JP"/>
              </w:rPr>
              <w:t>scaling_list_enable_flag</w:t>
            </w:r>
          </w:p>
        </w:tc>
        <w:tc>
          <w:tcPr>
            <w:tcW w:w="1218" w:type="dxa"/>
          </w:tcPr>
          <w:p w:rsidR="00B64D01" w:rsidRPr="0056241E" w:rsidRDefault="00B64D01" w:rsidP="003D317A">
            <w:pPr>
              <w:pStyle w:val="tablecell"/>
              <w:rPr>
                <w:noProof/>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eastAsia="MS Mincho" w:hAnsi="Times New Roman"/>
                <w:noProof/>
                <w:lang w:eastAsia="ja-JP"/>
              </w:rPr>
            </w:pPr>
            <w:r w:rsidRPr="0056241E">
              <w:rPr>
                <w:rFonts w:ascii="Times New Roman" w:eastAsia="MS Mincho" w:hAnsi="Times New Roman"/>
                <w:noProof/>
                <w:lang w:eastAsia="ja-JP"/>
              </w:rPr>
              <w:lastRenderedPageBreak/>
              <w:tab/>
              <w:t>if( scaling_list_enable_flag )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tabs>
                <w:tab w:val="clear" w:pos="216"/>
                <w:tab w:val="clear" w:pos="432"/>
                <w:tab w:val="left" w:pos="415"/>
              </w:tabs>
              <w:rPr>
                <w:rFonts w:ascii="Times New Roman" w:hAnsi="Times New Roman"/>
                <w:b/>
                <w:noProof/>
                <w:lang w:eastAsia="en-US"/>
              </w:rPr>
            </w:pPr>
            <w:r w:rsidRPr="0056241E">
              <w:rPr>
                <w:rFonts w:ascii="Times New Roman" w:hAnsi="Times New Roman"/>
                <w:b/>
                <w:noProof/>
                <w:lang w:eastAsia="en-US"/>
              </w:rPr>
              <w:tab/>
            </w:r>
            <w:r w:rsidRPr="0056241E">
              <w:rPr>
                <w:rFonts w:ascii="Times New Roman" w:eastAsia="MS Mincho" w:hAnsi="Times New Roman"/>
                <w:b/>
                <w:bCs/>
                <w:noProof/>
                <w:lang w:eastAsia="ja-JP"/>
              </w:rPr>
              <w:t>sps_scaling_list_data_present_flag</w:t>
            </w:r>
          </w:p>
        </w:tc>
        <w:tc>
          <w:tcPr>
            <w:tcW w:w="1218" w:type="dxa"/>
          </w:tcPr>
          <w:p w:rsidR="00B64D01" w:rsidRPr="0056241E" w:rsidRDefault="00B64D01" w:rsidP="003D317A">
            <w:pPr>
              <w:pStyle w:val="tablecell"/>
              <w:rPr>
                <w:noProof/>
              </w:rPr>
            </w:pPr>
            <w:r w:rsidRPr="0056241E">
              <w:rPr>
                <w:rFonts w:eastAsia="MS Mincho"/>
                <w:noProof/>
                <w:lang w:eastAsia="ja-JP"/>
              </w:rPr>
              <w:t>u(1)</w:t>
            </w:r>
          </w:p>
        </w:tc>
      </w:tr>
      <w:tr w:rsidR="00B64D01" w:rsidRPr="0038086E" w:rsidTr="003D317A">
        <w:trPr>
          <w:cantSplit/>
          <w:jc w:val="center"/>
        </w:trPr>
        <w:tc>
          <w:tcPr>
            <w:tcW w:w="6710" w:type="dxa"/>
          </w:tcPr>
          <w:p w:rsidR="00B64D01" w:rsidRPr="0056241E" w:rsidRDefault="00B64D01" w:rsidP="003D317A">
            <w:pPr>
              <w:pStyle w:val="tablesyntax"/>
              <w:tabs>
                <w:tab w:val="clear" w:pos="216"/>
              </w:tabs>
              <w:rPr>
                <w:rFonts w:ascii="Times New Roman" w:hAnsi="Times New Roman"/>
                <w:b/>
                <w:noProof/>
                <w:lang w:eastAsia="en-US"/>
              </w:rPr>
            </w:pPr>
            <w:r w:rsidRPr="0056241E">
              <w:rPr>
                <w:rFonts w:ascii="Times New Roman" w:hAnsi="Times New Roman"/>
                <w:bCs/>
                <w:noProof/>
                <w:lang w:eastAsia="en-US"/>
              </w:rPr>
              <w:tab/>
            </w:r>
            <w:r w:rsidRPr="0056241E">
              <w:rPr>
                <w:rFonts w:ascii="Times New Roman" w:hAnsi="Times New Roman"/>
                <w:bCs/>
                <w:noProof/>
                <w:lang w:eastAsia="zh-TW"/>
              </w:rPr>
              <w:t>if( sps_</w:t>
            </w:r>
            <w:r w:rsidRPr="0056241E">
              <w:rPr>
                <w:rFonts w:ascii="Times New Roman" w:eastAsia="MS Mincho" w:hAnsi="Times New Roman"/>
                <w:bCs/>
                <w:noProof/>
                <w:lang w:eastAsia="ja-JP"/>
              </w:rPr>
              <w:t>scaling_list_data_present</w:t>
            </w:r>
            <w:r w:rsidRPr="0056241E">
              <w:rPr>
                <w:rFonts w:ascii="Times New Roman" w:hAnsi="Times New Roman"/>
                <w:bCs/>
                <w:noProof/>
                <w:lang w:eastAsia="zh-TW"/>
              </w:rPr>
              <w:t>_flag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tabs>
                <w:tab w:val="clear" w:pos="432"/>
                <w:tab w:val="clear" w:pos="648"/>
                <w:tab w:val="left" w:pos="640"/>
              </w:tabs>
              <w:rPr>
                <w:rFonts w:ascii="Times New Roman" w:hAnsi="Times New Roman"/>
                <w:b/>
                <w:noProof/>
                <w:lang w:eastAsia="en-US"/>
              </w:rPr>
            </w:pPr>
            <w:r w:rsidRPr="0056241E">
              <w:rPr>
                <w:rFonts w:ascii="Times New Roman" w:hAnsi="Times New Roman"/>
                <w:bCs/>
                <w:noProof/>
                <w:lang w:eastAsia="en-US"/>
              </w:rPr>
              <w:tab/>
            </w:r>
            <w:r w:rsidRPr="0056241E">
              <w:rPr>
                <w:rFonts w:ascii="Times New Roman" w:hAnsi="Times New Roman"/>
                <w:bCs/>
                <w:noProof/>
                <w:lang w:eastAsia="en-US"/>
              </w:rPr>
              <w:tab/>
            </w:r>
            <w:r w:rsidRPr="0056241E">
              <w:rPr>
                <w:rFonts w:ascii="Times New Roman" w:eastAsia="MS Mincho" w:hAnsi="Times New Roman"/>
                <w:bCs/>
                <w:noProof/>
                <w:lang w:eastAsia="ja-JP"/>
              </w:rPr>
              <w:t>scaling_list</w:t>
            </w:r>
            <w:r w:rsidRPr="0056241E">
              <w:rPr>
                <w:rFonts w:ascii="Times New Roman" w:hAnsi="Times New Roman"/>
                <w:bCs/>
                <w:noProof/>
                <w:lang w:eastAsia="zh-TW"/>
              </w:rPr>
              <w:t>_</w:t>
            </w:r>
            <w:r>
              <w:rPr>
                <w:rFonts w:ascii="Times New Roman" w:hAnsi="Times New Roman"/>
                <w:bCs/>
                <w:noProof/>
                <w:lang w:eastAsia="zh-TW"/>
              </w:rPr>
              <w:t>data</w:t>
            </w:r>
            <w:r w:rsidRPr="0056241E">
              <w:rPr>
                <w:rFonts w:ascii="Times New Roman" w:hAnsi="Times New Roman"/>
                <w:bCs/>
                <w:noProof/>
                <w:lang w:eastAsia="zh-TW"/>
              </w:rPr>
              <w:t>(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eastAsia="MS Mincho" w:hAnsi="Times New Roman"/>
                <w:noProof/>
                <w:lang w:eastAsia="ja-JP"/>
              </w:rPr>
            </w:pPr>
            <w:r w:rsidRPr="0056241E">
              <w:rPr>
                <w:rFonts w:ascii="Times New Roman" w:eastAsia="MS Mincho" w:hAnsi="Times New Roman"/>
                <w:noProof/>
                <w:lang w:eastAsia="ja-JP"/>
              </w:rPr>
              <w:tab/>
              <w:t>}</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r>
            <w:r>
              <w:rPr>
                <w:rFonts w:ascii="Times New Roman" w:hAnsi="Times New Roman"/>
                <w:b/>
                <w:noProof/>
                <w:lang w:eastAsia="ko-KR"/>
              </w:rPr>
              <w:t>amp_enabled_flag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sample_adaptive_offset_enabled_flag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strike/>
                <w:noProof/>
                <w:color w:val="FF0000"/>
                <w:lang w:eastAsia="ko-KR"/>
              </w:rPr>
            </w:pPr>
            <w:r w:rsidRPr="00BD351F">
              <w:rPr>
                <w:rFonts w:ascii="Times New Roman" w:hAnsi="Times New Roman"/>
                <w:strike/>
                <w:noProof/>
                <w:color w:val="FF0000"/>
                <w:lang w:eastAsia="ko-KR"/>
              </w:rPr>
              <w:tab/>
              <w:t>if( pcm_enabled_flag )</w:t>
            </w:r>
          </w:p>
        </w:tc>
        <w:tc>
          <w:tcPr>
            <w:tcW w:w="1218" w:type="dxa"/>
          </w:tcPr>
          <w:p w:rsidR="00B64D01" w:rsidRPr="00BD351F" w:rsidRDefault="00B64D01" w:rsidP="003D317A">
            <w:pPr>
              <w:pStyle w:val="tablecell"/>
              <w:rPr>
                <w:strike/>
                <w:noProof/>
                <w:lang w:eastAsia="ko-KR"/>
              </w:rPr>
            </w:pPr>
          </w:p>
        </w:tc>
      </w:tr>
      <w:tr w:rsidR="00B64D01" w:rsidRPr="0038086E" w:rsidTr="003D317A">
        <w:trPr>
          <w:cantSplit/>
          <w:jc w:val="center"/>
        </w:trPr>
        <w:tc>
          <w:tcPr>
            <w:tcW w:w="6710" w:type="dxa"/>
          </w:tcPr>
          <w:p w:rsidR="00B64D01" w:rsidRPr="00BD351F" w:rsidRDefault="00B64D01" w:rsidP="003D317A">
            <w:pPr>
              <w:pStyle w:val="tablesyntax"/>
              <w:rPr>
                <w:rFonts w:ascii="Times New Roman" w:hAnsi="Times New Roman"/>
                <w:b/>
                <w:strike/>
                <w:noProof/>
                <w:color w:val="FF0000"/>
                <w:lang w:eastAsia="ko-KR"/>
              </w:rPr>
            </w:pPr>
            <w:r w:rsidRPr="00BD351F">
              <w:rPr>
                <w:rFonts w:ascii="Times New Roman" w:hAnsi="Times New Roman"/>
                <w:b/>
                <w:strike/>
                <w:noProof/>
                <w:color w:val="FF0000"/>
                <w:lang w:eastAsia="ko-KR"/>
              </w:rPr>
              <w:tab/>
            </w:r>
            <w:r w:rsidRPr="00BD351F">
              <w:rPr>
                <w:rFonts w:ascii="Times New Roman" w:hAnsi="Times New Roman"/>
                <w:b/>
                <w:strike/>
                <w:noProof/>
                <w:color w:val="FF0000"/>
                <w:lang w:eastAsia="ko-KR"/>
              </w:rPr>
              <w:tab/>
              <w:t>pcm_loop_filter_disable_flag</w:t>
            </w:r>
          </w:p>
        </w:tc>
        <w:tc>
          <w:tcPr>
            <w:tcW w:w="1218" w:type="dxa"/>
          </w:tcPr>
          <w:p w:rsidR="00B64D01" w:rsidRPr="00BD351F" w:rsidRDefault="00B64D01" w:rsidP="003D317A">
            <w:pPr>
              <w:pStyle w:val="tablecell"/>
              <w:rPr>
                <w:strike/>
                <w:noProof/>
                <w:lang w:eastAsia="ko-KR"/>
              </w:rPr>
            </w:pPr>
            <w:r w:rsidRPr="00BD351F">
              <w:rPr>
                <w:strike/>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sps_temporal_id_nesting_flag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bCs/>
                <w:noProof/>
                <w:lang w:eastAsia="en-US"/>
              </w:rPr>
              <w:tab/>
              <w:t>num_short_term_ref_pic_sets</w:t>
            </w:r>
          </w:p>
        </w:tc>
        <w:tc>
          <w:tcPr>
            <w:tcW w:w="1218" w:type="dxa"/>
          </w:tcPr>
          <w:p w:rsidR="00B64D01" w:rsidRPr="0056241E" w:rsidRDefault="00B64D01" w:rsidP="003D317A">
            <w:pPr>
              <w:pStyle w:val="tablecell"/>
              <w:rPr>
                <w:noProof/>
                <w:lang w:eastAsia="ko-KR"/>
              </w:rPr>
            </w:pPr>
            <w:r w:rsidRPr="0056241E">
              <w:rPr>
                <w:noProof/>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Cs/>
                <w:noProof/>
                <w:lang w:eastAsia="en-US"/>
              </w:rPr>
              <w:tab/>
              <w:t>for( i = 0; i &lt; num_short_term_ref_pic_sets; i++)</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noProof/>
                <w:lang w:eastAsia="en-US"/>
              </w:rPr>
              <w:t>short_term_ref_pic_set( i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noProof/>
                <w:lang w:eastAsia="ko-KR"/>
              </w:rPr>
              <w:tab/>
            </w:r>
            <w:r w:rsidRPr="0056241E">
              <w:rPr>
                <w:rFonts w:ascii="Times New Roman" w:hAnsi="Times New Roman"/>
                <w:b/>
                <w:noProof/>
                <w:lang w:eastAsia="en-US"/>
              </w:rPr>
              <w:t>long_term_ref_pics_present_flag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t>if( long_term_ref_pics_present_flag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num_long_term_ref_pics_sps</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for( i = 0; i &lt; num_long_term_ref_pics_sps; i++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lt_ref_pic_poc_lsb_sps</w:t>
            </w:r>
            <w:r w:rsidRPr="0056241E">
              <w:rPr>
                <w:rFonts w:ascii="Times New Roman" w:hAnsi="Times New Roman"/>
                <w:noProof/>
                <w:lang w:eastAsia="ko-KR"/>
              </w:rPr>
              <w:t>[ i ]</w:t>
            </w:r>
          </w:p>
        </w:tc>
        <w:tc>
          <w:tcPr>
            <w:tcW w:w="1218" w:type="dxa"/>
          </w:tcPr>
          <w:p w:rsidR="00B64D01" w:rsidRPr="0056241E" w:rsidRDefault="00B64D01" w:rsidP="003D317A">
            <w:pPr>
              <w:pStyle w:val="tablecell"/>
              <w:rPr>
                <w:noProof/>
                <w:lang w:eastAsia="ko-KR"/>
              </w:rPr>
            </w:pPr>
            <w:r w:rsidRPr="0056241E">
              <w:rPr>
                <w:noProof/>
                <w:lang w:eastAsia="ko-KR"/>
              </w:rPr>
              <w:t>u(v)</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noProof/>
                <w:lang w:eastAsia="ko-KR"/>
              </w:rPr>
              <w:tab/>
            </w:r>
            <w:r w:rsidRPr="0056241E">
              <w:rPr>
                <w:rFonts w:ascii="Times New Roman" w:hAnsi="Times New Roman"/>
                <w:b/>
                <w:noProof/>
                <w:lang w:eastAsia="ko-KR"/>
              </w:rPr>
              <w:t>used_by_curr_pic_lt_sps_flag</w:t>
            </w:r>
            <w:r w:rsidRPr="0056241E">
              <w:rPr>
                <w:rFonts w:ascii="Times New Roman" w:hAnsi="Times New Roman"/>
                <w:noProof/>
                <w:lang w:eastAsia="ko-KR"/>
              </w:rPr>
              <w:t>[ i ]</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t>}</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ko-KR"/>
              </w:rPr>
            </w:pPr>
            <w:r w:rsidRPr="0056241E">
              <w:rPr>
                <w:rFonts w:ascii="Times New Roman" w:hAnsi="Times New Roman"/>
                <w:noProof/>
                <w:lang w:eastAsia="ko-KR"/>
              </w:rPr>
              <w:tab/>
              <w:t>}</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ko-KR"/>
              </w:rPr>
            </w:pPr>
            <w:r w:rsidRPr="0056241E">
              <w:rPr>
                <w:rFonts w:ascii="Times New Roman" w:hAnsi="Times New Roman"/>
                <w:b/>
                <w:noProof/>
                <w:lang w:eastAsia="ko-KR"/>
              </w:rPr>
              <w:tab/>
              <w:t>sps_temporal_mvp_enable_flag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Cs/>
                <w:noProof/>
                <w:highlight w:val="yellow"/>
                <w:lang w:eastAsia="ko-KR"/>
              </w:rPr>
              <w:tab/>
            </w:r>
            <w:r w:rsidRPr="00C46318">
              <w:rPr>
                <w:rFonts w:ascii="Times New Roman" w:hAnsi="Times New Roman"/>
                <w:b/>
                <w:bCs/>
                <w:noProof/>
                <w:color w:val="FF0000"/>
                <w:highlight w:val="yellow"/>
                <w:lang w:eastAsia="ko-KR"/>
              </w:rPr>
              <w:t>pcm_enabled_flag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Cs/>
                <w:noProof/>
                <w:color w:val="FF0000"/>
                <w:highlight w:val="yellow"/>
                <w:lang w:eastAsia="ko-KR"/>
              </w:rPr>
            </w:pPr>
            <w:r w:rsidRPr="00C46318">
              <w:rPr>
                <w:rFonts w:ascii="Times New Roman" w:hAnsi="Times New Roman"/>
                <w:bCs/>
                <w:noProof/>
                <w:color w:val="FF0000"/>
                <w:highlight w:val="yellow"/>
                <w:lang w:eastAsia="ko-KR"/>
              </w:rPr>
              <w:tab/>
              <w:t>if( pcm_enabled_flag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
                <w:bCs/>
                <w:noProof/>
                <w:color w:val="FF0000"/>
                <w:highlight w:val="yellow"/>
                <w:lang w:eastAsia="ko-KR"/>
              </w:rPr>
              <w:tab/>
            </w:r>
            <w:r w:rsidRPr="00C46318">
              <w:rPr>
                <w:rFonts w:ascii="Times New Roman" w:hAnsi="Times New Roman"/>
                <w:b/>
                <w:bCs/>
                <w:noProof/>
                <w:color w:val="FF0000"/>
                <w:highlight w:val="yellow"/>
                <w:lang w:eastAsia="ko-KR"/>
              </w:rPr>
              <w:tab/>
              <w:t>pcm_sample_bit_depth_luma_minus1</w:t>
            </w:r>
          </w:p>
        </w:tc>
        <w:tc>
          <w:tcPr>
            <w:tcW w:w="1218"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bCs/>
                <w:noProof/>
                <w:color w:val="FF0000"/>
                <w:highlight w:val="yellow"/>
                <w:lang w:eastAsia="ko-KR"/>
              </w:rPr>
            </w:pPr>
            <w:r w:rsidRPr="00C46318">
              <w:rPr>
                <w:rFonts w:ascii="Times New Roman" w:hAnsi="Times New Roman"/>
                <w:b/>
                <w:bCs/>
                <w:noProof/>
                <w:color w:val="FF0000"/>
                <w:highlight w:val="yellow"/>
                <w:lang w:eastAsia="ko-KR"/>
              </w:rPr>
              <w:tab/>
            </w:r>
            <w:r w:rsidRPr="00C46318">
              <w:rPr>
                <w:rFonts w:ascii="Times New Roman" w:hAnsi="Times New Roman"/>
                <w:b/>
                <w:bCs/>
                <w:noProof/>
                <w:color w:val="FF0000"/>
                <w:highlight w:val="yellow"/>
                <w:lang w:eastAsia="ko-KR"/>
              </w:rPr>
              <w:tab/>
              <w:t>pcm_sample_bit_depth_chroma_minus1</w:t>
            </w:r>
          </w:p>
        </w:tc>
        <w:tc>
          <w:tcPr>
            <w:tcW w:w="1218" w:type="dxa"/>
          </w:tcPr>
          <w:p w:rsidR="00B64D01" w:rsidRPr="0056241E" w:rsidRDefault="00B64D01" w:rsidP="003D317A">
            <w:pPr>
              <w:pStyle w:val="tablecell"/>
              <w:rPr>
                <w:noProof/>
                <w:lang w:eastAsia="ko-KR"/>
              </w:rPr>
            </w:pPr>
            <w:r w:rsidRPr="0056241E">
              <w:rPr>
                <w:noProof/>
                <w:lang w:eastAsia="ko-KR"/>
              </w:rPr>
              <w:t>u(4)</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noProof/>
                <w:color w:val="C00000"/>
                <w:highlight w:val="yellow"/>
                <w:lang w:eastAsia="ko-KR"/>
              </w:rPr>
            </w:pP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en-US"/>
              </w:rPr>
              <w:t>log2_</w:t>
            </w:r>
            <w:r w:rsidRPr="00C46318">
              <w:rPr>
                <w:b/>
                <w:noProof/>
                <w:color w:val="FF0000"/>
                <w:highlight w:val="yellow"/>
                <w:lang w:eastAsia="en-US"/>
              </w:rPr>
              <w:t>diff_</w:t>
            </w:r>
            <w:r w:rsidRPr="00C46318">
              <w:rPr>
                <w:rFonts w:ascii="Times New Roman" w:hAnsi="Times New Roman"/>
                <w:b/>
                <w:noProof/>
                <w:color w:val="FF0000"/>
                <w:highlight w:val="yellow"/>
                <w:lang w:eastAsia="en-US"/>
              </w:rPr>
              <w:t>min</w:t>
            </w:r>
            <w:r w:rsidRPr="00C46318">
              <w:rPr>
                <w:b/>
                <w:noProof/>
                <w:color w:val="FF0000"/>
                <w:highlight w:val="yellow"/>
                <w:lang w:eastAsia="en-US"/>
              </w:rPr>
              <w:t>_pcm</w:t>
            </w:r>
            <w:r w:rsidRPr="00C46318">
              <w:rPr>
                <w:rFonts w:ascii="Times New Roman" w:hAnsi="Times New Roman"/>
                <w:b/>
                <w:noProof/>
                <w:color w:val="FF0000"/>
                <w:highlight w:val="yellow"/>
                <w:lang w:eastAsia="en-US"/>
              </w:rPr>
              <w:t>_luma_coding_block_size</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noProof/>
                <w:color w:val="FF0000"/>
                <w:highlight w:val="yellow"/>
                <w:lang w:eastAsia="ko-KR"/>
              </w:rPr>
            </w:pPr>
            <w:r w:rsidRPr="00C46318">
              <w:rPr>
                <w:rFonts w:ascii="Times New Roman" w:hAnsi="Times New Roman"/>
                <w:noProof/>
                <w:color w:val="FF0000"/>
                <w:highlight w:val="yellow"/>
                <w:lang w:eastAsia="ko-KR"/>
              </w:rPr>
              <w:tab/>
            </w:r>
            <w:r w:rsidRPr="00C46318">
              <w:rPr>
                <w:rFonts w:ascii="Times New Roman" w:hAnsi="Times New Roman"/>
                <w:noProof/>
                <w:color w:val="FF0000"/>
                <w:highlight w:val="yellow"/>
                <w:lang w:eastAsia="ko-KR"/>
              </w:rPr>
              <w:tab/>
            </w:r>
            <w:r w:rsidRPr="00C46318">
              <w:rPr>
                <w:rFonts w:ascii="Times New Roman" w:hAnsi="Times New Roman"/>
                <w:b/>
                <w:noProof/>
                <w:color w:val="FF0000"/>
                <w:highlight w:val="yellow"/>
                <w:lang w:eastAsia="ko-KR"/>
              </w:rPr>
              <w:t>log2_diff_max_min_pcm_luma_coding_block_size</w:t>
            </w:r>
          </w:p>
        </w:tc>
        <w:tc>
          <w:tcPr>
            <w:tcW w:w="1218" w:type="dxa"/>
          </w:tcPr>
          <w:p w:rsidR="00B64D01" w:rsidRPr="0056241E" w:rsidRDefault="00B64D01" w:rsidP="003D317A">
            <w:pPr>
              <w:pStyle w:val="tablecell"/>
              <w:rPr>
                <w:noProof/>
                <w:lang w:eastAsia="ko-KR"/>
              </w:rPr>
            </w:pPr>
            <w:r w:rsidRPr="0056241E">
              <w:rPr>
                <w:noProof/>
                <w:lang w:eastAsia="ko-KR"/>
              </w:rPr>
              <w:t>ue(v)</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b/>
                <w:noProof/>
                <w:color w:val="FF0000"/>
                <w:highlight w:val="yellow"/>
                <w:lang w:eastAsia="ko-KR"/>
              </w:rPr>
            </w:pPr>
            <w:r w:rsidRPr="00C46318">
              <w:rPr>
                <w:rFonts w:ascii="Times New Roman" w:hAnsi="Times New Roman"/>
                <w:b/>
                <w:noProof/>
                <w:color w:val="FF0000"/>
                <w:highlight w:val="yellow"/>
                <w:lang w:eastAsia="ko-KR"/>
              </w:rPr>
              <w:tab/>
            </w:r>
            <w:r w:rsidRPr="00C46318">
              <w:rPr>
                <w:rFonts w:ascii="Times New Roman" w:hAnsi="Times New Roman"/>
                <w:b/>
                <w:noProof/>
                <w:color w:val="FF0000"/>
                <w:highlight w:val="yellow"/>
                <w:lang w:eastAsia="ko-KR"/>
              </w:rPr>
              <w:tab/>
              <w:t>pcm_loop_filter_disable_flag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C46318" w:rsidRDefault="00B64D01" w:rsidP="003D317A">
            <w:pPr>
              <w:pStyle w:val="tablesyntax"/>
              <w:rPr>
                <w:rFonts w:ascii="Times New Roman" w:hAnsi="Times New Roman"/>
                <w:noProof/>
                <w:color w:val="FF0000"/>
                <w:highlight w:val="yellow"/>
                <w:lang w:eastAsia="ko-KR"/>
              </w:rPr>
            </w:pPr>
            <w:r w:rsidRPr="00C46318">
              <w:rPr>
                <w:rFonts w:ascii="Times New Roman" w:hAnsi="Times New Roman"/>
                <w:noProof/>
                <w:highlight w:val="yellow"/>
                <w:lang w:eastAsia="ko-KR"/>
              </w:rPr>
              <w:t xml:space="preserve"> </w:t>
            </w:r>
            <w:r w:rsidRPr="00C46318">
              <w:rPr>
                <w:rFonts w:ascii="Times New Roman" w:hAnsi="Times New Roman"/>
                <w:noProof/>
                <w:color w:val="FF0000"/>
                <w:highlight w:val="yellow"/>
                <w:lang w:eastAsia="ko-KR"/>
              </w:rPr>
              <w:t xml:space="preserve"> }</w:t>
            </w:r>
          </w:p>
        </w:tc>
        <w:tc>
          <w:tcPr>
            <w:tcW w:w="1218" w:type="dxa"/>
          </w:tcPr>
          <w:p w:rsidR="00B64D01" w:rsidRPr="0056241E" w:rsidRDefault="00B64D01" w:rsidP="003D317A">
            <w:pPr>
              <w:pStyle w:val="tablesyntax"/>
              <w:rPr>
                <w:rFonts w:ascii="Times New Roman" w:hAnsi="Times New Roman"/>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
                <w:noProof/>
                <w:lang w:eastAsia="en-US"/>
              </w:rPr>
            </w:pPr>
            <w:r w:rsidRPr="0056241E">
              <w:rPr>
                <w:rFonts w:ascii="Times New Roman" w:hAnsi="Times New Roman"/>
                <w:noProof/>
                <w:lang w:eastAsia="en-US"/>
              </w:rPr>
              <w:tab/>
            </w:r>
            <w:r w:rsidRPr="0056241E">
              <w:rPr>
                <w:rFonts w:ascii="Times New Roman" w:hAnsi="Times New Roman"/>
                <w:b/>
                <w:noProof/>
                <w:lang w:eastAsia="en-US"/>
              </w:rPr>
              <w:t>vui_parameters_present_flag</w:t>
            </w:r>
          </w:p>
        </w:tc>
        <w:tc>
          <w:tcPr>
            <w:tcW w:w="1218" w:type="dxa"/>
          </w:tcPr>
          <w:p w:rsidR="00B64D01" w:rsidRPr="0056241E" w:rsidRDefault="00B64D01" w:rsidP="003D317A">
            <w:pPr>
              <w:pStyle w:val="tablecell"/>
              <w:rPr>
                <w:noProof/>
                <w:lang w:eastAsia="ko-KR"/>
              </w:rPr>
            </w:pPr>
            <w:r w:rsidRPr="0056241E">
              <w:rPr>
                <w:noProof/>
                <w:lang w:eastAsia="ko-KR"/>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t>if( vui_parameters_present_flag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noProof/>
                <w:lang w:eastAsia="en-US"/>
              </w:rPr>
              <w:tab/>
            </w:r>
            <w:r w:rsidRPr="0056241E">
              <w:rPr>
                <w:rFonts w:ascii="Times New Roman" w:hAnsi="Times New Roman"/>
                <w:noProof/>
                <w:lang w:eastAsia="en-US"/>
              </w:rPr>
              <w:tab/>
              <w:t>vui_parameters(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bCs/>
                <w:noProof/>
                <w:lang w:eastAsia="en-US"/>
              </w:rPr>
              <w:tab/>
              <w:t>sps_extension_flag</w:t>
            </w:r>
          </w:p>
        </w:tc>
        <w:tc>
          <w:tcPr>
            <w:tcW w:w="1218" w:type="dxa"/>
          </w:tcPr>
          <w:p w:rsidR="00B64D01" w:rsidRPr="0056241E" w:rsidRDefault="00B64D01" w:rsidP="003D317A">
            <w:pPr>
              <w:pStyle w:val="tablecell"/>
              <w:rPr>
                <w:noProof/>
                <w:lang w:eastAsia="ko-KR"/>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Cs/>
                <w:noProof/>
                <w:lang w:eastAsia="en-US"/>
              </w:rPr>
              <w:tab/>
              <w:t>if( sps_extension_flag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noProof/>
                <w:lang w:eastAsia="en-US"/>
              </w:rPr>
              <w:t>while( more_rbsp_data( ) )</w:t>
            </w:r>
          </w:p>
        </w:tc>
        <w:tc>
          <w:tcPr>
            <w:tcW w:w="1218" w:type="dxa"/>
          </w:tcPr>
          <w:p w:rsidR="00B64D01" w:rsidRPr="0056241E" w:rsidRDefault="00B64D01" w:rsidP="003D317A">
            <w:pPr>
              <w:pStyle w:val="tablecell"/>
              <w:rPr>
                <w:noProof/>
                <w:lang w:eastAsia="ko-KR"/>
              </w:rPr>
            </w:pP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noProof/>
                <w:lang w:eastAsia="en-US"/>
              </w:rPr>
            </w:pPr>
            <w:r w:rsidRPr="0056241E">
              <w:rPr>
                <w:rFonts w:ascii="Times New Roman" w:hAnsi="Times New Roman"/>
                <w:b/>
                <w:noProof/>
                <w:lang w:eastAsia="en-US"/>
              </w:rPr>
              <w:tab/>
            </w:r>
            <w:r w:rsidRPr="0056241E">
              <w:rPr>
                <w:rFonts w:ascii="Times New Roman" w:hAnsi="Times New Roman"/>
                <w:b/>
                <w:noProof/>
                <w:lang w:eastAsia="en-US"/>
              </w:rPr>
              <w:tab/>
            </w:r>
            <w:r w:rsidRPr="0056241E">
              <w:rPr>
                <w:rFonts w:ascii="Times New Roman" w:hAnsi="Times New Roman"/>
                <w:b/>
                <w:noProof/>
                <w:lang w:eastAsia="en-US"/>
              </w:rPr>
              <w:tab/>
              <w:t>sps_extension_data_flag</w:t>
            </w:r>
          </w:p>
        </w:tc>
        <w:tc>
          <w:tcPr>
            <w:tcW w:w="1218" w:type="dxa"/>
          </w:tcPr>
          <w:p w:rsidR="00B64D01" w:rsidRPr="0056241E" w:rsidRDefault="00B64D01" w:rsidP="003D317A">
            <w:pPr>
              <w:pStyle w:val="tablecell"/>
              <w:rPr>
                <w:noProof/>
                <w:lang w:eastAsia="ko-KR"/>
              </w:rPr>
            </w:pPr>
            <w:r w:rsidRPr="0056241E">
              <w:rPr>
                <w:noProof/>
              </w:rPr>
              <w:t>u(1)</w:t>
            </w:r>
          </w:p>
        </w:tc>
      </w:tr>
      <w:tr w:rsidR="00B64D01" w:rsidRPr="0038086E" w:rsidTr="003D317A">
        <w:trPr>
          <w:cantSplit/>
          <w:jc w:val="center"/>
        </w:trPr>
        <w:tc>
          <w:tcPr>
            <w:tcW w:w="6710" w:type="dxa"/>
          </w:tcPr>
          <w:p w:rsidR="00B64D01" w:rsidRPr="0056241E" w:rsidRDefault="00B64D01" w:rsidP="003D317A">
            <w:pPr>
              <w:pStyle w:val="tablesyntax"/>
              <w:rPr>
                <w:rFonts w:ascii="Times New Roman" w:hAnsi="Times New Roman"/>
                <w:bCs/>
                <w:noProof/>
                <w:lang w:eastAsia="en-US"/>
              </w:rPr>
            </w:pPr>
            <w:r w:rsidRPr="0056241E">
              <w:rPr>
                <w:rFonts w:ascii="Times New Roman" w:hAnsi="Times New Roman"/>
                <w:bCs/>
                <w:noProof/>
                <w:lang w:eastAsia="en-US"/>
              </w:rPr>
              <w:tab/>
              <w:t>rbsp_trailing_bits( )</w:t>
            </w:r>
          </w:p>
        </w:tc>
        <w:tc>
          <w:tcPr>
            <w:tcW w:w="1218" w:type="dxa"/>
          </w:tcPr>
          <w:p w:rsidR="00B64D01" w:rsidRPr="0056241E" w:rsidRDefault="00B64D01" w:rsidP="003D317A">
            <w:pPr>
              <w:pStyle w:val="tablecell"/>
              <w:rPr>
                <w:noProof/>
              </w:rPr>
            </w:pPr>
          </w:p>
        </w:tc>
      </w:tr>
      <w:tr w:rsidR="00B64D01" w:rsidRPr="0038086E" w:rsidTr="003D317A">
        <w:trPr>
          <w:cantSplit/>
          <w:jc w:val="center"/>
        </w:trPr>
        <w:tc>
          <w:tcPr>
            <w:tcW w:w="6710" w:type="dxa"/>
          </w:tcPr>
          <w:p w:rsidR="00B64D01" w:rsidRPr="0056241E" w:rsidRDefault="00B64D01" w:rsidP="003D317A">
            <w:pPr>
              <w:pStyle w:val="tablesyntax"/>
              <w:keepNext w:val="0"/>
              <w:rPr>
                <w:rFonts w:ascii="Times New Roman" w:hAnsi="Times New Roman"/>
                <w:noProof/>
                <w:lang w:eastAsia="en-US"/>
              </w:rPr>
            </w:pPr>
            <w:r w:rsidRPr="0056241E">
              <w:rPr>
                <w:rFonts w:ascii="Times New Roman" w:hAnsi="Times New Roman"/>
                <w:noProof/>
                <w:lang w:eastAsia="en-US"/>
              </w:rPr>
              <w:t>}</w:t>
            </w:r>
          </w:p>
        </w:tc>
        <w:tc>
          <w:tcPr>
            <w:tcW w:w="1218" w:type="dxa"/>
          </w:tcPr>
          <w:p w:rsidR="00B64D01" w:rsidRPr="0056241E" w:rsidRDefault="00B64D01" w:rsidP="003D317A">
            <w:pPr>
              <w:pStyle w:val="tablecell"/>
              <w:keepNext w:val="0"/>
              <w:rPr>
                <w:noProof/>
              </w:rPr>
            </w:pPr>
          </w:p>
        </w:tc>
      </w:tr>
    </w:tbl>
    <w:p w:rsidR="00B64D01" w:rsidRDefault="00B64D01" w:rsidP="00BD351F">
      <w:pPr>
        <w:rPr>
          <w:noProof/>
        </w:rPr>
      </w:pPr>
    </w:p>
    <w:p w:rsidR="00B64D01" w:rsidRDefault="00B64D01" w:rsidP="0011414A">
      <w:pPr>
        <w:rPr>
          <w:lang w:val="en-CA"/>
        </w:rPr>
      </w:pPr>
    </w:p>
    <w:p w:rsidR="00B64D01" w:rsidRDefault="00B64D01" w:rsidP="0011414A">
      <w:pPr>
        <w:rPr>
          <w:lang w:val="en-CA"/>
        </w:rPr>
      </w:pPr>
      <w:r>
        <w:rPr>
          <w:lang w:val="en-CA"/>
        </w:rPr>
        <w:t xml:space="preserve"> </w:t>
      </w:r>
    </w:p>
    <w:p w:rsidR="00B64D01" w:rsidRPr="0011414A" w:rsidRDefault="00B64D01" w:rsidP="0011414A">
      <w:pPr>
        <w:rPr>
          <w:lang w:val="en-CA"/>
        </w:rPr>
      </w:pPr>
    </w:p>
    <w:p w:rsidR="00B64D01" w:rsidRPr="005B217D" w:rsidRDefault="00B64D01" w:rsidP="009234A5">
      <w:pPr>
        <w:jc w:val="both"/>
        <w:rPr>
          <w:szCs w:val="22"/>
          <w:lang w:val="en-CA"/>
        </w:rPr>
      </w:pPr>
      <w:r w:rsidRPr="009B3C43">
        <w:rPr>
          <w:b/>
          <w:szCs w:val="22"/>
        </w:rPr>
        <w:t>Motorola Mobility Inc.</w:t>
      </w:r>
      <w:r>
        <w:rPr>
          <w:b/>
          <w:szCs w:val="22"/>
        </w:rPr>
        <w:t xml:space="preserve"> </w:t>
      </w:r>
      <w:r w:rsidRPr="005B217D">
        <w:rPr>
          <w:b/>
          <w:szCs w:val="22"/>
          <w:lang w:val="en-CA"/>
        </w:rPr>
        <w:t xml:space="preserve">may have current or pending patent rights relating to the technology described in this contribution and, conditioned on reciprocity, is prepared to grant licenses under reasonable and non-discriminatory terms as necessary for implementation of the resulting ITU-T </w:t>
      </w:r>
      <w:r w:rsidRPr="005B217D">
        <w:rPr>
          <w:b/>
          <w:szCs w:val="22"/>
          <w:lang w:val="en-CA"/>
        </w:rPr>
        <w:lastRenderedPageBreak/>
        <w:t>Recommendation | ISO/IEC International Standard (per box 2 of the ITU-T/ITU-R/ISO/IEC patent statement and licensing declaration form).</w:t>
      </w:r>
    </w:p>
    <w:p w:rsidR="00B64D01" w:rsidRDefault="00B64D01" w:rsidP="009234A5">
      <w:pPr>
        <w:jc w:val="both"/>
        <w:rPr>
          <w:szCs w:val="22"/>
          <w:lang w:val="en-CA"/>
        </w:rPr>
      </w:pPr>
    </w:p>
    <w:p w:rsidR="00B64D01" w:rsidRPr="00D1176C" w:rsidRDefault="00B64D01" w:rsidP="00FD4CB4">
      <w:pPr>
        <w:pStyle w:val="Heading1"/>
      </w:pPr>
      <w:r>
        <w:t>Reference</w:t>
      </w:r>
    </w:p>
    <w:p w:rsidR="00B64D01" w:rsidRDefault="00B64D01" w:rsidP="00FD4CB4">
      <w:pPr>
        <w:tabs>
          <w:tab w:val="left" w:pos="0"/>
        </w:tabs>
        <w:jc w:val="both"/>
        <w:rPr>
          <w:szCs w:val="22"/>
          <w:lang w:eastAsia="zh-CN"/>
        </w:rPr>
      </w:pPr>
      <w:r w:rsidRPr="00E31DB1">
        <w:rPr>
          <w:szCs w:val="22"/>
        </w:rPr>
        <w:t>[1] B. Bross, W.-J. Han, G. J. Sullivan, J.-R. Ohm, T. Wiegand, “High Efficiency Video Coding (HEVC) text</w:t>
      </w:r>
      <w:r>
        <w:rPr>
          <w:szCs w:val="22"/>
        </w:rPr>
        <w:t xml:space="preserve"> specification draft 7,” JCTVC-K</w:t>
      </w:r>
      <w:r w:rsidRPr="00E31DB1">
        <w:rPr>
          <w:szCs w:val="22"/>
        </w:rPr>
        <w:t>003</w:t>
      </w:r>
      <w:r>
        <w:rPr>
          <w:szCs w:val="22"/>
        </w:rPr>
        <w:t>0</w:t>
      </w:r>
      <w:r w:rsidRPr="00E31DB1">
        <w:rPr>
          <w:szCs w:val="22"/>
        </w:rPr>
        <w:t>.</w:t>
      </w:r>
    </w:p>
    <w:p w:rsidR="00B64D01" w:rsidRPr="00B64D01" w:rsidRDefault="00B64D01" w:rsidP="00FD4CB4">
      <w:pPr>
        <w:tabs>
          <w:tab w:val="left" w:pos="0"/>
        </w:tabs>
        <w:jc w:val="both"/>
        <w:rPr>
          <w:szCs w:val="22"/>
          <w:lang w:eastAsia="zh-CN"/>
        </w:rPr>
      </w:pPr>
      <w:r>
        <w:rPr>
          <w:szCs w:val="22"/>
          <w:lang w:eastAsia="zh-CN"/>
        </w:rPr>
        <w:t>[2] K. Chono, “</w:t>
      </w:r>
      <w:r w:rsidRPr="00167B33">
        <w:rPr>
          <w:szCs w:val="22"/>
          <w:lang w:eastAsia="zh-CN"/>
        </w:rPr>
        <w:t>AHG9: On Tickets 637, 763 and, 777</w:t>
      </w:r>
      <w:r>
        <w:rPr>
          <w:szCs w:val="22"/>
          <w:lang w:eastAsia="zh-CN"/>
        </w:rPr>
        <w:t>,” JCTVC-K0213</w:t>
      </w:r>
    </w:p>
    <w:p w:rsidR="00B64D01" w:rsidRPr="00B64D01" w:rsidRDefault="00B64D01">
      <w:pPr>
        <w:rPr>
          <w:lang w:eastAsia="zh-CN"/>
        </w:rPr>
      </w:pPr>
    </w:p>
    <w:sectPr w:rsidR="00B64D01" w:rsidRPr="00B64D01"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615" w:rsidRDefault="00851615">
      <w:r>
        <w:separator/>
      </w:r>
    </w:p>
  </w:endnote>
  <w:endnote w:type="continuationSeparator" w:id="0">
    <w:p w:rsidR="00851615" w:rsidRDefault="00851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CD2" w:rsidRDefault="00131CD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740DA">
      <w:rPr>
        <w:rStyle w:val="PageNumber"/>
      </w:rPr>
      <w:fldChar w:fldCharType="begin"/>
    </w:r>
    <w:r>
      <w:rPr>
        <w:rStyle w:val="PageNumber"/>
      </w:rPr>
      <w:instrText xml:space="preserve"> PAGE </w:instrText>
    </w:r>
    <w:r w:rsidR="00E740DA">
      <w:rPr>
        <w:rStyle w:val="PageNumber"/>
      </w:rPr>
      <w:fldChar w:fldCharType="separate"/>
    </w:r>
    <w:r w:rsidR="002709C6">
      <w:rPr>
        <w:rStyle w:val="PageNumber"/>
        <w:noProof/>
      </w:rPr>
      <w:t>7</w:t>
    </w:r>
    <w:r w:rsidR="00E740DA">
      <w:rPr>
        <w:rStyle w:val="PageNumber"/>
      </w:rPr>
      <w:fldChar w:fldCharType="end"/>
    </w:r>
    <w:r>
      <w:rPr>
        <w:rStyle w:val="PageNumber"/>
      </w:rPr>
      <w:tab/>
      <w:t xml:space="preserve">Date Saved: </w:t>
    </w:r>
    <w:r w:rsidR="00E740DA">
      <w:rPr>
        <w:rStyle w:val="PageNumber"/>
      </w:rPr>
      <w:fldChar w:fldCharType="begin"/>
    </w:r>
    <w:r>
      <w:rPr>
        <w:rStyle w:val="PageNumber"/>
      </w:rPr>
      <w:instrText xml:space="preserve"> SAVEDATE  \@ "yyyy-MM-dd"  \* MERGEFORMAT </w:instrText>
    </w:r>
    <w:r w:rsidR="00E740DA">
      <w:rPr>
        <w:rStyle w:val="PageNumber"/>
      </w:rPr>
      <w:fldChar w:fldCharType="separate"/>
    </w:r>
    <w:r w:rsidR="002709C6">
      <w:rPr>
        <w:rStyle w:val="PageNumber"/>
        <w:noProof/>
      </w:rPr>
      <w:t>2012-10-13</w:t>
    </w:r>
    <w:r w:rsidR="00E740DA">
      <w:rPr>
        <w:rStyle w:val="PageNumber"/>
      </w:rPr>
      <w:fldChar w:fldCharType="end"/>
    </w:r>
    <w:r>
      <w:rPr>
        <w:rStyle w:val="PageNumber"/>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615" w:rsidRDefault="00851615">
      <w:r>
        <w:separator/>
      </w:r>
    </w:p>
  </w:footnote>
  <w:footnote w:type="continuationSeparator" w:id="0">
    <w:p w:rsidR="00851615" w:rsidRDefault="008516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
    <w:nsid w:val="209528CC"/>
    <w:multiLevelType w:val="hybridMultilevel"/>
    <w:tmpl w:val="8DAC8B24"/>
    <w:lvl w:ilvl="0" w:tplc="1A80FE52">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
    <w:nsid w:val="21876176"/>
    <w:multiLevelType w:val="hybridMultilevel"/>
    <w:tmpl w:val="81228FD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66F43E2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26F30095"/>
    <w:multiLevelType w:val="hybridMultilevel"/>
    <w:tmpl w:val="52829AAC"/>
    <w:lvl w:ilvl="0" w:tplc="049627B8">
      <w:start w:val="1"/>
      <w:numFmt w:val="decimal"/>
      <w:lvlText w:val="(%1)"/>
      <w:lvlJc w:val="left"/>
      <w:pPr>
        <w:ind w:left="760" w:hanging="360"/>
      </w:pPr>
      <w:rPr>
        <w:rFonts w:ascii="Times New Roman" w:eastAsia="Malgun Gothic" w:hAnsi="Times New Roman" w:cs="Times New Roman"/>
      </w:rPr>
    </w:lvl>
    <w:lvl w:ilvl="1" w:tplc="2648DE2A" w:tentative="1">
      <w:start w:val="1"/>
      <w:numFmt w:val="bullet"/>
      <w:lvlText w:val=""/>
      <w:lvlJc w:val="left"/>
      <w:pPr>
        <w:ind w:left="1200" w:hanging="400"/>
      </w:pPr>
      <w:rPr>
        <w:rFonts w:ascii="Wingdings" w:hAnsi="Wingdings" w:hint="default"/>
      </w:rPr>
    </w:lvl>
    <w:lvl w:ilvl="2" w:tplc="749C1A8E" w:tentative="1">
      <w:start w:val="1"/>
      <w:numFmt w:val="bullet"/>
      <w:lvlText w:val=""/>
      <w:lvlJc w:val="left"/>
      <w:pPr>
        <w:ind w:left="1600" w:hanging="400"/>
      </w:pPr>
      <w:rPr>
        <w:rFonts w:ascii="Wingdings" w:hAnsi="Wingdings" w:hint="default"/>
      </w:rPr>
    </w:lvl>
    <w:lvl w:ilvl="3" w:tplc="37F6244A" w:tentative="1">
      <w:start w:val="1"/>
      <w:numFmt w:val="bullet"/>
      <w:lvlText w:val=""/>
      <w:lvlJc w:val="left"/>
      <w:pPr>
        <w:ind w:left="2000" w:hanging="400"/>
      </w:pPr>
      <w:rPr>
        <w:rFonts w:ascii="Wingdings" w:hAnsi="Wingdings" w:hint="default"/>
      </w:rPr>
    </w:lvl>
    <w:lvl w:ilvl="4" w:tplc="8C46C402" w:tentative="1">
      <w:start w:val="1"/>
      <w:numFmt w:val="bullet"/>
      <w:lvlText w:val=""/>
      <w:lvlJc w:val="left"/>
      <w:pPr>
        <w:ind w:left="2400" w:hanging="400"/>
      </w:pPr>
      <w:rPr>
        <w:rFonts w:ascii="Wingdings" w:hAnsi="Wingdings" w:hint="default"/>
      </w:rPr>
    </w:lvl>
    <w:lvl w:ilvl="5" w:tplc="08B451D4" w:tentative="1">
      <w:start w:val="1"/>
      <w:numFmt w:val="bullet"/>
      <w:lvlText w:val=""/>
      <w:lvlJc w:val="left"/>
      <w:pPr>
        <w:ind w:left="2800" w:hanging="400"/>
      </w:pPr>
      <w:rPr>
        <w:rFonts w:ascii="Wingdings" w:hAnsi="Wingdings" w:hint="default"/>
      </w:rPr>
    </w:lvl>
    <w:lvl w:ilvl="6" w:tplc="B46AD404" w:tentative="1">
      <w:start w:val="1"/>
      <w:numFmt w:val="bullet"/>
      <w:lvlText w:val=""/>
      <w:lvlJc w:val="left"/>
      <w:pPr>
        <w:ind w:left="3200" w:hanging="400"/>
      </w:pPr>
      <w:rPr>
        <w:rFonts w:ascii="Wingdings" w:hAnsi="Wingdings" w:hint="default"/>
      </w:rPr>
    </w:lvl>
    <w:lvl w:ilvl="7" w:tplc="42E48E88" w:tentative="1">
      <w:start w:val="1"/>
      <w:numFmt w:val="bullet"/>
      <w:lvlText w:val=""/>
      <w:lvlJc w:val="left"/>
      <w:pPr>
        <w:ind w:left="3600" w:hanging="400"/>
      </w:pPr>
      <w:rPr>
        <w:rFonts w:ascii="Wingdings" w:hAnsi="Wingdings" w:hint="default"/>
      </w:rPr>
    </w:lvl>
    <w:lvl w:ilvl="8" w:tplc="73EA3A9A" w:tentative="1">
      <w:start w:val="1"/>
      <w:numFmt w:val="bullet"/>
      <w:lvlText w:val=""/>
      <w:lvlJc w:val="left"/>
      <w:pPr>
        <w:ind w:left="4000" w:hanging="400"/>
      </w:pPr>
      <w:rPr>
        <w:rFonts w:ascii="Wingdings" w:hAnsi="Wingdings" w:hint="default"/>
      </w:rPr>
    </w:lvl>
  </w:abstractNum>
  <w:abstractNum w:abstractNumId="7">
    <w:nsid w:val="2BA168E0"/>
    <w:multiLevelType w:val="hybridMultilevel"/>
    <w:tmpl w:val="7598AE48"/>
    <w:lvl w:ilvl="0" w:tplc="4EACA982">
      <w:start w:val="1"/>
      <w:numFmt w:val="decimal"/>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8">
    <w:nsid w:val="37F4500E"/>
    <w:multiLevelType w:val="hybridMultilevel"/>
    <w:tmpl w:val="E06AE6E0"/>
    <w:lvl w:ilvl="0" w:tplc="0409000F">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nsid w:val="3AB874C4"/>
    <w:multiLevelType w:val="hybridMultilevel"/>
    <w:tmpl w:val="F2647078"/>
    <w:lvl w:ilvl="0" w:tplc="CCE27728">
      <w:start w:val="1"/>
      <w:numFmt w:val="decimal"/>
      <w:lvlText w:val="(%1)"/>
      <w:lvlJc w:val="left"/>
      <w:pPr>
        <w:tabs>
          <w:tab w:val="num" w:pos="0"/>
        </w:tabs>
        <w:ind w:left="760" w:hanging="360"/>
      </w:pPr>
      <w:rPr>
        <w:rFonts w:ascii="Times New Roman" w:eastAsia="Malgun Gothic" w:hAnsi="Times New Roman" w:cs="Times New Roman" w:hint="default"/>
      </w:rPr>
    </w:lvl>
    <w:lvl w:ilvl="1" w:tplc="04090003">
      <w:start w:val="1"/>
      <w:numFmt w:val="lowerLetter"/>
      <w:lvlText w:val="(%2)"/>
      <w:lvlJc w:val="left"/>
      <w:pPr>
        <w:tabs>
          <w:tab w:val="num" w:pos="1440"/>
        </w:tabs>
        <w:ind w:left="1440" w:hanging="360"/>
      </w:pPr>
      <w:rPr>
        <w:rFonts w:cs="Times New Roman" w:hint="default"/>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0">
    <w:nsid w:val="4108001C"/>
    <w:multiLevelType w:val="hybridMultilevel"/>
    <w:tmpl w:val="76147BB6"/>
    <w:lvl w:ilvl="0" w:tplc="57F6EDDA">
      <w:start w:val="5"/>
      <w:numFmt w:val="bullet"/>
      <w:lvlText w:val="–"/>
      <w:lvlJc w:val="left"/>
      <w:pPr>
        <w:ind w:left="720" w:hanging="360"/>
      </w:pPr>
      <w:rPr>
        <w:rFonts w:ascii="Times New Roman" w:eastAsia="Times New Roman" w:hAnsi="Times New Roman" w:hint="default"/>
      </w:rPr>
    </w:lvl>
    <w:lvl w:ilvl="1" w:tplc="47D87554">
      <w:start w:val="5"/>
      <w:numFmt w:val="bullet"/>
      <w:lvlText w:val="–"/>
      <w:lvlJc w:val="left"/>
      <w:pPr>
        <w:ind w:left="1440" w:hanging="360"/>
      </w:pPr>
      <w:rPr>
        <w:rFonts w:ascii="Times New Roman" w:eastAsia="Times New Roman" w:hAnsi="Times New Roman"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27B44F7"/>
    <w:multiLevelType w:val="hybridMultilevel"/>
    <w:tmpl w:val="01601326"/>
    <w:lvl w:ilvl="0" w:tplc="0409000F">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
    <w:nsid w:val="63713E09"/>
    <w:multiLevelType w:val="hybridMultilevel"/>
    <w:tmpl w:val="52829AAC"/>
    <w:lvl w:ilvl="0" w:tplc="FFFFFFFF">
      <w:start w:val="1"/>
      <w:numFmt w:val="decimal"/>
      <w:lvlText w:val="(%1)"/>
      <w:lvlJc w:val="left"/>
      <w:pPr>
        <w:ind w:left="760" w:hanging="360"/>
      </w:pPr>
      <w:rPr>
        <w:rFonts w:ascii="Times New Roman" w:eastAsia="Malgun Gothic" w:hAnsi="Times New Roman" w:cs="Times New Roman"/>
      </w:rPr>
    </w:lvl>
    <w:lvl w:ilvl="1" w:tplc="08090003" w:tentative="1">
      <w:start w:val="1"/>
      <w:numFmt w:val="bullet"/>
      <w:lvlText w:val=""/>
      <w:lvlJc w:val="left"/>
      <w:pPr>
        <w:ind w:left="1200" w:hanging="400"/>
      </w:pPr>
      <w:rPr>
        <w:rFonts w:ascii="Wingdings" w:hAnsi="Wingdings" w:hint="default"/>
      </w:rPr>
    </w:lvl>
    <w:lvl w:ilvl="2" w:tplc="08090005" w:tentative="1">
      <w:start w:val="1"/>
      <w:numFmt w:val="bullet"/>
      <w:lvlText w:val=""/>
      <w:lvlJc w:val="left"/>
      <w:pPr>
        <w:ind w:left="1600" w:hanging="400"/>
      </w:pPr>
      <w:rPr>
        <w:rFonts w:ascii="Wingdings" w:hAnsi="Wingdings" w:hint="default"/>
      </w:rPr>
    </w:lvl>
    <w:lvl w:ilvl="3" w:tplc="08090001" w:tentative="1">
      <w:start w:val="1"/>
      <w:numFmt w:val="bullet"/>
      <w:lvlText w:val=""/>
      <w:lvlJc w:val="left"/>
      <w:pPr>
        <w:ind w:left="2000" w:hanging="400"/>
      </w:pPr>
      <w:rPr>
        <w:rFonts w:ascii="Wingdings" w:hAnsi="Wingdings" w:hint="default"/>
      </w:rPr>
    </w:lvl>
    <w:lvl w:ilvl="4" w:tplc="08090003" w:tentative="1">
      <w:start w:val="1"/>
      <w:numFmt w:val="bullet"/>
      <w:lvlText w:val=""/>
      <w:lvlJc w:val="left"/>
      <w:pPr>
        <w:ind w:left="2400" w:hanging="400"/>
      </w:pPr>
      <w:rPr>
        <w:rFonts w:ascii="Wingdings" w:hAnsi="Wingdings" w:hint="default"/>
      </w:rPr>
    </w:lvl>
    <w:lvl w:ilvl="5" w:tplc="08090005" w:tentative="1">
      <w:start w:val="1"/>
      <w:numFmt w:val="bullet"/>
      <w:lvlText w:val=""/>
      <w:lvlJc w:val="left"/>
      <w:pPr>
        <w:ind w:left="2800" w:hanging="400"/>
      </w:pPr>
      <w:rPr>
        <w:rFonts w:ascii="Wingdings" w:hAnsi="Wingdings" w:hint="default"/>
      </w:rPr>
    </w:lvl>
    <w:lvl w:ilvl="6" w:tplc="08090001" w:tentative="1">
      <w:start w:val="1"/>
      <w:numFmt w:val="bullet"/>
      <w:lvlText w:val=""/>
      <w:lvlJc w:val="left"/>
      <w:pPr>
        <w:ind w:left="3200" w:hanging="400"/>
      </w:pPr>
      <w:rPr>
        <w:rFonts w:ascii="Wingdings" w:hAnsi="Wingdings" w:hint="default"/>
      </w:rPr>
    </w:lvl>
    <w:lvl w:ilvl="7" w:tplc="08090003" w:tentative="1">
      <w:start w:val="1"/>
      <w:numFmt w:val="bullet"/>
      <w:lvlText w:val=""/>
      <w:lvlJc w:val="left"/>
      <w:pPr>
        <w:ind w:left="3600" w:hanging="400"/>
      </w:pPr>
      <w:rPr>
        <w:rFonts w:ascii="Wingdings" w:hAnsi="Wingdings" w:hint="default"/>
      </w:rPr>
    </w:lvl>
    <w:lvl w:ilvl="8" w:tplc="08090005" w:tentative="1">
      <w:start w:val="1"/>
      <w:numFmt w:val="bullet"/>
      <w:lvlText w:val=""/>
      <w:lvlJc w:val="left"/>
      <w:pPr>
        <w:ind w:left="4000" w:hanging="40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7">
    <w:nsid w:val="73F55FE9"/>
    <w:multiLevelType w:val="hybridMultilevel"/>
    <w:tmpl w:val="BD2CF59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7"/>
  </w:num>
  <w:num w:numId="12">
    <w:abstractNumId w:val="9"/>
  </w:num>
  <w:num w:numId="13">
    <w:abstractNumId w:val="15"/>
  </w:num>
  <w:num w:numId="14">
    <w:abstractNumId w:val="6"/>
  </w:num>
  <w:num w:numId="15">
    <w:abstractNumId w:val="3"/>
  </w:num>
  <w:num w:numId="16">
    <w:abstractNumId w:val="14"/>
  </w:num>
  <w:num w:numId="17">
    <w:abstractNumId w:val="10"/>
  </w:num>
  <w:num w:numId="18">
    <w:abstractNumId w:val="2"/>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revisionView w:markup="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00891"/>
    <w:rsid w:val="00001602"/>
    <w:rsid w:val="0001016C"/>
    <w:rsid w:val="000458BC"/>
    <w:rsid w:val="00045C41"/>
    <w:rsid w:val="00046C03"/>
    <w:rsid w:val="00050177"/>
    <w:rsid w:val="00063684"/>
    <w:rsid w:val="000677D1"/>
    <w:rsid w:val="0007614F"/>
    <w:rsid w:val="00080994"/>
    <w:rsid w:val="000B1C6B"/>
    <w:rsid w:val="000C09AC"/>
    <w:rsid w:val="000D1F53"/>
    <w:rsid w:val="000E00F3"/>
    <w:rsid w:val="000F158C"/>
    <w:rsid w:val="000F26B8"/>
    <w:rsid w:val="00102F3D"/>
    <w:rsid w:val="0011414A"/>
    <w:rsid w:val="0012389C"/>
    <w:rsid w:val="00124E38"/>
    <w:rsid w:val="0012580B"/>
    <w:rsid w:val="001265A7"/>
    <w:rsid w:val="00131CD2"/>
    <w:rsid w:val="0013526E"/>
    <w:rsid w:val="001466CE"/>
    <w:rsid w:val="00147014"/>
    <w:rsid w:val="001549F0"/>
    <w:rsid w:val="00167B33"/>
    <w:rsid w:val="00171371"/>
    <w:rsid w:val="00171BF9"/>
    <w:rsid w:val="00175521"/>
    <w:rsid w:val="00175A24"/>
    <w:rsid w:val="00187E58"/>
    <w:rsid w:val="001A297E"/>
    <w:rsid w:val="001A368E"/>
    <w:rsid w:val="001A4AEB"/>
    <w:rsid w:val="001A7329"/>
    <w:rsid w:val="001B28C4"/>
    <w:rsid w:val="001B4E28"/>
    <w:rsid w:val="001B5336"/>
    <w:rsid w:val="001C3525"/>
    <w:rsid w:val="001C5399"/>
    <w:rsid w:val="001D1BD2"/>
    <w:rsid w:val="001D23CE"/>
    <w:rsid w:val="001E02BE"/>
    <w:rsid w:val="001E3B37"/>
    <w:rsid w:val="001E61A7"/>
    <w:rsid w:val="001F2594"/>
    <w:rsid w:val="001F2C77"/>
    <w:rsid w:val="002055A6"/>
    <w:rsid w:val="00206460"/>
    <w:rsid w:val="002069B4"/>
    <w:rsid w:val="00213CE5"/>
    <w:rsid w:val="00215DFC"/>
    <w:rsid w:val="00217AD1"/>
    <w:rsid w:val="002212DF"/>
    <w:rsid w:val="00227BA7"/>
    <w:rsid w:val="00255A9E"/>
    <w:rsid w:val="00257B92"/>
    <w:rsid w:val="00263398"/>
    <w:rsid w:val="002709C6"/>
    <w:rsid w:val="00275BCF"/>
    <w:rsid w:val="002877FD"/>
    <w:rsid w:val="00292257"/>
    <w:rsid w:val="002A54E0"/>
    <w:rsid w:val="002B1595"/>
    <w:rsid w:val="002B191D"/>
    <w:rsid w:val="002B283B"/>
    <w:rsid w:val="002C1D72"/>
    <w:rsid w:val="002D0AF6"/>
    <w:rsid w:val="002D40BC"/>
    <w:rsid w:val="002E4B19"/>
    <w:rsid w:val="002E6BC1"/>
    <w:rsid w:val="002F164D"/>
    <w:rsid w:val="00306206"/>
    <w:rsid w:val="00313F9C"/>
    <w:rsid w:val="00317D85"/>
    <w:rsid w:val="00327C56"/>
    <w:rsid w:val="003315A1"/>
    <w:rsid w:val="003373EC"/>
    <w:rsid w:val="00342FF4"/>
    <w:rsid w:val="00361DFD"/>
    <w:rsid w:val="00367E6B"/>
    <w:rsid w:val="003706CC"/>
    <w:rsid w:val="0038086E"/>
    <w:rsid w:val="003A2D8E"/>
    <w:rsid w:val="003B0563"/>
    <w:rsid w:val="003B4818"/>
    <w:rsid w:val="003C20E4"/>
    <w:rsid w:val="003C2E65"/>
    <w:rsid w:val="003D0B67"/>
    <w:rsid w:val="003D317A"/>
    <w:rsid w:val="003D57CA"/>
    <w:rsid w:val="003E6F90"/>
    <w:rsid w:val="003F17AE"/>
    <w:rsid w:val="003F5D0F"/>
    <w:rsid w:val="00403D85"/>
    <w:rsid w:val="00410C05"/>
    <w:rsid w:val="00414101"/>
    <w:rsid w:val="004307AA"/>
    <w:rsid w:val="004324FF"/>
    <w:rsid w:val="00433DDB"/>
    <w:rsid w:val="00437619"/>
    <w:rsid w:val="00477200"/>
    <w:rsid w:val="00480482"/>
    <w:rsid w:val="00492170"/>
    <w:rsid w:val="004A2A63"/>
    <w:rsid w:val="004B210C"/>
    <w:rsid w:val="004B6350"/>
    <w:rsid w:val="004D405F"/>
    <w:rsid w:val="004D54A2"/>
    <w:rsid w:val="004D5E46"/>
    <w:rsid w:val="004E4F4F"/>
    <w:rsid w:val="004E6789"/>
    <w:rsid w:val="004F61E3"/>
    <w:rsid w:val="0050260C"/>
    <w:rsid w:val="0051015C"/>
    <w:rsid w:val="00511D4C"/>
    <w:rsid w:val="00516CF1"/>
    <w:rsid w:val="00516D3C"/>
    <w:rsid w:val="00531AE9"/>
    <w:rsid w:val="0053466D"/>
    <w:rsid w:val="005362FD"/>
    <w:rsid w:val="00550A66"/>
    <w:rsid w:val="00553D64"/>
    <w:rsid w:val="00561EFA"/>
    <w:rsid w:val="0056241E"/>
    <w:rsid w:val="00562C50"/>
    <w:rsid w:val="00567EC7"/>
    <w:rsid w:val="00570013"/>
    <w:rsid w:val="005752CE"/>
    <w:rsid w:val="005801A2"/>
    <w:rsid w:val="00584B58"/>
    <w:rsid w:val="005900A3"/>
    <w:rsid w:val="00593300"/>
    <w:rsid w:val="005952A5"/>
    <w:rsid w:val="005A33A1"/>
    <w:rsid w:val="005B217D"/>
    <w:rsid w:val="005B3C14"/>
    <w:rsid w:val="005C385F"/>
    <w:rsid w:val="005E1A71"/>
    <w:rsid w:val="005F6F1B"/>
    <w:rsid w:val="00602C7F"/>
    <w:rsid w:val="00624B33"/>
    <w:rsid w:val="00630AA2"/>
    <w:rsid w:val="00646707"/>
    <w:rsid w:val="00647B91"/>
    <w:rsid w:val="00662E58"/>
    <w:rsid w:val="00664DCF"/>
    <w:rsid w:val="00675423"/>
    <w:rsid w:val="00683F95"/>
    <w:rsid w:val="006A1EEB"/>
    <w:rsid w:val="006A2667"/>
    <w:rsid w:val="006B1D27"/>
    <w:rsid w:val="006C585F"/>
    <w:rsid w:val="006C5D39"/>
    <w:rsid w:val="006E2810"/>
    <w:rsid w:val="006E4C5B"/>
    <w:rsid w:val="006E5417"/>
    <w:rsid w:val="00712F60"/>
    <w:rsid w:val="00720E3B"/>
    <w:rsid w:val="007243B0"/>
    <w:rsid w:val="00745F6B"/>
    <w:rsid w:val="007524A0"/>
    <w:rsid w:val="0075585E"/>
    <w:rsid w:val="00770571"/>
    <w:rsid w:val="00775D24"/>
    <w:rsid w:val="007768FF"/>
    <w:rsid w:val="007824D3"/>
    <w:rsid w:val="00795D2E"/>
    <w:rsid w:val="007960D5"/>
    <w:rsid w:val="00796EE3"/>
    <w:rsid w:val="007A00C2"/>
    <w:rsid w:val="007A7D29"/>
    <w:rsid w:val="007B4AB8"/>
    <w:rsid w:val="007B6DA4"/>
    <w:rsid w:val="007E572E"/>
    <w:rsid w:val="007F1F8B"/>
    <w:rsid w:val="007F67A1"/>
    <w:rsid w:val="0080411D"/>
    <w:rsid w:val="0080504B"/>
    <w:rsid w:val="008070D8"/>
    <w:rsid w:val="008206C8"/>
    <w:rsid w:val="0082609E"/>
    <w:rsid w:val="00841E45"/>
    <w:rsid w:val="00851615"/>
    <w:rsid w:val="00874A6C"/>
    <w:rsid w:val="00876C65"/>
    <w:rsid w:val="0088251F"/>
    <w:rsid w:val="008A4B4C"/>
    <w:rsid w:val="008B5BE4"/>
    <w:rsid w:val="008C239F"/>
    <w:rsid w:val="008E1C35"/>
    <w:rsid w:val="008E480C"/>
    <w:rsid w:val="008E7B96"/>
    <w:rsid w:val="00907757"/>
    <w:rsid w:val="0091573D"/>
    <w:rsid w:val="009212B0"/>
    <w:rsid w:val="009234A5"/>
    <w:rsid w:val="009258C7"/>
    <w:rsid w:val="009336F7"/>
    <w:rsid w:val="00936CB0"/>
    <w:rsid w:val="009374A7"/>
    <w:rsid w:val="00943A5F"/>
    <w:rsid w:val="00953838"/>
    <w:rsid w:val="00954AAE"/>
    <w:rsid w:val="00977090"/>
    <w:rsid w:val="0098551D"/>
    <w:rsid w:val="009942D4"/>
    <w:rsid w:val="0099518F"/>
    <w:rsid w:val="009A04F3"/>
    <w:rsid w:val="009A523D"/>
    <w:rsid w:val="009B3C43"/>
    <w:rsid w:val="009C025F"/>
    <w:rsid w:val="009F496B"/>
    <w:rsid w:val="00A01439"/>
    <w:rsid w:val="00A02E61"/>
    <w:rsid w:val="00A05CFF"/>
    <w:rsid w:val="00A2286C"/>
    <w:rsid w:val="00A23D8B"/>
    <w:rsid w:val="00A56B97"/>
    <w:rsid w:val="00A6093D"/>
    <w:rsid w:val="00A76A6D"/>
    <w:rsid w:val="00A83253"/>
    <w:rsid w:val="00A854A3"/>
    <w:rsid w:val="00A93C97"/>
    <w:rsid w:val="00AA3ABE"/>
    <w:rsid w:val="00AA6E84"/>
    <w:rsid w:val="00AB5F2A"/>
    <w:rsid w:val="00AC692C"/>
    <w:rsid w:val="00AD1157"/>
    <w:rsid w:val="00AE341B"/>
    <w:rsid w:val="00AF1BA4"/>
    <w:rsid w:val="00AF2589"/>
    <w:rsid w:val="00B04898"/>
    <w:rsid w:val="00B07CA7"/>
    <w:rsid w:val="00B1279A"/>
    <w:rsid w:val="00B15588"/>
    <w:rsid w:val="00B32A07"/>
    <w:rsid w:val="00B5222E"/>
    <w:rsid w:val="00B56CC4"/>
    <w:rsid w:val="00B57ADE"/>
    <w:rsid w:val="00B61C96"/>
    <w:rsid w:val="00B64D01"/>
    <w:rsid w:val="00B73A2A"/>
    <w:rsid w:val="00B74077"/>
    <w:rsid w:val="00B94B06"/>
    <w:rsid w:val="00B94C28"/>
    <w:rsid w:val="00BA3E83"/>
    <w:rsid w:val="00BC10BA"/>
    <w:rsid w:val="00BC5AFD"/>
    <w:rsid w:val="00BD351F"/>
    <w:rsid w:val="00BE0829"/>
    <w:rsid w:val="00BE21C9"/>
    <w:rsid w:val="00BE4D41"/>
    <w:rsid w:val="00C04F43"/>
    <w:rsid w:val="00C0609D"/>
    <w:rsid w:val="00C115AB"/>
    <w:rsid w:val="00C241FB"/>
    <w:rsid w:val="00C30249"/>
    <w:rsid w:val="00C3723B"/>
    <w:rsid w:val="00C44C66"/>
    <w:rsid w:val="00C46318"/>
    <w:rsid w:val="00C54E4A"/>
    <w:rsid w:val="00C606C9"/>
    <w:rsid w:val="00C7520D"/>
    <w:rsid w:val="00C80288"/>
    <w:rsid w:val="00C90650"/>
    <w:rsid w:val="00C93799"/>
    <w:rsid w:val="00C97D78"/>
    <w:rsid w:val="00CA00B7"/>
    <w:rsid w:val="00CC2AAE"/>
    <w:rsid w:val="00CC5A42"/>
    <w:rsid w:val="00CD0EAB"/>
    <w:rsid w:val="00CF34DB"/>
    <w:rsid w:val="00CF3960"/>
    <w:rsid w:val="00CF558F"/>
    <w:rsid w:val="00D02A35"/>
    <w:rsid w:val="00D073E2"/>
    <w:rsid w:val="00D1176C"/>
    <w:rsid w:val="00D4298C"/>
    <w:rsid w:val="00D446EC"/>
    <w:rsid w:val="00D51BF0"/>
    <w:rsid w:val="00D55942"/>
    <w:rsid w:val="00D807BF"/>
    <w:rsid w:val="00D97832"/>
    <w:rsid w:val="00D97D4D"/>
    <w:rsid w:val="00DA67AC"/>
    <w:rsid w:val="00DA7887"/>
    <w:rsid w:val="00DB2C26"/>
    <w:rsid w:val="00DC47B7"/>
    <w:rsid w:val="00DD3B53"/>
    <w:rsid w:val="00DE6B43"/>
    <w:rsid w:val="00DF1AC5"/>
    <w:rsid w:val="00E041C6"/>
    <w:rsid w:val="00E11923"/>
    <w:rsid w:val="00E24525"/>
    <w:rsid w:val="00E25859"/>
    <w:rsid w:val="00E262D4"/>
    <w:rsid w:val="00E31DB1"/>
    <w:rsid w:val="00E32672"/>
    <w:rsid w:val="00E36250"/>
    <w:rsid w:val="00E40807"/>
    <w:rsid w:val="00E51EEA"/>
    <w:rsid w:val="00E54511"/>
    <w:rsid w:val="00E61DAC"/>
    <w:rsid w:val="00E740DA"/>
    <w:rsid w:val="00E75FE3"/>
    <w:rsid w:val="00E9078D"/>
    <w:rsid w:val="00E93B0F"/>
    <w:rsid w:val="00EB12E4"/>
    <w:rsid w:val="00EB217D"/>
    <w:rsid w:val="00EB7AB1"/>
    <w:rsid w:val="00EC0B8F"/>
    <w:rsid w:val="00EC4169"/>
    <w:rsid w:val="00EC7D66"/>
    <w:rsid w:val="00ED01F3"/>
    <w:rsid w:val="00EF48CC"/>
    <w:rsid w:val="00F03CB4"/>
    <w:rsid w:val="00F12F2E"/>
    <w:rsid w:val="00F34636"/>
    <w:rsid w:val="00F51E8D"/>
    <w:rsid w:val="00F73032"/>
    <w:rsid w:val="00F848FC"/>
    <w:rsid w:val="00F85E8B"/>
    <w:rsid w:val="00F9282A"/>
    <w:rsid w:val="00F96BAD"/>
    <w:rsid w:val="00FB0E84"/>
    <w:rsid w:val="00FD01C2"/>
    <w:rsid w:val="00FD46ED"/>
    <w:rsid w:val="00FD4CB4"/>
    <w:rsid w:val="00FE2EAE"/>
    <w:rsid w:val="00FE7B35"/>
    <w:rsid w:val="00FF0CE3"/>
    <w:rsid w:val="00FF65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1BA4"/>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E11923"/>
    <w:rPr>
      <w:rFonts w:cs="Times New Roman"/>
      <w:b/>
      <w:i/>
      <w:sz w:val="28"/>
      <w:lang w:eastAsia="en-US"/>
    </w:rPr>
  </w:style>
  <w:style w:type="character" w:customStyle="1" w:styleId="Heading3Char">
    <w:name w:val="Heading 3 Char"/>
    <w:basedOn w:val="DefaultParagraphFont"/>
    <w:link w:val="Heading3"/>
    <w:uiPriority w:val="99"/>
    <w:locked/>
    <w:rsid w:val="002B191D"/>
    <w:rPr>
      <w:rFonts w:cs="Times New Roman"/>
      <w:b/>
      <w:sz w:val="26"/>
      <w:lang w:eastAsia="en-US"/>
    </w:rPr>
  </w:style>
  <w:style w:type="character" w:customStyle="1" w:styleId="Heading4Char">
    <w:name w:val="Heading 4 Char"/>
    <w:basedOn w:val="DefaultParagraphFont"/>
    <w:link w:val="Heading4"/>
    <w:uiPriority w:val="99"/>
    <w:locked/>
    <w:rsid w:val="000E00F3"/>
    <w:rPr>
      <w:rFonts w:cs="Times New Roman"/>
      <w:b/>
      <w:sz w:val="28"/>
      <w:lang w:eastAsia="en-US"/>
    </w:rPr>
  </w:style>
  <w:style w:type="character" w:customStyle="1" w:styleId="Heading5Char">
    <w:name w:val="Heading 5 Char"/>
    <w:basedOn w:val="DefaultParagraphFont"/>
    <w:link w:val="Heading5"/>
    <w:uiPriority w:val="99"/>
    <w:locked/>
    <w:rsid w:val="000E00F3"/>
    <w:rPr>
      <w:rFonts w:cs="Times New Roman"/>
      <w:b/>
      <w:i/>
      <w:sz w:val="26"/>
      <w:lang w:eastAsia="en-US"/>
    </w:rPr>
  </w:style>
  <w:style w:type="character" w:customStyle="1" w:styleId="Heading6Char">
    <w:name w:val="Heading 6 Char"/>
    <w:basedOn w:val="DefaultParagraphFont"/>
    <w:link w:val="Heading6"/>
    <w:uiPriority w:val="99"/>
    <w:locked/>
    <w:rsid w:val="000E00F3"/>
    <w:rPr>
      <w:rFonts w:cs="Times New Roman"/>
      <w:b/>
      <w:sz w:val="22"/>
      <w:lang w:eastAsia="en-US"/>
    </w:rPr>
  </w:style>
  <w:style w:type="character" w:customStyle="1" w:styleId="Heading7Char">
    <w:name w:val="Heading 7 Char"/>
    <w:basedOn w:val="DefaultParagraphFont"/>
    <w:link w:val="Heading7"/>
    <w:uiPriority w:val="99"/>
    <w:locked/>
    <w:rsid w:val="000E00F3"/>
    <w:rPr>
      <w:rFonts w:cs="Times New Roman"/>
      <w:sz w:val="24"/>
      <w:lang w:eastAsia="en-US"/>
    </w:rPr>
  </w:style>
  <w:style w:type="character" w:customStyle="1" w:styleId="Heading8Char">
    <w:name w:val="Heading 8 Char"/>
    <w:basedOn w:val="DefaultParagraphFont"/>
    <w:link w:val="Heading8"/>
    <w:uiPriority w:val="99"/>
    <w:locked/>
    <w:rsid w:val="000E00F3"/>
    <w:rPr>
      <w:rFonts w:cs="Times New Roman"/>
      <w:i/>
      <w:sz w:val="24"/>
      <w:lang w:eastAsia="en-US"/>
    </w:rPr>
  </w:style>
  <w:style w:type="character" w:customStyle="1" w:styleId="Heading9Char">
    <w:name w:val="Heading 9 Char"/>
    <w:basedOn w:val="DefaultParagraphFont"/>
    <w:link w:val="Heading9"/>
    <w:uiPriority w:val="99"/>
    <w:locked/>
    <w:rsid w:val="000E00F3"/>
    <w:rPr>
      <w:rFonts w:cs="Times New Roman"/>
      <w:b/>
      <w:sz w:val="22"/>
      <w:lang w:eastAsia="en-US"/>
    </w:rPr>
  </w:style>
  <w:style w:type="paragraph" w:styleId="Header">
    <w:name w:val="header"/>
    <w:basedOn w:val="Normal"/>
    <w:link w:val="HeaderChar"/>
    <w:uiPriority w:val="99"/>
    <w:rsid w:val="00DC47B7"/>
    <w:pPr>
      <w:tabs>
        <w:tab w:val="center" w:pos="4320"/>
        <w:tab w:val="right" w:pos="8640"/>
      </w:tabs>
    </w:pPr>
  </w:style>
  <w:style w:type="character" w:customStyle="1" w:styleId="HeaderChar">
    <w:name w:val="Header Char"/>
    <w:basedOn w:val="DefaultParagraphFont"/>
    <w:link w:val="Header"/>
    <w:uiPriority w:val="99"/>
    <w:semiHidden/>
    <w:locked/>
    <w:rsid w:val="00AF1BA4"/>
    <w:rPr>
      <w:rFonts w:cs="Times New Roman"/>
      <w:sz w:val="20"/>
      <w:szCs w:val="20"/>
      <w:lang w:eastAsia="en-US"/>
    </w:rPr>
  </w:style>
  <w:style w:type="paragraph" w:styleId="Footer">
    <w:name w:val="footer"/>
    <w:basedOn w:val="Normal"/>
    <w:link w:val="FooterChar"/>
    <w:uiPriority w:val="99"/>
    <w:rsid w:val="00DC47B7"/>
    <w:pPr>
      <w:tabs>
        <w:tab w:val="center" w:pos="4320"/>
        <w:tab w:val="right" w:pos="8640"/>
      </w:tabs>
    </w:pPr>
  </w:style>
  <w:style w:type="character" w:customStyle="1" w:styleId="FooterChar">
    <w:name w:val="Footer Char"/>
    <w:basedOn w:val="DefaultParagraphFont"/>
    <w:link w:val="Footer"/>
    <w:uiPriority w:val="99"/>
    <w:semiHidden/>
    <w:locked/>
    <w:rsid w:val="00AF1BA4"/>
    <w:rPr>
      <w:rFonts w:cs="Times New Roman"/>
      <w:sz w:val="20"/>
      <w:szCs w:val="20"/>
      <w:lang w:eastAsia="en-US"/>
    </w:rPr>
  </w:style>
  <w:style w:type="character" w:styleId="PageNumber">
    <w:name w:val="page number"/>
    <w:basedOn w:val="DefaultParagraphFont"/>
    <w:uiPriority w:val="99"/>
    <w:rsid w:val="00DC47B7"/>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1BA4"/>
    <w:rPr>
      <w:rFonts w:cs="Times New Roman"/>
      <w:sz w:val="2"/>
      <w:lang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cs="Times New Roman"/>
      <w:sz w:val="16"/>
      <w:lang w:eastAsia="en-US"/>
    </w:rPr>
  </w:style>
  <w:style w:type="character" w:styleId="CommentReference">
    <w:name w:val="annotation reference"/>
    <w:basedOn w:val="DefaultParagraphFont"/>
    <w:uiPriority w:val="99"/>
    <w:rsid w:val="007A00C2"/>
    <w:rPr>
      <w:rFonts w:cs="Times New Roman"/>
      <w:sz w:val="16"/>
      <w:szCs w:val="16"/>
    </w:rPr>
  </w:style>
  <w:style w:type="paragraph" w:styleId="CommentText">
    <w:name w:val="annotation text"/>
    <w:basedOn w:val="Normal"/>
    <w:link w:val="CommentTextChar"/>
    <w:uiPriority w:val="99"/>
    <w:rsid w:val="007A00C2"/>
    <w:pPr>
      <w:tabs>
        <w:tab w:val="clear" w:pos="360"/>
        <w:tab w:val="clear" w:pos="720"/>
        <w:tab w:val="clear" w:pos="1080"/>
        <w:tab w:val="clear" w:pos="1440"/>
      </w:tabs>
      <w:overflowPunct/>
      <w:autoSpaceDE/>
      <w:autoSpaceDN/>
      <w:adjustRightInd/>
      <w:spacing w:before="0"/>
      <w:textAlignment w:val="auto"/>
    </w:pPr>
    <w:rPr>
      <w:rFonts w:ascii="Arial" w:hAnsi="Arial"/>
      <w:sz w:val="20"/>
    </w:rPr>
  </w:style>
  <w:style w:type="character" w:customStyle="1" w:styleId="CommentTextChar">
    <w:name w:val="Comment Text Char"/>
    <w:basedOn w:val="DefaultParagraphFont"/>
    <w:link w:val="CommentText"/>
    <w:uiPriority w:val="99"/>
    <w:semiHidden/>
    <w:locked/>
    <w:rsid w:val="00AF1BA4"/>
    <w:rPr>
      <w:rFonts w:cs="Times New Roman"/>
      <w:sz w:val="20"/>
      <w:szCs w:val="20"/>
      <w:lang w:eastAsia="en-US"/>
    </w:rPr>
  </w:style>
  <w:style w:type="paragraph" w:customStyle="1" w:styleId="Equation">
    <w:name w:val="Equation"/>
    <w:basedOn w:val="Normal"/>
    <w:uiPriority w:val="99"/>
    <w:rsid w:val="00FD4CB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ED01F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uiPriority w:val="99"/>
    <w:rsid w:val="00ED01F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uiPriority w:val="99"/>
    <w:rsid w:val="00ED01F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uiPriority w:val="99"/>
    <w:locked/>
    <w:rsid w:val="0011414A"/>
    <w:rPr>
      <w:rFonts w:ascii="Times" w:eastAsia="Malgun Gothic" w:hAnsi="Times"/>
      <w:lang w:val="en-GB"/>
    </w:rPr>
  </w:style>
  <w:style w:type="paragraph" w:styleId="ListParagraph">
    <w:name w:val="List Paragraph"/>
    <w:basedOn w:val="Normal"/>
    <w:uiPriority w:val="99"/>
    <w:qFormat/>
    <w:rsid w:val="00C46318"/>
    <w:pPr>
      <w:ind w:left="720"/>
      <w:contextualSpacing/>
    </w:pPr>
  </w:style>
  <w:style w:type="paragraph" w:customStyle="1" w:styleId="Note1">
    <w:name w:val="Note 1"/>
    <w:basedOn w:val="Normal"/>
    <w:uiPriority w:val="99"/>
    <w:rsid w:val="00B04898"/>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r="http://schemas.openxmlformats.org/officeDocument/2006/relationships" xmlns:w="http://schemas.openxmlformats.org/wordprocessingml/2006/main">
  <w:divs>
    <w:div w:id="1315336221">
      <w:marLeft w:val="0"/>
      <w:marRight w:val="0"/>
      <w:marTop w:val="0"/>
      <w:marBottom w:val="0"/>
      <w:divBdr>
        <w:top w:val="none" w:sz="0" w:space="0" w:color="auto"/>
        <w:left w:val="none" w:sz="0" w:space="0" w:color="auto"/>
        <w:bottom w:val="none" w:sz="0" w:space="0" w:color="auto"/>
        <w:right w:val="none" w:sz="0" w:space="0" w:color="auto"/>
      </w:divBdr>
    </w:div>
    <w:div w:id="1315336222">
      <w:marLeft w:val="0"/>
      <w:marRight w:val="0"/>
      <w:marTop w:val="0"/>
      <w:marBottom w:val="0"/>
      <w:divBdr>
        <w:top w:val="none" w:sz="0" w:space="0" w:color="auto"/>
        <w:left w:val="none" w:sz="0" w:space="0" w:color="auto"/>
        <w:bottom w:val="none" w:sz="0" w:space="0" w:color="auto"/>
        <w:right w:val="none" w:sz="0" w:space="0" w:color="auto"/>
      </w:divBdr>
    </w:div>
    <w:div w:id="1315336223">
      <w:marLeft w:val="0"/>
      <w:marRight w:val="0"/>
      <w:marTop w:val="0"/>
      <w:marBottom w:val="0"/>
      <w:divBdr>
        <w:top w:val="none" w:sz="0" w:space="0" w:color="auto"/>
        <w:left w:val="none" w:sz="0" w:space="0" w:color="auto"/>
        <w:bottom w:val="none" w:sz="0" w:space="0" w:color="auto"/>
        <w:right w:val="none" w:sz="0" w:space="0" w:color="auto"/>
      </w:divBdr>
    </w:div>
    <w:div w:id="1315336224">
      <w:marLeft w:val="0"/>
      <w:marRight w:val="0"/>
      <w:marTop w:val="0"/>
      <w:marBottom w:val="0"/>
      <w:divBdr>
        <w:top w:val="none" w:sz="0" w:space="0" w:color="auto"/>
        <w:left w:val="none" w:sz="0" w:space="0" w:color="auto"/>
        <w:bottom w:val="none" w:sz="0" w:space="0" w:color="auto"/>
        <w:right w:val="none" w:sz="0" w:space="0" w:color="auto"/>
      </w:divBdr>
    </w:div>
    <w:div w:id="1315336225">
      <w:marLeft w:val="0"/>
      <w:marRight w:val="0"/>
      <w:marTop w:val="0"/>
      <w:marBottom w:val="0"/>
      <w:divBdr>
        <w:top w:val="none" w:sz="0" w:space="0" w:color="auto"/>
        <w:left w:val="none" w:sz="0" w:space="0" w:color="auto"/>
        <w:bottom w:val="none" w:sz="0" w:space="0" w:color="auto"/>
        <w:right w:val="none" w:sz="0" w:space="0" w:color="auto"/>
      </w:divBdr>
    </w:div>
    <w:div w:id="1315336226">
      <w:marLeft w:val="0"/>
      <w:marRight w:val="0"/>
      <w:marTop w:val="0"/>
      <w:marBottom w:val="0"/>
      <w:divBdr>
        <w:top w:val="none" w:sz="0" w:space="0" w:color="auto"/>
        <w:left w:val="none" w:sz="0" w:space="0" w:color="auto"/>
        <w:bottom w:val="none" w:sz="0" w:space="0" w:color="auto"/>
        <w:right w:val="none" w:sz="0" w:space="0" w:color="auto"/>
      </w:divBdr>
    </w:div>
    <w:div w:id="1315336227">
      <w:marLeft w:val="0"/>
      <w:marRight w:val="0"/>
      <w:marTop w:val="0"/>
      <w:marBottom w:val="0"/>
      <w:divBdr>
        <w:top w:val="none" w:sz="0" w:space="0" w:color="auto"/>
        <w:left w:val="none" w:sz="0" w:space="0" w:color="auto"/>
        <w:bottom w:val="none" w:sz="0" w:space="0" w:color="auto"/>
        <w:right w:val="none" w:sz="0" w:space="0" w:color="auto"/>
      </w:divBdr>
    </w:div>
    <w:div w:id="1315336228">
      <w:marLeft w:val="0"/>
      <w:marRight w:val="0"/>
      <w:marTop w:val="0"/>
      <w:marBottom w:val="0"/>
      <w:divBdr>
        <w:top w:val="none" w:sz="0" w:space="0" w:color="auto"/>
        <w:left w:val="none" w:sz="0" w:space="0" w:color="auto"/>
        <w:bottom w:val="none" w:sz="0" w:space="0" w:color="auto"/>
        <w:right w:val="none" w:sz="0" w:space="0" w:color="auto"/>
      </w:divBdr>
    </w:div>
    <w:div w:id="1315336229">
      <w:marLeft w:val="0"/>
      <w:marRight w:val="0"/>
      <w:marTop w:val="0"/>
      <w:marBottom w:val="0"/>
      <w:divBdr>
        <w:top w:val="none" w:sz="0" w:space="0" w:color="auto"/>
        <w:left w:val="none" w:sz="0" w:space="0" w:color="auto"/>
        <w:bottom w:val="none" w:sz="0" w:space="0" w:color="auto"/>
        <w:right w:val="none" w:sz="0" w:space="0" w:color="auto"/>
      </w:divBdr>
    </w:div>
    <w:div w:id="1315336230">
      <w:marLeft w:val="0"/>
      <w:marRight w:val="0"/>
      <w:marTop w:val="0"/>
      <w:marBottom w:val="0"/>
      <w:divBdr>
        <w:top w:val="none" w:sz="0" w:space="0" w:color="auto"/>
        <w:left w:val="none" w:sz="0" w:space="0" w:color="auto"/>
        <w:bottom w:val="none" w:sz="0" w:space="0" w:color="auto"/>
        <w:right w:val="none" w:sz="0" w:space="0" w:color="auto"/>
      </w:divBdr>
    </w:div>
    <w:div w:id="1315336231">
      <w:marLeft w:val="0"/>
      <w:marRight w:val="0"/>
      <w:marTop w:val="0"/>
      <w:marBottom w:val="0"/>
      <w:divBdr>
        <w:top w:val="none" w:sz="0" w:space="0" w:color="auto"/>
        <w:left w:val="none" w:sz="0" w:space="0" w:color="auto"/>
        <w:bottom w:val="none" w:sz="0" w:space="0" w:color="auto"/>
        <w:right w:val="none" w:sz="0" w:space="0" w:color="auto"/>
      </w:divBdr>
    </w:div>
    <w:div w:id="1315336232">
      <w:marLeft w:val="0"/>
      <w:marRight w:val="0"/>
      <w:marTop w:val="0"/>
      <w:marBottom w:val="0"/>
      <w:divBdr>
        <w:top w:val="none" w:sz="0" w:space="0" w:color="auto"/>
        <w:left w:val="none" w:sz="0" w:space="0" w:color="auto"/>
        <w:bottom w:val="none" w:sz="0" w:space="0" w:color="auto"/>
        <w:right w:val="none" w:sz="0" w:space="0" w:color="auto"/>
      </w:divBdr>
    </w:div>
    <w:div w:id="1315336233">
      <w:marLeft w:val="0"/>
      <w:marRight w:val="0"/>
      <w:marTop w:val="0"/>
      <w:marBottom w:val="0"/>
      <w:divBdr>
        <w:top w:val="none" w:sz="0" w:space="0" w:color="auto"/>
        <w:left w:val="none" w:sz="0" w:space="0" w:color="auto"/>
        <w:bottom w:val="none" w:sz="0" w:space="0" w:color="auto"/>
        <w:right w:val="none" w:sz="0" w:space="0" w:color="auto"/>
      </w:divBdr>
    </w:div>
    <w:div w:id="1315336234">
      <w:marLeft w:val="0"/>
      <w:marRight w:val="0"/>
      <w:marTop w:val="0"/>
      <w:marBottom w:val="0"/>
      <w:divBdr>
        <w:top w:val="none" w:sz="0" w:space="0" w:color="auto"/>
        <w:left w:val="none" w:sz="0" w:space="0" w:color="auto"/>
        <w:bottom w:val="none" w:sz="0" w:space="0" w:color="auto"/>
        <w:right w:val="none" w:sz="0" w:space="0" w:color="auto"/>
      </w:divBdr>
    </w:div>
    <w:div w:id="1315336235">
      <w:marLeft w:val="0"/>
      <w:marRight w:val="0"/>
      <w:marTop w:val="0"/>
      <w:marBottom w:val="0"/>
      <w:divBdr>
        <w:top w:val="none" w:sz="0" w:space="0" w:color="auto"/>
        <w:left w:val="none" w:sz="0" w:space="0" w:color="auto"/>
        <w:bottom w:val="none" w:sz="0" w:space="0" w:color="auto"/>
        <w:right w:val="none" w:sz="0" w:space="0" w:color="auto"/>
      </w:divBdr>
    </w:div>
    <w:div w:id="1315336236">
      <w:marLeft w:val="0"/>
      <w:marRight w:val="0"/>
      <w:marTop w:val="0"/>
      <w:marBottom w:val="0"/>
      <w:divBdr>
        <w:top w:val="none" w:sz="0" w:space="0" w:color="auto"/>
        <w:left w:val="none" w:sz="0" w:space="0" w:color="auto"/>
        <w:bottom w:val="none" w:sz="0" w:space="0" w:color="auto"/>
        <w:right w:val="none" w:sz="0" w:space="0" w:color="auto"/>
      </w:divBdr>
    </w:div>
    <w:div w:id="1315336237">
      <w:marLeft w:val="0"/>
      <w:marRight w:val="0"/>
      <w:marTop w:val="0"/>
      <w:marBottom w:val="0"/>
      <w:divBdr>
        <w:top w:val="none" w:sz="0" w:space="0" w:color="auto"/>
        <w:left w:val="none" w:sz="0" w:space="0" w:color="auto"/>
        <w:bottom w:val="none" w:sz="0" w:space="0" w:color="auto"/>
        <w:right w:val="none" w:sz="0" w:space="0" w:color="auto"/>
      </w:divBdr>
    </w:div>
    <w:div w:id="1315336238">
      <w:marLeft w:val="0"/>
      <w:marRight w:val="0"/>
      <w:marTop w:val="0"/>
      <w:marBottom w:val="0"/>
      <w:divBdr>
        <w:top w:val="none" w:sz="0" w:space="0" w:color="auto"/>
        <w:left w:val="none" w:sz="0" w:space="0" w:color="auto"/>
        <w:bottom w:val="none" w:sz="0" w:space="0" w:color="auto"/>
        <w:right w:val="none" w:sz="0" w:space="0" w:color="auto"/>
      </w:divBdr>
    </w:div>
    <w:div w:id="1315336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mailto:x.fang@motorola.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2903</Words>
  <Characters>16548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build</cp:lastModifiedBy>
  <cp:revision>9</cp:revision>
  <cp:lastPrinted>2012-09-07T21:57:00Z</cp:lastPrinted>
  <dcterms:created xsi:type="dcterms:W3CDTF">2012-10-13T04:43:00Z</dcterms:created>
  <dcterms:modified xsi:type="dcterms:W3CDTF">2012-10-14T05:04:00Z</dcterms:modified>
</cp:coreProperties>
</file>