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BC778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C7781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0547AF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547AF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811C0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811C05">
              <w:rPr>
                <w:szCs w:val="22"/>
                <w:lang w:val="en-CA"/>
              </w:rPr>
              <w:t>1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811C05">
              <w:rPr>
                <w:szCs w:val="22"/>
                <w:lang w:val="en-CA"/>
              </w:rPr>
              <w:t>Shanghai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811C05">
              <w:rPr>
                <w:szCs w:val="22"/>
                <w:lang w:val="en-CA"/>
              </w:rPr>
              <w:t>CN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</w:t>
            </w:r>
            <w:r w:rsidR="00811C05">
              <w:rPr>
                <w:szCs w:val="22"/>
                <w:lang w:val="en-CA"/>
              </w:rPr>
              <w:t>0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811C05">
              <w:rPr>
                <w:szCs w:val="22"/>
                <w:lang w:val="en-CA"/>
              </w:rPr>
              <w:t>19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811C05">
              <w:rPr>
                <w:szCs w:val="22"/>
                <w:lang w:val="en-CA"/>
              </w:rPr>
              <w:t>Oct.</w:t>
            </w:r>
            <w:r w:rsidR="005E1AC6"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5B217D" w:rsidRDefault="00E61DAC" w:rsidP="005247F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811C05">
              <w:rPr>
                <w:lang w:val="en-CA"/>
              </w:rPr>
              <w:t>K</w:t>
            </w:r>
            <w:r w:rsidR="005247FD">
              <w:rPr>
                <w:rFonts w:hint="eastAsia"/>
                <w:lang w:val="en-CA" w:eastAsia="ja-JP"/>
              </w:rPr>
              <w:t>0193</w:t>
            </w:r>
            <w:ins w:id="0" w:author="kei" w:date="2012-10-11T17:00:00Z">
              <w:r w:rsidR="00F27446">
                <w:rPr>
                  <w:rFonts w:hint="eastAsia"/>
                  <w:lang w:val="en-CA" w:eastAsia="ja-JP"/>
                </w:rPr>
                <w:t>_r1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C147B5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C147B5" w:rsidP="001037AB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 xml:space="preserve">AHG7: </w:t>
            </w:r>
            <w:r w:rsidR="00DB02D4">
              <w:rPr>
                <w:rFonts w:hint="eastAsia"/>
                <w:b/>
                <w:szCs w:val="22"/>
                <w:lang w:val="en-CA" w:eastAsia="ja-JP"/>
              </w:rPr>
              <w:t>Adaptive colo</w:t>
            </w:r>
            <w:r w:rsidR="001466DD">
              <w:rPr>
                <w:rFonts w:hint="eastAsia"/>
                <w:b/>
                <w:szCs w:val="22"/>
                <w:lang w:val="en-CA" w:eastAsia="ja-JP"/>
              </w:rPr>
              <w:t>u</w:t>
            </w:r>
            <w:r w:rsidR="00DB02D4">
              <w:rPr>
                <w:rFonts w:hint="eastAsia"/>
                <w:b/>
                <w:szCs w:val="22"/>
                <w:lang w:val="en-CA" w:eastAsia="ja-JP"/>
              </w:rPr>
              <w:t xml:space="preserve">r-space transformation of residual </w:t>
            </w:r>
            <w:r w:rsidR="001037AB">
              <w:rPr>
                <w:rFonts w:hint="eastAsia"/>
                <w:b/>
                <w:szCs w:val="22"/>
                <w:lang w:val="en-CA" w:eastAsia="ja-JP"/>
              </w:rPr>
              <w:t>signals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C147B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C147B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C147B5" w:rsidRPr="005B217D">
        <w:tc>
          <w:tcPr>
            <w:tcW w:w="1458" w:type="dxa"/>
          </w:tcPr>
          <w:p w:rsidR="00C147B5" w:rsidRPr="005B217D" w:rsidRDefault="00C147B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147B5" w:rsidRPr="00C30D7C" w:rsidRDefault="00C147B5" w:rsidP="0008224A">
            <w:pPr>
              <w:spacing w:before="60" w:after="60"/>
              <w:rPr>
                <w:rFonts w:eastAsia="ＭＳ 明朝"/>
                <w:szCs w:val="22"/>
                <w:lang w:eastAsia="ja-JP"/>
              </w:rPr>
            </w:pPr>
            <w:r w:rsidRPr="00C30D7C">
              <w:rPr>
                <w:rFonts w:eastAsia="ＭＳ 明朝"/>
                <w:szCs w:val="22"/>
              </w:rPr>
              <w:t>Kei Kawamura</w:t>
            </w:r>
            <w:r w:rsidRPr="00C30D7C">
              <w:rPr>
                <w:rFonts w:eastAsia="ＭＳ 明朝" w:hint="eastAsia"/>
                <w:szCs w:val="22"/>
                <w:lang w:eastAsia="ja-JP"/>
              </w:rPr>
              <w:br/>
            </w:r>
            <w:proofErr w:type="spellStart"/>
            <w:r w:rsidRPr="00C30D7C">
              <w:rPr>
                <w:rFonts w:eastAsia="ＭＳ 明朝"/>
                <w:szCs w:val="22"/>
              </w:rPr>
              <w:t>Tomonobu</w:t>
            </w:r>
            <w:proofErr w:type="spellEnd"/>
            <w:r w:rsidRPr="00C30D7C">
              <w:rPr>
                <w:rFonts w:eastAsia="ＭＳ 明朝"/>
                <w:szCs w:val="22"/>
              </w:rPr>
              <w:t xml:space="preserve"> Yoshino</w:t>
            </w:r>
            <w:r w:rsidRPr="00C30D7C">
              <w:rPr>
                <w:rFonts w:eastAsia="ＭＳ 明朝" w:hint="eastAsia"/>
                <w:szCs w:val="22"/>
                <w:lang w:eastAsia="ja-JP"/>
              </w:rPr>
              <w:br/>
            </w:r>
            <w:proofErr w:type="spellStart"/>
            <w:r w:rsidRPr="00C30D7C">
              <w:rPr>
                <w:rFonts w:eastAsia="ＭＳ 明朝"/>
                <w:szCs w:val="22"/>
              </w:rPr>
              <w:t>Sei</w:t>
            </w:r>
            <w:proofErr w:type="spellEnd"/>
            <w:r w:rsidRPr="00C30D7C">
              <w:rPr>
                <w:rFonts w:eastAsia="ＭＳ 明朝"/>
                <w:szCs w:val="22"/>
              </w:rPr>
              <w:t xml:space="preserve"> Naito</w:t>
            </w:r>
          </w:p>
          <w:p w:rsidR="00C147B5" w:rsidRPr="00C30D7C" w:rsidRDefault="00C147B5" w:rsidP="0008224A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</w:rPr>
              <w:t xml:space="preserve">2-1-15, </w:t>
            </w:r>
            <w:proofErr w:type="spellStart"/>
            <w:r w:rsidRPr="00C30D7C">
              <w:rPr>
                <w:rFonts w:eastAsia="ＭＳ 明朝"/>
                <w:szCs w:val="22"/>
              </w:rPr>
              <w:t>Ohara</w:t>
            </w:r>
            <w:proofErr w:type="spellEnd"/>
            <w:r w:rsidRPr="00C30D7C">
              <w:rPr>
                <w:rFonts w:eastAsia="ＭＳ 明朝"/>
                <w:szCs w:val="22"/>
              </w:rPr>
              <w:t xml:space="preserve">, </w:t>
            </w:r>
            <w:proofErr w:type="spellStart"/>
            <w:r w:rsidRPr="00C30D7C">
              <w:rPr>
                <w:rFonts w:eastAsia="ＭＳ 明朝"/>
                <w:szCs w:val="22"/>
              </w:rPr>
              <w:t>Fujimino-shi</w:t>
            </w:r>
            <w:proofErr w:type="spellEnd"/>
            <w:r w:rsidRPr="00C30D7C">
              <w:rPr>
                <w:rFonts w:eastAsia="ＭＳ 明朝"/>
                <w:szCs w:val="22"/>
              </w:rPr>
              <w:t>, Saitama, JAPAN</w:t>
            </w:r>
          </w:p>
        </w:tc>
        <w:tc>
          <w:tcPr>
            <w:tcW w:w="900" w:type="dxa"/>
          </w:tcPr>
          <w:p w:rsidR="00C147B5" w:rsidRPr="00C30D7C" w:rsidRDefault="00C147B5" w:rsidP="0008224A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  <w:lang w:val="en-CA"/>
              </w:rPr>
              <w:br/>
              <w:t>Tel:</w:t>
            </w:r>
            <w:r w:rsidRPr="00C30D7C">
              <w:rPr>
                <w:rFonts w:eastAsia="ＭＳ 明朝"/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147B5" w:rsidRPr="00C30D7C" w:rsidRDefault="00C147B5" w:rsidP="0008224A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  <w:lang w:val="en-CA"/>
              </w:rPr>
              <w:br/>
            </w:r>
            <w:r w:rsidRPr="00C30D7C">
              <w:rPr>
                <w:rFonts w:eastAsia="ＭＳ 明朝"/>
                <w:szCs w:val="22"/>
              </w:rPr>
              <w:t>+81 49 278 7411</w:t>
            </w:r>
            <w:r w:rsidRPr="00C30D7C">
              <w:rPr>
                <w:rFonts w:eastAsia="ＭＳ 明朝" w:hint="eastAsia"/>
                <w:szCs w:val="22"/>
                <w:lang w:eastAsia="ja-JP"/>
              </w:rPr>
              <w:br/>
            </w:r>
            <w:r w:rsidRPr="00C30D7C">
              <w:rPr>
                <w:rFonts w:eastAsia="ＭＳ 明朝"/>
                <w:szCs w:val="22"/>
              </w:rPr>
              <w:t>ki-kawamura@kddi.com</w:t>
            </w:r>
          </w:p>
        </w:tc>
      </w:tr>
      <w:tr w:rsidR="00C147B5" w:rsidRPr="005B217D">
        <w:tc>
          <w:tcPr>
            <w:tcW w:w="1458" w:type="dxa"/>
          </w:tcPr>
          <w:p w:rsidR="00C147B5" w:rsidRPr="005B217D" w:rsidRDefault="00C147B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C147B5" w:rsidRPr="00C30D7C" w:rsidRDefault="00C147B5" w:rsidP="0008224A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</w:rPr>
              <w:t>KDDI Corp. (KDDI R&amp;D Laboratories</w:t>
            </w:r>
            <w:r>
              <w:rPr>
                <w:rFonts w:hint="eastAsia"/>
                <w:szCs w:val="22"/>
                <w:lang w:eastAsia="ja-JP"/>
              </w:rPr>
              <w:t>, Inc.</w:t>
            </w:r>
            <w:r w:rsidRPr="00C30D7C">
              <w:rPr>
                <w:rFonts w:eastAsia="ＭＳ 明朝"/>
                <w:szCs w:val="22"/>
              </w:rPr>
              <w:t>)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CB07C4" w:rsidRDefault="00275BCF" w:rsidP="00CB07C4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5B217D">
        <w:rPr>
          <w:lang w:val="en-CA"/>
        </w:rPr>
        <w:t>Abstract</w:t>
      </w:r>
    </w:p>
    <w:p w:rsidR="005E5C4A" w:rsidRPr="009447AA" w:rsidRDefault="00584A02" w:rsidP="001037AB">
      <w:pPr>
        <w:rPr>
          <w:lang w:val="en-CA" w:eastAsia="ja-JP"/>
        </w:rPr>
      </w:pPr>
      <w:r w:rsidRPr="00584A02">
        <w:rPr>
          <w:lang w:val="en-CA" w:eastAsia="ja-JP"/>
        </w:rPr>
        <w:t xml:space="preserve">This contribution proposes the adaptive color-space transformation of residual </w:t>
      </w:r>
      <w:r w:rsidR="001037AB">
        <w:rPr>
          <w:rFonts w:hint="eastAsia"/>
          <w:lang w:val="en-CA" w:eastAsia="ja-JP"/>
        </w:rPr>
        <w:t>signal</w:t>
      </w:r>
      <w:r w:rsidRPr="00584A02">
        <w:rPr>
          <w:lang w:val="en-CA" w:eastAsia="ja-JP"/>
        </w:rPr>
        <w:t xml:space="preserve">s for HEVC </w:t>
      </w:r>
      <w:proofErr w:type="spellStart"/>
      <w:r w:rsidRPr="00584A02">
        <w:rPr>
          <w:lang w:val="en-CA" w:eastAsia="ja-JP"/>
        </w:rPr>
        <w:t>FrExt</w:t>
      </w:r>
      <w:proofErr w:type="spellEnd"/>
      <w:r w:rsidRPr="00584A02">
        <w:rPr>
          <w:lang w:val="en-CA" w:eastAsia="ja-JP"/>
        </w:rPr>
        <w:t xml:space="preserve">. </w:t>
      </w:r>
      <w:r w:rsidR="001037AB">
        <w:rPr>
          <w:rFonts w:hint="eastAsia"/>
          <w:lang w:val="en-CA" w:eastAsia="ja-JP"/>
        </w:rPr>
        <w:t xml:space="preserve">This approach adaptively transforms prediction error signals from 4:4:4 chroma format to </w:t>
      </w:r>
      <w:proofErr w:type="gramStart"/>
      <w:r w:rsidR="001037AB">
        <w:rPr>
          <w:rFonts w:hint="eastAsia"/>
          <w:lang w:val="en-CA" w:eastAsia="ja-JP"/>
        </w:rPr>
        <w:t>an</w:t>
      </w:r>
      <w:proofErr w:type="gramEnd"/>
      <w:r w:rsidR="001037AB">
        <w:rPr>
          <w:rFonts w:hint="eastAsia"/>
          <w:lang w:val="en-CA" w:eastAsia="ja-JP"/>
        </w:rPr>
        <w:t xml:space="preserve"> sub-optimal colour space which reduce </w:t>
      </w:r>
      <w:r w:rsidR="001037AB">
        <w:rPr>
          <w:lang w:val="en-CA" w:eastAsia="ja-JP"/>
        </w:rPr>
        <w:t>redundancy</w:t>
      </w:r>
      <w:r w:rsidR="001037AB">
        <w:rPr>
          <w:rFonts w:hint="eastAsia"/>
          <w:lang w:val="en-CA" w:eastAsia="ja-JP"/>
        </w:rPr>
        <w:t xml:space="preserve"> of pixel value between planes. The transformation matrix is derived for each coding unit by a singular-value-decomposition. The colour-space transformation is applied to prediction error of both intra and inter mode.</w:t>
      </w:r>
      <w:r w:rsidR="001037AB">
        <w:rPr>
          <w:lang w:val="en-CA" w:eastAsia="ja-JP"/>
        </w:rPr>
        <w:t xml:space="preserve"> Simplifi</w:t>
      </w:r>
      <w:r w:rsidR="001037AB">
        <w:rPr>
          <w:rFonts w:hint="eastAsia"/>
          <w:lang w:val="en-CA" w:eastAsia="ja-JP"/>
        </w:rPr>
        <w:t>ed</w:t>
      </w:r>
      <w:r w:rsidRPr="00584A02">
        <w:rPr>
          <w:lang w:val="en-CA" w:eastAsia="ja-JP"/>
        </w:rPr>
        <w:t xml:space="preserve"> singular-value-decomposition is realized only by integer multiplication and shift operation with limited iterations. Additional information is not necessary because residual </w:t>
      </w:r>
      <w:r w:rsidR="001037AB">
        <w:rPr>
          <w:rFonts w:hint="eastAsia"/>
          <w:lang w:val="en-CA" w:eastAsia="ja-JP"/>
        </w:rPr>
        <w:t>signal</w:t>
      </w:r>
      <w:r w:rsidRPr="00584A02">
        <w:rPr>
          <w:lang w:val="en-CA" w:eastAsia="ja-JP"/>
        </w:rPr>
        <w:t>s are always transformed. The BD-rate gains for YUV 444 sequences are 6.7%/7.2%/8.7% for all intra / random access / low delay B with 10bit configuration, respectively.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0F3C0B" w:rsidRDefault="009C427A" w:rsidP="009C427A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contribution proposes new color-space transformation steps to </w:t>
      </w:r>
      <w:r w:rsidR="007D2257">
        <w:rPr>
          <w:rFonts w:hint="eastAsia"/>
          <w:lang w:val="en-CA" w:eastAsia="ja-JP"/>
        </w:rPr>
        <w:t xml:space="preserve">HEVC of </w:t>
      </w:r>
      <w:r>
        <w:rPr>
          <w:rFonts w:hint="eastAsia"/>
          <w:lang w:val="en-CA" w:eastAsia="ja-JP"/>
        </w:rPr>
        <w:t>4:4</w:t>
      </w:r>
      <w:r w:rsidR="007D2257">
        <w:rPr>
          <w:rFonts w:hint="eastAsia"/>
          <w:lang w:val="en-CA" w:eastAsia="ja-JP"/>
        </w:rPr>
        <w:t>:4 chroma format. Transformed</w:t>
      </w:r>
      <w:r>
        <w:rPr>
          <w:rFonts w:hint="eastAsia"/>
          <w:lang w:val="en-CA" w:eastAsia="ja-JP"/>
        </w:rPr>
        <w:t xml:space="preserve"> target is intra/inter </w:t>
      </w:r>
      <w:r w:rsidR="007D2257">
        <w:rPr>
          <w:rFonts w:hint="eastAsia"/>
          <w:lang w:val="en-CA" w:eastAsia="ja-JP"/>
        </w:rPr>
        <w:t xml:space="preserve">residual </w:t>
      </w:r>
      <w:r w:rsidR="001037AB">
        <w:rPr>
          <w:rFonts w:hint="eastAsia"/>
          <w:lang w:val="en-CA" w:eastAsia="ja-JP"/>
        </w:rPr>
        <w:t>signal</w:t>
      </w:r>
      <w:r w:rsidR="007D2257">
        <w:rPr>
          <w:rFonts w:hint="eastAsia"/>
          <w:lang w:val="en-CA" w:eastAsia="ja-JP"/>
        </w:rPr>
        <w:t>s. Transform</w:t>
      </w:r>
      <w:r>
        <w:rPr>
          <w:rFonts w:hint="eastAsia"/>
          <w:lang w:val="en-CA" w:eastAsia="ja-JP"/>
        </w:rPr>
        <w:t xml:space="preserve"> matrices are derived from neighboring pixels</w:t>
      </w:r>
      <w:r w:rsidR="00DD19E8">
        <w:rPr>
          <w:rFonts w:hint="eastAsia"/>
          <w:lang w:val="en-CA" w:eastAsia="ja-JP"/>
        </w:rPr>
        <w:t xml:space="preserve"> / reference </w:t>
      </w:r>
      <w:r w:rsidR="001037AB">
        <w:rPr>
          <w:rFonts w:hint="eastAsia"/>
          <w:lang w:val="en-CA" w:eastAsia="ja-JP"/>
        </w:rPr>
        <w:t>signal</w:t>
      </w:r>
      <w:r w:rsidR="00DD19E8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 xml:space="preserve"> by using singular </w:t>
      </w:r>
      <w:r w:rsidR="007D2257">
        <w:rPr>
          <w:rFonts w:hint="eastAsia"/>
          <w:lang w:val="en-CA" w:eastAsia="ja-JP"/>
        </w:rPr>
        <w:t xml:space="preserve">value </w:t>
      </w:r>
      <w:r>
        <w:rPr>
          <w:rFonts w:hint="eastAsia"/>
          <w:lang w:val="en-CA" w:eastAsia="ja-JP"/>
        </w:rPr>
        <w:t>decomposition with finite computation steps.</w:t>
      </w:r>
    </w:p>
    <w:p w:rsidR="000547AF" w:rsidRDefault="009C427A" w:rsidP="000547AF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Proposed method</w:t>
      </w:r>
    </w:p>
    <w:p w:rsidR="000F3C0B" w:rsidRDefault="009C427A" w:rsidP="000F3C0B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t>Overview</w:t>
      </w:r>
    </w:p>
    <w:p w:rsidR="004B51BE" w:rsidRPr="00DD19E8" w:rsidRDefault="00DD19E8" w:rsidP="00DD19E8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Block diagram of the proposed </w:t>
      </w:r>
      <w:r>
        <w:rPr>
          <w:lang w:val="en-CA" w:eastAsia="ja-JP"/>
        </w:rPr>
        <w:t>adaptive</w:t>
      </w:r>
      <w:r>
        <w:rPr>
          <w:rFonts w:hint="eastAsia"/>
          <w:lang w:val="en-CA" w:eastAsia="ja-JP"/>
        </w:rPr>
        <w:t xml:space="preserve">- color-space transformation is illustrated in Fig. 1. </w:t>
      </w:r>
      <w:r w:rsidR="00E01946">
        <w:rPr>
          <w:rFonts w:hint="eastAsia"/>
          <w:lang w:val="en-CA" w:eastAsia="ja-JP"/>
        </w:rPr>
        <w:t xml:space="preserve">Compared to the existing HEVC block diagram, matrix derivation and color space </w:t>
      </w:r>
      <w:r w:rsidR="00E01946">
        <w:rPr>
          <w:lang w:val="en-CA" w:eastAsia="ja-JP"/>
        </w:rPr>
        <w:t>transformation</w:t>
      </w:r>
      <w:r w:rsidR="00E01946">
        <w:rPr>
          <w:rFonts w:hint="eastAsia"/>
          <w:lang w:val="en-CA" w:eastAsia="ja-JP"/>
        </w:rPr>
        <w:t>/inverse transformation are added. M</w:t>
      </w:r>
      <w:r>
        <w:rPr>
          <w:rFonts w:hint="eastAsia"/>
          <w:lang w:val="en-CA" w:eastAsia="ja-JP"/>
        </w:rPr>
        <w:t xml:space="preserve">atrix derivation has one input from either local decoded image or frame buffer and has one output for transform matrix of color space. After intra/inter prediction, residual </w:t>
      </w:r>
      <w:r w:rsidR="001037AB">
        <w:rPr>
          <w:rFonts w:hint="eastAsia"/>
          <w:lang w:val="en-CA" w:eastAsia="ja-JP"/>
        </w:rPr>
        <w:t>signal</w:t>
      </w:r>
      <w:r>
        <w:rPr>
          <w:lang w:val="en-CA" w:eastAsia="ja-JP"/>
        </w:rPr>
        <w:t>s</w:t>
      </w:r>
      <w:r>
        <w:rPr>
          <w:rFonts w:hint="eastAsia"/>
          <w:lang w:val="en-CA" w:eastAsia="ja-JP"/>
        </w:rPr>
        <w:t xml:space="preserve"> are transformed by the </w:t>
      </w:r>
      <w:r w:rsidR="004B51BE">
        <w:rPr>
          <w:rFonts w:hint="eastAsia"/>
          <w:lang w:val="en-CA" w:eastAsia="ja-JP"/>
        </w:rPr>
        <w:t xml:space="preserve">derived </w:t>
      </w:r>
      <w:r>
        <w:rPr>
          <w:rFonts w:hint="eastAsia"/>
          <w:lang w:val="en-CA" w:eastAsia="ja-JP"/>
        </w:rPr>
        <w:t xml:space="preserve">matrix. </w:t>
      </w:r>
      <w:r w:rsidR="004B51BE">
        <w:rPr>
          <w:rFonts w:hint="eastAsia"/>
          <w:lang w:val="en-CA" w:eastAsia="ja-JP"/>
        </w:rPr>
        <w:t>A processing flow of r</w:t>
      </w:r>
      <w:r>
        <w:rPr>
          <w:rFonts w:hint="eastAsia"/>
          <w:lang w:val="en-CA" w:eastAsia="ja-JP"/>
        </w:rPr>
        <w:t xml:space="preserve">esulting </w:t>
      </w:r>
      <w:r w:rsidR="001037AB">
        <w:rPr>
          <w:rFonts w:hint="eastAsia"/>
          <w:lang w:val="en-CA" w:eastAsia="ja-JP"/>
        </w:rPr>
        <w:t>signal</w:t>
      </w:r>
      <w:r>
        <w:rPr>
          <w:rFonts w:hint="eastAsia"/>
          <w:lang w:val="en-CA" w:eastAsia="ja-JP"/>
        </w:rPr>
        <w:t>s</w:t>
      </w:r>
      <w:r w:rsidR="00E01946">
        <w:rPr>
          <w:rFonts w:hint="eastAsia"/>
          <w:lang w:val="en-CA" w:eastAsia="ja-JP"/>
        </w:rPr>
        <w:t xml:space="preserve"> </w:t>
      </w:r>
      <w:r w:rsidR="004B51BE">
        <w:rPr>
          <w:rFonts w:hint="eastAsia"/>
          <w:lang w:val="en-CA" w:eastAsia="ja-JP"/>
        </w:rPr>
        <w:t>is the same as HEVC scheme. In the following section, we describe the each component.</w:t>
      </w:r>
    </w:p>
    <w:p w:rsidR="009C427A" w:rsidRPr="009C427A" w:rsidRDefault="009447AA" w:rsidP="009C427A">
      <w:pPr>
        <w:rPr>
          <w:lang w:val="en-CA" w:eastAsia="ja-JP"/>
        </w:rPr>
      </w:pPr>
      <w:r w:rsidRPr="009447AA">
        <w:rPr>
          <w:noProof/>
          <w:lang w:eastAsia="ja-JP"/>
        </w:rPr>
        <w:lastRenderedPageBreak/>
        <w:drawing>
          <wp:inline distT="0" distB="0" distL="0" distR="0">
            <wp:extent cx="5943600" cy="2243351"/>
            <wp:effectExtent l="1905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3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00F3" w:rsidRDefault="003E00F3" w:rsidP="000F3C0B">
      <w:pPr>
        <w:pStyle w:val="2"/>
        <w:rPr>
          <w:lang w:val="en-CA" w:eastAsia="ja-JP"/>
        </w:rPr>
      </w:pPr>
      <w:r>
        <w:rPr>
          <w:lang w:val="en-CA" w:eastAsia="ja-JP"/>
        </w:rPr>
        <w:t>T</w:t>
      </w:r>
      <w:r>
        <w:rPr>
          <w:rFonts w:hint="eastAsia"/>
          <w:lang w:val="en-CA" w:eastAsia="ja-JP"/>
        </w:rPr>
        <w:t>ransform and inverse transform</w:t>
      </w:r>
    </w:p>
    <w:p w:rsidR="00DC7DF7" w:rsidRDefault="00DC7DF7" w:rsidP="003E00F3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In the forward transform, three planes are </w:t>
      </w:r>
      <w:r w:rsidR="009F6202">
        <w:rPr>
          <w:rFonts w:hint="eastAsia"/>
          <w:lang w:val="en-CA" w:eastAsia="ja-JP"/>
        </w:rPr>
        <w:t xml:space="preserve">processed </w:t>
      </w:r>
      <w:r>
        <w:rPr>
          <w:rFonts w:hint="eastAsia"/>
          <w:lang w:val="en-CA" w:eastAsia="ja-JP"/>
        </w:rPr>
        <w:t>as follows,</w:t>
      </w:r>
    </w:p>
    <w:p w:rsidR="00DC7DF7" w:rsidRDefault="00BC7781" w:rsidP="003E00F3">
      <w:pPr>
        <w:rPr>
          <w:lang w:val="en-CA" w:eastAsia="ja-JP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lang w:val="en-CA" w:eastAsia="ja-JP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lang w:val="en-CA" w:eastAsia="ja-JP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CA" w:eastAsia="ja-JP"/>
                      </w:rPr>
                      <m:t xml:space="preserve">a 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CA" w:eastAsia="ja-JP"/>
                      </w:rPr>
                      <m:t xml:space="preserve"> b 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CA" w:eastAsia="ja-JP"/>
                      </w:rPr>
                      <m:t xml:space="preserve">c 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CA" w:eastAsia="ja-JP"/>
                      </w:rPr>
                      <m:t xml:space="preserve"> d 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CA" w:eastAsia="ja-JP"/>
                      </w:rPr>
                      <m:t xml:space="preserve"> e 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CA" w:eastAsia="ja-JP"/>
                      </w:rPr>
                      <m:t xml:space="preserve"> f 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CA" w:eastAsia="ja-JP"/>
                      </w:rPr>
                      <m:t xml:space="preserve"> g 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CA" w:eastAsia="ja-JP"/>
                      </w:rPr>
                      <m:t xml:space="preserve"> h 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CA" w:eastAsia="ja-JP"/>
                      </w:rPr>
                      <m:t xml:space="preserve"> i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lang w:val="en-CA" w:eastAsia="ja-JP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lang w:val="en-CA" w:eastAsia="ja-JP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CA" w:eastAsia="ja-JP"/>
                      </w:rPr>
                      <m:t>G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CA" w:eastAsia="ja-JP"/>
                      </w:rPr>
                      <m:t>B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CA" w:eastAsia="ja-JP"/>
                      </w:rPr>
                      <m:t>R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  <w:lang w:val="en-CA" w:eastAsia="ja-JP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CA" w:eastAsia="ja-JP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lang w:val="en-CA" w:eastAsia="ja-JP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CA" w:eastAsia="ja-JP"/>
                      </w:rPr>
                      <m:t>P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CA" w:eastAsia="ja-JP"/>
                      </w:rPr>
                      <m:t>Q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CA" w:eastAsia="ja-JP"/>
                      </w:rPr>
                      <m:t>R</m:t>
                    </m:r>
                  </m:e>
                </m:mr>
              </m:m>
            </m:e>
          </m:d>
        </m:oMath>
      </m:oMathPara>
    </w:p>
    <w:p w:rsidR="00714FB1" w:rsidRDefault="00714FB1" w:rsidP="003E00F3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In the inverse transform, three </w:t>
      </w:r>
      <w:r>
        <w:rPr>
          <w:lang w:val="en-CA" w:eastAsia="ja-JP"/>
        </w:rPr>
        <w:t>components</w:t>
      </w:r>
      <w:r>
        <w:rPr>
          <w:rFonts w:hint="eastAsia"/>
          <w:lang w:val="en-CA" w:eastAsia="ja-JP"/>
        </w:rPr>
        <w:t xml:space="preserve"> are </w:t>
      </w:r>
      <w:r w:rsidR="009F6202">
        <w:rPr>
          <w:rFonts w:hint="eastAsia"/>
          <w:lang w:val="en-CA" w:eastAsia="ja-JP"/>
        </w:rPr>
        <w:t xml:space="preserve">processed </w:t>
      </w:r>
      <w:r>
        <w:rPr>
          <w:rFonts w:hint="eastAsia"/>
          <w:lang w:val="en-CA" w:eastAsia="ja-JP"/>
        </w:rPr>
        <w:t>as follows,</w:t>
      </w:r>
    </w:p>
    <w:p w:rsidR="00714FB1" w:rsidRDefault="00BC7781" w:rsidP="003E00F3">
      <w:pPr>
        <w:rPr>
          <w:lang w:val="en-CA" w:eastAsia="ja-JP"/>
        </w:rPr>
      </w:pPr>
      <m:oMathPara>
        <m:oMath>
          <m:sSup>
            <m:sSupPr>
              <m:ctrlPr>
                <w:rPr>
                  <w:rFonts w:ascii="Cambria Math" w:hAnsi="Cambria Math"/>
                  <w:lang w:val="en-CA" w:eastAsia="ja-JP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lang w:val="en-CA" w:eastAsia="ja-JP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val="en-CA" w:eastAsia="ja-JP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CA" w:eastAsia="ja-JP"/>
                          </w:rPr>
                          <m:t xml:space="preserve">a 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CA" w:eastAsia="ja-JP"/>
                          </w:rPr>
                          <m:t xml:space="preserve"> b 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CA" w:eastAsia="ja-JP"/>
                          </w:rPr>
                          <m:t xml:space="preserve">c 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CA" w:eastAsia="ja-JP"/>
                          </w:rPr>
                          <m:t xml:space="preserve"> d 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CA" w:eastAsia="ja-JP"/>
                          </w:rPr>
                          <m:t xml:space="preserve"> e 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CA" w:eastAsia="ja-JP"/>
                          </w:rPr>
                          <m:t xml:space="preserve"> f 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CA" w:eastAsia="ja-JP"/>
                          </w:rPr>
                          <m:t xml:space="preserve"> g 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CA" w:eastAsia="ja-JP"/>
                          </w:rPr>
                          <m:t xml:space="preserve"> h 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CA" w:eastAsia="ja-JP"/>
                          </w:rPr>
                          <m:t xml:space="preserve"> i</m:t>
                        </m:r>
                      </m:e>
                    </m:mr>
                  </m:m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t</m:t>
              </m:r>
            </m:sup>
          </m:sSup>
          <m:d>
            <m:dPr>
              <m:begChr m:val="["/>
              <m:endChr m:val="]"/>
              <m:ctrlPr>
                <w:rPr>
                  <w:rFonts w:ascii="Cambria Math" w:hAnsi="Cambria Math"/>
                  <w:lang w:val="en-CA" w:eastAsia="ja-JP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lang w:val="en-CA" w:eastAsia="ja-JP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CA" w:eastAsia="ja-JP"/>
                      </w:rPr>
                      <m:t>P'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CA" w:eastAsia="ja-JP"/>
                      </w:rPr>
                      <m:t>Q'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CA" w:eastAsia="ja-JP"/>
                      </w:rPr>
                      <m:t>R'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  <w:lang w:val="en-CA" w:eastAsia="ja-JP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CA" w:eastAsia="ja-JP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lang w:val="en-CA" w:eastAsia="ja-JP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CA" w:eastAsia="ja-JP"/>
                      </w:rPr>
                      <m:t>G'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CA" w:eastAsia="ja-JP"/>
                      </w:rPr>
                      <m:t>B'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CA" w:eastAsia="ja-JP"/>
                      </w:rPr>
                      <m:t>R'</m:t>
                    </m:r>
                  </m:e>
                </m:mr>
              </m:m>
            </m:e>
          </m:d>
        </m:oMath>
      </m:oMathPara>
    </w:p>
    <w:p w:rsidR="00DC7DF7" w:rsidRPr="003E00F3" w:rsidRDefault="00DC7DF7" w:rsidP="003E00F3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Transformed values are </w:t>
      </w:r>
      <w:r>
        <w:rPr>
          <w:lang w:val="en-CA" w:eastAsia="ja-JP"/>
        </w:rPr>
        <w:t>clipped</w:t>
      </w:r>
      <w:r>
        <w:rPr>
          <w:rFonts w:hint="eastAsia"/>
          <w:lang w:val="en-CA" w:eastAsia="ja-JP"/>
        </w:rPr>
        <w:t xml:space="preserve"> within the range of the HEVC specification because the values are enlarged </w:t>
      </w:r>
      <w:r w:rsidR="005247FD">
        <w:rPr>
          <w:rFonts w:hint="eastAsia"/>
          <w:lang w:val="en-CA" w:eastAsia="ja-JP"/>
        </w:rPr>
        <w:t xml:space="preserve">of </w:t>
      </w:r>
      <w:r>
        <w:rPr>
          <w:rFonts w:hint="eastAsia"/>
          <w:lang w:val="en-CA" w:eastAsia="ja-JP"/>
        </w:rPr>
        <w:t xml:space="preserve">square of three </w:t>
      </w:r>
      <w:r w:rsidR="005247FD">
        <w:rPr>
          <w:rFonts w:hint="eastAsia"/>
          <w:lang w:val="en-CA" w:eastAsia="ja-JP"/>
        </w:rPr>
        <w:t xml:space="preserve">times </w:t>
      </w:r>
      <w:r>
        <w:rPr>
          <w:rFonts w:hint="eastAsia"/>
          <w:lang w:val="en-CA" w:eastAsia="ja-JP"/>
        </w:rPr>
        <w:t>in the worst case.</w:t>
      </w:r>
    </w:p>
    <w:p w:rsidR="009B52D1" w:rsidRDefault="003E00F3" w:rsidP="000F3C0B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t>Derivation algorithm of transformation matrix</w:t>
      </w:r>
    </w:p>
    <w:p w:rsidR="00A77E3A" w:rsidRDefault="00071CC7" w:rsidP="003E00F3">
      <w:pPr>
        <w:rPr>
          <w:lang w:val="en-CA" w:eastAsia="ja-JP"/>
        </w:rPr>
      </w:pPr>
      <w:r>
        <w:rPr>
          <w:rFonts w:hint="eastAsia"/>
          <w:lang w:val="en-CA" w:eastAsia="ja-JP"/>
        </w:rPr>
        <w:t>Transform</w:t>
      </w:r>
      <w:r w:rsidR="003B280E">
        <w:rPr>
          <w:rFonts w:hint="eastAsia"/>
          <w:lang w:val="en-CA" w:eastAsia="ja-JP"/>
        </w:rPr>
        <w:t xml:space="preserve"> matrix is derived from the </w:t>
      </w:r>
      <w:r w:rsidR="00A77E3A">
        <w:rPr>
          <w:rFonts w:hint="eastAsia"/>
          <w:lang w:val="en-CA" w:eastAsia="ja-JP"/>
        </w:rPr>
        <w:t xml:space="preserve">reference </w:t>
      </w:r>
      <w:r w:rsidR="003B280E">
        <w:rPr>
          <w:rFonts w:hint="eastAsia"/>
          <w:lang w:val="en-CA" w:eastAsia="ja-JP"/>
        </w:rPr>
        <w:t>pixel values.</w:t>
      </w:r>
      <w:r w:rsidR="00A77E3A">
        <w:rPr>
          <w:rFonts w:hint="eastAsia"/>
          <w:lang w:val="en-CA" w:eastAsia="ja-JP"/>
        </w:rPr>
        <w:t xml:space="preserve"> Reference pixels </w:t>
      </w:r>
      <w:r>
        <w:rPr>
          <w:rFonts w:hint="eastAsia"/>
          <w:lang w:val="en-CA" w:eastAsia="ja-JP"/>
        </w:rPr>
        <w:t>are different between</w:t>
      </w:r>
      <w:r w:rsidR="00A77E3A">
        <w:rPr>
          <w:rFonts w:hint="eastAsia"/>
          <w:lang w:val="en-CA" w:eastAsia="ja-JP"/>
        </w:rPr>
        <w:t xml:space="preserve"> intra </w:t>
      </w:r>
      <w:r>
        <w:rPr>
          <w:lang w:val="en-CA" w:eastAsia="ja-JP"/>
        </w:rPr>
        <w:t>cases</w:t>
      </w:r>
      <w:r w:rsidR="00A77E3A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 xml:space="preserve">and </w:t>
      </w:r>
      <w:r w:rsidR="00A77E3A">
        <w:rPr>
          <w:rFonts w:hint="eastAsia"/>
          <w:lang w:val="en-CA" w:eastAsia="ja-JP"/>
        </w:rPr>
        <w:t>inter case</w:t>
      </w:r>
      <w:r>
        <w:rPr>
          <w:rFonts w:hint="eastAsia"/>
          <w:lang w:val="en-CA" w:eastAsia="ja-JP"/>
        </w:rPr>
        <w:t>s</w:t>
      </w:r>
      <w:r w:rsidR="00A77E3A">
        <w:rPr>
          <w:rFonts w:hint="eastAsia"/>
          <w:lang w:val="en-CA" w:eastAsia="ja-JP"/>
        </w:rPr>
        <w:t>.</w:t>
      </w:r>
    </w:p>
    <w:p w:rsidR="003B280E" w:rsidRDefault="003B280E" w:rsidP="003E00F3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For intra block, target block and reference pixels are shown in Fig. 1. In this figure, target block consists of 8x8 </w:t>
      </w:r>
      <w:r w:rsidR="00071CC7">
        <w:rPr>
          <w:rFonts w:hint="eastAsia"/>
          <w:lang w:val="en-CA" w:eastAsia="ja-JP"/>
        </w:rPr>
        <w:t xml:space="preserve">gray </w:t>
      </w:r>
      <w:r>
        <w:rPr>
          <w:rFonts w:hint="eastAsia"/>
          <w:lang w:val="en-CA" w:eastAsia="ja-JP"/>
        </w:rPr>
        <w:t>pixels and reference</w:t>
      </w:r>
      <w:r w:rsidR="00071CC7">
        <w:rPr>
          <w:rFonts w:hint="eastAsia"/>
          <w:lang w:val="en-CA" w:eastAsia="ja-JP"/>
        </w:rPr>
        <w:t xml:space="preserve"> pixel is orange</w:t>
      </w:r>
      <w:r>
        <w:rPr>
          <w:rFonts w:hint="eastAsia"/>
          <w:lang w:val="en-CA" w:eastAsia="ja-JP"/>
        </w:rPr>
        <w:t xml:space="preserve"> and </w:t>
      </w:r>
      <w:r w:rsidR="00071CC7">
        <w:rPr>
          <w:rFonts w:hint="eastAsia"/>
          <w:lang w:val="en-CA" w:eastAsia="ja-JP"/>
        </w:rPr>
        <w:t xml:space="preserve">purple </w:t>
      </w:r>
      <w:r>
        <w:rPr>
          <w:rFonts w:hint="eastAsia"/>
          <w:lang w:val="en-CA" w:eastAsia="ja-JP"/>
        </w:rPr>
        <w:t xml:space="preserve">pixels. </w:t>
      </w:r>
    </w:p>
    <w:p w:rsidR="003B280E" w:rsidRDefault="003B280E" w:rsidP="003B280E">
      <w:pPr>
        <w:jc w:val="center"/>
        <w:rPr>
          <w:lang w:val="en-CA" w:eastAsia="ja-JP"/>
        </w:rPr>
      </w:pPr>
      <w:r w:rsidRPr="003B280E">
        <w:rPr>
          <w:rFonts w:hint="eastAsia"/>
          <w:noProof/>
          <w:lang w:eastAsia="ja-JP"/>
        </w:rPr>
        <w:drawing>
          <wp:inline distT="0" distB="0" distL="0" distR="0">
            <wp:extent cx="952500" cy="949960"/>
            <wp:effectExtent l="19050" t="0" r="0" b="0"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49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80E" w:rsidRDefault="003B280E" w:rsidP="003B280E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Actual reference pixels depend on the intra prediction mode. Orange pixels are referred </w:t>
      </w:r>
      <w:r w:rsidR="00F26203">
        <w:rPr>
          <w:rFonts w:hint="eastAsia"/>
          <w:lang w:val="en-CA" w:eastAsia="ja-JP"/>
        </w:rPr>
        <w:t xml:space="preserve">to </w:t>
      </w:r>
      <w:r>
        <w:rPr>
          <w:rFonts w:hint="eastAsia"/>
          <w:lang w:val="en-CA" w:eastAsia="ja-JP"/>
        </w:rPr>
        <w:t>when the range</w:t>
      </w:r>
      <w:r w:rsidR="00992145">
        <w:rPr>
          <w:rFonts w:hint="eastAsia"/>
          <w:lang w:val="en-CA" w:eastAsia="ja-JP"/>
        </w:rPr>
        <w:t xml:space="preserve"> of intra prediction mode</w:t>
      </w:r>
      <w:r>
        <w:rPr>
          <w:rFonts w:hint="eastAsia"/>
          <w:lang w:val="en-CA" w:eastAsia="ja-JP"/>
        </w:rPr>
        <w:t xml:space="preserve"> is from two to ten, while purple pixels are referred </w:t>
      </w:r>
      <w:r w:rsidR="00992145">
        <w:rPr>
          <w:rFonts w:hint="eastAsia"/>
          <w:lang w:val="en-CA" w:eastAsia="ja-JP"/>
        </w:rPr>
        <w:t xml:space="preserve">to </w:t>
      </w:r>
      <w:r>
        <w:rPr>
          <w:rFonts w:hint="eastAsia"/>
          <w:lang w:val="en-CA" w:eastAsia="ja-JP"/>
        </w:rPr>
        <w:t>when the range</w:t>
      </w:r>
      <w:r w:rsidR="00992145">
        <w:rPr>
          <w:rFonts w:hint="eastAsia"/>
          <w:lang w:val="en-CA" w:eastAsia="ja-JP"/>
        </w:rPr>
        <w:t xml:space="preserve"> of intra prediction mode</w:t>
      </w:r>
      <w:r>
        <w:rPr>
          <w:rFonts w:hint="eastAsia"/>
          <w:lang w:val="en-CA" w:eastAsia="ja-JP"/>
        </w:rPr>
        <w:t xml:space="preserve"> is from 26 to 34. </w:t>
      </w:r>
      <w:r w:rsidR="00F26203">
        <w:rPr>
          <w:rFonts w:hint="eastAsia"/>
          <w:lang w:val="en-CA" w:eastAsia="ja-JP"/>
        </w:rPr>
        <w:t xml:space="preserve">Otherwise, both </w:t>
      </w:r>
      <w:r>
        <w:rPr>
          <w:rFonts w:hint="eastAsia"/>
          <w:lang w:val="en-CA" w:eastAsia="ja-JP"/>
        </w:rPr>
        <w:t xml:space="preserve">orange and purple pixels are referred </w:t>
      </w:r>
      <w:r w:rsidR="00F26203">
        <w:rPr>
          <w:rFonts w:hint="eastAsia"/>
          <w:lang w:val="en-CA" w:eastAsia="ja-JP"/>
        </w:rPr>
        <w:t>to</w:t>
      </w:r>
      <w:r>
        <w:rPr>
          <w:rFonts w:hint="eastAsia"/>
          <w:lang w:val="en-CA" w:eastAsia="ja-JP"/>
        </w:rPr>
        <w:t xml:space="preserve">. In any case, </w:t>
      </w:r>
      <w:r w:rsidR="00D43EF1">
        <w:rPr>
          <w:rFonts w:hint="eastAsia"/>
          <w:lang w:val="en-CA" w:eastAsia="ja-JP"/>
        </w:rPr>
        <w:t xml:space="preserve">the </w:t>
      </w:r>
      <w:r>
        <w:rPr>
          <w:rFonts w:hint="eastAsia"/>
          <w:lang w:val="en-CA" w:eastAsia="ja-JP"/>
        </w:rPr>
        <w:t xml:space="preserve">number of reference </w:t>
      </w:r>
      <w:proofErr w:type="gramStart"/>
      <w:r>
        <w:rPr>
          <w:rFonts w:hint="eastAsia"/>
          <w:lang w:val="en-CA" w:eastAsia="ja-JP"/>
        </w:rPr>
        <w:t xml:space="preserve">pixels  </w:t>
      </w:r>
      <w:r w:rsidR="00D43EF1">
        <w:rPr>
          <w:rFonts w:hint="eastAsia"/>
          <w:lang w:val="en-CA" w:eastAsia="ja-JP"/>
        </w:rPr>
        <w:t>is</w:t>
      </w:r>
      <w:proofErr w:type="gramEnd"/>
      <w:r w:rsidR="00992145">
        <w:rPr>
          <w:rFonts w:hint="eastAsia"/>
          <w:lang w:val="en-CA" w:eastAsia="ja-JP"/>
        </w:rPr>
        <w:t xml:space="preserve"> </w:t>
      </w:r>
      <w:r w:rsidR="00D43EF1">
        <w:rPr>
          <w:rFonts w:hint="eastAsia"/>
          <w:lang w:val="en-CA" w:eastAsia="ja-JP"/>
        </w:rPr>
        <w:t xml:space="preserve">the </w:t>
      </w:r>
      <w:r>
        <w:rPr>
          <w:rFonts w:hint="eastAsia"/>
          <w:lang w:val="en-CA" w:eastAsia="ja-JP"/>
        </w:rPr>
        <w:t>power of two. Therefore upper left region is not included due to the violation of shift operation</w:t>
      </w:r>
      <w:r w:rsidR="00B30F8F">
        <w:rPr>
          <w:rFonts w:hint="eastAsia"/>
          <w:lang w:val="en-CA" w:eastAsia="ja-JP"/>
        </w:rPr>
        <w:t xml:space="preserve"> to compute an average</w:t>
      </w:r>
      <w:r>
        <w:rPr>
          <w:rFonts w:hint="eastAsia"/>
          <w:lang w:val="en-CA" w:eastAsia="ja-JP"/>
        </w:rPr>
        <w:t>.</w:t>
      </w:r>
    </w:p>
    <w:p w:rsidR="00A77E3A" w:rsidRDefault="00A77E3A" w:rsidP="003B280E">
      <w:pPr>
        <w:rPr>
          <w:lang w:val="en-CA" w:eastAsia="ja-JP"/>
        </w:rPr>
      </w:pPr>
      <w:r>
        <w:rPr>
          <w:rFonts w:hint="eastAsia"/>
          <w:lang w:val="en-CA" w:eastAsia="ja-JP"/>
        </w:rPr>
        <w:t>For inter block, reference pixel of matrix derivation is the same as that of motion compensation.</w:t>
      </w:r>
      <w:r w:rsidR="00B30F8F">
        <w:rPr>
          <w:rFonts w:hint="eastAsia"/>
          <w:lang w:val="en-CA" w:eastAsia="ja-JP"/>
        </w:rPr>
        <w:t xml:space="preserve"> In order to realize the shift operation, some kind of AMP block is sub-sampled. For example, </w:t>
      </w:r>
      <w:r w:rsidR="00B30F8F">
        <w:rPr>
          <w:lang w:val="en-CA" w:eastAsia="ja-JP"/>
        </w:rPr>
        <w:t>n</w:t>
      </w:r>
      <w:r w:rsidR="00C70DBC">
        <w:rPr>
          <w:lang w:val="en-CA" w:eastAsia="ja-JP"/>
        </w:rPr>
        <w:t xml:space="preserve">umber of reference pixels in a </w:t>
      </w:r>
      <w:r w:rsidR="00C70DBC">
        <w:rPr>
          <w:rFonts w:hint="eastAsia"/>
          <w:lang w:val="en-CA" w:eastAsia="ja-JP"/>
        </w:rPr>
        <w:t>12</w:t>
      </w:r>
      <w:r w:rsidR="00C70DBC">
        <w:rPr>
          <w:lang w:val="en-CA" w:eastAsia="ja-JP"/>
        </w:rPr>
        <w:t>x</w:t>
      </w:r>
      <w:r w:rsidR="00C70DBC">
        <w:rPr>
          <w:rFonts w:hint="eastAsia"/>
          <w:lang w:val="en-CA" w:eastAsia="ja-JP"/>
        </w:rPr>
        <w:t>16</w:t>
      </w:r>
      <w:r w:rsidR="00B30F8F">
        <w:rPr>
          <w:lang w:val="en-CA" w:eastAsia="ja-JP"/>
        </w:rPr>
        <w:t xml:space="preserve"> block is</w:t>
      </w:r>
      <w:r w:rsidR="00B30F8F">
        <w:rPr>
          <w:rFonts w:hint="eastAsia"/>
          <w:lang w:val="en-CA" w:eastAsia="ja-JP"/>
        </w:rPr>
        <w:t xml:space="preserve"> reduced to 2/3.</w:t>
      </w:r>
    </w:p>
    <w:p w:rsidR="00DF636D" w:rsidRDefault="00B30F8F" w:rsidP="003E00F3">
      <w:pPr>
        <w:rPr>
          <w:lang w:val="en-CA" w:eastAsia="ja-JP"/>
        </w:rPr>
      </w:pPr>
      <w:r>
        <w:rPr>
          <w:rFonts w:hint="eastAsia"/>
          <w:lang w:val="en-CA" w:eastAsia="ja-JP"/>
        </w:rPr>
        <w:t>After getting the reference pixels, an average of pixels in the same plane is subtracted from the reference pixel values.</w:t>
      </w:r>
      <w:r w:rsidR="00DF636D">
        <w:rPr>
          <w:rFonts w:hint="eastAsia"/>
          <w:lang w:val="en-CA" w:eastAsia="ja-JP"/>
        </w:rPr>
        <w:t xml:space="preserve"> A</w:t>
      </w:r>
      <w:r>
        <w:rPr>
          <w:rFonts w:hint="eastAsia"/>
          <w:lang w:val="en-CA" w:eastAsia="ja-JP"/>
        </w:rPr>
        <w:t xml:space="preserve"> </w:t>
      </w:r>
      <w:r w:rsidR="00DF636D">
        <w:rPr>
          <w:rFonts w:hint="eastAsia"/>
          <w:lang w:val="en-CA" w:eastAsia="ja-JP"/>
        </w:rPr>
        <w:t>c</w:t>
      </w:r>
      <w:r>
        <w:rPr>
          <w:rFonts w:hint="eastAsia"/>
          <w:lang w:val="en-CA" w:eastAsia="ja-JP"/>
        </w:rPr>
        <w:t xml:space="preserve">ovariance </w:t>
      </w:r>
      <w:r w:rsidR="00DF636D">
        <w:rPr>
          <w:rFonts w:hint="eastAsia"/>
          <w:lang w:val="en-CA" w:eastAsia="ja-JP"/>
        </w:rPr>
        <w:t>matrix of</w:t>
      </w:r>
      <w:r>
        <w:rPr>
          <w:rFonts w:hint="eastAsia"/>
          <w:lang w:val="en-CA" w:eastAsia="ja-JP"/>
        </w:rPr>
        <w:t xml:space="preserve"> three plane</w:t>
      </w:r>
      <w:r w:rsidR="00DF636D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 xml:space="preserve"> is computed from </w:t>
      </w:r>
      <w:r w:rsidR="00DF636D">
        <w:rPr>
          <w:rFonts w:hint="eastAsia"/>
          <w:lang w:val="en-CA" w:eastAsia="ja-JP"/>
        </w:rPr>
        <w:t xml:space="preserve">the subtracted values. For example, when </w:t>
      </w:r>
      <w:r w:rsidR="00F26203">
        <w:rPr>
          <w:rFonts w:hint="eastAsia"/>
          <w:lang w:val="en-CA" w:eastAsia="ja-JP"/>
        </w:rPr>
        <w:t xml:space="preserve">the </w:t>
      </w:r>
      <w:r w:rsidR="00DF636D">
        <w:rPr>
          <w:rFonts w:hint="eastAsia"/>
          <w:lang w:val="en-CA" w:eastAsia="ja-JP"/>
        </w:rPr>
        <w:t xml:space="preserve">number of reference pixels is 32, a covariance matrix is computed </w:t>
      </w:r>
      <w:proofErr w:type="gramStart"/>
      <w:r w:rsidR="00DF636D">
        <w:rPr>
          <w:rFonts w:hint="eastAsia"/>
          <w:lang w:val="en-CA" w:eastAsia="ja-JP"/>
        </w:rPr>
        <w:t xml:space="preserve">by </w:t>
      </w:r>
      <m:oMath>
        <w:proofErr w:type="gramEnd"/>
        <m:d>
          <m:dPr>
            <m:begChr m:val="["/>
            <m:endChr m:val="]"/>
            <m:ctrlPr>
              <w:rPr>
                <w:rFonts w:ascii="Cambria Math" w:hAnsi="Cambria Math"/>
                <w:lang w:val="en-CA" w:eastAsia="ja-JP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3×32</m:t>
            </m:r>
          </m:e>
        </m:d>
        <m:sSup>
          <m:sSupPr>
            <m:ctrlPr>
              <w:rPr>
                <w:rFonts w:ascii="Cambria Math" w:hAnsi="Cambria Math"/>
                <w:lang w:val="en-CA" w:eastAsia="ja-JP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lang w:val="en-CA" w:eastAsia="ja-JP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CA" w:eastAsia="ja-JP"/>
                  </w:rPr>
                  <m:t>3×32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t</m:t>
            </m:r>
          </m:sup>
        </m:sSup>
        <m:r>
          <m:rPr>
            <m:sty m:val="p"/>
          </m:rPr>
          <w:rPr>
            <w:rFonts w:ascii="Cambria Math" w:hAnsi="Cambria Math"/>
            <w:lang w:val="en-CA" w:eastAsia="ja-JP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CA" w:eastAsia="ja-JP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3×3</m:t>
            </m:r>
          </m:e>
        </m:d>
      </m:oMath>
      <w:r w:rsidR="00DF636D">
        <w:rPr>
          <w:rFonts w:hint="eastAsia"/>
          <w:lang w:val="en-CA" w:eastAsia="ja-JP"/>
        </w:rPr>
        <w:t xml:space="preserve">. The covariance matrix is then normalized by the shit operation </w:t>
      </w:r>
      <w:r w:rsidR="00F26203">
        <w:rPr>
          <w:rFonts w:hint="eastAsia"/>
          <w:lang w:val="en-CA" w:eastAsia="ja-JP"/>
        </w:rPr>
        <w:t xml:space="preserve">so </w:t>
      </w:r>
      <w:r w:rsidR="00DF636D">
        <w:rPr>
          <w:rFonts w:hint="eastAsia"/>
          <w:lang w:val="en-CA" w:eastAsia="ja-JP"/>
        </w:rPr>
        <w:t xml:space="preserve">that maximum value of diagonal elements </w:t>
      </w:r>
      <w:r w:rsidR="00F26203">
        <w:rPr>
          <w:rFonts w:hint="eastAsia"/>
          <w:lang w:val="en-CA" w:eastAsia="ja-JP"/>
        </w:rPr>
        <w:t>holds within</w:t>
      </w:r>
      <w:r w:rsidR="00DF636D">
        <w:rPr>
          <w:rFonts w:hint="eastAsia"/>
          <w:lang w:val="en-CA" w:eastAsia="ja-JP"/>
        </w:rPr>
        <w:t xml:space="preserve"> the range from 4096 to 8191.</w:t>
      </w:r>
    </w:p>
    <w:p w:rsidR="002A6095" w:rsidRDefault="00DF636D" w:rsidP="003E00F3">
      <w:pPr>
        <w:rPr>
          <w:lang w:val="en-CA" w:eastAsia="ja-JP"/>
        </w:rPr>
      </w:pPr>
      <w:r>
        <w:rPr>
          <w:rFonts w:hint="eastAsia"/>
          <w:lang w:val="en-CA" w:eastAsia="ja-JP"/>
        </w:rPr>
        <w:t>After generating normalized covariance matrix, singular de-convolution is applied based on Jacob algorithm. A maximum number of main iteration is decided to three. A square root operation of arbitrary number is also realized by integer operation with two iterations.</w:t>
      </w:r>
      <w:r w:rsidR="002A6095">
        <w:rPr>
          <w:rFonts w:hint="eastAsia"/>
          <w:lang w:val="en-CA" w:eastAsia="ja-JP"/>
        </w:rPr>
        <w:t xml:space="preserve"> Finally, each column is sorted </w:t>
      </w:r>
      <w:r w:rsidR="00F26203">
        <w:rPr>
          <w:rFonts w:hint="eastAsia"/>
          <w:lang w:val="en-CA" w:eastAsia="ja-JP"/>
        </w:rPr>
        <w:t xml:space="preserve">so </w:t>
      </w:r>
      <w:r w:rsidR="002A6095">
        <w:rPr>
          <w:rFonts w:hint="eastAsia"/>
          <w:lang w:val="en-CA" w:eastAsia="ja-JP"/>
        </w:rPr>
        <w:t xml:space="preserve">that diagonal elements value </w:t>
      </w:r>
      <w:r w:rsidR="00F26203">
        <w:rPr>
          <w:rFonts w:hint="eastAsia"/>
          <w:lang w:val="en-CA" w:eastAsia="ja-JP"/>
        </w:rPr>
        <w:t>is decreased</w:t>
      </w:r>
      <w:r w:rsidR="00D73700">
        <w:rPr>
          <w:rFonts w:hint="eastAsia"/>
          <w:lang w:val="en-CA" w:eastAsia="ja-JP"/>
        </w:rPr>
        <w:t xml:space="preserve"> and then transposed</w:t>
      </w:r>
      <w:r w:rsidR="002A6095">
        <w:rPr>
          <w:rFonts w:hint="eastAsia"/>
          <w:lang w:val="en-CA" w:eastAsia="ja-JP"/>
        </w:rPr>
        <w:t>.</w:t>
      </w:r>
      <w:r w:rsidR="00D73700">
        <w:rPr>
          <w:rFonts w:hint="eastAsia"/>
          <w:lang w:val="en-CA" w:eastAsia="ja-JP"/>
        </w:rPr>
        <w:t xml:space="preserve"> The obtained matrix is </w:t>
      </w:r>
      <w:proofErr w:type="gramStart"/>
      <w:r w:rsidR="00D73700">
        <w:rPr>
          <w:rFonts w:hint="eastAsia"/>
          <w:lang w:val="en-CA" w:eastAsia="ja-JP"/>
        </w:rPr>
        <w:t xml:space="preserve">named </w:t>
      </w:r>
      <m:oMath>
        <w:proofErr w:type="gramEnd"/>
        <m:sSub>
          <m:sSubPr>
            <m:ctrlPr>
              <w:rPr>
                <w:rFonts w:ascii="Cambria Math" w:hAnsi="Cambria Math"/>
                <w:lang w:val="en-CA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Tr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CS</m:t>
            </m:r>
          </m:sub>
        </m:sSub>
      </m:oMath>
      <w:r w:rsidR="00D73700">
        <w:rPr>
          <w:rFonts w:hint="eastAsia"/>
          <w:lang w:val="en-CA" w:eastAsia="ja-JP"/>
        </w:rPr>
        <w:t>.</w:t>
      </w:r>
    </w:p>
    <w:p w:rsidR="00A55E7A" w:rsidRDefault="00A55E7A" w:rsidP="003E00F3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When the reference pixels are not </w:t>
      </w:r>
      <w:r>
        <w:rPr>
          <w:lang w:val="en-CA" w:eastAsia="ja-JP"/>
        </w:rPr>
        <w:t>available</w:t>
      </w:r>
      <w:r>
        <w:rPr>
          <w:rFonts w:hint="eastAsia"/>
          <w:lang w:val="en-CA" w:eastAsia="ja-JP"/>
        </w:rPr>
        <w:t xml:space="preserve">, </w:t>
      </w:r>
      <m:oMath>
        <m:sSub>
          <m:sSubPr>
            <m:ctrlPr>
              <w:rPr>
                <w:rFonts w:ascii="Cambria Math" w:hAnsi="Cambria Math"/>
                <w:lang w:val="en-CA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Tr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CS</m:t>
            </m:r>
          </m:sub>
        </m:sSub>
      </m:oMath>
      <w:r w:rsidR="005C4226">
        <w:rPr>
          <w:rFonts w:hint="eastAsia"/>
          <w:lang w:val="en-CA" w:eastAsia="ja-JP"/>
        </w:rPr>
        <w:t xml:space="preserve"> utilizes a unit matrix.</w:t>
      </w:r>
    </w:p>
    <w:p w:rsidR="003E00F3" w:rsidRDefault="003E00F3" w:rsidP="003E00F3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t>Modification of coding structure</w:t>
      </w:r>
    </w:p>
    <w:p w:rsidR="00AB5DB1" w:rsidRDefault="00AB5DB1" w:rsidP="00AB5DB1">
      <w:pPr>
        <w:tabs>
          <w:tab w:val="clear" w:pos="360"/>
        </w:tabs>
        <w:rPr>
          <w:lang w:val="en-CA" w:eastAsia="ja-JP"/>
        </w:rPr>
      </w:pPr>
      <w:r>
        <w:rPr>
          <w:rFonts w:hint="eastAsia"/>
          <w:lang w:val="en-CA" w:eastAsia="ja-JP"/>
        </w:rPr>
        <w:t xml:space="preserve">Coding </w:t>
      </w:r>
      <w:proofErr w:type="gramStart"/>
      <w:r>
        <w:rPr>
          <w:rFonts w:hint="eastAsia"/>
          <w:lang w:val="en-CA" w:eastAsia="ja-JP"/>
        </w:rPr>
        <w:t xml:space="preserve">structure </w:t>
      </w:r>
      <w:r w:rsidR="00377CB1">
        <w:rPr>
          <w:rFonts w:hint="eastAsia"/>
          <w:lang w:val="en-CA" w:eastAsia="ja-JP"/>
        </w:rPr>
        <w:t xml:space="preserve"> </w:t>
      </w:r>
      <w:r w:rsidR="00D43EF1">
        <w:rPr>
          <w:rFonts w:hint="eastAsia"/>
          <w:lang w:val="en-CA" w:eastAsia="ja-JP"/>
        </w:rPr>
        <w:t>is</w:t>
      </w:r>
      <w:proofErr w:type="gramEnd"/>
      <w:r w:rsidR="00D43EF1">
        <w:rPr>
          <w:rFonts w:hint="eastAsia"/>
          <w:lang w:val="en-CA" w:eastAsia="ja-JP"/>
        </w:rPr>
        <w:t xml:space="preserve"> </w:t>
      </w:r>
      <w:r w:rsidR="00377CB1">
        <w:rPr>
          <w:rFonts w:hint="eastAsia"/>
          <w:lang w:val="en-CA" w:eastAsia="ja-JP"/>
        </w:rPr>
        <w:t>required to be identical among all planes</w:t>
      </w:r>
      <w:r>
        <w:rPr>
          <w:rFonts w:hint="eastAsia"/>
          <w:lang w:val="en-CA" w:eastAsia="ja-JP"/>
        </w:rPr>
        <w:t xml:space="preserve"> because</w:t>
      </w:r>
      <w:r w:rsidR="00DC7DF7">
        <w:rPr>
          <w:rFonts w:hint="eastAsia"/>
          <w:lang w:val="en-CA" w:eastAsia="ja-JP"/>
        </w:rPr>
        <w:t xml:space="preserve"> of</w:t>
      </w:r>
      <w:r>
        <w:rPr>
          <w:rFonts w:hint="eastAsia"/>
          <w:lang w:val="en-CA" w:eastAsia="ja-JP"/>
        </w:rPr>
        <w:t xml:space="preserve"> the color space transformation. For instance, following items need the same</w:t>
      </w:r>
      <w:r w:rsidR="00DC7DF7">
        <w:rPr>
          <w:rFonts w:hint="eastAsia"/>
          <w:lang w:val="en-CA" w:eastAsia="ja-JP"/>
        </w:rPr>
        <w:t xml:space="preserve"> properties</w:t>
      </w:r>
      <w:r>
        <w:rPr>
          <w:rFonts w:hint="eastAsia"/>
          <w:lang w:val="en-CA" w:eastAsia="ja-JP"/>
        </w:rPr>
        <w:t>; the size of coding unit, the type of prediction unit, the mode of intra prediction and the depth of transform unit.</w:t>
      </w:r>
    </w:p>
    <w:p w:rsidR="003E00F3" w:rsidRPr="003E00F3" w:rsidRDefault="00AB5DB1" w:rsidP="003E00F3">
      <w:pPr>
        <w:tabs>
          <w:tab w:val="clear" w:pos="360"/>
        </w:tabs>
        <w:rPr>
          <w:lang w:val="en-CA" w:eastAsia="ja-JP"/>
        </w:rPr>
      </w:pPr>
      <w:r>
        <w:rPr>
          <w:rFonts w:hint="eastAsia"/>
          <w:lang w:val="en-CA" w:eastAsia="ja-JP"/>
        </w:rPr>
        <w:t>An influence of these modifications is studied in JCTVC-K0</w:t>
      </w:r>
      <w:r w:rsidR="00D43EF1">
        <w:rPr>
          <w:rFonts w:hint="eastAsia"/>
          <w:lang w:val="en-CA" w:eastAsia="ja-JP"/>
        </w:rPr>
        <w:t>192</w:t>
      </w:r>
      <w:r>
        <w:rPr>
          <w:rFonts w:hint="eastAsia"/>
          <w:lang w:val="en-CA" w:eastAsia="ja-JP"/>
        </w:rPr>
        <w:t xml:space="preserve"> because this modification is generally useful for 444 chroma format.</w:t>
      </w:r>
    </w:p>
    <w:p w:rsidR="003E00F3" w:rsidRDefault="003E00F3" w:rsidP="003E00F3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t xml:space="preserve">Rate-distortion </w:t>
      </w:r>
      <w:r>
        <w:rPr>
          <w:lang w:val="en-CA" w:eastAsia="ja-JP"/>
        </w:rPr>
        <w:t>optimization</w:t>
      </w:r>
    </w:p>
    <w:p w:rsidR="003E00F3" w:rsidRDefault="00AB5DB1" w:rsidP="003E00F3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Rate distortion optimization </w:t>
      </w:r>
      <w:r w:rsidR="00D43EF1">
        <w:rPr>
          <w:rFonts w:hint="eastAsia"/>
          <w:lang w:val="en-CA" w:eastAsia="ja-JP"/>
        </w:rPr>
        <w:t xml:space="preserve">(RDO) </w:t>
      </w:r>
      <w:r w:rsidR="00DC7DF7">
        <w:rPr>
          <w:rFonts w:hint="eastAsia"/>
          <w:lang w:val="en-CA" w:eastAsia="ja-JP"/>
        </w:rPr>
        <w:t xml:space="preserve">for intra frame </w:t>
      </w:r>
      <w:r>
        <w:rPr>
          <w:rFonts w:hint="eastAsia"/>
          <w:lang w:val="en-CA" w:eastAsia="ja-JP"/>
        </w:rPr>
        <w:t xml:space="preserve">is modified in order to decide the </w:t>
      </w:r>
      <w:r w:rsidR="00DC7DF7">
        <w:rPr>
          <w:rFonts w:hint="eastAsia"/>
          <w:lang w:val="en-CA" w:eastAsia="ja-JP"/>
        </w:rPr>
        <w:t xml:space="preserve">coding unit and prediction mode for all planes </w:t>
      </w:r>
      <w:r w:rsidR="00DC7DF7">
        <w:rPr>
          <w:lang w:val="en-CA" w:eastAsia="ja-JP"/>
        </w:rPr>
        <w:t>simultaneously</w:t>
      </w:r>
      <w:r w:rsidR="00DC7DF7">
        <w:rPr>
          <w:rFonts w:hint="eastAsia"/>
          <w:lang w:val="en-CA" w:eastAsia="ja-JP"/>
        </w:rPr>
        <w:t xml:space="preserve">. For inter frame, all plane have been equally considered. </w:t>
      </w:r>
      <w:r w:rsidR="00D43EF1">
        <w:rPr>
          <w:rFonts w:hint="eastAsia"/>
          <w:lang w:val="en-CA" w:eastAsia="ja-JP"/>
        </w:rPr>
        <w:t>This RDO modification has no influence to the RDOQ process.</w:t>
      </w:r>
    </w:p>
    <w:p w:rsidR="00E650D2" w:rsidRDefault="00E650D2" w:rsidP="00E650D2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t>Syntax</w:t>
      </w:r>
    </w:p>
    <w:p w:rsidR="00E650D2" w:rsidRDefault="00377CB1" w:rsidP="003E00F3">
      <w:pPr>
        <w:rPr>
          <w:lang w:val="en-CA" w:eastAsia="ja-JP"/>
        </w:rPr>
      </w:pPr>
      <w:proofErr w:type="gramStart"/>
      <w:r>
        <w:rPr>
          <w:rFonts w:hint="eastAsia"/>
          <w:lang w:val="en-CA" w:eastAsia="ja-JP"/>
        </w:rPr>
        <w:t xml:space="preserve">Any syntax </w:t>
      </w:r>
      <w:r w:rsidR="009A346B">
        <w:rPr>
          <w:rFonts w:hint="eastAsia"/>
          <w:lang w:val="en-CA" w:eastAsia="ja-JP"/>
        </w:rPr>
        <w:t xml:space="preserve">modification </w:t>
      </w:r>
      <w:r>
        <w:rPr>
          <w:rFonts w:hint="eastAsia"/>
          <w:lang w:val="en-CA" w:eastAsia="ja-JP"/>
        </w:rPr>
        <w:t xml:space="preserve">in not </w:t>
      </w:r>
      <w:r w:rsidR="009A346B">
        <w:rPr>
          <w:rFonts w:hint="eastAsia"/>
          <w:lang w:val="en-CA" w:eastAsia="ja-JP"/>
        </w:rPr>
        <w:t xml:space="preserve">required </w:t>
      </w:r>
      <w:r w:rsidR="002A5DC2">
        <w:rPr>
          <w:rFonts w:hint="eastAsia"/>
          <w:lang w:val="en-CA" w:eastAsia="ja-JP"/>
        </w:rPr>
        <w:t xml:space="preserve">by </w:t>
      </w:r>
      <w:r w:rsidR="009A346B">
        <w:rPr>
          <w:rFonts w:hint="eastAsia"/>
          <w:lang w:val="en-CA" w:eastAsia="ja-JP"/>
        </w:rPr>
        <w:t>this scheme.</w:t>
      </w:r>
      <w:proofErr w:type="gramEnd"/>
      <w:r w:rsidR="009A346B">
        <w:rPr>
          <w:rFonts w:hint="eastAsia"/>
          <w:lang w:val="en-CA" w:eastAsia="ja-JP"/>
        </w:rPr>
        <w:t xml:space="preserve"> Coding structure modification and tools/mode limitations are however </w:t>
      </w:r>
      <w:r w:rsidR="009A346B">
        <w:rPr>
          <w:lang w:val="en-CA" w:eastAsia="ja-JP"/>
        </w:rPr>
        <w:t>occurred</w:t>
      </w:r>
      <w:r w:rsidR="009A346B">
        <w:rPr>
          <w:rFonts w:hint="eastAsia"/>
          <w:lang w:val="en-CA" w:eastAsia="ja-JP"/>
        </w:rPr>
        <w:t>. This modifica</w:t>
      </w:r>
      <w:r w:rsidR="002A5DC2">
        <w:rPr>
          <w:rFonts w:hint="eastAsia"/>
          <w:lang w:val="en-CA" w:eastAsia="ja-JP"/>
        </w:rPr>
        <w:t>tion is based on JCTVC-K0xx3.</w:t>
      </w:r>
    </w:p>
    <w:p w:rsidR="0008372C" w:rsidRDefault="0008372C" w:rsidP="0008372C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Experimental results</w:t>
      </w:r>
    </w:p>
    <w:p w:rsidR="009A346B" w:rsidRDefault="009A346B" w:rsidP="009A346B">
      <w:pPr>
        <w:rPr>
          <w:lang w:val="en-CA" w:eastAsia="ja-JP"/>
        </w:rPr>
      </w:pPr>
      <w:r>
        <w:rPr>
          <w:rFonts w:hint="eastAsia"/>
          <w:lang w:val="en-CA" w:eastAsia="ja-JP"/>
        </w:rPr>
        <w:t>The proposed mode is implemented to HM8.0/Ahg7.</w:t>
      </w:r>
    </w:p>
    <w:p w:rsidR="009A346B" w:rsidRDefault="009A346B" w:rsidP="009A346B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Common test condition for AHG7 is follows as the </w:t>
      </w:r>
      <w:proofErr w:type="spellStart"/>
      <w:r>
        <w:rPr>
          <w:rFonts w:hint="eastAsia"/>
          <w:lang w:val="en-CA" w:eastAsia="ja-JP"/>
        </w:rPr>
        <w:t>BoG</w:t>
      </w:r>
      <w:proofErr w:type="spellEnd"/>
      <w:r>
        <w:rPr>
          <w:rFonts w:hint="eastAsia"/>
          <w:lang w:val="en-CA" w:eastAsia="ja-JP"/>
        </w:rPr>
        <w:t xml:space="preserve"> report of JCTVC-J0581.</w:t>
      </w:r>
    </w:p>
    <w:p w:rsidR="009A346B" w:rsidRDefault="009A346B" w:rsidP="009A346B">
      <w:pPr>
        <w:rPr>
          <w:ins w:id="1" w:author="kei" w:date="2012-10-11T17:00:00Z"/>
          <w:rFonts w:hint="eastAsia"/>
          <w:lang w:val="en-CA" w:eastAsia="ja-JP"/>
        </w:rPr>
      </w:pPr>
      <w:r>
        <w:rPr>
          <w:rFonts w:hint="eastAsia"/>
          <w:lang w:val="en-CA" w:eastAsia="ja-JP"/>
        </w:rPr>
        <w:t>Table x shows the summary of BD-rate for YUV444 sequences.</w:t>
      </w:r>
    </w:p>
    <w:p w:rsidR="00F27446" w:rsidRDefault="00F27446" w:rsidP="00F27446">
      <w:pPr>
        <w:pStyle w:val="af4"/>
        <w:jc w:val="center"/>
        <w:rPr>
          <w:lang w:val="en-CA" w:eastAsia="ja-JP"/>
        </w:rPr>
        <w:pPrChange w:id="2" w:author="kei" w:date="2012-10-11T17:00:00Z">
          <w:pPr/>
        </w:pPrChange>
      </w:pPr>
      <w:ins w:id="3" w:author="kei" w:date="2012-10-11T17:00:00Z">
        <w:r>
          <w:t xml:space="preserve">Table </w:t>
        </w:r>
        <w:r>
          <w:fldChar w:fldCharType="begin"/>
        </w:r>
        <w:r>
          <w:instrText xml:space="preserve"> SEQ Table \* ARABIC </w:instrText>
        </w:r>
        <w:r>
          <w:fldChar w:fldCharType="separate"/>
        </w:r>
      </w:ins>
      <w:ins w:id="4" w:author="kei" w:date="2012-10-11T17:23:00Z">
        <w:r w:rsidR="00213040">
          <w:rPr>
            <w:noProof/>
          </w:rPr>
          <w:t>1</w:t>
        </w:r>
      </w:ins>
      <w:ins w:id="5" w:author="kei" w:date="2012-10-11T17:00:00Z">
        <w:r>
          <w:fldChar w:fldCharType="end"/>
        </w:r>
        <w:r>
          <w:rPr>
            <w:rFonts w:hint="eastAsia"/>
            <w:lang w:eastAsia="ja-JP"/>
          </w:rPr>
          <w:t xml:space="preserve"> Results of YUV444 sequences</w:t>
        </w:r>
      </w:ins>
    </w:p>
    <w:tbl>
      <w:tblPr>
        <w:tblW w:w="9149" w:type="dxa"/>
        <w:jc w:val="center"/>
        <w:tblInd w:w="86" w:type="dxa"/>
        <w:tblCellMar>
          <w:left w:w="99" w:type="dxa"/>
          <w:right w:w="99" w:type="dxa"/>
        </w:tblCellMar>
        <w:tblLook w:val="04A0"/>
        <w:tblPrChange w:id="6" w:author="kei" w:date="2012-10-11T17:00:00Z">
          <w:tblPr>
            <w:tblW w:w="9149" w:type="dxa"/>
            <w:tblInd w:w="86" w:type="dxa"/>
            <w:tblCellMar>
              <w:left w:w="99" w:type="dxa"/>
              <w:right w:w="99" w:type="dxa"/>
            </w:tblCellMar>
            <w:tblLook w:val="04A0"/>
          </w:tblPr>
        </w:tblPrChange>
      </w:tblPr>
      <w:tblGrid>
        <w:gridCol w:w="1409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tblGridChange w:id="7">
          <w:tblGrid>
            <w:gridCol w:w="1409"/>
            <w:gridCol w:w="860"/>
            <w:gridCol w:w="860"/>
            <w:gridCol w:w="860"/>
            <w:gridCol w:w="860"/>
            <w:gridCol w:w="860"/>
            <w:gridCol w:w="860"/>
            <w:gridCol w:w="860"/>
            <w:gridCol w:w="860"/>
            <w:gridCol w:w="860"/>
          </w:tblGrid>
        </w:tblGridChange>
      </w:tblGrid>
      <w:tr w:rsidR="00F0415C" w:rsidRPr="00F0415C" w:rsidTr="00F27446">
        <w:trPr>
          <w:trHeight w:val="240"/>
          <w:jc w:val="center"/>
          <w:trPrChange w:id="8" w:author="kei" w:date="2012-10-11T17:00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9" w:author="kei" w:date="2012-10-11T17:00:00Z">
              <w:tcPr>
                <w:tcW w:w="140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25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0" w:author="kei" w:date="2012-10-11T17:00:00Z">
              <w:tcPr>
                <w:tcW w:w="258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HE10</w:t>
            </w:r>
          </w:p>
        </w:tc>
        <w:tc>
          <w:tcPr>
            <w:tcW w:w="25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1" w:author="kei" w:date="2012-10-11T17:00:00Z">
              <w:tcPr>
                <w:tcW w:w="258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HE10</w:t>
            </w:r>
          </w:p>
        </w:tc>
        <w:tc>
          <w:tcPr>
            <w:tcW w:w="25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2" w:author="kei" w:date="2012-10-11T17:00:00Z">
              <w:tcPr>
                <w:tcW w:w="258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HE10</w:t>
            </w:r>
          </w:p>
        </w:tc>
      </w:tr>
      <w:tr w:rsidR="00F0415C" w:rsidRPr="00F0415C" w:rsidTr="00F27446">
        <w:trPr>
          <w:trHeight w:val="255"/>
          <w:jc w:val="center"/>
          <w:trPrChange w:id="13" w:author="kei" w:date="2012-10-11T17:00:00Z">
            <w:trPr>
              <w:trHeight w:val="255"/>
            </w:trPr>
          </w:trPrChange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4" w:author="kei" w:date="2012-10-11T17:00:00Z">
              <w:tcPr>
                <w:tcW w:w="140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15" w:author="kei" w:date="2012-10-11T17:00:00Z">
              <w:tcPr>
                <w:tcW w:w="8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16" w:author="kei" w:date="2012-10-11T17:00:00Z">
              <w:tcPr>
                <w:tcW w:w="8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7" w:author="kei" w:date="2012-10-11T17:00:00Z">
              <w:tcPr>
                <w:tcW w:w="86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8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9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0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1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2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3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F0415C" w:rsidRPr="00F0415C" w:rsidTr="00F27446">
        <w:trPr>
          <w:trHeight w:val="240"/>
          <w:jc w:val="center"/>
          <w:trPrChange w:id="24" w:author="kei" w:date="2012-10-11T17:00:00Z">
            <w:trPr>
              <w:trHeight w:val="240"/>
            </w:trPr>
          </w:trPrChange>
        </w:trPr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5" w:author="kei" w:date="2012-10-11T17:00:00Z">
              <w:tcPr>
                <w:tcW w:w="1409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Kimono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6" w:author="kei" w:date="2012-10-11T17:00:00Z">
              <w:tcPr>
                <w:tcW w:w="86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-6.2%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7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8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-1.2%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9" w:author="kei" w:date="2012-10-11T17:00:00Z">
              <w:tcPr>
                <w:tcW w:w="86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-6.5%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0" w:author="kei" w:date="2012-10-11T17:00:00Z">
              <w:tcPr>
                <w:tcW w:w="86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-1.7%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1" w:author="kei" w:date="2012-10-11T17:00:00Z">
              <w:tcPr>
                <w:tcW w:w="860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32" w:author="kei" w:date="2012-10-11T17:00:00Z">
              <w:tcPr>
                <w:tcW w:w="86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-6.8%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3" w:author="kei" w:date="2012-10-11T17:00:00Z">
              <w:tcPr>
                <w:tcW w:w="86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4" w:author="kei" w:date="2012-10-11T17:00:00Z">
              <w:tcPr>
                <w:tcW w:w="860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-1.0%</w:t>
            </w:r>
          </w:p>
        </w:tc>
      </w:tr>
      <w:tr w:rsidR="00F0415C" w:rsidRPr="00F0415C" w:rsidTr="00F27446">
        <w:trPr>
          <w:trHeight w:val="240"/>
          <w:jc w:val="center"/>
          <w:trPrChange w:id="35" w:author="kei" w:date="2012-10-11T17:00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6" w:author="kei" w:date="2012-10-11T17:00:00Z">
              <w:tcPr>
                <w:tcW w:w="1409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Parkscene</w:t>
            </w:r>
            <w:proofErr w:type="spellEnd"/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37" w:author="kei" w:date="2012-10-11T17:00:00Z">
              <w:tcPr>
                <w:tcW w:w="86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-8.1%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38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-6.9%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9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-2.7%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40" w:author="kei" w:date="2012-10-11T17:00:00Z">
              <w:tcPr>
                <w:tcW w:w="86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-8.1%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41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-8.3%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42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-6.0%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43" w:author="kei" w:date="2012-10-11T17:00:00Z">
              <w:tcPr>
                <w:tcW w:w="86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-9.6%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44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-7.0%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45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-6.5%</w:t>
            </w:r>
          </w:p>
        </w:tc>
      </w:tr>
      <w:tr w:rsidR="00F0415C" w:rsidRPr="00F0415C" w:rsidTr="00F27446">
        <w:trPr>
          <w:trHeight w:val="240"/>
          <w:jc w:val="center"/>
          <w:trPrChange w:id="46" w:author="kei" w:date="2012-10-11T17:00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47" w:author="kei" w:date="2012-10-11T17:00:00Z">
              <w:tcPr>
                <w:tcW w:w="1409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BirdsInCage</w:t>
            </w:r>
            <w:proofErr w:type="spellEnd"/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48" w:author="kei" w:date="2012-10-11T17:00:00Z">
              <w:tcPr>
                <w:tcW w:w="86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-7.9%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  <w:tcPrChange w:id="49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C7CE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8.4%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50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-11.9%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1" w:author="kei" w:date="2012-10-11T17:00:00Z">
              <w:tcPr>
                <w:tcW w:w="86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-8.4%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  <w:tcPrChange w:id="52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C7CE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27.4%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53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-13.7%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4" w:author="kei" w:date="2012-10-11T17:00:00Z">
              <w:tcPr>
                <w:tcW w:w="86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-16.9%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  <w:tcPrChange w:id="55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C7CE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15.2%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56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-32.3%</w:t>
            </w:r>
          </w:p>
        </w:tc>
      </w:tr>
      <w:tr w:rsidR="00F0415C" w:rsidRPr="00F0415C" w:rsidTr="00F27446">
        <w:trPr>
          <w:trHeight w:val="240"/>
          <w:jc w:val="center"/>
          <w:trPrChange w:id="57" w:author="kei" w:date="2012-10-11T17:00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58" w:author="kei" w:date="2012-10-11T17:00:00Z">
              <w:tcPr>
                <w:tcW w:w="1409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DucksAndLegs</w:t>
            </w:r>
            <w:proofErr w:type="spellEnd"/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9" w:author="kei" w:date="2012-10-11T17:00:00Z">
              <w:tcPr>
                <w:tcW w:w="86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-9.4%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  <w:tcPrChange w:id="60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C7CE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5.5%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1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2" w:author="kei" w:date="2012-10-11T17:00:00Z">
              <w:tcPr>
                <w:tcW w:w="86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-15.9%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  <w:tcPrChange w:id="63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C7CE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10.6%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64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-12.8%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5" w:author="kei" w:date="2012-10-11T17:00:00Z">
              <w:tcPr>
                <w:tcW w:w="86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-13.8%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  <w:tcPrChange w:id="66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C7CE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11.8%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67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-12.3%</w:t>
            </w:r>
          </w:p>
        </w:tc>
      </w:tr>
      <w:tr w:rsidR="00F0415C" w:rsidRPr="00F0415C" w:rsidTr="00F27446">
        <w:trPr>
          <w:trHeight w:val="240"/>
          <w:jc w:val="center"/>
          <w:trPrChange w:id="68" w:author="kei" w:date="2012-10-11T17:00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9" w:author="kei" w:date="2012-10-11T17:00:00Z">
              <w:tcPr>
                <w:tcW w:w="1409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Traffic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0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-2.1%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1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1.6%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72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-1.7%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73" w:author="kei" w:date="2012-10-11T17:00:00Z">
              <w:tcPr>
                <w:tcW w:w="86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-4.2%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  <w:tcPrChange w:id="74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C7CE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9.2%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75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76" w:author="kei" w:date="2012-10-11T17:00:00Z">
              <w:tcPr>
                <w:tcW w:w="86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-6.0%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  <w:tcPrChange w:id="77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C7CE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9.5%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78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-1.8%</w:t>
            </w:r>
          </w:p>
        </w:tc>
      </w:tr>
      <w:tr w:rsidR="00F0415C" w:rsidRPr="00F0415C" w:rsidTr="00F27446">
        <w:trPr>
          <w:trHeight w:val="240"/>
          <w:jc w:val="center"/>
          <w:trPrChange w:id="79" w:author="kei" w:date="2012-10-11T17:00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80" w:author="kei" w:date="2012-10-11T17:00:00Z">
              <w:tcPr>
                <w:tcW w:w="1409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CrowdRun</w:t>
            </w:r>
            <w:proofErr w:type="spellEnd"/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81" w:author="kei" w:date="2012-10-11T17:00:00Z">
              <w:tcPr>
                <w:tcW w:w="86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-4.5%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82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-7.4%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83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-7.7%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84" w:author="kei" w:date="2012-10-11T17:00:00Z">
              <w:tcPr>
                <w:tcW w:w="86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-3.4%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85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-8.8%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86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-6.8%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87" w:author="kei" w:date="2012-10-11T17:00:00Z">
              <w:tcPr>
                <w:tcW w:w="86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-3.1%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88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-8.0%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89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-6.8%</w:t>
            </w:r>
          </w:p>
        </w:tc>
      </w:tr>
      <w:tr w:rsidR="00F0415C" w:rsidRPr="00F0415C" w:rsidTr="00F27446">
        <w:trPr>
          <w:trHeight w:val="240"/>
          <w:jc w:val="center"/>
          <w:trPrChange w:id="90" w:author="kei" w:date="2012-10-11T17:00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91" w:author="kei" w:date="2012-10-11T17:00:00Z">
              <w:tcPr>
                <w:tcW w:w="1409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OldTownCross</w:t>
            </w:r>
            <w:proofErr w:type="spellEnd"/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92" w:author="kei" w:date="2012-10-11T17:00:00Z">
              <w:tcPr>
                <w:tcW w:w="86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-3.8%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93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-1.0%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94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-2.1%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95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-2.5%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  <w:tcPrChange w:id="96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C7CE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4.4%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97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2.3%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98" w:author="kei" w:date="2012-10-11T17:00:00Z">
              <w:tcPr>
                <w:tcW w:w="86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-5.5%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  <w:tcPrChange w:id="99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C7CE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5.2%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00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-3.6%</w:t>
            </w:r>
          </w:p>
        </w:tc>
      </w:tr>
      <w:tr w:rsidR="00F0415C" w:rsidRPr="00F0415C" w:rsidTr="00F27446">
        <w:trPr>
          <w:trHeight w:val="255"/>
          <w:jc w:val="center"/>
          <w:trPrChange w:id="101" w:author="kei" w:date="2012-10-11T17:00:00Z">
            <w:trPr>
              <w:trHeight w:val="255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02" w:author="kei" w:date="2012-10-11T17:00:00Z">
              <w:tcPr>
                <w:tcW w:w="1409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Seeking 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103" w:author="kei" w:date="2012-10-11T17:00:00Z">
              <w:tcPr>
                <w:tcW w:w="86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-11.5%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104" w:author="kei" w:date="2012-10-11T17:00:00Z">
              <w:tcPr>
                <w:tcW w:w="8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-17.0%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05" w:author="kei" w:date="2012-10-11T17:00:00Z">
              <w:tcPr>
                <w:tcW w:w="86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-12.6%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106" w:author="kei" w:date="2012-10-11T17:00:00Z">
              <w:tcPr>
                <w:tcW w:w="86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-8.6%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107" w:author="kei" w:date="2012-10-11T17:00:00Z">
              <w:tcPr>
                <w:tcW w:w="8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-21.1%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08" w:author="kei" w:date="2012-10-11T17:00:00Z">
              <w:tcPr>
                <w:tcW w:w="86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-9.2%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109" w:author="kei" w:date="2012-10-11T17:00:00Z">
              <w:tcPr>
                <w:tcW w:w="86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-8.2%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110" w:author="kei" w:date="2012-10-11T17:00:00Z">
              <w:tcPr>
                <w:tcW w:w="8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-19.2%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11" w:author="kei" w:date="2012-10-11T17:00:00Z">
              <w:tcPr>
                <w:tcW w:w="86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-9.3%</w:t>
            </w:r>
          </w:p>
        </w:tc>
      </w:tr>
      <w:tr w:rsidR="00F0415C" w:rsidRPr="00F0415C" w:rsidTr="00F27446">
        <w:trPr>
          <w:trHeight w:val="255"/>
          <w:jc w:val="center"/>
          <w:trPrChange w:id="112" w:author="kei" w:date="2012-10-11T17:00:00Z">
            <w:trPr>
              <w:trHeight w:val="255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13" w:author="kei" w:date="2012-10-11T17:00:00Z">
              <w:tcPr>
                <w:tcW w:w="1409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14" w:author="kei" w:date="2012-10-11T17:00:00Z">
              <w:tcPr>
                <w:tcW w:w="86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-6.7%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15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-2.1%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16" w:author="kei" w:date="2012-10-11T17:00:00Z">
              <w:tcPr>
                <w:tcW w:w="86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-5.0%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17" w:author="kei" w:date="2012-10-11T17:00:00Z">
              <w:tcPr>
                <w:tcW w:w="86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-7.2%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18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1.5%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19" w:author="kei" w:date="2012-10-11T17:00:00Z">
              <w:tcPr>
                <w:tcW w:w="86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-5.9%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20" w:author="kei" w:date="2012-10-11T17:00:00Z">
              <w:tcPr>
                <w:tcW w:w="86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-8.7%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21" w:author="kei" w:date="2012-10-11T17:00:00Z">
              <w:tcPr>
                <w:tcW w:w="8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0.9%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22" w:author="kei" w:date="2012-10-11T17:00:00Z">
              <w:tcPr>
                <w:tcW w:w="86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-9.2%</w:t>
            </w:r>
          </w:p>
        </w:tc>
      </w:tr>
      <w:tr w:rsidR="00F0415C" w:rsidRPr="00F0415C" w:rsidTr="00F27446">
        <w:trPr>
          <w:trHeight w:val="270"/>
          <w:jc w:val="center"/>
          <w:trPrChange w:id="123" w:author="kei" w:date="2012-10-11T17:00:00Z">
            <w:trPr>
              <w:trHeight w:val="270"/>
            </w:trPr>
          </w:trPrChange>
        </w:trPr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24" w:author="kei" w:date="2012-10-11T17:00:00Z">
              <w:tcPr>
                <w:tcW w:w="1409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25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25" w:author="kei" w:date="2012-10-11T17:00:00Z">
              <w:tcPr>
                <w:tcW w:w="258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147%</w:t>
            </w:r>
          </w:p>
        </w:tc>
        <w:tc>
          <w:tcPr>
            <w:tcW w:w="25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26" w:author="kei" w:date="2012-10-11T17:00:00Z">
              <w:tcPr>
                <w:tcW w:w="258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111%</w:t>
            </w:r>
          </w:p>
        </w:tc>
        <w:tc>
          <w:tcPr>
            <w:tcW w:w="25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27" w:author="kei" w:date="2012-10-11T17:00:00Z">
              <w:tcPr>
                <w:tcW w:w="258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109%</w:t>
            </w:r>
          </w:p>
        </w:tc>
      </w:tr>
      <w:tr w:rsidR="00F0415C" w:rsidRPr="00F0415C" w:rsidTr="00F27446">
        <w:trPr>
          <w:trHeight w:val="270"/>
          <w:jc w:val="center"/>
          <w:trPrChange w:id="128" w:author="kei" w:date="2012-10-11T17:00:00Z">
            <w:trPr>
              <w:trHeight w:val="27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29" w:author="kei" w:date="2012-10-11T17:00:00Z">
              <w:tcPr>
                <w:tcW w:w="1409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30" w:author="kei" w:date="2012-10-11T17:00:00Z">
              <w:tcPr>
                <w:tcW w:w="258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106%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31" w:author="kei" w:date="2012-10-11T17:00:00Z">
              <w:tcPr>
                <w:tcW w:w="258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115%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32" w:author="kei" w:date="2012-10-11T17:00:00Z">
              <w:tcPr>
                <w:tcW w:w="258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0415C" w:rsidRPr="00F0415C" w:rsidRDefault="00F0415C" w:rsidP="00F041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415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116%</w:t>
            </w:r>
          </w:p>
        </w:tc>
      </w:tr>
    </w:tbl>
    <w:p w:rsidR="00F27446" w:rsidRDefault="00F27446" w:rsidP="00F27446">
      <w:pPr>
        <w:keepNext/>
        <w:rPr>
          <w:ins w:id="133" w:author="kei" w:date="2012-10-11T17:02:00Z"/>
          <w:rFonts w:hint="eastAsia"/>
          <w:lang w:eastAsia="ja-JP"/>
        </w:rPr>
        <w:pPrChange w:id="134" w:author="kei" w:date="2012-10-11T17:03:00Z">
          <w:pPr>
            <w:pStyle w:val="af4"/>
            <w:jc w:val="center"/>
          </w:pPr>
        </w:pPrChange>
      </w:pPr>
      <w:ins w:id="135" w:author="kei" w:date="2012-10-11T17:03:00Z">
        <w:r>
          <w:rPr>
            <w:rFonts w:hint="eastAsia"/>
            <w:lang w:val="en-CA" w:eastAsia="ja-JP"/>
          </w:rPr>
          <w:lastRenderedPageBreak/>
          <w:t xml:space="preserve">Following table shows the summary of BD-rate for additional RGB444 sequences, which are obtained from VQEG web site. The proposed </w:t>
        </w:r>
        <w:r>
          <w:rPr>
            <w:rFonts w:hint="eastAsia"/>
            <w:lang w:val="en-CA" w:eastAsia="ja-JP"/>
          </w:rPr>
          <w:t>method</w:t>
        </w:r>
        <w:r>
          <w:rPr>
            <w:rFonts w:hint="eastAsia"/>
            <w:lang w:val="en-CA" w:eastAsia="ja-JP"/>
          </w:rPr>
          <w:t xml:space="preserve"> is effective for RGB444 sequences.</w:t>
        </w:r>
      </w:ins>
    </w:p>
    <w:p w:rsidR="00F27446" w:rsidRDefault="00F27446" w:rsidP="00F27446">
      <w:pPr>
        <w:pStyle w:val="af4"/>
        <w:keepNext/>
        <w:keepLines/>
        <w:jc w:val="center"/>
        <w:rPr>
          <w:ins w:id="136" w:author="kei" w:date="2012-10-11T17:02:00Z"/>
          <w:rFonts w:hint="eastAsia"/>
          <w:lang w:eastAsia="ja-JP"/>
        </w:rPr>
        <w:pPrChange w:id="137" w:author="kei" w:date="2012-10-11T17:02:00Z">
          <w:pPr>
            <w:pStyle w:val="af4"/>
            <w:jc w:val="center"/>
          </w:pPr>
        </w:pPrChange>
      </w:pPr>
      <w:ins w:id="138" w:author="kei" w:date="2012-10-11T17:02:00Z">
        <w:r>
          <w:t xml:space="preserve">Table </w:t>
        </w:r>
        <w:r>
          <w:fldChar w:fldCharType="begin"/>
        </w:r>
        <w:r>
          <w:instrText xml:space="preserve"> SEQ Table \* ARABIC </w:instrText>
        </w:r>
        <w:r>
          <w:fldChar w:fldCharType="separate"/>
        </w:r>
      </w:ins>
      <w:ins w:id="139" w:author="kei" w:date="2012-10-11T17:23:00Z">
        <w:r w:rsidR="00213040">
          <w:rPr>
            <w:noProof/>
          </w:rPr>
          <w:t>2</w:t>
        </w:r>
      </w:ins>
      <w:ins w:id="140" w:author="kei" w:date="2012-10-11T17:02:00Z">
        <w:r>
          <w:fldChar w:fldCharType="end"/>
        </w:r>
        <w:r>
          <w:rPr>
            <w:rFonts w:hint="eastAsia"/>
            <w:lang w:eastAsia="ja-JP"/>
          </w:rPr>
          <w:t xml:space="preserve"> Results of </w:t>
        </w:r>
        <w:r>
          <w:rPr>
            <w:rFonts w:hint="eastAsia"/>
            <w:lang w:eastAsia="ja-JP"/>
          </w:rPr>
          <w:t>RGB</w:t>
        </w:r>
        <w:r>
          <w:rPr>
            <w:rFonts w:hint="eastAsia"/>
            <w:lang w:eastAsia="ja-JP"/>
          </w:rPr>
          <w:t>444 sequences</w:t>
        </w:r>
      </w:ins>
    </w:p>
    <w:tbl>
      <w:tblPr>
        <w:tblW w:w="8580" w:type="dxa"/>
        <w:jc w:val="center"/>
        <w:tblInd w:w="84" w:type="dxa"/>
        <w:tblCellMar>
          <w:left w:w="99" w:type="dxa"/>
          <w:right w:w="99" w:type="dxa"/>
        </w:tblCellMar>
        <w:tblLook w:val="04A0"/>
        <w:tblPrChange w:id="141" w:author="kei" w:date="2012-10-11T17:02:00Z">
          <w:tblPr>
            <w:tblW w:w="8580" w:type="dxa"/>
            <w:tblInd w:w="84" w:type="dxa"/>
            <w:tblCellMar>
              <w:left w:w="99" w:type="dxa"/>
              <w:right w:w="99" w:type="dxa"/>
            </w:tblCellMar>
            <w:tblLook w:val="04A0"/>
          </w:tblPr>
        </w:tblPrChange>
      </w:tblPr>
      <w:tblGrid>
        <w:gridCol w:w="1389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  <w:tblGridChange w:id="142">
          <w:tblGrid>
            <w:gridCol w:w="1389"/>
            <w:gridCol w:w="800"/>
            <w:gridCol w:w="800"/>
            <w:gridCol w:w="800"/>
            <w:gridCol w:w="800"/>
            <w:gridCol w:w="800"/>
            <w:gridCol w:w="800"/>
            <w:gridCol w:w="800"/>
            <w:gridCol w:w="800"/>
            <w:gridCol w:w="800"/>
          </w:tblGrid>
        </w:tblGridChange>
      </w:tblGrid>
      <w:tr w:rsidR="00F27446" w:rsidRPr="00F27446" w:rsidTr="00F27446">
        <w:trPr>
          <w:trHeight w:val="240"/>
          <w:jc w:val="center"/>
          <w:ins w:id="143" w:author="kei" w:date="2012-10-11T17:02:00Z"/>
          <w:trPrChange w:id="144" w:author="kei" w:date="2012-10-11T17:02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45" w:author="kei" w:date="2012-10-11T17:02:00Z">
              <w:tcPr>
                <w:tcW w:w="13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6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47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48" w:author="kei" w:date="2012-10-11T17:02:00Z">
              <w:tcPr>
                <w:tcW w:w="240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9" w:author="kei" w:date="2012-10-11T17:02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pPrChange w:id="150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51" w:author="kei" w:date="2012-10-11T17:02:00Z">
              <w:r w:rsidRPr="00F27446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All Intra HE10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52" w:author="kei" w:date="2012-10-11T17:02:00Z">
              <w:tcPr>
                <w:tcW w:w="240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3" w:author="kei" w:date="2012-10-11T17:02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pPrChange w:id="154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55" w:author="kei" w:date="2012-10-11T17:02:00Z">
              <w:r w:rsidRPr="00F27446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Random Access HE10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56" w:author="kei" w:date="2012-10-11T17:02:00Z">
              <w:tcPr>
                <w:tcW w:w="240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7" w:author="kei" w:date="2012-10-11T17:02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pPrChange w:id="158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59" w:author="kei" w:date="2012-10-11T17:02:00Z">
              <w:r w:rsidRPr="00F27446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Low delay B HE10</w:t>
              </w:r>
            </w:ins>
          </w:p>
        </w:tc>
      </w:tr>
      <w:tr w:rsidR="00F27446" w:rsidRPr="00F27446" w:rsidTr="00F27446">
        <w:trPr>
          <w:trHeight w:val="255"/>
          <w:jc w:val="center"/>
          <w:ins w:id="160" w:author="kei" w:date="2012-10-11T17:02:00Z"/>
          <w:trPrChange w:id="161" w:author="kei" w:date="2012-10-11T17:02:00Z">
            <w:trPr>
              <w:trHeight w:val="255"/>
            </w:trPr>
          </w:trPrChange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62" w:author="kei" w:date="2012-10-11T17:02:00Z">
              <w:tcPr>
                <w:tcW w:w="13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63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64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165" w:author="kei" w:date="2012-10-11T17:02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6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67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68" w:author="kei" w:date="2012-10-11T17:02:00Z">
              <w:r w:rsidRPr="00F2744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G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169" w:author="kei" w:date="2012-10-11T17:02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0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71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72" w:author="kei" w:date="2012-10-11T17:02:00Z">
              <w:r w:rsidRPr="00F2744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B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73" w:author="kei" w:date="2012-10-11T17:02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4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75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76" w:author="kei" w:date="2012-10-11T17:02:00Z">
              <w:r w:rsidRPr="00F2744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R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177" w:author="kei" w:date="2012-10-11T17:02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8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79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80" w:author="kei" w:date="2012-10-11T17:02:00Z">
              <w:r w:rsidRPr="00F2744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G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181" w:author="kei" w:date="2012-10-11T17:02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2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83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84" w:author="kei" w:date="2012-10-11T17:02:00Z">
              <w:r w:rsidRPr="00F2744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B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85" w:author="kei" w:date="2012-10-11T17:02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6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87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88" w:author="kei" w:date="2012-10-11T17:02:00Z">
              <w:r w:rsidRPr="00F2744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R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189" w:author="kei" w:date="2012-10-11T17:02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0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91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92" w:author="kei" w:date="2012-10-11T17:02:00Z">
              <w:r w:rsidRPr="00F2744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G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193" w:author="kei" w:date="2012-10-11T17:02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4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95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96" w:author="kei" w:date="2012-10-11T17:02:00Z">
              <w:r w:rsidRPr="00F2744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B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97" w:author="kei" w:date="2012-10-11T17:02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8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99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00" w:author="kei" w:date="2012-10-11T17:02:00Z">
              <w:r w:rsidRPr="00F2744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R</w:t>
              </w:r>
            </w:ins>
          </w:p>
        </w:tc>
      </w:tr>
      <w:tr w:rsidR="00F27446" w:rsidRPr="00F27446" w:rsidTr="00F27446">
        <w:trPr>
          <w:trHeight w:val="240"/>
          <w:jc w:val="center"/>
          <w:ins w:id="201" w:author="kei" w:date="2012-10-11T17:02:00Z"/>
          <w:trPrChange w:id="202" w:author="kei" w:date="2012-10-11T17:02:00Z">
            <w:trPr>
              <w:trHeight w:val="240"/>
            </w:trPr>
          </w:trPrChange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03" w:author="kei" w:date="2012-10-11T17:02:00Z">
              <w:tcPr>
                <w:tcW w:w="138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04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05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proofErr w:type="spellStart"/>
            <w:ins w:id="206" w:author="kei" w:date="2012-10-11T17:02:00Z">
              <w:r w:rsidRPr="00F2744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CrowdRun</w:t>
              </w:r>
              <w:proofErr w:type="spellEnd"/>
            </w:ins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07" w:author="kei" w:date="2012-10-11T17:02:00Z">
              <w:tcPr>
                <w:tcW w:w="80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8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209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10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-31.5%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11" w:author="kei" w:date="2012-10-11T17:02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2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213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14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-21.3%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215" w:author="kei" w:date="2012-10-11T17:02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6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217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18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-24.5%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19" w:author="kei" w:date="2012-10-11T17:02:00Z">
              <w:tcPr>
                <w:tcW w:w="80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0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221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22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-42.9%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23" w:author="kei" w:date="2012-10-11T17:02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4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225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26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-20.5%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227" w:author="kei" w:date="2012-10-11T17:02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8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229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30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-26.3%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31" w:author="kei" w:date="2012-10-11T17:02:00Z">
              <w:tcPr>
                <w:tcW w:w="80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2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233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34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-42.7%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35" w:author="kei" w:date="2012-10-11T17:02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6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237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38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-15.8%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239" w:author="kei" w:date="2012-10-11T17:02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0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241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42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-22.9%</w:t>
              </w:r>
            </w:ins>
          </w:p>
        </w:tc>
      </w:tr>
      <w:tr w:rsidR="00F27446" w:rsidRPr="00F27446" w:rsidTr="00F27446">
        <w:trPr>
          <w:trHeight w:val="240"/>
          <w:jc w:val="center"/>
          <w:ins w:id="243" w:author="kei" w:date="2012-10-11T17:02:00Z"/>
          <w:trPrChange w:id="244" w:author="kei" w:date="2012-10-11T17:02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45" w:author="kei" w:date="2012-10-11T17:02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46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47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proofErr w:type="spellStart"/>
            <w:ins w:id="248" w:author="kei" w:date="2012-10-11T17:02:00Z">
              <w:r w:rsidRPr="00F2744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ParkJoy</w:t>
              </w:r>
              <w:proofErr w:type="spellEnd"/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49" w:author="kei" w:date="2012-10-11T17:02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0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251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52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-19.6%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53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4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255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56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-8.7%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257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8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259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60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-14.7%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61" w:author="kei" w:date="2012-10-11T17:02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2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263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64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-33.1%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65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6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267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68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-1.7%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269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0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271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72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-25.4%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73" w:author="kei" w:date="2012-10-11T17:02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4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275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76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-29.4%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77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8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279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80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-1.5%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281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2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283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84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-21.0%</w:t>
              </w:r>
            </w:ins>
          </w:p>
        </w:tc>
      </w:tr>
      <w:tr w:rsidR="00F27446" w:rsidRPr="00F27446" w:rsidTr="00F27446">
        <w:trPr>
          <w:trHeight w:val="240"/>
          <w:jc w:val="center"/>
          <w:ins w:id="285" w:author="kei" w:date="2012-10-11T17:02:00Z"/>
          <w:trPrChange w:id="286" w:author="kei" w:date="2012-10-11T17:02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87" w:author="kei" w:date="2012-10-11T17:02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88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89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proofErr w:type="spellStart"/>
            <w:ins w:id="290" w:author="kei" w:date="2012-10-11T17:02:00Z">
              <w:r w:rsidRPr="00F2744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DucksTakeOff</w:t>
              </w:r>
              <w:proofErr w:type="spellEnd"/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91" w:author="kei" w:date="2012-10-11T17:02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2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293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94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-22.6%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95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6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297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98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-15.3%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299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0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01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02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-13.9%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303" w:author="kei" w:date="2012-10-11T17:02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4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05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06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-36.0%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07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8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09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10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311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2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13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14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-13.0%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315" w:author="kei" w:date="2012-10-11T17:02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6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17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18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-36.9%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319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0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21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22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-6.4%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323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4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25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26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-10.2%</w:t>
              </w:r>
            </w:ins>
          </w:p>
        </w:tc>
      </w:tr>
      <w:tr w:rsidR="00F27446" w:rsidRPr="00F27446" w:rsidTr="00F27446">
        <w:trPr>
          <w:trHeight w:val="240"/>
          <w:jc w:val="center"/>
          <w:ins w:id="327" w:author="kei" w:date="2012-10-11T17:02:00Z"/>
          <w:trPrChange w:id="328" w:author="kei" w:date="2012-10-11T17:02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29" w:author="kei" w:date="2012-10-11T17:02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30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31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proofErr w:type="spellStart"/>
            <w:ins w:id="332" w:author="kei" w:date="2012-10-11T17:02:00Z">
              <w:r w:rsidRPr="00F2744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InToTree</w:t>
              </w:r>
              <w:proofErr w:type="spellEnd"/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333" w:author="kei" w:date="2012-10-11T17:02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4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35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36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-22.4%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337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8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39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40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-8.9%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341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2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43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44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-9.9%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345" w:author="kei" w:date="2012-10-11T17:02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6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47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48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-40.2%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  <w:tcPrChange w:id="349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C7CE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0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51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52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6.7%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53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4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55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56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-2.8%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357" w:author="kei" w:date="2012-10-11T17:02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8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59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60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-47.0%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  <w:tcPrChange w:id="361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C7CE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2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63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64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9.0%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365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6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67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68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-10.7%</w:t>
              </w:r>
            </w:ins>
          </w:p>
        </w:tc>
      </w:tr>
      <w:tr w:rsidR="00F27446" w:rsidRPr="00F27446" w:rsidTr="00F27446">
        <w:trPr>
          <w:trHeight w:val="255"/>
          <w:jc w:val="center"/>
          <w:ins w:id="369" w:author="kei" w:date="2012-10-11T17:02:00Z"/>
          <w:trPrChange w:id="370" w:author="kei" w:date="2012-10-11T17:02:00Z">
            <w:trPr>
              <w:trHeight w:val="255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71" w:author="kei" w:date="2012-10-11T17:02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72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73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proofErr w:type="spellStart"/>
            <w:ins w:id="374" w:author="kei" w:date="2012-10-11T17:02:00Z">
              <w:r w:rsidRPr="00F2744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OldTownCross</w:t>
              </w:r>
              <w:proofErr w:type="spellEnd"/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375" w:author="kei" w:date="2012-10-11T17:02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6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77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78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-25.4%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379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0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81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82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-17.7%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383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4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85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86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-22.3%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387" w:author="kei" w:date="2012-10-11T17:02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8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89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90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-32.3%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391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2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93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94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-15.8%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395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6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97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98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-26.9%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399" w:author="kei" w:date="2012-10-11T17:02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0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01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02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-31.3%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403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4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05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06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-13.8%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407" w:author="kei" w:date="2012-10-11T17:02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8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09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10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-24.7%</w:t>
              </w:r>
            </w:ins>
          </w:p>
        </w:tc>
      </w:tr>
      <w:tr w:rsidR="00F27446" w:rsidRPr="00F27446" w:rsidTr="00F27446">
        <w:trPr>
          <w:trHeight w:val="255"/>
          <w:jc w:val="center"/>
          <w:ins w:id="411" w:author="kei" w:date="2012-10-11T17:02:00Z"/>
          <w:trPrChange w:id="412" w:author="kei" w:date="2012-10-11T17:02:00Z">
            <w:trPr>
              <w:trHeight w:val="255"/>
            </w:trPr>
          </w:trPrChange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413" w:author="kei" w:date="2012-10-11T17:02:00Z">
              <w:tcPr>
                <w:tcW w:w="138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14" w:author="kei" w:date="2012-10-11T17:02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pPrChange w:id="415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ins w:id="416" w:author="kei" w:date="2012-10-11T17:02:00Z">
              <w:r w:rsidRPr="00F27446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Overall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417" w:author="kei" w:date="2012-10-11T17:02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8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19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20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-24.3%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421" w:author="kei" w:date="2012-10-11T17:02:00Z">
              <w:tcPr>
                <w:tcW w:w="80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2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23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24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-14.4%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425" w:author="kei" w:date="2012-10-11T17:02:00Z">
              <w:tcPr>
                <w:tcW w:w="80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6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27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28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-17.1%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429" w:author="kei" w:date="2012-10-11T17:02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0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31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32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-36.9%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433" w:author="kei" w:date="2012-10-11T17:02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4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35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36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-6.3%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437" w:author="kei" w:date="2012-10-11T17:02:00Z">
              <w:tcPr>
                <w:tcW w:w="80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8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39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40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-18.9%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441" w:author="kei" w:date="2012-10-11T17:02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2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43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44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-37.5%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445" w:author="kei" w:date="2012-10-11T17:02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6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47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48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-5.7%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449" w:author="kei" w:date="2012-10-11T17:02:00Z">
              <w:tcPr>
                <w:tcW w:w="80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0" w:author="kei" w:date="2012-10-11T17:02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51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52" w:author="kei" w:date="2012-10-11T17:02:00Z">
              <w:r w:rsidRPr="00F27446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-17.9%</w:t>
              </w:r>
            </w:ins>
          </w:p>
        </w:tc>
      </w:tr>
      <w:tr w:rsidR="00F27446" w:rsidRPr="00F27446" w:rsidTr="00F27446">
        <w:trPr>
          <w:trHeight w:val="270"/>
          <w:jc w:val="center"/>
          <w:ins w:id="453" w:author="kei" w:date="2012-10-11T17:02:00Z"/>
          <w:trPrChange w:id="454" w:author="kei" w:date="2012-10-11T17:02:00Z">
            <w:trPr>
              <w:trHeight w:val="270"/>
            </w:trPr>
          </w:trPrChange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455" w:author="kei" w:date="2012-10-11T17:02:00Z">
              <w:tcPr>
                <w:tcW w:w="138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56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57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ins w:id="458" w:author="kei" w:date="2012-10-11T17:02:00Z">
              <w:r w:rsidRPr="00F2744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Enc Time[%]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459" w:author="kei" w:date="2012-10-11T17:02:00Z">
              <w:tcPr>
                <w:tcW w:w="240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60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61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62" w:author="kei" w:date="2012-10-11T17:02:00Z">
              <w:r w:rsidRPr="00F2744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139%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463" w:author="kei" w:date="2012-10-11T17:02:00Z">
              <w:tcPr>
                <w:tcW w:w="240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64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65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66" w:author="kei" w:date="2012-10-11T17:02:00Z">
              <w:r w:rsidRPr="00F2744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104%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467" w:author="kei" w:date="2012-10-11T17:02:00Z">
              <w:tcPr>
                <w:tcW w:w="240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68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69" w:author="kei" w:date="2012-10-11T17:02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70" w:author="kei" w:date="2012-10-11T17:02:00Z">
              <w:r w:rsidRPr="00F2744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104%</w:t>
              </w:r>
            </w:ins>
          </w:p>
        </w:tc>
      </w:tr>
      <w:tr w:rsidR="00F27446" w:rsidRPr="00F27446" w:rsidTr="00F27446">
        <w:trPr>
          <w:trHeight w:val="270"/>
          <w:jc w:val="center"/>
          <w:ins w:id="471" w:author="kei" w:date="2012-10-11T17:02:00Z"/>
          <w:trPrChange w:id="472" w:author="kei" w:date="2012-10-11T17:02:00Z">
            <w:trPr>
              <w:trHeight w:val="27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473" w:author="kei" w:date="2012-10-11T17:02:00Z">
              <w:tcPr>
                <w:tcW w:w="138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74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75" w:author="kei" w:date="2012-10-11T17:02:00Z">
              <w:r w:rsidRPr="00F2744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Dec Time[%]</w:t>
              </w:r>
            </w:ins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476" w:author="kei" w:date="2012-10-11T17:02:00Z">
              <w:tcPr>
                <w:tcW w:w="240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77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78" w:author="kei" w:date="2012-10-11T17:02:00Z">
              <w:r w:rsidRPr="00F2744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98%</w:t>
              </w:r>
            </w:ins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479" w:author="kei" w:date="2012-10-11T17:02:00Z">
              <w:tcPr>
                <w:tcW w:w="240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80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81" w:author="kei" w:date="2012-10-11T17:02:00Z">
              <w:r w:rsidRPr="00F2744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107%</w:t>
              </w:r>
            </w:ins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482" w:author="kei" w:date="2012-10-11T17:02:00Z">
              <w:tcPr>
                <w:tcW w:w="240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27446" w:rsidRPr="00F27446" w:rsidRDefault="00F27446" w:rsidP="00F274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83" w:author="kei" w:date="2012-10-11T17:0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84" w:author="kei" w:date="2012-10-11T17:02:00Z">
              <w:r w:rsidRPr="00F2744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105%</w:t>
              </w:r>
            </w:ins>
          </w:p>
        </w:tc>
      </w:tr>
    </w:tbl>
    <w:p w:rsidR="00F27446" w:rsidRDefault="00F27446" w:rsidP="00F27446">
      <w:pPr>
        <w:rPr>
          <w:ins w:id="485" w:author="kei" w:date="2012-10-11T17:12:00Z"/>
          <w:rFonts w:hint="eastAsia"/>
          <w:lang w:eastAsia="ja-JP"/>
        </w:rPr>
        <w:pPrChange w:id="486" w:author="kei" w:date="2012-10-11T17:02:00Z">
          <w:pPr>
            <w:pStyle w:val="af4"/>
            <w:jc w:val="center"/>
          </w:pPr>
        </w:pPrChange>
      </w:pPr>
    </w:p>
    <w:p w:rsidR="00BB0585" w:rsidRDefault="00BB0585" w:rsidP="00F27446">
      <w:pPr>
        <w:rPr>
          <w:ins w:id="487" w:author="kei" w:date="2012-10-11T17:21:00Z"/>
          <w:rFonts w:hint="eastAsia"/>
          <w:lang w:eastAsia="ja-JP"/>
        </w:rPr>
        <w:pPrChange w:id="488" w:author="kei" w:date="2012-10-11T17:02:00Z">
          <w:pPr>
            <w:pStyle w:val="af4"/>
            <w:jc w:val="center"/>
          </w:pPr>
        </w:pPrChange>
      </w:pPr>
      <w:ins w:id="489" w:author="kei" w:date="2012-10-11T17:12:00Z">
        <w:r>
          <w:rPr>
            <w:rFonts w:hint="eastAsia"/>
            <w:lang w:eastAsia="ja-JP"/>
          </w:rPr>
          <w:t>Following tables show the summary of BD-rate with chroma clipping for YUV444 and RGB444 sequences.</w:t>
        </w:r>
      </w:ins>
      <w:ins w:id="490" w:author="kei" w:date="2012-10-11T17:20:00Z">
        <w:r>
          <w:rPr>
            <w:rFonts w:hint="eastAsia"/>
            <w:lang w:eastAsia="ja-JP"/>
          </w:rPr>
          <w:t xml:space="preserve"> </w:t>
        </w:r>
        <w:r w:rsidR="00213040">
          <w:rPr>
            <w:rFonts w:hint="eastAsia"/>
            <w:lang w:eastAsia="ja-JP"/>
          </w:rPr>
          <w:t>Influence of the c</w:t>
        </w:r>
      </w:ins>
      <w:ins w:id="491" w:author="kei" w:date="2012-10-11T17:13:00Z">
        <w:r>
          <w:rPr>
            <w:rFonts w:hint="eastAsia"/>
            <w:lang w:eastAsia="ja-JP"/>
          </w:rPr>
          <w:t xml:space="preserve">hroma clipping </w:t>
        </w:r>
      </w:ins>
      <w:ins w:id="492" w:author="kei" w:date="2012-10-11T17:20:00Z">
        <w:r>
          <w:rPr>
            <w:rFonts w:hint="eastAsia"/>
            <w:lang w:eastAsia="ja-JP"/>
          </w:rPr>
          <w:t>is described</w:t>
        </w:r>
      </w:ins>
      <w:ins w:id="493" w:author="kei" w:date="2012-10-11T17:12:00Z">
        <w:r>
          <w:rPr>
            <w:rFonts w:hint="eastAsia"/>
            <w:lang w:eastAsia="ja-JP"/>
          </w:rPr>
          <w:t xml:space="preserve"> </w:t>
        </w:r>
      </w:ins>
      <w:ins w:id="494" w:author="kei" w:date="2012-10-11T17:20:00Z">
        <w:r w:rsidR="00213040">
          <w:rPr>
            <w:rFonts w:hint="eastAsia"/>
            <w:lang w:eastAsia="ja-JP"/>
          </w:rPr>
          <w:t xml:space="preserve">in </w:t>
        </w:r>
      </w:ins>
      <w:ins w:id="495" w:author="kei" w:date="2012-10-11T17:12:00Z">
        <w:r>
          <w:rPr>
            <w:rFonts w:hint="eastAsia"/>
            <w:lang w:eastAsia="ja-JP"/>
          </w:rPr>
          <w:t>JCTVC-K0192.</w:t>
        </w:r>
      </w:ins>
    </w:p>
    <w:p w:rsidR="00213040" w:rsidRDefault="00213040" w:rsidP="00213040">
      <w:pPr>
        <w:pStyle w:val="af4"/>
        <w:jc w:val="center"/>
        <w:rPr>
          <w:ins w:id="496" w:author="kei" w:date="2012-10-11T17:21:00Z"/>
          <w:lang w:val="en-CA" w:eastAsia="ja-JP"/>
        </w:rPr>
      </w:pPr>
      <w:ins w:id="497" w:author="kei" w:date="2012-10-11T17:21:00Z">
        <w:r>
          <w:t xml:space="preserve">Table </w:t>
        </w:r>
        <w:r>
          <w:fldChar w:fldCharType="begin"/>
        </w:r>
        <w:r>
          <w:instrText xml:space="preserve"> SEQ Table \* ARABIC </w:instrText>
        </w:r>
        <w:r>
          <w:fldChar w:fldCharType="separate"/>
        </w:r>
      </w:ins>
      <w:ins w:id="498" w:author="kei" w:date="2012-10-11T17:23:00Z">
        <w:r>
          <w:rPr>
            <w:noProof/>
          </w:rPr>
          <w:t>3</w:t>
        </w:r>
      </w:ins>
      <w:ins w:id="499" w:author="kei" w:date="2012-10-11T17:21:00Z">
        <w:r>
          <w:fldChar w:fldCharType="end"/>
        </w:r>
        <w:r>
          <w:rPr>
            <w:rFonts w:hint="eastAsia"/>
            <w:lang w:eastAsia="ja-JP"/>
          </w:rPr>
          <w:t xml:space="preserve"> Results of YUV444 sequences</w:t>
        </w:r>
      </w:ins>
    </w:p>
    <w:tbl>
      <w:tblPr>
        <w:tblW w:w="8580" w:type="dxa"/>
        <w:jc w:val="center"/>
        <w:tblInd w:w="86" w:type="dxa"/>
        <w:tblCellMar>
          <w:left w:w="99" w:type="dxa"/>
          <w:right w:w="99" w:type="dxa"/>
        </w:tblCellMar>
        <w:tblLook w:val="04A0"/>
        <w:tblPrChange w:id="500" w:author="kei" w:date="2012-10-11T17:22:00Z">
          <w:tblPr>
            <w:tblW w:w="8580" w:type="dxa"/>
            <w:tblInd w:w="86" w:type="dxa"/>
            <w:tblCellMar>
              <w:left w:w="99" w:type="dxa"/>
              <w:right w:w="99" w:type="dxa"/>
            </w:tblCellMar>
            <w:tblLook w:val="04A0"/>
          </w:tblPr>
        </w:tblPrChange>
      </w:tblPr>
      <w:tblGrid>
        <w:gridCol w:w="1409"/>
        <w:gridCol w:w="706"/>
        <w:gridCol w:w="847"/>
        <w:gridCol w:w="847"/>
        <w:gridCol w:w="706"/>
        <w:gridCol w:w="847"/>
        <w:gridCol w:w="847"/>
        <w:gridCol w:w="800"/>
        <w:gridCol w:w="800"/>
        <w:gridCol w:w="800"/>
        <w:tblGridChange w:id="501">
          <w:tblGrid>
            <w:gridCol w:w="1409"/>
            <w:gridCol w:w="706"/>
            <w:gridCol w:w="847"/>
            <w:gridCol w:w="847"/>
            <w:gridCol w:w="706"/>
            <w:gridCol w:w="847"/>
            <w:gridCol w:w="847"/>
            <w:gridCol w:w="800"/>
            <w:gridCol w:w="800"/>
            <w:gridCol w:w="800"/>
          </w:tblGrid>
        </w:tblGridChange>
      </w:tblGrid>
      <w:tr w:rsidR="00213040" w:rsidRPr="00213040" w:rsidTr="00213040">
        <w:trPr>
          <w:trHeight w:val="240"/>
          <w:jc w:val="center"/>
          <w:ins w:id="502" w:author="kei" w:date="2012-10-11T17:22:00Z"/>
          <w:trPrChange w:id="503" w:author="kei" w:date="2012-10-11T17:22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04" w:author="kei" w:date="2012-10-11T17:22:00Z">
              <w:tcPr>
                <w:tcW w:w="13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05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506" w:author="kei" w:date="2012-10-11T17:22:00Z">
              <w:tcPr>
                <w:tcW w:w="240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07" w:author="kei" w:date="2012-10-11T17:22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ins w:id="508" w:author="kei" w:date="2012-10-11T17:22:00Z">
              <w:r w:rsidRPr="00213040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All Intra HE10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509" w:author="kei" w:date="2012-10-11T17:22:00Z">
              <w:tcPr>
                <w:tcW w:w="240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0" w:author="kei" w:date="2012-10-11T17:22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ins w:id="511" w:author="kei" w:date="2012-10-11T17:22:00Z">
              <w:r w:rsidRPr="00213040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Random Access HE10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512" w:author="kei" w:date="2012-10-11T17:22:00Z">
              <w:tcPr>
                <w:tcW w:w="240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3" w:author="kei" w:date="2012-10-11T17:22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ins w:id="514" w:author="kei" w:date="2012-10-11T17:22:00Z">
              <w:r w:rsidRPr="00213040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Low delay B HE10</w:t>
              </w:r>
            </w:ins>
          </w:p>
        </w:tc>
      </w:tr>
      <w:tr w:rsidR="00213040" w:rsidRPr="00213040" w:rsidTr="00213040">
        <w:trPr>
          <w:trHeight w:val="255"/>
          <w:jc w:val="center"/>
          <w:ins w:id="515" w:author="kei" w:date="2012-10-11T17:22:00Z"/>
          <w:trPrChange w:id="516" w:author="kei" w:date="2012-10-11T17:22:00Z">
            <w:trPr>
              <w:trHeight w:val="255"/>
            </w:trPr>
          </w:trPrChange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17" w:author="kei" w:date="2012-10-11T17:22:00Z">
              <w:tcPr>
                <w:tcW w:w="13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18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519" w:author="kei" w:date="2012-10-11T17:22:00Z">
              <w:tcPr>
                <w:tcW w:w="706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20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21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Y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522" w:author="kei" w:date="2012-10-11T17:22:00Z">
              <w:tcPr>
                <w:tcW w:w="847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23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24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U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525" w:author="kei" w:date="2012-10-11T17:22:00Z">
              <w:tcPr>
                <w:tcW w:w="84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26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27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V</w:t>
              </w:r>
            </w:ins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28" w:author="kei" w:date="2012-10-11T17:22:00Z">
              <w:tcPr>
                <w:tcW w:w="70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29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30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Y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31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2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33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U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534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5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36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V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37" w:author="kei" w:date="2012-10-11T17:22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8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39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Y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40" w:author="kei" w:date="2012-10-11T17:22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41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42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U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543" w:author="kei" w:date="2012-10-11T17:22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44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45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V</w:t>
              </w:r>
            </w:ins>
          </w:p>
        </w:tc>
      </w:tr>
      <w:tr w:rsidR="00213040" w:rsidRPr="00213040" w:rsidTr="00213040">
        <w:trPr>
          <w:trHeight w:val="240"/>
          <w:jc w:val="center"/>
          <w:ins w:id="546" w:author="kei" w:date="2012-10-11T17:22:00Z"/>
          <w:trPrChange w:id="547" w:author="kei" w:date="2012-10-11T17:22:00Z">
            <w:trPr>
              <w:trHeight w:val="240"/>
            </w:trPr>
          </w:trPrChange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548" w:author="kei" w:date="2012-10-11T17:22:00Z">
              <w:tcPr>
                <w:tcW w:w="138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49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50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Kimono</w:t>
              </w:r>
            </w:ins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51" w:author="kei" w:date="2012-10-11T17:22:00Z">
              <w:tcPr>
                <w:tcW w:w="70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2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553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-1.8%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54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5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556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-1.2%</w:t>
              </w:r>
            </w:ins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557" w:author="kei" w:date="2012-10-11T17:22:00Z">
              <w:tcPr>
                <w:tcW w:w="847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8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559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-6.0%</w:t>
              </w:r>
            </w:ins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60" w:author="kei" w:date="2012-10-11T17:22:00Z">
              <w:tcPr>
                <w:tcW w:w="706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61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562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-2.4%</w:t>
              </w:r>
            </w:ins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63" w:author="kei" w:date="2012-10-11T17:22:00Z">
              <w:tcPr>
                <w:tcW w:w="847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64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565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-7.3%</w:t>
              </w:r>
            </w:ins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566" w:author="kei" w:date="2012-10-11T17:22:00Z">
              <w:tcPr>
                <w:tcW w:w="847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67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568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-8.1%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69" w:author="kei" w:date="2012-10-11T17:22:00Z">
              <w:tcPr>
                <w:tcW w:w="80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0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571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-3.3%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72" w:author="kei" w:date="2012-10-11T17:22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3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574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-6.6%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575" w:author="kei" w:date="2012-10-11T17:22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6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577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-9.0%</w:t>
              </w:r>
            </w:ins>
          </w:p>
        </w:tc>
      </w:tr>
      <w:tr w:rsidR="00213040" w:rsidRPr="00213040" w:rsidTr="00213040">
        <w:trPr>
          <w:trHeight w:val="240"/>
          <w:jc w:val="center"/>
          <w:ins w:id="578" w:author="kei" w:date="2012-10-11T17:22:00Z"/>
          <w:trPrChange w:id="579" w:author="kei" w:date="2012-10-11T17:22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580" w:author="kei" w:date="2012-10-11T17:22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81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ins w:id="582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Parkscene</w:t>
              </w:r>
              <w:proofErr w:type="spellEnd"/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 xml:space="preserve"> </w:t>
              </w:r>
            </w:ins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83" w:author="kei" w:date="2012-10-11T17:22:00Z">
              <w:tcPr>
                <w:tcW w:w="706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84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585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-3.9%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86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87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588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-8.9%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589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0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591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-6.7%</w:t>
              </w:r>
            </w:ins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92" w:author="kei" w:date="2012-10-11T17:22:00Z">
              <w:tcPr>
                <w:tcW w:w="706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3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594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-3.7%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95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6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597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-13.2%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598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9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00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-11.7%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01" w:author="kei" w:date="2012-10-11T17:22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2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03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-6.0%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04" w:author="kei" w:date="2012-10-11T17:22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5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06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-12.9%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607" w:author="kei" w:date="2012-10-11T17:22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8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09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-12.5%</w:t>
              </w:r>
            </w:ins>
          </w:p>
        </w:tc>
      </w:tr>
      <w:tr w:rsidR="00213040" w:rsidRPr="00213040" w:rsidTr="00213040">
        <w:trPr>
          <w:trHeight w:val="240"/>
          <w:jc w:val="center"/>
          <w:ins w:id="610" w:author="kei" w:date="2012-10-11T17:22:00Z"/>
          <w:trPrChange w:id="611" w:author="kei" w:date="2012-10-11T17:22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12" w:author="kei" w:date="2012-10-11T17:22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13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ins w:id="614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BirdsInCage</w:t>
              </w:r>
              <w:proofErr w:type="spellEnd"/>
            </w:ins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15" w:author="kei" w:date="2012-10-11T17:22:00Z">
              <w:tcPr>
                <w:tcW w:w="706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6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17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-4.9%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  <w:tcPrChange w:id="618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C7CE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9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20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7.6%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621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2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23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-15.6%</w:t>
              </w:r>
            </w:ins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24" w:author="kei" w:date="2012-10-11T17:22:00Z">
              <w:tcPr>
                <w:tcW w:w="70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5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26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-1.4%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  <w:tcPrChange w:id="627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C7CE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8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29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19.9%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630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1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32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-19.6%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33" w:author="kei" w:date="2012-10-11T17:22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4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35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-11.6%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  <w:tcPrChange w:id="636" w:author="kei" w:date="2012-10-11T17:22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C7CE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7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38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11.5%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639" w:author="kei" w:date="2012-10-11T17:22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0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41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-39.2%</w:t>
              </w:r>
            </w:ins>
          </w:p>
        </w:tc>
      </w:tr>
      <w:tr w:rsidR="00213040" w:rsidRPr="00213040" w:rsidTr="00213040">
        <w:trPr>
          <w:trHeight w:val="240"/>
          <w:jc w:val="center"/>
          <w:ins w:id="642" w:author="kei" w:date="2012-10-11T17:22:00Z"/>
          <w:trPrChange w:id="643" w:author="kei" w:date="2012-10-11T17:22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44" w:author="kei" w:date="2012-10-11T17:22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45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ins w:id="646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DucksAndLegs</w:t>
              </w:r>
              <w:proofErr w:type="spellEnd"/>
            </w:ins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47" w:author="kei" w:date="2012-10-11T17:22:00Z">
              <w:tcPr>
                <w:tcW w:w="706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8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49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-4.1%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  <w:tcPrChange w:id="650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C7CE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51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52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4.1%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53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54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55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-2.7%</w:t>
              </w:r>
            </w:ins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56" w:author="kei" w:date="2012-10-11T17:22:00Z">
              <w:tcPr>
                <w:tcW w:w="706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57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58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-5.2%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  <w:tcPrChange w:id="659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C7CE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0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61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9.0%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662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3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64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-15.9%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65" w:author="kei" w:date="2012-10-11T17:22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6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67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-7.0%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  <w:tcPrChange w:id="668" w:author="kei" w:date="2012-10-11T17:22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C7CE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9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70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9.6%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671" w:author="kei" w:date="2012-10-11T17:22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2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73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-17.7%</w:t>
              </w:r>
            </w:ins>
          </w:p>
        </w:tc>
      </w:tr>
      <w:tr w:rsidR="00213040" w:rsidRPr="00213040" w:rsidTr="00213040">
        <w:trPr>
          <w:trHeight w:val="240"/>
          <w:jc w:val="center"/>
          <w:ins w:id="674" w:author="kei" w:date="2012-10-11T17:22:00Z"/>
          <w:trPrChange w:id="675" w:author="kei" w:date="2012-10-11T17:22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76" w:author="kei" w:date="2012-10-11T17:22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77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78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 xml:space="preserve">Traffic </w:t>
              </w:r>
            </w:ins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79" w:author="kei" w:date="2012-10-11T17:22:00Z">
              <w:tcPr>
                <w:tcW w:w="70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0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81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1.3%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82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3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84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-1.8%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685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6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87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-6.0%</w:t>
              </w:r>
            </w:ins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88" w:author="kei" w:date="2012-10-11T17:22:00Z">
              <w:tcPr>
                <w:tcW w:w="70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9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90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1.8%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  <w:tcPrChange w:id="691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C7CE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2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93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3.8%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694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5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96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-6.2%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97" w:author="kei" w:date="2012-10-11T17:22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8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699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  <w:tcPrChange w:id="700" w:author="kei" w:date="2012-10-11T17:22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C7CE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1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02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4.1%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703" w:author="kei" w:date="2012-10-11T17:22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4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05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-8.2%</w:t>
              </w:r>
            </w:ins>
          </w:p>
        </w:tc>
      </w:tr>
      <w:tr w:rsidR="00213040" w:rsidRPr="00213040" w:rsidTr="00213040">
        <w:trPr>
          <w:trHeight w:val="240"/>
          <w:jc w:val="center"/>
          <w:ins w:id="706" w:author="kei" w:date="2012-10-11T17:22:00Z"/>
          <w:trPrChange w:id="707" w:author="kei" w:date="2012-10-11T17:22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708" w:author="kei" w:date="2012-10-11T17:22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09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ins w:id="710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CrowdRun</w:t>
              </w:r>
              <w:proofErr w:type="spellEnd"/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 xml:space="preserve"> </w:t>
              </w:r>
            </w:ins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11" w:author="kei" w:date="2012-10-11T17:22:00Z">
              <w:tcPr>
                <w:tcW w:w="70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2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13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-1.8%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714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5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16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-10.9%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717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8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19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-11.8%</w:t>
              </w:r>
            </w:ins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20" w:author="kei" w:date="2012-10-11T17:22:00Z">
              <w:tcPr>
                <w:tcW w:w="70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21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22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-0.4%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723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24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25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-16.1%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726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27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28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-14.5%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29" w:author="kei" w:date="2012-10-11T17:22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30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31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-0.5%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732" w:author="kei" w:date="2012-10-11T17:22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33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34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-15.0%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735" w:author="kei" w:date="2012-10-11T17:22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36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37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-14.5%</w:t>
              </w:r>
            </w:ins>
          </w:p>
        </w:tc>
      </w:tr>
      <w:tr w:rsidR="00213040" w:rsidRPr="00213040" w:rsidTr="00213040">
        <w:trPr>
          <w:trHeight w:val="240"/>
          <w:jc w:val="center"/>
          <w:ins w:id="738" w:author="kei" w:date="2012-10-11T17:22:00Z"/>
          <w:trPrChange w:id="739" w:author="kei" w:date="2012-10-11T17:22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740" w:author="kei" w:date="2012-10-11T17:22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41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ins w:id="742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OldTownCross</w:t>
              </w:r>
              <w:proofErr w:type="spellEnd"/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 xml:space="preserve"> </w:t>
              </w:r>
            </w:ins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43" w:author="kei" w:date="2012-10-11T17:22:00Z">
              <w:tcPr>
                <w:tcW w:w="70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44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45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-1.9%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46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47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48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-1.3%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749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50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51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-4.4%</w:t>
              </w:r>
            </w:ins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52" w:author="kei" w:date="2012-10-11T17:22:00Z">
              <w:tcPr>
                <w:tcW w:w="70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53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54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1.6%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55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56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57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2.3%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758" w:author="kei" w:date="2012-10-11T17:22:00Z">
              <w:tcPr>
                <w:tcW w:w="847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59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60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-5.9%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761" w:author="kei" w:date="2012-10-11T17:22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62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63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-3.8%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  <w:tcPrChange w:id="764" w:author="kei" w:date="2012-10-11T17:22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C7CE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65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66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3.8%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767" w:author="kei" w:date="2012-10-11T17:22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68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69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-12.0%</w:t>
              </w:r>
            </w:ins>
          </w:p>
        </w:tc>
      </w:tr>
      <w:tr w:rsidR="00213040" w:rsidRPr="00213040" w:rsidTr="00213040">
        <w:trPr>
          <w:trHeight w:val="255"/>
          <w:jc w:val="center"/>
          <w:ins w:id="770" w:author="kei" w:date="2012-10-11T17:22:00Z"/>
          <w:trPrChange w:id="771" w:author="kei" w:date="2012-10-11T17:22:00Z">
            <w:trPr>
              <w:trHeight w:val="255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772" w:author="kei" w:date="2012-10-11T17:22:00Z">
              <w:tcPr>
                <w:tcW w:w="138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73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74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 xml:space="preserve">Seeking </w:t>
              </w:r>
            </w:ins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775" w:author="kei" w:date="2012-10-11T17:22:00Z">
              <w:tcPr>
                <w:tcW w:w="706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76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77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-9.0%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778" w:author="kei" w:date="2012-10-11T17:22:00Z">
              <w:tcPr>
                <w:tcW w:w="847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79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80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-17.9%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781" w:author="kei" w:date="2012-10-11T17:22:00Z">
              <w:tcPr>
                <w:tcW w:w="84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82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83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-15.4%</w:t>
              </w:r>
            </w:ins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784" w:author="kei" w:date="2012-10-11T17:22:00Z">
              <w:tcPr>
                <w:tcW w:w="706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85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86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-5.4%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787" w:author="kei" w:date="2012-10-11T17:22:00Z">
              <w:tcPr>
                <w:tcW w:w="847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88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89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-25.1%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790" w:author="kei" w:date="2012-10-11T17:22:00Z">
              <w:tcPr>
                <w:tcW w:w="84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91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92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-16.3%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793" w:author="kei" w:date="2012-10-11T17:22:00Z">
              <w:tcPr>
                <w:tcW w:w="80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94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95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-5.6%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796" w:author="kei" w:date="2012-10-11T17:22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97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798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-22.7%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799" w:author="kei" w:date="2012-10-11T17:22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00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801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-16.3%</w:t>
              </w:r>
            </w:ins>
          </w:p>
        </w:tc>
      </w:tr>
      <w:tr w:rsidR="00213040" w:rsidRPr="00213040" w:rsidTr="00213040">
        <w:trPr>
          <w:trHeight w:val="255"/>
          <w:jc w:val="center"/>
          <w:ins w:id="802" w:author="kei" w:date="2012-10-11T17:22:00Z"/>
          <w:trPrChange w:id="803" w:author="kei" w:date="2012-10-11T17:22:00Z">
            <w:trPr>
              <w:trHeight w:val="255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804" w:author="kei" w:date="2012-10-11T17:22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05" w:author="kei" w:date="2012-10-11T17:22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ins w:id="806" w:author="kei" w:date="2012-10-11T17:22:00Z">
              <w:r w:rsidRPr="00213040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Overall</w:t>
              </w:r>
            </w:ins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807" w:author="kei" w:date="2012-10-11T17:22:00Z">
              <w:tcPr>
                <w:tcW w:w="706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08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809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-3.3%</w:t>
              </w:r>
            </w:ins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810" w:author="kei" w:date="2012-10-11T17:22:00Z">
              <w:tcPr>
                <w:tcW w:w="847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11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812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-3.8%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813" w:author="kei" w:date="2012-10-11T17:22:00Z">
              <w:tcPr>
                <w:tcW w:w="84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14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815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-8.6%</w:t>
              </w:r>
            </w:ins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816" w:author="kei" w:date="2012-10-11T17:22:00Z">
              <w:tcPr>
                <w:tcW w:w="70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17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18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-1.9%</w:t>
              </w:r>
            </w:ins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819" w:author="kei" w:date="2012-10-11T17:22:00Z">
              <w:tcPr>
                <w:tcW w:w="847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20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821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-3.3%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822" w:author="kei" w:date="2012-10-11T17:22:00Z">
              <w:tcPr>
                <w:tcW w:w="84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23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824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-12.3%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825" w:author="kei" w:date="2012-10-11T17:22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26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827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-4.7%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828" w:author="kei" w:date="2012-10-11T17:22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29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830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-3.5%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831" w:author="kei" w:date="2012-10-11T17:22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32" w:author="kei" w:date="2012-10-11T17:22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833" w:author="kei" w:date="2012-10-11T17:22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-16.2%</w:t>
              </w:r>
            </w:ins>
          </w:p>
        </w:tc>
      </w:tr>
      <w:tr w:rsidR="00213040" w:rsidRPr="00213040" w:rsidTr="00213040">
        <w:trPr>
          <w:trHeight w:val="270"/>
          <w:jc w:val="center"/>
          <w:ins w:id="834" w:author="kei" w:date="2012-10-11T17:22:00Z"/>
          <w:trPrChange w:id="835" w:author="kei" w:date="2012-10-11T17:22:00Z">
            <w:trPr>
              <w:trHeight w:val="270"/>
            </w:trPr>
          </w:trPrChange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836" w:author="kei" w:date="2012-10-11T17:22:00Z">
              <w:tcPr>
                <w:tcW w:w="138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37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38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Enc Time[%]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839" w:author="kei" w:date="2012-10-11T17:22:00Z">
              <w:tcPr>
                <w:tcW w:w="240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40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41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149%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842" w:author="kei" w:date="2012-10-11T17:22:00Z">
              <w:tcPr>
                <w:tcW w:w="240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43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44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112%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845" w:author="kei" w:date="2012-10-11T17:22:00Z">
              <w:tcPr>
                <w:tcW w:w="240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46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47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110%</w:t>
              </w:r>
            </w:ins>
          </w:p>
        </w:tc>
      </w:tr>
      <w:tr w:rsidR="00213040" w:rsidRPr="00213040" w:rsidTr="00213040">
        <w:trPr>
          <w:trHeight w:val="270"/>
          <w:jc w:val="center"/>
          <w:ins w:id="848" w:author="kei" w:date="2012-10-11T17:22:00Z"/>
          <w:trPrChange w:id="849" w:author="kei" w:date="2012-10-11T17:22:00Z">
            <w:trPr>
              <w:trHeight w:val="27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850" w:author="kei" w:date="2012-10-11T17:22:00Z">
              <w:tcPr>
                <w:tcW w:w="138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51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52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Dec Time[%]</w:t>
              </w:r>
            </w:ins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853" w:author="kei" w:date="2012-10-11T17:22:00Z">
              <w:tcPr>
                <w:tcW w:w="240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54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55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108%</w:t>
              </w:r>
            </w:ins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856" w:author="kei" w:date="2012-10-11T17:22:00Z">
              <w:tcPr>
                <w:tcW w:w="240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57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58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116%</w:t>
              </w:r>
            </w:ins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859" w:author="kei" w:date="2012-10-11T17:22:00Z">
              <w:tcPr>
                <w:tcW w:w="240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60" w:author="kei" w:date="2012-10-11T17:22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61" w:author="kei" w:date="2012-10-11T17:22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117%</w:t>
              </w:r>
            </w:ins>
          </w:p>
        </w:tc>
      </w:tr>
    </w:tbl>
    <w:p w:rsidR="00213040" w:rsidRDefault="00213040" w:rsidP="00213040">
      <w:pPr>
        <w:pStyle w:val="af4"/>
        <w:jc w:val="center"/>
        <w:rPr>
          <w:ins w:id="862" w:author="kei" w:date="2012-10-11T17:21:00Z"/>
          <w:lang w:val="en-CA" w:eastAsia="ja-JP"/>
        </w:rPr>
      </w:pPr>
      <w:ins w:id="863" w:author="kei" w:date="2012-10-11T17:21:00Z">
        <w:r>
          <w:t xml:space="preserve">Table </w:t>
        </w:r>
        <w:r>
          <w:fldChar w:fldCharType="begin"/>
        </w:r>
        <w:r>
          <w:instrText xml:space="preserve"> SEQ Table \* ARABIC </w:instrText>
        </w:r>
        <w:r>
          <w:fldChar w:fldCharType="separate"/>
        </w:r>
      </w:ins>
      <w:ins w:id="864" w:author="kei" w:date="2012-10-11T17:23:00Z">
        <w:r>
          <w:rPr>
            <w:noProof/>
          </w:rPr>
          <w:t>4</w:t>
        </w:r>
      </w:ins>
      <w:ins w:id="865" w:author="kei" w:date="2012-10-11T17:21:00Z">
        <w:r>
          <w:fldChar w:fldCharType="end"/>
        </w:r>
        <w:r>
          <w:rPr>
            <w:rFonts w:hint="eastAsia"/>
            <w:lang w:eastAsia="ja-JP"/>
          </w:rPr>
          <w:t xml:space="preserve"> Results of </w:t>
        </w:r>
        <w:r>
          <w:rPr>
            <w:rFonts w:hint="eastAsia"/>
            <w:lang w:eastAsia="ja-JP"/>
          </w:rPr>
          <w:t>RGB</w:t>
        </w:r>
        <w:r>
          <w:rPr>
            <w:rFonts w:hint="eastAsia"/>
            <w:lang w:eastAsia="ja-JP"/>
          </w:rPr>
          <w:t>444 sequences</w:t>
        </w:r>
      </w:ins>
    </w:p>
    <w:tbl>
      <w:tblPr>
        <w:tblW w:w="8580" w:type="dxa"/>
        <w:jc w:val="center"/>
        <w:tblInd w:w="86" w:type="dxa"/>
        <w:tblCellMar>
          <w:left w:w="99" w:type="dxa"/>
          <w:right w:w="99" w:type="dxa"/>
        </w:tblCellMar>
        <w:tblLook w:val="04A0"/>
        <w:tblPrChange w:id="866" w:author="kei" w:date="2012-10-11T17:21:00Z">
          <w:tblPr>
            <w:tblW w:w="8580" w:type="dxa"/>
            <w:tblInd w:w="86" w:type="dxa"/>
            <w:tblCellMar>
              <w:left w:w="99" w:type="dxa"/>
              <w:right w:w="99" w:type="dxa"/>
            </w:tblCellMar>
            <w:tblLook w:val="04A0"/>
          </w:tblPr>
        </w:tblPrChange>
      </w:tblPr>
      <w:tblGrid>
        <w:gridCol w:w="1389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  <w:tblGridChange w:id="867">
          <w:tblGrid>
            <w:gridCol w:w="1389"/>
            <w:gridCol w:w="800"/>
            <w:gridCol w:w="800"/>
            <w:gridCol w:w="800"/>
            <w:gridCol w:w="800"/>
            <w:gridCol w:w="800"/>
            <w:gridCol w:w="800"/>
            <w:gridCol w:w="800"/>
            <w:gridCol w:w="800"/>
            <w:gridCol w:w="800"/>
          </w:tblGrid>
        </w:tblGridChange>
      </w:tblGrid>
      <w:tr w:rsidR="00213040" w:rsidRPr="00213040" w:rsidTr="00213040">
        <w:trPr>
          <w:trHeight w:val="240"/>
          <w:jc w:val="center"/>
          <w:ins w:id="868" w:author="kei" w:date="2012-10-11T17:21:00Z"/>
          <w:trPrChange w:id="869" w:author="kei" w:date="2012-10-11T17:21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870" w:author="kei" w:date="2012-10-11T17:21:00Z">
              <w:tcPr>
                <w:tcW w:w="13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71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872" w:author="kei" w:date="2012-10-11T17:21:00Z">
              <w:tcPr>
                <w:tcW w:w="240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73" w:author="kei" w:date="2012-10-11T17:21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ins w:id="874" w:author="kei" w:date="2012-10-11T17:21:00Z">
              <w:r w:rsidRPr="00213040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All Intra HE10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875" w:author="kei" w:date="2012-10-11T17:21:00Z">
              <w:tcPr>
                <w:tcW w:w="240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76" w:author="kei" w:date="2012-10-11T17:21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ins w:id="877" w:author="kei" w:date="2012-10-11T17:21:00Z">
              <w:r w:rsidRPr="00213040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Random Access HE10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878" w:author="kei" w:date="2012-10-11T17:21:00Z">
              <w:tcPr>
                <w:tcW w:w="240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79" w:author="kei" w:date="2012-10-11T17:21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ins w:id="880" w:author="kei" w:date="2012-10-11T17:21:00Z">
              <w:r w:rsidRPr="00213040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Low delay B HE10</w:t>
              </w:r>
            </w:ins>
          </w:p>
        </w:tc>
      </w:tr>
      <w:tr w:rsidR="00213040" w:rsidRPr="00213040" w:rsidTr="00213040">
        <w:trPr>
          <w:trHeight w:val="255"/>
          <w:jc w:val="center"/>
          <w:ins w:id="881" w:author="kei" w:date="2012-10-11T17:21:00Z"/>
          <w:trPrChange w:id="882" w:author="kei" w:date="2012-10-11T17:21:00Z">
            <w:trPr>
              <w:trHeight w:val="255"/>
            </w:trPr>
          </w:trPrChange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883" w:author="kei" w:date="2012-10-11T17:21:00Z">
              <w:tcPr>
                <w:tcW w:w="13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84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885" w:author="kei" w:date="2012-10-11T17:21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86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87" w:author="kei" w:date="2012-10-11T17:21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G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888" w:author="kei" w:date="2012-10-11T17:21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89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90" w:author="kei" w:date="2012-10-11T17:21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B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891" w:author="kei" w:date="2012-10-11T17:21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92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93" w:author="kei" w:date="2012-10-11T17:21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R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894" w:author="kei" w:date="2012-10-11T17:21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95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96" w:author="kei" w:date="2012-10-11T17:21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G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897" w:author="kei" w:date="2012-10-11T17:21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98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99" w:author="kei" w:date="2012-10-11T17:21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B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900" w:author="kei" w:date="2012-10-11T17:21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01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902" w:author="kei" w:date="2012-10-11T17:21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R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903" w:author="kei" w:date="2012-10-11T17:21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04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905" w:author="kei" w:date="2012-10-11T17:21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G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906" w:author="kei" w:date="2012-10-11T17:21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07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908" w:author="kei" w:date="2012-10-11T17:21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B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909" w:author="kei" w:date="2012-10-11T17:21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10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911" w:author="kei" w:date="2012-10-11T17:21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R</w:t>
              </w:r>
            </w:ins>
          </w:p>
        </w:tc>
      </w:tr>
      <w:tr w:rsidR="00213040" w:rsidRPr="00213040" w:rsidTr="00213040">
        <w:trPr>
          <w:trHeight w:val="240"/>
          <w:jc w:val="center"/>
          <w:ins w:id="912" w:author="kei" w:date="2012-10-11T17:21:00Z"/>
          <w:trPrChange w:id="913" w:author="kei" w:date="2012-10-11T17:21:00Z">
            <w:trPr>
              <w:trHeight w:val="240"/>
            </w:trPr>
          </w:trPrChange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914" w:author="kei" w:date="2012-10-11T17:21:00Z">
              <w:tcPr>
                <w:tcW w:w="138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915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ins w:id="916" w:author="kei" w:date="2012-10-11T17:21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CrowdRun</w:t>
              </w:r>
              <w:proofErr w:type="spellEnd"/>
            </w:ins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917" w:author="kei" w:date="2012-10-11T17:21:00Z">
              <w:tcPr>
                <w:tcW w:w="80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18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19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-29.1%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920" w:author="kei" w:date="2012-10-11T17:21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21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22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-21.4%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923" w:author="kei" w:date="2012-10-11T17:21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24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25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-24.6%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926" w:author="kei" w:date="2012-10-11T17:21:00Z">
              <w:tcPr>
                <w:tcW w:w="80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27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28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-39.5%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929" w:author="kei" w:date="2012-10-11T17:21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30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31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-20.4%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932" w:author="kei" w:date="2012-10-11T17:21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33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34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-26.3%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935" w:author="kei" w:date="2012-10-11T17:21:00Z">
              <w:tcPr>
                <w:tcW w:w="80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36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37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-39.6%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938" w:author="kei" w:date="2012-10-11T17:21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39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40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-16.1%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941" w:author="kei" w:date="2012-10-11T17:21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42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43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-23.2%</w:t>
              </w:r>
            </w:ins>
          </w:p>
        </w:tc>
      </w:tr>
      <w:tr w:rsidR="00213040" w:rsidRPr="00213040" w:rsidTr="00213040">
        <w:trPr>
          <w:trHeight w:val="240"/>
          <w:jc w:val="center"/>
          <w:ins w:id="944" w:author="kei" w:date="2012-10-11T17:21:00Z"/>
          <w:trPrChange w:id="945" w:author="kei" w:date="2012-10-11T17:21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946" w:author="kei" w:date="2012-10-11T17:21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947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ins w:id="948" w:author="kei" w:date="2012-10-11T17:21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ParkJoy</w:t>
              </w:r>
              <w:proofErr w:type="spellEnd"/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949" w:author="kei" w:date="2012-10-11T17:21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50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51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-16.6%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952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53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54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-8.6%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955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56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57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-14.3%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958" w:author="kei" w:date="2012-10-11T17:21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59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60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-28.9%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961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62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63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-3.1%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964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65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66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-24.2%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967" w:author="kei" w:date="2012-10-11T17:21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68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69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-25.4%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970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71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72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-2.6%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973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74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75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-19.9%</w:t>
              </w:r>
            </w:ins>
          </w:p>
        </w:tc>
      </w:tr>
      <w:tr w:rsidR="00213040" w:rsidRPr="00213040" w:rsidTr="00213040">
        <w:trPr>
          <w:trHeight w:val="240"/>
          <w:jc w:val="center"/>
          <w:ins w:id="976" w:author="kei" w:date="2012-10-11T17:21:00Z"/>
          <w:trPrChange w:id="977" w:author="kei" w:date="2012-10-11T17:21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978" w:author="kei" w:date="2012-10-11T17:21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979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ins w:id="980" w:author="kei" w:date="2012-10-11T17:21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DucksTakeOff</w:t>
              </w:r>
              <w:proofErr w:type="spellEnd"/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981" w:author="kei" w:date="2012-10-11T17:21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82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83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-19.8%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984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85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86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-13.6%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987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88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89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-14.8%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990" w:author="kei" w:date="2012-10-11T17:21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91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92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-28.5%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993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94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95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0.7%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996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97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998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-11.9%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999" w:author="kei" w:date="2012-10-11T17:21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00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01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-27.9%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002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03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04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-5.1%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005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06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07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-10.6%</w:t>
              </w:r>
            </w:ins>
          </w:p>
        </w:tc>
      </w:tr>
      <w:tr w:rsidR="00213040" w:rsidRPr="00213040" w:rsidTr="00213040">
        <w:trPr>
          <w:trHeight w:val="240"/>
          <w:jc w:val="center"/>
          <w:ins w:id="1008" w:author="kei" w:date="2012-10-11T17:21:00Z"/>
          <w:trPrChange w:id="1009" w:author="kei" w:date="2012-10-11T17:21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010" w:author="kei" w:date="2012-10-11T17:21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11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ins w:id="1012" w:author="kei" w:date="2012-10-11T17:21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InToTree</w:t>
              </w:r>
              <w:proofErr w:type="spellEnd"/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013" w:author="kei" w:date="2012-10-11T17:21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14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15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-18.9%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016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17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18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-8.4%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019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20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21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-10.5%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022" w:author="kei" w:date="2012-10-11T17:21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23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24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-31.2%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  <w:tcPrChange w:id="1025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C7CE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26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27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6.9%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028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29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30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-1.4%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031" w:author="kei" w:date="2012-10-11T17:21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32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33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-37.7%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  <w:tcPrChange w:id="1034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C7CE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35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36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8.7%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037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38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39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-8.3%</w:t>
              </w:r>
            </w:ins>
          </w:p>
        </w:tc>
      </w:tr>
      <w:tr w:rsidR="00213040" w:rsidRPr="00213040" w:rsidTr="00213040">
        <w:trPr>
          <w:trHeight w:val="255"/>
          <w:jc w:val="center"/>
          <w:ins w:id="1040" w:author="kei" w:date="2012-10-11T17:21:00Z"/>
          <w:trPrChange w:id="1041" w:author="kei" w:date="2012-10-11T17:21:00Z">
            <w:trPr>
              <w:trHeight w:val="255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042" w:author="kei" w:date="2012-10-11T17:21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43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ins w:id="1044" w:author="kei" w:date="2012-10-11T17:21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OldTownCross</w:t>
              </w:r>
              <w:proofErr w:type="spellEnd"/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045" w:author="kei" w:date="2012-10-11T17:21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46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47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-22.6%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048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49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50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-18.3%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051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52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53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-22.1%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054" w:author="kei" w:date="2012-10-11T17:21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55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56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-28.4%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057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58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59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-17.5%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060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61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62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-26.5%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063" w:author="kei" w:date="2012-10-11T17:21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64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65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-27.7%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066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67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68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-15.7%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069" w:author="kei" w:date="2012-10-11T17:21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70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71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-24.4%</w:t>
              </w:r>
            </w:ins>
          </w:p>
        </w:tc>
      </w:tr>
      <w:tr w:rsidR="00213040" w:rsidRPr="00213040" w:rsidTr="00213040">
        <w:trPr>
          <w:trHeight w:val="255"/>
          <w:jc w:val="center"/>
          <w:ins w:id="1072" w:author="kei" w:date="2012-10-11T17:21:00Z"/>
          <w:trPrChange w:id="1073" w:author="kei" w:date="2012-10-11T17:21:00Z">
            <w:trPr>
              <w:trHeight w:val="255"/>
            </w:trPr>
          </w:trPrChange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074" w:author="kei" w:date="2012-10-11T17:21:00Z">
              <w:tcPr>
                <w:tcW w:w="138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75" w:author="kei" w:date="2012-10-11T17:21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ins w:id="1076" w:author="kei" w:date="2012-10-11T17:21:00Z">
              <w:r w:rsidRPr="00213040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Overall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077" w:author="kei" w:date="2012-10-11T17:21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78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79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-21.4%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1080" w:author="kei" w:date="2012-10-11T17:21:00Z">
              <w:tcPr>
                <w:tcW w:w="80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81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82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-14.1%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083" w:author="kei" w:date="2012-10-11T17:21:00Z">
              <w:tcPr>
                <w:tcW w:w="80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84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85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-17.2%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086" w:author="kei" w:date="2012-10-11T17:21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87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88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-31.3%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089" w:author="kei" w:date="2012-10-11T17:21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90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91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-6.7%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092" w:author="kei" w:date="2012-10-11T17:21:00Z">
              <w:tcPr>
                <w:tcW w:w="80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93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94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-18.1%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095" w:author="kei" w:date="2012-10-11T17:21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96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097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-31.7%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098" w:author="kei" w:date="2012-10-11T17:21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99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100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-6.2%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101" w:author="kei" w:date="2012-10-11T17:21:00Z">
              <w:tcPr>
                <w:tcW w:w="80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02" w:author="kei" w:date="2012-10-11T17:21:00Z"/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103" w:author="kei" w:date="2012-10-11T17:21:00Z">
              <w:r w:rsidRPr="00213040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-17.3%</w:t>
              </w:r>
            </w:ins>
          </w:p>
        </w:tc>
      </w:tr>
      <w:tr w:rsidR="00213040" w:rsidRPr="00213040" w:rsidTr="00213040">
        <w:trPr>
          <w:trHeight w:val="270"/>
          <w:jc w:val="center"/>
          <w:ins w:id="1104" w:author="kei" w:date="2012-10-11T17:21:00Z"/>
          <w:trPrChange w:id="1105" w:author="kei" w:date="2012-10-11T17:21:00Z">
            <w:trPr>
              <w:trHeight w:val="270"/>
            </w:trPr>
          </w:trPrChange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106" w:author="kei" w:date="2012-10-11T17:21:00Z">
              <w:tcPr>
                <w:tcW w:w="138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07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108" w:author="kei" w:date="2012-10-11T17:21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Enc Time[%]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109" w:author="kei" w:date="2012-10-11T17:21:00Z">
              <w:tcPr>
                <w:tcW w:w="240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10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111" w:author="kei" w:date="2012-10-11T17:21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144%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112" w:author="kei" w:date="2012-10-11T17:21:00Z">
              <w:tcPr>
                <w:tcW w:w="240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13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114" w:author="kei" w:date="2012-10-11T17:21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109%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115" w:author="kei" w:date="2012-10-11T17:21:00Z">
              <w:tcPr>
                <w:tcW w:w="240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16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117" w:author="kei" w:date="2012-10-11T17:21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108%</w:t>
              </w:r>
            </w:ins>
          </w:p>
        </w:tc>
      </w:tr>
      <w:tr w:rsidR="00213040" w:rsidRPr="00213040" w:rsidTr="00213040">
        <w:trPr>
          <w:trHeight w:val="270"/>
          <w:jc w:val="center"/>
          <w:ins w:id="1118" w:author="kei" w:date="2012-10-11T17:21:00Z"/>
          <w:trPrChange w:id="1119" w:author="kei" w:date="2012-10-11T17:21:00Z">
            <w:trPr>
              <w:trHeight w:val="27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120" w:author="kei" w:date="2012-10-11T17:21:00Z">
              <w:tcPr>
                <w:tcW w:w="138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21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122" w:author="kei" w:date="2012-10-11T17:21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Dec Time[%]</w:t>
              </w:r>
            </w:ins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123" w:author="kei" w:date="2012-10-11T17:21:00Z">
              <w:tcPr>
                <w:tcW w:w="240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24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125" w:author="kei" w:date="2012-10-11T17:21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102%</w:t>
              </w:r>
            </w:ins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126" w:author="kei" w:date="2012-10-11T17:21:00Z">
              <w:tcPr>
                <w:tcW w:w="240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27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128" w:author="kei" w:date="2012-10-11T17:21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112%</w:t>
              </w:r>
            </w:ins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129" w:author="kei" w:date="2012-10-11T17:21:00Z">
              <w:tcPr>
                <w:tcW w:w="240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13040" w:rsidRPr="00213040" w:rsidRDefault="00213040" w:rsidP="00213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30" w:author="kei" w:date="2012-10-11T17:2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131" w:author="kei" w:date="2012-10-11T17:21:00Z">
              <w:r w:rsidRPr="00213040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110%</w:t>
              </w:r>
            </w:ins>
          </w:p>
        </w:tc>
      </w:tr>
    </w:tbl>
    <w:p w:rsidR="00213040" w:rsidRPr="00F27446" w:rsidRDefault="00213040" w:rsidP="00F27446">
      <w:pPr>
        <w:rPr>
          <w:ins w:id="1132" w:author="kei" w:date="2012-10-11T17:02:00Z"/>
          <w:lang w:eastAsia="ja-JP"/>
          <w:rPrChange w:id="1133" w:author="kei" w:date="2012-10-11T17:02:00Z">
            <w:rPr>
              <w:ins w:id="1134" w:author="kei" w:date="2012-10-11T17:02:00Z"/>
              <w:lang w:val="en-CA" w:eastAsia="ja-JP"/>
            </w:rPr>
          </w:rPrChange>
        </w:rPr>
        <w:pPrChange w:id="1135" w:author="kei" w:date="2012-10-11T17:02:00Z">
          <w:pPr>
            <w:pStyle w:val="af4"/>
            <w:jc w:val="center"/>
          </w:pPr>
        </w:pPrChange>
      </w:pPr>
    </w:p>
    <w:p w:rsidR="00D34B4F" w:rsidRPr="00584A02" w:rsidDel="00F27446" w:rsidRDefault="00584A02" w:rsidP="00584A02">
      <w:pPr>
        <w:pStyle w:val="af4"/>
        <w:rPr>
          <w:del w:id="1136" w:author="kei" w:date="2012-10-11T17:00:00Z"/>
          <w:lang w:val="en-CA" w:eastAsia="ja-JP"/>
        </w:rPr>
      </w:pPr>
      <w:del w:id="1137" w:author="kei" w:date="2012-10-11T17:00:00Z">
        <w:r w:rsidDel="00F27446">
          <w:delText xml:space="preserve">Table </w:delText>
        </w:r>
        <w:r w:rsidR="00BC7781" w:rsidDel="00F27446">
          <w:fldChar w:fldCharType="begin"/>
        </w:r>
        <w:r w:rsidR="00BC7781" w:rsidDel="00F27446">
          <w:delInstrText xml:space="preserve"> SEQ Table \* ARABIC </w:delInstrText>
        </w:r>
        <w:r w:rsidR="00BC7781" w:rsidDel="00F27446">
          <w:fldChar w:fldCharType="separate"/>
        </w:r>
        <w:r w:rsidDel="00F27446">
          <w:rPr>
            <w:noProof/>
          </w:rPr>
          <w:delText>1</w:delText>
        </w:r>
        <w:r w:rsidR="00BC7781" w:rsidDel="00F27446">
          <w:fldChar w:fldCharType="end"/>
        </w:r>
        <w:r w:rsidDel="00F27446">
          <w:rPr>
            <w:rFonts w:hint="eastAsia"/>
            <w:lang w:eastAsia="ja-JP"/>
          </w:rPr>
          <w:delText xml:space="preserve"> Results of YUV444 sequences</w:delText>
        </w:r>
      </w:del>
    </w:p>
    <w:p w:rsidR="00D34B4F" w:rsidRPr="00D67D79" w:rsidRDefault="00D34B4F" w:rsidP="00D34B4F">
      <w:pPr>
        <w:pStyle w:val="1"/>
        <w:ind w:left="432" w:hanging="432"/>
        <w:rPr>
          <w:rFonts w:eastAsia="ＭＳ 明朝"/>
        </w:rPr>
      </w:pPr>
      <w:r w:rsidRPr="00D67D79">
        <w:rPr>
          <w:rFonts w:eastAsia="ＭＳ 明朝"/>
        </w:rPr>
        <w:t>Conclusion</w:t>
      </w:r>
    </w:p>
    <w:p w:rsidR="00D34B4F" w:rsidRDefault="002A5DC2" w:rsidP="002A5DC2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contribution proposed adaptive color-space transformation of residual </w:t>
      </w:r>
      <w:r w:rsidR="001037AB">
        <w:rPr>
          <w:rFonts w:hint="eastAsia"/>
          <w:lang w:val="en-CA" w:eastAsia="ja-JP"/>
        </w:rPr>
        <w:t>signal</w:t>
      </w:r>
      <w:r>
        <w:rPr>
          <w:rFonts w:hint="eastAsia"/>
          <w:lang w:val="en-CA" w:eastAsia="ja-JP"/>
        </w:rPr>
        <w:t xml:space="preserve">s. The proposed method </w:t>
      </w:r>
      <w:r w:rsidR="00D43EF1">
        <w:rPr>
          <w:rFonts w:hint="eastAsia"/>
          <w:lang w:val="en-CA" w:eastAsia="ja-JP"/>
        </w:rPr>
        <w:t xml:space="preserve">reduced </w:t>
      </w:r>
      <w:r>
        <w:rPr>
          <w:rFonts w:hint="eastAsia"/>
          <w:lang w:val="en-CA" w:eastAsia="ja-JP"/>
        </w:rPr>
        <w:t xml:space="preserve">the redundancy of color space in 4:4:4 chroma format. </w:t>
      </w:r>
      <w:r w:rsidR="009F6202">
        <w:rPr>
          <w:rFonts w:hint="eastAsia"/>
          <w:lang w:val="en-CA" w:eastAsia="ja-JP"/>
        </w:rPr>
        <w:t xml:space="preserve">Since transformation </w:t>
      </w:r>
      <w:r>
        <w:rPr>
          <w:rFonts w:hint="eastAsia"/>
          <w:lang w:val="en-CA" w:eastAsia="ja-JP"/>
        </w:rPr>
        <w:t xml:space="preserve">matrix </w:t>
      </w:r>
      <w:r w:rsidR="00D43EF1">
        <w:rPr>
          <w:rFonts w:hint="eastAsia"/>
          <w:lang w:val="en-CA" w:eastAsia="ja-JP"/>
        </w:rPr>
        <w:t>was</w:t>
      </w:r>
      <w:r>
        <w:rPr>
          <w:rFonts w:hint="eastAsia"/>
          <w:lang w:val="en-CA" w:eastAsia="ja-JP"/>
        </w:rPr>
        <w:t xml:space="preserve"> derived from </w:t>
      </w:r>
      <w:r w:rsidR="001037AB">
        <w:rPr>
          <w:rFonts w:hint="eastAsia"/>
          <w:lang w:val="en-CA" w:eastAsia="ja-JP"/>
        </w:rPr>
        <w:t>sample</w:t>
      </w:r>
      <w:r>
        <w:rPr>
          <w:rFonts w:hint="eastAsia"/>
          <w:lang w:val="en-CA" w:eastAsia="ja-JP"/>
        </w:rPr>
        <w:t xml:space="preserve"> values on both encoder and decoder side, side information </w:t>
      </w:r>
      <w:r w:rsidR="00D43EF1">
        <w:rPr>
          <w:rFonts w:hint="eastAsia"/>
          <w:lang w:val="en-CA" w:eastAsia="ja-JP"/>
        </w:rPr>
        <w:t xml:space="preserve">was </w:t>
      </w:r>
      <w:r>
        <w:rPr>
          <w:rFonts w:hint="eastAsia"/>
          <w:lang w:val="en-CA" w:eastAsia="ja-JP"/>
        </w:rPr>
        <w:t xml:space="preserve">not necessary. On the other hand, actual transformed target are </w:t>
      </w:r>
      <w:r w:rsidR="001037AB">
        <w:rPr>
          <w:rFonts w:hint="eastAsia"/>
          <w:lang w:val="en-CA" w:eastAsia="ja-JP"/>
        </w:rPr>
        <w:t>signal</w:t>
      </w:r>
      <w:r w:rsidR="009F6202">
        <w:rPr>
          <w:rFonts w:hint="eastAsia"/>
          <w:lang w:val="en-CA" w:eastAsia="ja-JP"/>
        </w:rPr>
        <w:t xml:space="preserve">s in </w:t>
      </w:r>
      <w:r>
        <w:rPr>
          <w:rFonts w:hint="eastAsia"/>
          <w:lang w:val="en-CA" w:eastAsia="ja-JP"/>
        </w:rPr>
        <w:t xml:space="preserve">residual domain. Computation of matrix derivation is </w:t>
      </w:r>
      <w:r>
        <w:rPr>
          <w:lang w:val="en-CA" w:eastAsia="ja-JP"/>
        </w:rPr>
        <w:t>completely</w:t>
      </w:r>
      <w:r>
        <w:rPr>
          <w:rFonts w:hint="eastAsia"/>
          <w:lang w:val="en-CA" w:eastAsia="ja-JP"/>
        </w:rPr>
        <w:t xml:space="preserve"> realized </w:t>
      </w:r>
      <w:r w:rsidR="00DD19E8">
        <w:rPr>
          <w:rFonts w:hint="eastAsia"/>
          <w:lang w:val="en-CA" w:eastAsia="ja-JP"/>
        </w:rPr>
        <w:t>by integer multiplication and shift operation with limited iterations.</w:t>
      </w:r>
    </w:p>
    <w:p w:rsidR="00B83883" w:rsidRPr="009B52D1" w:rsidRDefault="00B83883" w:rsidP="006B38FC">
      <w:pPr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>Experimental results show</w:t>
      </w:r>
      <w:r w:rsidR="00D43EF1">
        <w:rPr>
          <w:rFonts w:hint="eastAsia"/>
          <w:lang w:val="en-CA" w:eastAsia="ja-JP"/>
        </w:rPr>
        <w:t>ed</w:t>
      </w:r>
      <w:r>
        <w:rPr>
          <w:rFonts w:hint="eastAsia"/>
          <w:lang w:val="en-CA" w:eastAsia="ja-JP"/>
        </w:rPr>
        <w:t xml:space="preserve"> that the proposed method </w:t>
      </w:r>
      <w:proofErr w:type="spellStart"/>
      <w:r>
        <w:rPr>
          <w:rFonts w:hint="eastAsia"/>
          <w:lang w:val="en-CA" w:eastAsia="ja-JP"/>
        </w:rPr>
        <w:t>achieve</w:t>
      </w:r>
      <w:r w:rsidR="00D43EF1">
        <w:rPr>
          <w:rFonts w:hint="eastAsia"/>
          <w:lang w:val="en-CA" w:eastAsia="ja-JP"/>
        </w:rPr>
        <w:t>ed</w:t>
      </w:r>
      <w:proofErr w:type="spellEnd"/>
      <w:r>
        <w:rPr>
          <w:rFonts w:hint="eastAsia"/>
          <w:lang w:val="en-CA" w:eastAsia="ja-JP"/>
        </w:rPr>
        <w:t xml:space="preserve"> </w:t>
      </w:r>
      <w:r w:rsidR="002A5DC2">
        <w:rPr>
          <w:rFonts w:hint="eastAsia"/>
          <w:lang w:val="en-CA" w:eastAsia="ja-JP"/>
        </w:rPr>
        <w:t>6</w:t>
      </w:r>
      <w:r>
        <w:rPr>
          <w:rFonts w:hint="eastAsia"/>
          <w:lang w:val="en-CA" w:eastAsia="ja-JP"/>
        </w:rPr>
        <w:t>.</w:t>
      </w:r>
      <w:r w:rsidR="002A5DC2">
        <w:rPr>
          <w:rFonts w:hint="eastAsia"/>
          <w:lang w:val="en-CA" w:eastAsia="ja-JP"/>
        </w:rPr>
        <w:t>7%, 7.2%, and 8.7</w:t>
      </w:r>
      <w:r>
        <w:rPr>
          <w:rFonts w:hint="eastAsia"/>
          <w:lang w:val="en-CA" w:eastAsia="ja-JP"/>
        </w:rPr>
        <w:t>% BD-rate reduction respectively for all intra, random access, and low-delay B co</w:t>
      </w:r>
      <w:r w:rsidR="002A5DC2">
        <w:rPr>
          <w:rFonts w:hint="eastAsia"/>
          <w:lang w:val="en-CA" w:eastAsia="ja-JP"/>
        </w:rPr>
        <w:t>nfiguration with HE10 for YUV444 sequences.</w:t>
      </w:r>
    </w:p>
    <w:p w:rsidR="00584A02" w:rsidRDefault="00584A02" w:rsidP="00584A02">
      <w:pPr>
        <w:pStyle w:val="1"/>
        <w:ind w:left="432" w:hanging="432"/>
        <w:rPr>
          <w:lang w:eastAsia="ja-JP"/>
        </w:rPr>
      </w:pPr>
      <w:r>
        <w:rPr>
          <w:rFonts w:hint="eastAsia"/>
          <w:lang w:eastAsia="ja-JP"/>
        </w:rPr>
        <w:t>References</w:t>
      </w:r>
    </w:p>
    <w:p w:rsidR="00584A02" w:rsidRPr="004C3884" w:rsidRDefault="00584A02" w:rsidP="00584A02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="ＭＳ 明朝"/>
          <w:szCs w:val="22"/>
        </w:rPr>
      </w:pPr>
      <w:r>
        <w:rPr>
          <w:rFonts w:eastAsia="ＭＳ 明朝" w:hint="eastAsia"/>
          <w:szCs w:val="22"/>
          <w:lang w:eastAsia="ja-JP"/>
        </w:rPr>
        <w:t xml:space="preserve">D. Flynn, </w:t>
      </w:r>
      <w:r>
        <w:rPr>
          <w:rFonts w:eastAsia="ＭＳ 明朝"/>
          <w:szCs w:val="22"/>
          <w:lang w:eastAsia="ja-JP"/>
        </w:rPr>
        <w:t>“</w:t>
      </w:r>
      <w:proofErr w:type="spellStart"/>
      <w:r w:rsidRPr="00FA10BF">
        <w:rPr>
          <w:rFonts w:eastAsia="ＭＳ 明朝"/>
          <w:szCs w:val="22"/>
        </w:rPr>
        <w:t>BoG</w:t>
      </w:r>
      <w:proofErr w:type="spellEnd"/>
      <w:r w:rsidRPr="00FA10BF">
        <w:rPr>
          <w:rFonts w:eastAsia="ＭＳ 明朝"/>
          <w:szCs w:val="22"/>
        </w:rPr>
        <w:t xml:space="preserve"> report: Extended chroma formats</w:t>
      </w:r>
      <w:r>
        <w:rPr>
          <w:rFonts w:eastAsia="ＭＳ 明朝" w:hint="eastAsia"/>
          <w:szCs w:val="22"/>
          <w:lang w:eastAsia="ja-JP"/>
        </w:rPr>
        <w:t>,</w:t>
      </w:r>
      <w:r>
        <w:rPr>
          <w:rFonts w:eastAsia="ＭＳ 明朝"/>
          <w:szCs w:val="22"/>
          <w:lang w:eastAsia="ja-JP"/>
        </w:rPr>
        <w:t>”</w:t>
      </w:r>
      <w:r>
        <w:rPr>
          <w:rFonts w:eastAsia="ＭＳ 明朝" w:hint="eastAsia"/>
          <w:szCs w:val="22"/>
          <w:lang w:eastAsia="ja-JP"/>
        </w:rPr>
        <w:t xml:space="preserve"> JCTVC-J0581, Stockholm, July 2012.</w:t>
      </w: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C147B5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ja-JP"/>
        </w:rPr>
        <w:t>KDDI 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15F" w:rsidRDefault="0026315F">
      <w:r>
        <w:separator/>
      </w:r>
    </w:p>
  </w:endnote>
  <w:endnote w:type="continuationSeparator" w:id="0">
    <w:p w:rsidR="0026315F" w:rsidRDefault="002631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C7781">
      <w:rPr>
        <w:rStyle w:val="a5"/>
      </w:rPr>
      <w:fldChar w:fldCharType="begin"/>
    </w:r>
    <w:r>
      <w:rPr>
        <w:rStyle w:val="a5"/>
      </w:rPr>
      <w:instrText xml:space="preserve"> PAGE </w:instrText>
    </w:r>
    <w:r w:rsidR="00BC7781">
      <w:rPr>
        <w:rStyle w:val="a5"/>
      </w:rPr>
      <w:fldChar w:fldCharType="separate"/>
    </w:r>
    <w:r w:rsidR="00213040">
      <w:rPr>
        <w:rStyle w:val="a5"/>
        <w:noProof/>
      </w:rPr>
      <w:t>4</w:t>
    </w:r>
    <w:r w:rsidR="00BC7781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BC7781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BC7781">
      <w:rPr>
        <w:rStyle w:val="a5"/>
      </w:rPr>
      <w:fldChar w:fldCharType="separate"/>
    </w:r>
    <w:r w:rsidR="00F27446">
      <w:rPr>
        <w:rStyle w:val="a5"/>
        <w:noProof/>
      </w:rPr>
      <w:t>2012-10-02</w:t>
    </w:r>
    <w:r w:rsidR="00BC7781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15F" w:rsidRDefault="0026315F">
      <w:r>
        <w:separator/>
      </w:r>
    </w:p>
  </w:footnote>
  <w:footnote w:type="continuationSeparator" w:id="0">
    <w:p w:rsidR="0026315F" w:rsidRDefault="002631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C3222"/>
    <w:multiLevelType w:val="singleLevel"/>
    <w:tmpl w:val="8A0467D4"/>
    <w:lvl w:ilvl="0">
      <w:start w:val="1"/>
      <w:numFmt w:val="decimal"/>
      <w:lvlText w:val="[%1]"/>
      <w:lvlJc w:val="left"/>
      <w:pPr>
        <w:ind w:left="400" w:hanging="400"/>
      </w:pPr>
      <w:rPr>
        <w:rFonts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3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993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32695"/>
    <w:rsid w:val="000458BC"/>
    <w:rsid w:val="00045C41"/>
    <w:rsid w:val="00046C03"/>
    <w:rsid w:val="000547AF"/>
    <w:rsid w:val="00064BFF"/>
    <w:rsid w:val="00071CC7"/>
    <w:rsid w:val="0007614F"/>
    <w:rsid w:val="0008372C"/>
    <w:rsid w:val="00095760"/>
    <w:rsid w:val="000B1C6B"/>
    <w:rsid w:val="000B4FF9"/>
    <w:rsid w:val="000C09AC"/>
    <w:rsid w:val="000E00F3"/>
    <w:rsid w:val="000F158C"/>
    <w:rsid w:val="000F3C0B"/>
    <w:rsid w:val="00102F3D"/>
    <w:rsid w:val="001037AB"/>
    <w:rsid w:val="00107F6D"/>
    <w:rsid w:val="00124E38"/>
    <w:rsid w:val="0012580B"/>
    <w:rsid w:val="00131F90"/>
    <w:rsid w:val="0013526E"/>
    <w:rsid w:val="001466DD"/>
    <w:rsid w:val="00171371"/>
    <w:rsid w:val="00175A24"/>
    <w:rsid w:val="0018049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3040"/>
    <w:rsid w:val="00215DFC"/>
    <w:rsid w:val="002212DF"/>
    <w:rsid w:val="00222CD4"/>
    <w:rsid w:val="002264A6"/>
    <w:rsid w:val="00227BA7"/>
    <w:rsid w:val="0026315F"/>
    <w:rsid w:val="00263398"/>
    <w:rsid w:val="00275BCF"/>
    <w:rsid w:val="00292257"/>
    <w:rsid w:val="002A329A"/>
    <w:rsid w:val="002A54E0"/>
    <w:rsid w:val="002A5DC2"/>
    <w:rsid w:val="002A6095"/>
    <w:rsid w:val="002B1595"/>
    <w:rsid w:val="002B191D"/>
    <w:rsid w:val="002C5A6B"/>
    <w:rsid w:val="002D0AF6"/>
    <w:rsid w:val="002F164D"/>
    <w:rsid w:val="00306206"/>
    <w:rsid w:val="003068F1"/>
    <w:rsid w:val="00317D85"/>
    <w:rsid w:val="00327C56"/>
    <w:rsid w:val="003315A1"/>
    <w:rsid w:val="003373EC"/>
    <w:rsid w:val="00342FF4"/>
    <w:rsid w:val="003706CC"/>
    <w:rsid w:val="00377710"/>
    <w:rsid w:val="00377CB1"/>
    <w:rsid w:val="003A2D8E"/>
    <w:rsid w:val="003B280E"/>
    <w:rsid w:val="003B441D"/>
    <w:rsid w:val="003C20E4"/>
    <w:rsid w:val="003E00F3"/>
    <w:rsid w:val="003E0D29"/>
    <w:rsid w:val="003E6F90"/>
    <w:rsid w:val="003F5D0F"/>
    <w:rsid w:val="00414101"/>
    <w:rsid w:val="00414B04"/>
    <w:rsid w:val="00433DDB"/>
    <w:rsid w:val="00437619"/>
    <w:rsid w:val="004672D2"/>
    <w:rsid w:val="004A2A63"/>
    <w:rsid w:val="004B210C"/>
    <w:rsid w:val="004B51BE"/>
    <w:rsid w:val="004C1C1C"/>
    <w:rsid w:val="004D405F"/>
    <w:rsid w:val="004D7F66"/>
    <w:rsid w:val="004E4F4F"/>
    <w:rsid w:val="004E6789"/>
    <w:rsid w:val="004F61E3"/>
    <w:rsid w:val="0051015C"/>
    <w:rsid w:val="00516CF1"/>
    <w:rsid w:val="005247FD"/>
    <w:rsid w:val="00531AE9"/>
    <w:rsid w:val="00550A66"/>
    <w:rsid w:val="005632EA"/>
    <w:rsid w:val="00567EC7"/>
    <w:rsid w:val="00570013"/>
    <w:rsid w:val="005801A2"/>
    <w:rsid w:val="00581905"/>
    <w:rsid w:val="00584A02"/>
    <w:rsid w:val="005921D2"/>
    <w:rsid w:val="005952A5"/>
    <w:rsid w:val="005A0B25"/>
    <w:rsid w:val="005A33A1"/>
    <w:rsid w:val="005A540E"/>
    <w:rsid w:val="005B217D"/>
    <w:rsid w:val="005C385F"/>
    <w:rsid w:val="005C4226"/>
    <w:rsid w:val="005E1AC6"/>
    <w:rsid w:val="005E5C4A"/>
    <w:rsid w:val="005F2DD2"/>
    <w:rsid w:val="005F6F1B"/>
    <w:rsid w:val="00624B33"/>
    <w:rsid w:val="00630AA2"/>
    <w:rsid w:val="00646707"/>
    <w:rsid w:val="00647F9A"/>
    <w:rsid w:val="0065244A"/>
    <w:rsid w:val="00662E58"/>
    <w:rsid w:val="00664DCF"/>
    <w:rsid w:val="006B38FC"/>
    <w:rsid w:val="006C5D39"/>
    <w:rsid w:val="006E2810"/>
    <w:rsid w:val="006E5417"/>
    <w:rsid w:val="00712F60"/>
    <w:rsid w:val="00714FB1"/>
    <w:rsid w:val="00720E3B"/>
    <w:rsid w:val="00744E9B"/>
    <w:rsid w:val="00745F6B"/>
    <w:rsid w:val="0075585E"/>
    <w:rsid w:val="00770571"/>
    <w:rsid w:val="0077387D"/>
    <w:rsid w:val="007768FF"/>
    <w:rsid w:val="007824D3"/>
    <w:rsid w:val="00790DAE"/>
    <w:rsid w:val="00791564"/>
    <w:rsid w:val="00796EE3"/>
    <w:rsid w:val="007A7D29"/>
    <w:rsid w:val="007B4AB8"/>
    <w:rsid w:val="007C0887"/>
    <w:rsid w:val="007D1107"/>
    <w:rsid w:val="007D2257"/>
    <w:rsid w:val="007F1F8B"/>
    <w:rsid w:val="007F67A1"/>
    <w:rsid w:val="00811C05"/>
    <w:rsid w:val="008206C8"/>
    <w:rsid w:val="00830E1B"/>
    <w:rsid w:val="00874A6C"/>
    <w:rsid w:val="00876C65"/>
    <w:rsid w:val="008A4B4C"/>
    <w:rsid w:val="008C239F"/>
    <w:rsid w:val="008E480C"/>
    <w:rsid w:val="00907757"/>
    <w:rsid w:val="009212B0"/>
    <w:rsid w:val="009217B1"/>
    <w:rsid w:val="009234A5"/>
    <w:rsid w:val="009336F7"/>
    <w:rsid w:val="009374A7"/>
    <w:rsid w:val="009447AA"/>
    <w:rsid w:val="0098551D"/>
    <w:rsid w:val="00992145"/>
    <w:rsid w:val="0099518F"/>
    <w:rsid w:val="009A346B"/>
    <w:rsid w:val="009A523D"/>
    <w:rsid w:val="009B52D1"/>
    <w:rsid w:val="009C1296"/>
    <w:rsid w:val="009C427A"/>
    <w:rsid w:val="009E2526"/>
    <w:rsid w:val="009F496B"/>
    <w:rsid w:val="009F6202"/>
    <w:rsid w:val="00A01439"/>
    <w:rsid w:val="00A02E61"/>
    <w:rsid w:val="00A05CFF"/>
    <w:rsid w:val="00A06063"/>
    <w:rsid w:val="00A47A34"/>
    <w:rsid w:val="00A55E7A"/>
    <w:rsid w:val="00A56B97"/>
    <w:rsid w:val="00A6048C"/>
    <w:rsid w:val="00A6093D"/>
    <w:rsid w:val="00A76A6D"/>
    <w:rsid w:val="00A77E3A"/>
    <w:rsid w:val="00A83253"/>
    <w:rsid w:val="00AA6E84"/>
    <w:rsid w:val="00AB5DB1"/>
    <w:rsid w:val="00AE341B"/>
    <w:rsid w:val="00B01499"/>
    <w:rsid w:val="00B07CA7"/>
    <w:rsid w:val="00B1279A"/>
    <w:rsid w:val="00B30F8F"/>
    <w:rsid w:val="00B5222E"/>
    <w:rsid w:val="00B61C96"/>
    <w:rsid w:val="00B73A2A"/>
    <w:rsid w:val="00B83883"/>
    <w:rsid w:val="00B9074E"/>
    <w:rsid w:val="00B94B06"/>
    <w:rsid w:val="00B94C28"/>
    <w:rsid w:val="00BB0585"/>
    <w:rsid w:val="00BC10BA"/>
    <w:rsid w:val="00BC5AFD"/>
    <w:rsid w:val="00BC7781"/>
    <w:rsid w:val="00C04EC6"/>
    <w:rsid w:val="00C04F43"/>
    <w:rsid w:val="00C0609D"/>
    <w:rsid w:val="00C115AB"/>
    <w:rsid w:val="00C147B5"/>
    <w:rsid w:val="00C30249"/>
    <w:rsid w:val="00C31DD5"/>
    <w:rsid w:val="00C3723B"/>
    <w:rsid w:val="00C606C9"/>
    <w:rsid w:val="00C70DBC"/>
    <w:rsid w:val="00C80288"/>
    <w:rsid w:val="00C84003"/>
    <w:rsid w:val="00C90650"/>
    <w:rsid w:val="00C97D78"/>
    <w:rsid w:val="00CA586E"/>
    <w:rsid w:val="00CB07C4"/>
    <w:rsid w:val="00CC2AAE"/>
    <w:rsid w:val="00CC5A42"/>
    <w:rsid w:val="00CD0EAB"/>
    <w:rsid w:val="00CF34DB"/>
    <w:rsid w:val="00CF558F"/>
    <w:rsid w:val="00D04B15"/>
    <w:rsid w:val="00D073E2"/>
    <w:rsid w:val="00D34B4F"/>
    <w:rsid w:val="00D43EF1"/>
    <w:rsid w:val="00D446EC"/>
    <w:rsid w:val="00D51BF0"/>
    <w:rsid w:val="00D55942"/>
    <w:rsid w:val="00D73700"/>
    <w:rsid w:val="00D807BF"/>
    <w:rsid w:val="00D82FCC"/>
    <w:rsid w:val="00DA2A56"/>
    <w:rsid w:val="00DA7887"/>
    <w:rsid w:val="00DB02D4"/>
    <w:rsid w:val="00DB2C26"/>
    <w:rsid w:val="00DC7DF7"/>
    <w:rsid w:val="00DD19E8"/>
    <w:rsid w:val="00DE6B43"/>
    <w:rsid w:val="00DF636D"/>
    <w:rsid w:val="00E01946"/>
    <w:rsid w:val="00E11923"/>
    <w:rsid w:val="00E25085"/>
    <w:rsid w:val="00E262D4"/>
    <w:rsid w:val="00E324E1"/>
    <w:rsid w:val="00E36250"/>
    <w:rsid w:val="00E52520"/>
    <w:rsid w:val="00E54511"/>
    <w:rsid w:val="00E61DAC"/>
    <w:rsid w:val="00E650D2"/>
    <w:rsid w:val="00E72B80"/>
    <w:rsid w:val="00E75FE3"/>
    <w:rsid w:val="00E86C4C"/>
    <w:rsid w:val="00E96EE4"/>
    <w:rsid w:val="00EA444A"/>
    <w:rsid w:val="00EB7AB1"/>
    <w:rsid w:val="00EF48CC"/>
    <w:rsid w:val="00F0415C"/>
    <w:rsid w:val="00F26203"/>
    <w:rsid w:val="00F27446"/>
    <w:rsid w:val="00F50D53"/>
    <w:rsid w:val="00F73032"/>
    <w:rsid w:val="00F74830"/>
    <w:rsid w:val="00F848FC"/>
    <w:rsid w:val="00F9282A"/>
    <w:rsid w:val="00F96BAD"/>
    <w:rsid w:val="00FB0E84"/>
    <w:rsid w:val="00FB7C2A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95760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095760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09576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aliases w:val="Heading 4 Char1 (文字),Heading 4 Char Char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b">
    <w:name w:val="Placeholder Text"/>
    <w:basedOn w:val="a0"/>
    <w:uiPriority w:val="99"/>
    <w:semiHidden/>
    <w:rsid w:val="003B441D"/>
    <w:rPr>
      <w:color w:val="808080"/>
    </w:rPr>
  </w:style>
  <w:style w:type="paragraph" w:styleId="ac">
    <w:name w:val="endnote text"/>
    <w:basedOn w:val="a"/>
    <w:link w:val="ad"/>
    <w:rsid w:val="00064BFF"/>
    <w:pPr>
      <w:snapToGrid w:val="0"/>
    </w:pPr>
  </w:style>
  <w:style w:type="character" w:customStyle="1" w:styleId="ad">
    <w:name w:val="文末脚注文字列 (文字)"/>
    <w:basedOn w:val="a0"/>
    <w:link w:val="ac"/>
    <w:rsid w:val="00064BFF"/>
    <w:rPr>
      <w:sz w:val="22"/>
      <w:lang w:eastAsia="en-US"/>
    </w:rPr>
  </w:style>
  <w:style w:type="character" w:styleId="ae">
    <w:name w:val="endnote reference"/>
    <w:basedOn w:val="a0"/>
    <w:rsid w:val="00064BFF"/>
    <w:rPr>
      <w:vertAlign w:val="superscript"/>
    </w:rPr>
  </w:style>
  <w:style w:type="character" w:styleId="af">
    <w:name w:val="annotation reference"/>
    <w:basedOn w:val="a0"/>
    <w:rsid w:val="009F6202"/>
    <w:rPr>
      <w:sz w:val="18"/>
      <w:szCs w:val="18"/>
    </w:rPr>
  </w:style>
  <w:style w:type="paragraph" w:styleId="af0">
    <w:name w:val="annotation text"/>
    <w:basedOn w:val="a"/>
    <w:link w:val="af1"/>
    <w:rsid w:val="009F6202"/>
  </w:style>
  <w:style w:type="character" w:customStyle="1" w:styleId="af1">
    <w:name w:val="コメント文字列 (文字)"/>
    <w:basedOn w:val="a0"/>
    <w:link w:val="af0"/>
    <w:rsid w:val="009F6202"/>
    <w:rPr>
      <w:sz w:val="22"/>
      <w:lang w:eastAsia="en-US"/>
    </w:rPr>
  </w:style>
  <w:style w:type="paragraph" w:styleId="af2">
    <w:name w:val="annotation subject"/>
    <w:basedOn w:val="af0"/>
    <w:next w:val="af0"/>
    <w:link w:val="af3"/>
    <w:rsid w:val="009F6202"/>
    <w:rPr>
      <w:b/>
      <w:bCs/>
    </w:rPr>
  </w:style>
  <w:style w:type="character" w:customStyle="1" w:styleId="af3">
    <w:name w:val="コメント内容 (文字)"/>
    <w:basedOn w:val="af1"/>
    <w:link w:val="af2"/>
    <w:rsid w:val="009F6202"/>
    <w:rPr>
      <w:b/>
      <w:bCs/>
    </w:rPr>
  </w:style>
  <w:style w:type="paragraph" w:styleId="af4">
    <w:name w:val="caption"/>
    <w:basedOn w:val="a"/>
    <w:next w:val="a"/>
    <w:link w:val="af5"/>
    <w:unhideWhenUsed/>
    <w:qFormat/>
    <w:rsid w:val="00584A02"/>
    <w:rPr>
      <w:rFonts w:eastAsia="ＭＳ 明朝"/>
      <w:b/>
      <w:bCs/>
      <w:sz w:val="21"/>
      <w:szCs w:val="21"/>
    </w:rPr>
  </w:style>
  <w:style w:type="character" w:customStyle="1" w:styleId="af5">
    <w:name w:val="図表番号 (文字)"/>
    <w:link w:val="af4"/>
    <w:locked/>
    <w:rsid w:val="00584A02"/>
    <w:rPr>
      <w:rFonts w:eastAsia="ＭＳ 明朝"/>
      <w:b/>
      <w:bCs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8FA364-ED50-4A58-9A53-818DBC17B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1539</Words>
  <Characters>8778</Characters>
  <Application>Microsoft Office Word</Application>
  <DocSecurity>0</DocSecurity>
  <Lines>73</Lines>
  <Paragraphs>20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KDDI Corp.</dc:creator>
  <cp:keywords>JCT-VC, MPEG, VCEG</cp:keywords>
  <cp:lastModifiedBy>kei</cp:lastModifiedBy>
  <cp:revision>7</cp:revision>
  <cp:lastPrinted>1601-01-01T00:00:00Z</cp:lastPrinted>
  <dcterms:created xsi:type="dcterms:W3CDTF">2012-10-02T02:24:00Z</dcterms:created>
  <dcterms:modified xsi:type="dcterms:W3CDTF">2012-10-11T08:23:00Z</dcterms:modified>
</cp:coreProperties>
</file>