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0F5190" w:rsidP="00C97D78">
            <w:pPr>
              <w:tabs>
                <w:tab w:val="left" w:pos="7200"/>
              </w:tabs>
              <w:spacing w:before="0"/>
              <w:rPr>
                <w:b/>
                <w:szCs w:val="22"/>
                <w:lang w:val="en-CA"/>
              </w:rPr>
            </w:pPr>
            <w:r w:rsidRPr="000F5190">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0547AF">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0547AF">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811C05">
            <w:pPr>
              <w:tabs>
                <w:tab w:val="left" w:pos="7200"/>
              </w:tabs>
              <w:spacing w:before="0"/>
              <w:rPr>
                <w:b/>
                <w:szCs w:val="22"/>
                <w:lang w:val="en-CA"/>
              </w:rPr>
            </w:pPr>
            <w:r>
              <w:rPr>
                <w:szCs w:val="22"/>
                <w:lang w:val="en-CA"/>
              </w:rPr>
              <w:t>1</w:t>
            </w:r>
            <w:r w:rsidR="00811C05">
              <w:rPr>
                <w:szCs w:val="22"/>
                <w:lang w:val="en-CA"/>
              </w:rPr>
              <w:t>1</w:t>
            </w:r>
            <w:r w:rsidR="00630AA2" w:rsidRPr="005B217D">
              <w:rPr>
                <w:szCs w:val="22"/>
                <w:lang w:val="en-CA"/>
              </w:rPr>
              <w:t>th</w:t>
            </w:r>
            <w:r w:rsidR="00E61DAC" w:rsidRPr="005B217D">
              <w:rPr>
                <w:szCs w:val="22"/>
                <w:lang w:val="en-CA"/>
              </w:rPr>
              <w:t xml:space="preserve"> Meeting: </w:t>
            </w:r>
            <w:r w:rsidR="00811C05">
              <w:rPr>
                <w:szCs w:val="22"/>
                <w:lang w:val="en-CA"/>
              </w:rPr>
              <w:t>Shanghai</w:t>
            </w:r>
            <w:r w:rsidR="005E1AC6" w:rsidRPr="005E1AC6">
              <w:rPr>
                <w:szCs w:val="22"/>
                <w:lang w:val="en-CA"/>
              </w:rPr>
              <w:t xml:space="preserve">, </w:t>
            </w:r>
            <w:r w:rsidR="00811C05">
              <w:rPr>
                <w:szCs w:val="22"/>
                <w:lang w:val="en-CA"/>
              </w:rPr>
              <w:t>CN</w:t>
            </w:r>
            <w:r w:rsidR="005E1AC6" w:rsidRPr="005E1AC6">
              <w:rPr>
                <w:szCs w:val="22"/>
                <w:lang w:val="en-CA"/>
              </w:rPr>
              <w:t xml:space="preserve">, </w:t>
            </w:r>
            <w:r>
              <w:rPr>
                <w:szCs w:val="22"/>
                <w:lang w:val="en-CA"/>
              </w:rPr>
              <w:t>1</w:t>
            </w:r>
            <w:r w:rsidR="00811C05">
              <w:rPr>
                <w:szCs w:val="22"/>
                <w:lang w:val="en-CA"/>
              </w:rPr>
              <w:t>0</w:t>
            </w:r>
            <w:r w:rsidR="005E1AC6" w:rsidRPr="005E1AC6">
              <w:rPr>
                <w:szCs w:val="22"/>
                <w:lang w:val="en-CA"/>
              </w:rPr>
              <w:t>–</w:t>
            </w:r>
            <w:r w:rsidR="00811C05">
              <w:rPr>
                <w:szCs w:val="22"/>
                <w:lang w:val="en-CA"/>
              </w:rPr>
              <w:t>19</w:t>
            </w:r>
            <w:r w:rsidR="005E1AC6" w:rsidRPr="005E1AC6">
              <w:rPr>
                <w:szCs w:val="22"/>
                <w:lang w:val="en-CA"/>
              </w:rPr>
              <w:t xml:space="preserve"> </w:t>
            </w:r>
            <w:r w:rsidR="00811C05">
              <w:rPr>
                <w:szCs w:val="22"/>
                <w:lang w:val="en-CA"/>
              </w:rPr>
              <w:t>Oct.</w:t>
            </w:r>
            <w:r w:rsidR="005E1AC6" w:rsidRPr="005E1AC6">
              <w:rPr>
                <w:szCs w:val="22"/>
                <w:lang w:val="en-CA"/>
              </w:rPr>
              <w:t xml:space="preserve"> 2012</w:t>
            </w:r>
          </w:p>
        </w:tc>
        <w:tc>
          <w:tcPr>
            <w:tcW w:w="3168" w:type="dxa"/>
          </w:tcPr>
          <w:p w:rsidR="008A4B4C" w:rsidRPr="005B217D" w:rsidRDefault="00E61DAC" w:rsidP="00811C05">
            <w:pPr>
              <w:tabs>
                <w:tab w:val="left" w:pos="7200"/>
              </w:tabs>
              <w:rPr>
                <w:u w:val="single"/>
                <w:lang w:val="en-CA" w:eastAsia="ja-JP"/>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811C05">
              <w:rPr>
                <w:lang w:val="en-CA"/>
              </w:rPr>
              <w:t>K</w:t>
            </w:r>
            <w:r w:rsidR="00EA1E11">
              <w:rPr>
                <w:rFonts w:hint="eastAsia"/>
                <w:lang w:val="en-CA" w:eastAsia="ja-JP"/>
              </w:rPr>
              <w:t>0192</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C147B5">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C147B5" w:rsidP="000F3C0B">
            <w:pPr>
              <w:spacing w:before="60" w:after="60"/>
              <w:rPr>
                <w:b/>
                <w:szCs w:val="22"/>
                <w:lang w:val="en-CA" w:eastAsia="ja-JP"/>
              </w:rPr>
            </w:pPr>
            <w:r>
              <w:rPr>
                <w:rFonts w:hint="eastAsia"/>
                <w:b/>
                <w:szCs w:val="22"/>
                <w:lang w:val="en-CA" w:eastAsia="ja-JP"/>
              </w:rPr>
              <w:t xml:space="preserve">AHG7: </w:t>
            </w:r>
            <w:r w:rsidR="000F3C0B">
              <w:rPr>
                <w:rFonts w:hint="eastAsia"/>
                <w:b/>
                <w:szCs w:val="22"/>
                <w:lang w:val="en-CA" w:eastAsia="ja-JP"/>
              </w:rPr>
              <w:t>C</w:t>
            </w:r>
            <w:r>
              <w:rPr>
                <w:rFonts w:hint="eastAsia"/>
                <w:b/>
                <w:szCs w:val="22"/>
                <w:lang w:val="en-CA" w:eastAsia="ja-JP"/>
              </w:rPr>
              <w:t xml:space="preserve">hroma </w:t>
            </w:r>
            <w:r w:rsidR="000F3C0B">
              <w:rPr>
                <w:rFonts w:hint="eastAsia"/>
                <w:b/>
                <w:szCs w:val="22"/>
                <w:lang w:val="en-CA" w:eastAsia="ja-JP"/>
              </w:rPr>
              <w:t xml:space="preserve">coding structure/tools in </w:t>
            </w:r>
            <w:r>
              <w:rPr>
                <w:rFonts w:hint="eastAsia"/>
                <w:b/>
                <w:szCs w:val="22"/>
                <w:lang w:val="en-CA" w:eastAsia="ja-JP"/>
              </w:rPr>
              <w:t>HEVC fidelity range extension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C147B5">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C147B5">
            <w:pPr>
              <w:spacing w:before="60" w:after="60"/>
              <w:rPr>
                <w:szCs w:val="22"/>
                <w:lang w:val="en-CA"/>
              </w:rPr>
            </w:pPr>
            <w:r w:rsidRPr="005B217D">
              <w:rPr>
                <w:szCs w:val="22"/>
                <w:lang w:val="en-CA"/>
              </w:rPr>
              <w:t>Proposal</w:t>
            </w:r>
          </w:p>
        </w:tc>
      </w:tr>
      <w:tr w:rsidR="00C147B5" w:rsidRPr="005B217D">
        <w:tc>
          <w:tcPr>
            <w:tcW w:w="1458" w:type="dxa"/>
          </w:tcPr>
          <w:p w:rsidR="00C147B5" w:rsidRPr="005B217D" w:rsidRDefault="00C147B5">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C147B5" w:rsidRPr="00C30D7C" w:rsidRDefault="00C147B5" w:rsidP="00BC72D5">
            <w:pPr>
              <w:spacing w:before="60" w:after="60"/>
              <w:rPr>
                <w:rFonts w:eastAsia="ＭＳ 明朝"/>
                <w:szCs w:val="22"/>
                <w:lang w:eastAsia="ja-JP"/>
              </w:rPr>
            </w:pPr>
            <w:r w:rsidRPr="00C30D7C">
              <w:rPr>
                <w:rFonts w:eastAsia="ＭＳ 明朝"/>
                <w:szCs w:val="22"/>
              </w:rPr>
              <w:t>Kei Kawamura</w:t>
            </w:r>
            <w:r w:rsidRPr="00C30D7C">
              <w:rPr>
                <w:rFonts w:eastAsia="ＭＳ 明朝" w:hint="eastAsia"/>
                <w:szCs w:val="22"/>
                <w:lang w:eastAsia="ja-JP"/>
              </w:rPr>
              <w:br/>
            </w:r>
            <w:proofErr w:type="spellStart"/>
            <w:r w:rsidRPr="00C30D7C">
              <w:rPr>
                <w:rFonts w:eastAsia="ＭＳ 明朝"/>
                <w:szCs w:val="22"/>
              </w:rPr>
              <w:t>Tomonobu</w:t>
            </w:r>
            <w:proofErr w:type="spellEnd"/>
            <w:r w:rsidRPr="00C30D7C">
              <w:rPr>
                <w:rFonts w:eastAsia="ＭＳ 明朝"/>
                <w:szCs w:val="22"/>
              </w:rPr>
              <w:t xml:space="preserve"> Yoshino</w:t>
            </w:r>
            <w:r w:rsidRPr="00C30D7C">
              <w:rPr>
                <w:rFonts w:eastAsia="ＭＳ 明朝" w:hint="eastAsia"/>
                <w:szCs w:val="22"/>
                <w:lang w:eastAsia="ja-JP"/>
              </w:rPr>
              <w:br/>
            </w:r>
            <w:proofErr w:type="spellStart"/>
            <w:r w:rsidRPr="00C30D7C">
              <w:rPr>
                <w:rFonts w:eastAsia="ＭＳ 明朝"/>
                <w:szCs w:val="22"/>
              </w:rPr>
              <w:t>Sei</w:t>
            </w:r>
            <w:proofErr w:type="spellEnd"/>
            <w:r w:rsidRPr="00C30D7C">
              <w:rPr>
                <w:rFonts w:eastAsia="ＭＳ 明朝"/>
                <w:szCs w:val="22"/>
              </w:rPr>
              <w:t xml:space="preserve"> Naito</w:t>
            </w:r>
          </w:p>
          <w:p w:rsidR="00C147B5" w:rsidRPr="00C30D7C" w:rsidRDefault="00C147B5" w:rsidP="00BC72D5">
            <w:pPr>
              <w:spacing w:before="60" w:after="60"/>
              <w:rPr>
                <w:rFonts w:eastAsia="ＭＳ 明朝"/>
                <w:szCs w:val="22"/>
                <w:lang w:val="en-CA"/>
              </w:rPr>
            </w:pPr>
            <w:r w:rsidRPr="00C30D7C">
              <w:rPr>
                <w:rFonts w:eastAsia="ＭＳ 明朝"/>
                <w:szCs w:val="22"/>
              </w:rPr>
              <w:t xml:space="preserve">2-1-15, </w:t>
            </w:r>
            <w:proofErr w:type="spellStart"/>
            <w:r w:rsidRPr="00C30D7C">
              <w:rPr>
                <w:rFonts w:eastAsia="ＭＳ 明朝"/>
                <w:szCs w:val="22"/>
              </w:rPr>
              <w:t>Ohara</w:t>
            </w:r>
            <w:proofErr w:type="spellEnd"/>
            <w:r w:rsidRPr="00C30D7C">
              <w:rPr>
                <w:rFonts w:eastAsia="ＭＳ 明朝"/>
                <w:szCs w:val="22"/>
              </w:rPr>
              <w:t xml:space="preserve">, </w:t>
            </w:r>
            <w:proofErr w:type="spellStart"/>
            <w:r w:rsidRPr="00C30D7C">
              <w:rPr>
                <w:rFonts w:eastAsia="ＭＳ 明朝"/>
                <w:szCs w:val="22"/>
              </w:rPr>
              <w:t>Fujimino-shi</w:t>
            </w:r>
            <w:proofErr w:type="spellEnd"/>
            <w:r w:rsidRPr="00C30D7C">
              <w:rPr>
                <w:rFonts w:eastAsia="ＭＳ 明朝"/>
                <w:szCs w:val="22"/>
              </w:rPr>
              <w:t>, Saitama, JAPAN</w:t>
            </w:r>
          </w:p>
        </w:tc>
        <w:tc>
          <w:tcPr>
            <w:tcW w:w="900" w:type="dxa"/>
          </w:tcPr>
          <w:p w:rsidR="00C147B5" w:rsidRPr="00C30D7C" w:rsidRDefault="00C147B5" w:rsidP="00BC72D5">
            <w:pPr>
              <w:spacing w:before="60" w:after="60"/>
              <w:rPr>
                <w:rFonts w:eastAsia="ＭＳ 明朝"/>
                <w:szCs w:val="22"/>
                <w:lang w:val="en-CA"/>
              </w:rPr>
            </w:pPr>
            <w:r w:rsidRPr="00C30D7C">
              <w:rPr>
                <w:rFonts w:eastAsia="ＭＳ 明朝"/>
                <w:szCs w:val="22"/>
                <w:lang w:val="en-CA"/>
              </w:rPr>
              <w:br/>
              <w:t>Tel:</w:t>
            </w:r>
            <w:r w:rsidRPr="00C30D7C">
              <w:rPr>
                <w:rFonts w:eastAsia="ＭＳ 明朝"/>
                <w:szCs w:val="22"/>
                <w:lang w:val="en-CA"/>
              </w:rPr>
              <w:br/>
              <w:t>Email:</w:t>
            </w:r>
          </w:p>
        </w:tc>
        <w:tc>
          <w:tcPr>
            <w:tcW w:w="3168" w:type="dxa"/>
          </w:tcPr>
          <w:p w:rsidR="00C147B5" w:rsidRPr="00C30D7C" w:rsidRDefault="00C147B5" w:rsidP="00BC72D5">
            <w:pPr>
              <w:spacing w:before="60" w:after="60"/>
              <w:rPr>
                <w:rFonts w:eastAsia="ＭＳ 明朝"/>
                <w:szCs w:val="22"/>
                <w:lang w:val="en-CA"/>
              </w:rPr>
            </w:pPr>
            <w:r w:rsidRPr="00C30D7C">
              <w:rPr>
                <w:rFonts w:eastAsia="ＭＳ 明朝"/>
                <w:szCs w:val="22"/>
                <w:lang w:val="en-CA"/>
              </w:rPr>
              <w:br/>
            </w:r>
            <w:r w:rsidRPr="00C30D7C">
              <w:rPr>
                <w:rFonts w:eastAsia="ＭＳ 明朝"/>
                <w:szCs w:val="22"/>
              </w:rPr>
              <w:t>+81 49 278 7411</w:t>
            </w:r>
            <w:r w:rsidRPr="00C30D7C">
              <w:rPr>
                <w:rFonts w:eastAsia="ＭＳ 明朝" w:hint="eastAsia"/>
                <w:szCs w:val="22"/>
                <w:lang w:eastAsia="ja-JP"/>
              </w:rPr>
              <w:br/>
            </w:r>
            <w:r w:rsidRPr="00C30D7C">
              <w:rPr>
                <w:rFonts w:eastAsia="ＭＳ 明朝"/>
                <w:szCs w:val="22"/>
              </w:rPr>
              <w:t>ki-kawamura@kddi.com</w:t>
            </w:r>
          </w:p>
        </w:tc>
      </w:tr>
      <w:tr w:rsidR="00C147B5" w:rsidRPr="005B217D">
        <w:tc>
          <w:tcPr>
            <w:tcW w:w="1458" w:type="dxa"/>
          </w:tcPr>
          <w:p w:rsidR="00C147B5" w:rsidRPr="005B217D" w:rsidRDefault="00C147B5">
            <w:pPr>
              <w:spacing w:before="60" w:after="60"/>
              <w:rPr>
                <w:i/>
                <w:szCs w:val="22"/>
                <w:lang w:val="en-CA"/>
              </w:rPr>
            </w:pPr>
            <w:r w:rsidRPr="005B217D">
              <w:rPr>
                <w:i/>
                <w:szCs w:val="22"/>
                <w:lang w:val="en-CA"/>
              </w:rPr>
              <w:t>Source:</w:t>
            </w:r>
          </w:p>
        </w:tc>
        <w:tc>
          <w:tcPr>
            <w:tcW w:w="8118" w:type="dxa"/>
            <w:gridSpan w:val="3"/>
          </w:tcPr>
          <w:p w:rsidR="00C147B5" w:rsidRPr="00C30D7C" w:rsidRDefault="00C147B5" w:rsidP="00BC72D5">
            <w:pPr>
              <w:spacing w:before="60" w:after="60"/>
              <w:rPr>
                <w:rFonts w:eastAsia="ＭＳ 明朝"/>
                <w:szCs w:val="22"/>
                <w:lang w:val="en-CA"/>
              </w:rPr>
            </w:pPr>
            <w:r w:rsidRPr="00C30D7C">
              <w:rPr>
                <w:rFonts w:eastAsia="ＭＳ 明朝"/>
                <w:szCs w:val="22"/>
              </w:rPr>
              <w:t>KDDI Corp. (KDDI R&amp;D Laboratories</w:t>
            </w:r>
            <w:r>
              <w:rPr>
                <w:rFonts w:hint="eastAsia"/>
                <w:szCs w:val="22"/>
                <w:lang w:eastAsia="ja-JP"/>
              </w:rPr>
              <w:t>, Inc.</w:t>
            </w:r>
            <w:r w:rsidRPr="00C30D7C">
              <w:rPr>
                <w:rFonts w:eastAsia="ＭＳ 明朝"/>
                <w:szCs w:val="22"/>
              </w:rPr>
              <w:t>)</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CB07C4" w:rsidRDefault="00275BCF" w:rsidP="00CB07C4">
      <w:pPr>
        <w:pStyle w:val="1"/>
        <w:numPr>
          <w:ilvl w:val="0"/>
          <w:numId w:val="0"/>
        </w:numPr>
        <w:ind w:left="432" w:hanging="432"/>
        <w:rPr>
          <w:lang w:val="en-CA" w:eastAsia="ja-JP"/>
        </w:rPr>
      </w:pPr>
      <w:r w:rsidRPr="005B217D">
        <w:rPr>
          <w:lang w:val="en-CA"/>
        </w:rPr>
        <w:t>Abstract</w:t>
      </w:r>
    </w:p>
    <w:p w:rsidR="005E5C4A" w:rsidRPr="005E5C4A" w:rsidRDefault="005E5C4A" w:rsidP="005E5C4A">
      <w:pPr>
        <w:rPr>
          <w:lang w:val="en-CA" w:eastAsia="ja-JP"/>
        </w:rPr>
      </w:pPr>
      <w:r>
        <w:rPr>
          <w:rFonts w:hint="eastAsia"/>
          <w:lang w:val="en-CA" w:eastAsia="ja-JP"/>
        </w:rPr>
        <w:t xml:space="preserve">This contribution </w:t>
      </w:r>
      <w:r w:rsidR="00D00BF7">
        <w:rPr>
          <w:rFonts w:hint="eastAsia"/>
          <w:lang w:val="en-CA" w:eastAsia="ja-JP"/>
        </w:rPr>
        <w:t xml:space="preserve">proposes the consistent coding structure and tools for </w:t>
      </w:r>
      <w:r w:rsidR="000F3C0B">
        <w:rPr>
          <w:rFonts w:hint="eastAsia"/>
          <w:lang w:val="en-CA" w:eastAsia="ja-JP"/>
        </w:rPr>
        <w:t>all planes.</w:t>
      </w:r>
      <w:r w:rsidR="00355CC4">
        <w:rPr>
          <w:rFonts w:hint="eastAsia"/>
          <w:lang w:val="en-CA" w:eastAsia="ja-JP"/>
        </w:rPr>
        <w:t xml:space="preserve"> Since 4:4:4 chroma </w:t>
      </w:r>
      <w:proofErr w:type="gramStart"/>
      <w:r w:rsidR="00355CC4">
        <w:rPr>
          <w:rFonts w:hint="eastAsia"/>
          <w:lang w:val="en-CA" w:eastAsia="ja-JP"/>
        </w:rPr>
        <w:t>format</w:t>
      </w:r>
      <w:proofErr w:type="gramEnd"/>
      <w:r w:rsidR="00355CC4">
        <w:rPr>
          <w:rFonts w:hint="eastAsia"/>
          <w:lang w:val="en-CA" w:eastAsia="ja-JP"/>
        </w:rPr>
        <w:t xml:space="preserve"> </w:t>
      </w:r>
      <w:r w:rsidR="00D00BF7">
        <w:rPr>
          <w:rFonts w:hint="eastAsia"/>
          <w:lang w:val="en-CA" w:eastAsia="ja-JP"/>
        </w:rPr>
        <w:t>has the same resolution for all planes</w:t>
      </w:r>
      <w:r w:rsidR="00355CC4">
        <w:rPr>
          <w:rFonts w:hint="eastAsia"/>
          <w:lang w:val="en-CA" w:eastAsia="ja-JP"/>
        </w:rPr>
        <w:t xml:space="preserve">, </w:t>
      </w:r>
      <w:r w:rsidR="00820368">
        <w:rPr>
          <w:rFonts w:hint="eastAsia"/>
          <w:lang w:val="en-CA" w:eastAsia="ja-JP"/>
        </w:rPr>
        <w:t xml:space="preserve">some limitations can be relaxed. </w:t>
      </w:r>
      <w:r w:rsidR="00355CC4">
        <w:rPr>
          <w:rFonts w:hint="eastAsia"/>
          <w:lang w:val="en-CA" w:eastAsia="ja-JP"/>
        </w:rPr>
        <w:t xml:space="preserve">Furthermore, </w:t>
      </w:r>
      <w:r w:rsidR="00355CC4">
        <w:rPr>
          <w:lang w:val="en-CA" w:eastAsia="ja-JP"/>
        </w:rPr>
        <w:t>different</w:t>
      </w:r>
      <w:r w:rsidR="00D00BF7">
        <w:rPr>
          <w:rFonts w:hint="eastAsia"/>
          <w:lang w:val="en-CA" w:eastAsia="ja-JP"/>
        </w:rPr>
        <w:t xml:space="preserve"> structure and </w:t>
      </w:r>
      <w:r w:rsidR="00355CC4">
        <w:rPr>
          <w:rFonts w:hint="eastAsia"/>
          <w:lang w:val="en-CA" w:eastAsia="ja-JP"/>
        </w:rPr>
        <w:t xml:space="preserve">prediction mode between </w:t>
      </w:r>
      <w:r w:rsidR="00D00BF7">
        <w:rPr>
          <w:rFonts w:hint="eastAsia"/>
          <w:lang w:val="en-CA" w:eastAsia="ja-JP"/>
        </w:rPr>
        <w:t>each plane</w:t>
      </w:r>
      <w:r w:rsidR="00355CC4">
        <w:rPr>
          <w:rFonts w:hint="eastAsia"/>
          <w:lang w:val="en-CA" w:eastAsia="ja-JP"/>
        </w:rPr>
        <w:t xml:space="preserve"> cause the </w:t>
      </w:r>
      <w:r w:rsidR="00D00BF7">
        <w:rPr>
          <w:rFonts w:hint="eastAsia"/>
          <w:lang w:val="en-CA" w:eastAsia="ja-JP"/>
        </w:rPr>
        <w:t xml:space="preserve">visual </w:t>
      </w:r>
      <w:r w:rsidR="00355CC4">
        <w:rPr>
          <w:rFonts w:hint="eastAsia"/>
          <w:lang w:val="en-CA" w:eastAsia="ja-JP"/>
        </w:rPr>
        <w:t xml:space="preserve">artifact in RGB 4:4:4 </w:t>
      </w:r>
      <w:proofErr w:type="gramStart"/>
      <w:r w:rsidR="00355CC4">
        <w:rPr>
          <w:rFonts w:hint="eastAsia"/>
          <w:lang w:val="en-CA" w:eastAsia="ja-JP"/>
        </w:rPr>
        <w:t>format</w:t>
      </w:r>
      <w:proofErr w:type="gramEnd"/>
      <w:r w:rsidR="00355CC4">
        <w:rPr>
          <w:rFonts w:hint="eastAsia"/>
          <w:lang w:val="en-CA" w:eastAsia="ja-JP"/>
        </w:rPr>
        <w:t>.</w:t>
      </w:r>
    </w:p>
    <w:p w:rsidR="00745F6B" w:rsidRPr="005B217D" w:rsidRDefault="00745F6B" w:rsidP="00E11923">
      <w:pPr>
        <w:pStyle w:val="1"/>
        <w:rPr>
          <w:lang w:val="en-CA"/>
        </w:rPr>
      </w:pPr>
      <w:r w:rsidRPr="005B217D">
        <w:rPr>
          <w:lang w:val="en-CA"/>
        </w:rPr>
        <w:t>Introduction</w:t>
      </w:r>
    </w:p>
    <w:p w:rsidR="000F3C0B" w:rsidRDefault="000F3C0B" w:rsidP="000F3C0B">
      <w:pPr>
        <w:rPr>
          <w:lang w:val="en-CA" w:eastAsia="ja-JP"/>
        </w:rPr>
      </w:pPr>
      <w:r>
        <w:rPr>
          <w:rFonts w:hint="eastAsia"/>
          <w:lang w:val="en-CA" w:eastAsia="ja-JP"/>
        </w:rPr>
        <w:t>This contribution proposes to utilize the same structures and tools for all planes in HEVC</w:t>
      </w:r>
      <w:r w:rsidR="00414B04">
        <w:rPr>
          <w:rFonts w:hint="eastAsia"/>
          <w:lang w:val="en-CA" w:eastAsia="ja-JP"/>
        </w:rPr>
        <w:t xml:space="preserve"> fidelity range extension</w:t>
      </w:r>
      <w:r w:rsidR="005E5C4A">
        <w:rPr>
          <w:rFonts w:hint="eastAsia"/>
          <w:lang w:val="en-CA" w:eastAsia="ja-JP"/>
        </w:rPr>
        <w:t xml:space="preserve"> (</w:t>
      </w:r>
      <w:proofErr w:type="spellStart"/>
      <w:r w:rsidR="005E5C4A">
        <w:rPr>
          <w:rFonts w:hint="eastAsia"/>
          <w:lang w:val="en-CA" w:eastAsia="ja-JP"/>
        </w:rPr>
        <w:t>FrExt</w:t>
      </w:r>
      <w:proofErr w:type="spellEnd"/>
      <w:r w:rsidR="005E5C4A">
        <w:rPr>
          <w:rFonts w:hint="eastAsia"/>
          <w:lang w:val="en-CA" w:eastAsia="ja-JP"/>
        </w:rPr>
        <w:t>)</w:t>
      </w:r>
      <w:r w:rsidR="00414B04">
        <w:rPr>
          <w:rFonts w:hint="eastAsia"/>
          <w:lang w:val="en-CA" w:eastAsia="ja-JP"/>
        </w:rPr>
        <w:t xml:space="preserve">. </w:t>
      </w:r>
      <w:r>
        <w:rPr>
          <w:rFonts w:hint="eastAsia"/>
          <w:lang w:val="en-CA" w:eastAsia="ja-JP"/>
        </w:rPr>
        <w:t xml:space="preserve">For instance, </w:t>
      </w:r>
      <w:r w:rsidR="00CB5DAD">
        <w:rPr>
          <w:rFonts w:hint="eastAsia"/>
          <w:lang w:val="en-CA" w:eastAsia="ja-JP"/>
        </w:rPr>
        <w:t xml:space="preserve">RGB444 chroma format has the same </w:t>
      </w:r>
      <w:r w:rsidR="00CB5DAD">
        <w:rPr>
          <w:lang w:val="en-CA" w:eastAsia="ja-JP"/>
        </w:rPr>
        <w:t>resolute</w:t>
      </w:r>
      <w:r w:rsidR="00CB5DAD">
        <w:rPr>
          <w:rFonts w:hint="eastAsia"/>
          <w:lang w:val="en-CA" w:eastAsia="ja-JP"/>
        </w:rPr>
        <w:t xml:space="preserve"> and the same visual significance for all planes</w:t>
      </w:r>
      <w:r>
        <w:rPr>
          <w:rFonts w:hint="eastAsia"/>
          <w:lang w:val="en-CA" w:eastAsia="ja-JP"/>
        </w:rPr>
        <w:t xml:space="preserve">. Therefore it is </w:t>
      </w:r>
      <w:r w:rsidR="00CB5DAD">
        <w:rPr>
          <w:rFonts w:hint="eastAsia"/>
          <w:lang w:val="en-CA" w:eastAsia="ja-JP"/>
        </w:rPr>
        <w:t>reasonable that all planes use the</w:t>
      </w:r>
      <w:r>
        <w:rPr>
          <w:rFonts w:hint="eastAsia"/>
          <w:lang w:val="en-CA" w:eastAsia="ja-JP"/>
        </w:rPr>
        <w:t xml:space="preserve"> same </w:t>
      </w:r>
      <w:r w:rsidR="00355CC4">
        <w:rPr>
          <w:rFonts w:hint="eastAsia"/>
          <w:lang w:val="en-CA" w:eastAsia="ja-JP"/>
        </w:rPr>
        <w:t xml:space="preserve">coding </w:t>
      </w:r>
      <w:r>
        <w:rPr>
          <w:rFonts w:hint="eastAsia"/>
          <w:lang w:val="en-CA" w:eastAsia="ja-JP"/>
        </w:rPr>
        <w:t>structure</w:t>
      </w:r>
      <w:r w:rsidR="00355CC4">
        <w:rPr>
          <w:rFonts w:hint="eastAsia"/>
          <w:lang w:val="en-CA" w:eastAsia="ja-JP"/>
        </w:rPr>
        <w:t>, prediction mode,</w:t>
      </w:r>
      <w:r>
        <w:rPr>
          <w:rFonts w:hint="eastAsia"/>
          <w:lang w:val="en-CA" w:eastAsia="ja-JP"/>
        </w:rPr>
        <w:t xml:space="preserve"> and tools.</w:t>
      </w:r>
    </w:p>
    <w:p w:rsidR="000547AF" w:rsidRDefault="000F3C0B" w:rsidP="000547AF">
      <w:pPr>
        <w:pStyle w:val="1"/>
        <w:rPr>
          <w:lang w:val="en-CA" w:eastAsia="ja-JP"/>
        </w:rPr>
      </w:pPr>
      <w:r>
        <w:rPr>
          <w:rFonts w:hint="eastAsia"/>
          <w:lang w:val="en-CA" w:eastAsia="ja-JP"/>
        </w:rPr>
        <w:t>Problem statement and proposed structure/tools</w:t>
      </w:r>
    </w:p>
    <w:p w:rsidR="00355CC4" w:rsidRDefault="00CF661A" w:rsidP="00355CC4">
      <w:pPr>
        <w:pStyle w:val="2"/>
        <w:rPr>
          <w:lang w:val="en-CA" w:eastAsia="ja-JP"/>
        </w:rPr>
      </w:pPr>
      <w:r>
        <w:rPr>
          <w:rFonts w:hint="eastAsia"/>
          <w:lang w:val="en-CA" w:eastAsia="ja-JP"/>
        </w:rPr>
        <w:t>Problem statement</w:t>
      </w:r>
    </w:p>
    <w:p w:rsidR="00FA10BF" w:rsidRDefault="00FA10BF" w:rsidP="00FA10BF">
      <w:pPr>
        <w:rPr>
          <w:lang w:val="en-CA" w:eastAsia="ja-JP"/>
        </w:rPr>
      </w:pPr>
      <w:r>
        <w:rPr>
          <w:rFonts w:hint="eastAsia"/>
          <w:lang w:val="en-CA" w:eastAsia="ja-JP"/>
        </w:rPr>
        <w:t xml:space="preserve">In 4:4:4 chroma </w:t>
      </w:r>
      <w:proofErr w:type="gramStart"/>
      <w:r>
        <w:rPr>
          <w:rFonts w:hint="eastAsia"/>
          <w:lang w:val="en-CA" w:eastAsia="ja-JP"/>
        </w:rPr>
        <w:t>format</w:t>
      </w:r>
      <w:proofErr w:type="gramEnd"/>
      <w:r>
        <w:rPr>
          <w:rFonts w:hint="eastAsia"/>
          <w:lang w:val="en-CA" w:eastAsia="ja-JP"/>
        </w:rPr>
        <w:t xml:space="preserve">, non-main plane like </w:t>
      </w:r>
      <w:proofErr w:type="spellStart"/>
      <w:r>
        <w:rPr>
          <w:rFonts w:hint="eastAsia"/>
          <w:lang w:val="en-CA" w:eastAsia="ja-JP"/>
        </w:rPr>
        <w:t>Cb</w:t>
      </w:r>
      <w:proofErr w:type="spellEnd"/>
      <w:r>
        <w:rPr>
          <w:rFonts w:hint="eastAsia"/>
          <w:lang w:val="en-CA" w:eastAsia="ja-JP"/>
        </w:rPr>
        <w:t>/Cr and B/R have the same resolution as main plane like Y and G.</w:t>
      </w:r>
      <w:r w:rsidR="00CF661A">
        <w:rPr>
          <w:rFonts w:hint="eastAsia"/>
          <w:lang w:val="en-CA" w:eastAsia="ja-JP"/>
        </w:rPr>
        <w:t xml:space="preserve"> Some coding structure, prediction mode, and tools are however different between main and non-main plane.</w:t>
      </w:r>
      <w:r w:rsidR="00F12FB5">
        <w:rPr>
          <w:rFonts w:hint="eastAsia"/>
          <w:lang w:val="en-CA" w:eastAsia="ja-JP"/>
        </w:rPr>
        <w:t xml:space="preserve"> In the following, three categories are described.</w:t>
      </w:r>
    </w:p>
    <w:p w:rsidR="00CF661A" w:rsidRDefault="00CF661A" w:rsidP="00FA10BF">
      <w:pPr>
        <w:rPr>
          <w:lang w:val="en-CA" w:eastAsia="ja-JP"/>
        </w:rPr>
      </w:pPr>
      <w:r>
        <w:rPr>
          <w:rFonts w:hint="eastAsia"/>
          <w:lang w:val="en-CA" w:eastAsia="ja-JP"/>
        </w:rPr>
        <w:t xml:space="preserve">In 4:2:0 chroma format, coding structure of non-main plane is different from that of main plane. For example, </w:t>
      </w:r>
      <w:proofErr w:type="spellStart"/>
      <w:r>
        <w:rPr>
          <w:rFonts w:hint="eastAsia"/>
          <w:lang w:val="en-CA" w:eastAsia="ja-JP"/>
        </w:rPr>
        <w:t>PART_NxN</w:t>
      </w:r>
      <w:proofErr w:type="spellEnd"/>
      <w:r>
        <w:rPr>
          <w:rFonts w:hint="eastAsia"/>
          <w:lang w:val="en-CA" w:eastAsia="ja-JP"/>
        </w:rPr>
        <w:t xml:space="preserve"> indicate that </w:t>
      </w:r>
      <w:proofErr w:type="spellStart"/>
      <w:r>
        <w:rPr>
          <w:rFonts w:hint="eastAsia"/>
          <w:lang w:val="en-CA" w:eastAsia="ja-JP"/>
        </w:rPr>
        <w:t>luma</w:t>
      </w:r>
      <w:proofErr w:type="spellEnd"/>
      <w:r>
        <w:rPr>
          <w:rFonts w:hint="eastAsia"/>
          <w:lang w:val="en-CA" w:eastAsia="ja-JP"/>
        </w:rPr>
        <w:t xml:space="preserve"> has four prediction mode</w:t>
      </w:r>
      <w:r w:rsidR="00CB5DAD">
        <w:rPr>
          <w:rFonts w:hint="eastAsia"/>
          <w:lang w:val="en-CA" w:eastAsia="ja-JP"/>
        </w:rPr>
        <w:t>s</w:t>
      </w:r>
      <w:r>
        <w:rPr>
          <w:rFonts w:hint="eastAsia"/>
          <w:lang w:val="en-CA" w:eastAsia="ja-JP"/>
        </w:rPr>
        <w:t xml:space="preserve"> but chroma has only one prediction mode. For other example, restriction of minimum TU size causes the difference of TU depth between </w:t>
      </w:r>
      <w:proofErr w:type="spellStart"/>
      <w:r>
        <w:rPr>
          <w:rFonts w:hint="eastAsia"/>
          <w:lang w:val="en-CA" w:eastAsia="ja-JP"/>
        </w:rPr>
        <w:t>luma</w:t>
      </w:r>
      <w:proofErr w:type="spellEnd"/>
      <w:r>
        <w:rPr>
          <w:rFonts w:hint="eastAsia"/>
          <w:lang w:val="en-CA" w:eastAsia="ja-JP"/>
        </w:rPr>
        <w:t xml:space="preserve"> and chroma.</w:t>
      </w:r>
    </w:p>
    <w:p w:rsidR="00CF661A" w:rsidRDefault="00CF661A" w:rsidP="00FA10BF">
      <w:pPr>
        <w:rPr>
          <w:lang w:val="en-CA" w:eastAsia="ja-JP"/>
        </w:rPr>
      </w:pPr>
      <w:r>
        <w:rPr>
          <w:rFonts w:hint="eastAsia"/>
          <w:lang w:val="en-CA" w:eastAsia="ja-JP"/>
        </w:rPr>
        <w:t>Regarding quantization, chroma QP clipping function is introduced for YUV color space.</w:t>
      </w:r>
      <w:r w:rsidR="00F12FB5">
        <w:rPr>
          <w:rFonts w:hint="eastAsia"/>
          <w:lang w:val="en-CA" w:eastAsia="ja-JP"/>
        </w:rPr>
        <w:t xml:space="preserve"> F</w:t>
      </w:r>
      <w:r>
        <w:rPr>
          <w:rFonts w:hint="eastAsia"/>
          <w:lang w:val="en-CA" w:eastAsia="ja-JP"/>
        </w:rPr>
        <w:t xml:space="preserve">or RGB color space, </w:t>
      </w:r>
      <w:r w:rsidR="00F12FB5">
        <w:rPr>
          <w:rFonts w:hint="eastAsia"/>
          <w:lang w:val="en-CA" w:eastAsia="ja-JP"/>
        </w:rPr>
        <w:t xml:space="preserve">since </w:t>
      </w:r>
      <w:r>
        <w:rPr>
          <w:rFonts w:hint="eastAsia"/>
          <w:lang w:val="en-CA" w:eastAsia="ja-JP"/>
        </w:rPr>
        <w:t>all plane</w:t>
      </w:r>
      <w:r w:rsidR="00F12FB5">
        <w:rPr>
          <w:rFonts w:hint="eastAsia"/>
          <w:lang w:val="en-CA" w:eastAsia="ja-JP"/>
        </w:rPr>
        <w:t>s</w:t>
      </w:r>
      <w:r>
        <w:rPr>
          <w:rFonts w:hint="eastAsia"/>
          <w:lang w:val="en-CA" w:eastAsia="ja-JP"/>
        </w:rPr>
        <w:t xml:space="preserve"> have generally equaled </w:t>
      </w:r>
      <w:r w:rsidR="00F12FB5">
        <w:rPr>
          <w:rFonts w:hint="eastAsia"/>
          <w:lang w:val="en-CA" w:eastAsia="ja-JP"/>
        </w:rPr>
        <w:t xml:space="preserve">visual </w:t>
      </w:r>
      <w:r>
        <w:rPr>
          <w:rFonts w:hint="eastAsia"/>
          <w:lang w:val="en-CA" w:eastAsia="ja-JP"/>
        </w:rPr>
        <w:t>significance</w:t>
      </w:r>
      <w:r w:rsidR="00F12FB5">
        <w:rPr>
          <w:rFonts w:hint="eastAsia"/>
          <w:lang w:val="en-CA" w:eastAsia="ja-JP"/>
        </w:rPr>
        <w:t>, QP clipping is no</w:t>
      </w:r>
      <w:r w:rsidR="00CB5DAD">
        <w:rPr>
          <w:rFonts w:hint="eastAsia"/>
          <w:lang w:val="en-CA" w:eastAsia="ja-JP"/>
        </w:rPr>
        <w:t>t</w:t>
      </w:r>
      <w:r w:rsidR="00F12FB5">
        <w:rPr>
          <w:rFonts w:hint="eastAsia"/>
          <w:lang w:val="en-CA" w:eastAsia="ja-JP"/>
        </w:rPr>
        <w:t xml:space="preserve"> need</w:t>
      </w:r>
      <w:r w:rsidR="00CB5DAD">
        <w:rPr>
          <w:rFonts w:hint="eastAsia"/>
          <w:lang w:val="en-CA" w:eastAsia="ja-JP"/>
        </w:rPr>
        <w:t>ed</w:t>
      </w:r>
      <w:r w:rsidR="00F12FB5">
        <w:rPr>
          <w:rFonts w:hint="eastAsia"/>
          <w:lang w:val="en-CA" w:eastAsia="ja-JP"/>
        </w:rPr>
        <w:t>.</w:t>
      </w:r>
    </w:p>
    <w:p w:rsidR="00CF661A" w:rsidRDefault="00F12FB5" w:rsidP="00FA10BF">
      <w:pPr>
        <w:rPr>
          <w:lang w:val="en-CA" w:eastAsia="ja-JP"/>
        </w:rPr>
      </w:pPr>
      <w:r>
        <w:rPr>
          <w:rFonts w:hint="eastAsia"/>
          <w:lang w:val="en-CA" w:eastAsia="ja-JP"/>
        </w:rPr>
        <w:t xml:space="preserve">Chroma intra prediction can select different prediction mode from </w:t>
      </w:r>
      <w:proofErr w:type="spellStart"/>
      <w:r>
        <w:rPr>
          <w:rFonts w:hint="eastAsia"/>
          <w:lang w:val="en-CA" w:eastAsia="ja-JP"/>
        </w:rPr>
        <w:t>luma</w:t>
      </w:r>
      <w:proofErr w:type="spellEnd"/>
      <w:r>
        <w:rPr>
          <w:rFonts w:hint="eastAsia"/>
          <w:lang w:val="en-CA" w:eastAsia="ja-JP"/>
        </w:rPr>
        <w:t xml:space="preserve"> prediction mode. For RGB color space, different prediction sometimes causes a visual artifact due to the RGB display. Since signal in YUV color space are transformed to that in RGB space of display, such artifact is suppressed.</w:t>
      </w:r>
    </w:p>
    <w:p w:rsidR="00F12FB5" w:rsidRPr="00F12FB5" w:rsidRDefault="00F12FB5" w:rsidP="00FA10BF">
      <w:pPr>
        <w:rPr>
          <w:lang w:val="en-CA" w:eastAsia="ja-JP"/>
        </w:rPr>
      </w:pPr>
      <w:r>
        <w:rPr>
          <w:rFonts w:hint="eastAsia"/>
          <w:lang w:val="en-CA" w:eastAsia="ja-JP"/>
        </w:rPr>
        <w:t>Although it is implemen</w:t>
      </w:r>
      <w:r w:rsidR="00CB5DAD">
        <w:rPr>
          <w:rFonts w:hint="eastAsia"/>
          <w:lang w:val="en-CA" w:eastAsia="ja-JP"/>
        </w:rPr>
        <w:t xml:space="preserve">tation issue, current HEVC test-model </w:t>
      </w:r>
      <w:r>
        <w:rPr>
          <w:rFonts w:hint="eastAsia"/>
          <w:lang w:val="en-CA" w:eastAsia="ja-JP"/>
        </w:rPr>
        <w:t xml:space="preserve">decides coding structure and </w:t>
      </w:r>
      <w:r>
        <w:rPr>
          <w:lang w:val="en-CA" w:eastAsia="ja-JP"/>
        </w:rPr>
        <w:t>prediction</w:t>
      </w:r>
      <w:r>
        <w:rPr>
          <w:rFonts w:hint="eastAsia"/>
          <w:lang w:val="en-CA" w:eastAsia="ja-JP"/>
        </w:rPr>
        <w:t xml:space="preserve"> mode based on only </w:t>
      </w:r>
      <w:proofErr w:type="spellStart"/>
      <w:r>
        <w:rPr>
          <w:rFonts w:hint="eastAsia"/>
          <w:lang w:val="en-CA" w:eastAsia="ja-JP"/>
        </w:rPr>
        <w:t>luma</w:t>
      </w:r>
      <w:proofErr w:type="spellEnd"/>
      <w:r>
        <w:rPr>
          <w:rFonts w:hint="eastAsia"/>
          <w:lang w:val="en-CA" w:eastAsia="ja-JP"/>
        </w:rPr>
        <w:t xml:space="preserve"> component in intra frame.</w:t>
      </w:r>
    </w:p>
    <w:p w:rsidR="000F3C0B" w:rsidRDefault="000F3C0B" w:rsidP="000F3C0B">
      <w:pPr>
        <w:pStyle w:val="2"/>
        <w:rPr>
          <w:lang w:val="en-CA" w:eastAsia="ja-JP"/>
        </w:rPr>
      </w:pPr>
      <w:r>
        <w:rPr>
          <w:rFonts w:hint="eastAsia"/>
          <w:lang w:val="en-CA" w:eastAsia="ja-JP"/>
        </w:rPr>
        <w:lastRenderedPageBreak/>
        <w:t>Coding structure</w:t>
      </w:r>
    </w:p>
    <w:p w:rsidR="00F826B8" w:rsidRPr="00F826B8" w:rsidRDefault="00F826B8" w:rsidP="00F826B8">
      <w:pPr>
        <w:rPr>
          <w:lang w:val="en-CA" w:eastAsia="ja-JP"/>
        </w:rPr>
      </w:pPr>
      <w:r>
        <w:rPr>
          <w:rFonts w:hint="eastAsia"/>
          <w:lang w:val="en-CA" w:eastAsia="ja-JP"/>
        </w:rPr>
        <w:t xml:space="preserve">We proposed to allow use of the </w:t>
      </w:r>
      <w:proofErr w:type="spellStart"/>
      <w:r>
        <w:rPr>
          <w:rFonts w:hint="eastAsia"/>
          <w:lang w:val="en-CA" w:eastAsia="ja-JP"/>
        </w:rPr>
        <w:t>PART_NxN</w:t>
      </w:r>
      <w:proofErr w:type="spellEnd"/>
      <w:r>
        <w:rPr>
          <w:rFonts w:hint="eastAsia"/>
          <w:lang w:val="en-CA" w:eastAsia="ja-JP"/>
        </w:rPr>
        <w:t xml:space="preserve"> for non-main planes. This modification enables all PUs to have the same intra prediction mode.</w:t>
      </w:r>
    </w:p>
    <w:p w:rsidR="00F12FB5" w:rsidRDefault="00F12FB5" w:rsidP="00B54DCB">
      <w:pPr>
        <w:pStyle w:val="2"/>
        <w:rPr>
          <w:lang w:val="en-CA" w:eastAsia="ja-JP"/>
        </w:rPr>
      </w:pPr>
      <w:r>
        <w:rPr>
          <w:rFonts w:hint="eastAsia"/>
          <w:lang w:val="en-CA" w:eastAsia="ja-JP"/>
        </w:rPr>
        <w:t>Coding mode</w:t>
      </w:r>
    </w:p>
    <w:p w:rsidR="00F12FB5" w:rsidRPr="00F12FB5" w:rsidRDefault="00F12FB5" w:rsidP="00F12FB5">
      <w:pPr>
        <w:rPr>
          <w:lang w:val="en-CA" w:eastAsia="ja-JP"/>
        </w:rPr>
      </w:pPr>
      <w:r>
        <w:rPr>
          <w:rFonts w:hint="eastAsia"/>
          <w:lang w:val="en-CA" w:eastAsia="ja-JP"/>
        </w:rPr>
        <w:t xml:space="preserve">For RGB color space, </w:t>
      </w:r>
      <w:r w:rsidR="00F826B8">
        <w:rPr>
          <w:rFonts w:hint="eastAsia"/>
          <w:lang w:val="en-CA" w:eastAsia="ja-JP"/>
        </w:rPr>
        <w:t xml:space="preserve">we propose to </w:t>
      </w:r>
      <w:r w:rsidR="00CB5DAD">
        <w:rPr>
          <w:rFonts w:hint="eastAsia"/>
          <w:lang w:val="en-CA" w:eastAsia="ja-JP"/>
        </w:rPr>
        <w:t xml:space="preserve">always </w:t>
      </w:r>
      <w:r w:rsidR="00F826B8">
        <w:rPr>
          <w:rFonts w:hint="eastAsia"/>
          <w:lang w:val="en-CA" w:eastAsia="ja-JP"/>
        </w:rPr>
        <w:t>use the same prediction mode for all planes. Consequently, no chroma intra-mode coding is necessary.</w:t>
      </w:r>
    </w:p>
    <w:p w:rsidR="00F12FB5" w:rsidRDefault="000F3C0B" w:rsidP="00F12FB5">
      <w:pPr>
        <w:pStyle w:val="2"/>
        <w:rPr>
          <w:lang w:val="en-CA" w:eastAsia="ja-JP"/>
        </w:rPr>
      </w:pPr>
      <w:r>
        <w:rPr>
          <w:rFonts w:hint="eastAsia"/>
          <w:lang w:val="en-CA" w:eastAsia="ja-JP"/>
        </w:rPr>
        <w:t>Coding tools</w:t>
      </w:r>
    </w:p>
    <w:p w:rsidR="00F826B8" w:rsidRPr="00F826B8" w:rsidRDefault="00F826B8" w:rsidP="00F826B8">
      <w:pPr>
        <w:rPr>
          <w:lang w:val="en-CA" w:eastAsia="ja-JP"/>
        </w:rPr>
      </w:pPr>
      <w:r>
        <w:rPr>
          <w:rFonts w:hint="eastAsia"/>
          <w:lang w:val="en-CA" w:eastAsia="ja-JP"/>
        </w:rPr>
        <w:t xml:space="preserve">We proposed to </w:t>
      </w:r>
      <w:r w:rsidR="00CB5DAD">
        <w:rPr>
          <w:rFonts w:hint="eastAsia"/>
          <w:lang w:val="en-CA" w:eastAsia="ja-JP"/>
        </w:rPr>
        <w:t>apply</w:t>
      </w:r>
      <w:r>
        <w:rPr>
          <w:rFonts w:hint="eastAsia"/>
          <w:lang w:val="en-CA" w:eastAsia="ja-JP"/>
        </w:rPr>
        <w:t xml:space="preserve"> some </w:t>
      </w:r>
      <w:r w:rsidR="00142D9D">
        <w:rPr>
          <w:rFonts w:hint="eastAsia"/>
          <w:lang w:val="en-CA" w:eastAsia="ja-JP"/>
        </w:rPr>
        <w:t>existing intra-</w:t>
      </w:r>
      <w:r>
        <w:rPr>
          <w:rFonts w:hint="eastAsia"/>
          <w:lang w:val="en-CA" w:eastAsia="ja-JP"/>
        </w:rPr>
        <w:t>smooth</w:t>
      </w:r>
      <w:r w:rsidR="00142D9D">
        <w:rPr>
          <w:rFonts w:hint="eastAsia"/>
          <w:lang w:val="en-CA" w:eastAsia="ja-JP"/>
        </w:rPr>
        <w:t>ing-</w:t>
      </w:r>
      <w:r>
        <w:rPr>
          <w:rFonts w:hint="eastAsia"/>
          <w:lang w:val="en-CA" w:eastAsia="ja-JP"/>
        </w:rPr>
        <w:t>tools to all planes.</w:t>
      </w:r>
      <w:r w:rsidR="00142D9D">
        <w:rPr>
          <w:rFonts w:hint="eastAsia"/>
          <w:lang w:val="en-CA" w:eastAsia="ja-JP"/>
        </w:rPr>
        <w:t xml:space="preserve"> On the other hand, after signal processing, we propose to independently use an entropy coding tool like significance map.</w:t>
      </w:r>
    </w:p>
    <w:p w:rsidR="00FA10BF" w:rsidRDefault="00FA10BF" w:rsidP="0008372C">
      <w:pPr>
        <w:pStyle w:val="1"/>
        <w:rPr>
          <w:lang w:val="en-CA" w:eastAsia="ja-JP"/>
        </w:rPr>
      </w:pPr>
      <w:r>
        <w:rPr>
          <w:rFonts w:hint="eastAsia"/>
          <w:lang w:val="en-CA" w:eastAsia="ja-JP"/>
        </w:rPr>
        <w:t>Implementation</w:t>
      </w:r>
    </w:p>
    <w:p w:rsidR="0008372C" w:rsidRDefault="00E52520" w:rsidP="0008372C">
      <w:pPr>
        <w:rPr>
          <w:lang w:val="en-CA" w:eastAsia="ja-JP"/>
        </w:rPr>
      </w:pPr>
      <w:r>
        <w:rPr>
          <w:rFonts w:hint="eastAsia"/>
          <w:lang w:val="en-CA" w:eastAsia="ja-JP"/>
        </w:rPr>
        <w:t xml:space="preserve">The proposed scheme is realized by change the </w:t>
      </w:r>
      <w:r>
        <w:rPr>
          <w:lang w:val="en-CA" w:eastAsia="ja-JP"/>
        </w:rPr>
        <w:t>following</w:t>
      </w:r>
      <w:r>
        <w:rPr>
          <w:rFonts w:hint="eastAsia"/>
          <w:lang w:val="en-CA" w:eastAsia="ja-JP"/>
        </w:rPr>
        <w:t xml:space="preserve"> macro in </w:t>
      </w:r>
      <w:proofErr w:type="spellStart"/>
      <w:r>
        <w:rPr>
          <w:rFonts w:hint="eastAsia"/>
          <w:lang w:val="en-CA" w:eastAsia="ja-JP"/>
        </w:rPr>
        <w:t>TypeDef.h</w:t>
      </w:r>
      <w:proofErr w:type="spellEnd"/>
      <w:r>
        <w:rPr>
          <w:rFonts w:hint="eastAsia"/>
          <w:lang w:val="en-CA" w:eastAsia="ja-JP"/>
        </w:rPr>
        <w:t>.</w:t>
      </w:r>
    </w:p>
    <w:p w:rsidR="00B54DCB" w:rsidRDefault="00B54DCB" w:rsidP="00B54DCB">
      <w:pPr>
        <w:rPr>
          <w:lang w:eastAsia="ja-JP"/>
        </w:rPr>
      </w:pPr>
      <w:r>
        <w:rPr>
          <w:lang w:eastAsia="ja-JP"/>
        </w:rPr>
        <w:t>#define ECF__COMBINED_LUMA_CHROMA_INTRA_MODE_SEARCH 1</w:t>
      </w:r>
    </w:p>
    <w:p w:rsidR="00B54DCB" w:rsidRDefault="00B54DCB" w:rsidP="00B54DCB">
      <w:pPr>
        <w:rPr>
          <w:lang w:eastAsia="ja-JP"/>
        </w:rPr>
      </w:pPr>
      <w:r>
        <w:rPr>
          <w:lang w:eastAsia="ja-JP"/>
        </w:rPr>
        <w:t>#define ECF__REDUCED_CHROMA_INTRA_MODE_SET 1</w:t>
      </w:r>
    </w:p>
    <w:p w:rsidR="00B54DCB" w:rsidRDefault="00B54DCB" w:rsidP="00B54DCB">
      <w:pPr>
        <w:rPr>
          <w:lang w:eastAsia="ja-JP"/>
        </w:rPr>
      </w:pPr>
      <w:r>
        <w:rPr>
          <w:lang w:eastAsia="ja-JP"/>
        </w:rPr>
        <w:t>#define ECF__ADDITIONAL_TRIAL_ENCODE_CHROMA_INTRA_MODE_SEARCH 0</w:t>
      </w:r>
    </w:p>
    <w:p w:rsidR="00B54DCB" w:rsidRDefault="00B54DCB" w:rsidP="00B54DCB">
      <w:pPr>
        <w:rPr>
          <w:lang w:eastAsia="ja-JP"/>
        </w:rPr>
      </w:pPr>
      <w:r>
        <w:rPr>
          <w:lang w:eastAsia="ja-JP"/>
        </w:rPr>
        <w:t xml:space="preserve">#define </w:t>
      </w:r>
      <w:proofErr w:type="spellStart"/>
      <w:r>
        <w:rPr>
          <w:lang w:eastAsia="ja-JP"/>
        </w:rPr>
        <w:t>ECF__INTRA_NxN_CU_CHROMA_PU_SPLIT_MODE</w:t>
      </w:r>
      <w:proofErr w:type="spellEnd"/>
      <w:r>
        <w:rPr>
          <w:lang w:eastAsia="ja-JP"/>
        </w:rPr>
        <w:t xml:space="preserve"> 1</w:t>
      </w:r>
    </w:p>
    <w:p w:rsidR="00B54DCB" w:rsidRDefault="00B54DCB" w:rsidP="00B54DCB">
      <w:pPr>
        <w:rPr>
          <w:lang w:eastAsia="ja-JP"/>
        </w:rPr>
      </w:pPr>
      <w:r>
        <w:rPr>
          <w:lang w:eastAsia="ja-JP"/>
        </w:rPr>
        <w:t>#define ECF__ENCODER_FULL_RATE_DISTORTION_SEARCH_OVER_ALL_COMPONENTS 1</w:t>
      </w:r>
    </w:p>
    <w:p w:rsidR="00B54DCB" w:rsidRDefault="00B54DCB" w:rsidP="00B54DCB">
      <w:pPr>
        <w:rPr>
          <w:lang w:eastAsia="ja-JP"/>
        </w:rPr>
      </w:pPr>
      <w:r>
        <w:rPr>
          <w:lang w:eastAsia="ja-JP"/>
        </w:rPr>
        <w:t>#define ECF__CHROMA_INTRA_REFERENCE_SAMPLE_FILTERING 1</w:t>
      </w:r>
    </w:p>
    <w:p w:rsidR="00B54DCB" w:rsidRDefault="00B54DCB" w:rsidP="00B54DCB">
      <w:pPr>
        <w:rPr>
          <w:lang w:eastAsia="ja-JP"/>
        </w:rPr>
      </w:pPr>
      <w:r>
        <w:rPr>
          <w:lang w:eastAsia="ja-JP"/>
        </w:rPr>
        <w:t>#define ECF__SET_INTRA_CHROMA_EDGE_FILTER_422 1</w:t>
      </w:r>
    </w:p>
    <w:p w:rsidR="00B54DCB" w:rsidRDefault="00B54DCB" w:rsidP="00B54DCB">
      <w:pPr>
        <w:rPr>
          <w:lang w:eastAsia="ja-JP"/>
        </w:rPr>
      </w:pPr>
      <w:r>
        <w:rPr>
          <w:lang w:eastAsia="ja-JP"/>
        </w:rPr>
        <w:t>#define ECF__SET_INTRA_CHROMA_DC_FILTER_422 1</w:t>
      </w:r>
    </w:p>
    <w:p w:rsidR="00B54DCB" w:rsidRDefault="00B54DCB" w:rsidP="00B54DCB">
      <w:pPr>
        <w:rPr>
          <w:lang w:eastAsia="ja-JP"/>
        </w:rPr>
      </w:pPr>
      <w:r>
        <w:rPr>
          <w:lang w:eastAsia="ja-JP"/>
        </w:rPr>
        <w:t>#define ECF__SET_INTRA_CHROMA_EDGE_FILTER_444 1</w:t>
      </w:r>
    </w:p>
    <w:p w:rsidR="00B54DCB" w:rsidRDefault="00B54DCB" w:rsidP="00B54DCB">
      <w:pPr>
        <w:rPr>
          <w:lang w:eastAsia="ja-JP"/>
        </w:rPr>
      </w:pPr>
      <w:r>
        <w:rPr>
          <w:lang w:eastAsia="ja-JP"/>
        </w:rPr>
        <w:t>#define ECF__SET_INTRA_CHROMA_DC_FILTER_444 1</w:t>
      </w:r>
    </w:p>
    <w:p w:rsidR="00B54DCB" w:rsidRDefault="00B54DCB" w:rsidP="00B54DCB">
      <w:pPr>
        <w:rPr>
          <w:lang w:eastAsia="ja-JP"/>
        </w:rPr>
      </w:pPr>
      <w:r>
        <w:rPr>
          <w:lang w:eastAsia="ja-JP"/>
        </w:rPr>
        <w:t>#define ECF__USE_LUMA_FILTER_FOR_CHROMA_QUARTER_SAMPLE_INTERPOLATION 1</w:t>
      </w:r>
    </w:p>
    <w:p w:rsidR="00B54DCB" w:rsidRDefault="00B54DCB" w:rsidP="00B54DCB">
      <w:pPr>
        <w:rPr>
          <w:lang w:eastAsia="ja-JP"/>
        </w:rPr>
      </w:pPr>
      <w:r>
        <w:rPr>
          <w:lang w:eastAsia="ja-JP"/>
        </w:rPr>
        <w:t>#define ECF__ENABLE_MDDT_FOR_444_CHROMA 1</w:t>
      </w:r>
    </w:p>
    <w:p w:rsidR="00B54DCB" w:rsidRDefault="00B54DCB" w:rsidP="00B54DCB">
      <w:pPr>
        <w:rPr>
          <w:lang w:eastAsia="ja-JP"/>
        </w:rPr>
      </w:pPr>
      <w:r>
        <w:rPr>
          <w:lang w:eastAsia="ja-JP"/>
        </w:rPr>
        <w:t>#define ECF__USE_TRANSFORM_DEPTH_FOR_444_CHROMA_CBF_CONTEXT_SELECTION 0</w:t>
      </w:r>
    </w:p>
    <w:p w:rsidR="00B54DCB" w:rsidRDefault="00B54DCB" w:rsidP="00B54DCB">
      <w:pPr>
        <w:rPr>
          <w:lang w:eastAsia="ja-JP"/>
        </w:rPr>
      </w:pPr>
      <w:r>
        <w:rPr>
          <w:lang w:eastAsia="ja-JP"/>
        </w:rPr>
        <w:t>#define ECF__SIGNIFICANCE_MAP_CONTEXT_CHANNEL_SEPARATION 2</w:t>
      </w:r>
    </w:p>
    <w:p w:rsidR="00B54DCB" w:rsidRDefault="00B54DCB" w:rsidP="00B54DCB">
      <w:pPr>
        <w:rPr>
          <w:lang w:eastAsia="ja-JP"/>
        </w:rPr>
      </w:pPr>
      <w:r>
        <w:rPr>
          <w:lang w:eastAsia="ja-JP"/>
        </w:rPr>
        <w:t>#define ECF__LAST_POSITION_CONTEXT_CHANNEL_SEPARATION 2</w:t>
      </w:r>
    </w:p>
    <w:p w:rsidR="00B54DCB" w:rsidRDefault="00B54DCB" w:rsidP="00B54DCB">
      <w:pPr>
        <w:rPr>
          <w:lang w:eastAsia="ja-JP"/>
        </w:rPr>
      </w:pPr>
      <w:r>
        <w:rPr>
          <w:lang w:eastAsia="ja-JP"/>
        </w:rPr>
        <w:t>#define ECF__C1_C2_CONTEXT_CHANNEL_SEPARATION 2</w:t>
      </w:r>
    </w:p>
    <w:p w:rsidR="00B54DCB" w:rsidRDefault="00B54DCB" w:rsidP="00B54DCB">
      <w:pPr>
        <w:rPr>
          <w:lang w:eastAsia="ja-JP"/>
        </w:rPr>
      </w:pPr>
      <w:r>
        <w:rPr>
          <w:lang w:eastAsia="ja-JP"/>
        </w:rPr>
        <w:t>#define ECF__CBF_CONTEXT_CHANNEL_SEPARATION 2</w:t>
      </w:r>
    </w:p>
    <w:p w:rsidR="00B54DCB" w:rsidRDefault="00B54DCB" w:rsidP="00B54DCB">
      <w:pPr>
        <w:rPr>
          <w:lang w:eastAsia="ja-JP"/>
        </w:rPr>
      </w:pPr>
      <w:r>
        <w:rPr>
          <w:lang w:eastAsia="ja-JP"/>
        </w:rPr>
        <w:t>#define ECF__EXTENDED_CHROMA_SIGNIFICANCE_MAP_CONTEXT 1</w:t>
      </w:r>
    </w:p>
    <w:p w:rsidR="00B54DCB" w:rsidRDefault="00B54DCB" w:rsidP="00B54DCB">
      <w:pPr>
        <w:rPr>
          <w:lang w:eastAsia="ja-JP"/>
        </w:rPr>
      </w:pPr>
      <w:r>
        <w:rPr>
          <w:lang w:eastAsia="ja-JP"/>
        </w:rPr>
        <w:t>#define ECF__EXTENDED_CHROMA_LAST_POSITION_CONTEXT 1</w:t>
      </w:r>
    </w:p>
    <w:p w:rsidR="00B54DCB" w:rsidRDefault="00B54DCB" w:rsidP="00B54DCB">
      <w:pPr>
        <w:rPr>
          <w:lang w:eastAsia="ja-JP"/>
        </w:rPr>
      </w:pPr>
      <w:r>
        <w:rPr>
          <w:lang w:eastAsia="ja-JP"/>
        </w:rPr>
        <w:t>#define ECF__EXTENDED_CHROMA_C1_C2_CONTEXT 1</w:t>
      </w:r>
    </w:p>
    <w:p w:rsidR="00142D9D" w:rsidRPr="00662AA3" w:rsidRDefault="00B54DCB" w:rsidP="006B38FC">
      <w:pPr>
        <w:rPr>
          <w:lang w:eastAsia="ja-JP"/>
        </w:rPr>
      </w:pPr>
      <w:r>
        <w:rPr>
          <w:lang w:eastAsia="ja-JP"/>
        </w:rPr>
        <w:t>#define ECF__ADDITIONAL_CHROMA_QP_MAPPING_TABLES 1</w:t>
      </w:r>
    </w:p>
    <w:p w:rsidR="00FA10BF" w:rsidRDefault="00FA10BF" w:rsidP="00FA10BF">
      <w:pPr>
        <w:pStyle w:val="1"/>
        <w:rPr>
          <w:lang w:val="en-CA" w:eastAsia="ja-JP"/>
        </w:rPr>
      </w:pPr>
      <w:r>
        <w:rPr>
          <w:rFonts w:hint="eastAsia"/>
          <w:lang w:val="en-CA" w:eastAsia="ja-JP"/>
        </w:rPr>
        <w:t>Experimental results</w:t>
      </w:r>
    </w:p>
    <w:p w:rsidR="00662AA3" w:rsidRDefault="00662AA3" w:rsidP="00662AA3">
      <w:pPr>
        <w:rPr>
          <w:lang w:val="en-CA" w:eastAsia="ja-JP"/>
        </w:rPr>
      </w:pPr>
      <w:r>
        <w:rPr>
          <w:rFonts w:hint="eastAsia"/>
          <w:lang w:val="en-CA" w:eastAsia="ja-JP"/>
        </w:rPr>
        <w:t xml:space="preserve">Common test condition for AHG7 is follows the </w:t>
      </w:r>
      <w:proofErr w:type="spellStart"/>
      <w:r>
        <w:rPr>
          <w:rFonts w:hint="eastAsia"/>
          <w:lang w:val="en-CA" w:eastAsia="ja-JP"/>
        </w:rPr>
        <w:t>BoG</w:t>
      </w:r>
      <w:proofErr w:type="spellEnd"/>
      <w:r>
        <w:rPr>
          <w:rFonts w:hint="eastAsia"/>
          <w:lang w:val="en-CA" w:eastAsia="ja-JP"/>
        </w:rPr>
        <w:t xml:space="preserve"> report of JCTVC-J0581.</w:t>
      </w:r>
    </w:p>
    <w:p w:rsidR="00662AA3" w:rsidRDefault="00CB5DAD" w:rsidP="00662AA3">
      <w:pPr>
        <w:rPr>
          <w:ins w:id="0" w:author="kei" w:date="2012-10-11T15:30:00Z"/>
          <w:rFonts w:hint="eastAsia"/>
          <w:lang w:val="en-CA" w:eastAsia="ja-JP"/>
        </w:rPr>
      </w:pPr>
      <w:r>
        <w:rPr>
          <w:rFonts w:hint="eastAsia"/>
          <w:lang w:val="en-CA" w:eastAsia="ja-JP"/>
        </w:rPr>
        <w:t>Table 1</w:t>
      </w:r>
      <w:r w:rsidR="00662AA3">
        <w:rPr>
          <w:rFonts w:hint="eastAsia"/>
          <w:lang w:val="en-CA" w:eastAsia="ja-JP"/>
        </w:rPr>
        <w:t xml:space="preserve"> shows th</w:t>
      </w:r>
      <w:r>
        <w:rPr>
          <w:rFonts w:hint="eastAsia"/>
          <w:lang w:val="en-CA" w:eastAsia="ja-JP"/>
        </w:rPr>
        <w:t xml:space="preserve">e summary of BD-rate for </w:t>
      </w:r>
      <w:r w:rsidR="00662AA3">
        <w:rPr>
          <w:rFonts w:hint="eastAsia"/>
          <w:lang w:val="en-CA" w:eastAsia="ja-JP"/>
        </w:rPr>
        <w:t>YUV444 sequences.</w:t>
      </w:r>
    </w:p>
    <w:p w:rsidR="00BC72D5" w:rsidRPr="00BC72D5" w:rsidRDefault="00BC72D5" w:rsidP="00BC72D5">
      <w:pPr>
        <w:pStyle w:val="ac"/>
        <w:keepNext/>
        <w:keepLines/>
        <w:jc w:val="center"/>
        <w:rPr>
          <w:lang w:val="en-CA" w:eastAsia="ja-JP"/>
          <w:rPrChange w:id="1" w:author="kei" w:date="2012-10-11T15:30:00Z">
            <w:rPr>
              <w:lang w:val="en-CA" w:eastAsia="ja-JP"/>
            </w:rPr>
          </w:rPrChange>
        </w:rPr>
        <w:pPrChange w:id="2" w:author="kei" w:date="2012-10-11T15:36:00Z">
          <w:pPr/>
        </w:pPrChange>
      </w:pPr>
      <w:ins w:id="3" w:author="kei" w:date="2012-10-11T15:30:00Z">
        <w:r>
          <w:lastRenderedPageBreak/>
          <w:t xml:space="preserve">Table </w:t>
        </w:r>
        <w:r>
          <w:fldChar w:fldCharType="begin"/>
        </w:r>
        <w:r>
          <w:instrText xml:space="preserve"> SEQ Table \* ARABIC </w:instrText>
        </w:r>
        <w:r>
          <w:fldChar w:fldCharType="separate"/>
        </w:r>
      </w:ins>
      <w:ins w:id="4" w:author="kei" w:date="2012-10-11T15:40:00Z">
        <w:r w:rsidR="00435854">
          <w:rPr>
            <w:noProof/>
          </w:rPr>
          <w:t>1</w:t>
        </w:r>
      </w:ins>
      <w:ins w:id="5" w:author="kei" w:date="2012-10-11T15:30:00Z">
        <w:r>
          <w:fldChar w:fldCharType="end"/>
        </w:r>
        <w:r>
          <w:rPr>
            <w:rFonts w:hint="eastAsia"/>
            <w:lang w:eastAsia="ja-JP"/>
          </w:rPr>
          <w:t xml:space="preserve"> Results of YUV444 chroma format.</w:t>
        </w:r>
      </w:ins>
    </w:p>
    <w:tbl>
      <w:tblPr>
        <w:tblW w:w="8609" w:type="dxa"/>
        <w:jc w:val="center"/>
        <w:tblInd w:w="86" w:type="dxa"/>
        <w:tblCellMar>
          <w:left w:w="99" w:type="dxa"/>
          <w:right w:w="99" w:type="dxa"/>
        </w:tblCellMar>
        <w:tblLook w:val="04A0"/>
        <w:tblPrChange w:id="6" w:author="kei" w:date="2012-10-11T15:30:00Z">
          <w:tblPr>
            <w:tblW w:w="8609" w:type="dxa"/>
            <w:tblInd w:w="86" w:type="dxa"/>
            <w:tblCellMar>
              <w:left w:w="99" w:type="dxa"/>
              <w:right w:w="99" w:type="dxa"/>
            </w:tblCellMar>
            <w:tblLook w:val="04A0"/>
          </w:tblPr>
        </w:tblPrChange>
      </w:tblPr>
      <w:tblGrid>
        <w:gridCol w:w="1409"/>
        <w:gridCol w:w="800"/>
        <w:gridCol w:w="800"/>
        <w:gridCol w:w="800"/>
        <w:gridCol w:w="858"/>
        <w:gridCol w:w="771"/>
        <w:gridCol w:w="771"/>
        <w:gridCol w:w="811"/>
        <w:gridCol w:w="713"/>
        <w:gridCol w:w="876"/>
        <w:tblGridChange w:id="7">
          <w:tblGrid>
            <w:gridCol w:w="1409"/>
            <w:gridCol w:w="800"/>
            <w:gridCol w:w="800"/>
            <w:gridCol w:w="800"/>
            <w:gridCol w:w="858"/>
            <w:gridCol w:w="771"/>
            <w:gridCol w:w="771"/>
            <w:gridCol w:w="811"/>
            <w:gridCol w:w="713"/>
            <w:gridCol w:w="876"/>
          </w:tblGrid>
        </w:tblGridChange>
      </w:tblGrid>
      <w:tr w:rsidR="00662AA3" w:rsidRPr="00662AA3" w:rsidTr="00BC72D5">
        <w:trPr>
          <w:trHeight w:val="240"/>
          <w:jc w:val="center"/>
          <w:trPrChange w:id="8" w:author="kei" w:date="2012-10-11T15:30:00Z">
            <w:trPr>
              <w:trHeight w:val="240"/>
            </w:trPr>
          </w:trPrChange>
        </w:trPr>
        <w:tc>
          <w:tcPr>
            <w:tcW w:w="1409" w:type="dxa"/>
            <w:tcBorders>
              <w:top w:val="nil"/>
              <w:left w:val="nil"/>
              <w:bottom w:val="nil"/>
              <w:right w:val="nil"/>
            </w:tcBorders>
            <w:shd w:val="clear" w:color="auto" w:fill="auto"/>
            <w:noWrap/>
            <w:vAlign w:val="bottom"/>
            <w:hideMark/>
            <w:tcPrChange w:id="9" w:author="kei" w:date="2012-10-11T15:30:00Z">
              <w:tcPr>
                <w:tcW w:w="1409" w:type="dxa"/>
                <w:tcBorders>
                  <w:top w:val="nil"/>
                  <w:left w:val="nil"/>
                  <w:bottom w:val="nil"/>
                  <w:right w:val="nil"/>
                </w:tcBorders>
                <w:shd w:val="clear" w:color="auto" w:fill="auto"/>
                <w:noWrap/>
                <w:vAlign w:val="bottom"/>
                <w:hideMark/>
              </w:tcPr>
            </w:tcPrChange>
          </w:tcPr>
          <w:p w:rsidR="00662AA3" w:rsidRPr="00BC72D5"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val="en-CA" w:eastAsia="ja-JP"/>
                <w:rPrChange w:id="10" w:author="kei" w:date="2012-10-11T15:30:00Z">
                  <w:rPr>
                    <w:rFonts w:ascii="Arial" w:eastAsia="ＭＳ Ｐゴシック" w:hAnsi="Arial" w:cs="Arial"/>
                    <w:color w:val="000000"/>
                    <w:sz w:val="18"/>
                    <w:szCs w:val="18"/>
                    <w:lang w:eastAsia="ja-JP"/>
                  </w:rPr>
                </w:rPrChange>
              </w:rPr>
              <w:pPrChange w:id="11"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p>
        </w:tc>
        <w:tc>
          <w:tcPr>
            <w:tcW w:w="2400" w:type="dxa"/>
            <w:gridSpan w:val="3"/>
            <w:tcBorders>
              <w:top w:val="single" w:sz="8" w:space="0" w:color="auto"/>
              <w:left w:val="nil"/>
              <w:bottom w:val="nil"/>
              <w:right w:val="single" w:sz="8" w:space="0" w:color="000000"/>
            </w:tcBorders>
            <w:shd w:val="clear" w:color="auto" w:fill="auto"/>
            <w:noWrap/>
            <w:vAlign w:val="bottom"/>
            <w:hideMark/>
            <w:tcPrChange w:id="12" w:author="kei" w:date="2012-10-11T15:30: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Change w:id="13"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b/>
                <w:bCs/>
                <w:color w:val="000000"/>
                <w:sz w:val="18"/>
                <w:szCs w:val="18"/>
                <w:lang w:eastAsia="ja-JP"/>
              </w:rPr>
              <w:t>All Intra HE10</w:t>
            </w:r>
          </w:p>
        </w:tc>
        <w:tc>
          <w:tcPr>
            <w:tcW w:w="2400" w:type="dxa"/>
            <w:gridSpan w:val="3"/>
            <w:tcBorders>
              <w:top w:val="single" w:sz="8" w:space="0" w:color="auto"/>
              <w:left w:val="nil"/>
              <w:bottom w:val="nil"/>
              <w:right w:val="single" w:sz="8" w:space="0" w:color="000000"/>
            </w:tcBorders>
            <w:shd w:val="clear" w:color="auto" w:fill="auto"/>
            <w:noWrap/>
            <w:vAlign w:val="bottom"/>
            <w:hideMark/>
            <w:tcPrChange w:id="14" w:author="kei" w:date="2012-10-11T15:30: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Change w:id="15"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b/>
                <w:bCs/>
                <w:color w:val="000000"/>
                <w:sz w:val="18"/>
                <w:szCs w:val="18"/>
                <w:lang w:eastAsia="ja-JP"/>
              </w:rPr>
              <w:t>Random Access HE10</w:t>
            </w:r>
          </w:p>
        </w:tc>
        <w:tc>
          <w:tcPr>
            <w:tcW w:w="2400" w:type="dxa"/>
            <w:gridSpan w:val="3"/>
            <w:tcBorders>
              <w:top w:val="single" w:sz="8" w:space="0" w:color="auto"/>
              <w:left w:val="nil"/>
              <w:bottom w:val="nil"/>
              <w:right w:val="single" w:sz="8" w:space="0" w:color="000000"/>
            </w:tcBorders>
            <w:shd w:val="clear" w:color="auto" w:fill="auto"/>
            <w:noWrap/>
            <w:vAlign w:val="bottom"/>
            <w:hideMark/>
            <w:tcPrChange w:id="16" w:author="kei" w:date="2012-10-11T15:30: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b/>
                <w:bCs/>
                <w:color w:val="000000"/>
                <w:sz w:val="18"/>
                <w:szCs w:val="18"/>
                <w:lang w:eastAsia="ja-JP"/>
              </w:rPr>
              <w:pPrChange w:id="17"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b/>
                <w:bCs/>
                <w:color w:val="000000"/>
                <w:sz w:val="18"/>
                <w:szCs w:val="18"/>
                <w:lang w:eastAsia="ja-JP"/>
              </w:rPr>
              <w:t>Low delay B HE10</w:t>
            </w:r>
          </w:p>
        </w:tc>
      </w:tr>
      <w:tr w:rsidR="00662AA3" w:rsidRPr="00662AA3" w:rsidTr="00BC72D5">
        <w:trPr>
          <w:trHeight w:val="255"/>
          <w:jc w:val="center"/>
          <w:trPrChange w:id="18" w:author="kei" w:date="2012-10-11T15:30:00Z">
            <w:trPr>
              <w:trHeight w:val="255"/>
            </w:trPr>
          </w:trPrChange>
        </w:trPr>
        <w:tc>
          <w:tcPr>
            <w:tcW w:w="1409" w:type="dxa"/>
            <w:tcBorders>
              <w:top w:val="nil"/>
              <w:left w:val="nil"/>
              <w:bottom w:val="nil"/>
              <w:right w:val="nil"/>
            </w:tcBorders>
            <w:shd w:val="clear" w:color="auto" w:fill="auto"/>
            <w:noWrap/>
            <w:vAlign w:val="bottom"/>
            <w:hideMark/>
            <w:tcPrChange w:id="19" w:author="kei" w:date="2012-10-11T15:30:00Z">
              <w:tcPr>
                <w:tcW w:w="1409"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Change w:id="20"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p>
        </w:tc>
        <w:tc>
          <w:tcPr>
            <w:tcW w:w="800" w:type="dxa"/>
            <w:tcBorders>
              <w:top w:val="nil"/>
              <w:left w:val="nil"/>
              <w:bottom w:val="single" w:sz="8" w:space="0" w:color="auto"/>
              <w:right w:val="nil"/>
            </w:tcBorders>
            <w:shd w:val="clear" w:color="auto" w:fill="auto"/>
            <w:noWrap/>
            <w:vAlign w:val="bottom"/>
            <w:hideMark/>
            <w:tcPrChange w:id="21" w:author="kei" w:date="2012-10-11T15:30:00Z">
              <w:tcPr>
                <w:tcW w:w="800" w:type="dxa"/>
                <w:tcBorders>
                  <w:top w:val="nil"/>
                  <w:left w:val="nil"/>
                  <w:bottom w:val="single" w:sz="8" w:space="0" w:color="auto"/>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22"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Y</w:t>
            </w:r>
          </w:p>
        </w:tc>
        <w:tc>
          <w:tcPr>
            <w:tcW w:w="800" w:type="dxa"/>
            <w:tcBorders>
              <w:top w:val="nil"/>
              <w:left w:val="nil"/>
              <w:bottom w:val="single" w:sz="8" w:space="0" w:color="auto"/>
              <w:right w:val="nil"/>
            </w:tcBorders>
            <w:shd w:val="clear" w:color="auto" w:fill="auto"/>
            <w:noWrap/>
            <w:vAlign w:val="bottom"/>
            <w:hideMark/>
            <w:tcPrChange w:id="23" w:author="kei" w:date="2012-10-11T15:30:00Z">
              <w:tcPr>
                <w:tcW w:w="800" w:type="dxa"/>
                <w:tcBorders>
                  <w:top w:val="nil"/>
                  <w:left w:val="nil"/>
                  <w:bottom w:val="single" w:sz="8" w:space="0" w:color="auto"/>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24"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U</w:t>
            </w:r>
          </w:p>
        </w:tc>
        <w:tc>
          <w:tcPr>
            <w:tcW w:w="800" w:type="dxa"/>
            <w:tcBorders>
              <w:top w:val="nil"/>
              <w:left w:val="nil"/>
              <w:bottom w:val="single" w:sz="8" w:space="0" w:color="auto"/>
              <w:right w:val="single" w:sz="8" w:space="0" w:color="auto"/>
            </w:tcBorders>
            <w:shd w:val="clear" w:color="auto" w:fill="auto"/>
            <w:noWrap/>
            <w:vAlign w:val="bottom"/>
            <w:hideMark/>
            <w:tcPrChange w:id="25" w:author="kei" w:date="2012-10-11T15:30:00Z">
              <w:tcPr>
                <w:tcW w:w="800" w:type="dxa"/>
                <w:tcBorders>
                  <w:top w:val="nil"/>
                  <w:left w:val="nil"/>
                  <w:bottom w:val="single" w:sz="8" w:space="0" w:color="auto"/>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26"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V</w:t>
            </w:r>
          </w:p>
        </w:tc>
        <w:tc>
          <w:tcPr>
            <w:tcW w:w="858" w:type="dxa"/>
            <w:tcBorders>
              <w:top w:val="nil"/>
              <w:left w:val="nil"/>
              <w:bottom w:val="nil"/>
              <w:right w:val="nil"/>
            </w:tcBorders>
            <w:shd w:val="clear" w:color="auto" w:fill="auto"/>
            <w:noWrap/>
            <w:vAlign w:val="bottom"/>
            <w:hideMark/>
            <w:tcPrChange w:id="27" w:author="kei" w:date="2012-10-11T15:30:00Z">
              <w:tcPr>
                <w:tcW w:w="858"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28"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Y</w:t>
            </w:r>
          </w:p>
        </w:tc>
        <w:tc>
          <w:tcPr>
            <w:tcW w:w="771" w:type="dxa"/>
            <w:tcBorders>
              <w:top w:val="nil"/>
              <w:left w:val="nil"/>
              <w:bottom w:val="nil"/>
              <w:right w:val="nil"/>
            </w:tcBorders>
            <w:shd w:val="clear" w:color="auto" w:fill="auto"/>
            <w:noWrap/>
            <w:vAlign w:val="bottom"/>
            <w:hideMark/>
            <w:tcPrChange w:id="29" w:author="kei" w:date="2012-10-11T15:30:00Z">
              <w:tcPr>
                <w:tcW w:w="771"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30"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U</w:t>
            </w:r>
          </w:p>
        </w:tc>
        <w:tc>
          <w:tcPr>
            <w:tcW w:w="771" w:type="dxa"/>
            <w:tcBorders>
              <w:top w:val="nil"/>
              <w:left w:val="nil"/>
              <w:bottom w:val="nil"/>
              <w:right w:val="single" w:sz="8" w:space="0" w:color="auto"/>
            </w:tcBorders>
            <w:shd w:val="clear" w:color="auto" w:fill="auto"/>
            <w:noWrap/>
            <w:vAlign w:val="bottom"/>
            <w:hideMark/>
            <w:tcPrChange w:id="31" w:author="kei" w:date="2012-10-11T15:30:00Z">
              <w:tcPr>
                <w:tcW w:w="771" w:type="dxa"/>
                <w:tcBorders>
                  <w:top w:val="nil"/>
                  <w:left w:val="nil"/>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32"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V</w:t>
            </w:r>
          </w:p>
        </w:tc>
        <w:tc>
          <w:tcPr>
            <w:tcW w:w="811" w:type="dxa"/>
            <w:tcBorders>
              <w:top w:val="nil"/>
              <w:left w:val="nil"/>
              <w:bottom w:val="nil"/>
              <w:right w:val="nil"/>
            </w:tcBorders>
            <w:shd w:val="clear" w:color="auto" w:fill="auto"/>
            <w:noWrap/>
            <w:vAlign w:val="bottom"/>
            <w:hideMark/>
            <w:tcPrChange w:id="33" w:author="kei" w:date="2012-10-11T15:30:00Z">
              <w:tcPr>
                <w:tcW w:w="811"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34"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Y</w:t>
            </w:r>
          </w:p>
        </w:tc>
        <w:tc>
          <w:tcPr>
            <w:tcW w:w="713" w:type="dxa"/>
            <w:tcBorders>
              <w:top w:val="nil"/>
              <w:left w:val="nil"/>
              <w:bottom w:val="nil"/>
              <w:right w:val="nil"/>
            </w:tcBorders>
            <w:shd w:val="clear" w:color="auto" w:fill="auto"/>
            <w:noWrap/>
            <w:vAlign w:val="bottom"/>
            <w:hideMark/>
            <w:tcPrChange w:id="35" w:author="kei" w:date="2012-10-11T15:30:00Z">
              <w:tcPr>
                <w:tcW w:w="713"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36"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U</w:t>
            </w:r>
          </w:p>
        </w:tc>
        <w:tc>
          <w:tcPr>
            <w:tcW w:w="876" w:type="dxa"/>
            <w:tcBorders>
              <w:top w:val="nil"/>
              <w:left w:val="nil"/>
              <w:bottom w:val="nil"/>
              <w:right w:val="single" w:sz="8" w:space="0" w:color="auto"/>
            </w:tcBorders>
            <w:shd w:val="clear" w:color="auto" w:fill="auto"/>
            <w:noWrap/>
            <w:vAlign w:val="bottom"/>
            <w:hideMark/>
            <w:tcPrChange w:id="37" w:author="kei" w:date="2012-10-11T15:30:00Z">
              <w:tcPr>
                <w:tcW w:w="876" w:type="dxa"/>
                <w:tcBorders>
                  <w:top w:val="nil"/>
                  <w:left w:val="nil"/>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38"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V</w:t>
            </w:r>
          </w:p>
        </w:tc>
      </w:tr>
      <w:tr w:rsidR="00662AA3" w:rsidRPr="00662AA3" w:rsidTr="00BC72D5">
        <w:trPr>
          <w:trHeight w:val="240"/>
          <w:jc w:val="center"/>
          <w:trPrChange w:id="39" w:author="kei" w:date="2012-10-11T15:30:00Z">
            <w:trPr>
              <w:trHeight w:val="240"/>
            </w:trPr>
          </w:trPrChange>
        </w:trPr>
        <w:tc>
          <w:tcPr>
            <w:tcW w:w="1409" w:type="dxa"/>
            <w:tcBorders>
              <w:top w:val="single" w:sz="8" w:space="0" w:color="auto"/>
              <w:left w:val="single" w:sz="8" w:space="0" w:color="auto"/>
              <w:bottom w:val="nil"/>
              <w:right w:val="single" w:sz="8" w:space="0" w:color="auto"/>
            </w:tcBorders>
            <w:shd w:val="clear" w:color="auto" w:fill="auto"/>
            <w:noWrap/>
            <w:vAlign w:val="bottom"/>
            <w:hideMark/>
            <w:tcPrChange w:id="40" w:author="kei" w:date="2012-10-11T15:30:00Z">
              <w:tcPr>
                <w:tcW w:w="1409" w:type="dxa"/>
                <w:tcBorders>
                  <w:top w:val="single" w:sz="8" w:space="0" w:color="auto"/>
                  <w:left w:val="single" w:sz="8" w:space="0" w:color="auto"/>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Change w:id="41"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r w:rsidRPr="00662AA3">
              <w:rPr>
                <w:rFonts w:ascii="Arial" w:eastAsia="ＭＳ Ｐゴシック" w:hAnsi="Arial" w:cs="Arial"/>
                <w:color w:val="000000"/>
                <w:sz w:val="18"/>
                <w:szCs w:val="18"/>
                <w:lang w:eastAsia="ja-JP"/>
              </w:rPr>
              <w:t>Kimono</w:t>
            </w:r>
          </w:p>
        </w:tc>
        <w:tc>
          <w:tcPr>
            <w:tcW w:w="800" w:type="dxa"/>
            <w:tcBorders>
              <w:top w:val="single" w:sz="8" w:space="0" w:color="auto"/>
              <w:left w:val="single" w:sz="8" w:space="0" w:color="auto"/>
              <w:bottom w:val="nil"/>
              <w:right w:val="nil"/>
            </w:tcBorders>
            <w:shd w:val="clear" w:color="000000" w:fill="CCFFCC"/>
            <w:noWrap/>
            <w:vAlign w:val="bottom"/>
            <w:hideMark/>
            <w:tcPrChange w:id="42" w:author="kei" w:date="2012-10-11T15:30:00Z">
              <w:tcPr>
                <w:tcW w:w="800" w:type="dxa"/>
                <w:tcBorders>
                  <w:top w:val="single" w:sz="8" w:space="0" w:color="auto"/>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43"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-5.4%</w:t>
            </w:r>
          </w:p>
        </w:tc>
        <w:tc>
          <w:tcPr>
            <w:tcW w:w="800" w:type="dxa"/>
            <w:tcBorders>
              <w:top w:val="nil"/>
              <w:left w:val="nil"/>
              <w:bottom w:val="nil"/>
              <w:right w:val="nil"/>
            </w:tcBorders>
            <w:shd w:val="clear" w:color="auto" w:fill="auto"/>
            <w:noWrap/>
            <w:vAlign w:val="bottom"/>
            <w:hideMark/>
            <w:tcPrChange w:id="44" w:author="kei" w:date="2012-10-11T15:30:00Z">
              <w:tcPr>
                <w:tcW w:w="800"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45"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-1.4%</w:t>
            </w:r>
          </w:p>
        </w:tc>
        <w:tc>
          <w:tcPr>
            <w:tcW w:w="800" w:type="dxa"/>
            <w:tcBorders>
              <w:top w:val="single" w:sz="8" w:space="0" w:color="auto"/>
              <w:left w:val="nil"/>
              <w:bottom w:val="nil"/>
              <w:right w:val="single" w:sz="8" w:space="0" w:color="auto"/>
            </w:tcBorders>
            <w:shd w:val="clear" w:color="000000" w:fill="FFC7CE"/>
            <w:noWrap/>
            <w:vAlign w:val="bottom"/>
            <w:hideMark/>
            <w:tcPrChange w:id="46" w:author="kei" w:date="2012-10-11T15:30:00Z">
              <w:tcPr>
                <w:tcW w:w="800" w:type="dxa"/>
                <w:tcBorders>
                  <w:top w:val="single" w:sz="8" w:space="0" w:color="auto"/>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47"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3.4%</w:t>
            </w:r>
          </w:p>
        </w:tc>
        <w:tc>
          <w:tcPr>
            <w:tcW w:w="858" w:type="dxa"/>
            <w:tcBorders>
              <w:top w:val="single" w:sz="8" w:space="0" w:color="auto"/>
              <w:left w:val="single" w:sz="8" w:space="0" w:color="auto"/>
              <w:bottom w:val="nil"/>
              <w:right w:val="nil"/>
            </w:tcBorders>
            <w:shd w:val="clear" w:color="000000" w:fill="CCFFCC"/>
            <w:noWrap/>
            <w:vAlign w:val="bottom"/>
            <w:hideMark/>
            <w:tcPrChange w:id="48" w:author="kei" w:date="2012-10-11T15:30:00Z">
              <w:tcPr>
                <w:tcW w:w="858" w:type="dxa"/>
                <w:tcBorders>
                  <w:top w:val="single" w:sz="8" w:space="0" w:color="auto"/>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49"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-3.8%</w:t>
            </w:r>
          </w:p>
        </w:tc>
        <w:tc>
          <w:tcPr>
            <w:tcW w:w="771" w:type="dxa"/>
            <w:tcBorders>
              <w:top w:val="single" w:sz="8" w:space="0" w:color="auto"/>
              <w:left w:val="nil"/>
              <w:bottom w:val="nil"/>
              <w:right w:val="nil"/>
            </w:tcBorders>
            <w:shd w:val="clear" w:color="000000" w:fill="FFC7CE"/>
            <w:noWrap/>
            <w:vAlign w:val="bottom"/>
            <w:hideMark/>
            <w:tcPrChange w:id="50" w:author="kei" w:date="2012-10-11T15:30:00Z">
              <w:tcPr>
                <w:tcW w:w="771" w:type="dxa"/>
                <w:tcBorders>
                  <w:top w:val="single" w:sz="8" w:space="0" w:color="auto"/>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51"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5.7%</w:t>
            </w:r>
          </w:p>
        </w:tc>
        <w:tc>
          <w:tcPr>
            <w:tcW w:w="771" w:type="dxa"/>
            <w:tcBorders>
              <w:top w:val="single" w:sz="8" w:space="0" w:color="auto"/>
              <w:left w:val="nil"/>
              <w:bottom w:val="nil"/>
              <w:right w:val="single" w:sz="8" w:space="0" w:color="auto"/>
            </w:tcBorders>
            <w:shd w:val="clear" w:color="000000" w:fill="FFC7CE"/>
            <w:noWrap/>
            <w:vAlign w:val="bottom"/>
            <w:hideMark/>
            <w:tcPrChange w:id="52" w:author="kei" w:date="2012-10-11T15:30:00Z">
              <w:tcPr>
                <w:tcW w:w="771" w:type="dxa"/>
                <w:tcBorders>
                  <w:top w:val="single" w:sz="8" w:space="0" w:color="auto"/>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53"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6.7%</w:t>
            </w:r>
          </w:p>
        </w:tc>
        <w:tc>
          <w:tcPr>
            <w:tcW w:w="811" w:type="dxa"/>
            <w:tcBorders>
              <w:top w:val="single" w:sz="8" w:space="0" w:color="auto"/>
              <w:left w:val="single" w:sz="8" w:space="0" w:color="auto"/>
              <w:bottom w:val="nil"/>
              <w:right w:val="nil"/>
            </w:tcBorders>
            <w:shd w:val="clear" w:color="000000" w:fill="CCFFCC"/>
            <w:noWrap/>
            <w:vAlign w:val="bottom"/>
            <w:hideMark/>
            <w:tcPrChange w:id="54" w:author="kei" w:date="2012-10-11T15:30:00Z">
              <w:tcPr>
                <w:tcW w:w="811" w:type="dxa"/>
                <w:tcBorders>
                  <w:top w:val="single" w:sz="8" w:space="0" w:color="auto"/>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55"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-3.4%</w:t>
            </w:r>
          </w:p>
        </w:tc>
        <w:tc>
          <w:tcPr>
            <w:tcW w:w="713" w:type="dxa"/>
            <w:tcBorders>
              <w:top w:val="single" w:sz="8" w:space="0" w:color="auto"/>
              <w:left w:val="nil"/>
              <w:bottom w:val="nil"/>
              <w:right w:val="nil"/>
            </w:tcBorders>
            <w:shd w:val="clear" w:color="000000" w:fill="FFC7CE"/>
            <w:noWrap/>
            <w:vAlign w:val="bottom"/>
            <w:hideMark/>
            <w:tcPrChange w:id="56" w:author="kei" w:date="2012-10-11T15:30:00Z">
              <w:tcPr>
                <w:tcW w:w="713" w:type="dxa"/>
                <w:tcBorders>
                  <w:top w:val="single" w:sz="8" w:space="0" w:color="auto"/>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57"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3.6%</w:t>
            </w:r>
          </w:p>
        </w:tc>
        <w:tc>
          <w:tcPr>
            <w:tcW w:w="876" w:type="dxa"/>
            <w:tcBorders>
              <w:top w:val="single" w:sz="8" w:space="0" w:color="auto"/>
              <w:left w:val="nil"/>
              <w:bottom w:val="nil"/>
              <w:right w:val="single" w:sz="8" w:space="0" w:color="auto"/>
            </w:tcBorders>
            <w:shd w:val="clear" w:color="000000" w:fill="FFC7CE"/>
            <w:noWrap/>
            <w:vAlign w:val="bottom"/>
            <w:hideMark/>
            <w:tcPrChange w:id="58" w:author="kei" w:date="2012-10-11T15:30:00Z">
              <w:tcPr>
                <w:tcW w:w="876" w:type="dxa"/>
                <w:tcBorders>
                  <w:top w:val="single" w:sz="8" w:space="0" w:color="auto"/>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59"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7.8%</w:t>
            </w:r>
          </w:p>
        </w:tc>
      </w:tr>
      <w:tr w:rsidR="00662AA3" w:rsidRPr="00662AA3" w:rsidTr="00BC72D5">
        <w:trPr>
          <w:trHeight w:val="240"/>
          <w:jc w:val="center"/>
          <w:trPrChange w:id="60" w:author="kei" w:date="2012-10-11T15:30: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61" w:author="kei" w:date="2012-10-11T15:30:00Z">
              <w:tcPr>
                <w:tcW w:w="1409" w:type="dxa"/>
                <w:tcBorders>
                  <w:top w:val="nil"/>
                  <w:left w:val="single" w:sz="8" w:space="0" w:color="auto"/>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Change w:id="62"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proofErr w:type="spellStart"/>
            <w:r w:rsidRPr="00662AA3">
              <w:rPr>
                <w:rFonts w:ascii="Arial" w:eastAsia="ＭＳ Ｐゴシック" w:hAnsi="Arial" w:cs="Arial"/>
                <w:color w:val="000000"/>
                <w:sz w:val="18"/>
                <w:szCs w:val="18"/>
                <w:lang w:eastAsia="ja-JP"/>
              </w:rPr>
              <w:t>Parkscene</w:t>
            </w:r>
            <w:proofErr w:type="spellEnd"/>
            <w:r w:rsidRPr="00662AA3">
              <w:rPr>
                <w:rFonts w:ascii="Arial" w:eastAsia="ＭＳ Ｐゴシック" w:hAnsi="Arial" w:cs="Arial"/>
                <w:color w:val="000000"/>
                <w:sz w:val="18"/>
                <w:szCs w:val="18"/>
                <w:lang w:eastAsia="ja-JP"/>
              </w:rPr>
              <w:t xml:space="preserve"> </w:t>
            </w:r>
          </w:p>
        </w:tc>
        <w:tc>
          <w:tcPr>
            <w:tcW w:w="800" w:type="dxa"/>
            <w:tcBorders>
              <w:top w:val="nil"/>
              <w:left w:val="single" w:sz="8" w:space="0" w:color="auto"/>
              <w:bottom w:val="nil"/>
              <w:right w:val="nil"/>
            </w:tcBorders>
            <w:shd w:val="clear" w:color="000000" w:fill="CCFFCC"/>
            <w:noWrap/>
            <w:vAlign w:val="bottom"/>
            <w:hideMark/>
            <w:tcPrChange w:id="63" w:author="kei" w:date="2012-10-11T15:30:00Z">
              <w:tcPr>
                <w:tcW w:w="800"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64"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-6.2%</w:t>
            </w:r>
          </w:p>
        </w:tc>
        <w:tc>
          <w:tcPr>
            <w:tcW w:w="800" w:type="dxa"/>
            <w:tcBorders>
              <w:top w:val="nil"/>
              <w:left w:val="nil"/>
              <w:bottom w:val="nil"/>
              <w:right w:val="nil"/>
            </w:tcBorders>
            <w:shd w:val="clear" w:color="auto" w:fill="auto"/>
            <w:noWrap/>
            <w:vAlign w:val="bottom"/>
            <w:hideMark/>
            <w:tcPrChange w:id="65" w:author="kei" w:date="2012-10-11T15:30:00Z">
              <w:tcPr>
                <w:tcW w:w="800"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66"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-1.3%</w:t>
            </w:r>
          </w:p>
        </w:tc>
        <w:tc>
          <w:tcPr>
            <w:tcW w:w="800" w:type="dxa"/>
            <w:tcBorders>
              <w:top w:val="nil"/>
              <w:left w:val="nil"/>
              <w:bottom w:val="nil"/>
              <w:right w:val="single" w:sz="8" w:space="0" w:color="auto"/>
            </w:tcBorders>
            <w:shd w:val="clear" w:color="auto" w:fill="auto"/>
            <w:noWrap/>
            <w:vAlign w:val="bottom"/>
            <w:hideMark/>
            <w:tcPrChange w:id="67" w:author="kei" w:date="2012-10-11T15:30:00Z">
              <w:tcPr>
                <w:tcW w:w="800" w:type="dxa"/>
                <w:tcBorders>
                  <w:top w:val="nil"/>
                  <w:left w:val="nil"/>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68"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0.6%</w:t>
            </w:r>
          </w:p>
        </w:tc>
        <w:tc>
          <w:tcPr>
            <w:tcW w:w="858" w:type="dxa"/>
            <w:tcBorders>
              <w:top w:val="nil"/>
              <w:left w:val="single" w:sz="8" w:space="0" w:color="auto"/>
              <w:bottom w:val="nil"/>
              <w:right w:val="nil"/>
            </w:tcBorders>
            <w:shd w:val="clear" w:color="000000" w:fill="CCFFCC"/>
            <w:noWrap/>
            <w:vAlign w:val="bottom"/>
            <w:hideMark/>
            <w:tcPrChange w:id="69" w:author="kei" w:date="2012-10-11T15:30:00Z">
              <w:tcPr>
                <w:tcW w:w="858"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70"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-5.0%</w:t>
            </w:r>
          </w:p>
        </w:tc>
        <w:tc>
          <w:tcPr>
            <w:tcW w:w="771" w:type="dxa"/>
            <w:tcBorders>
              <w:top w:val="nil"/>
              <w:left w:val="nil"/>
              <w:bottom w:val="nil"/>
              <w:right w:val="nil"/>
            </w:tcBorders>
            <w:shd w:val="clear" w:color="000000" w:fill="FFC7CE"/>
            <w:noWrap/>
            <w:vAlign w:val="bottom"/>
            <w:hideMark/>
            <w:tcPrChange w:id="71" w:author="kei" w:date="2012-10-11T15:30:00Z">
              <w:tcPr>
                <w:tcW w:w="771" w:type="dxa"/>
                <w:tcBorders>
                  <w:top w:val="nil"/>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72"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3.7%</w:t>
            </w:r>
          </w:p>
        </w:tc>
        <w:tc>
          <w:tcPr>
            <w:tcW w:w="771" w:type="dxa"/>
            <w:tcBorders>
              <w:top w:val="nil"/>
              <w:left w:val="nil"/>
              <w:bottom w:val="nil"/>
              <w:right w:val="single" w:sz="8" w:space="0" w:color="auto"/>
            </w:tcBorders>
            <w:shd w:val="clear" w:color="auto" w:fill="auto"/>
            <w:noWrap/>
            <w:vAlign w:val="bottom"/>
            <w:hideMark/>
            <w:tcPrChange w:id="73" w:author="kei" w:date="2012-10-11T15:30:00Z">
              <w:tcPr>
                <w:tcW w:w="771" w:type="dxa"/>
                <w:tcBorders>
                  <w:top w:val="nil"/>
                  <w:left w:val="nil"/>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74"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-1.2%</w:t>
            </w:r>
          </w:p>
        </w:tc>
        <w:tc>
          <w:tcPr>
            <w:tcW w:w="811" w:type="dxa"/>
            <w:tcBorders>
              <w:top w:val="nil"/>
              <w:left w:val="single" w:sz="8" w:space="0" w:color="auto"/>
              <w:bottom w:val="nil"/>
              <w:right w:val="nil"/>
            </w:tcBorders>
            <w:shd w:val="clear" w:color="000000" w:fill="CCFFCC"/>
            <w:noWrap/>
            <w:vAlign w:val="bottom"/>
            <w:hideMark/>
            <w:tcPrChange w:id="75" w:author="kei" w:date="2012-10-11T15:30:00Z">
              <w:tcPr>
                <w:tcW w:w="811"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76"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-4.7%</w:t>
            </w:r>
          </w:p>
        </w:tc>
        <w:tc>
          <w:tcPr>
            <w:tcW w:w="713" w:type="dxa"/>
            <w:tcBorders>
              <w:top w:val="nil"/>
              <w:left w:val="nil"/>
              <w:bottom w:val="nil"/>
              <w:right w:val="nil"/>
            </w:tcBorders>
            <w:shd w:val="clear" w:color="auto" w:fill="auto"/>
            <w:noWrap/>
            <w:vAlign w:val="bottom"/>
            <w:hideMark/>
            <w:tcPrChange w:id="77" w:author="kei" w:date="2012-10-11T15:30:00Z">
              <w:tcPr>
                <w:tcW w:w="713"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78"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2.6%</w:t>
            </w:r>
          </w:p>
        </w:tc>
        <w:tc>
          <w:tcPr>
            <w:tcW w:w="876" w:type="dxa"/>
            <w:tcBorders>
              <w:top w:val="nil"/>
              <w:left w:val="nil"/>
              <w:bottom w:val="nil"/>
              <w:right w:val="single" w:sz="8" w:space="0" w:color="auto"/>
            </w:tcBorders>
            <w:shd w:val="clear" w:color="auto" w:fill="auto"/>
            <w:noWrap/>
            <w:vAlign w:val="bottom"/>
            <w:hideMark/>
            <w:tcPrChange w:id="79" w:author="kei" w:date="2012-10-11T15:30:00Z">
              <w:tcPr>
                <w:tcW w:w="876" w:type="dxa"/>
                <w:tcBorders>
                  <w:top w:val="nil"/>
                  <w:left w:val="nil"/>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80"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-0.1%</w:t>
            </w:r>
          </w:p>
        </w:tc>
      </w:tr>
      <w:tr w:rsidR="00662AA3" w:rsidRPr="00662AA3" w:rsidTr="00BC72D5">
        <w:trPr>
          <w:trHeight w:val="240"/>
          <w:jc w:val="center"/>
          <w:trPrChange w:id="81" w:author="kei" w:date="2012-10-11T15:30: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82" w:author="kei" w:date="2012-10-11T15:30:00Z">
              <w:tcPr>
                <w:tcW w:w="1409" w:type="dxa"/>
                <w:tcBorders>
                  <w:top w:val="nil"/>
                  <w:left w:val="single" w:sz="8" w:space="0" w:color="auto"/>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Change w:id="83"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proofErr w:type="spellStart"/>
            <w:r w:rsidRPr="00662AA3">
              <w:rPr>
                <w:rFonts w:ascii="Arial" w:eastAsia="ＭＳ Ｐゴシック" w:hAnsi="Arial" w:cs="Arial"/>
                <w:color w:val="000000"/>
                <w:sz w:val="18"/>
                <w:szCs w:val="18"/>
                <w:lang w:eastAsia="ja-JP"/>
              </w:rPr>
              <w:t>BirdsInCage</w:t>
            </w:r>
            <w:proofErr w:type="spellEnd"/>
          </w:p>
        </w:tc>
        <w:tc>
          <w:tcPr>
            <w:tcW w:w="800" w:type="dxa"/>
            <w:tcBorders>
              <w:top w:val="nil"/>
              <w:left w:val="single" w:sz="8" w:space="0" w:color="auto"/>
              <w:bottom w:val="nil"/>
              <w:right w:val="nil"/>
            </w:tcBorders>
            <w:shd w:val="clear" w:color="000000" w:fill="CCFFCC"/>
            <w:noWrap/>
            <w:vAlign w:val="bottom"/>
            <w:hideMark/>
            <w:tcPrChange w:id="84" w:author="kei" w:date="2012-10-11T15:30:00Z">
              <w:tcPr>
                <w:tcW w:w="800"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85"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-3.4%</w:t>
            </w:r>
          </w:p>
        </w:tc>
        <w:tc>
          <w:tcPr>
            <w:tcW w:w="800" w:type="dxa"/>
            <w:tcBorders>
              <w:top w:val="nil"/>
              <w:left w:val="nil"/>
              <w:bottom w:val="nil"/>
              <w:right w:val="nil"/>
            </w:tcBorders>
            <w:shd w:val="clear" w:color="000000" w:fill="CCFFCC"/>
            <w:noWrap/>
            <w:vAlign w:val="bottom"/>
            <w:hideMark/>
            <w:tcPrChange w:id="86" w:author="kei" w:date="2012-10-11T15:30:00Z">
              <w:tcPr>
                <w:tcW w:w="800" w:type="dxa"/>
                <w:tcBorders>
                  <w:top w:val="nil"/>
                  <w:left w:val="nil"/>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87"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-4.2%</w:t>
            </w:r>
          </w:p>
        </w:tc>
        <w:tc>
          <w:tcPr>
            <w:tcW w:w="800" w:type="dxa"/>
            <w:tcBorders>
              <w:top w:val="nil"/>
              <w:left w:val="nil"/>
              <w:bottom w:val="nil"/>
              <w:right w:val="single" w:sz="8" w:space="0" w:color="auto"/>
            </w:tcBorders>
            <w:shd w:val="clear" w:color="000000" w:fill="FFC7CE"/>
            <w:noWrap/>
            <w:vAlign w:val="bottom"/>
            <w:hideMark/>
            <w:tcPrChange w:id="88" w:author="kei" w:date="2012-10-11T15:30:00Z">
              <w:tcPr>
                <w:tcW w:w="800" w:type="dxa"/>
                <w:tcBorders>
                  <w:top w:val="nil"/>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89"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5.7%</w:t>
            </w:r>
          </w:p>
        </w:tc>
        <w:tc>
          <w:tcPr>
            <w:tcW w:w="858" w:type="dxa"/>
            <w:tcBorders>
              <w:top w:val="nil"/>
              <w:left w:val="single" w:sz="8" w:space="0" w:color="auto"/>
              <w:bottom w:val="nil"/>
              <w:right w:val="nil"/>
            </w:tcBorders>
            <w:shd w:val="clear" w:color="000000" w:fill="CCFFCC"/>
            <w:noWrap/>
            <w:vAlign w:val="bottom"/>
            <w:hideMark/>
            <w:tcPrChange w:id="90" w:author="kei" w:date="2012-10-11T15:30:00Z">
              <w:tcPr>
                <w:tcW w:w="858"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91"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-3.8%</w:t>
            </w:r>
          </w:p>
        </w:tc>
        <w:tc>
          <w:tcPr>
            <w:tcW w:w="771" w:type="dxa"/>
            <w:tcBorders>
              <w:top w:val="nil"/>
              <w:left w:val="nil"/>
              <w:bottom w:val="nil"/>
              <w:right w:val="nil"/>
            </w:tcBorders>
            <w:shd w:val="clear" w:color="000000" w:fill="FFC7CE"/>
            <w:noWrap/>
            <w:vAlign w:val="bottom"/>
            <w:hideMark/>
            <w:tcPrChange w:id="92" w:author="kei" w:date="2012-10-11T15:30:00Z">
              <w:tcPr>
                <w:tcW w:w="771" w:type="dxa"/>
                <w:tcBorders>
                  <w:top w:val="nil"/>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93"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14.1%</w:t>
            </w:r>
          </w:p>
        </w:tc>
        <w:tc>
          <w:tcPr>
            <w:tcW w:w="771" w:type="dxa"/>
            <w:tcBorders>
              <w:top w:val="nil"/>
              <w:left w:val="nil"/>
              <w:bottom w:val="nil"/>
              <w:right w:val="single" w:sz="8" w:space="0" w:color="auto"/>
            </w:tcBorders>
            <w:shd w:val="clear" w:color="000000" w:fill="FFC7CE"/>
            <w:noWrap/>
            <w:vAlign w:val="bottom"/>
            <w:hideMark/>
            <w:tcPrChange w:id="94" w:author="kei" w:date="2012-10-11T15:30:00Z">
              <w:tcPr>
                <w:tcW w:w="771" w:type="dxa"/>
                <w:tcBorders>
                  <w:top w:val="nil"/>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95"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10.0%</w:t>
            </w:r>
          </w:p>
        </w:tc>
        <w:tc>
          <w:tcPr>
            <w:tcW w:w="811" w:type="dxa"/>
            <w:tcBorders>
              <w:top w:val="nil"/>
              <w:left w:val="nil"/>
              <w:bottom w:val="nil"/>
              <w:right w:val="nil"/>
            </w:tcBorders>
            <w:shd w:val="clear" w:color="auto" w:fill="auto"/>
            <w:noWrap/>
            <w:vAlign w:val="bottom"/>
            <w:hideMark/>
            <w:tcPrChange w:id="96" w:author="kei" w:date="2012-10-11T15:30:00Z">
              <w:tcPr>
                <w:tcW w:w="811"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97"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-2.7%</w:t>
            </w:r>
          </w:p>
        </w:tc>
        <w:tc>
          <w:tcPr>
            <w:tcW w:w="713" w:type="dxa"/>
            <w:tcBorders>
              <w:top w:val="nil"/>
              <w:left w:val="nil"/>
              <w:bottom w:val="nil"/>
              <w:right w:val="nil"/>
            </w:tcBorders>
            <w:shd w:val="clear" w:color="000000" w:fill="FFC7CE"/>
            <w:noWrap/>
            <w:vAlign w:val="bottom"/>
            <w:hideMark/>
            <w:tcPrChange w:id="98" w:author="kei" w:date="2012-10-11T15:30:00Z">
              <w:tcPr>
                <w:tcW w:w="713" w:type="dxa"/>
                <w:tcBorders>
                  <w:top w:val="nil"/>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99"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9.1%</w:t>
            </w:r>
          </w:p>
        </w:tc>
        <w:tc>
          <w:tcPr>
            <w:tcW w:w="876" w:type="dxa"/>
            <w:tcBorders>
              <w:top w:val="nil"/>
              <w:left w:val="nil"/>
              <w:bottom w:val="nil"/>
              <w:right w:val="single" w:sz="8" w:space="0" w:color="auto"/>
            </w:tcBorders>
            <w:shd w:val="clear" w:color="000000" w:fill="FFC7CE"/>
            <w:noWrap/>
            <w:vAlign w:val="bottom"/>
            <w:hideMark/>
            <w:tcPrChange w:id="100" w:author="kei" w:date="2012-10-11T15:30:00Z">
              <w:tcPr>
                <w:tcW w:w="876" w:type="dxa"/>
                <w:tcBorders>
                  <w:top w:val="nil"/>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01"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4.8%</w:t>
            </w:r>
          </w:p>
        </w:tc>
      </w:tr>
      <w:tr w:rsidR="00662AA3" w:rsidRPr="00662AA3" w:rsidTr="00BC72D5">
        <w:trPr>
          <w:trHeight w:val="240"/>
          <w:jc w:val="center"/>
          <w:trPrChange w:id="102" w:author="kei" w:date="2012-10-11T15:30: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103" w:author="kei" w:date="2012-10-11T15:30:00Z">
              <w:tcPr>
                <w:tcW w:w="1409" w:type="dxa"/>
                <w:tcBorders>
                  <w:top w:val="nil"/>
                  <w:left w:val="single" w:sz="8" w:space="0" w:color="auto"/>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Change w:id="104"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proofErr w:type="spellStart"/>
            <w:r w:rsidRPr="00662AA3">
              <w:rPr>
                <w:rFonts w:ascii="Arial" w:eastAsia="ＭＳ Ｐゴシック" w:hAnsi="Arial" w:cs="Arial"/>
                <w:color w:val="000000"/>
                <w:sz w:val="18"/>
                <w:szCs w:val="18"/>
                <w:lang w:eastAsia="ja-JP"/>
              </w:rPr>
              <w:t>DucksAndLegs</w:t>
            </w:r>
            <w:proofErr w:type="spellEnd"/>
          </w:p>
        </w:tc>
        <w:tc>
          <w:tcPr>
            <w:tcW w:w="800" w:type="dxa"/>
            <w:tcBorders>
              <w:top w:val="nil"/>
              <w:left w:val="single" w:sz="8" w:space="0" w:color="auto"/>
              <w:bottom w:val="nil"/>
              <w:right w:val="nil"/>
            </w:tcBorders>
            <w:shd w:val="clear" w:color="000000" w:fill="CCFFCC"/>
            <w:noWrap/>
            <w:vAlign w:val="bottom"/>
            <w:hideMark/>
            <w:tcPrChange w:id="105" w:author="kei" w:date="2012-10-11T15:30:00Z">
              <w:tcPr>
                <w:tcW w:w="800"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06"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-6.1%</w:t>
            </w:r>
          </w:p>
        </w:tc>
        <w:tc>
          <w:tcPr>
            <w:tcW w:w="800" w:type="dxa"/>
            <w:tcBorders>
              <w:top w:val="nil"/>
              <w:left w:val="nil"/>
              <w:bottom w:val="nil"/>
              <w:right w:val="nil"/>
            </w:tcBorders>
            <w:shd w:val="clear" w:color="auto" w:fill="auto"/>
            <w:noWrap/>
            <w:vAlign w:val="bottom"/>
            <w:hideMark/>
            <w:tcPrChange w:id="107" w:author="kei" w:date="2012-10-11T15:30:00Z">
              <w:tcPr>
                <w:tcW w:w="800"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08"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-1.1%</w:t>
            </w:r>
          </w:p>
        </w:tc>
        <w:tc>
          <w:tcPr>
            <w:tcW w:w="800" w:type="dxa"/>
            <w:tcBorders>
              <w:top w:val="nil"/>
              <w:left w:val="nil"/>
              <w:bottom w:val="nil"/>
              <w:right w:val="single" w:sz="8" w:space="0" w:color="auto"/>
            </w:tcBorders>
            <w:shd w:val="clear" w:color="auto" w:fill="auto"/>
            <w:noWrap/>
            <w:vAlign w:val="bottom"/>
            <w:hideMark/>
            <w:tcPrChange w:id="109" w:author="kei" w:date="2012-10-11T15:30:00Z">
              <w:tcPr>
                <w:tcW w:w="800" w:type="dxa"/>
                <w:tcBorders>
                  <w:top w:val="nil"/>
                  <w:left w:val="nil"/>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10"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1.5%</w:t>
            </w:r>
          </w:p>
        </w:tc>
        <w:tc>
          <w:tcPr>
            <w:tcW w:w="858" w:type="dxa"/>
            <w:tcBorders>
              <w:top w:val="nil"/>
              <w:left w:val="single" w:sz="8" w:space="0" w:color="auto"/>
              <w:bottom w:val="nil"/>
              <w:right w:val="nil"/>
            </w:tcBorders>
            <w:shd w:val="clear" w:color="000000" w:fill="CCFFCC"/>
            <w:noWrap/>
            <w:vAlign w:val="bottom"/>
            <w:hideMark/>
            <w:tcPrChange w:id="111" w:author="kei" w:date="2012-10-11T15:30:00Z">
              <w:tcPr>
                <w:tcW w:w="858"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12"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-10.7%</w:t>
            </w:r>
          </w:p>
        </w:tc>
        <w:tc>
          <w:tcPr>
            <w:tcW w:w="771" w:type="dxa"/>
            <w:tcBorders>
              <w:top w:val="nil"/>
              <w:left w:val="nil"/>
              <w:bottom w:val="nil"/>
              <w:right w:val="nil"/>
            </w:tcBorders>
            <w:shd w:val="clear" w:color="000000" w:fill="FFC7CE"/>
            <w:noWrap/>
            <w:vAlign w:val="bottom"/>
            <w:hideMark/>
            <w:tcPrChange w:id="113" w:author="kei" w:date="2012-10-11T15:30:00Z">
              <w:tcPr>
                <w:tcW w:w="771" w:type="dxa"/>
                <w:tcBorders>
                  <w:top w:val="nil"/>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14"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3.1%</w:t>
            </w:r>
          </w:p>
        </w:tc>
        <w:tc>
          <w:tcPr>
            <w:tcW w:w="771" w:type="dxa"/>
            <w:tcBorders>
              <w:top w:val="nil"/>
              <w:left w:val="nil"/>
              <w:bottom w:val="nil"/>
              <w:right w:val="single" w:sz="8" w:space="0" w:color="auto"/>
            </w:tcBorders>
            <w:shd w:val="clear" w:color="000000" w:fill="CCFFCC"/>
            <w:noWrap/>
            <w:vAlign w:val="bottom"/>
            <w:hideMark/>
            <w:tcPrChange w:id="115" w:author="kei" w:date="2012-10-11T15:30:00Z">
              <w:tcPr>
                <w:tcW w:w="771" w:type="dxa"/>
                <w:tcBorders>
                  <w:top w:val="nil"/>
                  <w:left w:val="nil"/>
                  <w:bottom w:val="nil"/>
                  <w:right w:val="single" w:sz="8" w:space="0" w:color="auto"/>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16"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-4.6%</w:t>
            </w:r>
          </w:p>
        </w:tc>
        <w:tc>
          <w:tcPr>
            <w:tcW w:w="811" w:type="dxa"/>
            <w:tcBorders>
              <w:top w:val="nil"/>
              <w:left w:val="single" w:sz="8" w:space="0" w:color="auto"/>
              <w:bottom w:val="nil"/>
              <w:right w:val="nil"/>
            </w:tcBorders>
            <w:shd w:val="clear" w:color="000000" w:fill="CCFFCC"/>
            <w:noWrap/>
            <w:vAlign w:val="bottom"/>
            <w:hideMark/>
            <w:tcPrChange w:id="117" w:author="kei" w:date="2012-10-11T15:30:00Z">
              <w:tcPr>
                <w:tcW w:w="811"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18"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-8.4%</w:t>
            </w:r>
          </w:p>
        </w:tc>
        <w:tc>
          <w:tcPr>
            <w:tcW w:w="713" w:type="dxa"/>
            <w:tcBorders>
              <w:top w:val="nil"/>
              <w:left w:val="nil"/>
              <w:bottom w:val="nil"/>
              <w:right w:val="nil"/>
            </w:tcBorders>
            <w:shd w:val="clear" w:color="auto" w:fill="auto"/>
            <w:noWrap/>
            <w:vAlign w:val="bottom"/>
            <w:hideMark/>
            <w:tcPrChange w:id="119" w:author="kei" w:date="2012-10-11T15:30:00Z">
              <w:tcPr>
                <w:tcW w:w="713"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20"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1.1%</w:t>
            </w:r>
          </w:p>
        </w:tc>
        <w:tc>
          <w:tcPr>
            <w:tcW w:w="876" w:type="dxa"/>
            <w:tcBorders>
              <w:top w:val="nil"/>
              <w:left w:val="nil"/>
              <w:bottom w:val="nil"/>
              <w:right w:val="single" w:sz="8" w:space="0" w:color="auto"/>
            </w:tcBorders>
            <w:shd w:val="clear" w:color="000000" w:fill="CCFFCC"/>
            <w:noWrap/>
            <w:vAlign w:val="bottom"/>
            <w:hideMark/>
            <w:tcPrChange w:id="121" w:author="kei" w:date="2012-10-11T15:30:00Z">
              <w:tcPr>
                <w:tcW w:w="876" w:type="dxa"/>
                <w:tcBorders>
                  <w:top w:val="nil"/>
                  <w:left w:val="nil"/>
                  <w:bottom w:val="nil"/>
                  <w:right w:val="single" w:sz="8" w:space="0" w:color="auto"/>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22"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-4.4%</w:t>
            </w:r>
          </w:p>
        </w:tc>
      </w:tr>
      <w:tr w:rsidR="00662AA3" w:rsidRPr="00662AA3" w:rsidTr="00BC72D5">
        <w:trPr>
          <w:trHeight w:val="240"/>
          <w:jc w:val="center"/>
          <w:trPrChange w:id="123" w:author="kei" w:date="2012-10-11T15:30: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124" w:author="kei" w:date="2012-10-11T15:30:00Z">
              <w:tcPr>
                <w:tcW w:w="1409" w:type="dxa"/>
                <w:tcBorders>
                  <w:top w:val="nil"/>
                  <w:left w:val="single" w:sz="8" w:space="0" w:color="auto"/>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Change w:id="125"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r w:rsidRPr="00662AA3">
              <w:rPr>
                <w:rFonts w:ascii="Arial" w:eastAsia="ＭＳ Ｐゴシック" w:hAnsi="Arial" w:cs="Arial"/>
                <w:color w:val="000000"/>
                <w:sz w:val="18"/>
                <w:szCs w:val="18"/>
                <w:lang w:eastAsia="ja-JP"/>
              </w:rPr>
              <w:t xml:space="preserve">Traffic </w:t>
            </w:r>
          </w:p>
        </w:tc>
        <w:tc>
          <w:tcPr>
            <w:tcW w:w="800" w:type="dxa"/>
            <w:tcBorders>
              <w:top w:val="nil"/>
              <w:left w:val="single" w:sz="8" w:space="0" w:color="auto"/>
              <w:bottom w:val="nil"/>
              <w:right w:val="nil"/>
            </w:tcBorders>
            <w:shd w:val="clear" w:color="000000" w:fill="CCFFCC"/>
            <w:noWrap/>
            <w:vAlign w:val="bottom"/>
            <w:hideMark/>
            <w:tcPrChange w:id="126" w:author="kei" w:date="2012-10-11T15:30:00Z">
              <w:tcPr>
                <w:tcW w:w="800"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27"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-5.0%</w:t>
            </w:r>
          </w:p>
        </w:tc>
        <w:tc>
          <w:tcPr>
            <w:tcW w:w="800" w:type="dxa"/>
            <w:tcBorders>
              <w:top w:val="nil"/>
              <w:left w:val="nil"/>
              <w:bottom w:val="nil"/>
              <w:right w:val="nil"/>
            </w:tcBorders>
            <w:shd w:val="clear" w:color="auto" w:fill="auto"/>
            <w:noWrap/>
            <w:vAlign w:val="bottom"/>
            <w:hideMark/>
            <w:tcPrChange w:id="128" w:author="kei" w:date="2012-10-11T15:30:00Z">
              <w:tcPr>
                <w:tcW w:w="800"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29"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-1.1%</w:t>
            </w:r>
          </w:p>
        </w:tc>
        <w:tc>
          <w:tcPr>
            <w:tcW w:w="800" w:type="dxa"/>
            <w:tcBorders>
              <w:top w:val="nil"/>
              <w:left w:val="nil"/>
              <w:bottom w:val="nil"/>
              <w:right w:val="single" w:sz="8" w:space="0" w:color="auto"/>
            </w:tcBorders>
            <w:shd w:val="clear" w:color="000000" w:fill="FFC7CE"/>
            <w:noWrap/>
            <w:vAlign w:val="bottom"/>
            <w:hideMark/>
            <w:tcPrChange w:id="130" w:author="kei" w:date="2012-10-11T15:30:00Z">
              <w:tcPr>
                <w:tcW w:w="800" w:type="dxa"/>
                <w:tcBorders>
                  <w:top w:val="nil"/>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31"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3.9%</w:t>
            </w:r>
          </w:p>
        </w:tc>
        <w:tc>
          <w:tcPr>
            <w:tcW w:w="858" w:type="dxa"/>
            <w:tcBorders>
              <w:top w:val="nil"/>
              <w:left w:val="single" w:sz="8" w:space="0" w:color="auto"/>
              <w:bottom w:val="nil"/>
              <w:right w:val="nil"/>
            </w:tcBorders>
            <w:shd w:val="clear" w:color="000000" w:fill="CCFFCC"/>
            <w:noWrap/>
            <w:vAlign w:val="bottom"/>
            <w:hideMark/>
            <w:tcPrChange w:id="132" w:author="kei" w:date="2012-10-11T15:30:00Z">
              <w:tcPr>
                <w:tcW w:w="858"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33"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-5.4%</w:t>
            </w:r>
          </w:p>
        </w:tc>
        <w:tc>
          <w:tcPr>
            <w:tcW w:w="771" w:type="dxa"/>
            <w:tcBorders>
              <w:top w:val="nil"/>
              <w:left w:val="nil"/>
              <w:bottom w:val="nil"/>
              <w:right w:val="nil"/>
            </w:tcBorders>
            <w:shd w:val="clear" w:color="000000" w:fill="FFC7CE"/>
            <w:noWrap/>
            <w:vAlign w:val="bottom"/>
            <w:hideMark/>
            <w:tcPrChange w:id="134" w:author="kei" w:date="2012-10-11T15:30:00Z">
              <w:tcPr>
                <w:tcW w:w="771" w:type="dxa"/>
                <w:tcBorders>
                  <w:top w:val="nil"/>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35"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5.0%</w:t>
            </w:r>
          </w:p>
        </w:tc>
        <w:tc>
          <w:tcPr>
            <w:tcW w:w="771" w:type="dxa"/>
            <w:tcBorders>
              <w:top w:val="nil"/>
              <w:left w:val="nil"/>
              <w:bottom w:val="nil"/>
              <w:right w:val="single" w:sz="8" w:space="0" w:color="auto"/>
            </w:tcBorders>
            <w:shd w:val="clear" w:color="000000" w:fill="FFC7CE"/>
            <w:noWrap/>
            <w:vAlign w:val="bottom"/>
            <w:hideMark/>
            <w:tcPrChange w:id="136" w:author="kei" w:date="2012-10-11T15:30:00Z">
              <w:tcPr>
                <w:tcW w:w="771" w:type="dxa"/>
                <w:tcBorders>
                  <w:top w:val="nil"/>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37"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9.3%</w:t>
            </w:r>
          </w:p>
        </w:tc>
        <w:tc>
          <w:tcPr>
            <w:tcW w:w="811" w:type="dxa"/>
            <w:tcBorders>
              <w:top w:val="nil"/>
              <w:left w:val="single" w:sz="8" w:space="0" w:color="auto"/>
              <w:bottom w:val="nil"/>
              <w:right w:val="nil"/>
            </w:tcBorders>
            <w:shd w:val="clear" w:color="000000" w:fill="CCFFCC"/>
            <w:noWrap/>
            <w:vAlign w:val="bottom"/>
            <w:hideMark/>
            <w:tcPrChange w:id="138" w:author="kei" w:date="2012-10-11T15:30:00Z">
              <w:tcPr>
                <w:tcW w:w="811"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39"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-4.8%</w:t>
            </w:r>
          </w:p>
        </w:tc>
        <w:tc>
          <w:tcPr>
            <w:tcW w:w="713" w:type="dxa"/>
            <w:tcBorders>
              <w:top w:val="nil"/>
              <w:left w:val="nil"/>
              <w:bottom w:val="nil"/>
              <w:right w:val="nil"/>
            </w:tcBorders>
            <w:shd w:val="clear" w:color="000000" w:fill="FFC7CE"/>
            <w:noWrap/>
            <w:vAlign w:val="bottom"/>
            <w:hideMark/>
            <w:tcPrChange w:id="140" w:author="kei" w:date="2012-10-11T15:30:00Z">
              <w:tcPr>
                <w:tcW w:w="713" w:type="dxa"/>
                <w:tcBorders>
                  <w:top w:val="nil"/>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41"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6.0%</w:t>
            </w:r>
          </w:p>
        </w:tc>
        <w:tc>
          <w:tcPr>
            <w:tcW w:w="876" w:type="dxa"/>
            <w:tcBorders>
              <w:top w:val="nil"/>
              <w:left w:val="nil"/>
              <w:bottom w:val="nil"/>
              <w:right w:val="single" w:sz="8" w:space="0" w:color="auto"/>
            </w:tcBorders>
            <w:shd w:val="clear" w:color="000000" w:fill="FFC7CE"/>
            <w:noWrap/>
            <w:vAlign w:val="bottom"/>
            <w:hideMark/>
            <w:tcPrChange w:id="142" w:author="kei" w:date="2012-10-11T15:30:00Z">
              <w:tcPr>
                <w:tcW w:w="876" w:type="dxa"/>
                <w:tcBorders>
                  <w:top w:val="nil"/>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43"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12.5%</w:t>
            </w:r>
          </w:p>
        </w:tc>
      </w:tr>
      <w:tr w:rsidR="00662AA3" w:rsidRPr="00662AA3" w:rsidTr="00BC72D5">
        <w:trPr>
          <w:trHeight w:val="240"/>
          <w:jc w:val="center"/>
          <w:trPrChange w:id="144" w:author="kei" w:date="2012-10-11T15:30: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145" w:author="kei" w:date="2012-10-11T15:30:00Z">
              <w:tcPr>
                <w:tcW w:w="1409" w:type="dxa"/>
                <w:tcBorders>
                  <w:top w:val="nil"/>
                  <w:left w:val="single" w:sz="8" w:space="0" w:color="auto"/>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Change w:id="146"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proofErr w:type="spellStart"/>
            <w:r w:rsidRPr="00662AA3">
              <w:rPr>
                <w:rFonts w:ascii="Arial" w:eastAsia="ＭＳ Ｐゴシック" w:hAnsi="Arial" w:cs="Arial"/>
                <w:color w:val="000000"/>
                <w:sz w:val="18"/>
                <w:szCs w:val="18"/>
                <w:lang w:eastAsia="ja-JP"/>
              </w:rPr>
              <w:t>CrowdRun</w:t>
            </w:r>
            <w:proofErr w:type="spellEnd"/>
            <w:r w:rsidRPr="00662AA3">
              <w:rPr>
                <w:rFonts w:ascii="Arial" w:eastAsia="ＭＳ Ｐゴシック" w:hAnsi="Arial" w:cs="Arial"/>
                <w:color w:val="000000"/>
                <w:sz w:val="18"/>
                <w:szCs w:val="18"/>
                <w:lang w:eastAsia="ja-JP"/>
              </w:rPr>
              <w:t xml:space="preserve"> </w:t>
            </w:r>
          </w:p>
        </w:tc>
        <w:tc>
          <w:tcPr>
            <w:tcW w:w="800" w:type="dxa"/>
            <w:tcBorders>
              <w:top w:val="nil"/>
              <w:left w:val="single" w:sz="8" w:space="0" w:color="auto"/>
              <w:bottom w:val="nil"/>
              <w:right w:val="nil"/>
            </w:tcBorders>
            <w:shd w:val="clear" w:color="000000" w:fill="CCFFCC"/>
            <w:noWrap/>
            <w:vAlign w:val="bottom"/>
            <w:hideMark/>
            <w:tcPrChange w:id="147" w:author="kei" w:date="2012-10-11T15:30:00Z">
              <w:tcPr>
                <w:tcW w:w="800"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48"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-5.0%</w:t>
            </w:r>
          </w:p>
        </w:tc>
        <w:tc>
          <w:tcPr>
            <w:tcW w:w="800" w:type="dxa"/>
            <w:tcBorders>
              <w:top w:val="nil"/>
              <w:left w:val="nil"/>
              <w:bottom w:val="nil"/>
              <w:right w:val="nil"/>
            </w:tcBorders>
            <w:shd w:val="clear" w:color="auto" w:fill="auto"/>
            <w:noWrap/>
            <w:vAlign w:val="bottom"/>
            <w:hideMark/>
            <w:tcPrChange w:id="149" w:author="kei" w:date="2012-10-11T15:30:00Z">
              <w:tcPr>
                <w:tcW w:w="800"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50"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-1.5%</w:t>
            </w:r>
          </w:p>
        </w:tc>
        <w:tc>
          <w:tcPr>
            <w:tcW w:w="800" w:type="dxa"/>
            <w:tcBorders>
              <w:top w:val="nil"/>
              <w:left w:val="nil"/>
              <w:bottom w:val="nil"/>
              <w:right w:val="single" w:sz="8" w:space="0" w:color="auto"/>
            </w:tcBorders>
            <w:shd w:val="clear" w:color="auto" w:fill="auto"/>
            <w:noWrap/>
            <w:vAlign w:val="bottom"/>
            <w:hideMark/>
            <w:tcPrChange w:id="151" w:author="kei" w:date="2012-10-11T15:30:00Z">
              <w:tcPr>
                <w:tcW w:w="800" w:type="dxa"/>
                <w:tcBorders>
                  <w:top w:val="nil"/>
                  <w:left w:val="nil"/>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52"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-0.1%</w:t>
            </w:r>
          </w:p>
        </w:tc>
        <w:tc>
          <w:tcPr>
            <w:tcW w:w="858" w:type="dxa"/>
            <w:tcBorders>
              <w:top w:val="nil"/>
              <w:left w:val="single" w:sz="8" w:space="0" w:color="auto"/>
              <w:bottom w:val="nil"/>
              <w:right w:val="nil"/>
            </w:tcBorders>
            <w:shd w:val="clear" w:color="000000" w:fill="CCFFCC"/>
            <w:noWrap/>
            <w:vAlign w:val="bottom"/>
            <w:hideMark/>
            <w:tcPrChange w:id="153" w:author="kei" w:date="2012-10-11T15:30:00Z">
              <w:tcPr>
                <w:tcW w:w="858" w:type="dxa"/>
                <w:tcBorders>
                  <w:top w:val="nil"/>
                  <w:left w:val="single" w:sz="8" w:space="0" w:color="auto"/>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54"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-3.9%</w:t>
            </w:r>
          </w:p>
        </w:tc>
        <w:tc>
          <w:tcPr>
            <w:tcW w:w="771" w:type="dxa"/>
            <w:tcBorders>
              <w:top w:val="nil"/>
              <w:left w:val="nil"/>
              <w:bottom w:val="nil"/>
              <w:right w:val="nil"/>
            </w:tcBorders>
            <w:shd w:val="clear" w:color="auto" w:fill="auto"/>
            <w:noWrap/>
            <w:vAlign w:val="bottom"/>
            <w:hideMark/>
            <w:tcPrChange w:id="155" w:author="kei" w:date="2012-10-11T15:30:00Z">
              <w:tcPr>
                <w:tcW w:w="771"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56"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2.6%</w:t>
            </w:r>
          </w:p>
        </w:tc>
        <w:tc>
          <w:tcPr>
            <w:tcW w:w="771" w:type="dxa"/>
            <w:tcBorders>
              <w:top w:val="nil"/>
              <w:left w:val="nil"/>
              <w:bottom w:val="nil"/>
              <w:right w:val="single" w:sz="8" w:space="0" w:color="auto"/>
            </w:tcBorders>
            <w:shd w:val="clear" w:color="000000" w:fill="FFC7CE"/>
            <w:noWrap/>
            <w:vAlign w:val="bottom"/>
            <w:hideMark/>
            <w:tcPrChange w:id="157" w:author="kei" w:date="2012-10-11T15:30:00Z">
              <w:tcPr>
                <w:tcW w:w="771" w:type="dxa"/>
                <w:tcBorders>
                  <w:top w:val="nil"/>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58"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4.3%</w:t>
            </w:r>
          </w:p>
        </w:tc>
        <w:tc>
          <w:tcPr>
            <w:tcW w:w="811" w:type="dxa"/>
            <w:tcBorders>
              <w:top w:val="nil"/>
              <w:left w:val="nil"/>
              <w:bottom w:val="nil"/>
              <w:right w:val="nil"/>
            </w:tcBorders>
            <w:shd w:val="clear" w:color="auto" w:fill="auto"/>
            <w:noWrap/>
            <w:vAlign w:val="bottom"/>
            <w:hideMark/>
            <w:tcPrChange w:id="159" w:author="kei" w:date="2012-10-11T15:30:00Z">
              <w:tcPr>
                <w:tcW w:w="811"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60"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-2.8%</w:t>
            </w:r>
          </w:p>
        </w:tc>
        <w:tc>
          <w:tcPr>
            <w:tcW w:w="713" w:type="dxa"/>
            <w:tcBorders>
              <w:top w:val="nil"/>
              <w:left w:val="nil"/>
              <w:bottom w:val="nil"/>
              <w:right w:val="nil"/>
            </w:tcBorders>
            <w:shd w:val="clear" w:color="000000" w:fill="FFC7CE"/>
            <w:noWrap/>
            <w:vAlign w:val="bottom"/>
            <w:hideMark/>
            <w:tcPrChange w:id="161" w:author="kei" w:date="2012-10-11T15:30:00Z">
              <w:tcPr>
                <w:tcW w:w="713" w:type="dxa"/>
                <w:tcBorders>
                  <w:top w:val="nil"/>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62"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3.1%</w:t>
            </w:r>
          </w:p>
        </w:tc>
        <w:tc>
          <w:tcPr>
            <w:tcW w:w="876" w:type="dxa"/>
            <w:tcBorders>
              <w:top w:val="nil"/>
              <w:left w:val="nil"/>
              <w:bottom w:val="nil"/>
              <w:right w:val="single" w:sz="8" w:space="0" w:color="auto"/>
            </w:tcBorders>
            <w:shd w:val="clear" w:color="000000" w:fill="FFC7CE"/>
            <w:noWrap/>
            <w:vAlign w:val="bottom"/>
            <w:hideMark/>
            <w:tcPrChange w:id="163" w:author="kei" w:date="2012-10-11T15:30:00Z">
              <w:tcPr>
                <w:tcW w:w="876" w:type="dxa"/>
                <w:tcBorders>
                  <w:top w:val="nil"/>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64"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6.2%</w:t>
            </w:r>
          </w:p>
        </w:tc>
      </w:tr>
      <w:tr w:rsidR="00662AA3" w:rsidRPr="00662AA3" w:rsidTr="00BC72D5">
        <w:trPr>
          <w:trHeight w:val="240"/>
          <w:jc w:val="center"/>
          <w:trPrChange w:id="165" w:author="kei" w:date="2012-10-11T15:30: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166" w:author="kei" w:date="2012-10-11T15:30:00Z">
              <w:tcPr>
                <w:tcW w:w="1409" w:type="dxa"/>
                <w:tcBorders>
                  <w:top w:val="nil"/>
                  <w:left w:val="single" w:sz="8" w:space="0" w:color="auto"/>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Change w:id="167"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proofErr w:type="spellStart"/>
            <w:r w:rsidRPr="00662AA3">
              <w:rPr>
                <w:rFonts w:ascii="Arial" w:eastAsia="ＭＳ Ｐゴシック" w:hAnsi="Arial" w:cs="Arial"/>
                <w:color w:val="000000"/>
                <w:sz w:val="18"/>
                <w:szCs w:val="18"/>
                <w:lang w:eastAsia="ja-JP"/>
              </w:rPr>
              <w:t>OldTownCross</w:t>
            </w:r>
            <w:proofErr w:type="spellEnd"/>
            <w:r w:rsidRPr="00662AA3">
              <w:rPr>
                <w:rFonts w:ascii="Arial" w:eastAsia="ＭＳ Ｐゴシック" w:hAnsi="Arial" w:cs="Arial"/>
                <w:color w:val="000000"/>
                <w:sz w:val="18"/>
                <w:szCs w:val="18"/>
                <w:lang w:eastAsia="ja-JP"/>
              </w:rPr>
              <w:t xml:space="preserve"> </w:t>
            </w:r>
          </w:p>
        </w:tc>
        <w:tc>
          <w:tcPr>
            <w:tcW w:w="800" w:type="dxa"/>
            <w:tcBorders>
              <w:top w:val="nil"/>
              <w:left w:val="nil"/>
              <w:bottom w:val="nil"/>
              <w:right w:val="nil"/>
            </w:tcBorders>
            <w:shd w:val="clear" w:color="auto" w:fill="auto"/>
            <w:noWrap/>
            <w:vAlign w:val="bottom"/>
            <w:hideMark/>
            <w:tcPrChange w:id="168" w:author="kei" w:date="2012-10-11T15:30:00Z">
              <w:tcPr>
                <w:tcW w:w="800"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69"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-1.0%</w:t>
            </w:r>
          </w:p>
        </w:tc>
        <w:tc>
          <w:tcPr>
            <w:tcW w:w="800" w:type="dxa"/>
            <w:tcBorders>
              <w:top w:val="nil"/>
              <w:left w:val="nil"/>
              <w:bottom w:val="nil"/>
              <w:right w:val="nil"/>
            </w:tcBorders>
            <w:shd w:val="clear" w:color="000000" w:fill="CCFFCC"/>
            <w:noWrap/>
            <w:vAlign w:val="bottom"/>
            <w:hideMark/>
            <w:tcPrChange w:id="170" w:author="kei" w:date="2012-10-11T15:30:00Z">
              <w:tcPr>
                <w:tcW w:w="800" w:type="dxa"/>
                <w:tcBorders>
                  <w:top w:val="nil"/>
                  <w:left w:val="nil"/>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71"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-4.2%</w:t>
            </w:r>
          </w:p>
        </w:tc>
        <w:tc>
          <w:tcPr>
            <w:tcW w:w="800" w:type="dxa"/>
            <w:tcBorders>
              <w:top w:val="nil"/>
              <w:left w:val="nil"/>
              <w:bottom w:val="nil"/>
              <w:right w:val="single" w:sz="8" w:space="0" w:color="auto"/>
            </w:tcBorders>
            <w:shd w:val="clear" w:color="auto" w:fill="auto"/>
            <w:noWrap/>
            <w:vAlign w:val="bottom"/>
            <w:hideMark/>
            <w:tcPrChange w:id="172" w:author="kei" w:date="2012-10-11T15:30:00Z">
              <w:tcPr>
                <w:tcW w:w="800" w:type="dxa"/>
                <w:tcBorders>
                  <w:top w:val="nil"/>
                  <w:left w:val="nil"/>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73"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3.0%</w:t>
            </w:r>
          </w:p>
        </w:tc>
        <w:tc>
          <w:tcPr>
            <w:tcW w:w="858" w:type="dxa"/>
            <w:tcBorders>
              <w:top w:val="nil"/>
              <w:left w:val="nil"/>
              <w:bottom w:val="nil"/>
              <w:right w:val="nil"/>
            </w:tcBorders>
            <w:shd w:val="clear" w:color="auto" w:fill="auto"/>
            <w:noWrap/>
            <w:vAlign w:val="bottom"/>
            <w:hideMark/>
            <w:tcPrChange w:id="174" w:author="kei" w:date="2012-10-11T15:30:00Z">
              <w:tcPr>
                <w:tcW w:w="858"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75"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-1.9%</w:t>
            </w:r>
          </w:p>
        </w:tc>
        <w:tc>
          <w:tcPr>
            <w:tcW w:w="771" w:type="dxa"/>
            <w:tcBorders>
              <w:top w:val="nil"/>
              <w:left w:val="nil"/>
              <w:bottom w:val="nil"/>
              <w:right w:val="nil"/>
            </w:tcBorders>
            <w:shd w:val="clear" w:color="000000" w:fill="FFC7CE"/>
            <w:noWrap/>
            <w:vAlign w:val="bottom"/>
            <w:hideMark/>
            <w:tcPrChange w:id="176" w:author="kei" w:date="2012-10-11T15:30:00Z">
              <w:tcPr>
                <w:tcW w:w="771" w:type="dxa"/>
                <w:tcBorders>
                  <w:top w:val="nil"/>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77"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4.9%</w:t>
            </w:r>
          </w:p>
        </w:tc>
        <w:tc>
          <w:tcPr>
            <w:tcW w:w="771" w:type="dxa"/>
            <w:tcBorders>
              <w:top w:val="nil"/>
              <w:left w:val="nil"/>
              <w:bottom w:val="nil"/>
              <w:right w:val="single" w:sz="8" w:space="0" w:color="auto"/>
            </w:tcBorders>
            <w:shd w:val="clear" w:color="000000" w:fill="FFC7CE"/>
            <w:noWrap/>
            <w:vAlign w:val="bottom"/>
            <w:hideMark/>
            <w:tcPrChange w:id="178" w:author="kei" w:date="2012-10-11T15:30:00Z">
              <w:tcPr>
                <w:tcW w:w="771" w:type="dxa"/>
                <w:tcBorders>
                  <w:top w:val="nil"/>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79"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11.9%</w:t>
            </w:r>
          </w:p>
        </w:tc>
        <w:tc>
          <w:tcPr>
            <w:tcW w:w="811" w:type="dxa"/>
            <w:tcBorders>
              <w:top w:val="nil"/>
              <w:left w:val="nil"/>
              <w:bottom w:val="nil"/>
              <w:right w:val="nil"/>
            </w:tcBorders>
            <w:shd w:val="clear" w:color="auto" w:fill="auto"/>
            <w:noWrap/>
            <w:vAlign w:val="bottom"/>
            <w:hideMark/>
            <w:tcPrChange w:id="180" w:author="kei" w:date="2012-10-11T15:30:00Z">
              <w:tcPr>
                <w:tcW w:w="811"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81"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0.5%</w:t>
            </w:r>
          </w:p>
        </w:tc>
        <w:tc>
          <w:tcPr>
            <w:tcW w:w="713" w:type="dxa"/>
            <w:tcBorders>
              <w:top w:val="nil"/>
              <w:left w:val="nil"/>
              <w:bottom w:val="nil"/>
              <w:right w:val="nil"/>
            </w:tcBorders>
            <w:shd w:val="clear" w:color="auto" w:fill="auto"/>
            <w:noWrap/>
            <w:vAlign w:val="bottom"/>
            <w:hideMark/>
            <w:tcPrChange w:id="182" w:author="kei" w:date="2012-10-11T15:30:00Z">
              <w:tcPr>
                <w:tcW w:w="713"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83"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1.9%</w:t>
            </w:r>
          </w:p>
        </w:tc>
        <w:tc>
          <w:tcPr>
            <w:tcW w:w="876" w:type="dxa"/>
            <w:tcBorders>
              <w:top w:val="nil"/>
              <w:left w:val="nil"/>
              <w:bottom w:val="nil"/>
              <w:right w:val="single" w:sz="8" w:space="0" w:color="auto"/>
            </w:tcBorders>
            <w:shd w:val="clear" w:color="000000" w:fill="FFC7CE"/>
            <w:noWrap/>
            <w:vAlign w:val="bottom"/>
            <w:hideMark/>
            <w:tcPrChange w:id="184" w:author="kei" w:date="2012-10-11T15:30:00Z">
              <w:tcPr>
                <w:tcW w:w="876" w:type="dxa"/>
                <w:tcBorders>
                  <w:top w:val="nil"/>
                  <w:left w:val="nil"/>
                  <w:bottom w:val="nil"/>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85"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14.6%</w:t>
            </w:r>
          </w:p>
        </w:tc>
      </w:tr>
      <w:tr w:rsidR="00662AA3" w:rsidRPr="00662AA3" w:rsidTr="00BC72D5">
        <w:trPr>
          <w:trHeight w:val="255"/>
          <w:jc w:val="center"/>
          <w:trPrChange w:id="186" w:author="kei" w:date="2012-10-11T15:30:00Z">
            <w:trPr>
              <w:trHeight w:val="255"/>
            </w:trPr>
          </w:trPrChange>
        </w:trPr>
        <w:tc>
          <w:tcPr>
            <w:tcW w:w="1409" w:type="dxa"/>
            <w:tcBorders>
              <w:top w:val="nil"/>
              <w:left w:val="single" w:sz="8" w:space="0" w:color="auto"/>
              <w:bottom w:val="single" w:sz="8" w:space="0" w:color="auto"/>
              <w:right w:val="single" w:sz="8" w:space="0" w:color="auto"/>
            </w:tcBorders>
            <w:shd w:val="clear" w:color="auto" w:fill="auto"/>
            <w:noWrap/>
            <w:vAlign w:val="bottom"/>
            <w:hideMark/>
            <w:tcPrChange w:id="187" w:author="kei" w:date="2012-10-11T15:30:00Z">
              <w:tcPr>
                <w:tcW w:w="1409" w:type="dxa"/>
                <w:tcBorders>
                  <w:top w:val="nil"/>
                  <w:left w:val="single" w:sz="8" w:space="0" w:color="auto"/>
                  <w:bottom w:val="single" w:sz="8" w:space="0" w:color="auto"/>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Change w:id="188"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r w:rsidRPr="00662AA3">
              <w:rPr>
                <w:rFonts w:ascii="Arial" w:eastAsia="ＭＳ Ｐゴシック" w:hAnsi="Arial" w:cs="Arial"/>
                <w:color w:val="000000"/>
                <w:sz w:val="18"/>
                <w:szCs w:val="18"/>
                <w:lang w:eastAsia="ja-JP"/>
              </w:rPr>
              <w:t xml:space="preserve">Seeking </w:t>
            </w:r>
          </w:p>
        </w:tc>
        <w:tc>
          <w:tcPr>
            <w:tcW w:w="800" w:type="dxa"/>
            <w:tcBorders>
              <w:top w:val="nil"/>
              <w:left w:val="single" w:sz="8" w:space="0" w:color="auto"/>
              <w:bottom w:val="single" w:sz="8" w:space="0" w:color="auto"/>
              <w:right w:val="nil"/>
            </w:tcBorders>
            <w:shd w:val="clear" w:color="000000" w:fill="CCFFCC"/>
            <w:noWrap/>
            <w:vAlign w:val="bottom"/>
            <w:hideMark/>
            <w:tcPrChange w:id="189" w:author="kei" w:date="2012-10-11T15:30:00Z">
              <w:tcPr>
                <w:tcW w:w="800" w:type="dxa"/>
                <w:tcBorders>
                  <w:top w:val="nil"/>
                  <w:left w:val="single" w:sz="8" w:space="0" w:color="auto"/>
                  <w:bottom w:val="single" w:sz="8" w:space="0" w:color="auto"/>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90"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-4.7%</w:t>
            </w:r>
          </w:p>
        </w:tc>
        <w:tc>
          <w:tcPr>
            <w:tcW w:w="800" w:type="dxa"/>
            <w:tcBorders>
              <w:top w:val="nil"/>
              <w:left w:val="nil"/>
              <w:bottom w:val="single" w:sz="8" w:space="0" w:color="auto"/>
              <w:right w:val="nil"/>
            </w:tcBorders>
            <w:shd w:val="clear" w:color="auto" w:fill="auto"/>
            <w:noWrap/>
            <w:vAlign w:val="bottom"/>
            <w:hideMark/>
            <w:tcPrChange w:id="191" w:author="kei" w:date="2012-10-11T15:30:00Z">
              <w:tcPr>
                <w:tcW w:w="800" w:type="dxa"/>
                <w:tcBorders>
                  <w:top w:val="nil"/>
                  <w:left w:val="nil"/>
                  <w:bottom w:val="single" w:sz="8" w:space="0" w:color="auto"/>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92"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-2.6%</w:t>
            </w:r>
          </w:p>
        </w:tc>
        <w:tc>
          <w:tcPr>
            <w:tcW w:w="800" w:type="dxa"/>
            <w:tcBorders>
              <w:top w:val="nil"/>
              <w:left w:val="nil"/>
              <w:bottom w:val="single" w:sz="8" w:space="0" w:color="auto"/>
              <w:right w:val="single" w:sz="8" w:space="0" w:color="auto"/>
            </w:tcBorders>
            <w:shd w:val="clear" w:color="auto" w:fill="auto"/>
            <w:noWrap/>
            <w:vAlign w:val="bottom"/>
            <w:hideMark/>
            <w:tcPrChange w:id="193" w:author="kei" w:date="2012-10-11T15:30:00Z">
              <w:tcPr>
                <w:tcW w:w="800" w:type="dxa"/>
                <w:tcBorders>
                  <w:top w:val="nil"/>
                  <w:left w:val="nil"/>
                  <w:bottom w:val="single" w:sz="8" w:space="0" w:color="auto"/>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94"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-1.3%</w:t>
            </w:r>
          </w:p>
        </w:tc>
        <w:tc>
          <w:tcPr>
            <w:tcW w:w="858" w:type="dxa"/>
            <w:tcBorders>
              <w:top w:val="nil"/>
              <w:left w:val="single" w:sz="8" w:space="0" w:color="auto"/>
              <w:bottom w:val="single" w:sz="8" w:space="0" w:color="auto"/>
              <w:right w:val="nil"/>
            </w:tcBorders>
            <w:shd w:val="clear" w:color="000000" w:fill="CCFFCC"/>
            <w:noWrap/>
            <w:vAlign w:val="bottom"/>
            <w:hideMark/>
            <w:tcPrChange w:id="195" w:author="kei" w:date="2012-10-11T15:30:00Z">
              <w:tcPr>
                <w:tcW w:w="858" w:type="dxa"/>
                <w:tcBorders>
                  <w:top w:val="nil"/>
                  <w:left w:val="single" w:sz="8" w:space="0" w:color="auto"/>
                  <w:bottom w:val="single" w:sz="8" w:space="0" w:color="auto"/>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96"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-4.2%</w:t>
            </w:r>
          </w:p>
        </w:tc>
        <w:tc>
          <w:tcPr>
            <w:tcW w:w="771" w:type="dxa"/>
            <w:tcBorders>
              <w:top w:val="nil"/>
              <w:left w:val="nil"/>
              <w:bottom w:val="single" w:sz="8" w:space="0" w:color="auto"/>
              <w:right w:val="nil"/>
            </w:tcBorders>
            <w:shd w:val="clear" w:color="000000" w:fill="FFC7CE"/>
            <w:noWrap/>
            <w:vAlign w:val="bottom"/>
            <w:hideMark/>
            <w:tcPrChange w:id="197" w:author="kei" w:date="2012-10-11T15:30:00Z">
              <w:tcPr>
                <w:tcW w:w="771" w:type="dxa"/>
                <w:tcBorders>
                  <w:top w:val="nil"/>
                  <w:left w:val="nil"/>
                  <w:bottom w:val="single" w:sz="8" w:space="0" w:color="auto"/>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198"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4.0%</w:t>
            </w:r>
          </w:p>
        </w:tc>
        <w:tc>
          <w:tcPr>
            <w:tcW w:w="771" w:type="dxa"/>
            <w:tcBorders>
              <w:top w:val="nil"/>
              <w:left w:val="nil"/>
              <w:bottom w:val="single" w:sz="8" w:space="0" w:color="auto"/>
              <w:right w:val="single" w:sz="8" w:space="0" w:color="auto"/>
            </w:tcBorders>
            <w:shd w:val="clear" w:color="000000" w:fill="FFC7CE"/>
            <w:noWrap/>
            <w:vAlign w:val="bottom"/>
            <w:hideMark/>
            <w:tcPrChange w:id="199" w:author="kei" w:date="2012-10-11T15:30:00Z">
              <w:tcPr>
                <w:tcW w:w="771" w:type="dxa"/>
                <w:tcBorders>
                  <w:top w:val="nil"/>
                  <w:left w:val="nil"/>
                  <w:bottom w:val="single" w:sz="8" w:space="0" w:color="auto"/>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00"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6.1%</w:t>
            </w:r>
          </w:p>
        </w:tc>
        <w:tc>
          <w:tcPr>
            <w:tcW w:w="811" w:type="dxa"/>
            <w:tcBorders>
              <w:top w:val="nil"/>
              <w:left w:val="single" w:sz="8" w:space="0" w:color="auto"/>
              <w:bottom w:val="single" w:sz="8" w:space="0" w:color="auto"/>
              <w:right w:val="nil"/>
            </w:tcBorders>
            <w:shd w:val="clear" w:color="000000" w:fill="CCFFCC"/>
            <w:noWrap/>
            <w:vAlign w:val="bottom"/>
            <w:hideMark/>
            <w:tcPrChange w:id="201" w:author="kei" w:date="2012-10-11T15:30:00Z">
              <w:tcPr>
                <w:tcW w:w="811" w:type="dxa"/>
                <w:tcBorders>
                  <w:top w:val="nil"/>
                  <w:left w:val="single" w:sz="8" w:space="0" w:color="auto"/>
                  <w:bottom w:val="single" w:sz="8" w:space="0" w:color="auto"/>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02"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-3.1%</w:t>
            </w:r>
          </w:p>
        </w:tc>
        <w:tc>
          <w:tcPr>
            <w:tcW w:w="713" w:type="dxa"/>
            <w:tcBorders>
              <w:top w:val="nil"/>
              <w:left w:val="nil"/>
              <w:bottom w:val="single" w:sz="8" w:space="0" w:color="auto"/>
              <w:right w:val="nil"/>
            </w:tcBorders>
            <w:shd w:val="clear" w:color="auto" w:fill="auto"/>
            <w:noWrap/>
            <w:vAlign w:val="bottom"/>
            <w:hideMark/>
            <w:tcPrChange w:id="203" w:author="kei" w:date="2012-10-11T15:30:00Z">
              <w:tcPr>
                <w:tcW w:w="713" w:type="dxa"/>
                <w:tcBorders>
                  <w:top w:val="nil"/>
                  <w:left w:val="nil"/>
                  <w:bottom w:val="single" w:sz="8" w:space="0" w:color="auto"/>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04"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2.9%</w:t>
            </w:r>
          </w:p>
        </w:tc>
        <w:tc>
          <w:tcPr>
            <w:tcW w:w="876" w:type="dxa"/>
            <w:tcBorders>
              <w:top w:val="nil"/>
              <w:left w:val="nil"/>
              <w:bottom w:val="single" w:sz="8" w:space="0" w:color="auto"/>
              <w:right w:val="single" w:sz="8" w:space="0" w:color="auto"/>
            </w:tcBorders>
            <w:shd w:val="clear" w:color="000000" w:fill="FFC7CE"/>
            <w:noWrap/>
            <w:vAlign w:val="bottom"/>
            <w:hideMark/>
            <w:tcPrChange w:id="205" w:author="kei" w:date="2012-10-11T15:30:00Z">
              <w:tcPr>
                <w:tcW w:w="876" w:type="dxa"/>
                <w:tcBorders>
                  <w:top w:val="nil"/>
                  <w:left w:val="nil"/>
                  <w:bottom w:val="single" w:sz="8" w:space="0" w:color="auto"/>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06"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6.2%</w:t>
            </w:r>
          </w:p>
        </w:tc>
      </w:tr>
      <w:tr w:rsidR="00662AA3" w:rsidRPr="00662AA3" w:rsidTr="00BC72D5">
        <w:trPr>
          <w:trHeight w:val="255"/>
          <w:jc w:val="center"/>
          <w:trPrChange w:id="207" w:author="kei" w:date="2012-10-11T15:30:00Z">
            <w:trPr>
              <w:trHeight w:val="255"/>
            </w:trPr>
          </w:trPrChange>
        </w:trPr>
        <w:tc>
          <w:tcPr>
            <w:tcW w:w="1409" w:type="dxa"/>
            <w:tcBorders>
              <w:top w:val="nil"/>
              <w:left w:val="single" w:sz="8" w:space="0" w:color="auto"/>
              <w:bottom w:val="nil"/>
              <w:right w:val="single" w:sz="8" w:space="0" w:color="auto"/>
            </w:tcBorders>
            <w:shd w:val="clear" w:color="auto" w:fill="auto"/>
            <w:noWrap/>
            <w:vAlign w:val="bottom"/>
            <w:hideMark/>
            <w:tcPrChange w:id="208" w:author="kei" w:date="2012-10-11T15:30:00Z">
              <w:tcPr>
                <w:tcW w:w="1409" w:type="dxa"/>
                <w:tcBorders>
                  <w:top w:val="nil"/>
                  <w:left w:val="single" w:sz="8" w:space="0" w:color="auto"/>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b/>
                <w:bCs/>
                <w:color w:val="000000"/>
                <w:sz w:val="18"/>
                <w:szCs w:val="18"/>
                <w:lang w:eastAsia="ja-JP"/>
              </w:rPr>
              <w:pPrChange w:id="209"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r w:rsidRPr="00662AA3">
              <w:rPr>
                <w:rFonts w:ascii="Arial" w:eastAsia="ＭＳ Ｐゴシック" w:hAnsi="Arial" w:cs="Arial"/>
                <w:b/>
                <w:bCs/>
                <w:color w:val="000000"/>
                <w:sz w:val="18"/>
                <w:szCs w:val="18"/>
                <w:lang w:eastAsia="ja-JP"/>
              </w:rPr>
              <w:t>Overall</w:t>
            </w:r>
          </w:p>
        </w:tc>
        <w:tc>
          <w:tcPr>
            <w:tcW w:w="800" w:type="dxa"/>
            <w:tcBorders>
              <w:top w:val="single" w:sz="8" w:space="0" w:color="auto"/>
              <w:left w:val="nil"/>
              <w:bottom w:val="nil"/>
              <w:right w:val="nil"/>
            </w:tcBorders>
            <w:shd w:val="clear" w:color="000000" w:fill="CCFFCC"/>
            <w:noWrap/>
            <w:vAlign w:val="bottom"/>
            <w:hideMark/>
            <w:tcPrChange w:id="210" w:author="kei" w:date="2012-10-11T15:30:00Z">
              <w:tcPr>
                <w:tcW w:w="800" w:type="dxa"/>
                <w:tcBorders>
                  <w:top w:val="single" w:sz="8" w:space="0" w:color="auto"/>
                  <w:left w:val="nil"/>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11"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-4.6%</w:t>
            </w:r>
          </w:p>
        </w:tc>
        <w:tc>
          <w:tcPr>
            <w:tcW w:w="800" w:type="dxa"/>
            <w:tcBorders>
              <w:top w:val="nil"/>
              <w:left w:val="nil"/>
              <w:bottom w:val="nil"/>
              <w:right w:val="nil"/>
            </w:tcBorders>
            <w:shd w:val="clear" w:color="auto" w:fill="auto"/>
            <w:noWrap/>
            <w:vAlign w:val="bottom"/>
            <w:hideMark/>
            <w:tcPrChange w:id="212" w:author="kei" w:date="2012-10-11T15:30:00Z">
              <w:tcPr>
                <w:tcW w:w="800" w:type="dxa"/>
                <w:tcBorders>
                  <w:top w:val="nil"/>
                  <w:left w:val="nil"/>
                  <w:bottom w:val="nil"/>
                  <w:right w:val="nil"/>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213"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-2.2%</w:t>
            </w:r>
          </w:p>
        </w:tc>
        <w:tc>
          <w:tcPr>
            <w:tcW w:w="800" w:type="dxa"/>
            <w:tcBorders>
              <w:top w:val="nil"/>
              <w:left w:val="nil"/>
              <w:bottom w:val="single" w:sz="8" w:space="0" w:color="auto"/>
              <w:right w:val="single" w:sz="8" w:space="0" w:color="auto"/>
            </w:tcBorders>
            <w:shd w:val="clear" w:color="auto" w:fill="auto"/>
            <w:noWrap/>
            <w:vAlign w:val="bottom"/>
            <w:hideMark/>
            <w:tcPrChange w:id="214" w:author="kei" w:date="2012-10-11T15:30:00Z">
              <w:tcPr>
                <w:tcW w:w="800" w:type="dxa"/>
                <w:tcBorders>
                  <w:top w:val="nil"/>
                  <w:left w:val="nil"/>
                  <w:bottom w:val="single" w:sz="8" w:space="0" w:color="auto"/>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15"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2.1%</w:t>
            </w:r>
          </w:p>
        </w:tc>
        <w:tc>
          <w:tcPr>
            <w:tcW w:w="858" w:type="dxa"/>
            <w:tcBorders>
              <w:top w:val="single" w:sz="8" w:space="0" w:color="auto"/>
              <w:left w:val="nil"/>
              <w:bottom w:val="nil"/>
              <w:right w:val="nil"/>
            </w:tcBorders>
            <w:shd w:val="clear" w:color="000000" w:fill="CCFFCC"/>
            <w:noWrap/>
            <w:vAlign w:val="bottom"/>
            <w:hideMark/>
            <w:tcPrChange w:id="216" w:author="kei" w:date="2012-10-11T15:30:00Z">
              <w:tcPr>
                <w:tcW w:w="858" w:type="dxa"/>
                <w:tcBorders>
                  <w:top w:val="single" w:sz="8" w:space="0" w:color="auto"/>
                  <w:left w:val="nil"/>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17"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-4.8%</w:t>
            </w:r>
          </w:p>
        </w:tc>
        <w:tc>
          <w:tcPr>
            <w:tcW w:w="771" w:type="dxa"/>
            <w:tcBorders>
              <w:top w:val="single" w:sz="8" w:space="0" w:color="auto"/>
              <w:left w:val="nil"/>
              <w:bottom w:val="nil"/>
              <w:right w:val="nil"/>
            </w:tcBorders>
            <w:shd w:val="clear" w:color="000000" w:fill="FFC7CE"/>
            <w:noWrap/>
            <w:vAlign w:val="bottom"/>
            <w:hideMark/>
            <w:tcPrChange w:id="218" w:author="kei" w:date="2012-10-11T15:30:00Z">
              <w:tcPr>
                <w:tcW w:w="771" w:type="dxa"/>
                <w:tcBorders>
                  <w:top w:val="single" w:sz="8" w:space="0" w:color="auto"/>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19"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5.4%</w:t>
            </w:r>
          </w:p>
        </w:tc>
        <w:tc>
          <w:tcPr>
            <w:tcW w:w="771" w:type="dxa"/>
            <w:tcBorders>
              <w:top w:val="nil"/>
              <w:left w:val="nil"/>
              <w:bottom w:val="single" w:sz="8" w:space="0" w:color="auto"/>
              <w:right w:val="single" w:sz="8" w:space="0" w:color="auto"/>
            </w:tcBorders>
            <w:shd w:val="clear" w:color="000000" w:fill="FFC7CE"/>
            <w:noWrap/>
            <w:vAlign w:val="bottom"/>
            <w:hideMark/>
            <w:tcPrChange w:id="220" w:author="kei" w:date="2012-10-11T15:30:00Z">
              <w:tcPr>
                <w:tcW w:w="771" w:type="dxa"/>
                <w:tcBorders>
                  <w:top w:val="nil"/>
                  <w:left w:val="nil"/>
                  <w:bottom w:val="single" w:sz="8" w:space="0" w:color="auto"/>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21"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5.3%</w:t>
            </w:r>
          </w:p>
        </w:tc>
        <w:tc>
          <w:tcPr>
            <w:tcW w:w="811" w:type="dxa"/>
            <w:tcBorders>
              <w:top w:val="single" w:sz="8" w:space="0" w:color="auto"/>
              <w:left w:val="nil"/>
              <w:bottom w:val="nil"/>
              <w:right w:val="nil"/>
            </w:tcBorders>
            <w:shd w:val="clear" w:color="000000" w:fill="CCFFCC"/>
            <w:noWrap/>
            <w:vAlign w:val="bottom"/>
            <w:hideMark/>
            <w:tcPrChange w:id="222" w:author="kei" w:date="2012-10-11T15:30:00Z">
              <w:tcPr>
                <w:tcW w:w="811" w:type="dxa"/>
                <w:tcBorders>
                  <w:top w:val="single" w:sz="8" w:space="0" w:color="auto"/>
                  <w:left w:val="nil"/>
                  <w:bottom w:val="nil"/>
                  <w:right w:val="nil"/>
                </w:tcBorders>
                <w:shd w:val="clear" w:color="000000" w:fill="CCFFCC"/>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23"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-3.7%</w:t>
            </w:r>
          </w:p>
        </w:tc>
        <w:tc>
          <w:tcPr>
            <w:tcW w:w="713" w:type="dxa"/>
            <w:tcBorders>
              <w:top w:val="single" w:sz="8" w:space="0" w:color="auto"/>
              <w:left w:val="nil"/>
              <w:bottom w:val="nil"/>
              <w:right w:val="nil"/>
            </w:tcBorders>
            <w:shd w:val="clear" w:color="000000" w:fill="FFC7CE"/>
            <w:noWrap/>
            <w:vAlign w:val="bottom"/>
            <w:hideMark/>
            <w:tcPrChange w:id="224" w:author="kei" w:date="2012-10-11T15:30:00Z">
              <w:tcPr>
                <w:tcW w:w="713" w:type="dxa"/>
                <w:tcBorders>
                  <w:top w:val="single" w:sz="8" w:space="0" w:color="auto"/>
                  <w:left w:val="nil"/>
                  <w:bottom w:val="nil"/>
                  <w:right w:val="nil"/>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25"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3.8%</w:t>
            </w:r>
          </w:p>
        </w:tc>
        <w:tc>
          <w:tcPr>
            <w:tcW w:w="876" w:type="dxa"/>
            <w:tcBorders>
              <w:top w:val="nil"/>
              <w:left w:val="nil"/>
              <w:bottom w:val="single" w:sz="8" w:space="0" w:color="auto"/>
              <w:right w:val="single" w:sz="8" w:space="0" w:color="auto"/>
            </w:tcBorders>
            <w:shd w:val="clear" w:color="000000" w:fill="FFC7CE"/>
            <w:noWrap/>
            <w:vAlign w:val="bottom"/>
            <w:hideMark/>
            <w:tcPrChange w:id="226" w:author="kei" w:date="2012-10-11T15:30:00Z">
              <w:tcPr>
                <w:tcW w:w="876" w:type="dxa"/>
                <w:tcBorders>
                  <w:top w:val="nil"/>
                  <w:left w:val="nil"/>
                  <w:bottom w:val="single" w:sz="8" w:space="0" w:color="auto"/>
                  <w:right w:val="single" w:sz="8" w:space="0" w:color="auto"/>
                </w:tcBorders>
                <w:shd w:val="clear" w:color="000000" w:fill="FFC7CE"/>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sz w:val="18"/>
                <w:szCs w:val="18"/>
                <w:lang w:eastAsia="ja-JP"/>
              </w:rPr>
              <w:pPrChange w:id="227"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sz w:val="18"/>
                <w:szCs w:val="18"/>
                <w:lang w:eastAsia="ja-JP"/>
              </w:rPr>
              <w:t>5.9%</w:t>
            </w:r>
          </w:p>
        </w:tc>
      </w:tr>
      <w:tr w:rsidR="00662AA3" w:rsidRPr="00662AA3" w:rsidTr="00BC72D5">
        <w:trPr>
          <w:trHeight w:val="270"/>
          <w:jc w:val="center"/>
          <w:trPrChange w:id="228" w:author="kei" w:date="2012-10-11T15:30:00Z">
            <w:trPr>
              <w:trHeight w:val="270"/>
            </w:trPr>
          </w:trPrChange>
        </w:trPr>
        <w:tc>
          <w:tcPr>
            <w:tcW w:w="1409" w:type="dxa"/>
            <w:tcBorders>
              <w:top w:val="single" w:sz="8" w:space="0" w:color="auto"/>
              <w:left w:val="single" w:sz="8" w:space="0" w:color="auto"/>
              <w:bottom w:val="nil"/>
              <w:right w:val="single" w:sz="8" w:space="0" w:color="auto"/>
            </w:tcBorders>
            <w:shd w:val="clear" w:color="auto" w:fill="auto"/>
            <w:noWrap/>
            <w:vAlign w:val="bottom"/>
            <w:hideMark/>
            <w:tcPrChange w:id="229" w:author="kei" w:date="2012-10-11T15:30:00Z">
              <w:tcPr>
                <w:tcW w:w="1409" w:type="dxa"/>
                <w:tcBorders>
                  <w:top w:val="single" w:sz="8" w:space="0" w:color="auto"/>
                  <w:left w:val="single" w:sz="8" w:space="0" w:color="auto"/>
                  <w:bottom w:val="nil"/>
                  <w:right w:val="single" w:sz="8" w:space="0" w:color="auto"/>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Change w:id="230" w:author="kei" w:date="2012-10-11T15:36:00Z">
                <w:pPr>
                  <w:keepNext/>
                  <w:keepLines/>
                  <w:tabs>
                    <w:tab w:val="clear" w:pos="360"/>
                    <w:tab w:val="clear" w:pos="720"/>
                    <w:tab w:val="clear" w:pos="1080"/>
                    <w:tab w:val="clear" w:pos="1440"/>
                  </w:tabs>
                  <w:overflowPunct/>
                  <w:autoSpaceDE/>
                  <w:autoSpaceDN/>
                  <w:adjustRightInd/>
                  <w:spacing w:before="0"/>
                  <w:textAlignment w:val="auto"/>
                </w:pPr>
              </w:pPrChange>
            </w:pPr>
            <w:r w:rsidRPr="00662AA3">
              <w:rPr>
                <w:rFonts w:ascii="Arial" w:eastAsia="ＭＳ Ｐゴシック" w:hAnsi="Arial" w:cs="Arial"/>
                <w:color w:val="000000"/>
                <w:sz w:val="18"/>
                <w:szCs w:val="18"/>
                <w:lang w:eastAsia="ja-JP"/>
              </w:rPr>
              <w:t>Enc Time[%]</w:t>
            </w:r>
          </w:p>
        </w:tc>
        <w:tc>
          <w:tcPr>
            <w:tcW w:w="2400" w:type="dxa"/>
            <w:gridSpan w:val="3"/>
            <w:tcBorders>
              <w:top w:val="single" w:sz="8" w:space="0" w:color="auto"/>
              <w:left w:val="nil"/>
              <w:bottom w:val="nil"/>
              <w:right w:val="single" w:sz="8" w:space="0" w:color="000000"/>
            </w:tcBorders>
            <w:shd w:val="clear" w:color="auto" w:fill="auto"/>
            <w:noWrap/>
            <w:vAlign w:val="bottom"/>
            <w:hideMark/>
            <w:tcPrChange w:id="231" w:author="kei" w:date="2012-10-11T15:30: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232"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132%</w:t>
            </w:r>
          </w:p>
        </w:tc>
        <w:tc>
          <w:tcPr>
            <w:tcW w:w="2400" w:type="dxa"/>
            <w:gridSpan w:val="3"/>
            <w:tcBorders>
              <w:top w:val="single" w:sz="8" w:space="0" w:color="auto"/>
              <w:left w:val="nil"/>
              <w:bottom w:val="nil"/>
              <w:right w:val="single" w:sz="8" w:space="0" w:color="000000"/>
            </w:tcBorders>
            <w:shd w:val="clear" w:color="auto" w:fill="auto"/>
            <w:noWrap/>
            <w:vAlign w:val="bottom"/>
            <w:hideMark/>
            <w:tcPrChange w:id="233" w:author="kei" w:date="2012-10-11T15:30: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234"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105%</w:t>
            </w:r>
          </w:p>
        </w:tc>
        <w:tc>
          <w:tcPr>
            <w:tcW w:w="2400" w:type="dxa"/>
            <w:gridSpan w:val="3"/>
            <w:tcBorders>
              <w:top w:val="single" w:sz="8" w:space="0" w:color="auto"/>
              <w:left w:val="nil"/>
              <w:bottom w:val="nil"/>
              <w:right w:val="single" w:sz="8" w:space="0" w:color="000000"/>
            </w:tcBorders>
            <w:shd w:val="clear" w:color="auto" w:fill="auto"/>
            <w:noWrap/>
            <w:vAlign w:val="bottom"/>
            <w:hideMark/>
            <w:tcPrChange w:id="235" w:author="kei" w:date="2012-10-11T15:30: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662AA3" w:rsidRPr="00662AA3" w:rsidRDefault="00662AA3" w:rsidP="00BC72D5">
            <w:pPr>
              <w:keepNext/>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236" w:author="kei" w:date="2012-10-11T15:36: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104%</w:t>
            </w:r>
          </w:p>
        </w:tc>
      </w:tr>
      <w:tr w:rsidR="00662AA3" w:rsidRPr="00662AA3" w:rsidTr="00BC72D5">
        <w:trPr>
          <w:trHeight w:val="270"/>
          <w:jc w:val="center"/>
          <w:trPrChange w:id="237" w:author="kei" w:date="2012-10-11T15:30:00Z">
            <w:trPr>
              <w:trHeight w:val="270"/>
            </w:trPr>
          </w:trPrChange>
        </w:trPr>
        <w:tc>
          <w:tcPr>
            <w:tcW w:w="1409" w:type="dxa"/>
            <w:tcBorders>
              <w:top w:val="nil"/>
              <w:left w:val="single" w:sz="8" w:space="0" w:color="auto"/>
              <w:bottom w:val="single" w:sz="8" w:space="0" w:color="auto"/>
              <w:right w:val="single" w:sz="8" w:space="0" w:color="auto"/>
            </w:tcBorders>
            <w:shd w:val="clear" w:color="auto" w:fill="auto"/>
            <w:noWrap/>
            <w:vAlign w:val="bottom"/>
            <w:hideMark/>
            <w:tcPrChange w:id="238" w:author="kei" w:date="2012-10-11T15:30:00Z">
              <w:tcPr>
                <w:tcW w:w="1409" w:type="dxa"/>
                <w:tcBorders>
                  <w:top w:val="nil"/>
                  <w:left w:val="single" w:sz="8" w:space="0" w:color="auto"/>
                  <w:bottom w:val="single" w:sz="8" w:space="0" w:color="auto"/>
                  <w:right w:val="single" w:sz="8" w:space="0" w:color="auto"/>
                </w:tcBorders>
                <w:shd w:val="clear" w:color="auto" w:fill="auto"/>
                <w:noWrap/>
                <w:vAlign w:val="bottom"/>
                <w:hideMark/>
              </w:tcPr>
            </w:tcPrChange>
          </w:tcPr>
          <w:p w:rsidR="00662AA3" w:rsidRPr="00662AA3" w:rsidRDefault="00662AA3" w:rsidP="00BC72D5">
            <w:pPr>
              <w:keepLines/>
              <w:tabs>
                <w:tab w:val="clear" w:pos="360"/>
                <w:tab w:val="clear" w:pos="720"/>
                <w:tab w:val="clear" w:pos="1080"/>
                <w:tab w:val="clear" w:pos="1440"/>
              </w:tabs>
              <w:overflowPunct/>
              <w:autoSpaceDE/>
              <w:autoSpaceDN/>
              <w:adjustRightInd/>
              <w:spacing w:before="0"/>
              <w:textAlignment w:val="auto"/>
              <w:rPr>
                <w:rFonts w:ascii="Arial" w:eastAsia="ＭＳ Ｐゴシック" w:hAnsi="Arial" w:cs="Arial"/>
                <w:color w:val="000000"/>
                <w:sz w:val="18"/>
                <w:szCs w:val="18"/>
                <w:lang w:eastAsia="ja-JP"/>
              </w:rPr>
              <w:pPrChange w:id="239" w:author="kei" w:date="2012-10-11T15:30:00Z">
                <w:pPr>
                  <w:keepNext/>
                  <w:keepLines/>
                  <w:tabs>
                    <w:tab w:val="clear" w:pos="360"/>
                    <w:tab w:val="clear" w:pos="720"/>
                    <w:tab w:val="clear" w:pos="1080"/>
                    <w:tab w:val="clear" w:pos="1440"/>
                  </w:tabs>
                  <w:overflowPunct/>
                  <w:autoSpaceDE/>
                  <w:autoSpaceDN/>
                  <w:adjustRightInd/>
                  <w:spacing w:before="0"/>
                  <w:textAlignment w:val="auto"/>
                </w:pPr>
              </w:pPrChange>
            </w:pPr>
            <w:r w:rsidRPr="00662AA3">
              <w:rPr>
                <w:rFonts w:ascii="Arial" w:eastAsia="ＭＳ Ｐゴシック" w:hAnsi="Arial" w:cs="Arial"/>
                <w:color w:val="000000"/>
                <w:sz w:val="18"/>
                <w:szCs w:val="18"/>
                <w:lang w:eastAsia="ja-JP"/>
              </w:rPr>
              <w:t>Dec Time[%]</w:t>
            </w:r>
          </w:p>
        </w:tc>
        <w:tc>
          <w:tcPr>
            <w:tcW w:w="2400" w:type="dxa"/>
            <w:gridSpan w:val="3"/>
            <w:tcBorders>
              <w:top w:val="nil"/>
              <w:left w:val="nil"/>
              <w:bottom w:val="single" w:sz="8" w:space="0" w:color="auto"/>
              <w:right w:val="single" w:sz="8" w:space="0" w:color="000000"/>
            </w:tcBorders>
            <w:shd w:val="clear" w:color="auto" w:fill="auto"/>
            <w:noWrap/>
            <w:vAlign w:val="bottom"/>
            <w:hideMark/>
            <w:tcPrChange w:id="240" w:author="kei" w:date="2012-10-11T15:30:00Z">
              <w:tcPr>
                <w:tcW w:w="2400" w:type="dxa"/>
                <w:gridSpan w:val="3"/>
                <w:tcBorders>
                  <w:top w:val="nil"/>
                  <w:left w:val="nil"/>
                  <w:bottom w:val="single" w:sz="8" w:space="0" w:color="auto"/>
                  <w:right w:val="single" w:sz="8" w:space="0" w:color="000000"/>
                </w:tcBorders>
                <w:shd w:val="clear" w:color="auto" w:fill="auto"/>
                <w:noWrap/>
                <w:vAlign w:val="bottom"/>
                <w:hideMark/>
              </w:tcPr>
            </w:tcPrChange>
          </w:tcPr>
          <w:p w:rsidR="00662AA3" w:rsidRPr="00662AA3" w:rsidRDefault="00662AA3" w:rsidP="00BC72D5">
            <w:pPr>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241" w:author="kei" w:date="2012-10-11T15:30: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101%</w:t>
            </w:r>
          </w:p>
        </w:tc>
        <w:tc>
          <w:tcPr>
            <w:tcW w:w="2400" w:type="dxa"/>
            <w:gridSpan w:val="3"/>
            <w:tcBorders>
              <w:top w:val="nil"/>
              <w:left w:val="nil"/>
              <w:bottom w:val="single" w:sz="8" w:space="0" w:color="auto"/>
              <w:right w:val="single" w:sz="8" w:space="0" w:color="000000"/>
            </w:tcBorders>
            <w:shd w:val="clear" w:color="auto" w:fill="auto"/>
            <w:noWrap/>
            <w:vAlign w:val="bottom"/>
            <w:hideMark/>
            <w:tcPrChange w:id="242" w:author="kei" w:date="2012-10-11T15:30:00Z">
              <w:tcPr>
                <w:tcW w:w="2400" w:type="dxa"/>
                <w:gridSpan w:val="3"/>
                <w:tcBorders>
                  <w:top w:val="nil"/>
                  <w:left w:val="nil"/>
                  <w:bottom w:val="single" w:sz="8" w:space="0" w:color="auto"/>
                  <w:right w:val="single" w:sz="8" w:space="0" w:color="000000"/>
                </w:tcBorders>
                <w:shd w:val="clear" w:color="auto" w:fill="auto"/>
                <w:noWrap/>
                <w:vAlign w:val="bottom"/>
                <w:hideMark/>
              </w:tcPr>
            </w:tcPrChange>
          </w:tcPr>
          <w:p w:rsidR="00662AA3" w:rsidRPr="00662AA3" w:rsidRDefault="00662AA3" w:rsidP="00BC72D5">
            <w:pPr>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243" w:author="kei" w:date="2012-10-11T15:30: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111%</w:t>
            </w:r>
          </w:p>
        </w:tc>
        <w:tc>
          <w:tcPr>
            <w:tcW w:w="2400" w:type="dxa"/>
            <w:gridSpan w:val="3"/>
            <w:tcBorders>
              <w:top w:val="nil"/>
              <w:left w:val="nil"/>
              <w:bottom w:val="single" w:sz="8" w:space="0" w:color="auto"/>
              <w:right w:val="single" w:sz="8" w:space="0" w:color="000000"/>
            </w:tcBorders>
            <w:shd w:val="clear" w:color="auto" w:fill="auto"/>
            <w:noWrap/>
            <w:vAlign w:val="bottom"/>
            <w:hideMark/>
            <w:tcPrChange w:id="244" w:author="kei" w:date="2012-10-11T15:30:00Z">
              <w:tcPr>
                <w:tcW w:w="2400" w:type="dxa"/>
                <w:gridSpan w:val="3"/>
                <w:tcBorders>
                  <w:top w:val="nil"/>
                  <w:left w:val="nil"/>
                  <w:bottom w:val="single" w:sz="8" w:space="0" w:color="auto"/>
                  <w:right w:val="single" w:sz="8" w:space="0" w:color="000000"/>
                </w:tcBorders>
                <w:shd w:val="clear" w:color="auto" w:fill="auto"/>
                <w:noWrap/>
                <w:vAlign w:val="bottom"/>
                <w:hideMark/>
              </w:tcPr>
            </w:tcPrChange>
          </w:tcPr>
          <w:p w:rsidR="00662AA3" w:rsidRPr="00662AA3" w:rsidRDefault="00662AA3" w:rsidP="00BC72D5">
            <w:pPr>
              <w:keepLines/>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Change w:id="245" w:author="kei" w:date="2012-10-11T15:30:00Z">
                <w:pPr>
                  <w:keepNext/>
                  <w:keepLines/>
                  <w:tabs>
                    <w:tab w:val="clear" w:pos="360"/>
                    <w:tab w:val="clear" w:pos="720"/>
                    <w:tab w:val="clear" w:pos="1080"/>
                    <w:tab w:val="clear" w:pos="1440"/>
                  </w:tabs>
                  <w:overflowPunct/>
                  <w:autoSpaceDE/>
                  <w:autoSpaceDN/>
                  <w:adjustRightInd/>
                  <w:spacing w:before="0"/>
                  <w:jc w:val="center"/>
                  <w:textAlignment w:val="auto"/>
                </w:pPr>
              </w:pPrChange>
            </w:pPr>
            <w:r w:rsidRPr="00662AA3">
              <w:rPr>
                <w:rFonts w:ascii="Arial" w:eastAsia="ＭＳ Ｐゴシック" w:hAnsi="Arial" w:cs="Arial"/>
                <w:color w:val="000000"/>
                <w:sz w:val="18"/>
                <w:szCs w:val="18"/>
                <w:lang w:eastAsia="ja-JP"/>
              </w:rPr>
              <w:t>110%</w:t>
            </w:r>
          </w:p>
        </w:tc>
      </w:tr>
    </w:tbl>
    <w:p w:rsidR="00691305" w:rsidDel="00BC72D5" w:rsidRDefault="00691305" w:rsidP="00691305">
      <w:pPr>
        <w:pStyle w:val="ac"/>
        <w:rPr>
          <w:del w:id="246" w:author="kei" w:date="2012-10-11T15:30:00Z"/>
          <w:lang w:val="en-CA" w:eastAsia="ja-JP"/>
        </w:rPr>
      </w:pPr>
      <w:del w:id="247" w:author="kei" w:date="2012-10-11T15:30:00Z">
        <w:r w:rsidDel="00BC72D5">
          <w:delText xml:space="preserve">Table </w:delText>
        </w:r>
        <w:r w:rsidR="000F5190" w:rsidDel="00BC72D5">
          <w:fldChar w:fldCharType="begin"/>
        </w:r>
        <w:r w:rsidR="000F5190" w:rsidDel="00BC72D5">
          <w:delInstrText xml:space="preserve"> SEQ Table \* ARABIC </w:delInstrText>
        </w:r>
        <w:r w:rsidR="000F5190" w:rsidDel="00BC72D5">
          <w:fldChar w:fldCharType="separate"/>
        </w:r>
        <w:r w:rsidDel="00BC72D5">
          <w:rPr>
            <w:noProof/>
          </w:rPr>
          <w:delText>1</w:delText>
        </w:r>
        <w:r w:rsidR="000F5190" w:rsidDel="00BC72D5">
          <w:fldChar w:fldCharType="end"/>
        </w:r>
        <w:r w:rsidDel="00BC72D5">
          <w:rPr>
            <w:rFonts w:hint="eastAsia"/>
            <w:lang w:eastAsia="ja-JP"/>
          </w:rPr>
          <w:delText xml:space="preserve"> Results of YUV444 chroma format.</w:delText>
        </w:r>
      </w:del>
    </w:p>
    <w:p w:rsidR="00D34B4F" w:rsidRDefault="00662AA3" w:rsidP="006B38FC">
      <w:pPr>
        <w:rPr>
          <w:ins w:id="248" w:author="kei" w:date="2012-10-11T16:20:00Z"/>
          <w:rFonts w:hint="eastAsia"/>
          <w:lang w:val="en-CA" w:eastAsia="ja-JP"/>
        </w:rPr>
      </w:pPr>
      <w:r>
        <w:rPr>
          <w:rFonts w:hint="eastAsia"/>
          <w:lang w:val="en-CA" w:eastAsia="ja-JP"/>
        </w:rPr>
        <w:t>Due to the disable of chroma QP clipping, chroma BD-rate is significantly decreased. Unfortunately, current CTC of AHG7 has no RGB sequences. Because chroma QP clipping is effective for YUV chroma format, viewing test is required to show the effectiveness.</w:t>
      </w:r>
    </w:p>
    <w:p w:rsidR="00222C61" w:rsidRPr="00222C61" w:rsidRDefault="00222C61" w:rsidP="006B38FC">
      <w:pPr>
        <w:rPr>
          <w:ins w:id="249" w:author="kei" w:date="2012-10-11T15:32:00Z"/>
          <w:rFonts w:hint="eastAsia"/>
          <w:lang w:val="en-CA" w:eastAsia="ja-JP"/>
          <w:rPrChange w:id="250" w:author="kei" w:date="2012-10-11T16:21:00Z">
            <w:rPr>
              <w:ins w:id="251" w:author="kei" w:date="2012-10-11T15:32:00Z"/>
              <w:rFonts w:hint="eastAsia"/>
              <w:lang w:val="en-CA" w:eastAsia="ja-JP"/>
            </w:rPr>
          </w:rPrChange>
        </w:rPr>
      </w:pPr>
      <w:ins w:id="252" w:author="kei" w:date="2012-10-11T16:22:00Z">
        <w:r>
          <w:rPr>
            <w:rFonts w:hint="eastAsia"/>
            <w:lang w:val="en-CA" w:eastAsia="ja-JP"/>
          </w:rPr>
          <w:t xml:space="preserve">Following table shows that summary of BD-rate for additional </w:t>
        </w:r>
      </w:ins>
      <w:ins w:id="253" w:author="kei" w:date="2012-10-11T16:21:00Z">
        <w:r>
          <w:rPr>
            <w:rFonts w:hint="eastAsia"/>
            <w:lang w:val="en-CA" w:eastAsia="ja-JP"/>
          </w:rPr>
          <w:t>results</w:t>
        </w:r>
      </w:ins>
      <w:ins w:id="254" w:author="kei" w:date="2012-10-11T16:23:00Z">
        <w:r>
          <w:rPr>
            <w:rFonts w:hint="eastAsia"/>
            <w:lang w:val="en-CA" w:eastAsia="ja-JP"/>
          </w:rPr>
          <w:t xml:space="preserve">. This table can assess </w:t>
        </w:r>
      </w:ins>
      <w:ins w:id="255" w:author="kei" w:date="2012-10-11T16:24:00Z">
        <w:r>
          <w:rPr>
            <w:rFonts w:hint="eastAsia"/>
            <w:lang w:val="en-CA" w:eastAsia="ja-JP"/>
          </w:rPr>
          <w:t>a</w:t>
        </w:r>
      </w:ins>
      <w:ins w:id="256" w:author="kei" w:date="2012-10-11T16:23:00Z">
        <w:r>
          <w:rPr>
            <w:rFonts w:hint="eastAsia"/>
            <w:lang w:val="en-CA" w:eastAsia="ja-JP"/>
          </w:rPr>
          <w:t xml:space="preserve">n influence of </w:t>
        </w:r>
      </w:ins>
      <w:ins w:id="257" w:author="kei" w:date="2012-10-11T16:21:00Z">
        <w:r w:rsidRPr="00222C61">
          <w:rPr>
            <w:lang w:val="en-CA" w:eastAsia="ja-JP"/>
          </w:rPr>
          <w:t>ECF__ADDITIONAL_CHROMA_QP_MAPPING_TABLES</w:t>
        </w:r>
      </w:ins>
      <w:ins w:id="258" w:author="kei" w:date="2012-10-11T16:24:00Z">
        <w:r>
          <w:rPr>
            <w:rFonts w:hint="eastAsia"/>
            <w:lang w:val="en-CA" w:eastAsia="ja-JP"/>
          </w:rPr>
          <w:t xml:space="preserve">. From this table, </w:t>
        </w:r>
      </w:ins>
      <w:ins w:id="259" w:author="kei" w:date="2012-10-11T16:28:00Z">
        <w:r>
          <w:rPr>
            <w:rFonts w:hint="eastAsia"/>
            <w:lang w:val="en-CA" w:eastAsia="ja-JP"/>
          </w:rPr>
          <w:t>the proposed coding structure is effective for all intra case.</w:t>
        </w:r>
      </w:ins>
    </w:p>
    <w:p w:rsidR="00BC72D5" w:rsidRPr="00BC72D5" w:rsidRDefault="00BC72D5" w:rsidP="00BC72D5">
      <w:pPr>
        <w:pStyle w:val="ac"/>
        <w:keepNext/>
        <w:keepLines/>
        <w:jc w:val="center"/>
        <w:rPr>
          <w:ins w:id="260" w:author="kei" w:date="2012-10-11T15:31:00Z"/>
          <w:rFonts w:hint="eastAsia"/>
          <w:lang w:val="en-CA" w:eastAsia="ja-JP"/>
          <w:rPrChange w:id="261" w:author="kei" w:date="2012-10-11T15:32:00Z">
            <w:rPr>
              <w:ins w:id="262" w:author="kei" w:date="2012-10-11T15:31:00Z"/>
              <w:rFonts w:hint="eastAsia"/>
              <w:lang w:val="en-CA" w:eastAsia="ja-JP"/>
            </w:rPr>
          </w:rPrChange>
        </w:rPr>
        <w:pPrChange w:id="263" w:author="kei" w:date="2012-10-11T15:36:00Z">
          <w:pPr/>
        </w:pPrChange>
      </w:pPr>
      <w:ins w:id="264" w:author="kei" w:date="2012-10-11T15:32:00Z">
        <w:r>
          <w:t xml:space="preserve">Table </w:t>
        </w:r>
        <w:r>
          <w:fldChar w:fldCharType="begin"/>
        </w:r>
        <w:r>
          <w:instrText xml:space="preserve"> SEQ Table \* ARABIC </w:instrText>
        </w:r>
        <w:r>
          <w:fldChar w:fldCharType="separate"/>
        </w:r>
      </w:ins>
      <w:ins w:id="265" w:author="kei" w:date="2012-10-11T15:40:00Z">
        <w:r w:rsidR="00435854">
          <w:rPr>
            <w:noProof/>
          </w:rPr>
          <w:t>2</w:t>
        </w:r>
      </w:ins>
      <w:ins w:id="266" w:author="kei" w:date="2012-10-11T15:32:00Z">
        <w:r>
          <w:fldChar w:fldCharType="end"/>
        </w:r>
        <w:r>
          <w:rPr>
            <w:rFonts w:hint="eastAsia"/>
            <w:lang w:eastAsia="ja-JP"/>
          </w:rPr>
          <w:t xml:space="preserve"> Results of YUV444 chroma format with chroma clipping.</w:t>
        </w:r>
      </w:ins>
    </w:p>
    <w:tbl>
      <w:tblPr>
        <w:tblW w:w="8609" w:type="dxa"/>
        <w:jc w:val="center"/>
        <w:tblInd w:w="86" w:type="dxa"/>
        <w:tblCellMar>
          <w:left w:w="99" w:type="dxa"/>
          <w:right w:w="99" w:type="dxa"/>
        </w:tblCellMar>
        <w:tblLook w:val="04A0"/>
        <w:tblPrChange w:id="267" w:author="kei" w:date="2012-10-11T15:32:00Z">
          <w:tblPr>
            <w:tblW w:w="8580" w:type="dxa"/>
            <w:tblInd w:w="86" w:type="dxa"/>
            <w:tblCellMar>
              <w:left w:w="99" w:type="dxa"/>
              <w:right w:w="99" w:type="dxa"/>
            </w:tblCellMar>
            <w:tblLook w:val="04A0"/>
          </w:tblPr>
        </w:tblPrChange>
      </w:tblPr>
      <w:tblGrid>
        <w:gridCol w:w="1409"/>
        <w:gridCol w:w="800"/>
        <w:gridCol w:w="800"/>
        <w:gridCol w:w="800"/>
        <w:gridCol w:w="800"/>
        <w:gridCol w:w="800"/>
        <w:gridCol w:w="800"/>
        <w:gridCol w:w="800"/>
        <w:gridCol w:w="800"/>
        <w:gridCol w:w="800"/>
        <w:tblGridChange w:id="268">
          <w:tblGrid>
            <w:gridCol w:w="1409"/>
            <w:gridCol w:w="800"/>
            <w:gridCol w:w="800"/>
            <w:gridCol w:w="800"/>
            <w:gridCol w:w="800"/>
            <w:gridCol w:w="800"/>
            <w:gridCol w:w="800"/>
            <w:gridCol w:w="800"/>
            <w:gridCol w:w="800"/>
            <w:gridCol w:w="800"/>
          </w:tblGrid>
        </w:tblGridChange>
      </w:tblGrid>
      <w:tr w:rsidR="00BC72D5" w:rsidRPr="00BC72D5" w:rsidTr="00BC72D5">
        <w:trPr>
          <w:trHeight w:val="240"/>
          <w:jc w:val="center"/>
          <w:ins w:id="269" w:author="kei" w:date="2012-10-11T15:32:00Z"/>
          <w:trPrChange w:id="270" w:author="kei" w:date="2012-10-11T15:32:00Z">
            <w:trPr>
              <w:trHeight w:val="240"/>
            </w:trPr>
          </w:trPrChange>
        </w:trPr>
        <w:tc>
          <w:tcPr>
            <w:tcW w:w="1409" w:type="dxa"/>
            <w:tcBorders>
              <w:top w:val="nil"/>
              <w:left w:val="nil"/>
              <w:bottom w:val="nil"/>
              <w:right w:val="nil"/>
            </w:tcBorders>
            <w:shd w:val="clear" w:color="auto" w:fill="auto"/>
            <w:noWrap/>
            <w:vAlign w:val="bottom"/>
            <w:hideMark/>
            <w:tcPrChange w:id="271" w:author="kei" w:date="2012-10-11T15:32:00Z">
              <w:tcPr>
                <w:tcW w:w="138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272" w:author="kei" w:date="2012-10-11T15:32:00Z"/>
                <w:rFonts w:ascii="Arial" w:eastAsia="ＭＳ Ｐゴシック" w:hAnsi="Arial" w:cs="Arial"/>
                <w:color w:val="000000"/>
                <w:sz w:val="18"/>
                <w:szCs w:val="18"/>
                <w:lang w:eastAsia="ja-JP"/>
              </w:rPr>
              <w:pPrChange w:id="273" w:author="kei" w:date="2012-10-11T15:36:00Z">
                <w:pPr>
                  <w:tabs>
                    <w:tab w:val="clear" w:pos="360"/>
                    <w:tab w:val="clear" w:pos="720"/>
                    <w:tab w:val="clear" w:pos="1080"/>
                    <w:tab w:val="clear" w:pos="1440"/>
                  </w:tabs>
                  <w:overflowPunct/>
                  <w:autoSpaceDE/>
                  <w:autoSpaceDN/>
                  <w:adjustRightInd/>
                  <w:spacing w:before="0"/>
                  <w:textAlignment w:val="auto"/>
                </w:pPr>
              </w:pPrChange>
            </w:pPr>
          </w:p>
        </w:tc>
        <w:tc>
          <w:tcPr>
            <w:tcW w:w="2400" w:type="dxa"/>
            <w:gridSpan w:val="3"/>
            <w:tcBorders>
              <w:top w:val="single" w:sz="8" w:space="0" w:color="auto"/>
              <w:left w:val="nil"/>
              <w:bottom w:val="nil"/>
              <w:right w:val="single" w:sz="8" w:space="0" w:color="000000"/>
            </w:tcBorders>
            <w:shd w:val="clear" w:color="auto" w:fill="auto"/>
            <w:noWrap/>
            <w:vAlign w:val="bottom"/>
            <w:hideMark/>
            <w:tcPrChange w:id="274" w:author="kei" w:date="2012-10-11T15:32: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275" w:author="kei" w:date="2012-10-11T15:32:00Z"/>
                <w:rFonts w:ascii="Arial" w:eastAsia="ＭＳ Ｐゴシック" w:hAnsi="Arial" w:cs="Arial"/>
                <w:b/>
                <w:bCs/>
                <w:color w:val="000000"/>
                <w:sz w:val="18"/>
                <w:szCs w:val="18"/>
                <w:lang w:eastAsia="ja-JP"/>
              </w:rPr>
              <w:pPrChange w:id="27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277" w:author="kei" w:date="2012-10-11T15:32:00Z">
              <w:r w:rsidRPr="00BC72D5">
                <w:rPr>
                  <w:rFonts w:ascii="Arial" w:eastAsia="ＭＳ Ｐゴシック" w:hAnsi="Arial" w:cs="Arial"/>
                  <w:b/>
                  <w:bCs/>
                  <w:color w:val="000000"/>
                  <w:sz w:val="18"/>
                  <w:szCs w:val="18"/>
                  <w:lang w:eastAsia="ja-JP"/>
                </w:rPr>
                <w:t>All Intra HE10</w:t>
              </w:r>
            </w:ins>
          </w:p>
        </w:tc>
        <w:tc>
          <w:tcPr>
            <w:tcW w:w="2400" w:type="dxa"/>
            <w:gridSpan w:val="3"/>
            <w:tcBorders>
              <w:top w:val="single" w:sz="8" w:space="0" w:color="auto"/>
              <w:left w:val="nil"/>
              <w:bottom w:val="nil"/>
              <w:right w:val="single" w:sz="8" w:space="0" w:color="000000"/>
            </w:tcBorders>
            <w:shd w:val="clear" w:color="auto" w:fill="auto"/>
            <w:noWrap/>
            <w:vAlign w:val="bottom"/>
            <w:hideMark/>
            <w:tcPrChange w:id="278" w:author="kei" w:date="2012-10-11T15:32: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279" w:author="kei" w:date="2012-10-11T15:32:00Z"/>
                <w:rFonts w:ascii="Arial" w:eastAsia="ＭＳ Ｐゴシック" w:hAnsi="Arial" w:cs="Arial"/>
                <w:b/>
                <w:bCs/>
                <w:color w:val="000000"/>
                <w:sz w:val="18"/>
                <w:szCs w:val="18"/>
                <w:lang w:eastAsia="ja-JP"/>
              </w:rPr>
              <w:pPrChange w:id="28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281" w:author="kei" w:date="2012-10-11T15:32:00Z">
              <w:r w:rsidRPr="00BC72D5">
                <w:rPr>
                  <w:rFonts w:ascii="Arial" w:eastAsia="ＭＳ Ｐゴシック" w:hAnsi="Arial" w:cs="Arial"/>
                  <w:b/>
                  <w:bCs/>
                  <w:color w:val="000000"/>
                  <w:sz w:val="18"/>
                  <w:szCs w:val="18"/>
                  <w:lang w:eastAsia="ja-JP"/>
                </w:rPr>
                <w:t>Random Access HE10</w:t>
              </w:r>
            </w:ins>
          </w:p>
        </w:tc>
        <w:tc>
          <w:tcPr>
            <w:tcW w:w="2400" w:type="dxa"/>
            <w:gridSpan w:val="3"/>
            <w:tcBorders>
              <w:top w:val="single" w:sz="8" w:space="0" w:color="auto"/>
              <w:left w:val="nil"/>
              <w:bottom w:val="nil"/>
              <w:right w:val="single" w:sz="8" w:space="0" w:color="000000"/>
            </w:tcBorders>
            <w:shd w:val="clear" w:color="auto" w:fill="auto"/>
            <w:noWrap/>
            <w:vAlign w:val="bottom"/>
            <w:hideMark/>
            <w:tcPrChange w:id="282" w:author="kei" w:date="2012-10-11T15:32: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283" w:author="kei" w:date="2012-10-11T15:32:00Z"/>
                <w:rFonts w:ascii="Arial" w:eastAsia="ＭＳ Ｐゴシック" w:hAnsi="Arial" w:cs="Arial"/>
                <w:b/>
                <w:bCs/>
                <w:color w:val="000000"/>
                <w:sz w:val="18"/>
                <w:szCs w:val="18"/>
                <w:lang w:eastAsia="ja-JP"/>
              </w:rPr>
              <w:pPrChange w:id="28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285" w:author="kei" w:date="2012-10-11T15:32:00Z">
              <w:r w:rsidRPr="00BC72D5">
                <w:rPr>
                  <w:rFonts w:ascii="Arial" w:eastAsia="ＭＳ Ｐゴシック" w:hAnsi="Arial" w:cs="Arial"/>
                  <w:b/>
                  <w:bCs/>
                  <w:color w:val="000000"/>
                  <w:sz w:val="18"/>
                  <w:szCs w:val="18"/>
                  <w:lang w:eastAsia="ja-JP"/>
                </w:rPr>
                <w:t>Low delay B HE10</w:t>
              </w:r>
            </w:ins>
          </w:p>
        </w:tc>
      </w:tr>
      <w:tr w:rsidR="00BC72D5" w:rsidRPr="00BC72D5" w:rsidTr="00BC72D5">
        <w:trPr>
          <w:trHeight w:val="255"/>
          <w:jc w:val="center"/>
          <w:ins w:id="286" w:author="kei" w:date="2012-10-11T15:32:00Z"/>
          <w:trPrChange w:id="287" w:author="kei" w:date="2012-10-11T15:32:00Z">
            <w:trPr>
              <w:trHeight w:val="255"/>
            </w:trPr>
          </w:trPrChange>
        </w:trPr>
        <w:tc>
          <w:tcPr>
            <w:tcW w:w="1409" w:type="dxa"/>
            <w:tcBorders>
              <w:top w:val="nil"/>
              <w:left w:val="nil"/>
              <w:bottom w:val="nil"/>
              <w:right w:val="nil"/>
            </w:tcBorders>
            <w:shd w:val="clear" w:color="auto" w:fill="auto"/>
            <w:noWrap/>
            <w:vAlign w:val="bottom"/>
            <w:hideMark/>
            <w:tcPrChange w:id="288" w:author="kei" w:date="2012-10-11T15:32:00Z">
              <w:tcPr>
                <w:tcW w:w="138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289" w:author="kei" w:date="2012-10-11T15:32:00Z"/>
                <w:rFonts w:ascii="Arial" w:eastAsia="ＭＳ Ｐゴシック" w:hAnsi="Arial" w:cs="Arial"/>
                <w:color w:val="000000"/>
                <w:sz w:val="18"/>
                <w:szCs w:val="18"/>
                <w:lang w:eastAsia="ja-JP"/>
              </w:rPr>
              <w:pPrChange w:id="290" w:author="kei" w:date="2012-10-11T15:36:00Z">
                <w:pPr>
                  <w:tabs>
                    <w:tab w:val="clear" w:pos="360"/>
                    <w:tab w:val="clear" w:pos="720"/>
                    <w:tab w:val="clear" w:pos="1080"/>
                    <w:tab w:val="clear" w:pos="1440"/>
                  </w:tabs>
                  <w:overflowPunct/>
                  <w:autoSpaceDE/>
                  <w:autoSpaceDN/>
                  <w:adjustRightInd/>
                  <w:spacing w:before="0"/>
                  <w:textAlignment w:val="auto"/>
                </w:pPr>
              </w:pPrChange>
            </w:pPr>
          </w:p>
        </w:tc>
        <w:tc>
          <w:tcPr>
            <w:tcW w:w="800" w:type="dxa"/>
            <w:tcBorders>
              <w:top w:val="nil"/>
              <w:left w:val="nil"/>
              <w:bottom w:val="single" w:sz="8" w:space="0" w:color="auto"/>
              <w:right w:val="nil"/>
            </w:tcBorders>
            <w:shd w:val="clear" w:color="auto" w:fill="auto"/>
            <w:noWrap/>
            <w:vAlign w:val="bottom"/>
            <w:hideMark/>
            <w:tcPrChange w:id="291" w:author="kei" w:date="2012-10-11T15:32: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292" w:author="kei" w:date="2012-10-11T15:32:00Z"/>
                <w:rFonts w:ascii="Arial" w:eastAsia="ＭＳ Ｐゴシック" w:hAnsi="Arial" w:cs="Arial"/>
                <w:color w:val="000000"/>
                <w:sz w:val="18"/>
                <w:szCs w:val="18"/>
                <w:lang w:eastAsia="ja-JP"/>
              </w:rPr>
              <w:pPrChange w:id="29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294" w:author="kei" w:date="2012-10-11T15:32:00Z">
              <w:r w:rsidRPr="00BC72D5">
                <w:rPr>
                  <w:rFonts w:ascii="Arial" w:eastAsia="ＭＳ Ｐゴシック" w:hAnsi="Arial" w:cs="Arial"/>
                  <w:color w:val="000000"/>
                  <w:sz w:val="18"/>
                  <w:szCs w:val="18"/>
                  <w:lang w:eastAsia="ja-JP"/>
                </w:rPr>
                <w:t>Y</w:t>
              </w:r>
            </w:ins>
          </w:p>
        </w:tc>
        <w:tc>
          <w:tcPr>
            <w:tcW w:w="800" w:type="dxa"/>
            <w:tcBorders>
              <w:top w:val="nil"/>
              <w:left w:val="nil"/>
              <w:bottom w:val="single" w:sz="8" w:space="0" w:color="auto"/>
              <w:right w:val="nil"/>
            </w:tcBorders>
            <w:shd w:val="clear" w:color="auto" w:fill="auto"/>
            <w:noWrap/>
            <w:vAlign w:val="bottom"/>
            <w:hideMark/>
            <w:tcPrChange w:id="295" w:author="kei" w:date="2012-10-11T15:32: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296" w:author="kei" w:date="2012-10-11T15:32:00Z"/>
                <w:rFonts w:ascii="Arial" w:eastAsia="ＭＳ Ｐゴシック" w:hAnsi="Arial" w:cs="Arial"/>
                <w:color w:val="000000"/>
                <w:sz w:val="18"/>
                <w:szCs w:val="18"/>
                <w:lang w:eastAsia="ja-JP"/>
              </w:rPr>
              <w:pPrChange w:id="29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298" w:author="kei" w:date="2012-10-11T15:32:00Z">
              <w:r w:rsidRPr="00BC72D5">
                <w:rPr>
                  <w:rFonts w:ascii="Arial" w:eastAsia="ＭＳ Ｐゴシック" w:hAnsi="Arial" w:cs="Arial"/>
                  <w:color w:val="000000"/>
                  <w:sz w:val="18"/>
                  <w:szCs w:val="18"/>
                  <w:lang w:eastAsia="ja-JP"/>
                </w:rPr>
                <w:t>U</w:t>
              </w:r>
            </w:ins>
          </w:p>
        </w:tc>
        <w:tc>
          <w:tcPr>
            <w:tcW w:w="800" w:type="dxa"/>
            <w:tcBorders>
              <w:top w:val="nil"/>
              <w:left w:val="nil"/>
              <w:bottom w:val="single" w:sz="8" w:space="0" w:color="auto"/>
              <w:right w:val="single" w:sz="8" w:space="0" w:color="auto"/>
            </w:tcBorders>
            <w:shd w:val="clear" w:color="auto" w:fill="auto"/>
            <w:noWrap/>
            <w:vAlign w:val="bottom"/>
            <w:hideMark/>
            <w:tcPrChange w:id="299" w:author="kei" w:date="2012-10-11T15:32:00Z">
              <w:tcPr>
                <w:tcW w:w="80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00" w:author="kei" w:date="2012-10-11T15:32:00Z"/>
                <w:rFonts w:ascii="Arial" w:eastAsia="ＭＳ Ｐゴシック" w:hAnsi="Arial" w:cs="Arial"/>
                <w:color w:val="000000"/>
                <w:sz w:val="18"/>
                <w:szCs w:val="18"/>
                <w:lang w:eastAsia="ja-JP"/>
              </w:rPr>
              <w:pPrChange w:id="30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02" w:author="kei" w:date="2012-10-11T15:32:00Z">
              <w:r w:rsidRPr="00BC72D5">
                <w:rPr>
                  <w:rFonts w:ascii="Arial" w:eastAsia="ＭＳ Ｐゴシック" w:hAnsi="Arial" w:cs="Arial"/>
                  <w:color w:val="000000"/>
                  <w:sz w:val="18"/>
                  <w:szCs w:val="18"/>
                  <w:lang w:eastAsia="ja-JP"/>
                </w:rPr>
                <w:t>V</w:t>
              </w:r>
            </w:ins>
          </w:p>
        </w:tc>
        <w:tc>
          <w:tcPr>
            <w:tcW w:w="800" w:type="dxa"/>
            <w:tcBorders>
              <w:top w:val="nil"/>
              <w:left w:val="nil"/>
              <w:bottom w:val="nil"/>
              <w:right w:val="nil"/>
            </w:tcBorders>
            <w:shd w:val="clear" w:color="auto" w:fill="auto"/>
            <w:noWrap/>
            <w:vAlign w:val="bottom"/>
            <w:hideMark/>
            <w:tcPrChange w:id="303"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04" w:author="kei" w:date="2012-10-11T15:32:00Z"/>
                <w:rFonts w:ascii="Arial" w:eastAsia="ＭＳ Ｐゴシック" w:hAnsi="Arial" w:cs="Arial"/>
                <w:color w:val="000000"/>
                <w:sz w:val="18"/>
                <w:szCs w:val="18"/>
                <w:lang w:eastAsia="ja-JP"/>
              </w:rPr>
              <w:pPrChange w:id="30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06" w:author="kei" w:date="2012-10-11T15:32:00Z">
              <w:r w:rsidRPr="00BC72D5">
                <w:rPr>
                  <w:rFonts w:ascii="Arial" w:eastAsia="ＭＳ Ｐゴシック" w:hAnsi="Arial" w:cs="Arial"/>
                  <w:color w:val="000000"/>
                  <w:sz w:val="18"/>
                  <w:szCs w:val="18"/>
                  <w:lang w:eastAsia="ja-JP"/>
                </w:rPr>
                <w:t>Y</w:t>
              </w:r>
            </w:ins>
          </w:p>
        </w:tc>
        <w:tc>
          <w:tcPr>
            <w:tcW w:w="800" w:type="dxa"/>
            <w:tcBorders>
              <w:top w:val="nil"/>
              <w:left w:val="nil"/>
              <w:bottom w:val="nil"/>
              <w:right w:val="nil"/>
            </w:tcBorders>
            <w:shd w:val="clear" w:color="auto" w:fill="auto"/>
            <w:noWrap/>
            <w:vAlign w:val="bottom"/>
            <w:hideMark/>
            <w:tcPrChange w:id="307"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08" w:author="kei" w:date="2012-10-11T15:32:00Z"/>
                <w:rFonts w:ascii="Arial" w:eastAsia="ＭＳ Ｐゴシック" w:hAnsi="Arial" w:cs="Arial"/>
                <w:color w:val="000000"/>
                <w:sz w:val="18"/>
                <w:szCs w:val="18"/>
                <w:lang w:eastAsia="ja-JP"/>
              </w:rPr>
              <w:pPrChange w:id="30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10" w:author="kei" w:date="2012-10-11T15:32:00Z">
              <w:r w:rsidRPr="00BC72D5">
                <w:rPr>
                  <w:rFonts w:ascii="Arial" w:eastAsia="ＭＳ Ｐゴシック" w:hAnsi="Arial" w:cs="Arial"/>
                  <w:color w:val="000000"/>
                  <w:sz w:val="18"/>
                  <w:szCs w:val="18"/>
                  <w:lang w:eastAsia="ja-JP"/>
                </w:rPr>
                <w:t>U</w:t>
              </w:r>
            </w:ins>
          </w:p>
        </w:tc>
        <w:tc>
          <w:tcPr>
            <w:tcW w:w="800" w:type="dxa"/>
            <w:tcBorders>
              <w:top w:val="nil"/>
              <w:left w:val="nil"/>
              <w:bottom w:val="nil"/>
              <w:right w:val="single" w:sz="8" w:space="0" w:color="auto"/>
            </w:tcBorders>
            <w:shd w:val="clear" w:color="auto" w:fill="auto"/>
            <w:noWrap/>
            <w:vAlign w:val="bottom"/>
            <w:hideMark/>
            <w:tcPrChange w:id="311" w:author="kei" w:date="2012-10-11T15:32: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12" w:author="kei" w:date="2012-10-11T15:32:00Z"/>
                <w:rFonts w:ascii="Arial" w:eastAsia="ＭＳ Ｐゴシック" w:hAnsi="Arial" w:cs="Arial"/>
                <w:color w:val="000000"/>
                <w:sz w:val="18"/>
                <w:szCs w:val="18"/>
                <w:lang w:eastAsia="ja-JP"/>
              </w:rPr>
              <w:pPrChange w:id="31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14" w:author="kei" w:date="2012-10-11T15:32:00Z">
              <w:r w:rsidRPr="00BC72D5">
                <w:rPr>
                  <w:rFonts w:ascii="Arial" w:eastAsia="ＭＳ Ｐゴシック" w:hAnsi="Arial" w:cs="Arial"/>
                  <w:color w:val="000000"/>
                  <w:sz w:val="18"/>
                  <w:szCs w:val="18"/>
                  <w:lang w:eastAsia="ja-JP"/>
                </w:rPr>
                <w:t>V</w:t>
              </w:r>
            </w:ins>
          </w:p>
        </w:tc>
        <w:tc>
          <w:tcPr>
            <w:tcW w:w="800" w:type="dxa"/>
            <w:tcBorders>
              <w:top w:val="nil"/>
              <w:left w:val="nil"/>
              <w:bottom w:val="nil"/>
              <w:right w:val="nil"/>
            </w:tcBorders>
            <w:shd w:val="clear" w:color="auto" w:fill="auto"/>
            <w:noWrap/>
            <w:vAlign w:val="bottom"/>
            <w:hideMark/>
            <w:tcPrChange w:id="315"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16" w:author="kei" w:date="2012-10-11T15:32:00Z"/>
                <w:rFonts w:ascii="Arial" w:eastAsia="ＭＳ Ｐゴシック" w:hAnsi="Arial" w:cs="Arial"/>
                <w:color w:val="000000"/>
                <w:sz w:val="18"/>
                <w:szCs w:val="18"/>
                <w:lang w:eastAsia="ja-JP"/>
              </w:rPr>
              <w:pPrChange w:id="31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18" w:author="kei" w:date="2012-10-11T15:32:00Z">
              <w:r w:rsidRPr="00BC72D5">
                <w:rPr>
                  <w:rFonts w:ascii="Arial" w:eastAsia="ＭＳ Ｐゴシック" w:hAnsi="Arial" w:cs="Arial"/>
                  <w:color w:val="000000"/>
                  <w:sz w:val="18"/>
                  <w:szCs w:val="18"/>
                  <w:lang w:eastAsia="ja-JP"/>
                </w:rPr>
                <w:t>Y</w:t>
              </w:r>
            </w:ins>
          </w:p>
        </w:tc>
        <w:tc>
          <w:tcPr>
            <w:tcW w:w="800" w:type="dxa"/>
            <w:tcBorders>
              <w:top w:val="nil"/>
              <w:left w:val="nil"/>
              <w:bottom w:val="nil"/>
              <w:right w:val="nil"/>
            </w:tcBorders>
            <w:shd w:val="clear" w:color="auto" w:fill="auto"/>
            <w:noWrap/>
            <w:vAlign w:val="bottom"/>
            <w:hideMark/>
            <w:tcPrChange w:id="319"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20" w:author="kei" w:date="2012-10-11T15:32:00Z"/>
                <w:rFonts w:ascii="Arial" w:eastAsia="ＭＳ Ｐゴシック" w:hAnsi="Arial" w:cs="Arial"/>
                <w:color w:val="000000"/>
                <w:sz w:val="18"/>
                <w:szCs w:val="18"/>
                <w:lang w:eastAsia="ja-JP"/>
              </w:rPr>
              <w:pPrChange w:id="32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22" w:author="kei" w:date="2012-10-11T15:32:00Z">
              <w:r w:rsidRPr="00BC72D5">
                <w:rPr>
                  <w:rFonts w:ascii="Arial" w:eastAsia="ＭＳ Ｐゴシック" w:hAnsi="Arial" w:cs="Arial"/>
                  <w:color w:val="000000"/>
                  <w:sz w:val="18"/>
                  <w:szCs w:val="18"/>
                  <w:lang w:eastAsia="ja-JP"/>
                </w:rPr>
                <w:t>U</w:t>
              </w:r>
            </w:ins>
          </w:p>
        </w:tc>
        <w:tc>
          <w:tcPr>
            <w:tcW w:w="800" w:type="dxa"/>
            <w:tcBorders>
              <w:top w:val="nil"/>
              <w:left w:val="nil"/>
              <w:bottom w:val="nil"/>
              <w:right w:val="single" w:sz="8" w:space="0" w:color="auto"/>
            </w:tcBorders>
            <w:shd w:val="clear" w:color="auto" w:fill="auto"/>
            <w:noWrap/>
            <w:vAlign w:val="bottom"/>
            <w:hideMark/>
            <w:tcPrChange w:id="323" w:author="kei" w:date="2012-10-11T15:32: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24" w:author="kei" w:date="2012-10-11T15:32:00Z"/>
                <w:rFonts w:ascii="Arial" w:eastAsia="ＭＳ Ｐゴシック" w:hAnsi="Arial" w:cs="Arial"/>
                <w:color w:val="000000"/>
                <w:sz w:val="18"/>
                <w:szCs w:val="18"/>
                <w:lang w:eastAsia="ja-JP"/>
              </w:rPr>
              <w:pPrChange w:id="32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26" w:author="kei" w:date="2012-10-11T15:32:00Z">
              <w:r w:rsidRPr="00BC72D5">
                <w:rPr>
                  <w:rFonts w:ascii="Arial" w:eastAsia="ＭＳ Ｐゴシック" w:hAnsi="Arial" w:cs="Arial"/>
                  <w:color w:val="000000"/>
                  <w:sz w:val="18"/>
                  <w:szCs w:val="18"/>
                  <w:lang w:eastAsia="ja-JP"/>
                </w:rPr>
                <w:t>V</w:t>
              </w:r>
            </w:ins>
          </w:p>
        </w:tc>
      </w:tr>
      <w:tr w:rsidR="00BC72D5" w:rsidRPr="00BC72D5" w:rsidTr="00BC72D5">
        <w:trPr>
          <w:trHeight w:val="240"/>
          <w:jc w:val="center"/>
          <w:ins w:id="327" w:author="kei" w:date="2012-10-11T15:32:00Z"/>
          <w:trPrChange w:id="328" w:author="kei" w:date="2012-10-11T15:32:00Z">
            <w:trPr>
              <w:trHeight w:val="240"/>
            </w:trPr>
          </w:trPrChange>
        </w:trPr>
        <w:tc>
          <w:tcPr>
            <w:tcW w:w="1409" w:type="dxa"/>
            <w:tcBorders>
              <w:top w:val="single" w:sz="8" w:space="0" w:color="auto"/>
              <w:left w:val="single" w:sz="8" w:space="0" w:color="auto"/>
              <w:bottom w:val="nil"/>
              <w:right w:val="single" w:sz="8" w:space="0" w:color="auto"/>
            </w:tcBorders>
            <w:shd w:val="clear" w:color="auto" w:fill="auto"/>
            <w:noWrap/>
            <w:vAlign w:val="bottom"/>
            <w:hideMark/>
            <w:tcPrChange w:id="329" w:author="kei" w:date="2012-10-11T15:32:00Z">
              <w:tcPr>
                <w:tcW w:w="138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330" w:author="kei" w:date="2012-10-11T15:32:00Z"/>
                <w:rFonts w:ascii="Arial" w:eastAsia="ＭＳ Ｐゴシック" w:hAnsi="Arial" w:cs="Arial"/>
                <w:color w:val="000000"/>
                <w:sz w:val="18"/>
                <w:szCs w:val="18"/>
                <w:lang w:eastAsia="ja-JP"/>
              </w:rPr>
              <w:pPrChange w:id="331" w:author="kei" w:date="2012-10-11T15:36:00Z">
                <w:pPr>
                  <w:tabs>
                    <w:tab w:val="clear" w:pos="360"/>
                    <w:tab w:val="clear" w:pos="720"/>
                    <w:tab w:val="clear" w:pos="1080"/>
                    <w:tab w:val="clear" w:pos="1440"/>
                  </w:tabs>
                  <w:overflowPunct/>
                  <w:autoSpaceDE/>
                  <w:autoSpaceDN/>
                  <w:adjustRightInd/>
                  <w:spacing w:before="0"/>
                  <w:textAlignment w:val="auto"/>
                </w:pPr>
              </w:pPrChange>
            </w:pPr>
            <w:ins w:id="332" w:author="kei" w:date="2012-10-11T15:32:00Z">
              <w:r w:rsidRPr="00BC72D5">
                <w:rPr>
                  <w:rFonts w:ascii="Arial" w:eastAsia="ＭＳ Ｐゴシック" w:hAnsi="Arial" w:cs="Arial"/>
                  <w:color w:val="000000"/>
                  <w:sz w:val="18"/>
                  <w:szCs w:val="18"/>
                  <w:lang w:eastAsia="ja-JP"/>
                </w:rPr>
                <w:t>Kimono</w:t>
              </w:r>
            </w:ins>
          </w:p>
        </w:tc>
        <w:tc>
          <w:tcPr>
            <w:tcW w:w="800" w:type="dxa"/>
            <w:tcBorders>
              <w:top w:val="nil"/>
              <w:left w:val="nil"/>
              <w:bottom w:val="nil"/>
              <w:right w:val="nil"/>
            </w:tcBorders>
            <w:shd w:val="clear" w:color="auto" w:fill="auto"/>
            <w:noWrap/>
            <w:vAlign w:val="bottom"/>
            <w:hideMark/>
            <w:tcPrChange w:id="333"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34" w:author="kei" w:date="2012-10-11T15:32:00Z"/>
                <w:rFonts w:ascii="Arial" w:eastAsia="ＭＳ Ｐゴシック" w:hAnsi="Arial" w:cs="Arial"/>
                <w:sz w:val="18"/>
                <w:szCs w:val="18"/>
                <w:lang w:eastAsia="ja-JP"/>
              </w:rPr>
              <w:pPrChange w:id="33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36" w:author="kei" w:date="2012-10-11T15:32:00Z">
              <w:r w:rsidRPr="00BC72D5">
                <w:rPr>
                  <w:rFonts w:ascii="Arial" w:eastAsia="ＭＳ Ｐゴシック" w:hAnsi="Arial" w:cs="Arial"/>
                  <w:sz w:val="18"/>
                  <w:szCs w:val="18"/>
                  <w:lang w:eastAsia="ja-JP"/>
                </w:rPr>
                <w:t>-0.3%</w:t>
              </w:r>
            </w:ins>
          </w:p>
        </w:tc>
        <w:tc>
          <w:tcPr>
            <w:tcW w:w="800" w:type="dxa"/>
            <w:tcBorders>
              <w:top w:val="nil"/>
              <w:left w:val="nil"/>
              <w:bottom w:val="nil"/>
              <w:right w:val="nil"/>
            </w:tcBorders>
            <w:shd w:val="clear" w:color="auto" w:fill="auto"/>
            <w:noWrap/>
            <w:vAlign w:val="bottom"/>
            <w:hideMark/>
            <w:tcPrChange w:id="337"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38" w:author="kei" w:date="2012-10-11T15:32:00Z"/>
                <w:rFonts w:ascii="Arial" w:eastAsia="ＭＳ Ｐゴシック" w:hAnsi="Arial" w:cs="Arial"/>
                <w:sz w:val="18"/>
                <w:szCs w:val="18"/>
                <w:lang w:eastAsia="ja-JP"/>
              </w:rPr>
              <w:pPrChange w:id="33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40" w:author="kei" w:date="2012-10-11T15:32:00Z">
              <w:r w:rsidRPr="00BC72D5">
                <w:rPr>
                  <w:rFonts w:ascii="Arial" w:eastAsia="ＭＳ Ｐゴシック" w:hAnsi="Arial" w:cs="Arial"/>
                  <w:sz w:val="18"/>
                  <w:szCs w:val="18"/>
                  <w:lang w:eastAsia="ja-JP"/>
                </w:rPr>
                <w:t>-3.0%</w:t>
              </w:r>
            </w:ins>
          </w:p>
        </w:tc>
        <w:tc>
          <w:tcPr>
            <w:tcW w:w="800" w:type="dxa"/>
            <w:tcBorders>
              <w:top w:val="nil"/>
              <w:left w:val="nil"/>
              <w:bottom w:val="nil"/>
              <w:right w:val="single" w:sz="8" w:space="0" w:color="auto"/>
            </w:tcBorders>
            <w:shd w:val="clear" w:color="auto" w:fill="auto"/>
            <w:noWrap/>
            <w:vAlign w:val="bottom"/>
            <w:hideMark/>
            <w:tcPrChange w:id="341" w:author="kei" w:date="2012-10-11T15:32: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42" w:author="kei" w:date="2012-10-11T15:32:00Z"/>
                <w:rFonts w:ascii="Arial" w:eastAsia="ＭＳ Ｐゴシック" w:hAnsi="Arial" w:cs="Arial"/>
                <w:sz w:val="18"/>
                <w:szCs w:val="18"/>
                <w:lang w:eastAsia="ja-JP"/>
              </w:rPr>
              <w:pPrChange w:id="34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44" w:author="kei" w:date="2012-10-11T15:32:00Z">
              <w:r w:rsidRPr="00BC72D5">
                <w:rPr>
                  <w:rFonts w:ascii="Arial" w:eastAsia="ＭＳ Ｐゴシック" w:hAnsi="Arial" w:cs="Arial"/>
                  <w:sz w:val="18"/>
                  <w:szCs w:val="18"/>
                  <w:lang w:eastAsia="ja-JP"/>
                </w:rPr>
                <w:t>-1.8%</w:t>
              </w:r>
            </w:ins>
          </w:p>
        </w:tc>
        <w:tc>
          <w:tcPr>
            <w:tcW w:w="800" w:type="dxa"/>
            <w:tcBorders>
              <w:top w:val="single" w:sz="8" w:space="0" w:color="auto"/>
              <w:left w:val="nil"/>
              <w:bottom w:val="nil"/>
              <w:right w:val="nil"/>
            </w:tcBorders>
            <w:shd w:val="clear" w:color="auto" w:fill="auto"/>
            <w:noWrap/>
            <w:vAlign w:val="bottom"/>
            <w:hideMark/>
            <w:tcPrChange w:id="345" w:author="kei" w:date="2012-10-11T15:32:00Z">
              <w:tcPr>
                <w:tcW w:w="800" w:type="dxa"/>
                <w:tcBorders>
                  <w:top w:val="single" w:sz="8" w:space="0" w:color="auto"/>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46" w:author="kei" w:date="2012-10-11T15:32:00Z"/>
                <w:rFonts w:ascii="Arial" w:eastAsia="ＭＳ Ｐゴシック" w:hAnsi="Arial" w:cs="Arial"/>
                <w:sz w:val="18"/>
                <w:szCs w:val="18"/>
                <w:lang w:eastAsia="ja-JP"/>
              </w:rPr>
              <w:pPrChange w:id="34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48" w:author="kei" w:date="2012-10-11T15:32:00Z">
              <w:r w:rsidRPr="00BC72D5">
                <w:rPr>
                  <w:rFonts w:ascii="Arial" w:eastAsia="ＭＳ Ｐゴシック" w:hAnsi="Arial" w:cs="Arial"/>
                  <w:sz w:val="18"/>
                  <w:szCs w:val="18"/>
                  <w:lang w:eastAsia="ja-JP"/>
                </w:rPr>
                <w:t>0.9%</w:t>
              </w:r>
            </w:ins>
          </w:p>
        </w:tc>
        <w:tc>
          <w:tcPr>
            <w:tcW w:w="800" w:type="dxa"/>
            <w:tcBorders>
              <w:top w:val="single" w:sz="8" w:space="0" w:color="auto"/>
              <w:left w:val="nil"/>
              <w:bottom w:val="nil"/>
              <w:right w:val="nil"/>
            </w:tcBorders>
            <w:shd w:val="clear" w:color="auto" w:fill="auto"/>
            <w:noWrap/>
            <w:vAlign w:val="bottom"/>
            <w:hideMark/>
            <w:tcPrChange w:id="349" w:author="kei" w:date="2012-10-11T15:32:00Z">
              <w:tcPr>
                <w:tcW w:w="800" w:type="dxa"/>
                <w:tcBorders>
                  <w:top w:val="single" w:sz="8" w:space="0" w:color="auto"/>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50" w:author="kei" w:date="2012-10-11T15:32:00Z"/>
                <w:rFonts w:ascii="Arial" w:eastAsia="ＭＳ Ｐゴシック" w:hAnsi="Arial" w:cs="Arial"/>
                <w:sz w:val="18"/>
                <w:szCs w:val="18"/>
                <w:lang w:eastAsia="ja-JP"/>
              </w:rPr>
              <w:pPrChange w:id="35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52" w:author="kei" w:date="2012-10-11T15:32:00Z">
              <w:r w:rsidRPr="00BC72D5">
                <w:rPr>
                  <w:rFonts w:ascii="Arial" w:eastAsia="ＭＳ Ｐゴシック" w:hAnsi="Arial" w:cs="Arial"/>
                  <w:sz w:val="18"/>
                  <w:szCs w:val="18"/>
                  <w:lang w:eastAsia="ja-JP"/>
                </w:rPr>
                <w:t>-0.1%</w:t>
              </w:r>
            </w:ins>
          </w:p>
        </w:tc>
        <w:tc>
          <w:tcPr>
            <w:tcW w:w="800" w:type="dxa"/>
            <w:tcBorders>
              <w:top w:val="single" w:sz="8" w:space="0" w:color="auto"/>
              <w:left w:val="nil"/>
              <w:bottom w:val="nil"/>
              <w:right w:val="single" w:sz="8" w:space="0" w:color="auto"/>
            </w:tcBorders>
            <w:shd w:val="clear" w:color="auto" w:fill="auto"/>
            <w:noWrap/>
            <w:vAlign w:val="bottom"/>
            <w:hideMark/>
            <w:tcPrChange w:id="353" w:author="kei" w:date="2012-10-11T15:32:00Z">
              <w:tcPr>
                <w:tcW w:w="800" w:type="dxa"/>
                <w:tcBorders>
                  <w:top w:val="single" w:sz="8" w:space="0" w:color="auto"/>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54" w:author="kei" w:date="2012-10-11T15:32:00Z"/>
                <w:rFonts w:ascii="Arial" w:eastAsia="ＭＳ Ｐゴシック" w:hAnsi="Arial" w:cs="Arial"/>
                <w:sz w:val="18"/>
                <w:szCs w:val="18"/>
                <w:lang w:eastAsia="ja-JP"/>
              </w:rPr>
              <w:pPrChange w:id="35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56" w:author="kei" w:date="2012-10-11T15:32:00Z">
              <w:r w:rsidRPr="00BC72D5">
                <w:rPr>
                  <w:rFonts w:ascii="Arial" w:eastAsia="ＭＳ Ｐゴシック" w:hAnsi="Arial" w:cs="Arial"/>
                  <w:sz w:val="18"/>
                  <w:szCs w:val="18"/>
                  <w:lang w:eastAsia="ja-JP"/>
                </w:rPr>
                <w:t>-1.2%</w:t>
              </w:r>
            </w:ins>
          </w:p>
        </w:tc>
        <w:tc>
          <w:tcPr>
            <w:tcW w:w="800" w:type="dxa"/>
            <w:tcBorders>
              <w:top w:val="single" w:sz="8" w:space="0" w:color="auto"/>
              <w:left w:val="nil"/>
              <w:bottom w:val="nil"/>
              <w:right w:val="nil"/>
            </w:tcBorders>
            <w:shd w:val="clear" w:color="auto" w:fill="auto"/>
            <w:noWrap/>
            <w:vAlign w:val="bottom"/>
            <w:hideMark/>
            <w:tcPrChange w:id="357" w:author="kei" w:date="2012-10-11T15:32:00Z">
              <w:tcPr>
                <w:tcW w:w="800" w:type="dxa"/>
                <w:tcBorders>
                  <w:top w:val="single" w:sz="8" w:space="0" w:color="auto"/>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58" w:author="kei" w:date="2012-10-11T15:32:00Z"/>
                <w:rFonts w:ascii="Arial" w:eastAsia="ＭＳ Ｐゴシック" w:hAnsi="Arial" w:cs="Arial"/>
                <w:sz w:val="18"/>
                <w:szCs w:val="18"/>
                <w:lang w:eastAsia="ja-JP"/>
              </w:rPr>
              <w:pPrChange w:id="35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60" w:author="kei" w:date="2012-10-11T15:32:00Z">
              <w:r w:rsidRPr="00BC72D5">
                <w:rPr>
                  <w:rFonts w:ascii="Arial" w:eastAsia="ＭＳ Ｐゴシック" w:hAnsi="Arial" w:cs="Arial"/>
                  <w:sz w:val="18"/>
                  <w:szCs w:val="18"/>
                  <w:lang w:eastAsia="ja-JP"/>
                </w:rPr>
                <w:t>0.6%</w:t>
              </w:r>
            </w:ins>
          </w:p>
        </w:tc>
        <w:tc>
          <w:tcPr>
            <w:tcW w:w="800" w:type="dxa"/>
            <w:tcBorders>
              <w:top w:val="single" w:sz="8" w:space="0" w:color="auto"/>
              <w:left w:val="nil"/>
              <w:bottom w:val="nil"/>
              <w:right w:val="nil"/>
            </w:tcBorders>
            <w:shd w:val="clear" w:color="auto" w:fill="auto"/>
            <w:noWrap/>
            <w:vAlign w:val="bottom"/>
            <w:hideMark/>
            <w:tcPrChange w:id="361" w:author="kei" w:date="2012-10-11T15:32:00Z">
              <w:tcPr>
                <w:tcW w:w="800" w:type="dxa"/>
                <w:tcBorders>
                  <w:top w:val="single" w:sz="8" w:space="0" w:color="auto"/>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62" w:author="kei" w:date="2012-10-11T15:32:00Z"/>
                <w:rFonts w:ascii="Arial" w:eastAsia="ＭＳ Ｐゴシック" w:hAnsi="Arial" w:cs="Arial"/>
                <w:sz w:val="18"/>
                <w:szCs w:val="18"/>
                <w:lang w:eastAsia="ja-JP"/>
              </w:rPr>
              <w:pPrChange w:id="36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64" w:author="kei" w:date="2012-10-11T15:32:00Z">
              <w:r w:rsidRPr="00BC72D5">
                <w:rPr>
                  <w:rFonts w:ascii="Arial" w:eastAsia="ＭＳ Ｐゴシック" w:hAnsi="Arial" w:cs="Arial"/>
                  <w:sz w:val="18"/>
                  <w:szCs w:val="18"/>
                  <w:lang w:eastAsia="ja-JP"/>
                </w:rPr>
                <w:t>-1.3%</w:t>
              </w:r>
            </w:ins>
          </w:p>
        </w:tc>
        <w:tc>
          <w:tcPr>
            <w:tcW w:w="800" w:type="dxa"/>
            <w:tcBorders>
              <w:top w:val="single" w:sz="8" w:space="0" w:color="auto"/>
              <w:left w:val="nil"/>
              <w:bottom w:val="nil"/>
              <w:right w:val="single" w:sz="8" w:space="0" w:color="auto"/>
            </w:tcBorders>
            <w:shd w:val="clear" w:color="auto" w:fill="auto"/>
            <w:noWrap/>
            <w:vAlign w:val="bottom"/>
            <w:hideMark/>
            <w:tcPrChange w:id="365" w:author="kei" w:date="2012-10-11T15:32:00Z">
              <w:tcPr>
                <w:tcW w:w="800" w:type="dxa"/>
                <w:tcBorders>
                  <w:top w:val="single" w:sz="8" w:space="0" w:color="auto"/>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66" w:author="kei" w:date="2012-10-11T15:32:00Z"/>
                <w:rFonts w:ascii="Arial" w:eastAsia="ＭＳ Ｐゴシック" w:hAnsi="Arial" w:cs="Arial"/>
                <w:sz w:val="18"/>
                <w:szCs w:val="18"/>
                <w:lang w:eastAsia="ja-JP"/>
              </w:rPr>
              <w:pPrChange w:id="36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68" w:author="kei" w:date="2012-10-11T15:32:00Z">
              <w:r w:rsidRPr="00BC72D5">
                <w:rPr>
                  <w:rFonts w:ascii="Arial" w:eastAsia="ＭＳ Ｐゴシック" w:hAnsi="Arial" w:cs="Arial"/>
                  <w:sz w:val="18"/>
                  <w:szCs w:val="18"/>
                  <w:lang w:eastAsia="ja-JP"/>
                </w:rPr>
                <w:t>-0.5%</w:t>
              </w:r>
            </w:ins>
          </w:p>
        </w:tc>
      </w:tr>
      <w:tr w:rsidR="00BC72D5" w:rsidRPr="00BC72D5" w:rsidTr="00BC72D5">
        <w:trPr>
          <w:trHeight w:val="240"/>
          <w:jc w:val="center"/>
          <w:ins w:id="369" w:author="kei" w:date="2012-10-11T15:32:00Z"/>
          <w:trPrChange w:id="370" w:author="kei" w:date="2012-10-11T15:32: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371" w:author="kei" w:date="2012-10-11T15:32: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372" w:author="kei" w:date="2012-10-11T15:32:00Z"/>
                <w:rFonts w:ascii="Arial" w:eastAsia="ＭＳ Ｐゴシック" w:hAnsi="Arial" w:cs="Arial"/>
                <w:color w:val="000000"/>
                <w:sz w:val="18"/>
                <w:szCs w:val="18"/>
                <w:lang w:eastAsia="ja-JP"/>
              </w:rPr>
              <w:pPrChange w:id="373"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374" w:author="kei" w:date="2012-10-11T15:32:00Z">
              <w:r w:rsidRPr="00BC72D5">
                <w:rPr>
                  <w:rFonts w:ascii="Arial" w:eastAsia="ＭＳ Ｐゴシック" w:hAnsi="Arial" w:cs="Arial"/>
                  <w:color w:val="000000"/>
                  <w:sz w:val="18"/>
                  <w:szCs w:val="18"/>
                  <w:lang w:eastAsia="ja-JP"/>
                </w:rPr>
                <w:t>Parkscene</w:t>
              </w:r>
              <w:proofErr w:type="spellEnd"/>
              <w:r w:rsidRPr="00BC72D5">
                <w:rPr>
                  <w:rFonts w:ascii="Arial" w:eastAsia="ＭＳ Ｐゴシック" w:hAnsi="Arial" w:cs="Arial"/>
                  <w:color w:val="000000"/>
                  <w:sz w:val="18"/>
                  <w:szCs w:val="18"/>
                  <w:lang w:eastAsia="ja-JP"/>
                </w:rPr>
                <w:t xml:space="preserve"> </w:t>
              </w:r>
            </w:ins>
          </w:p>
        </w:tc>
        <w:tc>
          <w:tcPr>
            <w:tcW w:w="800" w:type="dxa"/>
            <w:tcBorders>
              <w:top w:val="nil"/>
              <w:left w:val="nil"/>
              <w:bottom w:val="nil"/>
              <w:right w:val="nil"/>
            </w:tcBorders>
            <w:shd w:val="clear" w:color="auto" w:fill="auto"/>
            <w:noWrap/>
            <w:vAlign w:val="bottom"/>
            <w:hideMark/>
            <w:tcPrChange w:id="375"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76" w:author="kei" w:date="2012-10-11T15:32:00Z"/>
                <w:rFonts w:ascii="Arial" w:eastAsia="ＭＳ Ｐゴシック" w:hAnsi="Arial" w:cs="Arial"/>
                <w:sz w:val="18"/>
                <w:szCs w:val="18"/>
                <w:lang w:eastAsia="ja-JP"/>
              </w:rPr>
              <w:pPrChange w:id="37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78" w:author="kei" w:date="2012-10-11T15:32:00Z">
              <w:r w:rsidRPr="00BC72D5">
                <w:rPr>
                  <w:rFonts w:ascii="Arial" w:eastAsia="ＭＳ Ｐゴシック" w:hAnsi="Arial" w:cs="Arial"/>
                  <w:sz w:val="18"/>
                  <w:szCs w:val="18"/>
                  <w:lang w:eastAsia="ja-JP"/>
                </w:rPr>
                <w:t>-0.9%</w:t>
              </w:r>
            </w:ins>
          </w:p>
        </w:tc>
        <w:tc>
          <w:tcPr>
            <w:tcW w:w="800" w:type="dxa"/>
            <w:tcBorders>
              <w:top w:val="nil"/>
              <w:left w:val="nil"/>
              <w:bottom w:val="nil"/>
              <w:right w:val="nil"/>
            </w:tcBorders>
            <w:shd w:val="clear" w:color="000000" w:fill="CCFFCC"/>
            <w:noWrap/>
            <w:vAlign w:val="bottom"/>
            <w:hideMark/>
            <w:tcPrChange w:id="379" w:author="kei" w:date="2012-10-11T15:32: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80" w:author="kei" w:date="2012-10-11T15:32:00Z"/>
                <w:rFonts w:ascii="Arial" w:eastAsia="ＭＳ Ｐゴシック" w:hAnsi="Arial" w:cs="Arial"/>
                <w:sz w:val="18"/>
                <w:szCs w:val="18"/>
                <w:lang w:eastAsia="ja-JP"/>
              </w:rPr>
              <w:pPrChange w:id="38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82" w:author="kei" w:date="2012-10-11T15:32:00Z">
              <w:r w:rsidRPr="00BC72D5">
                <w:rPr>
                  <w:rFonts w:ascii="Arial" w:eastAsia="ＭＳ Ｐゴシック" w:hAnsi="Arial" w:cs="Arial"/>
                  <w:sz w:val="18"/>
                  <w:szCs w:val="18"/>
                  <w:lang w:eastAsia="ja-JP"/>
                </w:rPr>
                <w:t>-3.9%</w:t>
              </w:r>
            </w:ins>
          </w:p>
        </w:tc>
        <w:tc>
          <w:tcPr>
            <w:tcW w:w="800" w:type="dxa"/>
            <w:tcBorders>
              <w:top w:val="nil"/>
              <w:left w:val="nil"/>
              <w:bottom w:val="nil"/>
              <w:right w:val="single" w:sz="8" w:space="0" w:color="auto"/>
            </w:tcBorders>
            <w:shd w:val="clear" w:color="000000" w:fill="CCFFCC"/>
            <w:noWrap/>
            <w:vAlign w:val="bottom"/>
            <w:hideMark/>
            <w:tcPrChange w:id="383" w:author="kei" w:date="2012-10-11T15:32:00Z">
              <w:tcPr>
                <w:tcW w:w="800" w:type="dxa"/>
                <w:tcBorders>
                  <w:top w:val="nil"/>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84" w:author="kei" w:date="2012-10-11T15:32:00Z"/>
                <w:rFonts w:ascii="Arial" w:eastAsia="ＭＳ Ｐゴシック" w:hAnsi="Arial" w:cs="Arial"/>
                <w:sz w:val="18"/>
                <w:szCs w:val="18"/>
                <w:lang w:eastAsia="ja-JP"/>
              </w:rPr>
              <w:pPrChange w:id="38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86" w:author="kei" w:date="2012-10-11T15:32:00Z">
              <w:r w:rsidRPr="00BC72D5">
                <w:rPr>
                  <w:rFonts w:ascii="Arial" w:eastAsia="ＭＳ Ｐゴシック" w:hAnsi="Arial" w:cs="Arial"/>
                  <w:sz w:val="18"/>
                  <w:szCs w:val="18"/>
                  <w:lang w:eastAsia="ja-JP"/>
                </w:rPr>
                <w:t>-4.0%</w:t>
              </w:r>
            </w:ins>
          </w:p>
        </w:tc>
        <w:tc>
          <w:tcPr>
            <w:tcW w:w="800" w:type="dxa"/>
            <w:tcBorders>
              <w:top w:val="nil"/>
              <w:left w:val="nil"/>
              <w:bottom w:val="nil"/>
              <w:right w:val="nil"/>
            </w:tcBorders>
            <w:shd w:val="clear" w:color="auto" w:fill="auto"/>
            <w:noWrap/>
            <w:vAlign w:val="bottom"/>
            <w:hideMark/>
            <w:tcPrChange w:id="387"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88" w:author="kei" w:date="2012-10-11T15:32:00Z"/>
                <w:rFonts w:ascii="Arial" w:eastAsia="ＭＳ Ｐゴシック" w:hAnsi="Arial" w:cs="Arial"/>
                <w:sz w:val="18"/>
                <w:szCs w:val="18"/>
                <w:lang w:eastAsia="ja-JP"/>
              </w:rPr>
              <w:pPrChange w:id="38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90" w:author="kei" w:date="2012-10-11T15:32:00Z">
              <w:r w:rsidRPr="00BC72D5">
                <w:rPr>
                  <w:rFonts w:ascii="Arial" w:eastAsia="ＭＳ Ｐゴシック" w:hAnsi="Arial" w:cs="Arial"/>
                  <w:sz w:val="18"/>
                  <w:szCs w:val="18"/>
                  <w:lang w:eastAsia="ja-JP"/>
                </w:rPr>
                <w:t>0.4%</w:t>
              </w:r>
            </w:ins>
          </w:p>
        </w:tc>
        <w:tc>
          <w:tcPr>
            <w:tcW w:w="800" w:type="dxa"/>
            <w:tcBorders>
              <w:top w:val="nil"/>
              <w:left w:val="nil"/>
              <w:bottom w:val="nil"/>
              <w:right w:val="nil"/>
            </w:tcBorders>
            <w:shd w:val="clear" w:color="auto" w:fill="auto"/>
            <w:noWrap/>
            <w:vAlign w:val="bottom"/>
            <w:hideMark/>
            <w:tcPrChange w:id="391"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92" w:author="kei" w:date="2012-10-11T15:32:00Z"/>
                <w:rFonts w:ascii="Arial" w:eastAsia="ＭＳ Ｐゴシック" w:hAnsi="Arial" w:cs="Arial"/>
                <w:sz w:val="18"/>
                <w:szCs w:val="18"/>
                <w:lang w:eastAsia="ja-JP"/>
              </w:rPr>
              <w:pPrChange w:id="39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94" w:author="kei" w:date="2012-10-11T15:32:00Z">
              <w:r w:rsidRPr="00BC72D5">
                <w:rPr>
                  <w:rFonts w:ascii="Arial" w:eastAsia="ＭＳ Ｐゴシック" w:hAnsi="Arial" w:cs="Arial"/>
                  <w:sz w:val="18"/>
                  <w:szCs w:val="18"/>
                  <w:lang w:eastAsia="ja-JP"/>
                </w:rPr>
                <w:t>-2.5%</w:t>
              </w:r>
            </w:ins>
          </w:p>
        </w:tc>
        <w:tc>
          <w:tcPr>
            <w:tcW w:w="800" w:type="dxa"/>
            <w:tcBorders>
              <w:top w:val="nil"/>
              <w:left w:val="nil"/>
              <w:bottom w:val="nil"/>
              <w:right w:val="single" w:sz="8" w:space="0" w:color="auto"/>
            </w:tcBorders>
            <w:shd w:val="clear" w:color="000000" w:fill="CCFFCC"/>
            <w:noWrap/>
            <w:vAlign w:val="bottom"/>
            <w:hideMark/>
            <w:tcPrChange w:id="395" w:author="kei" w:date="2012-10-11T15:32:00Z">
              <w:tcPr>
                <w:tcW w:w="800" w:type="dxa"/>
                <w:tcBorders>
                  <w:top w:val="nil"/>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396" w:author="kei" w:date="2012-10-11T15:32:00Z"/>
                <w:rFonts w:ascii="Arial" w:eastAsia="ＭＳ Ｐゴシック" w:hAnsi="Arial" w:cs="Arial"/>
                <w:sz w:val="18"/>
                <w:szCs w:val="18"/>
                <w:lang w:eastAsia="ja-JP"/>
              </w:rPr>
              <w:pPrChange w:id="39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398" w:author="kei" w:date="2012-10-11T15:32:00Z">
              <w:r w:rsidRPr="00BC72D5">
                <w:rPr>
                  <w:rFonts w:ascii="Arial" w:eastAsia="ＭＳ Ｐゴシック" w:hAnsi="Arial" w:cs="Arial"/>
                  <w:sz w:val="18"/>
                  <w:szCs w:val="18"/>
                  <w:lang w:eastAsia="ja-JP"/>
                </w:rPr>
                <w:t>-7.5%</w:t>
              </w:r>
            </w:ins>
          </w:p>
        </w:tc>
        <w:tc>
          <w:tcPr>
            <w:tcW w:w="800" w:type="dxa"/>
            <w:tcBorders>
              <w:top w:val="nil"/>
              <w:left w:val="nil"/>
              <w:bottom w:val="nil"/>
              <w:right w:val="nil"/>
            </w:tcBorders>
            <w:shd w:val="clear" w:color="auto" w:fill="auto"/>
            <w:noWrap/>
            <w:vAlign w:val="bottom"/>
            <w:hideMark/>
            <w:tcPrChange w:id="399"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00" w:author="kei" w:date="2012-10-11T15:32:00Z"/>
                <w:rFonts w:ascii="Arial" w:eastAsia="ＭＳ Ｐゴシック" w:hAnsi="Arial" w:cs="Arial"/>
                <w:sz w:val="18"/>
                <w:szCs w:val="18"/>
                <w:lang w:eastAsia="ja-JP"/>
              </w:rPr>
              <w:pPrChange w:id="40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02" w:author="kei" w:date="2012-10-11T15:32:00Z">
              <w:r w:rsidRPr="00BC72D5">
                <w:rPr>
                  <w:rFonts w:ascii="Arial" w:eastAsia="ＭＳ Ｐゴシック" w:hAnsi="Arial" w:cs="Arial"/>
                  <w:sz w:val="18"/>
                  <w:szCs w:val="18"/>
                  <w:lang w:eastAsia="ja-JP"/>
                </w:rPr>
                <w:t>-0.3%</w:t>
              </w:r>
            </w:ins>
          </w:p>
        </w:tc>
        <w:tc>
          <w:tcPr>
            <w:tcW w:w="800" w:type="dxa"/>
            <w:tcBorders>
              <w:top w:val="nil"/>
              <w:left w:val="nil"/>
              <w:bottom w:val="nil"/>
              <w:right w:val="nil"/>
            </w:tcBorders>
            <w:shd w:val="clear" w:color="000000" w:fill="CCFFCC"/>
            <w:noWrap/>
            <w:vAlign w:val="bottom"/>
            <w:hideMark/>
            <w:tcPrChange w:id="403" w:author="kei" w:date="2012-10-11T15:32: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04" w:author="kei" w:date="2012-10-11T15:32:00Z"/>
                <w:rFonts w:ascii="Arial" w:eastAsia="ＭＳ Ｐゴシック" w:hAnsi="Arial" w:cs="Arial"/>
                <w:sz w:val="18"/>
                <w:szCs w:val="18"/>
                <w:lang w:eastAsia="ja-JP"/>
              </w:rPr>
              <w:pPrChange w:id="40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06" w:author="kei" w:date="2012-10-11T15:32:00Z">
              <w:r w:rsidRPr="00BC72D5">
                <w:rPr>
                  <w:rFonts w:ascii="Arial" w:eastAsia="ＭＳ Ｐゴシック" w:hAnsi="Arial" w:cs="Arial"/>
                  <w:sz w:val="18"/>
                  <w:szCs w:val="18"/>
                  <w:lang w:eastAsia="ja-JP"/>
                </w:rPr>
                <w:t>-3.5%</w:t>
              </w:r>
            </w:ins>
          </w:p>
        </w:tc>
        <w:tc>
          <w:tcPr>
            <w:tcW w:w="800" w:type="dxa"/>
            <w:tcBorders>
              <w:top w:val="nil"/>
              <w:left w:val="nil"/>
              <w:bottom w:val="nil"/>
              <w:right w:val="single" w:sz="8" w:space="0" w:color="auto"/>
            </w:tcBorders>
            <w:shd w:val="clear" w:color="000000" w:fill="CCFFCC"/>
            <w:noWrap/>
            <w:vAlign w:val="bottom"/>
            <w:hideMark/>
            <w:tcPrChange w:id="407" w:author="kei" w:date="2012-10-11T15:32:00Z">
              <w:tcPr>
                <w:tcW w:w="800" w:type="dxa"/>
                <w:tcBorders>
                  <w:top w:val="nil"/>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08" w:author="kei" w:date="2012-10-11T15:32:00Z"/>
                <w:rFonts w:ascii="Arial" w:eastAsia="ＭＳ Ｐゴシック" w:hAnsi="Arial" w:cs="Arial"/>
                <w:sz w:val="18"/>
                <w:szCs w:val="18"/>
                <w:lang w:eastAsia="ja-JP"/>
              </w:rPr>
              <w:pPrChange w:id="40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10" w:author="kei" w:date="2012-10-11T15:32:00Z">
              <w:r w:rsidRPr="00BC72D5">
                <w:rPr>
                  <w:rFonts w:ascii="Arial" w:eastAsia="ＭＳ Ｐゴシック" w:hAnsi="Arial" w:cs="Arial"/>
                  <w:sz w:val="18"/>
                  <w:szCs w:val="18"/>
                  <w:lang w:eastAsia="ja-JP"/>
                </w:rPr>
                <w:t>-6.7%</w:t>
              </w:r>
            </w:ins>
          </w:p>
        </w:tc>
      </w:tr>
      <w:tr w:rsidR="00BC72D5" w:rsidRPr="00BC72D5" w:rsidTr="00BC72D5">
        <w:trPr>
          <w:trHeight w:val="240"/>
          <w:jc w:val="center"/>
          <w:ins w:id="411" w:author="kei" w:date="2012-10-11T15:32:00Z"/>
          <w:trPrChange w:id="412" w:author="kei" w:date="2012-10-11T15:32: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413" w:author="kei" w:date="2012-10-11T15:32: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414" w:author="kei" w:date="2012-10-11T15:32:00Z"/>
                <w:rFonts w:ascii="Arial" w:eastAsia="ＭＳ Ｐゴシック" w:hAnsi="Arial" w:cs="Arial"/>
                <w:color w:val="000000"/>
                <w:sz w:val="18"/>
                <w:szCs w:val="18"/>
                <w:lang w:eastAsia="ja-JP"/>
              </w:rPr>
              <w:pPrChange w:id="415"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416" w:author="kei" w:date="2012-10-11T15:32:00Z">
              <w:r w:rsidRPr="00BC72D5">
                <w:rPr>
                  <w:rFonts w:ascii="Arial" w:eastAsia="ＭＳ Ｐゴシック" w:hAnsi="Arial" w:cs="Arial"/>
                  <w:color w:val="000000"/>
                  <w:sz w:val="18"/>
                  <w:szCs w:val="18"/>
                  <w:lang w:eastAsia="ja-JP"/>
                </w:rPr>
                <w:t>BirdsInCage</w:t>
              </w:r>
              <w:proofErr w:type="spellEnd"/>
            </w:ins>
          </w:p>
        </w:tc>
        <w:tc>
          <w:tcPr>
            <w:tcW w:w="800" w:type="dxa"/>
            <w:tcBorders>
              <w:top w:val="nil"/>
              <w:left w:val="nil"/>
              <w:bottom w:val="nil"/>
              <w:right w:val="nil"/>
            </w:tcBorders>
            <w:shd w:val="clear" w:color="auto" w:fill="auto"/>
            <w:noWrap/>
            <w:vAlign w:val="bottom"/>
            <w:hideMark/>
            <w:tcPrChange w:id="417"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18" w:author="kei" w:date="2012-10-11T15:32:00Z"/>
                <w:rFonts w:ascii="Arial" w:eastAsia="ＭＳ Ｐゴシック" w:hAnsi="Arial" w:cs="Arial"/>
                <w:sz w:val="18"/>
                <w:szCs w:val="18"/>
                <w:lang w:eastAsia="ja-JP"/>
              </w:rPr>
              <w:pPrChange w:id="41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20" w:author="kei" w:date="2012-10-11T15:32:00Z">
              <w:r w:rsidRPr="00BC72D5">
                <w:rPr>
                  <w:rFonts w:ascii="Arial" w:eastAsia="ＭＳ Ｐゴシック" w:hAnsi="Arial" w:cs="Arial"/>
                  <w:sz w:val="18"/>
                  <w:szCs w:val="18"/>
                  <w:lang w:eastAsia="ja-JP"/>
                </w:rPr>
                <w:t>0.8%</w:t>
              </w:r>
            </w:ins>
          </w:p>
        </w:tc>
        <w:tc>
          <w:tcPr>
            <w:tcW w:w="800" w:type="dxa"/>
            <w:tcBorders>
              <w:top w:val="nil"/>
              <w:left w:val="nil"/>
              <w:bottom w:val="nil"/>
              <w:right w:val="nil"/>
            </w:tcBorders>
            <w:shd w:val="clear" w:color="000000" w:fill="CCFFCC"/>
            <w:noWrap/>
            <w:vAlign w:val="bottom"/>
            <w:hideMark/>
            <w:tcPrChange w:id="421" w:author="kei" w:date="2012-10-11T15:32: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22" w:author="kei" w:date="2012-10-11T15:32:00Z"/>
                <w:rFonts w:ascii="Arial" w:eastAsia="ＭＳ Ｐゴシック" w:hAnsi="Arial" w:cs="Arial"/>
                <w:sz w:val="18"/>
                <w:szCs w:val="18"/>
                <w:lang w:eastAsia="ja-JP"/>
              </w:rPr>
              <w:pPrChange w:id="42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24" w:author="kei" w:date="2012-10-11T15:32:00Z">
              <w:r w:rsidRPr="00BC72D5">
                <w:rPr>
                  <w:rFonts w:ascii="Arial" w:eastAsia="ＭＳ Ｐゴシック" w:hAnsi="Arial" w:cs="Arial"/>
                  <w:sz w:val="18"/>
                  <w:szCs w:val="18"/>
                  <w:lang w:eastAsia="ja-JP"/>
                </w:rPr>
                <w:t>-4.8%</w:t>
              </w:r>
            </w:ins>
          </w:p>
        </w:tc>
        <w:tc>
          <w:tcPr>
            <w:tcW w:w="800" w:type="dxa"/>
            <w:tcBorders>
              <w:top w:val="nil"/>
              <w:left w:val="nil"/>
              <w:bottom w:val="nil"/>
              <w:right w:val="single" w:sz="8" w:space="0" w:color="auto"/>
            </w:tcBorders>
            <w:shd w:val="clear" w:color="auto" w:fill="auto"/>
            <w:noWrap/>
            <w:vAlign w:val="bottom"/>
            <w:hideMark/>
            <w:tcPrChange w:id="425" w:author="kei" w:date="2012-10-11T15:32: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26" w:author="kei" w:date="2012-10-11T15:32:00Z"/>
                <w:rFonts w:ascii="Arial" w:eastAsia="ＭＳ Ｐゴシック" w:hAnsi="Arial" w:cs="Arial"/>
                <w:sz w:val="18"/>
                <w:szCs w:val="18"/>
                <w:lang w:eastAsia="ja-JP"/>
              </w:rPr>
              <w:pPrChange w:id="42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28" w:author="kei" w:date="2012-10-11T15:32:00Z">
              <w:r w:rsidRPr="00BC72D5">
                <w:rPr>
                  <w:rFonts w:ascii="Arial" w:eastAsia="ＭＳ Ｐゴシック" w:hAnsi="Arial" w:cs="Arial"/>
                  <w:sz w:val="18"/>
                  <w:szCs w:val="18"/>
                  <w:lang w:eastAsia="ja-JP"/>
                </w:rPr>
                <w:t>0.3%</w:t>
              </w:r>
            </w:ins>
          </w:p>
        </w:tc>
        <w:tc>
          <w:tcPr>
            <w:tcW w:w="800" w:type="dxa"/>
            <w:tcBorders>
              <w:top w:val="nil"/>
              <w:left w:val="single" w:sz="8" w:space="0" w:color="auto"/>
              <w:bottom w:val="nil"/>
              <w:right w:val="nil"/>
            </w:tcBorders>
            <w:shd w:val="clear" w:color="000000" w:fill="FFC7CE"/>
            <w:noWrap/>
            <w:vAlign w:val="bottom"/>
            <w:hideMark/>
            <w:tcPrChange w:id="429" w:author="kei" w:date="2012-10-11T15:32:00Z">
              <w:tcPr>
                <w:tcW w:w="800" w:type="dxa"/>
                <w:tcBorders>
                  <w:top w:val="nil"/>
                  <w:left w:val="single" w:sz="8" w:space="0" w:color="auto"/>
                  <w:bottom w:val="nil"/>
                  <w:right w:val="nil"/>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30" w:author="kei" w:date="2012-10-11T15:32:00Z"/>
                <w:rFonts w:ascii="Arial" w:eastAsia="ＭＳ Ｐゴシック" w:hAnsi="Arial" w:cs="Arial"/>
                <w:sz w:val="18"/>
                <w:szCs w:val="18"/>
                <w:lang w:eastAsia="ja-JP"/>
              </w:rPr>
              <w:pPrChange w:id="43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32" w:author="kei" w:date="2012-10-11T15:32:00Z">
              <w:r w:rsidRPr="00BC72D5">
                <w:rPr>
                  <w:rFonts w:ascii="Arial" w:eastAsia="ＭＳ Ｐゴシック" w:hAnsi="Arial" w:cs="Arial"/>
                  <w:sz w:val="18"/>
                  <w:szCs w:val="18"/>
                  <w:lang w:eastAsia="ja-JP"/>
                </w:rPr>
                <w:t>5.7%</w:t>
              </w:r>
            </w:ins>
          </w:p>
        </w:tc>
        <w:tc>
          <w:tcPr>
            <w:tcW w:w="800" w:type="dxa"/>
            <w:tcBorders>
              <w:top w:val="nil"/>
              <w:left w:val="nil"/>
              <w:bottom w:val="nil"/>
              <w:right w:val="nil"/>
            </w:tcBorders>
            <w:shd w:val="clear" w:color="000000" w:fill="FFC7CE"/>
            <w:noWrap/>
            <w:vAlign w:val="bottom"/>
            <w:hideMark/>
            <w:tcPrChange w:id="433" w:author="kei" w:date="2012-10-11T15:32:00Z">
              <w:tcPr>
                <w:tcW w:w="800" w:type="dxa"/>
                <w:tcBorders>
                  <w:top w:val="nil"/>
                  <w:left w:val="nil"/>
                  <w:bottom w:val="nil"/>
                  <w:right w:val="nil"/>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34" w:author="kei" w:date="2012-10-11T15:32:00Z"/>
                <w:rFonts w:ascii="Arial" w:eastAsia="ＭＳ Ｐゴシック" w:hAnsi="Arial" w:cs="Arial"/>
                <w:sz w:val="18"/>
                <w:szCs w:val="18"/>
                <w:lang w:eastAsia="ja-JP"/>
              </w:rPr>
              <w:pPrChange w:id="43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36" w:author="kei" w:date="2012-10-11T15:32:00Z">
              <w:r w:rsidRPr="00BC72D5">
                <w:rPr>
                  <w:rFonts w:ascii="Arial" w:eastAsia="ＭＳ Ｐゴシック" w:hAnsi="Arial" w:cs="Arial"/>
                  <w:sz w:val="18"/>
                  <w:szCs w:val="18"/>
                  <w:lang w:eastAsia="ja-JP"/>
                </w:rPr>
                <w:t>8.6%</w:t>
              </w:r>
            </w:ins>
          </w:p>
        </w:tc>
        <w:tc>
          <w:tcPr>
            <w:tcW w:w="800" w:type="dxa"/>
            <w:tcBorders>
              <w:top w:val="nil"/>
              <w:left w:val="nil"/>
              <w:bottom w:val="nil"/>
              <w:right w:val="single" w:sz="8" w:space="0" w:color="auto"/>
            </w:tcBorders>
            <w:shd w:val="clear" w:color="auto" w:fill="auto"/>
            <w:noWrap/>
            <w:vAlign w:val="bottom"/>
            <w:hideMark/>
            <w:tcPrChange w:id="437" w:author="kei" w:date="2012-10-11T15:32: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38" w:author="kei" w:date="2012-10-11T15:32:00Z"/>
                <w:rFonts w:ascii="Arial" w:eastAsia="ＭＳ Ｐゴシック" w:hAnsi="Arial" w:cs="Arial"/>
                <w:sz w:val="18"/>
                <w:szCs w:val="18"/>
                <w:lang w:eastAsia="ja-JP"/>
              </w:rPr>
              <w:pPrChange w:id="43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40" w:author="kei" w:date="2012-10-11T15:32:00Z">
              <w:r w:rsidRPr="00BC72D5">
                <w:rPr>
                  <w:rFonts w:ascii="Arial" w:eastAsia="ＭＳ Ｐゴシック" w:hAnsi="Arial" w:cs="Arial"/>
                  <w:sz w:val="18"/>
                  <w:szCs w:val="18"/>
                  <w:lang w:eastAsia="ja-JP"/>
                </w:rPr>
                <w:t>2.4%</w:t>
              </w:r>
            </w:ins>
          </w:p>
        </w:tc>
        <w:tc>
          <w:tcPr>
            <w:tcW w:w="800" w:type="dxa"/>
            <w:tcBorders>
              <w:top w:val="nil"/>
              <w:left w:val="single" w:sz="8" w:space="0" w:color="auto"/>
              <w:bottom w:val="nil"/>
              <w:right w:val="nil"/>
            </w:tcBorders>
            <w:shd w:val="clear" w:color="000000" w:fill="FFC7CE"/>
            <w:noWrap/>
            <w:vAlign w:val="bottom"/>
            <w:hideMark/>
            <w:tcPrChange w:id="441" w:author="kei" w:date="2012-10-11T15:32:00Z">
              <w:tcPr>
                <w:tcW w:w="800" w:type="dxa"/>
                <w:tcBorders>
                  <w:top w:val="nil"/>
                  <w:left w:val="single" w:sz="8" w:space="0" w:color="auto"/>
                  <w:bottom w:val="nil"/>
                  <w:right w:val="nil"/>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42" w:author="kei" w:date="2012-10-11T15:32:00Z"/>
                <w:rFonts w:ascii="Arial" w:eastAsia="ＭＳ Ｐゴシック" w:hAnsi="Arial" w:cs="Arial"/>
                <w:sz w:val="18"/>
                <w:szCs w:val="18"/>
                <w:lang w:eastAsia="ja-JP"/>
              </w:rPr>
              <w:pPrChange w:id="44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44" w:author="kei" w:date="2012-10-11T15:32:00Z">
              <w:r w:rsidRPr="00BC72D5">
                <w:rPr>
                  <w:rFonts w:ascii="Arial" w:eastAsia="ＭＳ Ｐゴシック" w:hAnsi="Arial" w:cs="Arial"/>
                  <w:sz w:val="18"/>
                  <w:szCs w:val="18"/>
                  <w:lang w:eastAsia="ja-JP"/>
                </w:rPr>
                <w:t>4.9%</w:t>
              </w:r>
            </w:ins>
          </w:p>
        </w:tc>
        <w:tc>
          <w:tcPr>
            <w:tcW w:w="800" w:type="dxa"/>
            <w:tcBorders>
              <w:top w:val="nil"/>
              <w:left w:val="nil"/>
              <w:bottom w:val="nil"/>
              <w:right w:val="nil"/>
            </w:tcBorders>
            <w:shd w:val="clear" w:color="000000" w:fill="FFC7CE"/>
            <w:noWrap/>
            <w:vAlign w:val="bottom"/>
            <w:hideMark/>
            <w:tcPrChange w:id="445" w:author="kei" w:date="2012-10-11T15:32:00Z">
              <w:tcPr>
                <w:tcW w:w="800" w:type="dxa"/>
                <w:tcBorders>
                  <w:top w:val="nil"/>
                  <w:left w:val="nil"/>
                  <w:bottom w:val="nil"/>
                  <w:right w:val="nil"/>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46" w:author="kei" w:date="2012-10-11T15:32:00Z"/>
                <w:rFonts w:ascii="Arial" w:eastAsia="ＭＳ Ｐゴシック" w:hAnsi="Arial" w:cs="Arial"/>
                <w:sz w:val="18"/>
                <w:szCs w:val="18"/>
                <w:lang w:eastAsia="ja-JP"/>
              </w:rPr>
              <w:pPrChange w:id="44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48" w:author="kei" w:date="2012-10-11T15:32:00Z">
              <w:r w:rsidRPr="00BC72D5">
                <w:rPr>
                  <w:rFonts w:ascii="Arial" w:eastAsia="ＭＳ Ｐゴシック" w:hAnsi="Arial" w:cs="Arial"/>
                  <w:sz w:val="18"/>
                  <w:szCs w:val="18"/>
                  <w:lang w:eastAsia="ja-JP"/>
                </w:rPr>
                <w:t>4.7%</w:t>
              </w:r>
            </w:ins>
          </w:p>
        </w:tc>
        <w:tc>
          <w:tcPr>
            <w:tcW w:w="800" w:type="dxa"/>
            <w:tcBorders>
              <w:top w:val="nil"/>
              <w:left w:val="nil"/>
              <w:bottom w:val="nil"/>
              <w:right w:val="single" w:sz="8" w:space="0" w:color="auto"/>
            </w:tcBorders>
            <w:shd w:val="clear" w:color="000000" w:fill="CCFFCC"/>
            <w:noWrap/>
            <w:vAlign w:val="bottom"/>
            <w:hideMark/>
            <w:tcPrChange w:id="449" w:author="kei" w:date="2012-10-11T15:32:00Z">
              <w:tcPr>
                <w:tcW w:w="800" w:type="dxa"/>
                <w:tcBorders>
                  <w:top w:val="nil"/>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50" w:author="kei" w:date="2012-10-11T15:32:00Z"/>
                <w:rFonts w:ascii="Arial" w:eastAsia="ＭＳ Ｐゴシック" w:hAnsi="Arial" w:cs="Arial"/>
                <w:sz w:val="18"/>
                <w:szCs w:val="18"/>
                <w:lang w:eastAsia="ja-JP"/>
              </w:rPr>
              <w:pPrChange w:id="45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52" w:author="kei" w:date="2012-10-11T15:32:00Z">
              <w:r w:rsidRPr="00BC72D5">
                <w:rPr>
                  <w:rFonts w:ascii="Arial" w:eastAsia="ＭＳ Ｐゴシック" w:hAnsi="Arial" w:cs="Arial"/>
                  <w:sz w:val="18"/>
                  <w:szCs w:val="18"/>
                  <w:lang w:eastAsia="ja-JP"/>
                </w:rPr>
                <w:t>-4.8%</w:t>
              </w:r>
            </w:ins>
          </w:p>
        </w:tc>
      </w:tr>
      <w:tr w:rsidR="00BC72D5" w:rsidRPr="00BC72D5" w:rsidTr="00BC72D5">
        <w:trPr>
          <w:trHeight w:val="240"/>
          <w:jc w:val="center"/>
          <w:ins w:id="453" w:author="kei" w:date="2012-10-11T15:32:00Z"/>
          <w:trPrChange w:id="454" w:author="kei" w:date="2012-10-11T15:32: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455" w:author="kei" w:date="2012-10-11T15:32: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456" w:author="kei" w:date="2012-10-11T15:32:00Z"/>
                <w:rFonts w:ascii="Arial" w:eastAsia="ＭＳ Ｐゴシック" w:hAnsi="Arial" w:cs="Arial"/>
                <w:color w:val="000000"/>
                <w:sz w:val="18"/>
                <w:szCs w:val="18"/>
                <w:lang w:eastAsia="ja-JP"/>
              </w:rPr>
              <w:pPrChange w:id="457"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458" w:author="kei" w:date="2012-10-11T15:32:00Z">
              <w:r w:rsidRPr="00BC72D5">
                <w:rPr>
                  <w:rFonts w:ascii="Arial" w:eastAsia="ＭＳ Ｐゴシック" w:hAnsi="Arial" w:cs="Arial"/>
                  <w:color w:val="000000"/>
                  <w:sz w:val="18"/>
                  <w:szCs w:val="18"/>
                  <w:lang w:eastAsia="ja-JP"/>
                </w:rPr>
                <w:t>DucksAndLegs</w:t>
              </w:r>
              <w:proofErr w:type="spellEnd"/>
            </w:ins>
          </w:p>
        </w:tc>
        <w:tc>
          <w:tcPr>
            <w:tcW w:w="800" w:type="dxa"/>
            <w:tcBorders>
              <w:top w:val="nil"/>
              <w:left w:val="nil"/>
              <w:bottom w:val="nil"/>
              <w:right w:val="nil"/>
            </w:tcBorders>
            <w:shd w:val="clear" w:color="auto" w:fill="auto"/>
            <w:noWrap/>
            <w:vAlign w:val="bottom"/>
            <w:hideMark/>
            <w:tcPrChange w:id="459"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60" w:author="kei" w:date="2012-10-11T15:32:00Z"/>
                <w:rFonts w:ascii="Arial" w:eastAsia="ＭＳ Ｐゴシック" w:hAnsi="Arial" w:cs="Arial"/>
                <w:sz w:val="18"/>
                <w:szCs w:val="18"/>
                <w:lang w:eastAsia="ja-JP"/>
              </w:rPr>
              <w:pPrChange w:id="46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62" w:author="kei" w:date="2012-10-11T15:32:00Z">
              <w:r w:rsidRPr="00BC72D5">
                <w:rPr>
                  <w:rFonts w:ascii="Arial" w:eastAsia="ＭＳ Ｐゴシック" w:hAnsi="Arial" w:cs="Arial"/>
                  <w:sz w:val="18"/>
                  <w:szCs w:val="18"/>
                  <w:lang w:eastAsia="ja-JP"/>
                </w:rPr>
                <w:t>0.7%</w:t>
              </w:r>
            </w:ins>
          </w:p>
        </w:tc>
        <w:tc>
          <w:tcPr>
            <w:tcW w:w="800" w:type="dxa"/>
            <w:tcBorders>
              <w:top w:val="nil"/>
              <w:left w:val="nil"/>
              <w:bottom w:val="nil"/>
              <w:right w:val="nil"/>
            </w:tcBorders>
            <w:shd w:val="clear" w:color="000000" w:fill="CCFFCC"/>
            <w:noWrap/>
            <w:vAlign w:val="bottom"/>
            <w:hideMark/>
            <w:tcPrChange w:id="463" w:author="kei" w:date="2012-10-11T15:32: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64" w:author="kei" w:date="2012-10-11T15:32:00Z"/>
                <w:rFonts w:ascii="Arial" w:eastAsia="ＭＳ Ｐゴシック" w:hAnsi="Arial" w:cs="Arial"/>
                <w:sz w:val="18"/>
                <w:szCs w:val="18"/>
                <w:lang w:eastAsia="ja-JP"/>
              </w:rPr>
              <w:pPrChange w:id="46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66" w:author="kei" w:date="2012-10-11T15:32:00Z">
              <w:r w:rsidRPr="00BC72D5">
                <w:rPr>
                  <w:rFonts w:ascii="Arial" w:eastAsia="ＭＳ Ｐゴシック" w:hAnsi="Arial" w:cs="Arial"/>
                  <w:sz w:val="18"/>
                  <w:szCs w:val="18"/>
                  <w:lang w:eastAsia="ja-JP"/>
                </w:rPr>
                <w:t>-3.2%</w:t>
              </w:r>
            </w:ins>
          </w:p>
        </w:tc>
        <w:tc>
          <w:tcPr>
            <w:tcW w:w="800" w:type="dxa"/>
            <w:tcBorders>
              <w:top w:val="nil"/>
              <w:left w:val="nil"/>
              <w:bottom w:val="nil"/>
              <w:right w:val="single" w:sz="8" w:space="0" w:color="auto"/>
            </w:tcBorders>
            <w:shd w:val="clear" w:color="auto" w:fill="auto"/>
            <w:noWrap/>
            <w:vAlign w:val="bottom"/>
            <w:hideMark/>
            <w:tcPrChange w:id="467" w:author="kei" w:date="2012-10-11T15:32: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68" w:author="kei" w:date="2012-10-11T15:32:00Z"/>
                <w:rFonts w:ascii="Arial" w:eastAsia="ＭＳ Ｐゴシック" w:hAnsi="Arial" w:cs="Arial"/>
                <w:sz w:val="18"/>
                <w:szCs w:val="18"/>
                <w:lang w:eastAsia="ja-JP"/>
              </w:rPr>
              <w:pPrChange w:id="46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70" w:author="kei" w:date="2012-10-11T15:32:00Z">
              <w:r w:rsidRPr="00BC72D5">
                <w:rPr>
                  <w:rFonts w:ascii="Arial" w:eastAsia="ＭＳ Ｐゴシック" w:hAnsi="Arial" w:cs="Arial"/>
                  <w:sz w:val="18"/>
                  <w:szCs w:val="18"/>
                  <w:lang w:eastAsia="ja-JP"/>
                </w:rPr>
                <w:t>-0.5%</w:t>
              </w:r>
            </w:ins>
          </w:p>
        </w:tc>
        <w:tc>
          <w:tcPr>
            <w:tcW w:w="800" w:type="dxa"/>
            <w:tcBorders>
              <w:top w:val="nil"/>
              <w:left w:val="single" w:sz="8" w:space="0" w:color="auto"/>
              <w:bottom w:val="nil"/>
              <w:right w:val="nil"/>
            </w:tcBorders>
            <w:shd w:val="clear" w:color="000000" w:fill="FFC7CE"/>
            <w:noWrap/>
            <w:vAlign w:val="bottom"/>
            <w:hideMark/>
            <w:tcPrChange w:id="471" w:author="kei" w:date="2012-10-11T15:32:00Z">
              <w:tcPr>
                <w:tcW w:w="800" w:type="dxa"/>
                <w:tcBorders>
                  <w:top w:val="nil"/>
                  <w:left w:val="single" w:sz="8" w:space="0" w:color="auto"/>
                  <w:bottom w:val="nil"/>
                  <w:right w:val="nil"/>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72" w:author="kei" w:date="2012-10-11T15:32:00Z"/>
                <w:rFonts w:ascii="Arial" w:eastAsia="ＭＳ Ｐゴシック" w:hAnsi="Arial" w:cs="Arial"/>
                <w:sz w:val="18"/>
                <w:szCs w:val="18"/>
                <w:lang w:eastAsia="ja-JP"/>
              </w:rPr>
              <w:pPrChange w:id="47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74" w:author="kei" w:date="2012-10-11T15:32:00Z">
              <w:r w:rsidRPr="00BC72D5">
                <w:rPr>
                  <w:rFonts w:ascii="Arial" w:eastAsia="ＭＳ Ｐゴシック" w:hAnsi="Arial" w:cs="Arial"/>
                  <w:sz w:val="18"/>
                  <w:szCs w:val="18"/>
                  <w:lang w:eastAsia="ja-JP"/>
                </w:rPr>
                <w:t>4.7%</w:t>
              </w:r>
            </w:ins>
          </w:p>
        </w:tc>
        <w:tc>
          <w:tcPr>
            <w:tcW w:w="800" w:type="dxa"/>
            <w:tcBorders>
              <w:top w:val="nil"/>
              <w:left w:val="nil"/>
              <w:bottom w:val="nil"/>
              <w:right w:val="nil"/>
            </w:tcBorders>
            <w:shd w:val="clear" w:color="auto" w:fill="auto"/>
            <w:noWrap/>
            <w:vAlign w:val="bottom"/>
            <w:hideMark/>
            <w:tcPrChange w:id="475"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76" w:author="kei" w:date="2012-10-11T15:32:00Z"/>
                <w:rFonts w:ascii="Arial" w:eastAsia="ＭＳ Ｐゴシック" w:hAnsi="Arial" w:cs="Arial"/>
                <w:sz w:val="18"/>
                <w:szCs w:val="18"/>
                <w:lang w:eastAsia="ja-JP"/>
              </w:rPr>
              <w:pPrChange w:id="47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78" w:author="kei" w:date="2012-10-11T15:32:00Z">
              <w:r w:rsidRPr="00BC72D5">
                <w:rPr>
                  <w:rFonts w:ascii="Arial" w:eastAsia="ＭＳ Ｐゴシック" w:hAnsi="Arial" w:cs="Arial"/>
                  <w:sz w:val="18"/>
                  <w:szCs w:val="18"/>
                  <w:lang w:eastAsia="ja-JP"/>
                </w:rPr>
                <w:t>1.6%</w:t>
              </w:r>
            </w:ins>
          </w:p>
        </w:tc>
        <w:tc>
          <w:tcPr>
            <w:tcW w:w="800" w:type="dxa"/>
            <w:tcBorders>
              <w:top w:val="nil"/>
              <w:left w:val="nil"/>
              <w:bottom w:val="nil"/>
              <w:right w:val="single" w:sz="8" w:space="0" w:color="auto"/>
            </w:tcBorders>
            <w:shd w:val="clear" w:color="000000" w:fill="CCFFCC"/>
            <w:noWrap/>
            <w:vAlign w:val="bottom"/>
            <w:hideMark/>
            <w:tcPrChange w:id="479" w:author="kei" w:date="2012-10-11T15:32:00Z">
              <w:tcPr>
                <w:tcW w:w="800" w:type="dxa"/>
                <w:tcBorders>
                  <w:top w:val="nil"/>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80" w:author="kei" w:date="2012-10-11T15:32:00Z"/>
                <w:rFonts w:ascii="Arial" w:eastAsia="ＭＳ Ｐゴシック" w:hAnsi="Arial" w:cs="Arial"/>
                <w:sz w:val="18"/>
                <w:szCs w:val="18"/>
                <w:lang w:eastAsia="ja-JP"/>
              </w:rPr>
              <w:pPrChange w:id="48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82" w:author="kei" w:date="2012-10-11T15:32:00Z">
              <w:r w:rsidRPr="00BC72D5">
                <w:rPr>
                  <w:rFonts w:ascii="Arial" w:eastAsia="ＭＳ Ｐゴシック" w:hAnsi="Arial" w:cs="Arial"/>
                  <w:sz w:val="18"/>
                  <w:szCs w:val="18"/>
                  <w:lang w:eastAsia="ja-JP"/>
                </w:rPr>
                <w:t>-4.6%</w:t>
              </w:r>
            </w:ins>
          </w:p>
        </w:tc>
        <w:tc>
          <w:tcPr>
            <w:tcW w:w="800" w:type="dxa"/>
            <w:tcBorders>
              <w:top w:val="nil"/>
              <w:left w:val="nil"/>
              <w:bottom w:val="nil"/>
              <w:right w:val="nil"/>
            </w:tcBorders>
            <w:shd w:val="clear" w:color="auto" w:fill="auto"/>
            <w:noWrap/>
            <w:vAlign w:val="bottom"/>
            <w:hideMark/>
            <w:tcPrChange w:id="483"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84" w:author="kei" w:date="2012-10-11T15:32:00Z"/>
                <w:rFonts w:ascii="Arial" w:eastAsia="ＭＳ Ｐゴシック" w:hAnsi="Arial" w:cs="Arial"/>
                <w:sz w:val="18"/>
                <w:szCs w:val="18"/>
                <w:lang w:eastAsia="ja-JP"/>
              </w:rPr>
              <w:pPrChange w:id="48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86" w:author="kei" w:date="2012-10-11T15:32:00Z">
              <w:r w:rsidRPr="00BC72D5">
                <w:rPr>
                  <w:rFonts w:ascii="Arial" w:eastAsia="ＭＳ Ｐゴシック" w:hAnsi="Arial" w:cs="Arial"/>
                  <w:sz w:val="18"/>
                  <w:szCs w:val="18"/>
                  <w:lang w:eastAsia="ja-JP"/>
                </w:rPr>
                <w:t>2.4%</w:t>
              </w:r>
            </w:ins>
          </w:p>
        </w:tc>
        <w:tc>
          <w:tcPr>
            <w:tcW w:w="800" w:type="dxa"/>
            <w:tcBorders>
              <w:top w:val="nil"/>
              <w:left w:val="nil"/>
              <w:bottom w:val="nil"/>
              <w:right w:val="nil"/>
            </w:tcBorders>
            <w:shd w:val="clear" w:color="auto" w:fill="auto"/>
            <w:noWrap/>
            <w:vAlign w:val="bottom"/>
            <w:hideMark/>
            <w:tcPrChange w:id="487"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88" w:author="kei" w:date="2012-10-11T15:32:00Z"/>
                <w:rFonts w:ascii="Arial" w:eastAsia="ＭＳ Ｐゴシック" w:hAnsi="Arial" w:cs="Arial"/>
                <w:sz w:val="18"/>
                <w:szCs w:val="18"/>
                <w:lang w:eastAsia="ja-JP"/>
              </w:rPr>
              <w:pPrChange w:id="48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90" w:author="kei" w:date="2012-10-11T15:32:00Z">
              <w:r w:rsidRPr="00BC72D5">
                <w:rPr>
                  <w:rFonts w:ascii="Arial" w:eastAsia="ＭＳ Ｐゴシック" w:hAnsi="Arial" w:cs="Arial"/>
                  <w:sz w:val="18"/>
                  <w:szCs w:val="18"/>
                  <w:lang w:eastAsia="ja-JP"/>
                </w:rPr>
                <w:t>-0.4%</w:t>
              </w:r>
            </w:ins>
          </w:p>
        </w:tc>
        <w:tc>
          <w:tcPr>
            <w:tcW w:w="800" w:type="dxa"/>
            <w:tcBorders>
              <w:top w:val="nil"/>
              <w:left w:val="nil"/>
              <w:bottom w:val="nil"/>
              <w:right w:val="single" w:sz="8" w:space="0" w:color="auto"/>
            </w:tcBorders>
            <w:shd w:val="clear" w:color="000000" w:fill="CCFFCC"/>
            <w:noWrap/>
            <w:vAlign w:val="bottom"/>
            <w:hideMark/>
            <w:tcPrChange w:id="491" w:author="kei" w:date="2012-10-11T15:32:00Z">
              <w:tcPr>
                <w:tcW w:w="800" w:type="dxa"/>
                <w:tcBorders>
                  <w:top w:val="nil"/>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492" w:author="kei" w:date="2012-10-11T15:32:00Z"/>
                <w:rFonts w:ascii="Arial" w:eastAsia="ＭＳ Ｐゴシック" w:hAnsi="Arial" w:cs="Arial"/>
                <w:sz w:val="18"/>
                <w:szCs w:val="18"/>
                <w:lang w:eastAsia="ja-JP"/>
              </w:rPr>
              <w:pPrChange w:id="49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494" w:author="kei" w:date="2012-10-11T15:32:00Z">
              <w:r w:rsidRPr="00BC72D5">
                <w:rPr>
                  <w:rFonts w:ascii="Arial" w:eastAsia="ＭＳ Ｐゴシック" w:hAnsi="Arial" w:cs="Arial"/>
                  <w:sz w:val="18"/>
                  <w:szCs w:val="18"/>
                  <w:lang w:eastAsia="ja-JP"/>
                </w:rPr>
                <w:t>-7.8%</w:t>
              </w:r>
            </w:ins>
          </w:p>
        </w:tc>
      </w:tr>
      <w:tr w:rsidR="00BC72D5" w:rsidRPr="00BC72D5" w:rsidTr="00BC72D5">
        <w:trPr>
          <w:trHeight w:val="240"/>
          <w:jc w:val="center"/>
          <w:ins w:id="495" w:author="kei" w:date="2012-10-11T15:32:00Z"/>
          <w:trPrChange w:id="496" w:author="kei" w:date="2012-10-11T15:32: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497" w:author="kei" w:date="2012-10-11T15:32: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498" w:author="kei" w:date="2012-10-11T15:32:00Z"/>
                <w:rFonts w:ascii="Arial" w:eastAsia="ＭＳ Ｐゴシック" w:hAnsi="Arial" w:cs="Arial"/>
                <w:color w:val="000000"/>
                <w:sz w:val="18"/>
                <w:szCs w:val="18"/>
                <w:lang w:eastAsia="ja-JP"/>
              </w:rPr>
              <w:pPrChange w:id="499" w:author="kei" w:date="2012-10-11T15:36:00Z">
                <w:pPr>
                  <w:tabs>
                    <w:tab w:val="clear" w:pos="360"/>
                    <w:tab w:val="clear" w:pos="720"/>
                    <w:tab w:val="clear" w:pos="1080"/>
                    <w:tab w:val="clear" w:pos="1440"/>
                  </w:tabs>
                  <w:overflowPunct/>
                  <w:autoSpaceDE/>
                  <w:autoSpaceDN/>
                  <w:adjustRightInd/>
                  <w:spacing w:before="0"/>
                  <w:textAlignment w:val="auto"/>
                </w:pPr>
              </w:pPrChange>
            </w:pPr>
            <w:ins w:id="500" w:author="kei" w:date="2012-10-11T15:32:00Z">
              <w:r w:rsidRPr="00BC72D5">
                <w:rPr>
                  <w:rFonts w:ascii="Arial" w:eastAsia="ＭＳ Ｐゴシック" w:hAnsi="Arial" w:cs="Arial"/>
                  <w:color w:val="000000"/>
                  <w:sz w:val="18"/>
                  <w:szCs w:val="18"/>
                  <w:lang w:eastAsia="ja-JP"/>
                </w:rPr>
                <w:t xml:space="preserve">Traffic </w:t>
              </w:r>
            </w:ins>
          </w:p>
        </w:tc>
        <w:tc>
          <w:tcPr>
            <w:tcW w:w="800" w:type="dxa"/>
            <w:tcBorders>
              <w:top w:val="nil"/>
              <w:left w:val="nil"/>
              <w:bottom w:val="nil"/>
              <w:right w:val="nil"/>
            </w:tcBorders>
            <w:shd w:val="clear" w:color="auto" w:fill="auto"/>
            <w:noWrap/>
            <w:vAlign w:val="bottom"/>
            <w:hideMark/>
            <w:tcPrChange w:id="501"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02" w:author="kei" w:date="2012-10-11T15:32:00Z"/>
                <w:rFonts w:ascii="Arial" w:eastAsia="ＭＳ Ｐゴシック" w:hAnsi="Arial" w:cs="Arial"/>
                <w:sz w:val="18"/>
                <w:szCs w:val="18"/>
                <w:lang w:eastAsia="ja-JP"/>
              </w:rPr>
              <w:pPrChange w:id="50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04" w:author="kei" w:date="2012-10-11T15:32:00Z">
              <w:r w:rsidRPr="00BC72D5">
                <w:rPr>
                  <w:rFonts w:ascii="Arial" w:eastAsia="ＭＳ Ｐゴシック" w:hAnsi="Arial" w:cs="Arial"/>
                  <w:sz w:val="18"/>
                  <w:szCs w:val="18"/>
                  <w:lang w:eastAsia="ja-JP"/>
                </w:rPr>
                <w:t>-1.3%</w:t>
              </w:r>
            </w:ins>
          </w:p>
        </w:tc>
        <w:tc>
          <w:tcPr>
            <w:tcW w:w="800" w:type="dxa"/>
            <w:tcBorders>
              <w:top w:val="nil"/>
              <w:left w:val="nil"/>
              <w:bottom w:val="nil"/>
              <w:right w:val="nil"/>
            </w:tcBorders>
            <w:shd w:val="clear" w:color="000000" w:fill="CCFFCC"/>
            <w:noWrap/>
            <w:vAlign w:val="bottom"/>
            <w:hideMark/>
            <w:tcPrChange w:id="505" w:author="kei" w:date="2012-10-11T15:32: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06" w:author="kei" w:date="2012-10-11T15:32:00Z"/>
                <w:rFonts w:ascii="Arial" w:eastAsia="ＭＳ Ｐゴシック" w:hAnsi="Arial" w:cs="Arial"/>
                <w:sz w:val="18"/>
                <w:szCs w:val="18"/>
                <w:lang w:eastAsia="ja-JP"/>
              </w:rPr>
              <w:pPrChange w:id="50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08" w:author="kei" w:date="2012-10-11T15:32:00Z">
              <w:r w:rsidRPr="00BC72D5">
                <w:rPr>
                  <w:rFonts w:ascii="Arial" w:eastAsia="ＭＳ Ｐゴシック" w:hAnsi="Arial" w:cs="Arial"/>
                  <w:sz w:val="18"/>
                  <w:szCs w:val="18"/>
                  <w:lang w:eastAsia="ja-JP"/>
                </w:rPr>
                <w:t>-5.0%</w:t>
              </w:r>
            </w:ins>
          </w:p>
        </w:tc>
        <w:tc>
          <w:tcPr>
            <w:tcW w:w="800" w:type="dxa"/>
            <w:tcBorders>
              <w:top w:val="nil"/>
              <w:left w:val="nil"/>
              <w:bottom w:val="nil"/>
              <w:right w:val="single" w:sz="8" w:space="0" w:color="auto"/>
            </w:tcBorders>
            <w:shd w:val="clear" w:color="auto" w:fill="auto"/>
            <w:noWrap/>
            <w:vAlign w:val="bottom"/>
            <w:hideMark/>
            <w:tcPrChange w:id="509" w:author="kei" w:date="2012-10-11T15:32: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10" w:author="kei" w:date="2012-10-11T15:32:00Z"/>
                <w:rFonts w:ascii="Arial" w:eastAsia="ＭＳ Ｐゴシック" w:hAnsi="Arial" w:cs="Arial"/>
                <w:sz w:val="18"/>
                <w:szCs w:val="18"/>
                <w:lang w:eastAsia="ja-JP"/>
              </w:rPr>
              <w:pPrChange w:id="51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12" w:author="kei" w:date="2012-10-11T15:32:00Z">
              <w:r w:rsidRPr="00BC72D5">
                <w:rPr>
                  <w:rFonts w:ascii="Arial" w:eastAsia="ＭＳ Ｐゴシック" w:hAnsi="Arial" w:cs="Arial"/>
                  <w:sz w:val="18"/>
                  <w:szCs w:val="18"/>
                  <w:lang w:eastAsia="ja-JP"/>
                </w:rPr>
                <w:t>-0.4%</w:t>
              </w:r>
            </w:ins>
          </w:p>
        </w:tc>
        <w:tc>
          <w:tcPr>
            <w:tcW w:w="800" w:type="dxa"/>
            <w:tcBorders>
              <w:top w:val="nil"/>
              <w:left w:val="nil"/>
              <w:bottom w:val="nil"/>
              <w:right w:val="nil"/>
            </w:tcBorders>
            <w:shd w:val="clear" w:color="auto" w:fill="auto"/>
            <w:noWrap/>
            <w:vAlign w:val="bottom"/>
            <w:hideMark/>
            <w:tcPrChange w:id="513"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14" w:author="kei" w:date="2012-10-11T15:32:00Z"/>
                <w:rFonts w:ascii="Arial" w:eastAsia="ＭＳ Ｐゴシック" w:hAnsi="Arial" w:cs="Arial"/>
                <w:sz w:val="18"/>
                <w:szCs w:val="18"/>
                <w:lang w:eastAsia="ja-JP"/>
              </w:rPr>
              <w:pPrChange w:id="51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16" w:author="kei" w:date="2012-10-11T15:32:00Z">
              <w:r w:rsidRPr="00BC72D5">
                <w:rPr>
                  <w:rFonts w:ascii="Arial" w:eastAsia="ＭＳ Ｐゴシック" w:hAnsi="Arial" w:cs="Arial"/>
                  <w:sz w:val="18"/>
                  <w:szCs w:val="18"/>
                  <w:lang w:eastAsia="ja-JP"/>
                </w:rPr>
                <w:t>1.2%</w:t>
              </w:r>
            </w:ins>
          </w:p>
        </w:tc>
        <w:tc>
          <w:tcPr>
            <w:tcW w:w="800" w:type="dxa"/>
            <w:tcBorders>
              <w:top w:val="nil"/>
              <w:left w:val="nil"/>
              <w:bottom w:val="nil"/>
              <w:right w:val="nil"/>
            </w:tcBorders>
            <w:shd w:val="clear" w:color="auto" w:fill="auto"/>
            <w:noWrap/>
            <w:vAlign w:val="bottom"/>
            <w:hideMark/>
            <w:tcPrChange w:id="517"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18" w:author="kei" w:date="2012-10-11T15:32:00Z"/>
                <w:rFonts w:ascii="Arial" w:eastAsia="ＭＳ Ｐゴシック" w:hAnsi="Arial" w:cs="Arial"/>
                <w:sz w:val="18"/>
                <w:szCs w:val="18"/>
                <w:lang w:eastAsia="ja-JP"/>
              </w:rPr>
              <w:pPrChange w:id="51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20" w:author="kei" w:date="2012-10-11T15:32:00Z">
              <w:r w:rsidRPr="00BC72D5">
                <w:rPr>
                  <w:rFonts w:ascii="Arial" w:eastAsia="ＭＳ Ｐゴシック" w:hAnsi="Arial" w:cs="Arial"/>
                  <w:sz w:val="18"/>
                  <w:szCs w:val="18"/>
                  <w:lang w:eastAsia="ja-JP"/>
                </w:rPr>
                <w:t>-0.6%</w:t>
              </w:r>
            </w:ins>
          </w:p>
        </w:tc>
        <w:tc>
          <w:tcPr>
            <w:tcW w:w="800" w:type="dxa"/>
            <w:tcBorders>
              <w:top w:val="nil"/>
              <w:left w:val="nil"/>
              <w:bottom w:val="nil"/>
              <w:right w:val="single" w:sz="8" w:space="0" w:color="auto"/>
            </w:tcBorders>
            <w:shd w:val="clear" w:color="000000" w:fill="FFC7CE"/>
            <w:noWrap/>
            <w:vAlign w:val="bottom"/>
            <w:hideMark/>
            <w:tcPrChange w:id="521" w:author="kei" w:date="2012-10-11T15:32:00Z">
              <w:tcPr>
                <w:tcW w:w="800" w:type="dxa"/>
                <w:tcBorders>
                  <w:top w:val="nil"/>
                  <w:left w:val="nil"/>
                  <w:bottom w:val="nil"/>
                  <w:right w:val="single" w:sz="8" w:space="0" w:color="auto"/>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22" w:author="kei" w:date="2012-10-11T15:32:00Z"/>
                <w:rFonts w:ascii="Arial" w:eastAsia="ＭＳ Ｐゴシック" w:hAnsi="Arial" w:cs="Arial"/>
                <w:sz w:val="18"/>
                <w:szCs w:val="18"/>
                <w:lang w:eastAsia="ja-JP"/>
              </w:rPr>
              <w:pPrChange w:id="52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24" w:author="kei" w:date="2012-10-11T15:32:00Z">
              <w:r w:rsidRPr="00BC72D5">
                <w:rPr>
                  <w:rFonts w:ascii="Arial" w:eastAsia="ＭＳ Ｐゴシック" w:hAnsi="Arial" w:cs="Arial"/>
                  <w:sz w:val="18"/>
                  <w:szCs w:val="18"/>
                  <w:lang w:eastAsia="ja-JP"/>
                </w:rPr>
                <w:t>4.2%</w:t>
              </w:r>
            </w:ins>
          </w:p>
        </w:tc>
        <w:tc>
          <w:tcPr>
            <w:tcW w:w="800" w:type="dxa"/>
            <w:tcBorders>
              <w:top w:val="nil"/>
              <w:left w:val="nil"/>
              <w:bottom w:val="nil"/>
              <w:right w:val="nil"/>
            </w:tcBorders>
            <w:shd w:val="clear" w:color="auto" w:fill="auto"/>
            <w:noWrap/>
            <w:vAlign w:val="bottom"/>
            <w:hideMark/>
            <w:tcPrChange w:id="525"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26" w:author="kei" w:date="2012-10-11T15:32:00Z"/>
                <w:rFonts w:ascii="Arial" w:eastAsia="ＭＳ Ｐゴシック" w:hAnsi="Arial" w:cs="Arial"/>
                <w:sz w:val="18"/>
                <w:szCs w:val="18"/>
                <w:lang w:eastAsia="ja-JP"/>
              </w:rPr>
              <w:pPrChange w:id="52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28" w:author="kei" w:date="2012-10-11T15:32:00Z">
              <w:r w:rsidRPr="00BC72D5">
                <w:rPr>
                  <w:rFonts w:ascii="Arial" w:eastAsia="ＭＳ Ｐゴシック" w:hAnsi="Arial" w:cs="Arial"/>
                  <w:sz w:val="18"/>
                  <w:szCs w:val="18"/>
                  <w:lang w:eastAsia="ja-JP"/>
                </w:rPr>
                <w:t>2.3%</w:t>
              </w:r>
            </w:ins>
          </w:p>
        </w:tc>
        <w:tc>
          <w:tcPr>
            <w:tcW w:w="800" w:type="dxa"/>
            <w:tcBorders>
              <w:top w:val="nil"/>
              <w:left w:val="nil"/>
              <w:bottom w:val="nil"/>
              <w:right w:val="nil"/>
            </w:tcBorders>
            <w:shd w:val="clear" w:color="auto" w:fill="auto"/>
            <w:noWrap/>
            <w:vAlign w:val="bottom"/>
            <w:hideMark/>
            <w:tcPrChange w:id="529"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30" w:author="kei" w:date="2012-10-11T15:32:00Z"/>
                <w:rFonts w:ascii="Arial" w:eastAsia="ＭＳ Ｐゴシック" w:hAnsi="Arial" w:cs="Arial"/>
                <w:sz w:val="18"/>
                <w:szCs w:val="18"/>
                <w:lang w:eastAsia="ja-JP"/>
              </w:rPr>
              <w:pPrChange w:id="53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32" w:author="kei" w:date="2012-10-11T15:32:00Z">
              <w:r w:rsidRPr="00BC72D5">
                <w:rPr>
                  <w:rFonts w:ascii="Arial" w:eastAsia="ＭＳ Ｐゴシック" w:hAnsi="Arial" w:cs="Arial"/>
                  <w:sz w:val="18"/>
                  <w:szCs w:val="18"/>
                  <w:lang w:eastAsia="ja-JP"/>
                </w:rPr>
                <w:t>0.7%</w:t>
              </w:r>
            </w:ins>
          </w:p>
        </w:tc>
        <w:tc>
          <w:tcPr>
            <w:tcW w:w="800" w:type="dxa"/>
            <w:tcBorders>
              <w:top w:val="nil"/>
              <w:left w:val="nil"/>
              <w:bottom w:val="nil"/>
              <w:right w:val="single" w:sz="8" w:space="0" w:color="auto"/>
            </w:tcBorders>
            <w:shd w:val="clear" w:color="000000" w:fill="FFC7CE"/>
            <w:noWrap/>
            <w:vAlign w:val="bottom"/>
            <w:hideMark/>
            <w:tcPrChange w:id="533" w:author="kei" w:date="2012-10-11T15:32:00Z">
              <w:tcPr>
                <w:tcW w:w="800" w:type="dxa"/>
                <w:tcBorders>
                  <w:top w:val="nil"/>
                  <w:left w:val="nil"/>
                  <w:bottom w:val="nil"/>
                  <w:right w:val="single" w:sz="8" w:space="0" w:color="auto"/>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34" w:author="kei" w:date="2012-10-11T15:32:00Z"/>
                <w:rFonts w:ascii="Arial" w:eastAsia="ＭＳ Ｐゴシック" w:hAnsi="Arial" w:cs="Arial"/>
                <w:sz w:val="18"/>
                <w:szCs w:val="18"/>
                <w:lang w:eastAsia="ja-JP"/>
              </w:rPr>
              <w:pPrChange w:id="53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36" w:author="kei" w:date="2012-10-11T15:32:00Z">
              <w:r w:rsidRPr="00BC72D5">
                <w:rPr>
                  <w:rFonts w:ascii="Arial" w:eastAsia="ＭＳ Ｐゴシック" w:hAnsi="Arial" w:cs="Arial"/>
                  <w:sz w:val="18"/>
                  <w:szCs w:val="18"/>
                  <w:lang w:eastAsia="ja-JP"/>
                </w:rPr>
                <w:t>7.1%</w:t>
              </w:r>
            </w:ins>
          </w:p>
        </w:tc>
      </w:tr>
      <w:tr w:rsidR="00BC72D5" w:rsidRPr="00BC72D5" w:rsidTr="00BC72D5">
        <w:trPr>
          <w:trHeight w:val="240"/>
          <w:jc w:val="center"/>
          <w:ins w:id="537" w:author="kei" w:date="2012-10-11T15:32:00Z"/>
          <w:trPrChange w:id="538" w:author="kei" w:date="2012-10-11T15:32: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539" w:author="kei" w:date="2012-10-11T15:32: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540" w:author="kei" w:date="2012-10-11T15:32:00Z"/>
                <w:rFonts w:ascii="Arial" w:eastAsia="ＭＳ Ｐゴシック" w:hAnsi="Arial" w:cs="Arial"/>
                <w:color w:val="000000"/>
                <w:sz w:val="18"/>
                <w:szCs w:val="18"/>
                <w:lang w:eastAsia="ja-JP"/>
              </w:rPr>
              <w:pPrChange w:id="541"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542" w:author="kei" w:date="2012-10-11T15:32:00Z">
              <w:r w:rsidRPr="00BC72D5">
                <w:rPr>
                  <w:rFonts w:ascii="Arial" w:eastAsia="ＭＳ Ｐゴシック" w:hAnsi="Arial" w:cs="Arial"/>
                  <w:color w:val="000000"/>
                  <w:sz w:val="18"/>
                  <w:szCs w:val="18"/>
                  <w:lang w:eastAsia="ja-JP"/>
                </w:rPr>
                <w:t>CrowdRun</w:t>
              </w:r>
              <w:proofErr w:type="spellEnd"/>
              <w:r w:rsidRPr="00BC72D5">
                <w:rPr>
                  <w:rFonts w:ascii="Arial" w:eastAsia="ＭＳ Ｐゴシック" w:hAnsi="Arial" w:cs="Arial"/>
                  <w:color w:val="000000"/>
                  <w:sz w:val="18"/>
                  <w:szCs w:val="18"/>
                  <w:lang w:eastAsia="ja-JP"/>
                </w:rPr>
                <w:t xml:space="preserve"> </w:t>
              </w:r>
            </w:ins>
          </w:p>
        </w:tc>
        <w:tc>
          <w:tcPr>
            <w:tcW w:w="800" w:type="dxa"/>
            <w:tcBorders>
              <w:top w:val="nil"/>
              <w:left w:val="nil"/>
              <w:bottom w:val="nil"/>
              <w:right w:val="nil"/>
            </w:tcBorders>
            <w:shd w:val="clear" w:color="auto" w:fill="auto"/>
            <w:noWrap/>
            <w:vAlign w:val="bottom"/>
            <w:hideMark/>
            <w:tcPrChange w:id="543"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44" w:author="kei" w:date="2012-10-11T15:32:00Z"/>
                <w:rFonts w:ascii="Arial" w:eastAsia="ＭＳ Ｐゴシック" w:hAnsi="Arial" w:cs="Arial"/>
                <w:sz w:val="18"/>
                <w:szCs w:val="18"/>
                <w:lang w:eastAsia="ja-JP"/>
              </w:rPr>
              <w:pPrChange w:id="54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46" w:author="kei" w:date="2012-10-11T15:32:00Z">
              <w:r w:rsidRPr="00BC72D5">
                <w:rPr>
                  <w:rFonts w:ascii="Arial" w:eastAsia="ＭＳ Ｐゴシック" w:hAnsi="Arial" w:cs="Arial"/>
                  <w:sz w:val="18"/>
                  <w:szCs w:val="18"/>
                  <w:lang w:eastAsia="ja-JP"/>
                </w:rPr>
                <w:t>-1.7%</w:t>
              </w:r>
            </w:ins>
          </w:p>
        </w:tc>
        <w:tc>
          <w:tcPr>
            <w:tcW w:w="800" w:type="dxa"/>
            <w:tcBorders>
              <w:top w:val="nil"/>
              <w:left w:val="nil"/>
              <w:bottom w:val="nil"/>
              <w:right w:val="nil"/>
            </w:tcBorders>
            <w:shd w:val="clear" w:color="000000" w:fill="CCFFCC"/>
            <w:noWrap/>
            <w:vAlign w:val="bottom"/>
            <w:hideMark/>
            <w:tcPrChange w:id="547" w:author="kei" w:date="2012-10-11T15:32: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48" w:author="kei" w:date="2012-10-11T15:32:00Z"/>
                <w:rFonts w:ascii="Arial" w:eastAsia="ＭＳ Ｐゴシック" w:hAnsi="Arial" w:cs="Arial"/>
                <w:sz w:val="18"/>
                <w:szCs w:val="18"/>
                <w:lang w:eastAsia="ja-JP"/>
              </w:rPr>
              <w:pPrChange w:id="54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50" w:author="kei" w:date="2012-10-11T15:32:00Z">
              <w:r w:rsidRPr="00BC72D5">
                <w:rPr>
                  <w:rFonts w:ascii="Arial" w:eastAsia="ＭＳ Ｐゴシック" w:hAnsi="Arial" w:cs="Arial"/>
                  <w:sz w:val="18"/>
                  <w:szCs w:val="18"/>
                  <w:lang w:eastAsia="ja-JP"/>
                </w:rPr>
                <w:t>-5.1%</w:t>
              </w:r>
            </w:ins>
          </w:p>
        </w:tc>
        <w:tc>
          <w:tcPr>
            <w:tcW w:w="800" w:type="dxa"/>
            <w:tcBorders>
              <w:top w:val="nil"/>
              <w:left w:val="nil"/>
              <w:bottom w:val="nil"/>
              <w:right w:val="single" w:sz="8" w:space="0" w:color="auto"/>
            </w:tcBorders>
            <w:shd w:val="clear" w:color="000000" w:fill="CCFFCC"/>
            <w:noWrap/>
            <w:vAlign w:val="bottom"/>
            <w:hideMark/>
            <w:tcPrChange w:id="551" w:author="kei" w:date="2012-10-11T15:32:00Z">
              <w:tcPr>
                <w:tcW w:w="800" w:type="dxa"/>
                <w:tcBorders>
                  <w:top w:val="nil"/>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52" w:author="kei" w:date="2012-10-11T15:32:00Z"/>
                <w:rFonts w:ascii="Arial" w:eastAsia="ＭＳ Ｐゴシック" w:hAnsi="Arial" w:cs="Arial"/>
                <w:sz w:val="18"/>
                <w:szCs w:val="18"/>
                <w:lang w:eastAsia="ja-JP"/>
              </w:rPr>
              <w:pPrChange w:id="55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54" w:author="kei" w:date="2012-10-11T15:32:00Z">
              <w:r w:rsidRPr="00BC72D5">
                <w:rPr>
                  <w:rFonts w:ascii="Arial" w:eastAsia="ＭＳ Ｐゴシック" w:hAnsi="Arial" w:cs="Arial"/>
                  <w:sz w:val="18"/>
                  <w:szCs w:val="18"/>
                  <w:lang w:eastAsia="ja-JP"/>
                </w:rPr>
                <w:t>-3.9%</w:t>
              </w:r>
            </w:ins>
          </w:p>
        </w:tc>
        <w:tc>
          <w:tcPr>
            <w:tcW w:w="800" w:type="dxa"/>
            <w:tcBorders>
              <w:top w:val="nil"/>
              <w:left w:val="nil"/>
              <w:bottom w:val="nil"/>
              <w:right w:val="nil"/>
            </w:tcBorders>
            <w:shd w:val="clear" w:color="auto" w:fill="auto"/>
            <w:noWrap/>
            <w:vAlign w:val="bottom"/>
            <w:hideMark/>
            <w:tcPrChange w:id="555"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56" w:author="kei" w:date="2012-10-11T15:32:00Z"/>
                <w:rFonts w:ascii="Arial" w:eastAsia="ＭＳ Ｐゴシック" w:hAnsi="Arial" w:cs="Arial"/>
                <w:sz w:val="18"/>
                <w:szCs w:val="18"/>
                <w:lang w:eastAsia="ja-JP"/>
              </w:rPr>
              <w:pPrChange w:id="55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58" w:author="kei" w:date="2012-10-11T15:32:00Z">
              <w:r w:rsidRPr="00BC72D5">
                <w:rPr>
                  <w:rFonts w:ascii="Arial" w:eastAsia="ＭＳ Ｐゴシック" w:hAnsi="Arial" w:cs="Arial"/>
                  <w:sz w:val="18"/>
                  <w:szCs w:val="18"/>
                  <w:lang w:eastAsia="ja-JP"/>
                </w:rPr>
                <w:t>-0.6%</w:t>
              </w:r>
            </w:ins>
          </w:p>
        </w:tc>
        <w:tc>
          <w:tcPr>
            <w:tcW w:w="800" w:type="dxa"/>
            <w:tcBorders>
              <w:top w:val="nil"/>
              <w:left w:val="nil"/>
              <w:bottom w:val="nil"/>
              <w:right w:val="nil"/>
            </w:tcBorders>
            <w:shd w:val="clear" w:color="000000" w:fill="CCFFCC"/>
            <w:noWrap/>
            <w:vAlign w:val="bottom"/>
            <w:hideMark/>
            <w:tcPrChange w:id="559" w:author="kei" w:date="2012-10-11T15:32: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60" w:author="kei" w:date="2012-10-11T15:32:00Z"/>
                <w:rFonts w:ascii="Arial" w:eastAsia="ＭＳ Ｐゴシック" w:hAnsi="Arial" w:cs="Arial"/>
                <w:sz w:val="18"/>
                <w:szCs w:val="18"/>
                <w:lang w:eastAsia="ja-JP"/>
              </w:rPr>
              <w:pPrChange w:id="56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62" w:author="kei" w:date="2012-10-11T15:32:00Z">
              <w:r w:rsidRPr="00BC72D5">
                <w:rPr>
                  <w:rFonts w:ascii="Arial" w:eastAsia="ＭＳ Ｐゴシック" w:hAnsi="Arial" w:cs="Arial"/>
                  <w:sz w:val="18"/>
                  <w:szCs w:val="18"/>
                  <w:lang w:eastAsia="ja-JP"/>
                </w:rPr>
                <w:t>-4.8%</w:t>
              </w:r>
            </w:ins>
          </w:p>
        </w:tc>
        <w:tc>
          <w:tcPr>
            <w:tcW w:w="800" w:type="dxa"/>
            <w:tcBorders>
              <w:top w:val="nil"/>
              <w:left w:val="nil"/>
              <w:bottom w:val="nil"/>
              <w:right w:val="single" w:sz="8" w:space="0" w:color="auto"/>
            </w:tcBorders>
            <w:shd w:val="clear" w:color="000000" w:fill="CCFFCC"/>
            <w:noWrap/>
            <w:vAlign w:val="bottom"/>
            <w:hideMark/>
            <w:tcPrChange w:id="563" w:author="kei" w:date="2012-10-11T15:32:00Z">
              <w:tcPr>
                <w:tcW w:w="800" w:type="dxa"/>
                <w:tcBorders>
                  <w:top w:val="nil"/>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64" w:author="kei" w:date="2012-10-11T15:32:00Z"/>
                <w:rFonts w:ascii="Arial" w:eastAsia="ＭＳ Ｐゴシック" w:hAnsi="Arial" w:cs="Arial"/>
                <w:sz w:val="18"/>
                <w:szCs w:val="18"/>
                <w:lang w:eastAsia="ja-JP"/>
              </w:rPr>
              <w:pPrChange w:id="56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66" w:author="kei" w:date="2012-10-11T15:32:00Z">
              <w:r w:rsidRPr="00BC72D5">
                <w:rPr>
                  <w:rFonts w:ascii="Arial" w:eastAsia="ＭＳ Ｐゴシック" w:hAnsi="Arial" w:cs="Arial"/>
                  <w:sz w:val="18"/>
                  <w:szCs w:val="18"/>
                  <w:lang w:eastAsia="ja-JP"/>
                </w:rPr>
                <w:t>-3.2%</w:t>
              </w:r>
            </w:ins>
          </w:p>
        </w:tc>
        <w:tc>
          <w:tcPr>
            <w:tcW w:w="800" w:type="dxa"/>
            <w:tcBorders>
              <w:top w:val="nil"/>
              <w:left w:val="nil"/>
              <w:bottom w:val="nil"/>
              <w:right w:val="nil"/>
            </w:tcBorders>
            <w:shd w:val="clear" w:color="auto" w:fill="auto"/>
            <w:noWrap/>
            <w:vAlign w:val="bottom"/>
            <w:hideMark/>
            <w:tcPrChange w:id="567"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68" w:author="kei" w:date="2012-10-11T15:32:00Z"/>
                <w:rFonts w:ascii="Arial" w:eastAsia="ＭＳ Ｐゴシック" w:hAnsi="Arial" w:cs="Arial"/>
                <w:sz w:val="18"/>
                <w:szCs w:val="18"/>
                <w:lang w:eastAsia="ja-JP"/>
              </w:rPr>
              <w:pPrChange w:id="56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70" w:author="kei" w:date="2012-10-11T15:32:00Z">
              <w:r w:rsidRPr="00BC72D5">
                <w:rPr>
                  <w:rFonts w:ascii="Arial" w:eastAsia="ＭＳ Ｐゴシック" w:hAnsi="Arial" w:cs="Arial"/>
                  <w:sz w:val="18"/>
                  <w:szCs w:val="18"/>
                  <w:lang w:eastAsia="ja-JP"/>
                </w:rPr>
                <w:t>0.0%</w:t>
              </w:r>
            </w:ins>
          </w:p>
        </w:tc>
        <w:tc>
          <w:tcPr>
            <w:tcW w:w="800" w:type="dxa"/>
            <w:tcBorders>
              <w:top w:val="nil"/>
              <w:left w:val="nil"/>
              <w:bottom w:val="nil"/>
              <w:right w:val="nil"/>
            </w:tcBorders>
            <w:shd w:val="clear" w:color="000000" w:fill="CCFFCC"/>
            <w:noWrap/>
            <w:vAlign w:val="bottom"/>
            <w:hideMark/>
            <w:tcPrChange w:id="571" w:author="kei" w:date="2012-10-11T15:32: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72" w:author="kei" w:date="2012-10-11T15:32:00Z"/>
                <w:rFonts w:ascii="Arial" w:eastAsia="ＭＳ Ｐゴシック" w:hAnsi="Arial" w:cs="Arial"/>
                <w:sz w:val="18"/>
                <w:szCs w:val="18"/>
                <w:lang w:eastAsia="ja-JP"/>
              </w:rPr>
              <w:pPrChange w:id="57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74" w:author="kei" w:date="2012-10-11T15:32:00Z">
              <w:r w:rsidRPr="00BC72D5">
                <w:rPr>
                  <w:rFonts w:ascii="Arial" w:eastAsia="ＭＳ Ｐゴシック" w:hAnsi="Arial" w:cs="Arial"/>
                  <w:sz w:val="18"/>
                  <w:szCs w:val="18"/>
                  <w:lang w:eastAsia="ja-JP"/>
                </w:rPr>
                <w:t>-3.9%</w:t>
              </w:r>
            </w:ins>
          </w:p>
        </w:tc>
        <w:tc>
          <w:tcPr>
            <w:tcW w:w="800" w:type="dxa"/>
            <w:tcBorders>
              <w:top w:val="nil"/>
              <w:left w:val="nil"/>
              <w:bottom w:val="nil"/>
              <w:right w:val="single" w:sz="8" w:space="0" w:color="auto"/>
            </w:tcBorders>
            <w:shd w:val="clear" w:color="auto" w:fill="auto"/>
            <w:noWrap/>
            <w:vAlign w:val="bottom"/>
            <w:hideMark/>
            <w:tcPrChange w:id="575" w:author="kei" w:date="2012-10-11T15:32: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76" w:author="kei" w:date="2012-10-11T15:32:00Z"/>
                <w:rFonts w:ascii="Arial" w:eastAsia="ＭＳ Ｐゴシック" w:hAnsi="Arial" w:cs="Arial"/>
                <w:sz w:val="18"/>
                <w:szCs w:val="18"/>
                <w:lang w:eastAsia="ja-JP"/>
              </w:rPr>
              <w:pPrChange w:id="57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78" w:author="kei" w:date="2012-10-11T15:32:00Z">
              <w:r w:rsidRPr="00BC72D5">
                <w:rPr>
                  <w:rFonts w:ascii="Arial" w:eastAsia="ＭＳ Ｐゴシック" w:hAnsi="Arial" w:cs="Arial"/>
                  <w:sz w:val="18"/>
                  <w:szCs w:val="18"/>
                  <w:lang w:eastAsia="ja-JP"/>
                </w:rPr>
                <w:t>-1.2%</w:t>
              </w:r>
            </w:ins>
          </w:p>
        </w:tc>
      </w:tr>
      <w:tr w:rsidR="00BC72D5" w:rsidRPr="00BC72D5" w:rsidTr="00BC72D5">
        <w:trPr>
          <w:trHeight w:val="240"/>
          <w:jc w:val="center"/>
          <w:ins w:id="579" w:author="kei" w:date="2012-10-11T15:32:00Z"/>
          <w:trPrChange w:id="580" w:author="kei" w:date="2012-10-11T15:32:00Z">
            <w:trPr>
              <w:trHeight w:val="240"/>
            </w:trPr>
          </w:trPrChange>
        </w:trPr>
        <w:tc>
          <w:tcPr>
            <w:tcW w:w="1409" w:type="dxa"/>
            <w:tcBorders>
              <w:top w:val="nil"/>
              <w:left w:val="single" w:sz="8" w:space="0" w:color="auto"/>
              <w:bottom w:val="nil"/>
              <w:right w:val="single" w:sz="8" w:space="0" w:color="auto"/>
            </w:tcBorders>
            <w:shd w:val="clear" w:color="auto" w:fill="auto"/>
            <w:noWrap/>
            <w:vAlign w:val="bottom"/>
            <w:hideMark/>
            <w:tcPrChange w:id="581" w:author="kei" w:date="2012-10-11T15:32: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582" w:author="kei" w:date="2012-10-11T15:32:00Z"/>
                <w:rFonts w:ascii="Arial" w:eastAsia="ＭＳ Ｐゴシック" w:hAnsi="Arial" w:cs="Arial"/>
                <w:color w:val="000000"/>
                <w:sz w:val="18"/>
                <w:szCs w:val="18"/>
                <w:lang w:eastAsia="ja-JP"/>
              </w:rPr>
              <w:pPrChange w:id="583"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584" w:author="kei" w:date="2012-10-11T15:32:00Z">
              <w:r w:rsidRPr="00BC72D5">
                <w:rPr>
                  <w:rFonts w:ascii="Arial" w:eastAsia="ＭＳ Ｐゴシック" w:hAnsi="Arial" w:cs="Arial"/>
                  <w:color w:val="000000"/>
                  <w:sz w:val="18"/>
                  <w:szCs w:val="18"/>
                  <w:lang w:eastAsia="ja-JP"/>
                </w:rPr>
                <w:t>OldTownCross</w:t>
              </w:r>
              <w:proofErr w:type="spellEnd"/>
              <w:r w:rsidRPr="00BC72D5">
                <w:rPr>
                  <w:rFonts w:ascii="Arial" w:eastAsia="ＭＳ Ｐゴシック" w:hAnsi="Arial" w:cs="Arial"/>
                  <w:color w:val="000000"/>
                  <w:sz w:val="18"/>
                  <w:szCs w:val="18"/>
                  <w:lang w:eastAsia="ja-JP"/>
                </w:rPr>
                <w:t xml:space="preserve"> </w:t>
              </w:r>
            </w:ins>
          </w:p>
        </w:tc>
        <w:tc>
          <w:tcPr>
            <w:tcW w:w="800" w:type="dxa"/>
            <w:tcBorders>
              <w:top w:val="nil"/>
              <w:left w:val="nil"/>
              <w:bottom w:val="nil"/>
              <w:right w:val="nil"/>
            </w:tcBorders>
            <w:shd w:val="clear" w:color="auto" w:fill="auto"/>
            <w:noWrap/>
            <w:vAlign w:val="bottom"/>
            <w:hideMark/>
            <w:tcPrChange w:id="585"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86" w:author="kei" w:date="2012-10-11T15:32:00Z"/>
                <w:rFonts w:ascii="Arial" w:eastAsia="ＭＳ Ｐゴシック" w:hAnsi="Arial" w:cs="Arial"/>
                <w:sz w:val="18"/>
                <w:szCs w:val="18"/>
                <w:lang w:eastAsia="ja-JP"/>
              </w:rPr>
              <w:pPrChange w:id="58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88" w:author="kei" w:date="2012-10-11T15:32:00Z">
              <w:r w:rsidRPr="00BC72D5">
                <w:rPr>
                  <w:rFonts w:ascii="Arial" w:eastAsia="ＭＳ Ｐゴシック" w:hAnsi="Arial" w:cs="Arial"/>
                  <w:sz w:val="18"/>
                  <w:szCs w:val="18"/>
                  <w:lang w:eastAsia="ja-JP"/>
                </w:rPr>
                <w:t>1.2%</w:t>
              </w:r>
            </w:ins>
          </w:p>
        </w:tc>
        <w:tc>
          <w:tcPr>
            <w:tcW w:w="800" w:type="dxa"/>
            <w:tcBorders>
              <w:top w:val="nil"/>
              <w:left w:val="nil"/>
              <w:bottom w:val="nil"/>
              <w:right w:val="nil"/>
            </w:tcBorders>
            <w:shd w:val="clear" w:color="000000" w:fill="CCFFCC"/>
            <w:noWrap/>
            <w:vAlign w:val="bottom"/>
            <w:hideMark/>
            <w:tcPrChange w:id="589" w:author="kei" w:date="2012-10-11T15:32: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90" w:author="kei" w:date="2012-10-11T15:32:00Z"/>
                <w:rFonts w:ascii="Arial" w:eastAsia="ＭＳ Ｐゴシック" w:hAnsi="Arial" w:cs="Arial"/>
                <w:sz w:val="18"/>
                <w:szCs w:val="18"/>
                <w:lang w:eastAsia="ja-JP"/>
              </w:rPr>
              <w:pPrChange w:id="59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92" w:author="kei" w:date="2012-10-11T15:32:00Z">
              <w:r w:rsidRPr="00BC72D5">
                <w:rPr>
                  <w:rFonts w:ascii="Arial" w:eastAsia="ＭＳ Ｐゴシック" w:hAnsi="Arial" w:cs="Arial"/>
                  <w:sz w:val="18"/>
                  <w:szCs w:val="18"/>
                  <w:lang w:eastAsia="ja-JP"/>
                </w:rPr>
                <w:t>-4.5%</w:t>
              </w:r>
            </w:ins>
          </w:p>
        </w:tc>
        <w:tc>
          <w:tcPr>
            <w:tcW w:w="800" w:type="dxa"/>
            <w:tcBorders>
              <w:top w:val="nil"/>
              <w:left w:val="nil"/>
              <w:bottom w:val="nil"/>
              <w:right w:val="single" w:sz="8" w:space="0" w:color="auto"/>
            </w:tcBorders>
            <w:shd w:val="clear" w:color="auto" w:fill="auto"/>
            <w:noWrap/>
            <w:vAlign w:val="bottom"/>
            <w:hideMark/>
            <w:tcPrChange w:id="593" w:author="kei" w:date="2012-10-11T15:32: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94" w:author="kei" w:date="2012-10-11T15:32:00Z"/>
                <w:rFonts w:ascii="Arial" w:eastAsia="ＭＳ Ｐゴシック" w:hAnsi="Arial" w:cs="Arial"/>
                <w:sz w:val="18"/>
                <w:szCs w:val="18"/>
                <w:lang w:eastAsia="ja-JP"/>
              </w:rPr>
              <w:pPrChange w:id="59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596" w:author="kei" w:date="2012-10-11T15:32:00Z">
              <w:r w:rsidRPr="00BC72D5">
                <w:rPr>
                  <w:rFonts w:ascii="Arial" w:eastAsia="ＭＳ Ｐゴシック" w:hAnsi="Arial" w:cs="Arial"/>
                  <w:sz w:val="18"/>
                  <w:szCs w:val="18"/>
                  <w:lang w:eastAsia="ja-JP"/>
                </w:rPr>
                <w:t>0.5%</w:t>
              </w:r>
            </w:ins>
          </w:p>
        </w:tc>
        <w:tc>
          <w:tcPr>
            <w:tcW w:w="800" w:type="dxa"/>
            <w:tcBorders>
              <w:top w:val="nil"/>
              <w:left w:val="single" w:sz="8" w:space="0" w:color="auto"/>
              <w:bottom w:val="nil"/>
              <w:right w:val="nil"/>
            </w:tcBorders>
            <w:shd w:val="clear" w:color="000000" w:fill="FFC7CE"/>
            <w:noWrap/>
            <w:vAlign w:val="bottom"/>
            <w:hideMark/>
            <w:tcPrChange w:id="597" w:author="kei" w:date="2012-10-11T15:32:00Z">
              <w:tcPr>
                <w:tcW w:w="800" w:type="dxa"/>
                <w:tcBorders>
                  <w:top w:val="nil"/>
                  <w:left w:val="single" w:sz="8" w:space="0" w:color="auto"/>
                  <w:bottom w:val="nil"/>
                  <w:right w:val="nil"/>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598" w:author="kei" w:date="2012-10-11T15:32:00Z"/>
                <w:rFonts w:ascii="Arial" w:eastAsia="ＭＳ Ｐゴシック" w:hAnsi="Arial" w:cs="Arial"/>
                <w:sz w:val="18"/>
                <w:szCs w:val="18"/>
                <w:lang w:eastAsia="ja-JP"/>
              </w:rPr>
              <w:pPrChange w:id="59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00" w:author="kei" w:date="2012-10-11T15:32:00Z">
              <w:r w:rsidRPr="00BC72D5">
                <w:rPr>
                  <w:rFonts w:ascii="Arial" w:eastAsia="ＭＳ Ｐゴシック" w:hAnsi="Arial" w:cs="Arial"/>
                  <w:sz w:val="18"/>
                  <w:szCs w:val="18"/>
                  <w:lang w:eastAsia="ja-JP"/>
                </w:rPr>
                <w:t>3.0%</w:t>
              </w:r>
            </w:ins>
          </w:p>
        </w:tc>
        <w:tc>
          <w:tcPr>
            <w:tcW w:w="800" w:type="dxa"/>
            <w:tcBorders>
              <w:top w:val="nil"/>
              <w:left w:val="nil"/>
              <w:bottom w:val="nil"/>
              <w:right w:val="nil"/>
            </w:tcBorders>
            <w:shd w:val="clear" w:color="auto" w:fill="auto"/>
            <w:noWrap/>
            <w:vAlign w:val="bottom"/>
            <w:hideMark/>
            <w:tcPrChange w:id="601"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02" w:author="kei" w:date="2012-10-11T15:32:00Z"/>
                <w:rFonts w:ascii="Arial" w:eastAsia="ＭＳ Ｐゴシック" w:hAnsi="Arial" w:cs="Arial"/>
                <w:sz w:val="18"/>
                <w:szCs w:val="18"/>
                <w:lang w:eastAsia="ja-JP"/>
              </w:rPr>
              <w:pPrChange w:id="60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04" w:author="kei" w:date="2012-10-11T15:32:00Z">
              <w:r w:rsidRPr="00BC72D5">
                <w:rPr>
                  <w:rFonts w:ascii="Arial" w:eastAsia="ＭＳ Ｐゴシック" w:hAnsi="Arial" w:cs="Arial"/>
                  <w:sz w:val="18"/>
                  <w:szCs w:val="18"/>
                  <w:lang w:eastAsia="ja-JP"/>
                </w:rPr>
                <w:t>2.2%</w:t>
              </w:r>
            </w:ins>
          </w:p>
        </w:tc>
        <w:tc>
          <w:tcPr>
            <w:tcW w:w="800" w:type="dxa"/>
            <w:tcBorders>
              <w:top w:val="nil"/>
              <w:left w:val="nil"/>
              <w:bottom w:val="nil"/>
              <w:right w:val="single" w:sz="8" w:space="0" w:color="auto"/>
            </w:tcBorders>
            <w:shd w:val="clear" w:color="000000" w:fill="FFC7CE"/>
            <w:noWrap/>
            <w:vAlign w:val="bottom"/>
            <w:hideMark/>
            <w:tcPrChange w:id="605" w:author="kei" w:date="2012-10-11T15:32:00Z">
              <w:tcPr>
                <w:tcW w:w="800" w:type="dxa"/>
                <w:tcBorders>
                  <w:top w:val="nil"/>
                  <w:left w:val="nil"/>
                  <w:bottom w:val="nil"/>
                  <w:right w:val="single" w:sz="8" w:space="0" w:color="auto"/>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06" w:author="kei" w:date="2012-10-11T15:32:00Z"/>
                <w:rFonts w:ascii="Arial" w:eastAsia="ＭＳ Ｐゴシック" w:hAnsi="Arial" w:cs="Arial"/>
                <w:sz w:val="18"/>
                <w:szCs w:val="18"/>
                <w:lang w:eastAsia="ja-JP"/>
              </w:rPr>
              <w:pPrChange w:id="60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08" w:author="kei" w:date="2012-10-11T15:32:00Z">
              <w:r w:rsidRPr="00BC72D5">
                <w:rPr>
                  <w:rFonts w:ascii="Arial" w:eastAsia="ＭＳ Ｐゴシック" w:hAnsi="Arial" w:cs="Arial"/>
                  <w:sz w:val="18"/>
                  <w:szCs w:val="18"/>
                  <w:lang w:eastAsia="ja-JP"/>
                </w:rPr>
                <w:t>3.8%</w:t>
              </w:r>
            </w:ins>
          </w:p>
        </w:tc>
        <w:tc>
          <w:tcPr>
            <w:tcW w:w="800" w:type="dxa"/>
            <w:tcBorders>
              <w:top w:val="nil"/>
              <w:left w:val="nil"/>
              <w:bottom w:val="nil"/>
              <w:right w:val="nil"/>
            </w:tcBorders>
            <w:shd w:val="clear" w:color="auto" w:fill="auto"/>
            <w:noWrap/>
            <w:vAlign w:val="bottom"/>
            <w:hideMark/>
            <w:tcPrChange w:id="609"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10" w:author="kei" w:date="2012-10-11T15:32:00Z"/>
                <w:rFonts w:ascii="Arial" w:eastAsia="ＭＳ Ｐゴシック" w:hAnsi="Arial" w:cs="Arial"/>
                <w:sz w:val="18"/>
                <w:szCs w:val="18"/>
                <w:lang w:eastAsia="ja-JP"/>
              </w:rPr>
              <w:pPrChange w:id="61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12" w:author="kei" w:date="2012-10-11T15:32:00Z">
              <w:r w:rsidRPr="00BC72D5">
                <w:rPr>
                  <w:rFonts w:ascii="Arial" w:eastAsia="ＭＳ Ｐゴシック" w:hAnsi="Arial" w:cs="Arial"/>
                  <w:sz w:val="18"/>
                  <w:szCs w:val="18"/>
                  <w:lang w:eastAsia="ja-JP"/>
                </w:rPr>
                <w:t>2.6%</w:t>
              </w:r>
            </w:ins>
          </w:p>
        </w:tc>
        <w:tc>
          <w:tcPr>
            <w:tcW w:w="800" w:type="dxa"/>
            <w:tcBorders>
              <w:top w:val="nil"/>
              <w:left w:val="nil"/>
              <w:bottom w:val="nil"/>
              <w:right w:val="nil"/>
            </w:tcBorders>
            <w:shd w:val="clear" w:color="auto" w:fill="auto"/>
            <w:noWrap/>
            <w:vAlign w:val="bottom"/>
            <w:hideMark/>
            <w:tcPrChange w:id="613"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14" w:author="kei" w:date="2012-10-11T15:32:00Z"/>
                <w:rFonts w:ascii="Arial" w:eastAsia="ＭＳ Ｐゴシック" w:hAnsi="Arial" w:cs="Arial"/>
                <w:sz w:val="18"/>
                <w:szCs w:val="18"/>
                <w:lang w:eastAsia="ja-JP"/>
              </w:rPr>
              <w:pPrChange w:id="61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16" w:author="kei" w:date="2012-10-11T15:32:00Z">
              <w:r w:rsidRPr="00BC72D5">
                <w:rPr>
                  <w:rFonts w:ascii="Arial" w:eastAsia="ＭＳ Ｐゴシック" w:hAnsi="Arial" w:cs="Arial"/>
                  <w:sz w:val="18"/>
                  <w:szCs w:val="18"/>
                  <w:lang w:eastAsia="ja-JP"/>
                </w:rPr>
                <w:t>0.0%</w:t>
              </w:r>
            </w:ins>
          </w:p>
        </w:tc>
        <w:tc>
          <w:tcPr>
            <w:tcW w:w="800" w:type="dxa"/>
            <w:tcBorders>
              <w:top w:val="nil"/>
              <w:left w:val="nil"/>
              <w:bottom w:val="nil"/>
              <w:right w:val="single" w:sz="8" w:space="0" w:color="auto"/>
            </w:tcBorders>
            <w:shd w:val="clear" w:color="000000" w:fill="FFC7CE"/>
            <w:noWrap/>
            <w:vAlign w:val="bottom"/>
            <w:hideMark/>
            <w:tcPrChange w:id="617" w:author="kei" w:date="2012-10-11T15:32:00Z">
              <w:tcPr>
                <w:tcW w:w="800" w:type="dxa"/>
                <w:tcBorders>
                  <w:top w:val="nil"/>
                  <w:left w:val="nil"/>
                  <w:bottom w:val="nil"/>
                  <w:right w:val="single" w:sz="8" w:space="0" w:color="auto"/>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18" w:author="kei" w:date="2012-10-11T15:32:00Z"/>
                <w:rFonts w:ascii="Arial" w:eastAsia="ＭＳ Ｐゴシック" w:hAnsi="Arial" w:cs="Arial"/>
                <w:sz w:val="18"/>
                <w:szCs w:val="18"/>
                <w:lang w:eastAsia="ja-JP"/>
              </w:rPr>
              <w:pPrChange w:id="61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20" w:author="kei" w:date="2012-10-11T15:32:00Z">
              <w:r w:rsidRPr="00BC72D5">
                <w:rPr>
                  <w:rFonts w:ascii="Arial" w:eastAsia="ＭＳ Ｐゴシック" w:hAnsi="Arial" w:cs="Arial"/>
                  <w:sz w:val="18"/>
                  <w:szCs w:val="18"/>
                  <w:lang w:eastAsia="ja-JP"/>
                </w:rPr>
                <w:t>4.7%</w:t>
              </w:r>
            </w:ins>
          </w:p>
        </w:tc>
      </w:tr>
      <w:tr w:rsidR="00BC72D5" w:rsidRPr="00BC72D5" w:rsidTr="00BC72D5">
        <w:trPr>
          <w:trHeight w:val="255"/>
          <w:jc w:val="center"/>
          <w:ins w:id="621" w:author="kei" w:date="2012-10-11T15:32:00Z"/>
          <w:trPrChange w:id="622" w:author="kei" w:date="2012-10-11T15:32:00Z">
            <w:trPr>
              <w:trHeight w:val="255"/>
            </w:trPr>
          </w:trPrChange>
        </w:trPr>
        <w:tc>
          <w:tcPr>
            <w:tcW w:w="1409" w:type="dxa"/>
            <w:tcBorders>
              <w:top w:val="nil"/>
              <w:left w:val="single" w:sz="8" w:space="0" w:color="auto"/>
              <w:bottom w:val="single" w:sz="8" w:space="0" w:color="auto"/>
              <w:right w:val="single" w:sz="8" w:space="0" w:color="auto"/>
            </w:tcBorders>
            <w:shd w:val="clear" w:color="auto" w:fill="auto"/>
            <w:noWrap/>
            <w:vAlign w:val="bottom"/>
            <w:hideMark/>
            <w:tcPrChange w:id="623" w:author="kei" w:date="2012-10-11T15:32:00Z">
              <w:tcPr>
                <w:tcW w:w="138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624" w:author="kei" w:date="2012-10-11T15:32:00Z"/>
                <w:rFonts w:ascii="Arial" w:eastAsia="ＭＳ Ｐゴシック" w:hAnsi="Arial" w:cs="Arial"/>
                <w:color w:val="000000"/>
                <w:sz w:val="18"/>
                <w:szCs w:val="18"/>
                <w:lang w:eastAsia="ja-JP"/>
              </w:rPr>
              <w:pPrChange w:id="625" w:author="kei" w:date="2012-10-11T15:36:00Z">
                <w:pPr>
                  <w:tabs>
                    <w:tab w:val="clear" w:pos="360"/>
                    <w:tab w:val="clear" w:pos="720"/>
                    <w:tab w:val="clear" w:pos="1080"/>
                    <w:tab w:val="clear" w:pos="1440"/>
                  </w:tabs>
                  <w:overflowPunct/>
                  <w:autoSpaceDE/>
                  <w:autoSpaceDN/>
                  <w:adjustRightInd/>
                  <w:spacing w:before="0"/>
                  <w:textAlignment w:val="auto"/>
                </w:pPr>
              </w:pPrChange>
            </w:pPr>
            <w:ins w:id="626" w:author="kei" w:date="2012-10-11T15:32:00Z">
              <w:r w:rsidRPr="00BC72D5">
                <w:rPr>
                  <w:rFonts w:ascii="Arial" w:eastAsia="ＭＳ Ｐゴシック" w:hAnsi="Arial" w:cs="Arial"/>
                  <w:color w:val="000000"/>
                  <w:sz w:val="18"/>
                  <w:szCs w:val="18"/>
                  <w:lang w:eastAsia="ja-JP"/>
                </w:rPr>
                <w:t xml:space="preserve">Seeking </w:t>
              </w:r>
            </w:ins>
          </w:p>
        </w:tc>
        <w:tc>
          <w:tcPr>
            <w:tcW w:w="800" w:type="dxa"/>
            <w:tcBorders>
              <w:top w:val="nil"/>
              <w:left w:val="nil"/>
              <w:bottom w:val="single" w:sz="8" w:space="0" w:color="auto"/>
              <w:right w:val="nil"/>
            </w:tcBorders>
            <w:shd w:val="clear" w:color="auto" w:fill="auto"/>
            <w:noWrap/>
            <w:vAlign w:val="bottom"/>
            <w:hideMark/>
            <w:tcPrChange w:id="627" w:author="kei" w:date="2012-10-11T15:32: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28" w:author="kei" w:date="2012-10-11T15:32:00Z"/>
                <w:rFonts w:ascii="Arial" w:eastAsia="ＭＳ Ｐゴシック" w:hAnsi="Arial" w:cs="Arial"/>
                <w:sz w:val="18"/>
                <w:szCs w:val="18"/>
                <w:lang w:eastAsia="ja-JP"/>
              </w:rPr>
              <w:pPrChange w:id="62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30" w:author="kei" w:date="2012-10-11T15:32:00Z">
              <w:r w:rsidRPr="00BC72D5">
                <w:rPr>
                  <w:rFonts w:ascii="Arial" w:eastAsia="ＭＳ Ｐゴシック" w:hAnsi="Arial" w:cs="Arial"/>
                  <w:sz w:val="18"/>
                  <w:szCs w:val="18"/>
                  <w:lang w:eastAsia="ja-JP"/>
                </w:rPr>
                <w:t>-1.0%</w:t>
              </w:r>
            </w:ins>
          </w:p>
        </w:tc>
        <w:tc>
          <w:tcPr>
            <w:tcW w:w="800" w:type="dxa"/>
            <w:tcBorders>
              <w:top w:val="nil"/>
              <w:left w:val="nil"/>
              <w:bottom w:val="single" w:sz="8" w:space="0" w:color="auto"/>
              <w:right w:val="nil"/>
            </w:tcBorders>
            <w:shd w:val="clear" w:color="000000" w:fill="CCFFCC"/>
            <w:noWrap/>
            <w:vAlign w:val="bottom"/>
            <w:hideMark/>
            <w:tcPrChange w:id="631" w:author="kei" w:date="2012-10-11T15:32:00Z">
              <w:tcPr>
                <w:tcW w:w="800" w:type="dxa"/>
                <w:tcBorders>
                  <w:top w:val="nil"/>
                  <w:left w:val="nil"/>
                  <w:bottom w:val="single" w:sz="8" w:space="0" w:color="auto"/>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32" w:author="kei" w:date="2012-10-11T15:32:00Z"/>
                <w:rFonts w:ascii="Arial" w:eastAsia="ＭＳ Ｐゴシック" w:hAnsi="Arial" w:cs="Arial"/>
                <w:sz w:val="18"/>
                <w:szCs w:val="18"/>
                <w:lang w:eastAsia="ja-JP"/>
              </w:rPr>
              <w:pPrChange w:id="63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34" w:author="kei" w:date="2012-10-11T15:32:00Z">
              <w:r w:rsidRPr="00BC72D5">
                <w:rPr>
                  <w:rFonts w:ascii="Arial" w:eastAsia="ＭＳ Ｐゴシック" w:hAnsi="Arial" w:cs="Arial"/>
                  <w:sz w:val="18"/>
                  <w:szCs w:val="18"/>
                  <w:lang w:eastAsia="ja-JP"/>
                </w:rPr>
                <w:t>-5.2%</w:t>
              </w:r>
            </w:ins>
          </w:p>
        </w:tc>
        <w:tc>
          <w:tcPr>
            <w:tcW w:w="800" w:type="dxa"/>
            <w:tcBorders>
              <w:top w:val="nil"/>
              <w:left w:val="nil"/>
              <w:bottom w:val="single" w:sz="8" w:space="0" w:color="auto"/>
              <w:right w:val="single" w:sz="8" w:space="0" w:color="auto"/>
            </w:tcBorders>
            <w:shd w:val="clear" w:color="000000" w:fill="CCFFCC"/>
            <w:noWrap/>
            <w:vAlign w:val="bottom"/>
            <w:hideMark/>
            <w:tcPrChange w:id="635" w:author="kei" w:date="2012-10-11T15:32:00Z">
              <w:tcPr>
                <w:tcW w:w="800" w:type="dxa"/>
                <w:tcBorders>
                  <w:top w:val="nil"/>
                  <w:left w:val="nil"/>
                  <w:bottom w:val="single" w:sz="8" w:space="0" w:color="auto"/>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36" w:author="kei" w:date="2012-10-11T15:32:00Z"/>
                <w:rFonts w:ascii="Arial" w:eastAsia="ＭＳ Ｐゴシック" w:hAnsi="Arial" w:cs="Arial"/>
                <w:sz w:val="18"/>
                <w:szCs w:val="18"/>
                <w:lang w:eastAsia="ja-JP"/>
              </w:rPr>
              <w:pPrChange w:id="63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38" w:author="kei" w:date="2012-10-11T15:32:00Z">
              <w:r w:rsidRPr="00BC72D5">
                <w:rPr>
                  <w:rFonts w:ascii="Arial" w:eastAsia="ＭＳ Ｐゴシック" w:hAnsi="Arial" w:cs="Arial"/>
                  <w:sz w:val="18"/>
                  <w:szCs w:val="18"/>
                  <w:lang w:eastAsia="ja-JP"/>
                </w:rPr>
                <w:t>-4.0%</w:t>
              </w:r>
            </w:ins>
          </w:p>
        </w:tc>
        <w:tc>
          <w:tcPr>
            <w:tcW w:w="800" w:type="dxa"/>
            <w:tcBorders>
              <w:top w:val="nil"/>
              <w:left w:val="nil"/>
              <w:bottom w:val="single" w:sz="8" w:space="0" w:color="auto"/>
              <w:right w:val="nil"/>
            </w:tcBorders>
            <w:shd w:val="clear" w:color="auto" w:fill="auto"/>
            <w:noWrap/>
            <w:vAlign w:val="bottom"/>
            <w:hideMark/>
            <w:tcPrChange w:id="639" w:author="kei" w:date="2012-10-11T15:32: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40" w:author="kei" w:date="2012-10-11T15:32:00Z"/>
                <w:rFonts w:ascii="Arial" w:eastAsia="ＭＳ Ｐゴシック" w:hAnsi="Arial" w:cs="Arial"/>
                <w:sz w:val="18"/>
                <w:szCs w:val="18"/>
                <w:lang w:eastAsia="ja-JP"/>
              </w:rPr>
              <w:pPrChange w:id="64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42" w:author="kei" w:date="2012-10-11T15:32:00Z">
              <w:r w:rsidRPr="00BC72D5">
                <w:rPr>
                  <w:rFonts w:ascii="Arial" w:eastAsia="ＭＳ Ｐゴシック" w:hAnsi="Arial" w:cs="Arial"/>
                  <w:sz w:val="18"/>
                  <w:szCs w:val="18"/>
                  <w:lang w:eastAsia="ja-JP"/>
                </w:rPr>
                <w:t>0.2%</w:t>
              </w:r>
            </w:ins>
          </w:p>
        </w:tc>
        <w:tc>
          <w:tcPr>
            <w:tcW w:w="800" w:type="dxa"/>
            <w:tcBorders>
              <w:top w:val="nil"/>
              <w:left w:val="nil"/>
              <w:bottom w:val="single" w:sz="8" w:space="0" w:color="auto"/>
              <w:right w:val="nil"/>
            </w:tcBorders>
            <w:shd w:val="clear" w:color="auto" w:fill="auto"/>
            <w:noWrap/>
            <w:vAlign w:val="bottom"/>
            <w:hideMark/>
            <w:tcPrChange w:id="643" w:author="kei" w:date="2012-10-11T15:32: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44" w:author="kei" w:date="2012-10-11T15:32:00Z"/>
                <w:rFonts w:ascii="Arial" w:eastAsia="ＭＳ Ｐゴシック" w:hAnsi="Arial" w:cs="Arial"/>
                <w:sz w:val="18"/>
                <w:szCs w:val="18"/>
                <w:lang w:eastAsia="ja-JP"/>
              </w:rPr>
              <w:pPrChange w:id="64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46" w:author="kei" w:date="2012-10-11T15:32:00Z">
              <w:r w:rsidRPr="00BC72D5">
                <w:rPr>
                  <w:rFonts w:ascii="Arial" w:eastAsia="ＭＳ Ｐゴシック" w:hAnsi="Arial" w:cs="Arial"/>
                  <w:sz w:val="18"/>
                  <w:szCs w:val="18"/>
                  <w:lang w:eastAsia="ja-JP"/>
                </w:rPr>
                <w:t>-2.3%</w:t>
              </w:r>
            </w:ins>
          </w:p>
        </w:tc>
        <w:tc>
          <w:tcPr>
            <w:tcW w:w="800" w:type="dxa"/>
            <w:tcBorders>
              <w:top w:val="nil"/>
              <w:left w:val="nil"/>
              <w:bottom w:val="single" w:sz="8" w:space="0" w:color="auto"/>
              <w:right w:val="single" w:sz="8" w:space="0" w:color="auto"/>
            </w:tcBorders>
            <w:shd w:val="clear" w:color="auto" w:fill="auto"/>
            <w:noWrap/>
            <w:vAlign w:val="bottom"/>
            <w:hideMark/>
            <w:tcPrChange w:id="647" w:author="kei" w:date="2012-10-11T15:32:00Z">
              <w:tcPr>
                <w:tcW w:w="80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48" w:author="kei" w:date="2012-10-11T15:32:00Z"/>
                <w:rFonts w:ascii="Arial" w:eastAsia="ＭＳ Ｐゴシック" w:hAnsi="Arial" w:cs="Arial"/>
                <w:sz w:val="18"/>
                <w:szCs w:val="18"/>
                <w:lang w:eastAsia="ja-JP"/>
              </w:rPr>
              <w:pPrChange w:id="64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50" w:author="kei" w:date="2012-10-11T15:32:00Z">
              <w:r w:rsidRPr="00BC72D5">
                <w:rPr>
                  <w:rFonts w:ascii="Arial" w:eastAsia="ＭＳ Ｐゴシック" w:hAnsi="Arial" w:cs="Arial"/>
                  <w:sz w:val="18"/>
                  <w:szCs w:val="18"/>
                  <w:lang w:eastAsia="ja-JP"/>
                </w:rPr>
                <w:t>-1.5%</w:t>
              </w:r>
            </w:ins>
          </w:p>
        </w:tc>
        <w:tc>
          <w:tcPr>
            <w:tcW w:w="800" w:type="dxa"/>
            <w:tcBorders>
              <w:top w:val="nil"/>
              <w:left w:val="nil"/>
              <w:bottom w:val="single" w:sz="8" w:space="0" w:color="auto"/>
              <w:right w:val="nil"/>
            </w:tcBorders>
            <w:shd w:val="clear" w:color="auto" w:fill="auto"/>
            <w:noWrap/>
            <w:vAlign w:val="bottom"/>
            <w:hideMark/>
            <w:tcPrChange w:id="651" w:author="kei" w:date="2012-10-11T15:32: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52" w:author="kei" w:date="2012-10-11T15:32:00Z"/>
                <w:rFonts w:ascii="Arial" w:eastAsia="ＭＳ Ｐゴシック" w:hAnsi="Arial" w:cs="Arial"/>
                <w:sz w:val="18"/>
                <w:szCs w:val="18"/>
                <w:lang w:eastAsia="ja-JP"/>
              </w:rPr>
              <w:pPrChange w:id="65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54" w:author="kei" w:date="2012-10-11T15:32:00Z">
              <w:r w:rsidRPr="00BC72D5">
                <w:rPr>
                  <w:rFonts w:ascii="Arial" w:eastAsia="ＭＳ Ｐゴシック" w:hAnsi="Arial" w:cs="Arial"/>
                  <w:sz w:val="18"/>
                  <w:szCs w:val="18"/>
                  <w:lang w:eastAsia="ja-JP"/>
                </w:rPr>
                <w:t>0.5%</w:t>
              </w:r>
            </w:ins>
          </w:p>
        </w:tc>
        <w:tc>
          <w:tcPr>
            <w:tcW w:w="800" w:type="dxa"/>
            <w:tcBorders>
              <w:top w:val="nil"/>
              <w:left w:val="nil"/>
              <w:bottom w:val="single" w:sz="8" w:space="0" w:color="auto"/>
              <w:right w:val="nil"/>
            </w:tcBorders>
            <w:shd w:val="clear" w:color="auto" w:fill="auto"/>
            <w:noWrap/>
            <w:vAlign w:val="bottom"/>
            <w:hideMark/>
            <w:tcPrChange w:id="655" w:author="kei" w:date="2012-10-11T15:32: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56" w:author="kei" w:date="2012-10-11T15:32:00Z"/>
                <w:rFonts w:ascii="Arial" w:eastAsia="ＭＳ Ｐゴシック" w:hAnsi="Arial" w:cs="Arial"/>
                <w:sz w:val="18"/>
                <w:szCs w:val="18"/>
                <w:lang w:eastAsia="ja-JP"/>
              </w:rPr>
              <w:pPrChange w:id="65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58" w:author="kei" w:date="2012-10-11T15:32:00Z">
              <w:r w:rsidRPr="00BC72D5">
                <w:rPr>
                  <w:rFonts w:ascii="Arial" w:eastAsia="ＭＳ Ｐゴシック" w:hAnsi="Arial" w:cs="Arial"/>
                  <w:sz w:val="18"/>
                  <w:szCs w:val="18"/>
                  <w:lang w:eastAsia="ja-JP"/>
                </w:rPr>
                <w:t>-2.3%</w:t>
              </w:r>
            </w:ins>
          </w:p>
        </w:tc>
        <w:tc>
          <w:tcPr>
            <w:tcW w:w="800" w:type="dxa"/>
            <w:tcBorders>
              <w:top w:val="nil"/>
              <w:left w:val="nil"/>
              <w:bottom w:val="single" w:sz="8" w:space="0" w:color="auto"/>
              <w:right w:val="single" w:sz="8" w:space="0" w:color="auto"/>
            </w:tcBorders>
            <w:shd w:val="clear" w:color="auto" w:fill="auto"/>
            <w:noWrap/>
            <w:vAlign w:val="bottom"/>
            <w:hideMark/>
            <w:tcPrChange w:id="659" w:author="kei" w:date="2012-10-11T15:32:00Z">
              <w:tcPr>
                <w:tcW w:w="80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60" w:author="kei" w:date="2012-10-11T15:32:00Z"/>
                <w:rFonts w:ascii="Arial" w:eastAsia="ＭＳ Ｐゴシック" w:hAnsi="Arial" w:cs="Arial"/>
                <w:sz w:val="18"/>
                <w:szCs w:val="18"/>
                <w:lang w:eastAsia="ja-JP"/>
              </w:rPr>
              <w:pPrChange w:id="66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62" w:author="kei" w:date="2012-10-11T15:32:00Z">
              <w:r w:rsidRPr="00BC72D5">
                <w:rPr>
                  <w:rFonts w:ascii="Arial" w:eastAsia="ＭＳ Ｐゴシック" w:hAnsi="Arial" w:cs="Arial"/>
                  <w:sz w:val="18"/>
                  <w:szCs w:val="18"/>
                  <w:lang w:eastAsia="ja-JP"/>
                </w:rPr>
                <w:t>-0.8%</w:t>
              </w:r>
            </w:ins>
          </w:p>
        </w:tc>
      </w:tr>
      <w:tr w:rsidR="00BC72D5" w:rsidRPr="00BC72D5" w:rsidTr="00BC72D5">
        <w:trPr>
          <w:trHeight w:val="255"/>
          <w:jc w:val="center"/>
          <w:ins w:id="663" w:author="kei" w:date="2012-10-11T15:32:00Z"/>
          <w:trPrChange w:id="664" w:author="kei" w:date="2012-10-11T15:32:00Z">
            <w:trPr>
              <w:trHeight w:val="255"/>
            </w:trPr>
          </w:trPrChange>
        </w:trPr>
        <w:tc>
          <w:tcPr>
            <w:tcW w:w="1409" w:type="dxa"/>
            <w:tcBorders>
              <w:top w:val="nil"/>
              <w:left w:val="single" w:sz="8" w:space="0" w:color="auto"/>
              <w:bottom w:val="nil"/>
              <w:right w:val="single" w:sz="8" w:space="0" w:color="auto"/>
            </w:tcBorders>
            <w:shd w:val="clear" w:color="auto" w:fill="auto"/>
            <w:noWrap/>
            <w:vAlign w:val="bottom"/>
            <w:hideMark/>
            <w:tcPrChange w:id="665" w:author="kei" w:date="2012-10-11T15:32: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666" w:author="kei" w:date="2012-10-11T15:32:00Z"/>
                <w:rFonts w:ascii="Arial" w:eastAsia="ＭＳ Ｐゴシック" w:hAnsi="Arial" w:cs="Arial"/>
                <w:b/>
                <w:bCs/>
                <w:color w:val="000000"/>
                <w:sz w:val="18"/>
                <w:szCs w:val="18"/>
                <w:lang w:eastAsia="ja-JP"/>
              </w:rPr>
              <w:pPrChange w:id="667" w:author="kei" w:date="2012-10-11T15:36:00Z">
                <w:pPr>
                  <w:tabs>
                    <w:tab w:val="clear" w:pos="360"/>
                    <w:tab w:val="clear" w:pos="720"/>
                    <w:tab w:val="clear" w:pos="1080"/>
                    <w:tab w:val="clear" w:pos="1440"/>
                  </w:tabs>
                  <w:overflowPunct/>
                  <w:autoSpaceDE/>
                  <w:autoSpaceDN/>
                  <w:adjustRightInd/>
                  <w:spacing w:before="0"/>
                  <w:textAlignment w:val="auto"/>
                </w:pPr>
              </w:pPrChange>
            </w:pPr>
            <w:ins w:id="668" w:author="kei" w:date="2012-10-11T15:32:00Z">
              <w:r w:rsidRPr="00BC72D5">
                <w:rPr>
                  <w:rFonts w:ascii="Arial" w:eastAsia="ＭＳ Ｐゴシック" w:hAnsi="Arial" w:cs="Arial"/>
                  <w:b/>
                  <w:bCs/>
                  <w:color w:val="000000"/>
                  <w:sz w:val="18"/>
                  <w:szCs w:val="18"/>
                  <w:lang w:eastAsia="ja-JP"/>
                </w:rPr>
                <w:t>Overall</w:t>
              </w:r>
            </w:ins>
          </w:p>
        </w:tc>
        <w:tc>
          <w:tcPr>
            <w:tcW w:w="800" w:type="dxa"/>
            <w:tcBorders>
              <w:top w:val="nil"/>
              <w:left w:val="nil"/>
              <w:bottom w:val="nil"/>
              <w:right w:val="nil"/>
            </w:tcBorders>
            <w:shd w:val="clear" w:color="auto" w:fill="auto"/>
            <w:noWrap/>
            <w:vAlign w:val="bottom"/>
            <w:hideMark/>
            <w:tcPrChange w:id="669"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70" w:author="kei" w:date="2012-10-11T15:32:00Z"/>
                <w:rFonts w:ascii="Arial" w:eastAsia="ＭＳ Ｐゴシック" w:hAnsi="Arial" w:cs="Arial"/>
                <w:color w:val="000000"/>
                <w:sz w:val="18"/>
                <w:szCs w:val="18"/>
                <w:lang w:eastAsia="ja-JP"/>
              </w:rPr>
              <w:pPrChange w:id="67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72" w:author="kei" w:date="2012-10-11T15:32:00Z">
              <w:r w:rsidRPr="00BC72D5">
                <w:rPr>
                  <w:rFonts w:ascii="Arial" w:eastAsia="ＭＳ Ｐゴシック" w:hAnsi="Arial" w:cs="Arial"/>
                  <w:color w:val="000000"/>
                  <w:sz w:val="18"/>
                  <w:szCs w:val="18"/>
                  <w:lang w:eastAsia="ja-JP"/>
                </w:rPr>
                <w:t>-0.3%</w:t>
              </w:r>
            </w:ins>
          </w:p>
        </w:tc>
        <w:tc>
          <w:tcPr>
            <w:tcW w:w="800" w:type="dxa"/>
            <w:tcBorders>
              <w:top w:val="single" w:sz="8" w:space="0" w:color="auto"/>
              <w:left w:val="nil"/>
              <w:bottom w:val="nil"/>
              <w:right w:val="nil"/>
            </w:tcBorders>
            <w:shd w:val="clear" w:color="000000" w:fill="CCFFCC"/>
            <w:noWrap/>
            <w:vAlign w:val="bottom"/>
            <w:hideMark/>
            <w:tcPrChange w:id="673" w:author="kei" w:date="2012-10-11T15:32:00Z">
              <w:tcPr>
                <w:tcW w:w="800" w:type="dxa"/>
                <w:tcBorders>
                  <w:top w:val="single" w:sz="8" w:space="0" w:color="auto"/>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74" w:author="kei" w:date="2012-10-11T15:32:00Z"/>
                <w:rFonts w:ascii="Arial" w:eastAsia="ＭＳ Ｐゴシック" w:hAnsi="Arial" w:cs="Arial"/>
                <w:sz w:val="18"/>
                <w:szCs w:val="18"/>
                <w:lang w:eastAsia="ja-JP"/>
              </w:rPr>
              <w:pPrChange w:id="67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76" w:author="kei" w:date="2012-10-11T15:32:00Z">
              <w:r w:rsidRPr="00BC72D5">
                <w:rPr>
                  <w:rFonts w:ascii="Arial" w:eastAsia="ＭＳ Ｐゴシック" w:hAnsi="Arial" w:cs="Arial"/>
                  <w:sz w:val="18"/>
                  <w:szCs w:val="18"/>
                  <w:lang w:eastAsia="ja-JP"/>
                </w:rPr>
                <w:t>-4.3%</w:t>
              </w:r>
            </w:ins>
          </w:p>
        </w:tc>
        <w:tc>
          <w:tcPr>
            <w:tcW w:w="800" w:type="dxa"/>
            <w:tcBorders>
              <w:top w:val="nil"/>
              <w:left w:val="nil"/>
              <w:bottom w:val="single" w:sz="8" w:space="0" w:color="auto"/>
              <w:right w:val="single" w:sz="8" w:space="0" w:color="auto"/>
            </w:tcBorders>
            <w:shd w:val="clear" w:color="auto" w:fill="auto"/>
            <w:noWrap/>
            <w:vAlign w:val="bottom"/>
            <w:hideMark/>
            <w:tcPrChange w:id="677" w:author="kei" w:date="2012-10-11T15:32:00Z">
              <w:tcPr>
                <w:tcW w:w="80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78" w:author="kei" w:date="2012-10-11T15:32:00Z"/>
                <w:rFonts w:ascii="Arial" w:eastAsia="ＭＳ Ｐゴシック" w:hAnsi="Arial" w:cs="Arial"/>
                <w:sz w:val="18"/>
                <w:szCs w:val="18"/>
                <w:lang w:eastAsia="ja-JP"/>
              </w:rPr>
              <w:pPrChange w:id="67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80" w:author="kei" w:date="2012-10-11T15:32:00Z">
              <w:r w:rsidRPr="00BC72D5">
                <w:rPr>
                  <w:rFonts w:ascii="Arial" w:eastAsia="ＭＳ Ｐゴシック" w:hAnsi="Arial" w:cs="Arial"/>
                  <w:sz w:val="18"/>
                  <w:szCs w:val="18"/>
                  <w:lang w:eastAsia="ja-JP"/>
                </w:rPr>
                <w:t>-1.7%</w:t>
              </w:r>
            </w:ins>
          </w:p>
        </w:tc>
        <w:tc>
          <w:tcPr>
            <w:tcW w:w="800" w:type="dxa"/>
            <w:tcBorders>
              <w:top w:val="nil"/>
              <w:left w:val="nil"/>
              <w:bottom w:val="nil"/>
              <w:right w:val="nil"/>
            </w:tcBorders>
            <w:shd w:val="clear" w:color="auto" w:fill="auto"/>
            <w:noWrap/>
            <w:vAlign w:val="bottom"/>
            <w:hideMark/>
            <w:tcPrChange w:id="681"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82" w:author="kei" w:date="2012-10-11T15:32:00Z"/>
                <w:rFonts w:ascii="Arial" w:eastAsia="ＭＳ Ｐゴシック" w:hAnsi="Arial" w:cs="Arial"/>
                <w:color w:val="000000"/>
                <w:sz w:val="18"/>
                <w:szCs w:val="18"/>
                <w:lang w:eastAsia="ja-JP"/>
              </w:rPr>
              <w:pPrChange w:id="68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84" w:author="kei" w:date="2012-10-11T15:32:00Z">
              <w:r w:rsidRPr="00BC72D5">
                <w:rPr>
                  <w:rFonts w:ascii="Arial" w:eastAsia="ＭＳ Ｐゴシック" w:hAnsi="Arial" w:cs="Arial"/>
                  <w:color w:val="000000"/>
                  <w:sz w:val="18"/>
                  <w:szCs w:val="18"/>
                  <w:lang w:eastAsia="ja-JP"/>
                </w:rPr>
                <w:t>1.9%</w:t>
              </w:r>
            </w:ins>
          </w:p>
        </w:tc>
        <w:tc>
          <w:tcPr>
            <w:tcW w:w="800" w:type="dxa"/>
            <w:tcBorders>
              <w:top w:val="nil"/>
              <w:left w:val="nil"/>
              <w:bottom w:val="nil"/>
              <w:right w:val="nil"/>
            </w:tcBorders>
            <w:shd w:val="clear" w:color="auto" w:fill="auto"/>
            <w:noWrap/>
            <w:vAlign w:val="bottom"/>
            <w:hideMark/>
            <w:tcPrChange w:id="685"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86" w:author="kei" w:date="2012-10-11T15:32:00Z"/>
                <w:rFonts w:ascii="Arial" w:eastAsia="ＭＳ Ｐゴシック" w:hAnsi="Arial" w:cs="Arial"/>
                <w:color w:val="000000"/>
                <w:sz w:val="18"/>
                <w:szCs w:val="18"/>
                <w:lang w:eastAsia="ja-JP"/>
              </w:rPr>
              <w:pPrChange w:id="68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88" w:author="kei" w:date="2012-10-11T15:32:00Z">
              <w:r w:rsidRPr="00BC72D5">
                <w:rPr>
                  <w:rFonts w:ascii="Arial" w:eastAsia="ＭＳ Ｐゴシック" w:hAnsi="Arial" w:cs="Arial"/>
                  <w:color w:val="000000"/>
                  <w:sz w:val="18"/>
                  <w:szCs w:val="18"/>
                  <w:lang w:eastAsia="ja-JP"/>
                </w:rPr>
                <w:t>0.3%</w:t>
              </w:r>
            </w:ins>
          </w:p>
        </w:tc>
        <w:tc>
          <w:tcPr>
            <w:tcW w:w="800" w:type="dxa"/>
            <w:tcBorders>
              <w:top w:val="nil"/>
              <w:left w:val="nil"/>
              <w:bottom w:val="single" w:sz="8" w:space="0" w:color="auto"/>
              <w:right w:val="single" w:sz="8" w:space="0" w:color="auto"/>
            </w:tcBorders>
            <w:shd w:val="clear" w:color="auto" w:fill="auto"/>
            <w:noWrap/>
            <w:vAlign w:val="bottom"/>
            <w:hideMark/>
            <w:tcPrChange w:id="689" w:author="kei" w:date="2012-10-11T15:32:00Z">
              <w:tcPr>
                <w:tcW w:w="80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90" w:author="kei" w:date="2012-10-11T15:32:00Z"/>
                <w:rFonts w:ascii="Arial" w:eastAsia="ＭＳ Ｐゴシック" w:hAnsi="Arial" w:cs="Arial"/>
                <w:sz w:val="18"/>
                <w:szCs w:val="18"/>
                <w:lang w:eastAsia="ja-JP"/>
              </w:rPr>
              <w:pPrChange w:id="69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92" w:author="kei" w:date="2012-10-11T15:32:00Z">
              <w:r w:rsidRPr="00BC72D5">
                <w:rPr>
                  <w:rFonts w:ascii="Arial" w:eastAsia="ＭＳ Ｐゴシック" w:hAnsi="Arial" w:cs="Arial"/>
                  <w:sz w:val="18"/>
                  <w:szCs w:val="18"/>
                  <w:lang w:eastAsia="ja-JP"/>
                </w:rPr>
                <w:t>-1.0%</w:t>
              </w:r>
            </w:ins>
          </w:p>
        </w:tc>
        <w:tc>
          <w:tcPr>
            <w:tcW w:w="800" w:type="dxa"/>
            <w:tcBorders>
              <w:top w:val="nil"/>
              <w:left w:val="nil"/>
              <w:bottom w:val="nil"/>
              <w:right w:val="nil"/>
            </w:tcBorders>
            <w:shd w:val="clear" w:color="auto" w:fill="auto"/>
            <w:noWrap/>
            <w:vAlign w:val="bottom"/>
            <w:hideMark/>
            <w:tcPrChange w:id="693"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94" w:author="kei" w:date="2012-10-11T15:32:00Z"/>
                <w:rFonts w:ascii="Arial" w:eastAsia="ＭＳ Ｐゴシック" w:hAnsi="Arial" w:cs="Arial"/>
                <w:color w:val="000000"/>
                <w:sz w:val="18"/>
                <w:szCs w:val="18"/>
                <w:lang w:eastAsia="ja-JP"/>
              </w:rPr>
              <w:pPrChange w:id="69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696" w:author="kei" w:date="2012-10-11T15:32:00Z">
              <w:r w:rsidRPr="00BC72D5">
                <w:rPr>
                  <w:rFonts w:ascii="Arial" w:eastAsia="ＭＳ Ｐゴシック" w:hAnsi="Arial" w:cs="Arial"/>
                  <w:color w:val="000000"/>
                  <w:sz w:val="18"/>
                  <w:szCs w:val="18"/>
                  <w:lang w:eastAsia="ja-JP"/>
                </w:rPr>
                <w:t>1.6%</w:t>
              </w:r>
            </w:ins>
          </w:p>
        </w:tc>
        <w:tc>
          <w:tcPr>
            <w:tcW w:w="800" w:type="dxa"/>
            <w:tcBorders>
              <w:top w:val="nil"/>
              <w:left w:val="nil"/>
              <w:bottom w:val="nil"/>
              <w:right w:val="nil"/>
            </w:tcBorders>
            <w:shd w:val="clear" w:color="auto" w:fill="auto"/>
            <w:noWrap/>
            <w:vAlign w:val="bottom"/>
            <w:hideMark/>
            <w:tcPrChange w:id="697" w:author="kei" w:date="2012-10-11T15:32: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698" w:author="kei" w:date="2012-10-11T15:32:00Z"/>
                <w:rFonts w:ascii="Arial" w:eastAsia="ＭＳ Ｐゴシック" w:hAnsi="Arial" w:cs="Arial"/>
                <w:color w:val="000000"/>
                <w:sz w:val="18"/>
                <w:szCs w:val="18"/>
                <w:lang w:eastAsia="ja-JP"/>
              </w:rPr>
              <w:pPrChange w:id="69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00" w:author="kei" w:date="2012-10-11T15:32:00Z">
              <w:r w:rsidRPr="00BC72D5">
                <w:rPr>
                  <w:rFonts w:ascii="Arial" w:eastAsia="ＭＳ Ｐゴシック" w:hAnsi="Arial" w:cs="Arial"/>
                  <w:color w:val="000000"/>
                  <w:sz w:val="18"/>
                  <w:szCs w:val="18"/>
                  <w:lang w:eastAsia="ja-JP"/>
                </w:rPr>
                <w:t>-0.7%</w:t>
              </w:r>
            </w:ins>
          </w:p>
        </w:tc>
        <w:tc>
          <w:tcPr>
            <w:tcW w:w="800" w:type="dxa"/>
            <w:tcBorders>
              <w:top w:val="nil"/>
              <w:left w:val="nil"/>
              <w:bottom w:val="single" w:sz="8" w:space="0" w:color="auto"/>
              <w:right w:val="single" w:sz="8" w:space="0" w:color="auto"/>
            </w:tcBorders>
            <w:shd w:val="clear" w:color="auto" w:fill="auto"/>
            <w:noWrap/>
            <w:vAlign w:val="bottom"/>
            <w:hideMark/>
            <w:tcPrChange w:id="701" w:author="kei" w:date="2012-10-11T15:32:00Z">
              <w:tcPr>
                <w:tcW w:w="80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02" w:author="kei" w:date="2012-10-11T15:32:00Z"/>
                <w:rFonts w:ascii="Arial" w:eastAsia="ＭＳ Ｐゴシック" w:hAnsi="Arial" w:cs="Arial"/>
                <w:sz w:val="18"/>
                <w:szCs w:val="18"/>
                <w:lang w:eastAsia="ja-JP"/>
              </w:rPr>
              <w:pPrChange w:id="70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04" w:author="kei" w:date="2012-10-11T15:32:00Z">
              <w:r w:rsidRPr="00BC72D5">
                <w:rPr>
                  <w:rFonts w:ascii="Arial" w:eastAsia="ＭＳ Ｐゴシック" w:hAnsi="Arial" w:cs="Arial"/>
                  <w:sz w:val="18"/>
                  <w:szCs w:val="18"/>
                  <w:lang w:eastAsia="ja-JP"/>
                </w:rPr>
                <w:t>-1.2%</w:t>
              </w:r>
            </w:ins>
          </w:p>
        </w:tc>
      </w:tr>
      <w:tr w:rsidR="00BC72D5" w:rsidRPr="00BC72D5" w:rsidTr="00BC72D5">
        <w:trPr>
          <w:trHeight w:val="270"/>
          <w:jc w:val="center"/>
          <w:ins w:id="705" w:author="kei" w:date="2012-10-11T15:32:00Z"/>
          <w:trPrChange w:id="706" w:author="kei" w:date="2012-10-11T15:32:00Z">
            <w:trPr>
              <w:trHeight w:val="270"/>
            </w:trPr>
          </w:trPrChange>
        </w:trPr>
        <w:tc>
          <w:tcPr>
            <w:tcW w:w="1409" w:type="dxa"/>
            <w:tcBorders>
              <w:top w:val="single" w:sz="8" w:space="0" w:color="auto"/>
              <w:left w:val="single" w:sz="8" w:space="0" w:color="auto"/>
              <w:bottom w:val="nil"/>
              <w:right w:val="single" w:sz="8" w:space="0" w:color="auto"/>
            </w:tcBorders>
            <w:shd w:val="clear" w:color="auto" w:fill="auto"/>
            <w:noWrap/>
            <w:vAlign w:val="bottom"/>
            <w:hideMark/>
            <w:tcPrChange w:id="707" w:author="kei" w:date="2012-10-11T15:32:00Z">
              <w:tcPr>
                <w:tcW w:w="138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708" w:author="kei" w:date="2012-10-11T15:32:00Z"/>
                <w:rFonts w:ascii="Arial" w:eastAsia="ＭＳ Ｐゴシック" w:hAnsi="Arial" w:cs="Arial"/>
                <w:color w:val="000000"/>
                <w:sz w:val="18"/>
                <w:szCs w:val="18"/>
                <w:lang w:eastAsia="ja-JP"/>
              </w:rPr>
              <w:pPrChange w:id="709" w:author="kei" w:date="2012-10-11T15:36:00Z">
                <w:pPr>
                  <w:tabs>
                    <w:tab w:val="clear" w:pos="360"/>
                    <w:tab w:val="clear" w:pos="720"/>
                    <w:tab w:val="clear" w:pos="1080"/>
                    <w:tab w:val="clear" w:pos="1440"/>
                  </w:tabs>
                  <w:overflowPunct/>
                  <w:autoSpaceDE/>
                  <w:autoSpaceDN/>
                  <w:adjustRightInd/>
                  <w:spacing w:before="0"/>
                  <w:textAlignment w:val="auto"/>
                </w:pPr>
              </w:pPrChange>
            </w:pPr>
            <w:ins w:id="710" w:author="kei" w:date="2012-10-11T15:32:00Z">
              <w:r w:rsidRPr="00BC72D5">
                <w:rPr>
                  <w:rFonts w:ascii="Arial" w:eastAsia="ＭＳ Ｐゴシック" w:hAnsi="Arial" w:cs="Arial"/>
                  <w:color w:val="000000"/>
                  <w:sz w:val="18"/>
                  <w:szCs w:val="18"/>
                  <w:lang w:eastAsia="ja-JP"/>
                </w:rPr>
                <w:t>Enc Time[%]</w:t>
              </w:r>
            </w:ins>
          </w:p>
        </w:tc>
        <w:tc>
          <w:tcPr>
            <w:tcW w:w="2400" w:type="dxa"/>
            <w:gridSpan w:val="3"/>
            <w:tcBorders>
              <w:top w:val="single" w:sz="8" w:space="0" w:color="auto"/>
              <w:left w:val="nil"/>
              <w:bottom w:val="nil"/>
              <w:right w:val="single" w:sz="8" w:space="0" w:color="000000"/>
            </w:tcBorders>
            <w:shd w:val="clear" w:color="auto" w:fill="auto"/>
            <w:noWrap/>
            <w:vAlign w:val="bottom"/>
            <w:hideMark/>
            <w:tcPrChange w:id="711" w:author="kei" w:date="2012-10-11T15:32: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12" w:author="kei" w:date="2012-10-11T15:32:00Z"/>
                <w:rFonts w:ascii="Arial" w:eastAsia="ＭＳ Ｐゴシック" w:hAnsi="Arial" w:cs="Arial"/>
                <w:color w:val="000000"/>
                <w:sz w:val="18"/>
                <w:szCs w:val="18"/>
                <w:lang w:eastAsia="ja-JP"/>
              </w:rPr>
              <w:pPrChange w:id="71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14" w:author="kei" w:date="2012-10-11T15:32:00Z">
              <w:r w:rsidRPr="00BC72D5">
                <w:rPr>
                  <w:rFonts w:ascii="Arial" w:eastAsia="ＭＳ Ｐゴシック" w:hAnsi="Arial" w:cs="Arial"/>
                  <w:color w:val="000000"/>
                  <w:sz w:val="18"/>
                  <w:szCs w:val="18"/>
                  <w:lang w:eastAsia="ja-JP"/>
                </w:rPr>
                <w:t>133%</w:t>
              </w:r>
            </w:ins>
          </w:p>
        </w:tc>
        <w:tc>
          <w:tcPr>
            <w:tcW w:w="2400" w:type="dxa"/>
            <w:gridSpan w:val="3"/>
            <w:tcBorders>
              <w:top w:val="single" w:sz="8" w:space="0" w:color="auto"/>
              <w:left w:val="nil"/>
              <w:bottom w:val="nil"/>
              <w:right w:val="single" w:sz="8" w:space="0" w:color="000000"/>
            </w:tcBorders>
            <w:shd w:val="clear" w:color="auto" w:fill="auto"/>
            <w:noWrap/>
            <w:vAlign w:val="bottom"/>
            <w:hideMark/>
            <w:tcPrChange w:id="715" w:author="kei" w:date="2012-10-11T15:32: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16" w:author="kei" w:date="2012-10-11T15:32:00Z"/>
                <w:rFonts w:ascii="Arial" w:eastAsia="ＭＳ Ｐゴシック" w:hAnsi="Arial" w:cs="Arial"/>
                <w:color w:val="000000"/>
                <w:sz w:val="18"/>
                <w:szCs w:val="18"/>
                <w:lang w:eastAsia="ja-JP"/>
              </w:rPr>
              <w:pPrChange w:id="71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18" w:author="kei" w:date="2012-10-11T15:32:00Z">
              <w:r w:rsidRPr="00BC72D5">
                <w:rPr>
                  <w:rFonts w:ascii="Arial" w:eastAsia="ＭＳ Ｐゴシック" w:hAnsi="Arial" w:cs="Arial"/>
                  <w:color w:val="000000"/>
                  <w:sz w:val="18"/>
                  <w:szCs w:val="18"/>
                  <w:lang w:eastAsia="ja-JP"/>
                </w:rPr>
                <w:t>106%</w:t>
              </w:r>
            </w:ins>
          </w:p>
        </w:tc>
        <w:tc>
          <w:tcPr>
            <w:tcW w:w="2400" w:type="dxa"/>
            <w:gridSpan w:val="3"/>
            <w:tcBorders>
              <w:top w:val="single" w:sz="8" w:space="0" w:color="auto"/>
              <w:left w:val="nil"/>
              <w:bottom w:val="nil"/>
              <w:right w:val="single" w:sz="8" w:space="0" w:color="000000"/>
            </w:tcBorders>
            <w:shd w:val="clear" w:color="auto" w:fill="auto"/>
            <w:noWrap/>
            <w:vAlign w:val="bottom"/>
            <w:hideMark/>
            <w:tcPrChange w:id="719" w:author="kei" w:date="2012-10-11T15:32: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20" w:author="kei" w:date="2012-10-11T15:32:00Z"/>
                <w:rFonts w:ascii="Arial" w:eastAsia="ＭＳ Ｐゴシック" w:hAnsi="Arial" w:cs="Arial"/>
                <w:color w:val="000000"/>
                <w:sz w:val="18"/>
                <w:szCs w:val="18"/>
                <w:lang w:eastAsia="ja-JP"/>
              </w:rPr>
              <w:pPrChange w:id="72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22" w:author="kei" w:date="2012-10-11T15:32:00Z">
              <w:r w:rsidRPr="00BC72D5">
                <w:rPr>
                  <w:rFonts w:ascii="Arial" w:eastAsia="ＭＳ Ｐゴシック" w:hAnsi="Arial" w:cs="Arial"/>
                  <w:color w:val="000000"/>
                  <w:sz w:val="18"/>
                  <w:szCs w:val="18"/>
                  <w:lang w:eastAsia="ja-JP"/>
                </w:rPr>
                <w:t>105%</w:t>
              </w:r>
            </w:ins>
          </w:p>
        </w:tc>
      </w:tr>
      <w:tr w:rsidR="00BC72D5" w:rsidRPr="00BC72D5" w:rsidTr="00BC72D5">
        <w:trPr>
          <w:trHeight w:val="270"/>
          <w:jc w:val="center"/>
          <w:ins w:id="723" w:author="kei" w:date="2012-10-11T15:32:00Z"/>
          <w:trPrChange w:id="724" w:author="kei" w:date="2012-10-11T15:32:00Z">
            <w:trPr>
              <w:trHeight w:val="270"/>
            </w:trPr>
          </w:trPrChange>
        </w:trPr>
        <w:tc>
          <w:tcPr>
            <w:tcW w:w="1409" w:type="dxa"/>
            <w:tcBorders>
              <w:top w:val="nil"/>
              <w:left w:val="single" w:sz="8" w:space="0" w:color="auto"/>
              <w:bottom w:val="single" w:sz="8" w:space="0" w:color="auto"/>
              <w:right w:val="single" w:sz="8" w:space="0" w:color="auto"/>
            </w:tcBorders>
            <w:shd w:val="clear" w:color="auto" w:fill="auto"/>
            <w:noWrap/>
            <w:vAlign w:val="bottom"/>
            <w:hideMark/>
            <w:tcPrChange w:id="725" w:author="kei" w:date="2012-10-11T15:32:00Z">
              <w:tcPr>
                <w:tcW w:w="138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textAlignment w:val="auto"/>
              <w:rPr>
                <w:ins w:id="726" w:author="kei" w:date="2012-10-11T15:32:00Z"/>
                <w:rFonts w:ascii="Arial" w:eastAsia="ＭＳ Ｐゴシック" w:hAnsi="Arial" w:cs="Arial"/>
                <w:color w:val="000000"/>
                <w:sz w:val="18"/>
                <w:szCs w:val="18"/>
                <w:lang w:eastAsia="ja-JP"/>
              </w:rPr>
            </w:pPr>
            <w:ins w:id="727" w:author="kei" w:date="2012-10-11T15:32:00Z">
              <w:r w:rsidRPr="00BC72D5">
                <w:rPr>
                  <w:rFonts w:ascii="Arial" w:eastAsia="ＭＳ Ｐゴシック" w:hAnsi="Arial" w:cs="Arial"/>
                  <w:color w:val="000000"/>
                  <w:sz w:val="18"/>
                  <w:szCs w:val="18"/>
                  <w:lang w:eastAsia="ja-JP"/>
                </w:rPr>
                <w:t>Dec Time[%]</w:t>
              </w:r>
            </w:ins>
          </w:p>
        </w:tc>
        <w:tc>
          <w:tcPr>
            <w:tcW w:w="2400" w:type="dxa"/>
            <w:gridSpan w:val="3"/>
            <w:tcBorders>
              <w:top w:val="nil"/>
              <w:left w:val="nil"/>
              <w:bottom w:val="single" w:sz="8" w:space="0" w:color="auto"/>
              <w:right w:val="single" w:sz="8" w:space="0" w:color="000000"/>
            </w:tcBorders>
            <w:shd w:val="clear" w:color="auto" w:fill="auto"/>
            <w:noWrap/>
            <w:vAlign w:val="bottom"/>
            <w:hideMark/>
            <w:tcPrChange w:id="728" w:author="kei" w:date="2012-10-11T15:32:00Z">
              <w:tcPr>
                <w:tcW w:w="2400" w:type="dxa"/>
                <w:gridSpan w:val="3"/>
                <w:tcBorders>
                  <w:top w:val="nil"/>
                  <w:left w:val="nil"/>
                  <w:bottom w:val="single" w:sz="8" w:space="0" w:color="auto"/>
                  <w:right w:val="single" w:sz="8" w:space="0" w:color="000000"/>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jc w:val="center"/>
              <w:textAlignment w:val="auto"/>
              <w:rPr>
                <w:ins w:id="729" w:author="kei" w:date="2012-10-11T15:32:00Z"/>
                <w:rFonts w:ascii="Arial" w:eastAsia="ＭＳ Ｐゴシック" w:hAnsi="Arial" w:cs="Arial"/>
                <w:color w:val="000000"/>
                <w:sz w:val="18"/>
                <w:szCs w:val="18"/>
                <w:lang w:eastAsia="ja-JP"/>
              </w:rPr>
            </w:pPr>
            <w:ins w:id="730" w:author="kei" w:date="2012-10-11T15:32:00Z">
              <w:r w:rsidRPr="00BC72D5">
                <w:rPr>
                  <w:rFonts w:ascii="Arial" w:eastAsia="ＭＳ Ｐゴシック" w:hAnsi="Arial" w:cs="Arial"/>
                  <w:color w:val="000000"/>
                  <w:sz w:val="18"/>
                  <w:szCs w:val="18"/>
                  <w:lang w:eastAsia="ja-JP"/>
                </w:rPr>
                <w:t>103%</w:t>
              </w:r>
            </w:ins>
          </w:p>
        </w:tc>
        <w:tc>
          <w:tcPr>
            <w:tcW w:w="2400" w:type="dxa"/>
            <w:gridSpan w:val="3"/>
            <w:tcBorders>
              <w:top w:val="nil"/>
              <w:left w:val="nil"/>
              <w:bottom w:val="single" w:sz="8" w:space="0" w:color="auto"/>
              <w:right w:val="single" w:sz="8" w:space="0" w:color="000000"/>
            </w:tcBorders>
            <w:shd w:val="clear" w:color="auto" w:fill="auto"/>
            <w:noWrap/>
            <w:vAlign w:val="bottom"/>
            <w:hideMark/>
            <w:tcPrChange w:id="731" w:author="kei" w:date="2012-10-11T15:32:00Z">
              <w:tcPr>
                <w:tcW w:w="2400" w:type="dxa"/>
                <w:gridSpan w:val="3"/>
                <w:tcBorders>
                  <w:top w:val="nil"/>
                  <w:left w:val="nil"/>
                  <w:bottom w:val="single" w:sz="8" w:space="0" w:color="auto"/>
                  <w:right w:val="single" w:sz="8" w:space="0" w:color="000000"/>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jc w:val="center"/>
              <w:textAlignment w:val="auto"/>
              <w:rPr>
                <w:ins w:id="732" w:author="kei" w:date="2012-10-11T15:32:00Z"/>
                <w:rFonts w:ascii="Arial" w:eastAsia="ＭＳ Ｐゴシック" w:hAnsi="Arial" w:cs="Arial"/>
                <w:color w:val="000000"/>
                <w:sz w:val="18"/>
                <w:szCs w:val="18"/>
                <w:lang w:eastAsia="ja-JP"/>
              </w:rPr>
            </w:pPr>
            <w:ins w:id="733" w:author="kei" w:date="2012-10-11T15:32:00Z">
              <w:r w:rsidRPr="00BC72D5">
                <w:rPr>
                  <w:rFonts w:ascii="Arial" w:eastAsia="ＭＳ Ｐゴシック" w:hAnsi="Arial" w:cs="Arial"/>
                  <w:color w:val="000000"/>
                  <w:sz w:val="18"/>
                  <w:szCs w:val="18"/>
                  <w:lang w:eastAsia="ja-JP"/>
                </w:rPr>
                <w:t>112%</w:t>
              </w:r>
            </w:ins>
          </w:p>
        </w:tc>
        <w:tc>
          <w:tcPr>
            <w:tcW w:w="2400" w:type="dxa"/>
            <w:gridSpan w:val="3"/>
            <w:tcBorders>
              <w:top w:val="nil"/>
              <w:left w:val="nil"/>
              <w:bottom w:val="single" w:sz="8" w:space="0" w:color="auto"/>
              <w:right w:val="single" w:sz="8" w:space="0" w:color="000000"/>
            </w:tcBorders>
            <w:shd w:val="clear" w:color="auto" w:fill="auto"/>
            <w:noWrap/>
            <w:vAlign w:val="bottom"/>
            <w:hideMark/>
            <w:tcPrChange w:id="734" w:author="kei" w:date="2012-10-11T15:32:00Z">
              <w:tcPr>
                <w:tcW w:w="2400" w:type="dxa"/>
                <w:gridSpan w:val="3"/>
                <w:tcBorders>
                  <w:top w:val="nil"/>
                  <w:left w:val="nil"/>
                  <w:bottom w:val="single" w:sz="8" w:space="0" w:color="auto"/>
                  <w:right w:val="single" w:sz="8" w:space="0" w:color="000000"/>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jc w:val="center"/>
              <w:textAlignment w:val="auto"/>
              <w:rPr>
                <w:ins w:id="735" w:author="kei" w:date="2012-10-11T15:32:00Z"/>
                <w:rFonts w:ascii="Arial" w:eastAsia="ＭＳ Ｐゴシック" w:hAnsi="Arial" w:cs="Arial"/>
                <w:color w:val="000000"/>
                <w:sz w:val="18"/>
                <w:szCs w:val="18"/>
                <w:lang w:eastAsia="ja-JP"/>
              </w:rPr>
            </w:pPr>
            <w:ins w:id="736" w:author="kei" w:date="2012-10-11T15:32:00Z">
              <w:r w:rsidRPr="00BC72D5">
                <w:rPr>
                  <w:rFonts w:ascii="Arial" w:eastAsia="ＭＳ Ｐゴシック" w:hAnsi="Arial" w:cs="Arial"/>
                  <w:color w:val="000000"/>
                  <w:sz w:val="18"/>
                  <w:szCs w:val="18"/>
                  <w:lang w:eastAsia="ja-JP"/>
                </w:rPr>
                <w:t>112%</w:t>
              </w:r>
            </w:ins>
          </w:p>
        </w:tc>
      </w:tr>
    </w:tbl>
    <w:p w:rsidR="00222C61" w:rsidRDefault="00222C61" w:rsidP="00222C61">
      <w:pPr>
        <w:keepNext/>
        <w:rPr>
          <w:ins w:id="737" w:author="kei" w:date="2012-10-11T16:22:00Z"/>
          <w:lang w:val="en-CA" w:eastAsia="ja-JP"/>
        </w:rPr>
      </w:pPr>
      <w:ins w:id="738" w:author="kei" w:date="2012-10-11T16:22:00Z">
        <w:r>
          <w:rPr>
            <w:rFonts w:hint="eastAsia"/>
            <w:lang w:val="en-CA" w:eastAsia="ja-JP"/>
          </w:rPr>
          <w:t>Following table shows the summary of BD-rate for additional RGB444 sequences, which are obtained from VQEG web site.</w:t>
        </w:r>
      </w:ins>
      <w:ins w:id="739" w:author="kei" w:date="2012-10-11T16:29:00Z">
        <w:r>
          <w:rPr>
            <w:rFonts w:hint="eastAsia"/>
            <w:lang w:val="en-CA" w:eastAsia="ja-JP"/>
          </w:rPr>
          <w:t xml:space="preserve"> The proposed coding structure is effective for RGB444 sequences.</w:t>
        </w:r>
      </w:ins>
    </w:p>
    <w:p w:rsidR="00BC72D5" w:rsidRPr="00BC72D5" w:rsidRDefault="00BC72D5" w:rsidP="00BC72D5">
      <w:pPr>
        <w:pStyle w:val="ac"/>
        <w:keepNext/>
        <w:keepLines/>
        <w:jc w:val="center"/>
        <w:rPr>
          <w:ins w:id="740" w:author="kei" w:date="2012-10-11T15:33:00Z"/>
          <w:lang w:val="en-CA" w:eastAsia="ja-JP"/>
        </w:rPr>
        <w:pPrChange w:id="741" w:author="kei" w:date="2012-10-11T15:36:00Z">
          <w:pPr>
            <w:pStyle w:val="ac"/>
            <w:jc w:val="center"/>
          </w:pPr>
        </w:pPrChange>
      </w:pPr>
      <w:ins w:id="742" w:author="kei" w:date="2012-10-11T15:33:00Z">
        <w:r>
          <w:t xml:space="preserve">Table </w:t>
        </w:r>
        <w:r>
          <w:fldChar w:fldCharType="begin"/>
        </w:r>
        <w:r>
          <w:instrText xml:space="preserve"> SEQ Table \* ARABIC </w:instrText>
        </w:r>
        <w:r>
          <w:fldChar w:fldCharType="separate"/>
        </w:r>
      </w:ins>
      <w:ins w:id="743" w:author="kei" w:date="2012-10-11T15:40:00Z">
        <w:r w:rsidR="00435854">
          <w:rPr>
            <w:noProof/>
          </w:rPr>
          <w:t>3</w:t>
        </w:r>
      </w:ins>
      <w:ins w:id="744" w:author="kei" w:date="2012-10-11T15:33:00Z">
        <w:r>
          <w:fldChar w:fldCharType="end"/>
        </w:r>
        <w:r>
          <w:rPr>
            <w:rFonts w:hint="eastAsia"/>
            <w:lang w:eastAsia="ja-JP"/>
          </w:rPr>
          <w:t xml:space="preserve"> Results of </w:t>
        </w:r>
      </w:ins>
      <w:ins w:id="745" w:author="kei" w:date="2012-10-11T15:34:00Z">
        <w:r>
          <w:rPr>
            <w:rFonts w:hint="eastAsia"/>
            <w:lang w:eastAsia="ja-JP"/>
          </w:rPr>
          <w:t>RGB</w:t>
        </w:r>
      </w:ins>
      <w:ins w:id="746" w:author="kei" w:date="2012-10-11T15:33:00Z">
        <w:r>
          <w:rPr>
            <w:rFonts w:hint="eastAsia"/>
            <w:lang w:eastAsia="ja-JP"/>
          </w:rPr>
          <w:t>444 chroma format.</w:t>
        </w:r>
      </w:ins>
    </w:p>
    <w:tbl>
      <w:tblPr>
        <w:tblW w:w="8591" w:type="dxa"/>
        <w:jc w:val="center"/>
        <w:tblInd w:w="86" w:type="dxa"/>
        <w:tblCellMar>
          <w:left w:w="99" w:type="dxa"/>
          <w:right w:w="99" w:type="dxa"/>
        </w:tblCellMar>
        <w:tblLook w:val="04A0"/>
        <w:tblPrChange w:id="747" w:author="kei" w:date="2012-10-11T15:34:00Z">
          <w:tblPr>
            <w:tblW w:w="8582" w:type="dxa"/>
            <w:tblInd w:w="86" w:type="dxa"/>
            <w:tblCellMar>
              <w:left w:w="99" w:type="dxa"/>
              <w:right w:w="99" w:type="dxa"/>
            </w:tblCellMar>
            <w:tblLook w:val="04A0"/>
          </w:tblPr>
        </w:tblPrChange>
      </w:tblPr>
      <w:tblGrid>
        <w:gridCol w:w="1389"/>
        <w:gridCol w:w="800"/>
        <w:gridCol w:w="800"/>
        <w:gridCol w:w="800"/>
        <w:gridCol w:w="901"/>
        <w:gridCol w:w="750"/>
        <w:gridCol w:w="750"/>
        <w:gridCol w:w="901"/>
        <w:gridCol w:w="750"/>
        <w:gridCol w:w="750"/>
        <w:tblGridChange w:id="748">
          <w:tblGrid>
            <w:gridCol w:w="1389"/>
            <w:gridCol w:w="800"/>
            <w:gridCol w:w="800"/>
            <w:gridCol w:w="800"/>
            <w:gridCol w:w="901"/>
            <w:gridCol w:w="750"/>
            <w:gridCol w:w="750"/>
            <w:gridCol w:w="901"/>
            <w:gridCol w:w="750"/>
            <w:gridCol w:w="750"/>
          </w:tblGrid>
        </w:tblGridChange>
      </w:tblGrid>
      <w:tr w:rsidR="00BC72D5" w:rsidRPr="00BC72D5" w:rsidTr="00BC72D5">
        <w:trPr>
          <w:trHeight w:val="240"/>
          <w:jc w:val="center"/>
          <w:ins w:id="749" w:author="kei" w:date="2012-10-11T15:34:00Z"/>
          <w:trPrChange w:id="750" w:author="kei" w:date="2012-10-11T15:34:00Z">
            <w:trPr>
              <w:trHeight w:val="240"/>
            </w:trPr>
          </w:trPrChange>
        </w:trPr>
        <w:tc>
          <w:tcPr>
            <w:tcW w:w="1389" w:type="dxa"/>
            <w:tcBorders>
              <w:top w:val="nil"/>
              <w:left w:val="nil"/>
              <w:bottom w:val="nil"/>
              <w:right w:val="nil"/>
            </w:tcBorders>
            <w:shd w:val="clear" w:color="auto" w:fill="auto"/>
            <w:noWrap/>
            <w:vAlign w:val="bottom"/>
            <w:hideMark/>
            <w:tcPrChange w:id="751" w:author="kei" w:date="2012-10-11T15:34:00Z">
              <w:tcPr>
                <w:tcW w:w="138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752" w:author="kei" w:date="2012-10-11T15:34:00Z"/>
                <w:rFonts w:ascii="Arial" w:eastAsia="ＭＳ Ｐゴシック" w:hAnsi="Arial" w:cs="Arial"/>
                <w:color w:val="000000"/>
                <w:sz w:val="18"/>
                <w:szCs w:val="18"/>
                <w:lang w:eastAsia="ja-JP"/>
              </w:rPr>
              <w:pPrChange w:id="753" w:author="kei" w:date="2012-10-11T15:36:00Z">
                <w:pPr>
                  <w:tabs>
                    <w:tab w:val="clear" w:pos="360"/>
                    <w:tab w:val="clear" w:pos="720"/>
                    <w:tab w:val="clear" w:pos="1080"/>
                    <w:tab w:val="clear" w:pos="1440"/>
                  </w:tabs>
                  <w:overflowPunct/>
                  <w:autoSpaceDE/>
                  <w:autoSpaceDN/>
                  <w:adjustRightInd/>
                  <w:spacing w:before="0"/>
                  <w:textAlignment w:val="auto"/>
                </w:pPr>
              </w:pPrChange>
            </w:pPr>
          </w:p>
        </w:tc>
        <w:tc>
          <w:tcPr>
            <w:tcW w:w="2400" w:type="dxa"/>
            <w:gridSpan w:val="3"/>
            <w:tcBorders>
              <w:top w:val="single" w:sz="8" w:space="0" w:color="auto"/>
              <w:left w:val="nil"/>
              <w:bottom w:val="nil"/>
              <w:right w:val="single" w:sz="8" w:space="0" w:color="000000"/>
            </w:tcBorders>
            <w:shd w:val="clear" w:color="auto" w:fill="auto"/>
            <w:noWrap/>
            <w:vAlign w:val="bottom"/>
            <w:hideMark/>
            <w:tcPrChange w:id="754" w:author="kei" w:date="2012-10-11T15:34: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55" w:author="kei" w:date="2012-10-11T15:34:00Z"/>
                <w:rFonts w:ascii="Arial" w:eastAsia="ＭＳ Ｐゴシック" w:hAnsi="Arial" w:cs="Arial"/>
                <w:b/>
                <w:bCs/>
                <w:color w:val="000000"/>
                <w:sz w:val="18"/>
                <w:szCs w:val="18"/>
                <w:lang w:eastAsia="ja-JP"/>
              </w:rPr>
              <w:pPrChange w:id="75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57" w:author="kei" w:date="2012-10-11T15:34:00Z">
              <w:r w:rsidRPr="00BC72D5">
                <w:rPr>
                  <w:rFonts w:ascii="Arial" w:eastAsia="ＭＳ Ｐゴシック" w:hAnsi="Arial" w:cs="Arial"/>
                  <w:b/>
                  <w:bCs/>
                  <w:color w:val="000000"/>
                  <w:sz w:val="18"/>
                  <w:szCs w:val="18"/>
                  <w:lang w:eastAsia="ja-JP"/>
                </w:rPr>
                <w:t>All Intra HE10</w:t>
              </w:r>
            </w:ins>
          </w:p>
        </w:tc>
        <w:tc>
          <w:tcPr>
            <w:tcW w:w="2401" w:type="dxa"/>
            <w:gridSpan w:val="3"/>
            <w:tcBorders>
              <w:top w:val="single" w:sz="8" w:space="0" w:color="auto"/>
              <w:left w:val="nil"/>
              <w:bottom w:val="nil"/>
              <w:right w:val="single" w:sz="8" w:space="0" w:color="000000"/>
            </w:tcBorders>
            <w:shd w:val="clear" w:color="auto" w:fill="auto"/>
            <w:noWrap/>
            <w:vAlign w:val="bottom"/>
            <w:hideMark/>
            <w:tcPrChange w:id="758" w:author="kei" w:date="2012-10-11T15:34:00Z">
              <w:tcPr>
                <w:tcW w:w="2401"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59" w:author="kei" w:date="2012-10-11T15:34:00Z"/>
                <w:rFonts w:ascii="Arial" w:eastAsia="ＭＳ Ｐゴシック" w:hAnsi="Arial" w:cs="Arial"/>
                <w:b/>
                <w:bCs/>
                <w:color w:val="000000"/>
                <w:sz w:val="18"/>
                <w:szCs w:val="18"/>
                <w:lang w:eastAsia="ja-JP"/>
              </w:rPr>
              <w:pPrChange w:id="76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61" w:author="kei" w:date="2012-10-11T15:34:00Z">
              <w:r w:rsidRPr="00BC72D5">
                <w:rPr>
                  <w:rFonts w:ascii="Arial" w:eastAsia="ＭＳ Ｐゴシック" w:hAnsi="Arial" w:cs="Arial"/>
                  <w:b/>
                  <w:bCs/>
                  <w:color w:val="000000"/>
                  <w:sz w:val="18"/>
                  <w:szCs w:val="18"/>
                  <w:lang w:eastAsia="ja-JP"/>
                </w:rPr>
                <w:t>Random Access HE10</w:t>
              </w:r>
            </w:ins>
          </w:p>
        </w:tc>
        <w:tc>
          <w:tcPr>
            <w:tcW w:w="2401" w:type="dxa"/>
            <w:gridSpan w:val="3"/>
            <w:tcBorders>
              <w:top w:val="single" w:sz="8" w:space="0" w:color="auto"/>
              <w:left w:val="nil"/>
              <w:bottom w:val="nil"/>
              <w:right w:val="single" w:sz="8" w:space="0" w:color="000000"/>
            </w:tcBorders>
            <w:shd w:val="clear" w:color="auto" w:fill="auto"/>
            <w:noWrap/>
            <w:vAlign w:val="bottom"/>
            <w:hideMark/>
            <w:tcPrChange w:id="762" w:author="kei" w:date="2012-10-11T15:34:00Z">
              <w:tcPr>
                <w:tcW w:w="2401"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63" w:author="kei" w:date="2012-10-11T15:34:00Z"/>
                <w:rFonts w:ascii="Arial" w:eastAsia="ＭＳ Ｐゴシック" w:hAnsi="Arial" w:cs="Arial"/>
                <w:b/>
                <w:bCs/>
                <w:color w:val="000000"/>
                <w:sz w:val="18"/>
                <w:szCs w:val="18"/>
                <w:lang w:eastAsia="ja-JP"/>
              </w:rPr>
              <w:pPrChange w:id="76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65" w:author="kei" w:date="2012-10-11T15:34:00Z">
              <w:r w:rsidRPr="00BC72D5">
                <w:rPr>
                  <w:rFonts w:ascii="Arial" w:eastAsia="ＭＳ Ｐゴシック" w:hAnsi="Arial" w:cs="Arial"/>
                  <w:b/>
                  <w:bCs/>
                  <w:color w:val="000000"/>
                  <w:sz w:val="18"/>
                  <w:szCs w:val="18"/>
                  <w:lang w:eastAsia="ja-JP"/>
                </w:rPr>
                <w:t>Low delay B HE10</w:t>
              </w:r>
            </w:ins>
          </w:p>
        </w:tc>
      </w:tr>
      <w:tr w:rsidR="00BC72D5" w:rsidRPr="00BC72D5" w:rsidTr="00BC72D5">
        <w:trPr>
          <w:trHeight w:val="255"/>
          <w:jc w:val="center"/>
          <w:ins w:id="766" w:author="kei" w:date="2012-10-11T15:34:00Z"/>
          <w:trPrChange w:id="767" w:author="kei" w:date="2012-10-11T15:34:00Z">
            <w:trPr>
              <w:trHeight w:val="255"/>
            </w:trPr>
          </w:trPrChange>
        </w:trPr>
        <w:tc>
          <w:tcPr>
            <w:tcW w:w="1389" w:type="dxa"/>
            <w:tcBorders>
              <w:top w:val="nil"/>
              <w:left w:val="nil"/>
              <w:bottom w:val="nil"/>
              <w:right w:val="nil"/>
            </w:tcBorders>
            <w:shd w:val="clear" w:color="auto" w:fill="auto"/>
            <w:noWrap/>
            <w:vAlign w:val="bottom"/>
            <w:hideMark/>
            <w:tcPrChange w:id="768" w:author="kei" w:date="2012-10-11T15:34:00Z">
              <w:tcPr>
                <w:tcW w:w="138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769" w:author="kei" w:date="2012-10-11T15:34:00Z"/>
                <w:rFonts w:ascii="Arial" w:eastAsia="ＭＳ Ｐゴシック" w:hAnsi="Arial" w:cs="Arial"/>
                <w:color w:val="000000"/>
                <w:sz w:val="18"/>
                <w:szCs w:val="18"/>
                <w:lang w:eastAsia="ja-JP"/>
              </w:rPr>
              <w:pPrChange w:id="770" w:author="kei" w:date="2012-10-11T15:36:00Z">
                <w:pPr>
                  <w:tabs>
                    <w:tab w:val="clear" w:pos="360"/>
                    <w:tab w:val="clear" w:pos="720"/>
                    <w:tab w:val="clear" w:pos="1080"/>
                    <w:tab w:val="clear" w:pos="1440"/>
                  </w:tabs>
                  <w:overflowPunct/>
                  <w:autoSpaceDE/>
                  <w:autoSpaceDN/>
                  <w:adjustRightInd/>
                  <w:spacing w:before="0"/>
                  <w:textAlignment w:val="auto"/>
                </w:pPr>
              </w:pPrChange>
            </w:pPr>
          </w:p>
        </w:tc>
        <w:tc>
          <w:tcPr>
            <w:tcW w:w="800" w:type="dxa"/>
            <w:tcBorders>
              <w:top w:val="nil"/>
              <w:left w:val="nil"/>
              <w:bottom w:val="single" w:sz="8" w:space="0" w:color="auto"/>
              <w:right w:val="nil"/>
            </w:tcBorders>
            <w:shd w:val="clear" w:color="auto" w:fill="auto"/>
            <w:noWrap/>
            <w:vAlign w:val="bottom"/>
            <w:hideMark/>
            <w:tcPrChange w:id="771" w:author="kei" w:date="2012-10-11T15:34: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72" w:author="kei" w:date="2012-10-11T15:34:00Z"/>
                <w:rFonts w:ascii="Arial" w:eastAsia="ＭＳ Ｐゴシック" w:hAnsi="Arial" w:cs="Arial"/>
                <w:color w:val="000000"/>
                <w:sz w:val="18"/>
                <w:szCs w:val="18"/>
                <w:lang w:eastAsia="ja-JP"/>
              </w:rPr>
              <w:pPrChange w:id="77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74" w:author="kei" w:date="2012-10-11T15:34:00Z">
              <w:r w:rsidRPr="00BC72D5">
                <w:rPr>
                  <w:rFonts w:ascii="Arial" w:eastAsia="ＭＳ Ｐゴシック" w:hAnsi="Arial" w:cs="Arial"/>
                  <w:color w:val="000000"/>
                  <w:sz w:val="18"/>
                  <w:szCs w:val="18"/>
                  <w:lang w:eastAsia="ja-JP"/>
                </w:rPr>
                <w:t>G</w:t>
              </w:r>
            </w:ins>
          </w:p>
        </w:tc>
        <w:tc>
          <w:tcPr>
            <w:tcW w:w="800" w:type="dxa"/>
            <w:tcBorders>
              <w:top w:val="nil"/>
              <w:left w:val="nil"/>
              <w:bottom w:val="single" w:sz="8" w:space="0" w:color="auto"/>
              <w:right w:val="nil"/>
            </w:tcBorders>
            <w:shd w:val="clear" w:color="auto" w:fill="auto"/>
            <w:noWrap/>
            <w:vAlign w:val="bottom"/>
            <w:hideMark/>
            <w:tcPrChange w:id="775" w:author="kei" w:date="2012-10-11T15:34: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76" w:author="kei" w:date="2012-10-11T15:34:00Z"/>
                <w:rFonts w:ascii="Arial" w:eastAsia="ＭＳ Ｐゴシック" w:hAnsi="Arial" w:cs="Arial"/>
                <w:color w:val="000000"/>
                <w:sz w:val="18"/>
                <w:szCs w:val="18"/>
                <w:lang w:eastAsia="ja-JP"/>
              </w:rPr>
              <w:pPrChange w:id="77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78" w:author="kei" w:date="2012-10-11T15:34:00Z">
              <w:r w:rsidRPr="00BC72D5">
                <w:rPr>
                  <w:rFonts w:ascii="Arial" w:eastAsia="ＭＳ Ｐゴシック" w:hAnsi="Arial" w:cs="Arial"/>
                  <w:color w:val="000000"/>
                  <w:sz w:val="18"/>
                  <w:szCs w:val="18"/>
                  <w:lang w:eastAsia="ja-JP"/>
                </w:rPr>
                <w:t>B</w:t>
              </w:r>
            </w:ins>
          </w:p>
        </w:tc>
        <w:tc>
          <w:tcPr>
            <w:tcW w:w="800" w:type="dxa"/>
            <w:tcBorders>
              <w:top w:val="nil"/>
              <w:left w:val="nil"/>
              <w:bottom w:val="single" w:sz="8" w:space="0" w:color="auto"/>
              <w:right w:val="single" w:sz="8" w:space="0" w:color="auto"/>
            </w:tcBorders>
            <w:shd w:val="clear" w:color="auto" w:fill="auto"/>
            <w:noWrap/>
            <w:vAlign w:val="bottom"/>
            <w:hideMark/>
            <w:tcPrChange w:id="779" w:author="kei" w:date="2012-10-11T15:34:00Z">
              <w:tcPr>
                <w:tcW w:w="80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80" w:author="kei" w:date="2012-10-11T15:34:00Z"/>
                <w:rFonts w:ascii="Arial" w:eastAsia="ＭＳ Ｐゴシック" w:hAnsi="Arial" w:cs="Arial"/>
                <w:color w:val="000000"/>
                <w:sz w:val="18"/>
                <w:szCs w:val="18"/>
                <w:lang w:eastAsia="ja-JP"/>
              </w:rPr>
              <w:pPrChange w:id="78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82" w:author="kei" w:date="2012-10-11T15:34:00Z">
              <w:r w:rsidRPr="00BC72D5">
                <w:rPr>
                  <w:rFonts w:ascii="Arial" w:eastAsia="ＭＳ Ｐゴシック" w:hAnsi="Arial" w:cs="Arial"/>
                  <w:color w:val="000000"/>
                  <w:sz w:val="18"/>
                  <w:szCs w:val="18"/>
                  <w:lang w:eastAsia="ja-JP"/>
                </w:rPr>
                <w:t>R</w:t>
              </w:r>
            </w:ins>
          </w:p>
        </w:tc>
        <w:tc>
          <w:tcPr>
            <w:tcW w:w="901" w:type="dxa"/>
            <w:tcBorders>
              <w:top w:val="nil"/>
              <w:left w:val="nil"/>
              <w:bottom w:val="single" w:sz="8" w:space="0" w:color="auto"/>
              <w:right w:val="nil"/>
            </w:tcBorders>
            <w:shd w:val="clear" w:color="auto" w:fill="auto"/>
            <w:noWrap/>
            <w:vAlign w:val="bottom"/>
            <w:hideMark/>
            <w:tcPrChange w:id="783" w:author="kei" w:date="2012-10-11T15:34:00Z">
              <w:tcPr>
                <w:tcW w:w="901"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84" w:author="kei" w:date="2012-10-11T15:34:00Z"/>
                <w:rFonts w:ascii="Arial" w:eastAsia="ＭＳ Ｐゴシック" w:hAnsi="Arial" w:cs="Arial"/>
                <w:color w:val="000000"/>
                <w:sz w:val="18"/>
                <w:szCs w:val="18"/>
                <w:lang w:eastAsia="ja-JP"/>
              </w:rPr>
              <w:pPrChange w:id="78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86" w:author="kei" w:date="2012-10-11T15:34:00Z">
              <w:r w:rsidRPr="00BC72D5">
                <w:rPr>
                  <w:rFonts w:ascii="Arial" w:eastAsia="ＭＳ Ｐゴシック" w:hAnsi="Arial" w:cs="Arial"/>
                  <w:color w:val="000000"/>
                  <w:sz w:val="18"/>
                  <w:szCs w:val="18"/>
                  <w:lang w:eastAsia="ja-JP"/>
                </w:rPr>
                <w:t>G</w:t>
              </w:r>
            </w:ins>
          </w:p>
        </w:tc>
        <w:tc>
          <w:tcPr>
            <w:tcW w:w="750" w:type="dxa"/>
            <w:tcBorders>
              <w:top w:val="nil"/>
              <w:left w:val="nil"/>
              <w:bottom w:val="single" w:sz="8" w:space="0" w:color="auto"/>
              <w:right w:val="nil"/>
            </w:tcBorders>
            <w:shd w:val="clear" w:color="auto" w:fill="auto"/>
            <w:noWrap/>
            <w:vAlign w:val="bottom"/>
            <w:hideMark/>
            <w:tcPrChange w:id="787" w:author="kei" w:date="2012-10-11T15:34:00Z">
              <w:tcPr>
                <w:tcW w:w="75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88" w:author="kei" w:date="2012-10-11T15:34:00Z"/>
                <w:rFonts w:ascii="Arial" w:eastAsia="ＭＳ Ｐゴシック" w:hAnsi="Arial" w:cs="Arial"/>
                <w:color w:val="000000"/>
                <w:sz w:val="18"/>
                <w:szCs w:val="18"/>
                <w:lang w:eastAsia="ja-JP"/>
              </w:rPr>
              <w:pPrChange w:id="78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90" w:author="kei" w:date="2012-10-11T15:34:00Z">
              <w:r w:rsidRPr="00BC72D5">
                <w:rPr>
                  <w:rFonts w:ascii="Arial" w:eastAsia="ＭＳ Ｐゴシック" w:hAnsi="Arial" w:cs="Arial"/>
                  <w:color w:val="000000"/>
                  <w:sz w:val="18"/>
                  <w:szCs w:val="18"/>
                  <w:lang w:eastAsia="ja-JP"/>
                </w:rPr>
                <w:t>B</w:t>
              </w:r>
            </w:ins>
          </w:p>
        </w:tc>
        <w:tc>
          <w:tcPr>
            <w:tcW w:w="750" w:type="dxa"/>
            <w:tcBorders>
              <w:top w:val="nil"/>
              <w:left w:val="nil"/>
              <w:bottom w:val="single" w:sz="8" w:space="0" w:color="auto"/>
              <w:right w:val="single" w:sz="8" w:space="0" w:color="auto"/>
            </w:tcBorders>
            <w:shd w:val="clear" w:color="auto" w:fill="auto"/>
            <w:noWrap/>
            <w:vAlign w:val="bottom"/>
            <w:hideMark/>
            <w:tcPrChange w:id="791" w:author="kei" w:date="2012-10-11T15:34:00Z">
              <w:tcPr>
                <w:tcW w:w="75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92" w:author="kei" w:date="2012-10-11T15:34:00Z"/>
                <w:rFonts w:ascii="Arial" w:eastAsia="ＭＳ Ｐゴシック" w:hAnsi="Arial" w:cs="Arial"/>
                <w:color w:val="000000"/>
                <w:sz w:val="18"/>
                <w:szCs w:val="18"/>
                <w:lang w:eastAsia="ja-JP"/>
              </w:rPr>
              <w:pPrChange w:id="79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94" w:author="kei" w:date="2012-10-11T15:34:00Z">
              <w:r w:rsidRPr="00BC72D5">
                <w:rPr>
                  <w:rFonts w:ascii="Arial" w:eastAsia="ＭＳ Ｐゴシック" w:hAnsi="Arial" w:cs="Arial"/>
                  <w:color w:val="000000"/>
                  <w:sz w:val="18"/>
                  <w:szCs w:val="18"/>
                  <w:lang w:eastAsia="ja-JP"/>
                </w:rPr>
                <w:t>R</w:t>
              </w:r>
            </w:ins>
          </w:p>
        </w:tc>
        <w:tc>
          <w:tcPr>
            <w:tcW w:w="901" w:type="dxa"/>
            <w:tcBorders>
              <w:top w:val="nil"/>
              <w:left w:val="nil"/>
              <w:bottom w:val="single" w:sz="8" w:space="0" w:color="auto"/>
              <w:right w:val="nil"/>
            </w:tcBorders>
            <w:shd w:val="clear" w:color="auto" w:fill="auto"/>
            <w:noWrap/>
            <w:vAlign w:val="bottom"/>
            <w:hideMark/>
            <w:tcPrChange w:id="795" w:author="kei" w:date="2012-10-11T15:34:00Z">
              <w:tcPr>
                <w:tcW w:w="901"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796" w:author="kei" w:date="2012-10-11T15:34:00Z"/>
                <w:rFonts w:ascii="Arial" w:eastAsia="ＭＳ Ｐゴシック" w:hAnsi="Arial" w:cs="Arial"/>
                <w:color w:val="000000"/>
                <w:sz w:val="18"/>
                <w:szCs w:val="18"/>
                <w:lang w:eastAsia="ja-JP"/>
              </w:rPr>
              <w:pPrChange w:id="79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798" w:author="kei" w:date="2012-10-11T15:34:00Z">
              <w:r w:rsidRPr="00BC72D5">
                <w:rPr>
                  <w:rFonts w:ascii="Arial" w:eastAsia="ＭＳ Ｐゴシック" w:hAnsi="Arial" w:cs="Arial"/>
                  <w:color w:val="000000"/>
                  <w:sz w:val="18"/>
                  <w:szCs w:val="18"/>
                  <w:lang w:eastAsia="ja-JP"/>
                </w:rPr>
                <w:t>G</w:t>
              </w:r>
            </w:ins>
          </w:p>
        </w:tc>
        <w:tc>
          <w:tcPr>
            <w:tcW w:w="750" w:type="dxa"/>
            <w:tcBorders>
              <w:top w:val="nil"/>
              <w:left w:val="nil"/>
              <w:bottom w:val="single" w:sz="8" w:space="0" w:color="auto"/>
              <w:right w:val="nil"/>
            </w:tcBorders>
            <w:shd w:val="clear" w:color="auto" w:fill="auto"/>
            <w:noWrap/>
            <w:vAlign w:val="bottom"/>
            <w:hideMark/>
            <w:tcPrChange w:id="799" w:author="kei" w:date="2012-10-11T15:34:00Z">
              <w:tcPr>
                <w:tcW w:w="75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00" w:author="kei" w:date="2012-10-11T15:34:00Z"/>
                <w:rFonts w:ascii="Arial" w:eastAsia="ＭＳ Ｐゴシック" w:hAnsi="Arial" w:cs="Arial"/>
                <w:color w:val="000000"/>
                <w:sz w:val="18"/>
                <w:szCs w:val="18"/>
                <w:lang w:eastAsia="ja-JP"/>
              </w:rPr>
              <w:pPrChange w:id="80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02" w:author="kei" w:date="2012-10-11T15:34:00Z">
              <w:r w:rsidRPr="00BC72D5">
                <w:rPr>
                  <w:rFonts w:ascii="Arial" w:eastAsia="ＭＳ Ｐゴシック" w:hAnsi="Arial" w:cs="Arial"/>
                  <w:color w:val="000000"/>
                  <w:sz w:val="18"/>
                  <w:szCs w:val="18"/>
                  <w:lang w:eastAsia="ja-JP"/>
                </w:rPr>
                <w:t>B</w:t>
              </w:r>
            </w:ins>
          </w:p>
        </w:tc>
        <w:tc>
          <w:tcPr>
            <w:tcW w:w="750" w:type="dxa"/>
            <w:tcBorders>
              <w:top w:val="nil"/>
              <w:left w:val="nil"/>
              <w:bottom w:val="single" w:sz="8" w:space="0" w:color="auto"/>
              <w:right w:val="single" w:sz="8" w:space="0" w:color="auto"/>
            </w:tcBorders>
            <w:shd w:val="clear" w:color="auto" w:fill="auto"/>
            <w:noWrap/>
            <w:vAlign w:val="bottom"/>
            <w:hideMark/>
            <w:tcPrChange w:id="803" w:author="kei" w:date="2012-10-11T15:34:00Z">
              <w:tcPr>
                <w:tcW w:w="75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04" w:author="kei" w:date="2012-10-11T15:34:00Z"/>
                <w:rFonts w:ascii="Arial" w:eastAsia="ＭＳ Ｐゴシック" w:hAnsi="Arial" w:cs="Arial"/>
                <w:color w:val="000000"/>
                <w:sz w:val="18"/>
                <w:szCs w:val="18"/>
                <w:lang w:eastAsia="ja-JP"/>
              </w:rPr>
              <w:pPrChange w:id="80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06" w:author="kei" w:date="2012-10-11T15:34:00Z">
              <w:r w:rsidRPr="00BC72D5">
                <w:rPr>
                  <w:rFonts w:ascii="Arial" w:eastAsia="ＭＳ Ｐゴシック" w:hAnsi="Arial" w:cs="Arial"/>
                  <w:color w:val="000000"/>
                  <w:sz w:val="18"/>
                  <w:szCs w:val="18"/>
                  <w:lang w:eastAsia="ja-JP"/>
                </w:rPr>
                <w:t>R</w:t>
              </w:r>
            </w:ins>
          </w:p>
        </w:tc>
      </w:tr>
      <w:tr w:rsidR="00BC72D5" w:rsidRPr="00BC72D5" w:rsidTr="00BC72D5">
        <w:trPr>
          <w:trHeight w:val="240"/>
          <w:jc w:val="center"/>
          <w:ins w:id="807" w:author="kei" w:date="2012-10-11T15:34:00Z"/>
          <w:trPrChange w:id="808" w:author="kei" w:date="2012-10-11T15:34:00Z">
            <w:trPr>
              <w:trHeight w:val="240"/>
            </w:trPr>
          </w:trPrChange>
        </w:trPr>
        <w:tc>
          <w:tcPr>
            <w:tcW w:w="1389" w:type="dxa"/>
            <w:tcBorders>
              <w:top w:val="single" w:sz="8" w:space="0" w:color="auto"/>
              <w:left w:val="single" w:sz="8" w:space="0" w:color="auto"/>
              <w:bottom w:val="nil"/>
              <w:right w:val="single" w:sz="8" w:space="0" w:color="auto"/>
            </w:tcBorders>
            <w:shd w:val="clear" w:color="auto" w:fill="auto"/>
            <w:noWrap/>
            <w:vAlign w:val="bottom"/>
            <w:hideMark/>
            <w:tcPrChange w:id="809" w:author="kei" w:date="2012-10-11T15:34:00Z">
              <w:tcPr>
                <w:tcW w:w="138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810" w:author="kei" w:date="2012-10-11T15:34:00Z"/>
                <w:rFonts w:ascii="Arial" w:eastAsia="ＭＳ Ｐゴシック" w:hAnsi="Arial" w:cs="Arial"/>
                <w:color w:val="000000"/>
                <w:sz w:val="18"/>
                <w:szCs w:val="18"/>
                <w:lang w:eastAsia="ja-JP"/>
              </w:rPr>
              <w:pPrChange w:id="811"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812" w:author="kei" w:date="2012-10-11T15:34:00Z">
              <w:r w:rsidRPr="00BC72D5">
                <w:rPr>
                  <w:rFonts w:ascii="Arial" w:eastAsia="ＭＳ Ｐゴシック" w:hAnsi="Arial" w:cs="Arial"/>
                  <w:color w:val="000000"/>
                  <w:sz w:val="18"/>
                  <w:szCs w:val="18"/>
                  <w:lang w:eastAsia="ja-JP"/>
                </w:rPr>
                <w:t>CrowdRun</w:t>
              </w:r>
              <w:proofErr w:type="spellEnd"/>
            </w:ins>
          </w:p>
        </w:tc>
        <w:tc>
          <w:tcPr>
            <w:tcW w:w="800" w:type="dxa"/>
            <w:tcBorders>
              <w:top w:val="single" w:sz="8" w:space="0" w:color="auto"/>
              <w:left w:val="single" w:sz="8" w:space="0" w:color="auto"/>
              <w:bottom w:val="nil"/>
              <w:right w:val="nil"/>
            </w:tcBorders>
            <w:shd w:val="clear" w:color="000000" w:fill="CCFFCC"/>
            <w:noWrap/>
            <w:vAlign w:val="bottom"/>
            <w:hideMark/>
            <w:tcPrChange w:id="813" w:author="kei" w:date="2012-10-11T15:34:00Z">
              <w:tcPr>
                <w:tcW w:w="800" w:type="dxa"/>
                <w:tcBorders>
                  <w:top w:val="single" w:sz="8" w:space="0" w:color="auto"/>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14" w:author="kei" w:date="2012-10-11T15:34:00Z"/>
                <w:rFonts w:ascii="Arial" w:eastAsia="ＭＳ Ｐゴシック" w:hAnsi="Arial" w:cs="Arial"/>
                <w:sz w:val="18"/>
                <w:szCs w:val="18"/>
                <w:lang w:eastAsia="ja-JP"/>
              </w:rPr>
              <w:pPrChange w:id="81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16" w:author="kei" w:date="2012-10-11T15:34:00Z">
              <w:r w:rsidRPr="00BC72D5">
                <w:rPr>
                  <w:rFonts w:ascii="Arial" w:eastAsia="ＭＳ Ｐゴシック" w:hAnsi="Arial" w:cs="Arial"/>
                  <w:sz w:val="18"/>
                  <w:szCs w:val="18"/>
                  <w:lang w:eastAsia="ja-JP"/>
                </w:rPr>
                <w:t>-9.3%</w:t>
              </w:r>
            </w:ins>
          </w:p>
        </w:tc>
        <w:tc>
          <w:tcPr>
            <w:tcW w:w="800" w:type="dxa"/>
            <w:tcBorders>
              <w:top w:val="single" w:sz="8" w:space="0" w:color="auto"/>
              <w:left w:val="nil"/>
              <w:bottom w:val="nil"/>
              <w:right w:val="nil"/>
            </w:tcBorders>
            <w:shd w:val="clear" w:color="000000" w:fill="CCFFCC"/>
            <w:noWrap/>
            <w:vAlign w:val="bottom"/>
            <w:hideMark/>
            <w:tcPrChange w:id="817" w:author="kei" w:date="2012-10-11T15:34:00Z">
              <w:tcPr>
                <w:tcW w:w="800" w:type="dxa"/>
                <w:tcBorders>
                  <w:top w:val="single" w:sz="8" w:space="0" w:color="auto"/>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18" w:author="kei" w:date="2012-10-11T15:34:00Z"/>
                <w:rFonts w:ascii="Arial" w:eastAsia="ＭＳ Ｐゴシック" w:hAnsi="Arial" w:cs="Arial"/>
                <w:sz w:val="18"/>
                <w:szCs w:val="18"/>
                <w:lang w:eastAsia="ja-JP"/>
              </w:rPr>
              <w:pPrChange w:id="81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20" w:author="kei" w:date="2012-10-11T15:34:00Z">
              <w:r w:rsidRPr="00BC72D5">
                <w:rPr>
                  <w:rFonts w:ascii="Arial" w:eastAsia="ＭＳ Ｐゴシック" w:hAnsi="Arial" w:cs="Arial"/>
                  <w:sz w:val="18"/>
                  <w:szCs w:val="18"/>
                  <w:lang w:eastAsia="ja-JP"/>
                </w:rPr>
                <w:t>-4.9%</w:t>
              </w:r>
            </w:ins>
          </w:p>
        </w:tc>
        <w:tc>
          <w:tcPr>
            <w:tcW w:w="800" w:type="dxa"/>
            <w:tcBorders>
              <w:top w:val="single" w:sz="8" w:space="0" w:color="auto"/>
              <w:left w:val="nil"/>
              <w:bottom w:val="nil"/>
              <w:right w:val="single" w:sz="8" w:space="0" w:color="auto"/>
            </w:tcBorders>
            <w:shd w:val="clear" w:color="000000" w:fill="CCFFCC"/>
            <w:noWrap/>
            <w:vAlign w:val="bottom"/>
            <w:hideMark/>
            <w:tcPrChange w:id="821" w:author="kei" w:date="2012-10-11T15:34:00Z">
              <w:tcPr>
                <w:tcW w:w="800" w:type="dxa"/>
                <w:tcBorders>
                  <w:top w:val="single" w:sz="8" w:space="0" w:color="auto"/>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22" w:author="kei" w:date="2012-10-11T15:34:00Z"/>
                <w:rFonts w:ascii="Arial" w:eastAsia="ＭＳ Ｐゴシック" w:hAnsi="Arial" w:cs="Arial"/>
                <w:sz w:val="18"/>
                <w:szCs w:val="18"/>
                <w:lang w:eastAsia="ja-JP"/>
              </w:rPr>
              <w:pPrChange w:id="82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24" w:author="kei" w:date="2012-10-11T15:34:00Z">
              <w:r w:rsidRPr="00BC72D5">
                <w:rPr>
                  <w:rFonts w:ascii="Arial" w:eastAsia="ＭＳ Ｐゴシック" w:hAnsi="Arial" w:cs="Arial"/>
                  <w:sz w:val="18"/>
                  <w:szCs w:val="18"/>
                  <w:lang w:eastAsia="ja-JP"/>
                </w:rPr>
                <w:t>-4.6%</w:t>
              </w:r>
            </w:ins>
          </w:p>
        </w:tc>
        <w:tc>
          <w:tcPr>
            <w:tcW w:w="901" w:type="dxa"/>
            <w:tcBorders>
              <w:top w:val="single" w:sz="8" w:space="0" w:color="auto"/>
              <w:left w:val="single" w:sz="8" w:space="0" w:color="auto"/>
              <w:bottom w:val="nil"/>
              <w:right w:val="nil"/>
            </w:tcBorders>
            <w:shd w:val="clear" w:color="000000" w:fill="CCFFCC"/>
            <w:noWrap/>
            <w:vAlign w:val="bottom"/>
            <w:hideMark/>
            <w:tcPrChange w:id="825" w:author="kei" w:date="2012-10-11T15:34:00Z">
              <w:tcPr>
                <w:tcW w:w="901" w:type="dxa"/>
                <w:tcBorders>
                  <w:top w:val="single" w:sz="8" w:space="0" w:color="auto"/>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26" w:author="kei" w:date="2012-10-11T15:34:00Z"/>
                <w:rFonts w:ascii="Arial" w:eastAsia="ＭＳ Ｐゴシック" w:hAnsi="Arial" w:cs="Arial"/>
                <w:sz w:val="18"/>
                <w:szCs w:val="18"/>
                <w:lang w:eastAsia="ja-JP"/>
              </w:rPr>
              <w:pPrChange w:id="82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28" w:author="kei" w:date="2012-10-11T15:34:00Z">
              <w:r w:rsidRPr="00BC72D5">
                <w:rPr>
                  <w:rFonts w:ascii="Arial" w:eastAsia="ＭＳ Ｐゴシック" w:hAnsi="Arial" w:cs="Arial"/>
                  <w:sz w:val="18"/>
                  <w:szCs w:val="18"/>
                  <w:lang w:eastAsia="ja-JP"/>
                </w:rPr>
                <w:t>-14.4%</w:t>
              </w:r>
            </w:ins>
          </w:p>
        </w:tc>
        <w:tc>
          <w:tcPr>
            <w:tcW w:w="750" w:type="dxa"/>
            <w:tcBorders>
              <w:top w:val="single" w:sz="8" w:space="0" w:color="auto"/>
              <w:left w:val="nil"/>
              <w:bottom w:val="nil"/>
              <w:right w:val="nil"/>
            </w:tcBorders>
            <w:shd w:val="clear" w:color="000000" w:fill="CCFFCC"/>
            <w:noWrap/>
            <w:vAlign w:val="bottom"/>
            <w:hideMark/>
            <w:tcPrChange w:id="829" w:author="kei" w:date="2012-10-11T15:34:00Z">
              <w:tcPr>
                <w:tcW w:w="750" w:type="dxa"/>
                <w:tcBorders>
                  <w:top w:val="single" w:sz="8" w:space="0" w:color="auto"/>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30" w:author="kei" w:date="2012-10-11T15:34:00Z"/>
                <w:rFonts w:ascii="Arial" w:eastAsia="ＭＳ Ｐゴシック" w:hAnsi="Arial" w:cs="Arial"/>
                <w:sz w:val="18"/>
                <w:szCs w:val="18"/>
                <w:lang w:eastAsia="ja-JP"/>
              </w:rPr>
              <w:pPrChange w:id="83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32" w:author="kei" w:date="2012-10-11T15:34:00Z">
              <w:r w:rsidRPr="00BC72D5">
                <w:rPr>
                  <w:rFonts w:ascii="Arial" w:eastAsia="ＭＳ Ｐゴシック" w:hAnsi="Arial" w:cs="Arial"/>
                  <w:sz w:val="18"/>
                  <w:szCs w:val="18"/>
                  <w:lang w:eastAsia="ja-JP"/>
                </w:rPr>
                <w:t>-4.1%</w:t>
              </w:r>
            </w:ins>
          </w:p>
        </w:tc>
        <w:tc>
          <w:tcPr>
            <w:tcW w:w="750" w:type="dxa"/>
            <w:tcBorders>
              <w:top w:val="single" w:sz="8" w:space="0" w:color="auto"/>
              <w:left w:val="nil"/>
              <w:bottom w:val="nil"/>
              <w:right w:val="single" w:sz="8" w:space="0" w:color="auto"/>
            </w:tcBorders>
            <w:shd w:val="clear" w:color="000000" w:fill="CCFFCC"/>
            <w:noWrap/>
            <w:vAlign w:val="bottom"/>
            <w:hideMark/>
            <w:tcPrChange w:id="833" w:author="kei" w:date="2012-10-11T15:34:00Z">
              <w:tcPr>
                <w:tcW w:w="750" w:type="dxa"/>
                <w:tcBorders>
                  <w:top w:val="single" w:sz="8" w:space="0" w:color="auto"/>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34" w:author="kei" w:date="2012-10-11T15:34:00Z"/>
                <w:rFonts w:ascii="Arial" w:eastAsia="ＭＳ Ｐゴシック" w:hAnsi="Arial" w:cs="Arial"/>
                <w:sz w:val="18"/>
                <w:szCs w:val="18"/>
                <w:lang w:eastAsia="ja-JP"/>
              </w:rPr>
              <w:pPrChange w:id="83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36" w:author="kei" w:date="2012-10-11T15:34:00Z">
              <w:r w:rsidRPr="00BC72D5">
                <w:rPr>
                  <w:rFonts w:ascii="Arial" w:eastAsia="ＭＳ Ｐゴシック" w:hAnsi="Arial" w:cs="Arial"/>
                  <w:sz w:val="18"/>
                  <w:szCs w:val="18"/>
                  <w:lang w:eastAsia="ja-JP"/>
                </w:rPr>
                <w:t>-3.1%</w:t>
              </w:r>
            </w:ins>
          </w:p>
        </w:tc>
        <w:tc>
          <w:tcPr>
            <w:tcW w:w="901" w:type="dxa"/>
            <w:tcBorders>
              <w:top w:val="single" w:sz="8" w:space="0" w:color="auto"/>
              <w:left w:val="single" w:sz="8" w:space="0" w:color="auto"/>
              <w:bottom w:val="nil"/>
              <w:right w:val="nil"/>
            </w:tcBorders>
            <w:shd w:val="clear" w:color="000000" w:fill="CCFFCC"/>
            <w:noWrap/>
            <w:vAlign w:val="bottom"/>
            <w:hideMark/>
            <w:tcPrChange w:id="837" w:author="kei" w:date="2012-10-11T15:34:00Z">
              <w:tcPr>
                <w:tcW w:w="901" w:type="dxa"/>
                <w:tcBorders>
                  <w:top w:val="single" w:sz="8" w:space="0" w:color="auto"/>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38" w:author="kei" w:date="2012-10-11T15:34:00Z"/>
                <w:rFonts w:ascii="Arial" w:eastAsia="ＭＳ Ｐゴシック" w:hAnsi="Arial" w:cs="Arial"/>
                <w:sz w:val="18"/>
                <w:szCs w:val="18"/>
                <w:lang w:eastAsia="ja-JP"/>
              </w:rPr>
              <w:pPrChange w:id="83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40" w:author="kei" w:date="2012-10-11T15:34:00Z">
              <w:r w:rsidRPr="00BC72D5">
                <w:rPr>
                  <w:rFonts w:ascii="Arial" w:eastAsia="ＭＳ Ｐゴシック" w:hAnsi="Arial" w:cs="Arial"/>
                  <w:sz w:val="18"/>
                  <w:szCs w:val="18"/>
                  <w:lang w:eastAsia="ja-JP"/>
                </w:rPr>
                <w:t>-13.3%</w:t>
              </w:r>
            </w:ins>
          </w:p>
        </w:tc>
        <w:tc>
          <w:tcPr>
            <w:tcW w:w="750" w:type="dxa"/>
            <w:tcBorders>
              <w:top w:val="nil"/>
              <w:left w:val="nil"/>
              <w:bottom w:val="nil"/>
              <w:right w:val="nil"/>
            </w:tcBorders>
            <w:shd w:val="clear" w:color="auto" w:fill="auto"/>
            <w:noWrap/>
            <w:vAlign w:val="bottom"/>
            <w:hideMark/>
            <w:tcPrChange w:id="841" w:author="kei" w:date="2012-10-11T15:34:00Z">
              <w:tcPr>
                <w:tcW w:w="75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42" w:author="kei" w:date="2012-10-11T15:34:00Z"/>
                <w:rFonts w:ascii="Arial" w:eastAsia="ＭＳ Ｐゴシック" w:hAnsi="Arial" w:cs="Arial"/>
                <w:sz w:val="18"/>
                <w:szCs w:val="18"/>
                <w:lang w:eastAsia="ja-JP"/>
              </w:rPr>
              <w:pPrChange w:id="84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44" w:author="kei" w:date="2012-10-11T15:34:00Z">
              <w:r w:rsidRPr="00BC72D5">
                <w:rPr>
                  <w:rFonts w:ascii="Arial" w:eastAsia="ＭＳ Ｐゴシック" w:hAnsi="Arial" w:cs="Arial"/>
                  <w:sz w:val="18"/>
                  <w:szCs w:val="18"/>
                  <w:lang w:eastAsia="ja-JP"/>
                </w:rPr>
                <w:t>-1.2%</w:t>
              </w:r>
            </w:ins>
          </w:p>
        </w:tc>
        <w:tc>
          <w:tcPr>
            <w:tcW w:w="750" w:type="dxa"/>
            <w:tcBorders>
              <w:top w:val="nil"/>
              <w:left w:val="nil"/>
              <w:bottom w:val="nil"/>
              <w:right w:val="single" w:sz="8" w:space="0" w:color="auto"/>
            </w:tcBorders>
            <w:shd w:val="clear" w:color="auto" w:fill="auto"/>
            <w:noWrap/>
            <w:vAlign w:val="bottom"/>
            <w:hideMark/>
            <w:tcPrChange w:id="845" w:author="kei" w:date="2012-10-11T15:34:00Z">
              <w:tcPr>
                <w:tcW w:w="75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46" w:author="kei" w:date="2012-10-11T15:34:00Z"/>
                <w:rFonts w:ascii="Arial" w:eastAsia="ＭＳ Ｐゴシック" w:hAnsi="Arial" w:cs="Arial"/>
                <w:sz w:val="18"/>
                <w:szCs w:val="18"/>
                <w:lang w:eastAsia="ja-JP"/>
              </w:rPr>
              <w:pPrChange w:id="84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48" w:author="kei" w:date="2012-10-11T15:34:00Z">
              <w:r w:rsidRPr="00BC72D5">
                <w:rPr>
                  <w:rFonts w:ascii="Arial" w:eastAsia="ＭＳ Ｐゴシック" w:hAnsi="Arial" w:cs="Arial"/>
                  <w:sz w:val="18"/>
                  <w:szCs w:val="18"/>
                  <w:lang w:eastAsia="ja-JP"/>
                </w:rPr>
                <w:t>-0.1%</w:t>
              </w:r>
            </w:ins>
          </w:p>
        </w:tc>
      </w:tr>
      <w:tr w:rsidR="00BC72D5" w:rsidRPr="00BC72D5" w:rsidTr="00BC72D5">
        <w:trPr>
          <w:trHeight w:val="240"/>
          <w:jc w:val="center"/>
          <w:ins w:id="849" w:author="kei" w:date="2012-10-11T15:34:00Z"/>
          <w:trPrChange w:id="850" w:author="kei" w:date="2012-10-11T15:34:00Z">
            <w:trPr>
              <w:trHeight w:val="240"/>
            </w:trPr>
          </w:trPrChange>
        </w:trPr>
        <w:tc>
          <w:tcPr>
            <w:tcW w:w="1389" w:type="dxa"/>
            <w:tcBorders>
              <w:top w:val="nil"/>
              <w:left w:val="single" w:sz="8" w:space="0" w:color="auto"/>
              <w:bottom w:val="nil"/>
              <w:right w:val="single" w:sz="8" w:space="0" w:color="auto"/>
            </w:tcBorders>
            <w:shd w:val="clear" w:color="auto" w:fill="auto"/>
            <w:noWrap/>
            <w:vAlign w:val="bottom"/>
            <w:hideMark/>
            <w:tcPrChange w:id="851" w:author="kei" w:date="2012-10-11T15:34: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852" w:author="kei" w:date="2012-10-11T15:34:00Z"/>
                <w:rFonts w:ascii="Arial" w:eastAsia="ＭＳ Ｐゴシック" w:hAnsi="Arial" w:cs="Arial"/>
                <w:color w:val="000000"/>
                <w:sz w:val="18"/>
                <w:szCs w:val="18"/>
                <w:lang w:eastAsia="ja-JP"/>
              </w:rPr>
              <w:pPrChange w:id="853"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854" w:author="kei" w:date="2012-10-11T15:34:00Z">
              <w:r w:rsidRPr="00BC72D5">
                <w:rPr>
                  <w:rFonts w:ascii="Arial" w:eastAsia="ＭＳ Ｐゴシック" w:hAnsi="Arial" w:cs="Arial"/>
                  <w:color w:val="000000"/>
                  <w:sz w:val="18"/>
                  <w:szCs w:val="18"/>
                  <w:lang w:eastAsia="ja-JP"/>
                </w:rPr>
                <w:t>ParkJoy</w:t>
              </w:r>
              <w:proofErr w:type="spellEnd"/>
            </w:ins>
          </w:p>
        </w:tc>
        <w:tc>
          <w:tcPr>
            <w:tcW w:w="800" w:type="dxa"/>
            <w:tcBorders>
              <w:top w:val="nil"/>
              <w:left w:val="single" w:sz="8" w:space="0" w:color="auto"/>
              <w:bottom w:val="nil"/>
              <w:right w:val="nil"/>
            </w:tcBorders>
            <w:shd w:val="clear" w:color="000000" w:fill="CCFFCC"/>
            <w:noWrap/>
            <w:vAlign w:val="bottom"/>
            <w:hideMark/>
            <w:tcPrChange w:id="855" w:author="kei" w:date="2012-10-11T15:34:00Z">
              <w:tcPr>
                <w:tcW w:w="800"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56" w:author="kei" w:date="2012-10-11T15:34:00Z"/>
                <w:rFonts w:ascii="Arial" w:eastAsia="ＭＳ Ｐゴシック" w:hAnsi="Arial" w:cs="Arial"/>
                <w:sz w:val="18"/>
                <w:szCs w:val="18"/>
                <w:lang w:eastAsia="ja-JP"/>
              </w:rPr>
              <w:pPrChange w:id="85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58" w:author="kei" w:date="2012-10-11T15:34:00Z">
              <w:r w:rsidRPr="00BC72D5">
                <w:rPr>
                  <w:rFonts w:ascii="Arial" w:eastAsia="ＭＳ Ｐゴシック" w:hAnsi="Arial" w:cs="Arial"/>
                  <w:sz w:val="18"/>
                  <w:szCs w:val="18"/>
                  <w:lang w:eastAsia="ja-JP"/>
                </w:rPr>
                <w:t>-7.5%</w:t>
              </w:r>
            </w:ins>
          </w:p>
        </w:tc>
        <w:tc>
          <w:tcPr>
            <w:tcW w:w="800" w:type="dxa"/>
            <w:tcBorders>
              <w:top w:val="nil"/>
              <w:left w:val="nil"/>
              <w:bottom w:val="nil"/>
              <w:right w:val="nil"/>
            </w:tcBorders>
            <w:shd w:val="clear" w:color="auto" w:fill="auto"/>
            <w:noWrap/>
            <w:vAlign w:val="bottom"/>
            <w:hideMark/>
            <w:tcPrChange w:id="859" w:author="kei" w:date="2012-10-11T15:34: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60" w:author="kei" w:date="2012-10-11T15:34:00Z"/>
                <w:rFonts w:ascii="Arial" w:eastAsia="ＭＳ Ｐゴシック" w:hAnsi="Arial" w:cs="Arial"/>
                <w:sz w:val="18"/>
                <w:szCs w:val="18"/>
                <w:lang w:eastAsia="ja-JP"/>
              </w:rPr>
              <w:pPrChange w:id="86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62" w:author="kei" w:date="2012-10-11T15:34:00Z">
              <w:r w:rsidRPr="00BC72D5">
                <w:rPr>
                  <w:rFonts w:ascii="Arial" w:eastAsia="ＭＳ Ｐゴシック" w:hAnsi="Arial" w:cs="Arial"/>
                  <w:sz w:val="18"/>
                  <w:szCs w:val="18"/>
                  <w:lang w:eastAsia="ja-JP"/>
                </w:rPr>
                <w:t>-2.0%</w:t>
              </w:r>
            </w:ins>
          </w:p>
        </w:tc>
        <w:tc>
          <w:tcPr>
            <w:tcW w:w="800" w:type="dxa"/>
            <w:tcBorders>
              <w:top w:val="nil"/>
              <w:left w:val="nil"/>
              <w:bottom w:val="nil"/>
              <w:right w:val="single" w:sz="8" w:space="0" w:color="auto"/>
            </w:tcBorders>
            <w:shd w:val="clear" w:color="auto" w:fill="auto"/>
            <w:noWrap/>
            <w:vAlign w:val="bottom"/>
            <w:hideMark/>
            <w:tcPrChange w:id="863" w:author="kei" w:date="2012-10-11T15:34: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64" w:author="kei" w:date="2012-10-11T15:34:00Z"/>
                <w:rFonts w:ascii="Arial" w:eastAsia="ＭＳ Ｐゴシック" w:hAnsi="Arial" w:cs="Arial"/>
                <w:sz w:val="18"/>
                <w:szCs w:val="18"/>
                <w:lang w:eastAsia="ja-JP"/>
              </w:rPr>
              <w:pPrChange w:id="86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66" w:author="kei" w:date="2012-10-11T15:34:00Z">
              <w:r w:rsidRPr="00BC72D5">
                <w:rPr>
                  <w:rFonts w:ascii="Arial" w:eastAsia="ＭＳ Ｐゴシック" w:hAnsi="Arial" w:cs="Arial"/>
                  <w:sz w:val="18"/>
                  <w:szCs w:val="18"/>
                  <w:lang w:eastAsia="ja-JP"/>
                </w:rPr>
                <w:t>-1.8%</w:t>
              </w:r>
            </w:ins>
          </w:p>
        </w:tc>
        <w:tc>
          <w:tcPr>
            <w:tcW w:w="901" w:type="dxa"/>
            <w:tcBorders>
              <w:top w:val="nil"/>
              <w:left w:val="single" w:sz="8" w:space="0" w:color="auto"/>
              <w:bottom w:val="nil"/>
              <w:right w:val="nil"/>
            </w:tcBorders>
            <w:shd w:val="clear" w:color="000000" w:fill="CCFFCC"/>
            <w:noWrap/>
            <w:vAlign w:val="bottom"/>
            <w:hideMark/>
            <w:tcPrChange w:id="867" w:author="kei" w:date="2012-10-11T15:34:00Z">
              <w:tcPr>
                <w:tcW w:w="901"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68" w:author="kei" w:date="2012-10-11T15:34:00Z"/>
                <w:rFonts w:ascii="Arial" w:eastAsia="ＭＳ Ｐゴシック" w:hAnsi="Arial" w:cs="Arial"/>
                <w:sz w:val="18"/>
                <w:szCs w:val="18"/>
                <w:lang w:eastAsia="ja-JP"/>
              </w:rPr>
              <w:pPrChange w:id="86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70" w:author="kei" w:date="2012-10-11T15:34:00Z">
              <w:r w:rsidRPr="00BC72D5">
                <w:rPr>
                  <w:rFonts w:ascii="Arial" w:eastAsia="ＭＳ Ｐゴシック" w:hAnsi="Arial" w:cs="Arial"/>
                  <w:sz w:val="18"/>
                  <w:szCs w:val="18"/>
                  <w:lang w:eastAsia="ja-JP"/>
                </w:rPr>
                <w:t>-12.4%</w:t>
              </w:r>
            </w:ins>
          </w:p>
        </w:tc>
        <w:tc>
          <w:tcPr>
            <w:tcW w:w="750" w:type="dxa"/>
            <w:tcBorders>
              <w:top w:val="nil"/>
              <w:left w:val="nil"/>
              <w:bottom w:val="nil"/>
              <w:right w:val="nil"/>
            </w:tcBorders>
            <w:shd w:val="clear" w:color="000000" w:fill="FFC7CE"/>
            <w:noWrap/>
            <w:vAlign w:val="bottom"/>
            <w:hideMark/>
            <w:tcPrChange w:id="871" w:author="kei" w:date="2012-10-11T15:34:00Z">
              <w:tcPr>
                <w:tcW w:w="750" w:type="dxa"/>
                <w:tcBorders>
                  <w:top w:val="nil"/>
                  <w:left w:val="nil"/>
                  <w:bottom w:val="nil"/>
                  <w:right w:val="nil"/>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72" w:author="kei" w:date="2012-10-11T15:34:00Z"/>
                <w:rFonts w:ascii="Arial" w:eastAsia="ＭＳ Ｐゴシック" w:hAnsi="Arial" w:cs="Arial"/>
                <w:sz w:val="18"/>
                <w:szCs w:val="18"/>
                <w:lang w:eastAsia="ja-JP"/>
              </w:rPr>
              <w:pPrChange w:id="87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74" w:author="kei" w:date="2012-10-11T15:34:00Z">
              <w:r w:rsidRPr="00BC72D5">
                <w:rPr>
                  <w:rFonts w:ascii="Arial" w:eastAsia="ＭＳ Ｐゴシック" w:hAnsi="Arial" w:cs="Arial"/>
                  <w:sz w:val="18"/>
                  <w:szCs w:val="18"/>
                  <w:lang w:eastAsia="ja-JP"/>
                </w:rPr>
                <w:t>4.9%</w:t>
              </w:r>
            </w:ins>
          </w:p>
        </w:tc>
        <w:tc>
          <w:tcPr>
            <w:tcW w:w="750" w:type="dxa"/>
            <w:tcBorders>
              <w:top w:val="nil"/>
              <w:left w:val="nil"/>
              <w:bottom w:val="nil"/>
              <w:right w:val="single" w:sz="8" w:space="0" w:color="auto"/>
            </w:tcBorders>
            <w:shd w:val="clear" w:color="000000" w:fill="FFC7CE"/>
            <w:noWrap/>
            <w:vAlign w:val="bottom"/>
            <w:hideMark/>
            <w:tcPrChange w:id="875" w:author="kei" w:date="2012-10-11T15:34:00Z">
              <w:tcPr>
                <w:tcW w:w="750" w:type="dxa"/>
                <w:tcBorders>
                  <w:top w:val="nil"/>
                  <w:left w:val="nil"/>
                  <w:bottom w:val="nil"/>
                  <w:right w:val="single" w:sz="8" w:space="0" w:color="auto"/>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76" w:author="kei" w:date="2012-10-11T15:34:00Z"/>
                <w:rFonts w:ascii="Arial" w:eastAsia="ＭＳ Ｐゴシック" w:hAnsi="Arial" w:cs="Arial"/>
                <w:sz w:val="18"/>
                <w:szCs w:val="18"/>
                <w:lang w:eastAsia="ja-JP"/>
              </w:rPr>
              <w:pPrChange w:id="87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78" w:author="kei" w:date="2012-10-11T15:34:00Z">
              <w:r w:rsidRPr="00BC72D5">
                <w:rPr>
                  <w:rFonts w:ascii="Arial" w:eastAsia="ＭＳ Ｐゴシック" w:hAnsi="Arial" w:cs="Arial"/>
                  <w:sz w:val="18"/>
                  <w:szCs w:val="18"/>
                  <w:lang w:eastAsia="ja-JP"/>
                </w:rPr>
                <w:t>4.4%</w:t>
              </w:r>
            </w:ins>
          </w:p>
        </w:tc>
        <w:tc>
          <w:tcPr>
            <w:tcW w:w="901" w:type="dxa"/>
            <w:tcBorders>
              <w:top w:val="nil"/>
              <w:left w:val="single" w:sz="8" w:space="0" w:color="auto"/>
              <w:bottom w:val="nil"/>
              <w:right w:val="nil"/>
            </w:tcBorders>
            <w:shd w:val="clear" w:color="000000" w:fill="CCFFCC"/>
            <w:noWrap/>
            <w:vAlign w:val="bottom"/>
            <w:hideMark/>
            <w:tcPrChange w:id="879" w:author="kei" w:date="2012-10-11T15:34:00Z">
              <w:tcPr>
                <w:tcW w:w="901"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80" w:author="kei" w:date="2012-10-11T15:34:00Z"/>
                <w:rFonts w:ascii="Arial" w:eastAsia="ＭＳ Ｐゴシック" w:hAnsi="Arial" w:cs="Arial"/>
                <w:sz w:val="18"/>
                <w:szCs w:val="18"/>
                <w:lang w:eastAsia="ja-JP"/>
              </w:rPr>
              <w:pPrChange w:id="88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82" w:author="kei" w:date="2012-10-11T15:34:00Z">
              <w:r w:rsidRPr="00BC72D5">
                <w:rPr>
                  <w:rFonts w:ascii="Arial" w:eastAsia="ＭＳ Ｐゴシック" w:hAnsi="Arial" w:cs="Arial"/>
                  <w:sz w:val="18"/>
                  <w:szCs w:val="18"/>
                  <w:lang w:eastAsia="ja-JP"/>
                </w:rPr>
                <w:t>-11.4%</w:t>
              </w:r>
            </w:ins>
          </w:p>
        </w:tc>
        <w:tc>
          <w:tcPr>
            <w:tcW w:w="750" w:type="dxa"/>
            <w:tcBorders>
              <w:top w:val="nil"/>
              <w:left w:val="nil"/>
              <w:bottom w:val="nil"/>
              <w:right w:val="nil"/>
            </w:tcBorders>
            <w:shd w:val="clear" w:color="000000" w:fill="FFC7CE"/>
            <w:noWrap/>
            <w:vAlign w:val="bottom"/>
            <w:hideMark/>
            <w:tcPrChange w:id="883" w:author="kei" w:date="2012-10-11T15:34:00Z">
              <w:tcPr>
                <w:tcW w:w="750" w:type="dxa"/>
                <w:tcBorders>
                  <w:top w:val="nil"/>
                  <w:left w:val="nil"/>
                  <w:bottom w:val="nil"/>
                  <w:right w:val="nil"/>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84" w:author="kei" w:date="2012-10-11T15:34:00Z"/>
                <w:rFonts w:ascii="Arial" w:eastAsia="ＭＳ Ｐゴシック" w:hAnsi="Arial" w:cs="Arial"/>
                <w:sz w:val="18"/>
                <w:szCs w:val="18"/>
                <w:lang w:eastAsia="ja-JP"/>
              </w:rPr>
              <w:pPrChange w:id="88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86" w:author="kei" w:date="2012-10-11T15:34:00Z">
              <w:r w:rsidRPr="00BC72D5">
                <w:rPr>
                  <w:rFonts w:ascii="Arial" w:eastAsia="ＭＳ Ｐゴシック" w:hAnsi="Arial" w:cs="Arial"/>
                  <w:sz w:val="18"/>
                  <w:szCs w:val="18"/>
                  <w:lang w:eastAsia="ja-JP"/>
                </w:rPr>
                <w:t>3.7%</w:t>
              </w:r>
            </w:ins>
          </w:p>
        </w:tc>
        <w:tc>
          <w:tcPr>
            <w:tcW w:w="750" w:type="dxa"/>
            <w:tcBorders>
              <w:top w:val="nil"/>
              <w:left w:val="nil"/>
              <w:bottom w:val="nil"/>
              <w:right w:val="single" w:sz="8" w:space="0" w:color="auto"/>
            </w:tcBorders>
            <w:shd w:val="clear" w:color="000000" w:fill="FFC7CE"/>
            <w:noWrap/>
            <w:vAlign w:val="bottom"/>
            <w:hideMark/>
            <w:tcPrChange w:id="887" w:author="kei" w:date="2012-10-11T15:34:00Z">
              <w:tcPr>
                <w:tcW w:w="750" w:type="dxa"/>
                <w:tcBorders>
                  <w:top w:val="nil"/>
                  <w:left w:val="nil"/>
                  <w:bottom w:val="nil"/>
                  <w:right w:val="single" w:sz="8" w:space="0" w:color="auto"/>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88" w:author="kei" w:date="2012-10-11T15:34:00Z"/>
                <w:rFonts w:ascii="Arial" w:eastAsia="ＭＳ Ｐゴシック" w:hAnsi="Arial" w:cs="Arial"/>
                <w:sz w:val="18"/>
                <w:szCs w:val="18"/>
                <w:lang w:eastAsia="ja-JP"/>
              </w:rPr>
              <w:pPrChange w:id="88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890" w:author="kei" w:date="2012-10-11T15:34:00Z">
              <w:r w:rsidRPr="00BC72D5">
                <w:rPr>
                  <w:rFonts w:ascii="Arial" w:eastAsia="ＭＳ Ｐゴシック" w:hAnsi="Arial" w:cs="Arial"/>
                  <w:sz w:val="18"/>
                  <w:szCs w:val="18"/>
                  <w:lang w:eastAsia="ja-JP"/>
                </w:rPr>
                <w:t>4.1%</w:t>
              </w:r>
            </w:ins>
          </w:p>
        </w:tc>
      </w:tr>
      <w:tr w:rsidR="00BC72D5" w:rsidRPr="00BC72D5" w:rsidTr="00BC72D5">
        <w:trPr>
          <w:trHeight w:val="240"/>
          <w:jc w:val="center"/>
          <w:ins w:id="891" w:author="kei" w:date="2012-10-11T15:34:00Z"/>
          <w:trPrChange w:id="892" w:author="kei" w:date="2012-10-11T15:34:00Z">
            <w:trPr>
              <w:trHeight w:val="240"/>
            </w:trPr>
          </w:trPrChange>
        </w:trPr>
        <w:tc>
          <w:tcPr>
            <w:tcW w:w="1389" w:type="dxa"/>
            <w:tcBorders>
              <w:top w:val="nil"/>
              <w:left w:val="single" w:sz="8" w:space="0" w:color="auto"/>
              <w:bottom w:val="nil"/>
              <w:right w:val="single" w:sz="8" w:space="0" w:color="auto"/>
            </w:tcBorders>
            <w:shd w:val="clear" w:color="auto" w:fill="auto"/>
            <w:noWrap/>
            <w:vAlign w:val="bottom"/>
            <w:hideMark/>
            <w:tcPrChange w:id="893" w:author="kei" w:date="2012-10-11T15:34: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894" w:author="kei" w:date="2012-10-11T15:34:00Z"/>
                <w:rFonts w:ascii="Arial" w:eastAsia="ＭＳ Ｐゴシック" w:hAnsi="Arial" w:cs="Arial"/>
                <w:color w:val="000000"/>
                <w:sz w:val="18"/>
                <w:szCs w:val="18"/>
                <w:lang w:eastAsia="ja-JP"/>
              </w:rPr>
              <w:pPrChange w:id="895"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896" w:author="kei" w:date="2012-10-11T15:34:00Z">
              <w:r w:rsidRPr="00BC72D5">
                <w:rPr>
                  <w:rFonts w:ascii="Arial" w:eastAsia="ＭＳ Ｐゴシック" w:hAnsi="Arial" w:cs="Arial"/>
                  <w:color w:val="000000"/>
                  <w:sz w:val="18"/>
                  <w:szCs w:val="18"/>
                  <w:lang w:eastAsia="ja-JP"/>
                </w:rPr>
                <w:t>DucksTakeOff</w:t>
              </w:r>
              <w:proofErr w:type="spellEnd"/>
            </w:ins>
          </w:p>
        </w:tc>
        <w:tc>
          <w:tcPr>
            <w:tcW w:w="800" w:type="dxa"/>
            <w:tcBorders>
              <w:top w:val="nil"/>
              <w:left w:val="single" w:sz="8" w:space="0" w:color="auto"/>
              <w:bottom w:val="nil"/>
              <w:right w:val="nil"/>
            </w:tcBorders>
            <w:shd w:val="clear" w:color="000000" w:fill="CCFFCC"/>
            <w:noWrap/>
            <w:vAlign w:val="bottom"/>
            <w:hideMark/>
            <w:tcPrChange w:id="897" w:author="kei" w:date="2012-10-11T15:34:00Z">
              <w:tcPr>
                <w:tcW w:w="800"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898" w:author="kei" w:date="2012-10-11T15:34:00Z"/>
                <w:rFonts w:ascii="Arial" w:eastAsia="ＭＳ Ｐゴシック" w:hAnsi="Arial" w:cs="Arial"/>
                <w:sz w:val="18"/>
                <w:szCs w:val="18"/>
                <w:lang w:eastAsia="ja-JP"/>
              </w:rPr>
              <w:pPrChange w:id="89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00" w:author="kei" w:date="2012-10-11T15:34:00Z">
              <w:r w:rsidRPr="00BC72D5">
                <w:rPr>
                  <w:rFonts w:ascii="Arial" w:eastAsia="ＭＳ Ｐゴシック" w:hAnsi="Arial" w:cs="Arial"/>
                  <w:sz w:val="18"/>
                  <w:szCs w:val="18"/>
                  <w:lang w:eastAsia="ja-JP"/>
                </w:rPr>
                <w:t>-8.2%</w:t>
              </w:r>
            </w:ins>
          </w:p>
        </w:tc>
        <w:tc>
          <w:tcPr>
            <w:tcW w:w="800" w:type="dxa"/>
            <w:tcBorders>
              <w:top w:val="nil"/>
              <w:left w:val="nil"/>
              <w:bottom w:val="nil"/>
              <w:right w:val="nil"/>
            </w:tcBorders>
            <w:shd w:val="clear" w:color="auto" w:fill="auto"/>
            <w:noWrap/>
            <w:vAlign w:val="bottom"/>
            <w:hideMark/>
            <w:tcPrChange w:id="901" w:author="kei" w:date="2012-10-11T15:34: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02" w:author="kei" w:date="2012-10-11T15:34:00Z"/>
                <w:rFonts w:ascii="Arial" w:eastAsia="ＭＳ Ｐゴシック" w:hAnsi="Arial" w:cs="Arial"/>
                <w:sz w:val="18"/>
                <w:szCs w:val="18"/>
                <w:lang w:eastAsia="ja-JP"/>
              </w:rPr>
              <w:pPrChange w:id="90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04" w:author="kei" w:date="2012-10-11T15:34:00Z">
              <w:r w:rsidRPr="00BC72D5">
                <w:rPr>
                  <w:rFonts w:ascii="Arial" w:eastAsia="ＭＳ Ｐゴシック" w:hAnsi="Arial" w:cs="Arial"/>
                  <w:sz w:val="18"/>
                  <w:szCs w:val="18"/>
                  <w:lang w:eastAsia="ja-JP"/>
                </w:rPr>
                <w:t>-2.0%</w:t>
              </w:r>
            </w:ins>
          </w:p>
        </w:tc>
        <w:tc>
          <w:tcPr>
            <w:tcW w:w="800" w:type="dxa"/>
            <w:tcBorders>
              <w:top w:val="nil"/>
              <w:left w:val="nil"/>
              <w:bottom w:val="nil"/>
              <w:right w:val="single" w:sz="8" w:space="0" w:color="auto"/>
            </w:tcBorders>
            <w:shd w:val="clear" w:color="auto" w:fill="auto"/>
            <w:noWrap/>
            <w:vAlign w:val="bottom"/>
            <w:hideMark/>
            <w:tcPrChange w:id="905" w:author="kei" w:date="2012-10-11T15:34: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06" w:author="kei" w:date="2012-10-11T15:34:00Z"/>
                <w:rFonts w:ascii="Arial" w:eastAsia="ＭＳ Ｐゴシック" w:hAnsi="Arial" w:cs="Arial"/>
                <w:sz w:val="18"/>
                <w:szCs w:val="18"/>
                <w:lang w:eastAsia="ja-JP"/>
              </w:rPr>
              <w:pPrChange w:id="90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08" w:author="kei" w:date="2012-10-11T15:34:00Z">
              <w:r w:rsidRPr="00BC72D5">
                <w:rPr>
                  <w:rFonts w:ascii="Arial" w:eastAsia="ＭＳ Ｐゴシック" w:hAnsi="Arial" w:cs="Arial"/>
                  <w:sz w:val="18"/>
                  <w:szCs w:val="18"/>
                  <w:lang w:eastAsia="ja-JP"/>
                </w:rPr>
                <w:t>-0.2%</w:t>
              </w:r>
            </w:ins>
          </w:p>
        </w:tc>
        <w:tc>
          <w:tcPr>
            <w:tcW w:w="901" w:type="dxa"/>
            <w:tcBorders>
              <w:top w:val="nil"/>
              <w:left w:val="single" w:sz="8" w:space="0" w:color="auto"/>
              <w:bottom w:val="nil"/>
              <w:right w:val="nil"/>
            </w:tcBorders>
            <w:shd w:val="clear" w:color="000000" w:fill="CCFFCC"/>
            <w:noWrap/>
            <w:vAlign w:val="bottom"/>
            <w:hideMark/>
            <w:tcPrChange w:id="909" w:author="kei" w:date="2012-10-11T15:34:00Z">
              <w:tcPr>
                <w:tcW w:w="901"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10" w:author="kei" w:date="2012-10-11T15:34:00Z"/>
                <w:rFonts w:ascii="Arial" w:eastAsia="ＭＳ Ｐゴシック" w:hAnsi="Arial" w:cs="Arial"/>
                <w:sz w:val="18"/>
                <w:szCs w:val="18"/>
                <w:lang w:eastAsia="ja-JP"/>
              </w:rPr>
              <w:pPrChange w:id="91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12" w:author="kei" w:date="2012-10-11T15:34:00Z">
              <w:r w:rsidRPr="00BC72D5">
                <w:rPr>
                  <w:rFonts w:ascii="Arial" w:eastAsia="ＭＳ Ｐゴシック" w:hAnsi="Arial" w:cs="Arial"/>
                  <w:sz w:val="18"/>
                  <w:szCs w:val="18"/>
                  <w:lang w:eastAsia="ja-JP"/>
                </w:rPr>
                <w:t>-18.7%</w:t>
              </w:r>
            </w:ins>
          </w:p>
        </w:tc>
        <w:tc>
          <w:tcPr>
            <w:tcW w:w="750" w:type="dxa"/>
            <w:tcBorders>
              <w:top w:val="nil"/>
              <w:left w:val="nil"/>
              <w:bottom w:val="nil"/>
              <w:right w:val="nil"/>
            </w:tcBorders>
            <w:shd w:val="clear" w:color="000000" w:fill="FFC7CE"/>
            <w:noWrap/>
            <w:vAlign w:val="bottom"/>
            <w:hideMark/>
            <w:tcPrChange w:id="913" w:author="kei" w:date="2012-10-11T15:34:00Z">
              <w:tcPr>
                <w:tcW w:w="750" w:type="dxa"/>
                <w:tcBorders>
                  <w:top w:val="nil"/>
                  <w:left w:val="nil"/>
                  <w:bottom w:val="nil"/>
                  <w:right w:val="nil"/>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14" w:author="kei" w:date="2012-10-11T15:34:00Z"/>
                <w:rFonts w:ascii="Arial" w:eastAsia="ＭＳ Ｐゴシック" w:hAnsi="Arial" w:cs="Arial"/>
                <w:sz w:val="18"/>
                <w:szCs w:val="18"/>
                <w:lang w:eastAsia="ja-JP"/>
              </w:rPr>
              <w:pPrChange w:id="91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16" w:author="kei" w:date="2012-10-11T15:34:00Z">
              <w:r w:rsidRPr="00BC72D5">
                <w:rPr>
                  <w:rFonts w:ascii="Arial" w:eastAsia="ＭＳ Ｐゴシック" w:hAnsi="Arial" w:cs="Arial"/>
                  <w:sz w:val="18"/>
                  <w:szCs w:val="18"/>
                  <w:lang w:eastAsia="ja-JP"/>
                </w:rPr>
                <w:t>5.3%</w:t>
              </w:r>
            </w:ins>
          </w:p>
        </w:tc>
        <w:tc>
          <w:tcPr>
            <w:tcW w:w="750" w:type="dxa"/>
            <w:tcBorders>
              <w:top w:val="nil"/>
              <w:left w:val="nil"/>
              <w:bottom w:val="nil"/>
              <w:right w:val="single" w:sz="8" w:space="0" w:color="auto"/>
            </w:tcBorders>
            <w:shd w:val="clear" w:color="auto" w:fill="auto"/>
            <w:noWrap/>
            <w:vAlign w:val="bottom"/>
            <w:hideMark/>
            <w:tcPrChange w:id="917" w:author="kei" w:date="2012-10-11T15:34:00Z">
              <w:tcPr>
                <w:tcW w:w="75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18" w:author="kei" w:date="2012-10-11T15:34:00Z"/>
                <w:rFonts w:ascii="Arial" w:eastAsia="ＭＳ Ｐゴシック" w:hAnsi="Arial" w:cs="Arial"/>
                <w:sz w:val="18"/>
                <w:szCs w:val="18"/>
                <w:lang w:eastAsia="ja-JP"/>
              </w:rPr>
              <w:pPrChange w:id="91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20" w:author="kei" w:date="2012-10-11T15:34:00Z">
              <w:r w:rsidRPr="00BC72D5">
                <w:rPr>
                  <w:rFonts w:ascii="Arial" w:eastAsia="ＭＳ Ｐゴシック" w:hAnsi="Arial" w:cs="Arial"/>
                  <w:sz w:val="18"/>
                  <w:szCs w:val="18"/>
                  <w:lang w:eastAsia="ja-JP"/>
                </w:rPr>
                <w:t>-1.3%</w:t>
              </w:r>
            </w:ins>
          </w:p>
        </w:tc>
        <w:tc>
          <w:tcPr>
            <w:tcW w:w="901" w:type="dxa"/>
            <w:tcBorders>
              <w:top w:val="nil"/>
              <w:left w:val="single" w:sz="8" w:space="0" w:color="auto"/>
              <w:bottom w:val="nil"/>
              <w:right w:val="nil"/>
            </w:tcBorders>
            <w:shd w:val="clear" w:color="000000" w:fill="CCFFCC"/>
            <w:noWrap/>
            <w:vAlign w:val="bottom"/>
            <w:hideMark/>
            <w:tcPrChange w:id="921" w:author="kei" w:date="2012-10-11T15:34:00Z">
              <w:tcPr>
                <w:tcW w:w="901"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22" w:author="kei" w:date="2012-10-11T15:34:00Z"/>
                <w:rFonts w:ascii="Arial" w:eastAsia="ＭＳ Ｐゴシック" w:hAnsi="Arial" w:cs="Arial"/>
                <w:sz w:val="18"/>
                <w:szCs w:val="18"/>
                <w:lang w:eastAsia="ja-JP"/>
              </w:rPr>
              <w:pPrChange w:id="92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24" w:author="kei" w:date="2012-10-11T15:34:00Z">
              <w:r w:rsidRPr="00BC72D5">
                <w:rPr>
                  <w:rFonts w:ascii="Arial" w:eastAsia="ＭＳ Ｐゴシック" w:hAnsi="Arial" w:cs="Arial"/>
                  <w:sz w:val="18"/>
                  <w:szCs w:val="18"/>
                  <w:lang w:eastAsia="ja-JP"/>
                </w:rPr>
                <w:t>-19.3%</w:t>
              </w:r>
            </w:ins>
          </w:p>
        </w:tc>
        <w:tc>
          <w:tcPr>
            <w:tcW w:w="750" w:type="dxa"/>
            <w:tcBorders>
              <w:top w:val="nil"/>
              <w:left w:val="nil"/>
              <w:bottom w:val="nil"/>
              <w:right w:val="nil"/>
            </w:tcBorders>
            <w:shd w:val="clear" w:color="auto" w:fill="auto"/>
            <w:noWrap/>
            <w:vAlign w:val="bottom"/>
            <w:hideMark/>
            <w:tcPrChange w:id="925" w:author="kei" w:date="2012-10-11T15:34:00Z">
              <w:tcPr>
                <w:tcW w:w="75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26" w:author="kei" w:date="2012-10-11T15:34:00Z"/>
                <w:rFonts w:ascii="Arial" w:eastAsia="ＭＳ Ｐゴシック" w:hAnsi="Arial" w:cs="Arial"/>
                <w:sz w:val="18"/>
                <w:szCs w:val="18"/>
                <w:lang w:eastAsia="ja-JP"/>
              </w:rPr>
              <w:pPrChange w:id="92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28" w:author="kei" w:date="2012-10-11T15:34:00Z">
              <w:r w:rsidRPr="00BC72D5">
                <w:rPr>
                  <w:rFonts w:ascii="Arial" w:eastAsia="ＭＳ Ｐゴシック" w:hAnsi="Arial" w:cs="Arial"/>
                  <w:sz w:val="18"/>
                  <w:szCs w:val="18"/>
                  <w:lang w:eastAsia="ja-JP"/>
                </w:rPr>
                <w:t>1.7%</w:t>
              </w:r>
            </w:ins>
          </w:p>
        </w:tc>
        <w:tc>
          <w:tcPr>
            <w:tcW w:w="750" w:type="dxa"/>
            <w:tcBorders>
              <w:top w:val="nil"/>
              <w:left w:val="nil"/>
              <w:bottom w:val="nil"/>
              <w:right w:val="single" w:sz="8" w:space="0" w:color="auto"/>
            </w:tcBorders>
            <w:shd w:val="clear" w:color="auto" w:fill="auto"/>
            <w:noWrap/>
            <w:vAlign w:val="bottom"/>
            <w:hideMark/>
            <w:tcPrChange w:id="929" w:author="kei" w:date="2012-10-11T15:34:00Z">
              <w:tcPr>
                <w:tcW w:w="75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30" w:author="kei" w:date="2012-10-11T15:34:00Z"/>
                <w:rFonts w:ascii="Arial" w:eastAsia="ＭＳ Ｐゴシック" w:hAnsi="Arial" w:cs="Arial"/>
                <w:sz w:val="18"/>
                <w:szCs w:val="18"/>
                <w:lang w:eastAsia="ja-JP"/>
              </w:rPr>
              <w:pPrChange w:id="93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32" w:author="kei" w:date="2012-10-11T15:34:00Z">
              <w:r w:rsidRPr="00BC72D5">
                <w:rPr>
                  <w:rFonts w:ascii="Arial" w:eastAsia="ＭＳ Ｐゴシック" w:hAnsi="Arial" w:cs="Arial"/>
                  <w:sz w:val="18"/>
                  <w:szCs w:val="18"/>
                  <w:lang w:eastAsia="ja-JP"/>
                </w:rPr>
                <w:t>0.7%</w:t>
              </w:r>
            </w:ins>
          </w:p>
        </w:tc>
      </w:tr>
      <w:tr w:rsidR="00BC72D5" w:rsidRPr="00BC72D5" w:rsidTr="00BC72D5">
        <w:trPr>
          <w:trHeight w:val="240"/>
          <w:jc w:val="center"/>
          <w:ins w:id="933" w:author="kei" w:date="2012-10-11T15:34:00Z"/>
          <w:trPrChange w:id="934" w:author="kei" w:date="2012-10-11T15:34:00Z">
            <w:trPr>
              <w:trHeight w:val="240"/>
            </w:trPr>
          </w:trPrChange>
        </w:trPr>
        <w:tc>
          <w:tcPr>
            <w:tcW w:w="1389" w:type="dxa"/>
            <w:tcBorders>
              <w:top w:val="nil"/>
              <w:left w:val="single" w:sz="8" w:space="0" w:color="auto"/>
              <w:bottom w:val="nil"/>
              <w:right w:val="single" w:sz="8" w:space="0" w:color="auto"/>
            </w:tcBorders>
            <w:shd w:val="clear" w:color="auto" w:fill="auto"/>
            <w:noWrap/>
            <w:vAlign w:val="bottom"/>
            <w:hideMark/>
            <w:tcPrChange w:id="935" w:author="kei" w:date="2012-10-11T15:34: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936" w:author="kei" w:date="2012-10-11T15:34:00Z"/>
                <w:rFonts w:ascii="Arial" w:eastAsia="ＭＳ Ｐゴシック" w:hAnsi="Arial" w:cs="Arial"/>
                <w:color w:val="000000"/>
                <w:sz w:val="18"/>
                <w:szCs w:val="18"/>
                <w:lang w:eastAsia="ja-JP"/>
              </w:rPr>
              <w:pPrChange w:id="937"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938" w:author="kei" w:date="2012-10-11T15:34:00Z">
              <w:r w:rsidRPr="00BC72D5">
                <w:rPr>
                  <w:rFonts w:ascii="Arial" w:eastAsia="ＭＳ Ｐゴシック" w:hAnsi="Arial" w:cs="Arial"/>
                  <w:color w:val="000000"/>
                  <w:sz w:val="18"/>
                  <w:szCs w:val="18"/>
                  <w:lang w:eastAsia="ja-JP"/>
                </w:rPr>
                <w:t>InToTree</w:t>
              </w:r>
              <w:proofErr w:type="spellEnd"/>
            </w:ins>
          </w:p>
        </w:tc>
        <w:tc>
          <w:tcPr>
            <w:tcW w:w="800" w:type="dxa"/>
            <w:tcBorders>
              <w:top w:val="nil"/>
              <w:left w:val="single" w:sz="8" w:space="0" w:color="auto"/>
              <w:bottom w:val="nil"/>
              <w:right w:val="nil"/>
            </w:tcBorders>
            <w:shd w:val="clear" w:color="000000" w:fill="CCFFCC"/>
            <w:noWrap/>
            <w:vAlign w:val="bottom"/>
            <w:hideMark/>
            <w:tcPrChange w:id="939" w:author="kei" w:date="2012-10-11T15:34:00Z">
              <w:tcPr>
                <w:tcW w:w="800"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40" w:author="kei" w:date="2012-10-11T15:34:00Z"/>
                <w:rFonts w:ascii="Arial" w:eastAsia="ＭＳ Ｐゴシック" w:hAnsi="Arial" w:cs="Arial"/>
                <w:sz w:val="18"/>
                <w:szCs w:val="18"/>
                <w:lang w:eastAsia="ja-JP"/>
              </w:rPr>
              <w:pPrChange w:id="94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42" w:author="kei" w:date="2012-10-11T15:34:00Z">
              <w:r w:rsidRPr="00BC72D5">
                <w:rPr>
                  <w:rFonts w:ascii="Arial" w:eastAsia="ＭＳ Ｐゴシック" w:hAnsi="Arial" w:cs="Arial"/>
                  <w:sz w:val="18"/>
                  <w:szCs w:val="18"/>
                  <w:lang w:eastAsia="ja-JP"/>
                </w:rPr>
                <w:t>-9.1%</w:t>
              </w:r>
            </w:ins>
          </w:p>
        </w:tc>
        <w:tc>
          <w:tcPr>
            <w:tcW w:w="800" w:type="dxa"/>
            <w:tcBorders>
              <w:top w:val="nil"/>
              <w:left w:val="nil"/>
              <w:bottom w:val="nil"/>
              <w:right w:val="nil"/>
            </w:tcBorders>
            <w:shd w:val="clear" w:color="000000" w:fill="CCFFCC"/>
            <w:noWrap/>
            <w:vAlign w:val="bottom"/>
            <w:hideMark/>
            <w:tcPrChange w:id="943" w:author="kei" w:date="2012-10-11T15:34: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44" w:author="kei" w:date="2012-10-11T15:34:00Z"/>
                <w:rFonts w:ascii="Arial" w:eastAsia="ＭＳ Ｐゴシック" w:hAnsi="Arial" w:cs="Arial"/>
                <w:sz w:val="18"/>
                <w:szCs w:val="18"/>
                <w:lang w:eastAsia="ja-JP"/>
              </w:rPr>
              <w:pPrChange w:id="94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46" w:author="kei" w:date="2012-10-11T15:34:00Z">
              <w:r w:rsidRPr="00BC72D5">
                <w:rPr>
                  <w:rFonts w:ascii="Arial" w:eastAsia="ＭＳ Ｐゴシック" w:hAnsi="Arial" w:cs="Arial"/>
                  <w:sz w:val="18"/>
                  <w:szCs w:val="18"/>
                  <w:lang w:eastAsia="ja-JP"/>
                </w:rPr>
                <w:t>-4.6%</w:t>
              </w:r>
            </w:ins>
          </w:p>
        </w:tc>
        <w:tc>
          <w:tcPr>
            <w:tcW w:w="800" w:type="dxa"/>
            <w:tcBorders>
              <w:top w:val="nil"/>
              <w:left w:val="nil"/>
              <w:bottom w:val="nil"/>
              <w:right w:val="single" w:sz="8" w:space="0" w:color="auto"/>
            </w:tcBorders>
            <w:shd w:val="clear" w:color="auto" w:fill="auto"/>
            <w:noWrap/>
            <w:vAlign w:val="bottom"/>
            <w:hideMark/>
            <w:tcPrChange w:id="947" w:author="kei" w:date="2012-10-11T15:34: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48" w:author="kei" w:date="2012-10-11T15:34:00Z"/>
                <w:rFonts w:ascii="Arial" w:eastAsia="ＭＳ Ｐゴシック" w:hAnsi="Arial" w:cs="Arial"/>
                <w:sz w:val="18"/>
                <w:szCs w:val="18"/>
                <w:lang w:eastAsia="ja-JP"/>
              </w:rPr>
              <w:pPrChange w:id="94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50" w:author="kei" w:date="2012-10-11T15:34:00Z">
              <w:r w:rsidRPr="00BC72D5">
                <w:rPr>
                  <w:rFonts w:ascii="Arial" w:eastAsia="ＭＳ Ｐゴシック" w:hAnsi="Arial" w:cs="Arial"/>
                  <w:sz w:val="18"/>
                  <w:szCs w:val="18"/>
                  <w:lang w:eastAsia="ja-JP"/>
                </w:rPr>
                <w:t>-1.3%</w:t>
              </w:r>
            </w:ins>
          </w:p>
        </w:tc>
        <w:tc>
          <w:tcPr>
            <w:tcW w:w="901" w:type="dxa"/>
            <w:tcBorders>
              <w:top w:val="nil"/>
              <w:left w:val="single" w:sz="8" w:space="0" w:color="auto"/>
              <w:bottom w:val="nil"/>
              <w:right w:val="nil"/>
            </w:tcBorders>
            <w:shd w:val="clear" w:color="000000" w:fill="CCFFCC"/>
            <w:noWrap/>
            <w:vAlign w:val="bottom"/>
            <w:hideMark/>
            <w:tcPrChange w:id="951" w:author="kei" w:date="2012-10-11T15:34:00Z">
              <w:tcPr>
                <w:tcW w:w="901"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52" w:author="kei" w:date="2012-10-11T15:34:00Z"/>
                <w:rFonts w:ascii="Arial" w:eastAsia="ＭＳ Ｐゴシック" w:hAnsi="Arial" w:cs="Arial"/>
                <w:sz w:val="18"/>
                <w:szCs w:val="18"/>
                <w:lang w:eastAsia="ja-JP"/>
              </w:rPr>
              <w:pPrChange w:id="95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54" w:author="kei" w:date="2012-10-11T15:34:00Z">
              <w:r w:rsidRPr="00BC72D5">
                <w:rPr>
                  <w:rFonts w:ascii="Arial" w:eastAsia="ＭＳ Ｐゴシック" w:hAnsi="Arial" w:cs="Arial"/>
                  <w:sz w:val="18"/>
                  <w:szCs w:val="18"/>
                  <w:lang w:eastAsia="ja-JP"/>
                </w:rPr>
                <w:t>-18.9%</w:t>
              </w:r>
            </w:ins>
          </w:p>
        </w:tc>
        <w:tc>
          <w:tcPr>
            <w:tcW w:w="750" w:type="dxa"/>
            <w:tcBorders>
              <w:top w:val="nil"/>
              <w:left w:val="nil"/>
              <w:bottom w:val="nil"/>
              <w:right w:val="nil"/>
            </w:tcBorders>
            <w:shd w:val="clear" w:color="auto" w:fill="auto"/>
            <w:noWrap/>
            <w:vAlign w:val="bottom"/>
            <w:hideMark/>
            <w:tcPrChange w:id="955" w:author="kei" w:date="2012-10-11T15:34:00Z">
              <w:tcPr>
                <w:tcW w:w="75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56" w:author="kei" w:date="2012-10-11T15:34:00Z"/>
                <w:rFonts w:ascii="Arial" w:eastAsia="ＭＳ Ｐゴシック" w:hAnsi="Arial" w:cs="Arial"/>
                <w:sz w:val="18"/>
                <w:szCs w:val="18"/>
                <w:lang w:eastAsia="ja-JP"/>
              </w:rPr>
              <w:pPrChange w:id="95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58" w:author="kei" w:date="2012-10-11T15:34:00Z">
              <w:r w:rsidRPr="00BC72D5">
                <w:rPr>
                  <w:rFonts w:ascii="Arial" w:eastAsia="ＭＳ Ｐゴシック" w:hAnsi="Arial" w:cs="Arial"/>
                  <w:sz w:val="18"/>
                  <w:szCs w:val="18"/>
                  <w:lang w:eastAsia="ja-JP"/>
                </w:rPr>
                <w:t>1.0%</w:t>
              </w:r>
            </w:ins>
          </w:p>
        </w:tc>
        <w:tc>
          <w:tcPr>
            <w:tcW w:w="750" w:type="dxa"/>
            <w:tcBorders>
              <w:top w:val="nil"/>
              <w:left w:val="nil"/>
              <w:bottom w:val="nil"/>
              <w:right w:val="single" w:sz="8" w:space="0" w:color="auto"/>
            </w:tcBorders>
            <w:shd w:val="clear" w:color="000000" w:fill="FFC7CE"/>
            <w:noWrap/>
            <w:vAlign w:val="bottom"/>
            <w:hideMark/>
            <w:tcPrChange w:id="959" w:author="kei" w:date="2012-10-11T15:34:00Z">
              <w:tcPr>
                <w:tcW w:w="750" w:type="dxa"/>
                <w:tcBorders>
                  <w:top w:val="nil"/>
                  <w:left w:val="nil"/>
                  <w:bottom w:val="nil"/>
                  <w:right w:val="single" w:sz="8" w:space="0" w:color="auto"/>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60" w:author="kei" w:date="2012-10-11T15:34:00Z"/>
                <w:rFonts w:ascii="Arial" w:eastAsia="ＭＳ Ｐゴシック" w:hAnsi="Arial" w:cs="Arial"/>
                <w:sz w:val="18"/>
                <w:szCs w:val="18"/>
                <w:lang w:eastAsia="ja-JP"/>
              </w:rPr>
              <w:pPrChange w:id="96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62" w:author="kei" w:date="2012-10-11T15:34:00Z">
              <w:r w:rsidRPr="00BC72D5">
                <w:rPr>
                  <w:rFonts w:ascii="Arial" w:eastAsia="ＭＳ Ｐゴシック" w:hAnsi="Arial" w:cs="Arial"/>
                  <w:sz w:val="18"/>
                  <w:szCs w:val="18"/>
                  <w:lang w:eastAsia="ja-JP"/>
                </w:rPr>
                <w:t>4.6%</w:t>
              </w:r>
            </w:ins>
          </w:p>
        </w:tc>
        <w:tc>
          <w:tcPr>
            <w:tcW w:w="901" w:type="dxa"/>
            <w:tcBorders>
              <w:top w:val="nil"/>
              <w:left w:val="single" w:sz="8" w:space="0" w:color="auto"/>
              <w:bottom w:val="nil"/>
              <w:right w:val="nil"/>
            </w:tcBorders>
            <w:shd w:val="clear" w:color="000000" w:fill="CCFFCC"/>
            <w:noWrap/>
            <w:vAlign w:val="bottom"/>
            <w:hideMark/>
            <w:tcPrChange w:id="963" w:author="kei" w:date="2012-10-11T15:34:00Z">
              <w:tcPr>
                <w:tcW w:w="901"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64" w:author="kei" w:date="2012-10-11T15:34:00Z"/>
                <w:rFonts w:ascii="Arial" w:eastAsia="ＭＳ Ｐゴシック" w:hAnsi="Arial" w:cs="Arial"/>
                <w:sz w:val="18"/>
                <w:szCs w:val="18"/>
                <w:lang w:eastAsia="ja-JP"/>
              </w:rPr>
              <w:pPrChange w:id="96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66" w:author="kei" w:date="2012-10-11T15:34:00Z">
              <w:r w:rsidRPr="00BC72D5">
                <w:rPr>
                  <w:rFonts w:ascii="Arial" w:eastAsia="ＭＳ Ｐゴシック" w:hAnsi="Arial" w:cs="Arial"/>
                  <w:sz w:val="18"/>
                  <w:szCs w:val="18"/>
                  <w:lang w:eastAsia="ja-JP"/>
                </w:rPr>
                <w:t>-22.5%</w:t>
              </w:r>
            </w:ins>
          </w:p>
        </w:tc>
        <w:tc>
          <w:tcPr>
            <w:tcW w:w="750" w:type="dxa"/>
            <w:tcBorders>
              <w:top w:val="nil"/>
              <w:left w:val="nil"/>
              <w:bottom w:val="nil"/>
              <w:right w:val="nil"/>
            </w:tcBorders>
            <w:shd w:val="clear" w:color="auto" w:fill="auto"/>
            <w:noWrap/>
            <w:vAlign w:val="bottom"/>
            <w:hideMark/>
            <w:tcPrChange w:id="967" w:author="kei" w:date="2012-10-11T15:34:00Z">
              <w:tcPr>
                <w:tcW w:w="75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68" w:author="kei" w:date="2012-10-11T15:34:00Z"/>
                <w:rFonts w:ascii="Arial" w:eastAsia="ＭＳ Ｐゴシック" w:hAnsi="Arial" w:cs="Arial"/>
                <w:sz w:val="18"/>
                <w:szCs w:val="18"/>
                <w:lang w:eastAsia="ja-JP"/>
              </w:rPr>
              <w:pPrChange w:id="96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70" w:author="kei" w:date="2012-10-11T15:34:00Z">
              <w:r w:rsidRPr="00BC72D5">
                <w:rPr>
                  <w:rFonts w:ascii="Arial" w:eastAsia="ＭＳ Ｐゴシック" w:hAnsi="Arial" w:cs="Arial"/>
                  <w:sz w:val="18"/>
                  <w:szCs w:val="18"/>
                  <w:lang w:eastAsia="ja-JP"/>
                </w:rPr>
                <w:t>0.7%</w:t>
              </w:r>
            </w:ins>
          </w:p>
        </w:tc>
        <w:tc>
          <w:tcPr>
            <w:tcW w:w="750" w:type="dxa"/>
            <w:tcBorders>
              <w:top w:val="nil"/>
              <w:left w:val="nil"/>
              <w:bottom w:val="nil"/>
              <w:right w:val="single" w:sz="8" w:space="0" w:color="auto"/>
            </w:tcBorders>
            <w:shd w:val="clear" w:color="auto" w:fill="auto"/>
            <w:noWrap/>
            <w:vAlign w:val="bottom"/>
            <w:hideMark/>
            <w:tcPrChange w:id="971" w:author="kei" w:date="2012-10-11T15:34:00Z">
              <w:tcPr>
                <w:tcW w:w="75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72" w:author="kei" w:date="2012-10-11T15:34:00Z"/>
                <w:rFonts w:ascii="Arial" w:eastAsia="ＭＳ Ｐゴシック" w:hAnsi="Arial" w:cs="Arial"/>
                <w:sz w:val="18"/>
                <w:szCs w:val="18"/>
                <w:lang w:eastAsia="ja-JP"/>
              </w:rPr>
              <w:pPrChange w:id="97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74" w:author="kei" w:date="2012-10-11T15:34:00Z">
              <w:r w:rsidRPr="00BC72D5">
                <w:rPr>
                  <w:rFonts w:ascii="Arial" w:eastAsia="ＭＳ Ｐゴシック" w:hAnsi="Arial" w:cs="Arial"/>
                  <w:sz w:val="18"/>
                  <w:szCs w:val="18"/>
                  <w:lang w:eastAsia="ja-JP"/>
                </w:rPr>
                <w:t>1.7%</w:t>
              </w:r>
            </w:ins>
          </w:p>
        </w:tc>
      </w:tr>
      <w:tr w:rsidR="00BC72D5" w:rsidRPr="00BC72D5" w:rsidTr="00BC72D5">
        <w:trPr>
          <w:trHeight w:val="255"/>
          <w:jc w:val="center"/>
          <w:ins w:id="975" w:author="kei" w:date="2012-10-11T15:34:00Z"/>
          <w:trPrChange w:id="976" w:author="kei" w:date="2012-10-11T15:34:00Z">
            <w:trPr>
              <w:trHeight w:val="255"/>
            </w:trPr>
          </w:trPrChange>
        </w:trPr>
        <w:tc>
          <w:tcPr>
            <w:tcW w:w="1389" w:type="dxa"/>
            <w:tcBorders>
              <w:top w:val="nil"/>
              <w:left w:val="single" w:sz="8" w:space="0" w:color="auto"/>
              <w:bottom w:val="nil"/>
              <w:right w:val="single" w:sz="8" w:space="0" w:color="auto"/>
            </w:tcBorders>
            <w:shd w:val="clear" w:color="auto" w:fill="auto"/>
            <w:noWrap/>
            <w:vAlign w:val="bottom"/>
            <w:hideMark/>
            <w:tcPrChange w:id="977" w:author="kei" w:date="2012-10-11T15:34: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978" w:author="kei" w:date="2012-10-11T15:34:00Z"/>
                <w:rFonts w:ascii="Arial" w:eastAsia="ＭＳ Ｐゴシック" w:hAnsi="Arial" w:cs="Arial"/>
                <w:color w:val="000000"/>
                <w:sz w:val="18"/>
                <w:szCs w:val="18"/>
                <w:lang w:eastAsia="ja-JP"/>
              </w:rPr>
              <w:pPrChange w:id="979"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980" w:author="kei" w:date="2012-10-11T15:34:00Z">
              <w:r w:rsidRPr="00BC72D5">
                <w:rPr>
                  <w:rFonts w:ascii="Arial" w:eastAsia="ＭＳ Ｐゴシック" w:hAnsi="Arial" w:cs="Arial"/>
                  <w:color w:val="000000"/>
                  <w:sz w:val="18"/>
                  <w:szCs w:val="18"/>
                  <w:lang w:eastAsia="ja-JP"/>
                </w:rPr>
                <w:t>OldTownCross</w:t>
              </w:r>
              <w:proofErr w:type="spellEnd"/>
            </w:ins>
          </w:p>
        </w:tc>
        <w:tc>
          <w:tcPr>
            <w:tcW w:w="800" w:type="dxa"/>
            <w:tcBorders>
              <w:top w:val="nil"/>
              <w:left w:val="single" w:sz="8" w:space="0" w:color="auto"/>
              <w:bottom w:val="nil"/>
              <w:right w:val="nil"/>
            </w:tcBorders>
            <w:shd w:val="clear" w:color="000000" w:fill="CCFFCC"/>
            <w:noWrap/>
            <w:vAlign w:val="bottom"/>
            <w:hideMark/>
            <w:tcPrChange w:id="981" w:author="kei" w:date="2012-10-11T15:34:00Z">
              <w:tcPr>
                <w:tcW w:w="800"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82" w:author="kei" w:date="2012-10-11T15:34:00Z"/>
                <w:rFonts w:ascii="Arial" w:eastAsia="ＭＳ Ｐゴシック" w:hAnsi="Arial" w:cs="Arial"/>
                <w:sz w:val="18"/>
                <w:szCs w:val="18"/>
                <w:lang w:eastAsia="ja-JP"/>
              </w:rPr>
              <w:pPrChange w:id="98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84" w:author="kei" w:date="2012-10-11T15:34:00Z">
              <w:r w:rsidRPr="00BC72D5">
                <w:rPr>
                  <w:rFonts w:ascii="Arial" w:eastAsia="ＭＳ Ｐゴシック" w:hAnsi="Arial" w:cs="Arial"/>
                  <w:sz w:val="18"/>
                  <w:szCs w:val="18"/>
                  <w:lang w:eastAsia="ja-JP"/>
                </w:rPr>
                <w:t>-7.4%</w:t>
              </w:r>
            </w:ins>
          </w:p>
        </w:tc>
        <w:tc>
          <w:tcPr>
            <w:tcW w:w="800" w:type="dxa"/>
            <w:tcBorders>
              <w:top w:val="nil"/>
              <w:left w:val="nil"/>
              <w:bottom w:val="nil"/>
              <w:right w:val="nil"/>
            </w:tcBorders>
            <w:shd w:val="clear" w:color="auto" w:fill="auto"/>
            <w:noWrap/>
            <w:vAlign w:val="bottom"/>
            <w:hideMark/>
            <w:tcPrChange w:id="985" w:author="kei" w:date="2012-10-11T15:34: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86" w:author="kei" w:date="2012-10-11T15:34:00Z"/>
                <w:rFonts w:ascii="Arial" w:eastAsia="ＭＳ Ｐゴシック" w:hAnsi="Arial" w:cs="Arial"/>
                <w:sz w:val="18"/>
                <w:szCs w:val="18"/>
                <w:lang w:eastAsia="ja-JP"/>
              </w:rPr>
              <w:pPrChange w:id="98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88" w:author="kei" w:date="2012-10-11T15:34:00Z">
              <w:r w:rsidRPr="00BC72D5">
                <w:rPr>
                  <w:rFonts w:ascii="Arial" w:eastAsia="ＭＳ Ｐゴシック" w:hAnsi="Arial" w:cs="Arial"/>
                  <w:sz w:val="18"/>
                  <w:szCs w:val="18"/>
                  <w:lang w:eastAsia="ja-JP"/>
                </w:rPr>
                <w:t>-2.5%</w:t>
              </w:r>
            </w:ins>
          </w:p>
        </w:tc>
        <w:tc>
          <w:tcPr>
            <w:tcW w:w="800" w:type="dxa"/>
            <w:tcBorders>
              <w:top w:val="nil"/>
              <w:left w:val="nil"/>
              <w:bottom w:val="nil"/>
              <w:right w:val="single" w:sz="8" w:space="0" w:color="auto"/>
            </w:tcBorders>
            <w:shd w:val="clear" w:color="auto" w:fill="auto"/>
            <w:noWrap/>
            <w:vAlign w:val="bottom"/>
            <w:hideMark/>
            <w:tcPrChange w:id="989" w:author="kei" w:date="2012-10-11T15:34: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90" w:author="kei" w:date="2012-10-11T15:34:00Z"/>
                <w:rFonts w:ascii="Arial" w:eastAsia="ＭＳ Ｐゴシック" w:hAnsi="Arial" w:cs="Arial"/>
                <w:sz w:val="18"/>
                <w:szCs w:val="18"/>
                <w:lang w:eastAsia="ja-JP"/>
              </w:rPr>
              <w:pPrChange w:id="99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92" w:author="kei" w:date="2012-10-11T15:34:00Z">
              <w:r w:rsidRPr="00BC72D5">
                <w:rPr>
                  <w:rFonts w:ascii="Arial" w:eastAsia="ＭＳ Ｐゴシック" w:hAnsi="Arial" w:cs="Arial"/>
                  <w:sz w:val="18"/>
                  <w:szCs w:val="18"/>
                  <w:lang w:eastAsia="ja-JP"/>
                </w:rPr>
                <w:t>-2.0%</w:t>
              </w:r>
            </w:ins>
          </w:p>
        </w:tc>
        <w:tc>
          <w:tcPr>
            <w:tcW w:w="901" w:type="dxa"/>
            <w:tcBorders>
              <w:top w:val="nil"/>
              <w:left w:val="single" w:sz="8" w:space="0" w:color="auto"/>
              <w:bottom w:val="nil"/>
              <w:right w:val="nil"/>
            </w:tcBorders>
            <w:shd w:val="clear" w:color="000000" w:fill="CCFFCC"/>
            <w:noWrap/>
            <w:vAlign w:val="bottom"/>
            <w:hideMark/>
            <w:tcPrChange w:id="993" w:author="kei" w:date="2012-10-11T15:34:00Z">
              <w:tcPr>
                <w:tcW w:w="901"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94" w:author="kei" w:date="2012-10-11T15:34:00Z"/>
                <w:rFonts w:ascii="Arial" w:eastAsia="ＭＳ Ｐゴシック" w:hAnsi="Arial" w:cs="Arial"/>
                <w:sz w:val="18"/>
                <w:szCs w:val="18"/>
                <w:lang w:eastAsia="ja-JP"/>
              </w:rPr>
              <w:pPrChange w:id="99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996" w:author="kei" w:date="2012-10-11T15:34:00Z">
              <w:r w:rsidRPr="00BC72D5">
                <w:rPr>
                  <w:rFonts w:ascii="Arial" w:eastAsia="ＭＳ Ｐゴシック" w:hAnsi="Arial" w:cs="Arial"/>
                  <w:sz w:val="18"/>
                  <w:szCs w:val="18"/>
                  <w:lang w:eastAsia="ja-JP"/>
                </w:rPr>
                <w:t>-11.0%</w:t>
              </w:r>
            </w:ins>
          </w:p>
        </w:tc>
        <w:tc>
          <w:tcPr>
            <w:tcW w:w="750" w:type="dxa"/>
            <w:tcBorders>
              <w:top w:val="nil"/>
              <w:left w:val="nil"/>
              <w:bottom w:val="nil"/>
              <w:right w:val="nil"/>
            </w:tcBorders>
            <w:shd w:val="clear" w:color="auto" w:fill="auto"/>
            <w:noWrap/>
            <w:vAlign w:val="bottom"/>
            <w:hideMark/>
            <w:tcPrChange w:id="997" w:author="kei" w:date="2012-10-11T15:34:00Z">
              <w:tcPr>
                <w:tcW w:w="75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998" w:author="kei" w:date="2012-10-11T15:34:00Z"/>
                <w:rFonts w:ascii="Arial" w:eastAsia="ＭＳ Ｐゴシック" w:hAnsi="Arial" w:cs="Arial"/>
                <w:sz w:val="18"/>
                <w:szCs w:val="18"/>
                <w:lang w:eastAsia="ja-JP"/>
              </w:rPr>
              <w:pPrChange w:id="99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00" w:author="kei" w:date="2012-10-11T15:34:00Z">
              <w:r w:rsidRPr="00BC72D5">
                <w:rPr>
                  <w:rFonts w:ascii="Arial" w:eastAsia="ＭＳ Ｐゴシック" w:hAnsi="Arial" w:cs="Arial"/>
                  <w:sz w:val="18"/>
                  <w:szCs w:val="18"/>
                  <w:lang w:eastAsia="ja-JP"/>
                </w:rPr>
                <w:t>-0.2%</w:t>
              </w:r>
            </w:ins>
          </w:p>
        </w:tc>
        <w:tc>
          <w:tcPr>
            <w:tcW w:w="750" w:type="dxa"/>
            <w:tcBorders>
              <w:top w:val="nil"/>
              <w:left w:val="nil"/>
              <w:bottom w:val="nil"/>
              <w:right w:val="single" w:sz="8" w:space="0" w:color="auto"/>
            </w:tcBorders>
            <w:shd w:val="clear" w:color="auto" w:fill="auto"/>
            <w:noWrap/>
            <w:vAlign w:val="bottom"/>
            <w:hideMark/>
            <w:tcPrChange w:id="1001" w:author="kei" w:date="2012-10-11T15:34:00Z">
              <w:tcPr>
                <w:tcW w:w="75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02" w:author="kei" w:date="2012-10-11T15:34:00Z"/>
                <w:rFonts w:ascii="Arial" w:eastAsia="ＭＳ Ｐゴシック" w:hAnsi="Arial" w:cs="Arial"/>
                <w:sz w:val="18"/>
                <w:szCs w:val="18"/>
                <w:lang w:eastAsia="ja-JP"/>
              </w:rPr>
              <w:pPrChange w:id="100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04" w:author="kei" w:date="2012-10-11T15:34:00Z">
              <w:r w:rsidRPr="00BC72D5">
                <w:rPr>
                  <w:rFonts w:ascii="Arial" w:eastAsia="ＭＳ Ｐゴシック" w:hAnsi="Arial" w:cs="Arial"/>
                  <w:sz w:val="18"/>
                  <w:szCs w:val="18"/>
                  <w:lang w:eastAsia="ja-JP"/>
                </w:rPr>
                <w:t>0.4%</w:t>
              </w:r>
            </w:ins>
          </w:p>
        </w:tc>
        <w:tc>
          <w:tcPr>
            <w:tcW w:w="901" w:type="dxa"/>
            <w:tcBorders>
              <w:top w:val="nil"/>
              <w:left w:val="single" w:sz="8" w:space="0" w:color="auto"/>
              <w:bottom w:val="nil"/>
              <w:right w:val="nil"/>
            </w:tcBorders>
            <w:shd w:val="clear" w:color="000000" w:fill="CCFFCC"/>
            <w:noWrap/>
            <w:vAlign w:val="bottom"/>
            <w:hideMark/>
            <w:tcPrChange w:id="1005" w:author="kei" w:date="2012-10-11T15:34:00Z">
              <w:tcPr>
                <w:tcW w:w="901" w:type="dxa"/>
                <w:tcBorders>
                  <w:top w:val="nil"/>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06" w:author="kei" w:date="2012-10-11T15:34:00Z"/>
                <w:rFonts w:ascii="Arial" w:eastAsia="ＭＳ Ｐゴシック" w:hAnsi="Arial" w:cs="Arial"/>
                <w:sz w:val="18"/>
                <w:szCs w:val="18"/>
                <w:lang w:eastAsia="ja-JP"/>
              </w:rPr>
              <w:pPrChange w:id="100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08" w:author="kei" w:date="2012-10-11T15:34:00Z">
              <w:r w:rsidRPr="00BC72D5">
                <w:rPr>
                  <w:rFonts w:ascii="Arial" w:eastAsia="ＭＳ Ｐゴシック" w:hAnsi="Arial" w:cs="Arial"/>
                  <w:sz w:val="18"/>
                  <w:szCs w:val="18"/>
                  <w:lang w:eastAsia="ja-JP"/>
                </w:rPr>
                <w:t>-10.7%</w:t>
              </w:r>
            </w:ins>
          </w:p>
        </w:tc>
        <w:tc>
          <w:tcPr>
            <w:tcW w:w="750" w:type="dxa"/>
            <w:tcBorders>
              <w:top w:val="nil"/>
              <w:left w:val="nil"/>
              <w:bottom w:val="nil"/>
              <w:right w:val="nil"/>
            </w:tcBorders>
            <w:shd w:val="clear" w:color="auto" w:fill="auto"/>
            <w:noWrap/>
            <w:vAlign w:val="bottom"/>
            <w:hideMark/>
            <w:tcPrChange w:id="1009" w:author="kei" w:date="2012-10-11T15:34:00Z">
              <w:tcPr>
                <w:tcW w:w="75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10" w:author="kei" w:date="2012-10-11T15:34:00Z"/>
                <w:rFonts w:ascii="Arial" w:eastAsia="ＭＳ Ｐゴシック" w:hAnsi="Arial" w:cs="Arial"/>
                <w:sz w:val="18"/>
                <w:szCs w:val="18"/>
                <w:lang w:eastAsia="ja-JP"/>
              </w:rPr>
              <w:pPrChange w:id="101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12" w:author="kei" w:date="2012-10-11T15:34:00Z">
              <w:r w:rsidRPr="00BC72D5">
                <w:rPr>
                  <w:rFonts w:ascii="Arial" w:eastAsia="ＭＳ Ｐゴシック" w:hAnsi="Arial" w:cs="Arial"/>
                  <w:sz w:val="18"/>
                  <w:szCs w:val="18"/>
                  <w:lang w:eastAsia="ja-JP"/>
                </w:rPr>
                <w:t>0.9%</w:t>
              </w:r>
            </w:ins>
          </w:p>
        </w:tc>
        <w:tc>
          <w:tcPr>
            <w:tcW w:w="750" w:type="dxa"/>
            <w:tcBorders>
              <w:top w:val="nil"/>
              <w:left w:val="nil"/>
              <w:bottom w:val="nil"/>
              <w:right w:val="single" w:sz="8" w:space="0" w:color="auto"/>
            </w:tcBorders>
            <w:shd w:val="clear" w:color="auto" w:fill="auto"/>
            <w:noWrap/>
            <w:vAlign w:val="bottom"/>
            <w:hideMark/>
            <w:tcPrChange w:id="1013" w:author="kei" w:date="2012-10-11T15:34:00Z">
              <w:tcPr>
                <w:tcW w:w="75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14" w:author="kei" w:date="2012-10-11T15:34:00Z"/>
                <w:rFonts w:ascii="Arial" w:eastAsia="ＭＳ Ｐゴシック" w:hAnsi="Arial" w:cs="Arial"/>
                <w:sz w:val="18"/>
                <w:szCs w:val="18"/>
                <w:lang w:eastAsia="ja-JP"/>
              </w:rPr>
              <w:pPrChange w:id="101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16" w:author="kei" w:date="2012-10-11T15:34:00Z">
              <w:r w:rsidRPr="00BC72D5">
                <w:rPr>
                  <w:rFonts w:ascii="Arial" w:eastAsia="ＭＳ Ｐゴシック" w:hAnsi="Arial" w:cs="Arial"/>
                  <w:sz w:val="18"/>
                  <w:szCs w:val="18"/>
                  <w:lang w:eastAsia="ja-JP"/>
                </w:rPr>
                <w:t>2.1%</w:t>
              </w:r>
            </w:ins>
          </w:p>
        </w:tc>
      </w:tr>
      <w:tr w:rsidR="00BC72D5" w:rsidRPr="00BC72D5" w:rsidTr="00BC72D5">
        <w:trPr>
          <w:trHeight w:val="255"/>
          <w:jc w:val="center"/>
          <w:ins w:id="1017" w:author="kei" w:date="2012-10-11T15:34:00Z"/>
          <w:trPrChange w:id="1018" w:author="kei" w:date="2012-10-11T15:34:00Z">
            <w:trPr>
              <w:trHeight w:val="255"/>
            </w:trPr>
          </w:trPrChange>
        </w:trPr>
        <w:tc>
          <w:tcPr>
            <w:tcW w:w="1389" w:type="dxa"/>
            <w:tcBorders>
              <w:top w:val="single" w:sz="8" w:space="0" w:color="auto"/>
              <w:left w:val="single" w:sz="8" w:space="0" w:color="auto"/>
              <w:bottom w:val="nil"/>
              <w:right w:val="single" w:sz="8" w:space="0" w:color="auto"/>
            </w:tcBorders>
            <w:shd w:val="clear" w:color="auto" w:fill="auto"/>
            <w:noWrap/>
            <w:vAlign w:val="bottom"/>
            <w:hideMark/>
            <w:tcPrChange w:id="1019" w:author="kei" w:date="2012-10-11T15:34:00Z">
              <w:tcPr>
                <w:tcW w:w="138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1020" w:author="kei" w:date="2012-10-11T15:34:00Z"/>
                <w:rFonts w:ascii="Arial" w:eastAsia="ＭＳ Ｐゴシック" w:hAnsi="Arial" w:cs="Arial"/>
                <w:b/>
                <w:bCs/>
                <w:color w:val="000000"/>
                <w:sz w:val="18"/>
                <w:szCs w:val="18"/>
                <w:lang w:eastAsia="ja-JP"/>
              </w:rPr>
              <w:pPrChange w:id="1021" w:author="kei" w:date="2012-10-11T15:36:00Z">
                <w:pPr>
                  <w:tabs>
                    <w:tab w:val="clear" w:pos="360"/>
                    <w:tab w:val="clear" w:pos="720"/>
                    <w:tab w:val="clear" w:pos="1080"/>
                    <w:tab w:val="clear" w:pos="1440"/>
                  </w:tabs>
                  <w:overflowPunct/>
                  <w:autoSpaceDE/>
                  <w:autoSpaceDN/>
                  <w:adjustRightInd/>
                  <w:spacing w:before="0"/>
                  <w:textAlignment w:val="auto"/>
                </w:pPr>
              </w:pPrChange>
            </w:pPr>
            <w:ins w:id="1022" w:author="kei" w:date="2012-10-11T15:34:00Z">
              <w:r w:rsidRPr="00BC72D5">
                <w:rPr>
                  <w:rFonts w:ascii="Arial" w:eastAsia="ＭＳ Ｐゴシック" w:hAnsi="Arial" w:cs="Arial"/>
                  <w:b/>
                  <w:bCs/>
                  <w:color w:val="000000"/>
                  <w:sz w:val="18"/>
                  <w:szCs w:val="18"/>
                  <w:lang w:eastAsia="ja-JP"/>
                </w:rPr>
                <w:t>Overall</w:t>
              </w:r>
            </w:ins>
          </w:p>
        </w:tc>
        <w:tc>
          <w:tcPr>
            <w:tcW w:w="800" w:type="dxa"/>
            <w:tcBorders>
              <w:top w:val="single" w:sz="8" w:space="0" w:color="auto"/>
              <w:left w:val="nil"/>
              <w:bottom w:val="nil"/>
              <w:right w:val="nil"/>
            </w:tcBorders>
            <w:shd w:val="clear" w:color="000000" w:fill="CCFFCC"/>
            <w:noWrap/>
            <w:vAlign w:val="bottom"/>
            <w:hideMark/>
            <w:tcPrChange w:id="1023" w:author="kei" w:date="2012-10-11T15:34:00Z">
              <w:tcPr>
                <w:tcW w:w="800" w:type="dxa"/>
                <w:tcBorders>
                  <w:top w:val="single" w:sz="8" w:space="0" w:color="auto"/>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24" w:author="kei" w:date="2012-10-11T15:34:00Z"/>
                <w:rFonts w:ascii="Arial" w:eastAsia="ＭＳ Ｐゴシック" w:hAnsi="Arial" w:cs="Arial"/>
                <w:sz w:val="18"/>
                <w:szCs w:val="18"/>
                <w:lang w:eastAsia="ja-JP"/>
              </w:rPr>
              <w:pPrChange w:id="102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26" w:author="kei" w:date="2012-10-11T15:34:00Z">
              <w:r w:rsidRPr="00BC72D5">
                <w:rPr>
                  <w:rFonts w:ascii="Arial" w:eastAsia="ＭＳ Ｐゴシック" w:hAnsi="Arial" w:cs="Arial"/>
                  <w:sz w:val="18"/>
                  <w:szCs w:val="18"/>
                  <w:lang w:eastAsia="ja-JP"/>
                </w:rPr>
                <w:t>-8.3%</w:t>
              </w:r>
            </w:ins>
          </w:p>
        </w:tc>
        <w:tc>
          <w:tcPr>
            <w:tcW w:w="800" w:type="dxa"/>
            <w:tcBorders>
              <w:top w:val="single" w:sz="8" w:space="0" w:color="auto"/>
              <w:left w:val="nil"/>
              <w:bottom w:val="single" w:sz="8" w:space="0" w:color="auto"/>
              <w:right w:val="nil"/>
            </w:tcBorders>
            <w:shd w:val="clear" w:color="000000" w:fill="CCFFCC"/>
            <w:noWrap/>
            <w:vAlign w:val="bottom"/>
            <w:hideMark/>
            <w:tcPrChange w:id="1027" w:author="kei" w:date="2012-10-11T15:34:00Z">
              <w:tcPr>
                <w:tcW w:w="800" w:type="dxa"/>
                <w:tcBorders>
                  <w:top w:val="single" w:sz="8" w:space="0" w:color="auto"/>
                  <w:left w:val="nil"/>
                  <w:bottom w:val="single" w:sz="8" w:space="0" w:color="auto"/>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28" w:author="kei" w:date="2012-10-11T15:34:00Z"/>
                <w:rFonts w:ascii="Arial" w:eastAsia="ＭＳ Ｐゴシック" w:hAnsi="Arial" w:cs="Arial"/>
                <w:sz w:val="18"/>
                <w:szCs w:val="18"/>
                <w:lang w:eastAsia="ja-JP"/>
              </w:rPr>
              <w:pPrChange w:id="102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30" w:author="kei" w:date="2012-10-11T15:34:00Z">
              <w:r w:rsidRPr="00BC72D5">
                <w:rPr>
                  <w:rFonts w:ascii="Arial" w:eastAsia="ＭＳ Ｐゴシック" w:hAnsi="Arial" w:cs="Arial"/>
                  <w:sz w:val="18"/>
                  <w:szCs w:val="18"/>
                  <w:lang w:eastAsia="ja-JP"/>
                </w:rPr>
                <w:t>-3.2%</w:t>
              </w:r>
            </w:ins>
          </w:p>
        </w:tc>
        <w:tc>
          <w:tcPr>
            <w:tcW w:w="800" w:type="dxa"/>
            <w:tcBorders>
              <w:top w:val="single" w:sz="8" w:space="0" w:color="auto"/>
              <w:left w:val="nil"/>
              <w:bottom w:val="single" w:sz="8" w:space="0" w:color="auto"/>
              <w:right w:val="single" w:sz="8" w:space="0" w:color="auto"/>
            </w:tcBorders>
            <w:shd w:val="clear" w:color="auto" w:fill="auto"/>
            <w:noWrap/>
            <w:vAlign w:val="bottom"/>
            <w:hideMark/>
            <w:tcPrChange w:id="1031" w:author="kei" w:date="2012-10-11T15:34:00Z">
              <w:tcPr>
                <w:tcW w:w="800" w:type="dxa"/>
                <w:tcBorders>
                  <w:top w:val="single" w:sz="8" w:space="0" w:color="auto"/>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32" w:author="kei" w:date="2012-10-11T15:34:00Z"/>
                <w:rFonts w:ascii="Arial" w:eastAsia="ＭＳ Ｐゴシック" w:hAnsi="Arial" w:cs="Arial"/>
                <w:sz w:val="18"/>
                <w:szCs w:val="18"/>
                <w:lang w:eastAsia="ja-JP"/>
              </w:rPr>
              <w:pPrChange w:id="103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34" w:author="kei" w:date="2012-10-11T15:34:00Z">
              <w:r w:rsidRPr="00BC72D5">
                <w:rPr>
                  <w:rFonts w:ascii="Arial" w:eastAsia="ＭＳ Ｐゴシック" w:hAnsi="Arial" w:cs="Arial"/>
                  <w:sz w:val="18"/>
                  <w:szCs w:val="18"/>
                  <w:lang w:eastAsia="ja-JP"/>
                </w:rPr>
                <w:t>-2.0%</w:t>
              </w:r>
            </w:ins>
          </w:p>
        </w:tc>
        <w:tc>
          <w:tcPr>
            <w:tcW w:w="901" w:type="dxa"/>
            <w:tcBorders>
              <w:top w:val="single" w:sz="8" w:space="0" w:color="auto"/>
              <w:left w:val="nil"/>
              <w:bottom w:val="nil"/>
              <w:right w:val="nil"/>
            </w:tcBorders>
            <w:shd w:val="clear" w:color="000000" w:fill="CCFFCC"/>
            <w:noWrap/>
            <w:vAlign w:val="bottom"/>
            <w:hideMark/>
            <w:tcPrChange w:id="1035" w:author="kei" w:date="2012-10-11T15:34:00Z">
              <w:tcPr>
                <w:tcW w:w="901" w:type="dxa"/>
                <w:tcBorders>
                  <w:top w:val="single" w:sz="8" w:space="0" w:color="auto"/>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36" w:author="kei" w:date="2012-10-11T15:34:00Z"/>
                <w:rFonts w:ascii="Arial" w:eastAsia="ＭＳ Ｐゴシック" w:hAnsi="Arial" w:cs="Arial"/>
                <w:sz w:val="18"/>
                <w:szCs w:val="18"/>
                <w:lang w:eastAsia="ja-JP"/>
              </w:rPr>
              <w:pPrChange w:id="103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38" w:author="kei" w:date="2012-10-11T15:34:00Z">
              <w:r w:rsidRPr="00BC72D5">
                <w:rPr>
                  <w:rFonts w:ascii="Arial" w:eastAsia="ＭＳ Ｐゴシック" w:hAnsi="Arial" w:cs="Arial"/>
                  <w:sz w:val="18"/>
                  <w:szCs w:val="18"/>
                  <w:lang w:eastAsia="ja-JP"/>
                </w:rPr>
                <w:t>-15.1%</w:t>
              </w:r>
            </w:ins>
          </w:p>
        </w:tc>
        <w:tc>
          <w:tcPr>
            <w:tcW w:w="750" w:type="dxa"/>
            <w:tcBorders>
              <w:top w:val="single" w:sz="8" w:space="0" w:color="auto"/>
              <w:left w:val="nil"/>
              <w:bottom w:val="nil"/>
              <w:right w:val="nil"/>
            </w:tcBorders>
            <w:shd w:val="clear" w:color="auto" w:fill="auto"/>
            <w:noWrap/>
            <w:vAlign w:val="bottom"/>
            <w:hideMark/>
            <w:tcPrChange w:id="1039" w:author="kei" w:date="2012-10-11T15:34:00Z">
              <w:tcPr>
                <w:tcW w:w="750" w:type="dxa"/>
                <w:tcBorders>
                  <w:top w:val="single" w:sz="8" w:space="0" w:color="auto"/>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40" w:author="kei" w:date="2012-10-11T15:34:00Z"/>
                <w:rFonts w:ascii="Arial" w:eastAsia="ＭＳ Ｐゴシック" w:hAnsi="Arial" w:cs="Arial"/>
                <w:color w:val="000000"/>
                <w:sz w:val="18"/>
                <w:szCs w:val="18"/>
                <w:lang w:eastAsia="ja-JP"/>
              </w:rPr>
              <w:pPrChange w:id="104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42" w:author="kei" w:date="2012-10-11T15:34:00Z">
              <w:r w:rsidRPr="00BC72D5">
                <w:rPr>
                  <w:rFonts w:ascii="Arial" w:eastAsia="ＭＳ Ｐゴシック" w:hAnsi="Arial" w:cs="Arial"/>
                  <w:color w:val="000000"/>
                  <w:sz w:val="18"/>
                  <w:szCs w:val="18"/>
                  <w:lang w:eastAsia="ja-JP"/>
                </w:rPr>
                <w:t>1.4%</w:t>
              </w:r>
            </w:ins>
          </w:p>
        </w:tc>
        <w:tc>
          <w:tcPr>
            <w:tcW w:w="750" w:type="dxa"/>
            <w:tcBorders>
              <w:top w:val="single" w:sz="8" w:space="0" w:color="auto"/>
              <w:left w:val="nil"/>
              <w:bottom w:val="single" w:sz="8" w:space="0" w:color="auto"/>
              <w:right w:val="single" w:sz="8" w:space="0" w:color="auto"/>
            </w:tcBorders>
            <w:shd w:val="clear" w:color="auto" w:fill="auto"/>
            <w:noWrap/>
            <w:vAlign w:val="bottom"/>
            <w:hideMark/>
            <w:tcPrChange w:id="1043" w:author="kei" w:date="2012-10-11T15:34:00Z">
              <w:tcPr>
                <w:tcW w:w="750" w:type="dxa"/>
                <w:tcBorders>
                  <w:top w:val="single" w:sz="8" w:space="0" w:color="auto"/>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44" w:author="kei" w:date="2012-10-11T15:34:00Z"/>
                <w:rFonts w:ascii="Arial" w:eastAsia="ＭＳ Ｐゴシック" w:hAnsi="Arial" w:cs="Arial"/>
                <w:sz w:val="18"/>
                <w:szCs w:val="18"/>
                <w:lang w:eastAsia="ja-JP"/>
              </w:rPr>
              <w:pPrChange w:id="104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46" w:author="kei" w:date="2012-10-11T15:34:00Z">
              <w:r w:rsidRPr="00BC72D5">
                <w:rPr>
                  <w:rFonts w:ascii="Arial" w:eastAsia="ＭＳ Ｐゴシック" w:hAnsi="Arial" w:cs="Arial"/>
                  <w:sz w:val="18"/>
                  <w:szCs w:val="18"/>
                  <w:lang w:eastAsia="ja-JP"/>
                </w:rPr>
                <w:t>1.0%</w:t>
              </w:r>
            </w:ins>
          </w:p>
        </w:tc>
        <w:tc>
          <w:tcPr>
            <w:tcW w:w="901" w:type="dxa"/>
            <w:tcBorders>
              <w:top w:val="single" w:sz="8" w:space="0" w:color="auto"/>
              <w:left w:val="nil"/>
              <w:bottom w:val="nil"/>
              <w:right w:val="nil"/>
            </w:tcBorders>
            <w:shd w:val="clear" w:color="000000" w:fill="CCFFCC"/>
            <w:noWrap/>
            <w:vAlign w:val="bottom"/>
            <w:hideMark/>
            <w:tcPrChange w:id="1047" w:author="kei" w:date="2012-10-11T15:34:00Z">
              <w:tcPr>
                <w:tcW w:w="901" w:type="dxa"/>
                <w:tcBorders>
                  <w:top w:val="single" w:sz="8" w:space="0" w:color="auto"/>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48" w:author="kei" w:date="2012-10-11T15:34:00Z"/>
                <w:rFonts w:ascii="Arial" w:eastAsia="ＭＳ Ｐゴシック" w:hAnsi="Arial" w:cs="Arial"/>
                <w:sz w:val="18"/>
                <w:szCs w:val="18"/>
                <w:lang w:eastAsia="ja-JP"/>
              </w:rPr>
              <w:pPrChange w:id="1049"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50" w:author="kei" w:date="2012-10-11T15:34:00Z">
              <w:r w:rsidRPr="00BC72D5">
                <w:rPr>
                  <w:rFonts w:ascii="Arial" w:eastAsia="ＭＳ Ｐゴシック" w:hAnsi="Arial" w:cs="Arial"/>
                  <w:sz w:val="18"/>
                  <w:szCs w:val="18"/>
                  <w:lang w:eastAsia="ja-JP"/>
                </w:rPr>
                <w:t>-15.4%</w:t>
              </w:r>
            </w:ins>
          </w:p>
        </w:tc>
        <w:tc>
          <w:tcPr>
            <w:tcW w:w="750" w:type="dxa"/>
            <w:tcBorders>
              <w:top w:val="single" w:sz="8" w:space="0" w:color="auto"/>
              <w:left w:val="nil"/>
              <w:bottom w:val="nil"/>
              <w:right w:val="nil"/>
            </w:tcBorders>
            <w:shd w:val="clear" w:color="auto" w:fill="auto"/>
            <w:noWrap/>
            <w:vAlign w:val="bottom"/>
            <w:hideMark/>
            <w:tcPrChange w:id="1051" w:author="kei" w:date="2012-10-11T15:34:00Z">
              <w:tcPr>
                <w:tcW w:w="750" w:type="dxa"/>
                <w:tcBorders>
                  <w:top w:val="single" w:sz="8" w:space="0" w:color="auto"/>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52" w:author="kei" w:date="2012-10-11T15:34:00Z"/>
                <w:rFonts w:ascii="Arial" w:eastAsia="ＭＳ Ｐゴシック" w:hAnsi="Arial" w:cs="Arial"/>
                <w:color w:val="000000"/>
                <w:sz w:val="18"/>
                <w:szCs w:val="18"/>
                <w:lang w:eastAsia="ja-JP"/>
              </w:rPr>
              <w:pPrChange w:id="1053"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54" w:author="kei" w:date="2012-10-11T15:34:00Z">
              <w:r w:rsidRPr="00BC72D5">
                <w:rPr>
                  <w:rFonts w:ascii="Arial" w:eastAsia="ＭＳ Ｐゴシック" w:hAnsi="Arial" w:cs="Arial"/>
                  <w:color w:val="000000"/>
                  <w:sz w:val="18"/>
                  <w:szCs w:val="18"/>
                  <w:lang w:eastAsia="ja-JP"/>
                </w:rPr>
                <w:t>1.1%</w:t>
              </w:r>
            </w:ins>
          </w:p>
        </w:tc>
        <w:tc>
          <w:tcPr>
            <w:tcW w:w="750" w:type="dxa"/>
            <w:tcBorders>
              <w:top w:val="single" w:sz="8" w:space="0" w:color="auto"/>
              <w:left w:val="nil"/>
              <w:bottom w:val="single" w:sz="8" w:space="0" w:color="auto"/>
              <w:right w:val="single" w:sz="8" w:space="0" w:color="auto"/>
            </w:tcBorders>
            <w:shd w:val="clear" w:color="auto" w:fill="auto"/>
            <w:noWrap/>
            <w:vAlign w:val="bottom"/>
            <w:hideMark/>
            <w:tcPrChange w:id="1055" w:author="kei" w:date="2012-10-11T15:34:00Z">
              <w:tcPr>
                <w:tcW w:w="750" w:type="dxa"/>
                <w:tcBorders>
                  <w:top w:val="single" w:sz="8" w:space="0" w:color="auto"/>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56" w:author="kei" w:date="2012-10-11T15:34:00Z"/>
                <w:rFonts w:ascii="Arial" w:eastAsia="ＭＳ Ｐゴシック" w:hAnsi="Arial" w:cs="Arial"/>
                <w:sz w:val="18"/>
                <w:szCs w:val="18"/>
                <w:lang w:eastAsia="ja-JP"/>
              </w:rPr>
              <w:pPrChange w:id="105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58" w:author="kei" w:date="2012-10-11T15:34:00Z">
              <w:r w:rsidRPr="00BC72D5">
                <w:rPr>
                  <w:rFonts w:ascii="Arial" w:eastAsia="ＭＳ Ｐゴシック" w:hAnsi="Arial" w:cs="Arial"/>
                  <w:sz w:val="18"/>
                  <w:szCs w:val="18"/>
                  <w:lang w:eastAsia="ja-JP"/>
                </w:rPr>
                <w:t>1.7%</w:t>
              </w:r>
            </w:ins>
          </w:p>
        </w:tc>
      </w:tr>
      <w:tr w:rsidR="00BC72D5" w:rsidRPr="00BC72D5" w:rsidTr="00BC72D5">
        <w:trPr>
          <w:trHeight w:val="270"/>
          <w:jc w:val="center"/>
          <w:ins w:id="1059" w:author="kei" w:date="2012-10-11T15:34:00Z"/>
          <w:trPrChange w:id="1060" w:author="kei" w:date="2012-10-11T15:34:00Z">
            <w:trPr>
              <w:trHeight w:val="270"/>
            </w:trPr>
          </w:trPrChange>
        </w:trPr>
        <w:tc>
          <w:tcPr>
            <w:tcW w:w="1389" w:type="dxa"/>
            <w:tcBorders>
              <w:top w:val="single" w:sz="8" w:space="0" w:color="auto"/>
              <w:left w:val="single" w:sz="8" w:space="0" w:color="auto"/>
              <w:bottom w:val="nil"/>
              <w:right w:val="single" w:sz="8" w:space="0" w:color="auto"/>
            </w:tcBorders>
            <w:shd w:val="clear" w:color="auto" w:fill="auto"/>
            <w:noWrap/>
            <w:vAlign w:val="bottom"/>
            <w:hideMark/>
            <w:tcPrChange w:id="1061" w:author="kei" w:date="2012-10-11T15:34:00Z">
              <w:tcPr>
                <w:tcW w:w="138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1062" w:author="kei" w:date="2012-10-11T15:34:00Z"/>
                <w:rFonts w:ascii="Arial" w:eastAsia="ＭＳ Ｐゴシック" w:hAnsi="Arial" w:cs="Arial"/>
                <w:color w:val="000000"/>
                <w:sz w:val="18"/>
                <w:szCs w:val="18"/>
                <w:lang w:eastAsia="ja-JP"/>
              </w:rPr>
              <w:pPrChange w:id="1063" w:author="kei" w:date="2012-10-11T15:36:00Z">
                <w:pPr>
                  <w:tabs>
                    <w:tab w:val="clear" w:pos="360"/>
                    <w:tab w:val="clear" w:pos="720"/>
                    <w:tab w:val="clear" w:pos="1080"/>
                    <w:tab w:val="clear" w:pos="1440"/>
                  </w:tabs>
                  <w:overflowPunct/>
                  <w:autoSpaceDE/>
                  <w:autoSpaceDN/>
                  <w:adjustRightInd/>
                  <w:spacing w:before="0"/>
                  <w:textAlignment w:val="auto"/>
                </w:pPr>
              </w:pPrChange>
            </w:pPr>
            <w:ins w:id="1064" w:author="kei" w:date="2012-10-11T15:34:00Z">
              <w:r w:rsidRPr="00BC72D5">
                <w:rPr>
                  <w:rFonts w:ascii="Arial" w:eastAsia="ＭＳ Ｐゴシック" w:hAnsi="Arial" w:cs="Arial"/>
                  <w:color w:val="000000"/>
                  <w:sz w:val="18"/>
                  <w:szCs w:val="18"/>
                  <w:lang w:eastAsia="ja-JP"/>
                </w:rPr>
                <w:t>Enc Time[%]</w:t>
              </w:r>
            </w:ins>
          </w:p>
        </w:tc>
        <w:tc>
          <w:tcPr>
            <w:tcW w:w="2400" w:type="dxa"/>
            <w:gridSpan w:val="3"/>
            <w:tcBorders>
              <w:top w:val="single" w:sz="8" w:space="0" w:color="auto"/>
              <w:left w:val="nil"/>
              <w:bottom w:val="nil"/>
              <w:right w:val="single" w:sz="8" w:space="0" w:color="000000"/>
            </w:tcBorders>
            <w:shd w:val="clear" w:color="auto" w:fill="auto"/>
            <w:noWrap/>
            <w:vAlign w:val="bottom"/>
            <w:hideMark/>
            <w:tcPrChange w:id="1065" w:author="kei" w:date="2012-10-11T15:34: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66" w:author="kei" w:date="2012-10-11T15:34:00Z"/>
                <w:rFonts w:ascii="Arial" w:eastAsia="ＭＳ Ｐゴシック" w:hAnsi="Arial" w:cs="Arial"/>
                <w:color w:val="000000"/>
                <w:sz w:val="18"/>
                <w:szCs w:val="18"/>
                <w:lang w:eastAsia="ja-JP"/>
              </w:rPr>
              <w:pPrChange w:id="106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68" w:author="kei" w:date="2012-10-11T15:34:00Z">
              <w:r w:rsidRPr="00BC72D5">
                <w:rPr>
                  <w:rFonts w:ascii="Arial" w:eastAsia="ＭＳ Ｐゴシック" w:hAnsi="Arial" w:cs="Arial"/>
                  <w:color w:val="000000"/>
                  <w:sz w:val="18"/>
                  <w:szCs w:val="18"/>
                  <w:lang w:eastAsia="ja-JP"/>
                </w:rPr>
                <w:t>134%</w:t>
              </w:r>
            </w:ins>
          </w:p>
        </w:tc>
        <w:tc>
          <w:tcPr>
            <w:tcW w:w="2401" w:type="dxa"/>
            <w:gridSpan w:val="3"/>
            <w:tcBorders>
              <w:top w:val="single" w:sz="8" w:space="0" w:color="auto"/>
              <w:left w:val="nil"/>
              <w:bottom w:val="nil"/>
              <w:right w:val="single" w:sz="8" w:space="0" w:color="000000"/>
            </w:tcBorders>
            <w:shd w:val="clear" w:color="auto" w:fill="auto"/>
            <w:noWrap/>
            <w:vAlign w:val="bottom"/>
            <w:hideMark/>
            <w:tcPrChange w:id="1069" w:author="kei" w:date="2012-10-11T15:34:00Z">
              <w:tcPr>
                <w:tcW w:w="2401"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70" w:author="kei" w:date="2012-10-11T15:34:00Z"/>
                <w:rFonts w:ascii="Arial" w:eastAsia="ＭＳ Ｐゴシック" w:hAnsi="Arial" w:cs="Arial"/>
                <w:color w:val="000000"/>
                <w:sz w:val="18"/>
                <w:szCs w:val="18"/>
                <w:lang w:eastAsia="ja-JP"/>
              </w:rPr>
              <w:pPrChange w:id="107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72" w:author="kei" w:date="2012-10-11T15:34:00Z">
              <w:r w:rsidRPr="00BC72D5">
                <w:rPr>
                  <w:rFonts w:ascii="Arial" w:eastAsia="ＭＳ Ｐゴシック" w:hAnsi="Arial" w:cs="Arial"/>
                  <w:color w:val="000000"/>
                  <w:sz w:val="18"/>
                  <w:szCs w:val="18"/>
                  <w:lang w:eastAsia="ja-JP"/>
                </w:rPr>
                <w:t>100%</w:t>
              </w:r>
            </w:ins>
          </w:p>
        </w:tc>
        <w:tc>
          <w:tcPr>
            <w:tcW w:w="2401" w:type="dxa"/>
            <w:gridSpan w:val="3"/>
            <w:tcBorders>
              <w:top w:val="single" w:sz="8" w:space="0" w:color="auto"/>
              <w:left w:val="nil"/>
              <w:bottom w:val="nil"/>
              <w:right w:val="single" w:sz="8" w:space="0" w:color="000000"/>
            </w:tcBorders>
            <w:shd w:val="clear" w:color="auto" w:fill="auto"/>
            <w:noWrap/>
            <w:vAlign w:val="bottom"/>
            <w:hideMark/>
            <w:tcPrChange w:id="1073" w:author="kei" w:date="2012-10-11T15:34:00Z">
              <w:tcPr>
                <w:tcW w:w="2401"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074" w:author="kei" w:date="2012-10-11T15:34:00Z"/>
                <w:rFonts w:ascii="Arial" w:eastAsia="ＭＳ Ｐゴシック" w:hAnsi="Arial" w:cs="Arial"/>
                <w:color w:val="000000"/>
                <w:sz w:val="18"/>
                <w:szCs w:val="18"/>
                <w:lang w:eastAsia="ja-JP"/>
              </w:rPr>
              <w:pPrChange w:id="107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076" w:author="kei" w:date="2012-10-11T15:34:00Z">
              <w:r w:rsidRPr="00BC72D5">
                <w:rPr>
                  <w:rFonts w:ascii="Arial" w:eastAsia="ＭＳ Ｐゴシック" w:hAnsi="Arial" w:cs="Arial"/>
                  <w:color w:val="000000"/>
                  <w:sz w:val="18"/>
                  <w:szCs w:val="18"/>
                  <w:lang w:eastAsia="ja-JP"/>
                </w:rPr>
                <w:t>100%</w:t>
              </w:r>
            </w:ins>
          </w:p>
        </w:tc>
      </w:tr>
      <w:tr w:rsidR="00BC72D5" w:rsidRPr="00BC72D5" w:rsidTr="00BC72D5">
        <w:trPr>
          <w:trHeight w:val="270"/>
          <w:jc w:val="center"/>
          <w:ins w:id="1077" w:author="kei" w:date="2012-10-11T15:34:00Z"/>
          <w:trPrChange w:id="1078" w:author="kei" w:date="2012-10-11T15:34:00Z">
            <w:trPr>
              <w:trHeight w:val="270"/>
            </w:trPr>
          </w:trPrChange>
        </w:trPr>
        <w:tc>
          <w:tcPr>
            <w:tcW w:w="1389" w:type="dxa"/>
            <w:tcBorders>
              <w:top w:val="nil"/>
              <w:left w:val="single" w:sz="8" w:space="0" w:color="auto"/>
              <w:bottom w:val="single" w:sz="8" w:space="0" w:color="auto"/>
              <w:right w:val="single" w:sz="8" w:space="0" w:color="auto"/>
            </w:tcBorders>
            <w:shd w:val="clear" w:color="auto" w:fill="auto"/>
            <w:noWrap/>
            <w:vAlign w:val="bottom"/>
            <w:hideMark/>
            <w:tcPrChange w:id="1079" w:author="kei" w:date="2012-10-11T15:34:00Z">
              <w:tcPr>
                <w:tcW w:w="138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textAlignment w:val="auto"/>
              <w:rPr>
                <w:ins w:id="1080" w:author="kei" w:date="2012-10-11T15:34:00Z"/>
                <w:rFonts w:ascii="Arial" w:eastAsia="ＭＳ Ｐゴシック" w:hAnsi="Arial" w:cs="Arial"/>
                <w:color w:val="000000"/>
                <w:sz w:val="18"/>
                <w:szCs w:val="18"/>
                <w:lang w:eastAsia="ja-JP"/>
              </w:rPr>
            </w:pPr>
            <w:ins w:id="1081" w:author="kei" w:date="2012-10-11T15:34:00Z">
              <w:r w:rsidRPr="00BC72D5">
                <w:rPr>
                  <w:rFonts w:ascii="Arial" w:eastAsia="ＭＳ Ｐゴシック" w:hAnsi="Arial" w:cs="Arial"/>
                  <w:color w:val="000000"/>
                  <w:sz w:val="18"/>
                  <w:szCs w:val="18"/>
                  <w:lang w:eastAsia="ja-JP"/>
                </w:rPr>
                <w:t>Dec Time[%]</w:t>
              </w:r>
            </w:ins>
          </w:p>
        </w:tc>
        <w:tc>
          <w:tcPr>
            <w:tcW w:w="2400" w:type="dxa"/>
            <w:gridSpan w:val="3"/>
            <w:tcBorders>
              <w:top w:val="nil"/>
              <w:left w:val="nil"/>
              <w:bottom w:val="single" w:sz="8" w:space="0" w:color="auto"/>
              <w:right w:val="single" w:sz="8" w:space="0" w:color="000000"/>
            </w:tcBorders>
            <w:shd w:val="clear" w:color="auto" w:fill="auto"/>
            <w:noWrap/>
            <w:vAlign w:val="bottom"/>
            <w:hideMark/>
            <w:tcPrChange w:id="1082" w:author="kei" w:date="2012-10-11T15:34:00Z">
              <w:tcPr>
                <w:tcW w:w="2400" w:type="dxa"/>
                <w:gridSpan w:val="3"/>
                <w:tcBorders>
                  <w:top w:val="nil"/>
                  <w:left w:val="nil"/>
                  <w:bottom w:val="single" w:sz="8" w:space="0" w:color="auto"/>
                  <w:right w:val="single" w:sz="8" w:space="0" w:color="000000"/>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jc w:val="center"/>
              <w:textAlignment w:val="auto"/>
              <w:rPr>
                <w:ins w:id="1083" w:author="kei" w:date="2012-10-11T15:34:00Z"/>
                <w:rFonts w:ascii="Arial" w:eastAsia="ＭＳ Ｐゴシック" w:hAnsi="Arial" w:cs="Arial"/>
                <w:color w:val="000000"/>
                <w:sz w:val="18"/>
                <w:szCs w:val="18"/>
                <w:lang w:eastAsia="ja-JP"/>
              </w:rPr>
            </w:pPr>
            <w:ins w:id="1084" w:author="kei" w:date="2012-10-11T15:34:00Z">
              <w:r w:rsidRPr="00BC72D5">
                <w:rPr>
                  <w:rFonts w:ascii="Arial" w:eastAsia="ＭＳ Ｐゴシック" w:hAnsi="Arial" w:cs="Arial"/>
                  <w:color w:val="000000"/>
                  <w:sz w:val="18"/>
                  <w:szCs w:val="18"/>
                  <w:lang w:eastAsia="ja-JP"/>
                </w:rPr>
                <w:t>102%</w:t>
              </w:r>
            </w:ins>
          </w:p>
        </w:tc>
        <w:tc>
          <w:tcPr>
            <w:tcW w:w="2401" w:type="dxa"/>
            <w:gridSpan w:val="3"/>
            <w:tcBorders>
              <w:top w:val="nil"/>
              <w:left w:val="nil"/>
              <w:bottom w:val="single" w:sz="8" w:space="0" w:color="auto"/>
              <w:right w:val="single" w:sz="8" w:space="0" w:color="000000"/>
            </w:tcBorders>
            <w:shd w:val="clear" w:color="auto" w:fill="auto"/>
            <w:noWrap/>
            <w:vAlign w:val="bottom"/>
            <w:hideMark/>
            <w:tcPrChange w:id="1085" w:author="kei" w:date="2012-10-11T15:34:00Z">
              <w:tcPr>
                <w:tcW w:w="2401" w:type="dxa"/>
                <w:gridSpan w:val="3"/>
                <w:tcBorders>
                  <w:top w:val="nil"/>
                  <w:left w:val="nil"/>
                  <w:bottom w:val="single" w:sz="8" w:space="0" w:color="auto"/>
                  <w:right w:val="single" w:sz="8" w:space="0" w:color="000000"/>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jc w:val="center"/>
              <w:textAlignment w:val="auto"/>
              <w:rPr>
                <w:ins w:id="1086" w:author="kei" w:date="2012-10-11T15:34:00Z"/>
                <w:rFonts w:ascii="Arial" w:eastAsia="ＭＳ Ｐゴシック" w:hAnsi="Arial" w:cs="Arial"/>
                <w:color w:val="000000"/>
                <w:sz w:val="18"/>
                <w:szCs w:val="18"/>
                <w:lang w:eastAsia="ja-JP"/>
              </w:rPr>
            </w:pPr>
            <w:ins w:id="1087" w:author="kei" w:date="2012-10-11T15:34:00Z">
              <w:r w:rsidRPr="00BC72D5">
                <w:rPr>
                  <w:rFonts w:ascii="Arial" w:eastAsia="ＭＳ Ｐゴシック" w:hAnsi="Arial" w:cs="Arial"/>
                  <w:color w:val="000000"/>
                  <w:sz w:val="18"/>
                  <w:szCs w:val="18"/>
                  <w:lang w:eastAsia="ja-JP"/>
                </w:rPr>
                <w:t>103%</w:t>
              </w:r>
            </w:ins>
          </w:p>
        </w:tc>
        <w:tc>
          <w:tcPr>
            <w:tcW w:w="2401" w:type="dxa"/>
            <w:gridSpan w:val="3"/>
            <w:tcBorders>
              <w:top w:val="nil"/>
              <w:left w:val="nil"/>
              <w:bottom w:val="single" w:sz="8" w:space="0" w:color="auto"/>
              <w:right w:val="single" w:sz="8" w:space="0" w:color="000000"/>
            </w:tcBorders>
            <w:shd w:val="clear" w:color="auto" w:fill="auto"/>
            <w:noWrap/>
            <w:vAlign w:val="bottom"/>
            <w:hideMark/>
            <w:tcPrChange w:id="1088" w:author="kei" w:date="2012-10-11T15:34:00Z">
              <w:tcPr>
                <w:tcW w:w="2401" w:type="dxa"/>
                <w:gridSpan w:val="3"/>
                <w:tcBorders>
                  <w:top w:val="nil"/>
                  <w:left w:val="nil"/>
                  <w:bottom w:val="single" w:sz="8" w:space="0" w:color="auto"/>
                  <w:right w:val="single" w:sz="8" w:space="0" w:color="000000"/>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jc w:val="center"/>
              <w:textAlignment w:val="auto"/>
              <w:rPr>
                <w:ins w:id="1089" w:author="kei" w:date="2012-10-11T15:34:00Z"/>
                <w:rFonts w:ascii="Arial" w:eastAsia="ＭＳ Ｐゴシック" w:hAnsi="Arial" w:cs="Arial"/>
                <w:color w:val="000000"/>
                <w:sz w:val="18"/>
                <w:szCs w:val="18"/>
                <w:lang w:eastAsia="ja-JP"/>
              </w:rPr>
            </w:pPr>
            <w:ins w:id="1090" w:author="kei" w:date="2012-10-11T15:34:00Z">
              <w:r w:rsidRPr="00BC72D5">
                <w:rPr>
                  <w:rFonts w:ascii="Arial" w:eastAsia="ＭＳ Ｐゴシック" w:hAnsi="Arial" w:cs="Arial"/>
                  <w:color w:val="000000"/>
                  <w:sz w:val="18"/>
                  <w:szCs w:val="18"/>
                  <w:lang w:eastAsia="ja-JP"/>
                </w:rPr>
                <w:t>101%</w:t>
              </w:r>
            </w:ins>
          </w:p>
        </w:tc>
      </w:tr>
    </w:tbl>
    <w:p w:rsidR="00BC72D5" w:rsidRPr="00BC72D5" w:rsidRDefault="00BC72D5" w:rsidP="00BC72D5">
      <w:pPr>
        <w:pStyle w:val="ac"/>
        <w:keepNext/>
        <w:keepLines/>
        <w:jc w:val="center"/>
        <w:rPr>
          <w:ins w:id="1091" w:author="kei" w:date="2012-10-11T15:35:00Z"/>
          <w:rFonts w:hint="eastAsia"/>
          <w:lang w:val="en-CA" w:eastAsia="ja-JP"/>
          <w:rPrChange w:id="1092" w:author="kei" w:date="2012-10-11T15:35:00Z">
            <w:rPr>
              <w:ins w:id="1093" w:author="kei" w:date="2012-10-11T15:35:00Z"/>
              <w:rFonts w:hint="eastAsia"/>
              <w:lang w:val="en-CA" w:eastAsia="ja-JP"/>
            </w:rPr>
          </w:rPrChange>
        </w:rPr>
        <w:pPrChange w:id="1094" w:author="kei" w:date="2012-10-11T15:36:00Z">
          <w:pPr/>
        </w:pPrChange>
      </w:pPr>
      <w:ins w:id="1095" w:author="kei" w:date="2012-10-11T15:35:00Z">
        <w:r>
          <w:lastRenderedPageBreak/>
          <w:t xml:space="preserve">Table </w:t>
        </w:r>
        <w:r>
          <w:fldChar w:fldCharType="begin"/>
        </w:r>
        <w:r>
          <w:instrText xml:space="preserve"> SEQ Table \* ARABIC </w:instrText>
        </w:r>
        <w:r>
          <w:fldChar w:fldCharType="separate"/>
        </w:r>
      </w:ins>
      <w:ins w:id="1096" w:author="kei" w:date="2012-10-11T15:40:00Z">
        <w:r w:rsidR="00435854">
          <w:rPr>
            <w:noProof/>
          </w:rPr>
          <w:t>4</w:t>
        </w:r>
      </w:ins>
      <w:ins w:id="1097" w:author="kei" w:date="2012-10-11T15:35:00Z">
        <w:r>
          <w:fldChar w:fldCharType="end"/>
        </w:r>
        <w:r>
          <w:rPr>
            <w:rFonts w:hint="eastAsia"/>
            <w:lang w:eastAsia="ja-JP"/>
          </w:rPr>
          <w:t xml:space="preserve"> Results of RGB444 chroma format with chroma clipping.</w:t>
        </w:r>
      </w:ins>
    </w:p>
    <w:tbl>
      <w:tblPr>
        <w:tblW w:w="8580" w:type="dxa"/>
        <w:jc w:val="center"/>
        <w:tblInd w:w="84" w:type="dxa"/>
        <w:tblCellMar>
          <w:left w:w="99" w:type="dxa"/>
          <w:right w:w="99" w:type="dxa"/>
        </w:tblCellMar>
        <w:tblLook w:val="04A0"/>
        <w:tblPrChange w:id="1098" w:author="kei" w:date="2012-10-11T15:35:00Z">
          <w:tblPr>
            <w:tblW w:w="8580" w:type="dxa"/>
            <w:tblInd w:w="84" w:type="dxa"/>
            <w:tblCellMar>
              <w:left w:w="99" w:type="dxa"/>
              <w:right w:w="99" w:type="dxa"/>
            </w:tblCellMar>
            <w:tblLook w:val="04A0"/>
          </w:tblPr>
        </w:tblPrChange>
      </w:tblPr>
      <w:tblGrid>
        <w:gridCol w:w="1389"/>
        <w:gridCol w:w="800"/>
        <w:gridCol w:w="800"/>
        <w:gridCol w:w="800"/>
        <w:gridCol w:w="800"/>
        <w:gridCol w:w="800"/>
        <w:gridCol w:w="800"/>
        <w:gridCol w:w="800"/>
        <w:gridCol w:w="800"/>
        <w:gridCol w:w="800"/>
        <w:tblGridChange w:id="1099">
          <w:tblGrid>
            <w:gridCol w:w="1389"/>
            <w:gridCol w:w="800"/>
            <w:gridCol w:w="800"/>
            <w:gridCol w:w="800"/>
            <w:gridCol w:w="800"/>
            <w:gridCol w:w="800"/>
            <w:gridCol w:w="800"/>
            <w:gridCol w:w="800"/>
            <w:gridCol w:w="800"/>
            <w:gridCol w:w="800"/>
          </w:tblGrid>
        </w:tblGridChange>
      </w:tblGrid>
      <w:tr w:rsidR="00BC72D5" w:rsidRPr="00BC72D5" w:rsidTr="00BC72D5">
        <w:trPr>
          <w:trHeight w:val="240"/>
          <w:jc w:val="center"/>
          <w:ins w:id="1100" w:author="kei" w:date="2012-10-11T15:35:00Z"/>
          <w:trPrChange w:id="1101" w:author="kei" w:date="2012-10-11T15:35:00Z">
            <w:trPr>
              <w:trHeight w:val="240"/>
            </w:trPr>
          </w:trPrChange>
        </w:trPr>
        <w:tc>
          <w:tcPr>
            <w:tcW w:w="1380" w:type="dxa"/>
            <w:tcBorders>
              <w:top w:val="nil"/>
              <w:left w:val="nil"/>
              <w:bottom w:val="nil"/>
              <w:right w:val="nil"/>
            </w:tcBorders>
            <w:shd w:val="clear" w:color="auto" w:fill="auto"/>
            <w:noWrap/>
            <w:vAlign w:val="bottom"/>
            <w:hideMark/>
            <w:tcPrChange w:id="1102" w:author="kei" w:date="2012-10-11T15:35:00Z">
              <w:tcPr>
                <w:tcW w:w="138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1103" w:author="kei" w:date="2012-10-11T15:35:00Z"/>
                <w:rFonts w:ascii="Arial" w:eastAsia="ＭＳ Ｐゴシック" w:hAnsi="Arial" w:cs="Arial"/>
                <w:color w:val="000000"/>
                <w:sz w:val="18"/>
                <w:szCs w:val="18"/>
                <w:lang w:eastAsia="ja-JP"/>
              </w:rPr>
              <w:pPrChange w:id="1104" w:author="kei" w:date="2012-10-11T15:36:00Z">
                <w:pPr>
                  <w:tabs>
                    <w:tab w:val="clear" w:pos="360"/>
                    <w:tab w:val="clear" w:pos="720"/>
                    <w:tab w:val="clear" w:pos="1080"/>
                    <w:tab w:val="clear" w:pos="1440"/>
                  </w:tabs>
                  <w:overflowPunct/>
                  <w:autoSpaceDE/>
                  <w:autoSpaceDN/>
                  <w:adjustRightInd/>
                  <w:spacing w:before="0"/>
                  <w:textAlignment w:val="auto"/>
                </w:pPr>
              </w:pPrChange>
            </w:pPr>
          </w:p>
        </w:tc>
        <w:tc>
          <w:tcPr>
            <w:tcW w:w="2400" w:type="dxa"/>
            <w:gridSpan w:val="3"/>
            <w:tcBorders>
              <w:top w:val="single" w:sz="8" w:space="0" w:color="auto"/>
              <w:left w:val="nil"/>
              <w:bottom w:val="nil"/>
              <w:right w:val="single" w:sz="8" w:space="0" w:color="000000"/>
            </w:tcBorders>
            <w:shd w:val="clear" w:color="auto" w:fill="auto"/>
            <w:noWrap/>
            <w:vAlign w:val="bottom"/>
            <w:hideMark/>
            <w:tcPrChange w:id="1105" w:author="kei" w:date="2012-10-11T15:35: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06" w:author="kei" w:date="2012-10-11T15:35:00Z"/>
                <w:rFonts w:ascii="Arial" w:eastAsia="ＭＳ Ｐゴシック" w:hAnsi="Arial" w:cs="Arial"/>
                <w:b/>
                <w:bCs/>
                <w:color w:val="000000"/>
                <w:sz w:val="18"/>
                <w:szCs w:val="18"/>
                <w:lang w:eastAsia="ja-JP"/>
              </w:rPr>
              <w:pPrChange w:id="1107"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08" w:author="kei" w:date="2012-10-11T15:35:00Z">
              <w:r w:rsidRPr="00BC72D5">
                <w:rPr>
                  <w:rFonts w:ascii="Arial" w:eastAsia="ＭＳ Ｐゴシック" w:hAnsi="Arial" w:cs="Arial"/>
                  <w:b/>
                  <w:bCs/>
                  <w:color w:val="000000"/>
                  <w:sz w:val="18"/>
                  <w:szCs w:val="18"/>
                  <w:lang w:eastAsia="ja-JP"/>
                </w:rPr>
                <w:t>All Intra HE10</w:t>
              </w:r>
            </w:ins>
          </w:p>
        </w:tc>
        <w:tc>
          <w:tcPr>
            <w:tcW w:w="2400" w:type="dxa"/>
            <w:gridSpan w:val="3"/>
            <w:tcBorders>
              <w:top w:val="single" w:sz="8" w:space="0" w:color="auto"/>
              <w:left w:val="nil"/>
              <w:bottom w:val="nil"/>
              <w:right w:val="single" w:sz="8" w:space="0" w:color="000000"/>
            </w:tcBorders>
            <w:shd w:val="clear" w:color="auto" w:fill="auto"/>
            <w:noWrap/>
            <w:vAlign w:val="bottom"/>
            <w:hideMark/>
            <w:tcPrChange w:id="1109" w:author="kei" w:date="2012-10-11T15:35: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10" w:author="kei" w:date="2012-10-11T15:35:00Z"/>
                <w:rFonts w:ascii="Arial" w:eastAsia="ＭＳ Ｐゴシック" w:hAnsi="Arial" w:cs="Arial"/>
                <w:b/>
                <w:bCs/>
                <w:color w:val="000000"/>
                <w:sz w:val="18"/>
                <w:szCs w:val="18"/>
                <w:lang w:eastAsia="ja-JP"/>
              </w:rPr>
              <w:pPrChange w:id="1111"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12" w:author="kei" w:date="2012-10-11T15:35:00Z">
              <w:r w:rsidRPr="00BC72D5">
                <w:rPr>
                  <w:rFonts w:ascii="Arial" w:eastAsia="ＭＳ Ｐゴシック" w:hAnsi="Arial" w:cs="Arial"/>
                  <w:b/>
                  <w:bCs/>
                  <w:color w:val="000000"/>
                  <w:sz w:val="18"/>
                  <w:szCs w:val="18"/>
                  <w:lang w:eastAsia="ja-JP"/>
                </w:rPr>
                <w:t>Random Access HE10</w:t>
              </w:r>
            </w:ins>
          </w:p>
        </w:tc>
        <w:tc>
          <w:tcPr>
            <w:tcW w:w="2400" w:type="dxa"/>
            <w:gridSpan w:val="3"/>
            <w:tcBorders>
              <w:top w:val="single" w:sz="8" w:space="0" w:color="auto"/>
              <w:left w:val="nil"/>
              <w:bottom w:val="nil"/>
              <w:right w:val="single" w:sz="8" w:space="0" w:color="000000"/>
            </w:tcBorders>
            <w:shd w:val="clear" w:color="auto" w:fill="auto"/>
            <w:noWrap/>
            <w:vAlign w:val="bottom"/>
            <w:hideMark/>
            <w:tcPrChange w:id="1113" w:author="kei" w:date="2012-10-11T15:35: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14" w:author="kei" w:date="2012-10-11T15:35:00Z"/>
                <w:rFonts w:ascii="Arial" w:eastAsia="ＭＳ Ｐゴシック" w:hAnsi="Arial" w:cs="Arial"/>
                <w:b/>
                <w:bCs/>
                <w:color w:val="000000"/>
                <w:sz w:val="18"/>
                <w:szCs w:val="18"/>
                <w:lang w:eastAsia="ja-JP"/>
              </w:rPr>
              <w:pPrChange w:id="1115"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16" w:author="kei" w:date="2012-10-11T15:35:00Z">
              <w:r w:rsidRPr="00BC72D5">
                <w:rPr>
                  <w:rFonts w:ascii="Arial" w:eastAsia="ＭＳ Ｐゴシック" w:hAnsi="Arial" w:cs="Arial"/>
                  <w:b/>
                  <w:bCs/>
                  <w:color w:val="000000"/>
                  <w:sz w:val="18"/>
                  <w:szCs w:val="18"/>
                  <w:lang w:eastAsia="ja-JP"/>
                </w:rPr>
                <w:t>Low delay B HE10</w:t>
              </w:r>
            </w:ins>
          </w:p>
        </w:tc>
      </w:tr>
      <w:tr w:rsidR="00BC72D5" w:rsidRPr="00BC72D5" w:rsidTr="00BC72D5">
        <w:trPr>
          <w:trHeight w:val="255"/>
          <w:jc w:val="center"/>
          <w:ins w:id="1117" w:author="kei" w:date="2012-10-11T15:35:00Z"/>
          <w:trPrChange w:id="1118" w:author="kei" w:date="2012-10-11T15:35:00Z">
            <w:trPr>
              <w:trHeight w:val="255"/>
            </w:trPr>
          </w:trPrChange>
        </w:trPr>
        <w:tc>
          <w:tcPr>
            <w:tcW w:w="1380" w:type="dxa"/>
            <w:tcBorders>
              <w:top w:val="nil"/>
              <w:left w:val="nil"/>
              <w:bottom w:val="nil"/>
              <w:right w:val="nil"/>
            </w:tcBorders>
            <w:shd w:val="clear" w:color="auto" w:fill="auto"/>
            <w:noWrap/>
            <w:vAlign w:val="bottom"/>
            <w:hideMark/>
            <w:tcPrChange w:id="1119" w:author="kei" w:date="2012-10-11T15:35:00Z">
              <w:tcPr>
                <w:tcW w:w="138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1120" w:author="kei" w:date="2012-10-11T15:35:00Z"/>
                <w:rFonts w:ascii="Arial" w:eastAsia="ＭＳ Ｐゴシック" w:hAnsi="Arial" w:cs="Arial"/>
                <w:color w:val="000000"/>
                <w:sz w:val="18"/>
                <w:szCs w:val="18"/>
                <w:lang w:eastAsia="ja-JP"/>
              </w:rPr>
              <w:pPrChange w:id="1121" w:author="kei" w:date="2012-10-11T15:36:00Z">
                <w:pPr>
                  <w:tabs>
                    <w:tab w:val="clear" w:pos="360"/>
                    <w:tab w:val="clear" w:pos="720"/>
                    <w:tab w:val="clear" w:pos="1080"/>
                    <w:tab w:val="clear" w:pos="1440"/>
                  </w:tabs>
                  <w:overflowPunct/>
                  <w:autoSpaceDE/>
                  <w:autoSpaceDN/>
                  <w:adjustRightInd/>
                  <w:spacing w:before="0"/>
                  <w:textAlignment w:val="auto"/>
                </w:pPr>
              </w:pPrChange>
            </w:pPr>
          </w:p>
        </w:tc>
        <w:tc>
          <w:tcPr>
            <w:tcW w:w="800" w:type="dxa"/>
            <w:tcBorders>
              <w:top w:val="nil"/>
              <w:left w:val="nil"/>
              <w:bottom w:val="single" w:sz="8" w:space="0" w:color="auto"/>
              <w:right w:val="nil"/>
            </w:tcBorders>
            <w:shd w:val="clear" w:color="auto" w:fill="auto"/>
            <w:noWrap/>
            <w:vAlign w:val="bottom"/>
            <w:hideMark/>
            <w:tcPrChange w:id="1122" w:author="kei" w:date="2012-10-11T15:35: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23" w:author="kei" w:date="2012-10-11T15:35:00Z"/>
                <w:rFonts w:ascii="Arial" w:eastAsia="ＭＳ Ｐゴシック" w:hAnsi="Arial" w:cs="Arial"/>
                <w:color w:val="000000"/>
                <w:sz w:val="18"/>
                <w:szCs w:val="18"/>
                <w:lang w:eastAsia="ja-JP"/>
              </w:rPr>
              <w:pPrChange w:id="112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25" w:author="kei" w:date="2012-10-11T15:35:00Z">
              <w:r w:rsidRPr="00BC72D5">
                <w:rPr>
                  <w:rFonts w:ascii="Arial" w:eastAsia="ＭＳ Ｐゴシック" w:hAnsi="Arial" w:cs="Arial"/>
                  <w:color w:val="000000"/>
                  <w:sz w:val="18"/>
                  <w:szCs w:val="18"/>
                  <w:lang w:eastAsia="ja-JP"/>
                </w:rPr>
                <w:t>G</w:t>
              </w:r>
            </w:ins>
          </w:p>
        </w:tc>
        <w:tc>
          <w:tcPr>
            <w:tcW w:w="800" w:type="dxa"/>
            <w:tcBorders>
              <w:top w:val="nil"/>
              <w:left w:val="nil"/>
              <w:bottom w:val="single" w:sz="8" w:space="0" w:color="auto"/>
              <w:right w:val="nil"/>
            </w:tcBorders>
            <w:shd w:val="clear" w:color="auto" w:fill="auto"/>
            <w:noWrap/>
            <w:vAlign w:val="bottom"/>
            <w:hideMark/>
            <w:tcPrChange w:id="1126" w:author="kei" w:date="2012-10-11T15:35: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27" w:author="kei" w:date="2012-10-11T15:35:00Z"/>
                <w:rFonts w:ascii="Arial" w:eastAsia="ＭＳ Ｐゴシック" w:hAnsi="Arial" w:cs="Arial"/>
                <w:color w:val="000000"/>
                <w:sz w:val="18"/>
                <w:szCs w:val="18"/>
                <w:lang w:eastAsia="ja-JP"/>
              </w:rPr>
              <w:pPrChange w:id="112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29" w:author="kei" w:date="2012-10-11T15:35:00Z">
              <w:r w:rsidRPr="00BC72D5">
                <w:rPr>
                  <w:rFonts w:ascii="Arial" w:eastAsia="ＭＳ Ｐゴシック" w:hAnsi="Arial" w:cs="Arial"/>
                  <w:color w:val="000000"/>
                  <w:sz w:val="18"/>
                  <w:szCs w:val="18"/>
                  <w:lang w:eastAsia="ja-JP"/>
                </w:rPr>
                <w:t>B</w:t>
              </w:r>
            </w:ins>
          </w:p>
        </w:tc>
        <w:tc>
          <w:tcPr>
            <w:tcW w:w="800" w:type="dxa"/>
            <w:tcBorders>
              <w:top w:val="nil"/>
              <w:left w:val="nil"/>
              <w:bottom w:val="single" w:sz="8" w:space="0" w:color="auto"/>
              <w:right w:val="single" w:sz="8" w:space="0" w:color="auto"/>
            </w:tcBorders>
            <w:shd w:val="clear" w:color="auto" w:fill="auto"/>
            <w:noWrap/>
            <w:vAlign w:val="bottom"/>
            <w:hideMark/>
            <w:tcPrChange w:id="1130" w:author="kei" w:date="2012-10-11T15:35:00Z">
              <w:tcPr>
                <w:tcW w:w="80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31" w:author="kei" w:date="2012-10-11T15:35:00Z"/>
                <w:rFonts w:ascii="Arial" w:eastAsia="ＭＳ Ｐゴシック" w:hAnsi="Arial" w:cs="Arial"/>
                <w:color w:val="000000"/>
                <w:sz w:val="18"/>
                <w:szCs w:val="18"/>
                <w:lang w:eastAsia="ja-JP"/>
              </w:rPr>
              <w:pPrChange w:id="113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33" w:author="kei" w:date="2012-10-11T15:35:00Z">
              <w:r w:rsidRPr="00BC72D5">
                <w:rPr>
                  <w:rFonts w:ascii="Arial" w:eastAsia="ＭＳ Ｐゴシック" w:hAnsi="Arial" w:cs="Arial"/>
                  <w:color w:val="000000"/>
                  <w:sz w:val="18"/>
                  <w:szCs w:val="18"/>
                  <w:lang w:eastAsia="ja-JP"/>
                </w:rPr>
                <w:t>R</w:t>
              </w:r>
            </w:ins>
          </w:p>
        </w:tc>
        <w:tc>
          <w:tcPr>
            <w:tcW w:w="800" w:type="dxa"/>
            <w:tcBorders>
              <w:top w:val="nil"/>
              <w:left w:val="nil"/>
              <w:bottom w:val="single" w:sz="8" w:space="0" w:color="auto"/>
              <w:right w:val="nil"/>
            </w:tcBorders>
            <w:shd w:val="clear" w:color="auto" w:fill="auto"/>
            <w:noWrap/>
            <w:vAlign w:val="bottom"/>
            <w:hideMark/>
            <w:tcPrChange w:id="1134" w:author="kei" w:date="2012-10-11T15:35: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35" w:author="kei" w:date="2012-10-11T15:35:00Z"/>
                <w:rFonts w:ascii="Arial" w:eastAsia="ＭＳ Ｐゴシック" w:hAnsi="Arial" w:cs="Arial"/>
                <w:color w:val="000000"/>
                <w:sz w:val="18"/>
                <w:szCs w:val="18"/>
                <w:lang w:eastAsia="ja-JP"/>
              </w:rPr>
              <w:pPrChange w:id="113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37" w:author="kei" w:date="2012-10-11T15:35:00Z">
              <w:r w:rsidRPr="00BC72D5">
                <w:rPr>
                  <w:rFonts w:ascii="Arial" w:eastAsia="ＭＳ Ｐゴシック" w:hAnsi="Arial" w:cs="Arial"/>
                  <w:color w:val="000000"/>
                  <w:sz w:val="18"/>
                  <w:szCs w:val="18"/>
                  <w:lang w:eastAsia="ja-JP"/>
                </w:rPr>
                <w:t>G</w:t>
              </w:r>
            </w:ins>
          </w:p>
        </w:tc>
        <w:tc>
          <w:tcPr>
            <w:tcW w:w="800" w:type="dxa"/>
            <w:tcBorders>
              <w:top w:val="nil"/>
              <w:left w:val="nil"/>
              <w:bottom w:val="single" w:sz="8" w:space="0" w:color="auto"/>
              <w:right w:val="nil"/>
            </w:tcBorders>
            <w:shd w:val="clear" w:color="auto" w:fill="auto"/>
            <w:noWrap/>
            <w:vAlign w:val="bottom"/>
            <w:hideMark/>
            <w:tcPrChange w:id="1138" w:author="kei" w:date="2012-10-11T15:35: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39" w:author="kei" w:date="2012-10-11T15:35:00Z"/>
                <w:rFonts w:ascii="Arial" w:eastAsia="ＭＳ Ｐゴシック" w:hAnsi="Arial" w:cs="Arial"/>
                <w:color w:val="000000"/>
                <w:sz w:val="18"/>
                <w:szCs w:val="18"/>
                <w:lang w:eastAsia="ja-JP"/>
              </w:rPr>
              <w:pPrChange w:id="114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41" w:author="kei" w:date="2012-10-11T15:35:00Z">
              <w:r w:rsidRPr="00BC72D5">
                <w:rPr>
                  <w:rFonts w:ascii="Arial" w:eastAsia="ＭＳ Ｐゴシック" w:hAnsi="Arial" w:cs="Arial"/>
                  <w:color w:val="000000"/>
                  <w:sz w:val="18"/>
                  <w:szCs w:val="18"/>
                  <w:lang w:eastAsia="ja-JP"/>
                </w:rPr>
                <w:t>B</w:t>
              </w:r>
            </w:ins>
          </w:p>
        </w:tc>
        <w:tc>
          <w:tcPr>
            <w:tcW w:w="800" w:type="dxa"/>
            <w:tcBorders>
              <w:top w:val="nil"/>
              <w:left w:val="nil"/>
              <w:bottom w:val="single" w:sz="8" w:space="0" w:color="auto"/>
              <w:right w:val="single" w:sz="8" w:space="0" w:color="auto"/>
            </w:tcBorders>
            <w:shd w:val="clear" w:color="auto" w:fill="auto"/>
            <w:noWrap/>
            <w:vAlign w:val="bottom"/>
            <w:hideMark/>
            <w:tcPrChange w:id="1142" w:author="kei" w:date="2012-10-11T15:35:00Z">
              <w:tcPr>
                <w:tcW w:w="80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43" w:author="kei" w:date="2012-10-11T15:35:00Z"/>
                <w:rFonts w:ascii="Arial" w:eastAsia="ＭＳ Ｐゴシック" w:hAnsi="Arial" w:cs="Arial"/>
                <w:color w:val="000000"/>
                <w:sz w:val="18"/>
                <w:szCs w:val="18"/>
                <w:lang w:eastAsia="ja-JP"/>
              </w:rPr>
              <w:pPrChange w:id="114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45" w:author="kei" w:date="2012-10-11T15:35:00Z">
              <w:r w:rsidRPr="00BC72D5">
                <w:rPr>
                  <w:rFonts w:ascii="Arial" w:eastAsia="ＭＳ Ｐゴシック" w:hAnsi="Arial" w:cs="Arial"/>
                  <w:color w:val="000000"/>
                  <w:sz w:val="18"/>
                  <w:szCs w:val="18"/>
                  <w:lang w:eastAsia="ja-JP"/>
                </w:rPr>
                <w:t>R</w:t>
              </w:r>
            </w:ins>
          </w:p>
        </w:tc>
        <w:tc>
          <w:tcPr>
            <w:tcW w:w="800" w:type="dxa"/>
            <w:tcBorders>
              <w:top w:val="nil"/>
              <w:left w:val="nil"/>
              <w:bottom w:val="single" w:sz="8" w:space="0" w:color="auto"/>
              <w:right w:val="nil"/>
            </w:tcBorders>
            <w:shd w:val="clear" w:color="auto" w:fill="auto"/>
            <w:noWrap/>
            <w:vAlign w:val="bottom"/>
            <w:hideMark/>
            <w:tcPrChange w:id="1146" w:author="kei" w:date="2012-10-11T15:35: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47" w:author="kei" w:date="2012-10-11T15:35:00Z"/>
                <w:rFonts w:ascii="Arial" w:eastAsia="ＭＳ Ｐゴシック" w:hAnsi="Arial" w:cs="Arial"/>
                <w:color w:val="000000"/>
                <w:sz w:val="18"/>
                <w:szCs w:val="18"/>
                <w:lang w:eastAsia="ja-JP"/>
              </w:rPr>
              <w:pPrChange w:id="114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49" w:author="kei" w:date="2012-10-11T15:35:00Z">
              <w:r w:rsidRPr="00BC72D5">
                <w:rPr>
                  <w:rFonts w:ascii="Arial" w:eastAsia="ＭＳ Ｐゴシック" w:hAnsi="Arial" w:cs="Arial"/>
                  <w:color w:val="000000"/>
                  <w:sz w:val="18"/>
                  <w:szCs w:val="18"/>
                  <w:lang w:eastAsia="ja-JP"/>
                </w:rPr>
                <w:t>G</w:t>
              </w:r>
            </w:ins>
          </w:p>
        </w:tc>
        <w:tc>
          <w:tcPr>
            <w:tcW w:w="800" w:type="dxa"/>
            <w:tcBorders>
              <w:top w:val="nil"/>
              <w:left w:val="nil"/>
              <w:bottom w:val="single" w:sz="8" w:space="0" w:color="auto"/>
              <w:right w:val="nil"/>
            </w:tcBorders>
            <w:shd w:val="clear" w:color="auto" w:fill="auto"/>
            <w:noWrap/>
            <w:vAlign w:val="bottom"/>
            <w:hideMark/>
            <w:tcPrChange w:id="1150" w:author="kei" w:date="2012-10-11T15:35:00Z">
              <w:tcPr>
                <w:tcW w:w="800" w:type="dxa"/>
                <w:tcBorders>
                  <w:top w:val="nil"/>
                  <w:left w:val="nil"/>
                  <w:bottom w:val="single" w:sz="8" w:space="0" w:color="auto"/>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51" w:author="kei" w:date="2012-10-11T15:35:00Z"/>
                <w:rFonts w:ascii="Arial" w:eastAsia="ＭＳ Ｐゴシック" w:hAnsi="Arial" w:cs="Arial"/>
                <w:color w:val="000000"/>
                <w:sz w:val="18"/>
                <w:szCs w:val="18"/>
                <w:lang w:eastAsia="ja-JP"/>
              </w:rPr>
              <w:pPrChange w:id="115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53" w:author="kei" w:date="2012-10-11T15:35:00Z">
              <w:r w:rsidRPr="00BC72D5">
                <w:rPr>
                  <w:rFonts w:ascii="Arial" w:eastAsia="ＭＳ Ｐゴシック" w:hAnsi="Arial" w:cs="Arial"/>
                  <w:color w:val="000000"/>
                  <w:sz w:val="18"/>
                  <w:szCs w:val="18"/>
                  <w:lang w:eastAsia="ja-JP"/>
                </w:rPr>
                <w:t>B</w:t>
              </w:r>
            </w:ins>
          </w:p>
        </w:tc>
        <w:tc>
          <w:tcPr>
            <w:tcW w:w="800" w:type="dxa"/>
            <w:tcBorders>
              <w:top w:val="nil"/>
              <w:left w:val="nil"/>
              <w:bottom w:val="single" w:sz="8" w:space="0" w:color="auto"/>
              <w:right w:val="single" w:sz="8" w:space="0" w:color="auto"/>
            </w:tcBorders>
            <w:shd w:val="clear" w:color="auto" w:fill="auto"/>
            <w:noWrap/>
            <w:vAlign w:val="bottom"/>
            <w:hideMark/>
            <w:tcPrChange w:id="1154" w:author="kei" w:date="2012-10-11T15:35:00Z">
              <w:tcPr>
                <w:tcW w:w="800" w:type="dxa"/>
                <w:tcBorders>
                  <w:top w:val="nil"/>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55" w:author="kei" w:date="2012-10-11T15:35:00Z"/>
                <w:rFonts w:ascii="Arial" w:eastAsia="ＭＳ Ｐゴシック" w:hAnsi="Arial" w:cs="Arial"/>
                <w:color w:val="000000"/>
                <w:sz w:val="18"/>
                <w:szCs w:val="18"/>
                <w:lang w:eastAsia="ja-JP"/>
              </w:rPr>
              <w:pPrChange w:id="115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57" w:author="kei" w:date="2012-10-11T15:35:00Z">
              <w:r w:rsidRPr="00BC72D5">
                <w:rPr>
                  <w:rFonts w:ascii="Arial" w:eastAsia="ＭＳ Ｐゴシック" w:hAnsi="Arial" w:cs="Arial"/>
                  <w:color w:val="000000"/>
                  <w:sz w:val="18"/>
                  <w:szCs w:val="18"/>
                  <w:lang w:eastAsia="ja-JP"/>
                </w:rPr>
                <w:t>R</w:t>
              </w:r>
            </w:ins>
          </w:p>
        </w:tc>
      </w:tr>
      <w:tr w:rsidR="00BC72D5" w:rsidRPr="00BC72D5" w:rsidTr="00BC72D5">
        <w:trPr>
          <w:trHeight w:val="240"/>
          <w:jc w:val="center"/>
          <w:ins w:id="1158" w:author="kei" w:date="2012-10-11T15:35:00Z"/>
          <w:trPrChange w:id="1159" w:author="kei" w:date="2012-10-11T15:35:00Z">
            <w:trPr>
              <w:trHeight w:val="240"/>
            </w:trPr>
          </w:trPrChange>
        </w:trPr>
        <w:tc>
          <w:tcPr>
            <w:tcW w:w="1380" w:type="dxa"/>
            <w:tcBorders>
              <w:top w:val="single" w:sz="8" w:space="0" w:color="auto"/>
              <w:left w:val="single" w:sz="8" w:space="0" w:color="auto"/>
              <w:bottom w:val="nil"/>
              <w:right w:val="single" w:sz="8" w:space="0" w:color="auto"/>
            </w:tcBorders>
            <w:shd w:val="clear" w:color="auto" w:fill="auto"/>
            <w:noWrap/>
            <w:vAlign w:val="bottom"/>
            <w:hideMark/>
            <w:tcPrChange w:id="1160" w:author="kei" w:date="2012-10-11T15:35:00Z">
              <w:tcPr>
                <w:tcW w:w="138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1161" w:author="kei" w:date="2012-10-11T15:35:00Z"/>
                <w:rFonts w:ascii="Arial" w:eastAsia="ＭＳ Ｐゴシック" w:hAnsi="Arial" w:cs="Arial"/>
                <w:color w:val="000000"/>
                <w:sz w:val="18"/>
                <w:szCs w:val="18"/>
                <w:lang w:eastAsia="ja-JP"/>
              </w:rPr>
              <w:pPrChange w:id="1162"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1163" w:author="kei" w:date="2012-10-11T15:35:00Z">
              <w:r w:rsidRPr="00BC72D5">
                <w:rPr>
                  <w:rFonts w:ascii="Arial" w:eastAsia="ＭＳ Ｐゴシック" w:hAnsi="Arial" w:cs="Arial"/>
                  <w:color w:val="000000"/>
                  <w:sz w:val="18"/>
                  <w:szCs w:val="18"/>
                  <w:lang w:eastAsia="ja-JP"/>
                </w:rPr>
                <w:t>CrowdRun</w:t>
              </w:r>
              <w:proofErr w:type="spellEnd"/>
            </w:ins>
          </w:p>
        </w:tc>
        <w:tc>
          <w:tcPr>
            <w:tcW w:w="800" w:type="dxa"/>
            <w:tcBorders>
              <w:top w:val="single" w:sz="8" w:space="0" w:color="auto"/>
              <w:left w:val="single" w:sz="8" w:space="0" w:color="auto"/>
              <w:bottom w:val="nil"/>
              <w:right w:val="nil"/>
            </w:tcBorders>
            <w:shd w:val="clear" w:color="000000" w:fill="CCFFCC"/>
            <w:noWrap/>
            <w:vAlign w:val="bottom"/>
            <w:hideMark/>
            <w:tcPrChange w:id="1164" w:author="kei" w:date="2012-10-11T15:35:00Z">
              <w:tcPr>
                <w:tcW w:w="800" w:type="dxa"/>
                <w:tcBorders>
                  <w:top w:val="single" w:sz="8" w:space="0" w:color="auto"/>
                  <w:left w:val="single" w:sz="8" w:space="0" w:color="auto"/>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65" w:author="kei" w:date="2012-10-11T15:35:00Z"/>
                <w:rFonts w:ascii="Arial" w:eastAsia="ＭＳ Ｐゴシック" w:hAnsi="Arial" w:cs="Arial"/>
                <w:sz w:val="18"/>
                <w:szCs w:val="18"/>
                <w:lang w:eastAsia="ja-JP"/>
              </w:rPr>
              <w:pPrChange w:id="116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67" w:author="kei" w:date="2012-10-11T15:35:00Z">
              <w:r w:rsidRPr="00BC72D5">
                <w:rPr>
                  <w:rFonts w:ascii="Arial" w:eastAsia="ＭＳ Ｐゴシック" w:hAnsi="Arial" w:cs="Arial"/>
                  <w:sz w:val="18"/>
                  <w:szCs w:val="18"/>
                  <w:lang w:eastAsia="ja-JP"/>
                </w:rPr>
                <w:t>-3.9%</w:t>
              </w:r>
            </w:ins>
          </w:p>
        </w:tc>
        <w:tc>
          <w:tcPr>
            <w:tcW w:w="800" w:type="dxa"/>
            <w:tcBorders>
              <w:top w:val="single" w:sz="8" w:space="0" w:color="auto"/>
              <w:left w:val="nil"/>
              <w:bottom w:val="nil"/>
              <w:right w:val="nil"/>
            </w:tcBorders>
            <w:shd w:val="clear" w:color="000000" w:fill="CCFFCC"/>
            <w:noWrap/>
            <w:vAlign w:val="bottom"/>
            <w:hideMark/>
            <w:tcPrChange w:id="1168" w:author="kei" w:date="2012-10-11T15:35:00Z">
              <w:tcPr>
                <w:tcW w:w="800" w:type="dxa"/>
                <w:tcBorders>
                  <w:top w:val="single" w:sz="8" w:space="0" w:color="auto"/>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69" w:author="kei" w:date="2012-10-11T15:35:00Z"/>
                <w:rFonts w:ascii="Arial" w:eastAsia="ＭＳ Ｐゴシック" w:hAnsi="Arial" w:cs="Arial"/>
                <w:sz w:val="18"/>
                <w:szCs w:val="18"/>
                <w:lang w:eastAsia="ja-JP"/>
              </w:rPr>
              <w:pPrChange w:id="117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71" w:author="kei" w:date="2012-10-11T15:35:00Z">
              <w:r w:rsidRPr="00BC72D5">
                <w:rPr>
                  <w:rFonts w:ascii="Arial" w:eastAsia="ＭＳ Ｐゴシック" w:hAnsi="Arial" w:cs="Arial"/>
                  <w:sz w:val="18"/>
                  <w:szCs w:val="18"/>
                  <w:lang w:eastAsia="ja-JP"/>
                </w:rPr>
                <w:t>-6.3%</w:t>
              </w:r>
            </w:ins>
          </w:p>
        </w:tc>
        <w:tc>
          <w:tcPr>
            <w:tcW w:w="800" w:type="dxa"/>
            <w:tcBorders>
              <w:top w:val="single" w:sz="8" w:space="0" w:color="auto"/>
              <w:left w:val="nil"/>
              <w:bottom w:val="nil"/>
              <w:right w:val="single" w:sz="8" w:space="0" w:color="auto"/>
            </w:tcBorders>
            <w:shd w:val="clear" w:color="000000" w:fill="CCFFCC"/>
            <w:noWrap/>
            <w:vAlign w:val="bottom"/>
            <w:hideMark/>
            <w:tcPrChange w:id="1172" w:author="kei" w:date="2012-10-11T15:35:00Z">
              <w:tcPr>
                <w:tcW w:w="800" w:type="dxa"/>
                <w:tcBorders>
                  <w:top w:val="single" w:sz="8" w:space="0" w:color="auto"/>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73" w:author="kei" w:date="2012-10-11T15:35:00Z"/>
                <w:rFonts w:ascii="Arial" w:eastAsia="ＭＳ Ｐゴシック" w:hAnsi="Arial" w:cs="Arial"/>
                <w:sz w:val="18"/>
                <w:szCs w:val="18"/>
                <w:lang w:eastAsia="ja-JP"/>
              </w:rPr>
              <w:pPrChange w:id="117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75" w:author="kei" w:date="2012-10-11T15:35:00Z">
              <w:r w:rsidRPr="00BC72D5">
                <w:rPr>
                  <w:rFonts w:ascii="Arial" w:eastAsia="ＭＳ Ｐゴシック" w:hAnsi="Arial" w:cs="Arial"/>
                  <w:sz w:val="18"/>
                  <w:szCs w:val="18"/>
                  <w:lang w:eastAsia="ja-JP"/>
                </w:rPr>
                <w:t>-5.9%</w:t>
              </w:r>
            </w:ins>
          </w:p>
        </w:tc>
        <w:tc>
          <w:tcPr>
            <w:tcW w:w="800" w:type="dxa"/>
            <w:tcBorders>
              <w:top w:val="nil"/>
              <w:left w:val="nil"/>
              <w:bottom w:val="nil"/>
              <w:right w:val="nil"/>
            </w:tcBorders>
            <w:shd w:val="clear" w:color="auto" w:fill="auto"/>
            <w:noWrap/>
            <w:vAlign w:val="bottom"/>
            <w:hideMark/>
            <w:tcPrChange w:id="1176"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77" w:author="kei" w:date="2012-10-11T15:35:00Z"/>
                <w:rFonts w:ascii="Arial" w:eastAsia="ＭＳ Ｐゴシック" w:hAnsi="Arial" w:cs="Arial"/>
                <w:sz w:val="18"/>
                <w:szCs w:val="18"/>
                <w:lang w:eastAsia="ja-JP"/>
              </w:rPr>
              <w:pPrChange w:id="117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79" w:author="kei" w:date="2012-10-11T15:35:00Z">
              <w:r w:rsidRPr="00BC72D5">
                <w:rPr>
                  <w:rFonts w:ascii="Arial" w:eastAsia="ＭＳ Ｐゴシック" w:hAnsi="Arial" w:cs="Arial"/>
                  <w:sz w:val="18"/>
                  <w:szCs w:val="18"/>
                  <w:lang w:eastAsia="ja-JP"/>
                </w:rPr>
                <w:t>-2.4%</w:t>
              </w:r>
            </w:ins>
          </w:p>
        </w:tc>
        <w:tc>
          <w:tcPr>
            <w:tcW w:w="800" w:type="dxa"/>
            <w:tcBorders>
              <w:top w:val="single" w:sz="8" w:space="0" w:color="auto"/>
              <w:left w:val="nil"/>
              <w:bottom w:val="nil"/>
              <w:right w:val="nil"/>
            </w:tcBorders>
            <w:shd w:val="clear" w:color="000000" w:fill="CCFFCC"/>
            <w:noWrap/>
            <w:vAlign w:val="bottom"/>
            <w:hideMark/>
            <w:tcPrChange w:id="1180" w:author="kei" w:date="2012-10-11T15:35:00Z">
              <w:tcPr>
                <w:tcW w:w="800" w:type="dxa"/>
                <w:tcBorders>
                  <w:top w:val="single" w:sz="8" w:space="0" w:color="auto"/>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81" w:author="kei" w:date="2012-10-11T15:35:00Z"/>
                <w:rFonts w:ascii="Arial" w:eastAsia="ＭＳ Ｐゴシック" w:hAnsi="Arial" w:cs="Arial"/>
                <w:sz w:val="18"/>
                <w:szCs w:val="18"/>
                <w:lang w:eastAsia="ja-JP"/>
              </w:rPr>
              <w:pPrChange w:id="118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83" w:author="kei" w:date="2012-10-11T15:35:00Z">
              <w:r w:rsidRPr="00BC72D5">
                <w:rPr>
                  <w:rFonts w:ascii="Arial" w:eastAsia="ＭＳ Ｐゴシック" w:hAnsi="Arial" w:cs="Arial"/>
                  <w:sz w:val="18"/>
                  <w:szCs w:val="18"/>
                  <w:lang w:eastAsia="ja-JP"/>
                </w:rPr>
                <w:t>-6.2%</w:t>
              </w:r>
            </w:ins>
          </w:p>
        </w:tc>
        <w:tc>
          <w:tcPr>
            <w:tcW w:w="800" w:type="dxa"/>
            <w:tcBorders>
              <w:top w:val="single" w:sz="8" w:space="0" w:color="auto"/>
              <w:left w:val="nil"/>
              <w:bottom w:val="nil"/>
              <w:right w:val="single" w:sz="8" w:space="0" w:color="auto"/>
            </w:tcBorders>
            <w:shd w:val="clear" w:color="000000" w:fill="CCFFCC"/>
            <w:noWrap/>
            <w:vAlign w:val="bottom"/>
            <w:hideMark/>
            <w:tcPrChange w:id="1184" w:author="kei" w:date="2012-10-11T15:35:00Z">
              <w:tcPr>
                <w:tcW w:w="800" w:type="dxa"/>
                <w:tcBorders>
                  <w:top w:val="single" w:sz="8" w:space="0" w:color="auto"/>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85" w:author="kei" w:date="2012-10-11T15:35:00Z"/>
                <w:rFonts w:ascii="Arial" w:eastAsia="ＭＳ Ｐゴシック" w:hAnsi="Arial" w:cs="Arial"/>
                <w:sz w:val="18"/>
                <w:szCs w:val="18"/>
                <w:lang w:eastAsia="ja-JP"/>
              </w:rPr>
              <w:pPrChange w:id="118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87" w:author="kei" w:date="2012-10-11T15:35:00Z">
              <w:r w:rsidRPr="00BC72D5">
                <w:rPr>
                  <w:rFonts w:ascii="Arial" w:eastAsia="ＭＳ Ｐゴシック" w:hAnsi="Arial" w:cs="Arial"/>
                  <w:sz w:val="18"/>
                  <w:szCs w:val="18"/>
                  <w:lang w:eastAsia="ja-JP"/>
                </w:rPr>
                <w:t>-4.7%</w:t>
              </w:r>
            </w:ins>
          </w:p>
        </w:tc>
        <w:tc>
          <w:tcPr>
            <w:tcW w:w="800" w:type="dxa"/>
            <w:tcBorders>
              <w:top w:val="nil"/>
              <w:left w:val="nil"/>
              <w:bottom w:val="nil"/>
              <w:right w:val="nil"/>
            </w:tcBorders>
            <w:shd w:val="clear" w:color="auto" w:fill="auto"/>
            <w:noWrap/>
            <w:vAlign w:val="bottom"/>
            <w:hideMark/>
            <w:tcPrChange w:id="1188"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89" w:author="kei" w:date="2012-10-11T15:35:00Z"/>
                <w:rFonts w:ascii="Arial" w:eastAsia="ＭＳ Ｐゴシック" w:hAnsi="Arial" w:cs="Arial"/>
                <w:sz w:val="18"/>
                <w:szCs w:val="18"/>
                <w:lang w:eastAsia="ja-JP"/>
              </w:rPr>
              <w:pPrChange w:id="119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91" w:author="kei" w:date="2012-10-11T15:35:00Z">
              <w:r w:rsidRPr="00BC72D5">
                <w:rPr>
                  <w:rFonts w:ascii="Arial" w:eastAsia="ＭＳ Ｐゴシック" w:hAnsi="Arial" w:cs="Arial"/>
                  <w:sz w:val="18"/>
                  <w:szCs w:val="18"/>
                  <w:lang w:eastAsia="ja-JP"/>
                </w:rPr>
                <w:t>-1.6%</w:t>
              </w:r>
            </w:ins>
          </w:p>
        </w:tc>
        <w:tc>
          <w:tcPr>
            <w:tcW w:w="800" w:type="dxa"/>
            <w:tcBorders>
              <w:top w:val="single" w:sz="8" w:space="0" w:color="auto"/>
              <w:left w:val="nil"/>
              <w:bottom w:val="nil"/>
              <w:right w:val="nil"/>
            </w:tcBorders>
            <w:shd w:val="clear" w:color="000000" w:fill="CCFFCC"/>
            <w:noWrap/>
            <w:vAlign w:val="bottom"/>
            <w:hideMark/>
            <w:tcPrChange w:id="1192" w:author="kei" w:date="2012-10-11T15:35:00Z">
              <w:tcPr>
                <w:tcW w:w="800" w:type="dxa"/>
                <w:tcBorders>
                  <w:top w:val="single" w:sz="8" w:space="0" w:color="auto"/>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93" w:author="kei" w:date="2012-10-11T15:35:00Z"/>
                <w:rFonts w:ascii="Arial" w:eastAsia="ＭＳ Ｐゴシック" w:hAnsi="Arial" w:cs="Arial"/>
                <w:sz w:val="18"/>
                <w:szCs w:val="18"/>
                <w:lang w:eastAsia="ja-JP"/>
              </w:rPr>
              <w:pPrChange w:id="119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95" w:author="kei" w:date="2012-10-11T15:35:00Z">
              <w:r w:rsidRPr="00BC72D5">
                <w:rPr>
                  <w:rFonts w:ascii="Arial" w:eastAsia="ＭＳ Ｐゴシック" w:hAnsi="Arial" w:cs="Arial"/>
                  <w:sz w:val="18"/>
                  <w:szCs w:val="18"/>
                  <w:lang w:eastAsia="ja-JP"/>
                </w:rPr>
                <w:t>-3.3%</w:t>
              </w:r>
            </w:ins>
          </w:p>
        </w:tc>
        <w:tc>
          <w:tcPr>
            <w:tcW w:w="800" w:type="dxa"/>
            <w:tcBorders>
              <w:top w:val="nil"/>
              <w:left w:val="nil"/>
              <w:bottom w:val="nil"/>
              <w:right w:val="single" w:sz="8" w:space="0" w:color="auto"/>
            </w:tcBorders>
            <w:shd w:val="clear" w:color="auto" w:fill="auto"/>
            <w:noWrap/>
            <w:vAlign w:val="bottom"/>
            <w:hideMark/>
            <w:tcPrChange w:id="1196" w:author="kei" w:date="2012-10-11T15:35: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197" w:author="kei" w:date="2012-10-11T15:35:00Z"/>
                <w:rFonts w:ascii="Arial" w:eastAsia="ＭＳ Ｐゴシック" w:hAnsi="Arial" w:cs="Arial"/>
                <w:sz w:val="18"/>
                <w:szCs w:val="18"/>
                <w:lang w:eastAsia="ja-JP"/>
              </w:rPr>
              <w:pPrChange w:id="119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199" w:author="kei" w:date="2012-10-11T15:35:00Z">
              <w:r w:rsidRPr="00BC72D5">
                <w:rPr>
                  <w:rFonts w:ascii="Arial" w:eastAsia="ＭＳ Ｐゴシック" w:hAnsi="Arial" w:cs="Arial"/>
                  <w:sz w:val="18"/>
                  <w:szCs w:val="18"/>
                  <w:lang w:eastAsia="ja-JP"/>
                </w:rPr>
                <w:t>-1.6%</w:t>
              </w:r>
            </w:ins>
          </w:p>
        </w:tc>
      </w:tr>
      <w:tr w:rsidR="00BC72D5" w:rsidRPr="00BC72D5" w:rsidTr="00BC72D5">
        <w:trPr>
          <w:trHeight w:val="240"/>
          <w:jc w:val="center"/>
          <w:ins w:id="1200" w:author="kei" w:date="2012-10-11T15:35:00Z"/>
          <w:trPrChange w:id="1201" w:author="kei" w:date="2012-10-11T15:35:00Z">
            <w:trPr>
              <w:trHeight w:val="240"/>
            </w:trPr>
          </w:trPrChange>
        </w:trPr>
        <w:tc>
          <w:tcPr>
            <w:tcW w:w="1380" w:type="dxa"/>
            <w:tcBorders>
              <w:top w:val="nil"/>
              <w:left w:val="single" w:sz="8" w:space="0" w:color="auto"/>
              <w:bottom w:val="nil"/>
              <w:right w:val="single" w:sz="8" w:space="0" w:color="auto"/>
            </w:tcBorders>
            <w:shd w:val="clear" w:color="auto" w:fill="auto"/>
            <w:noWrap/>
            <w:vAlign w:val="bottom"/>
            <w:hideMark/>
            <w:tcPrChange w:id="1202" w:author="kei" w:date="2012-10-11T15:35: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1203" w:author="kei" w:date="2012-10-11T15:35:00Z"/>
                <w:rFonts w:ascii="Arial" w:eastAsia="ＭＳ Ｐゴシック" w:hAnsi="Arial" w:cs="Arial"/>
                <w:color w:val="000000"/>
                <w:sz w:val="18"/>
                <w:szCs w:val="18"/>
                <w:lang w:eastAsia="ja-JP"/>
              </w:rPr>
              <w:pPrChange w:id="1204"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1205" w:author="kei" w:date="2012-10-11T15:35:00Z">
              <w:r w:rsidRPr="00BC72D5">
                <w:rPr>
                  <w:rFonts w:ascii="Arial" w:eastAsia="ＭＳ Ｐゴシック" w:hAnsi="Arial" w:cs="Arial"/>
                  <w:color w:val="000000"/>
                  <w:sz w:val="18"/>
                  <w:szCs w:val="18"/>
                  <w:lang w:eastAsia="ja-JP"/>
                </w:rPr>
                <w:t>ParkJoy</w:t>
              </w:r>
              <w:proofErr w:type="spellEnd"/>
            </w:ins>
          </w:p>
        </w:tc>
        <w:tc>
          <w:tcPr>
            <w:tcW w:w="800" w:type="dxa"/>
            <w:tcBorders>
              <w:top w:val="nil"/>
              <w:left w:val="nil"/>
              <w:bottom w:val="nil"/>
              <w:right w:val="nil"/>
            </w:tcBorders>
            <w:shd w:val="clear" w:color="auto" w:fill="auto"/>
            <w:noWrap/>
            <w:vAlign w:val="bottom"/>
            <w:hideMark/>
            <w:tcPrChange w:id="1206"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07" w:author="kei" w:date="2012-10-11T15:35:00Z"/>
                <w:rFonts w:ascii="Arial" w:eastAsia="ＭＳ Ｐゴシック" w:hAnsi="Arial" w:cs="Arial"/>
                <w:sz w:val="18"/>
                <w:szCs w:val="18"/>
                <w:lang w:eastAsia="ja-JP"/>
              </w:rPr>
              <w:pPrChange w:id="120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09" w:author="kei" w:date="2012-10-11T15:35:00Z">
              <w:r w:rsidRPr="00BC72D5">
                <w:rPr>
                  <w:rFonts w:ascii="Arial" w:eastAsia="ＭＳ Ｐゴシック" w:hAnsi="Arial" w:cs="Arial"/>
                  <w:sz w:val="18"/>
                  <w:szCs w:val="18"/>
                  <w:lang w:eastAsia="ja-JP"/>
                </w:rPr>
                <w:t>-1.3%</w:t>
              </w:r>
            </w:ins>
          </w:p>
        </w:tc>
        <w:tc>
          <w:tcPr>
            <w:tcW w:w="800" w:type="dxa"/>
            <w:tcBorders>
              <w:top w:val="nil"/>
              <w:left w:val="nil"/>
              <w:bottom w:val="nil"/>
              <w:right w:val="nil"/>
            </w:tcBorders>
            <w:shd w:val="clear" w:color="000000" w:fill="CCFFCC"/>
            <w:noWrap/>
            <w:vAlign w:val="bottom"/>
            <w:hideMark/>
            <w:tcPrChange w:id="1210" w:author="kei" w:date="2012-10-11T15:35: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11" w:author="kei" w:date="2012-10-11T15:35:00Z"/>
                <w:rFonts w:ascii="Arial" w:eastAsia="ＭＳ Ｐゴシック" w:hAnsi="Arial" w:cs="Arial"/>
                <w:sz w:val="18"/>
                <w:szCs w:val="18"/>
                <w:lang w:eastAsia="ja-JP"/>
              </w:rPr>
              <w:pPrChange w:id="121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13" w:author="kei" w:date="2012-10-11T15:35:00Z">
              <w:r w:rsidRPr="00BC72D5">
                <w:rPr>
                  <w:rFonts w:ascii="Arial" w:eastAsia="ＭＳ Ｐゴシック" w:hAnsi="Arial" w:cs="Arial"/>
                  <w:sz w:val="18"/>
                  <w:szCs w:val="18"/>
                  <w:lang w:eastAsia="ja-JP"/>
                </w:rPr>
                <w:t>-3.9%</w:t>
              </w:r>
            </w:ins>
          </w:p>
        </w:tc>
        <w:tc>
          <w:tcPr>
            <w:tcW w:w="800" w:type="dxa"/>
            <w:tcBorders>
              <w:top w:val="nil"/>
              <w:left w:val="nil"/>
              <w:bottom w:val="nil"/>
              <w:right w:val="single" w:sz="8" w:space="0" w:color="auto"/>
            </w:tcBorders>
            <w:shd w:val="clear" w:color="000000" w:fill="CCFFCC"/>
            <w:noWrap/>
            <w:vAlign w:val="bottom"/>
            <w:hideMark/>
            <w:tcPrChange w:id="1214" w:author="kei" w:date="2012-10-11T15:35:00Z">
              <w:tcPr>
                <w:tcW w:w="800" w:type="dxa"/>
                <w:tcBorders>
                  <w:top w:val="nil"/>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15" w:author="kei" w:date="2012-10-11T15:35:00Z"/>
                <w:rFonts w:ascii="Arial" w:eastAsia="ＭＳ Ｐゴシック" w:hAnsi="Arial" w:cs="Arial"/>
                <w:sz w:val="18"/>
                <w:szCs w:val="18"/>
                <w:lang w:eastAsia="ja-JP"/>
              </w:rPr>
              <w:pPrChange w:id="121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17" w:author="kei" w:date="2012-10-11T15:35:00Z">
              <w:r w:rsidRPr="00BC72D5">
                <w:rPr>
                  <w:rFonts w:ascii="Arial" w:eastAsia="ＭＳ Ｐゴシック" w:hAnsi="Arial" w:cs="Arial"/>
                  <w:sz w:val="18"/>
                  <w:szCs w:val="18"/>
                  <w:lang w:eastAsia="ja-JP"/>
                </w:rPr>
                <w:t>-3.4%</w:t>
              </w:r>
            </w:ins>
          </w:p>
        </w:tc>
        <w:tc>
          <w:tcPr>
            <w:tcW w:w="800" w:type="dxa"/>
            <w:tcBorders>
              <w:top w:val="nil"/>
              <w:left w:val="nil"/>
              <w:bottom w:val="nil"/>
              <w:right w:val="nil"/>
            </w:tcBorders>
            <w:shd w:val="clear" w:color="auto" w:fill="auto"/>
            <w:noWrap/>
            <w:vAlign w:val="bottom"/>
            <w:hideMark/>
            <w:tcPrChange w:id="1218"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19" w:author="kei" w:date="2012-10-11T15:35:00Z"/>
                <w:rFonts w:ascii="Arial" w:eastAsia="ＭＳ Ｐゴシック" w:hAnsi="Arial" w:cs="Arial"/>
                <w:sz w:val="18"/>
                <w:szCs w:val="18"/>
                <w:lang w:eastAsia="ja-JP"/>
              </w:rPr>
              <w:pPrChange w:id="122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21" w:author="kei" w:date="2012-10-11T15:35:00Z">
              <w:r w:rsidRPr="00BC72D5">
                <w:rPr>
                  <w:rFonts w:ascii="Arial" w:eastAsia="ＭＳ Ｐゴシック" w:hAnsi="Arial" w:cs="Arial"/>
                  <w:sz w:val="18"/>
                  <w:szCs w:val="18"/>
                  <w:lang w:eastAsia="ja-JP"/>
                </w:rPr>
                <w:t>0.8%</w:t>
              </w:r>
            </w:ins>
          </w:p>
        </w:tc>
        <w:tc>
          <w:tcPr>
            <w:tcW w:w="800" w:type="dxa"/>
            <w:tcBorders>
              <w:top w:val="nil"/>
              <w:left w:val="nil"/>
              <w:bottom w:val="nil"/>
              <w:right w:val="nil"/>
            </w:tcBorders>
            <w:shd w:val="clear" w:color="auto" w:fill="auto"/>
            <w:noWrap/>
            <w:vAlign w:val="bottom"/>
            <w:hideMark/>
            <w:tcPrChange w:id="1222"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23" w:author="kei" w:date="2012-10-11T15:35:00Z"/>
                <w:rFonts w:ascii="Arial" w:eastAsia="ＭＳ Ｐゴシック" w:hAnsi="Arial" w:cs="Arial"/>
                <w:sz w:val="18"/>
                <w:szCs w:val="18"/>
                <w:lang w:eastAsia="ja-JP"/>
              </w:rPr>
              <w:pPrChange w:id="122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25" w:author="kei" w:date="2012-10-11T15:35:00Z">
              <w:r w:rsidRPr="00BC72D5">
                <w:rPr>
                  <w:rFonts w:ascii="Arial" w:eastAsia="ＭＳ Ｐゴシック" w:hAnsi="Arial" w:cs="Arial"/>
                  <w:sz w:val="18"/>
                  <w:szCs w:val="18"/>
                  <w:lang w:eastAsia="ja-JP"/>
                </w:rPr>
                <w:t>-0.5%</w:t>
              </w:r>
            </w:ins>
          </w:p>
        </w:tc>
        <w:tc>
          <w:tcPr>
            <w:tcW w:w="800" w:type="dxa"/>
            <w:tcBorders>
              <w:top w:val="nil"/>
              <w:left w:val="nil"/>
              <w:bottom w:val="nil"/>
              <w:right w:val="single" w:sz="8" w:space="0" w:color="auto"/>
            </w:tcBorders>
            <w:shd w:val="clear" w:color="auto" w:fill="auto"/>
            <w:noWrap/>
            <w:vAlign w:val="bottom"/>
            <w:hideMark/>
            <w:tcPrChange w:id="1226" w:author="kei" w:date="2012-10-11T15:35: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27" w:author="kei" w:date="2012-10-11T15:35:00Z"/>
                <w:rFonts w:ascii="Arial" w:eastAsia="ＭＳ Ｐゴシック" w:hAnsi="Arial" w:cs="Arial"/>
                <w:sz w:val="18"/>
                <w:szCs w:val="18"/>
                <w:lang w:eastAsia="ja-JP"/>
              </w:rPr>
              <w:pPrChange w:id="122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29" w:author="kei" w:date="2012-10-11T15:35:00Z">
              <w:r w:rsidRPr="00BC72D5">
                <w:rPr>
                  <w:rFonts w:ascii="Arial" w:eastAsia="ＭＳ Ｐゴシック" w:hAnsi="Arial" w:cs="Arial"/>
                  <w:sz w:val="18"/>
                  <w:szCs w:val="18"/>
                  <w:lang w:eastAsia="ja-JP"/>
                </w:rPr>
                <w:t>1.3%</w:t>
              </w:r>
            </w:ins>
          </w:p>
        </w:tc>
        <w:tc>
          <w:tcPr>
            <w:tcW w:w="800" w:type="dxa"/>
            <w:tcBorders>
              <w:top w:val="nil"/>
              <w:left w:val="nil"/>
              <w:bottom w:val="nil"/>
              <w:right w:val="nil"/>
            </w:tcBorders>
            <w:shd w:val="clear" w:color="auto" w:fill="auto"/>
            <w:noWrap/>
            <w:vAlign w:val="bottom"/>
            <w:hideMark/>
            <w:tcPrChange w:id="1230"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31" w:author="kei" w:date="2012-10-11T15:35:00Z"/>
                <w:rFonts w:ascii="Arial" w:eastAsia="ＭＳ Ｐゴシック" w:hAnsi="Arial" w:cs="Arial"/>
                <w:sz w:val="18"/>
                <w:szCs w:val="18"/>
                <w:lang w:eastAsia="ja-JP"/>
              </w:rPr>
              <w:pPrChange w:id="123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33" w:author="kei" w:date="2012-10-11T15:35:00Z">
              <w:r w:rsidRPr="00BC72D5">
                <w:rPr>
                  <w:rFonts w:ascii="Arial" w:eastAsia="ＭＳ Ｐゴシック" w:hAnsi="Arial" w:cs="Arial"/>
                  <w:sz w:val="18"/>
                  <w:szCs w:val="18"/>
                  <w:lang w:eastAsia="ja-JP"/>
                </w:rPr>
                <w:t>1.2%</w:t>
              </w:r>
            </w:ins>
          </w:p>
        </w:tc>
        <w:tc>
          <w:tcPr>
            <w:tcW w:w="800" w:type="dxa"/>
            <w:tcBorders>
              <w:top w:val="nil"/>
              <w:left w:val="nil"/>
              <w:bottom w:val="nil"/>
              <w:right w:val="nil"/>
            </w:tcBorders>
            <w:shd w:val="clear" w:color="auto" w:fill="auto"/>
            <w:noWrap/>
            <w:vAlign w:val="bottom"/>
            <w:hideMark/>
            <w:tcPrChange w:id="1234"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35" w:author="kei" w:date="2012-10-11T15:35:00Z"/>
                <w:rFonts w:ascii="Arial" w:eastAsia="ＭＳ Ｐゴシック" w:hAnsi="Arial" w:cs="Arial"/>
                <w:sz w:val="18"/>
                <w:szCs w:val="18"/>
                <w:lang w:eastAsia="ja-JP"/>
              </w:rPr>
              <w:pPrChange w:id="123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37" w:author="kei" w:date="2012-10-11T15:35:00Z">
              <w:r w:rsidRPr="00BC72D5">
                <w:rPr>
                  <w:rFonts w:ascii="Arial" w:eastAsia="ＭＳ Ｐゴシック" w:hAnsi="Arial" w:cs="Arial"/>
                  <w:sz w:val="18"/>
                  <w:szCs w:val="18"/>
                  <w:lang w:eastAsia="ja-JP"/>
                </w:rPr>
                <w:t>0.0%</w:t>
              </w:r>
            </w:ins>
          </w:p>
        </w:tc>
        <w:tc>
          <w:tcPr>
            <w:tcW w:w="800" w:type="dxa"/>
            <w:tcBorders>
              <w:top w:val="nil"/>
              <w:left w:val="nil"/>
              <w:bottom w:val="nil"/>
              <w:right w:val="single" w:sz="8" w:space="0" w:color="auto"/>
            </w:tcBorders>
            <w:shd w:val="clear" w:color="auto" w:fill="auto"/>
            <w:noWrap/>
            <w:vAlign w:val="bottom"/>
            <w:hideMark/>
            <w:tcPrChange w:id="1238" w:author="kei" w:date="2012-10-11T15:35: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39" w:author="kei" w:date="2012-10-11T15:35:00Z"/>
                <w:rFonts w:ascii="Arial" w:eastAsia="ＭＳ Ｐゴシック" w:hAnsi="Arial" w:cs="Arial"/>
                <w:sz w:val="18"/>
                <w:szCs w:val="18"/>
                <w:lang w:eastAsia="ja-JP"/>
              </w:rPr>
              <w:pPrChange w:id="124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41" w:author="kei" w:date="2012-10-11T15:35:00Z">
              <w:r w:rsidRPr="00BC72D5">
                <w:rPr>
                  <w:rFonts w:ascii="Arial" w:eastAsia="ＭＳ Ｐゴシック" w:hAnsi="Arial" w:cs="Arial"/>
                  <w:sz w:val="18"/>
                  <w:szCs w:val="18"/>
                  <w:lang w:eastAsia="ja-JP"/>
                </w:rPr>
                <w:t>0.6%</w:t>
              </w:r>
            </w:ins>
          </w:p>
        </w:tc>
      </w:tr>
      <w:tr w:rsidR="00BC72D5" w:rsidRPr="00BC72D5" w:rsidTr="00BC72D5">
        <w:trPr>
          <w:trHeight w:val="240"/>
          <w:jc w:val="center"/>
          <w:ins w:id="1242" w:author="kei" w:date="2012-10-11T15:35:00Z"/>
          <w:trPrChange w:id="1243" w:author="kei" w:date="2012-10-11T15:35:00Z">
            <w:trPr>
              <w:trHeight w:val="240"/>
            </w:trPr>
          </w:trPrChange>
        </w:trPr>
        <w:tc>
          <w:tcPr>
            <w:tcW w:w="1380" w:type="dxa"/>
            <w:tcBorders>
              <w:top w:val="nil"/>
              <w:left w:val="single" w:sz="8" w:space="0" w:color="auto"/>
              <w:bottom w:val="nil"/>
              <w:right w:val="single" w:sz="8" w:space="0" w:color="auto"/>
            </w:tcBorders>
            <w:shd w:val="clear" w:color="auto" w:fill="auto"/>
            <w:noWrap/>
            <w:vAlign w:val="bottom"/>
            <w:hideMark/>
            <w:tcPrChange w:id="1244" w:author="kei" w:date="2012-10-11T15:35: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1245" w:author="kei" w:date="2012-10-11T15:35:00Z"/>
                <w:rFonts w:ascii="Arial" w:eastAsia="ＭＳ Ｐゴシック" w:hAnsi="Arial" w:cs="Arial"/>
                <w:color w:val="000000"/>
                <w:sz w:val="18"/>
                <w:szCs w:val="18"/>
                <w:lang w:eastAsia="ja-JP"/>
              </w:rPr>
              <w:pPrChange w:id="1246"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1247" w:author="kei" w:date="2012-10-11T15:35:00Z">
              <w:r w:rsidRPr="00BC72D5">
                <w:rPr>
                  <w:rFonts w:ascii="Arial" w:eastAsia="ＭＳ Ｐゴシック" w:hAnsi="Arial" w:cs="Arial"/>
                  <w:color w:val="000000"/>
                  <w:sz w:val="18"/>
                  <w:szCs w:val="18"/>
                  <w:lang w:eastAsia="ja-JP"/>
                </w:rPr>
                <w:t>DucksTakeOff</w:t>
              </w:r>
              <w:proofErr w:type="spellEnd"/>
            </w:ins>
          </w:p>
        </w:tc>
        <w:tc>
          <w:tcPr>
            <w:tcW w:w="800" w:type="dxa"/>
            <w:tcBorders>
              <w:top w:val="nil"/>
              <w:left w:val="nil"/>
              <w:bottom w:val="nil"/>
              <w:right w:val="nil"/>
            </w:tcBorders>
            <w:shd w:val="clear" w:color="auto" w:fill="auto"/>
            <w:noWrap/>
            <w:vAlign w:val="bottom"/>
            <w:hideMark/>
            <w:tcPrChange w:id="1248"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49" w:author="kei" w:date="2012-10-11T15:35:00Z"/>
                <w:rFonts w:ascii="Arial" w:eastAsia="ＭＳ Ｐゴシック" w:hAnsi="Arial" w:cs="Arial"/>
                <w:sz w:val="18"/>
                <w:szCs w:val="18"/>
                <w:lang w:eastAsia="ja-JP"/>
              </w:rPr>
              <w:pPrChange w:id="125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51" w:author="kei" w:date="2012-10-11T15:35:00Z">
              <w:r w:rsidRPr="00BC72D5">
                <w:rPr>
                  <w:rFonts w:ascii="Arial" w:eastAsia="ＭＳ Ｐゴシック" w:hAnsi="Arial" w:cs="Arial"/>
                  <w:sz w:val="18"/>
                  <w:szCs w:val="18"/>
                  <w:lang w:eastAsia="ja-JP"/>
                </w:rPr>
                <w:t>-0.3%</w:t>
              </w:r>
            </w:ins>
          </w:p>
        </w:tc>
        <w:tc>
          <w:tcPr>
            <w:tcW w:w="800" w:type="dxa"/>
            <w:tcBorders>
              <w:top w:val="nil"/>
              <w:left w:val="nil"/>
              <w:bottom w:val="nil"/>
              <w:right w:val="nil"/>
            </w:tcBorders>
            <w:shd w:val="clear" w:color="000000" w:fill="CCFFCC"/>
            <w:noWrap/>
            <w:vAlign w:val="bottom"/>
            <w:hideMark/>
            <w:tcPrChange w:id="1252" w:author="kei" w:date="2012-10-11T15:35: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53" w:author="kei" w:date="2012-10-11T15:35:00Z"/>
                <w:rFonts w:ascii="Arial" w:eastAsia="ＭＳ Ｐゴシック" w:hAnsi="Arial" w:cs="Arial"/>
                <w:sz w:val="18"/>
                <w:szCs w:val="18"/>
                <w:lang w:eastAsia="ja-JP"/>
              </w:rPr>
              <w:pPrChange w:id="125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55" w:author="kei" w:date="2012-10-11T15:35:00Z">
              <w:r w:rsidRPr="00BC72D5">
                <w:rPr>
                  <w:rFonts w:ascii="Arial" w:eastAsia="ＭＳ Ｐゴシック" w:hAnsi="Arial" w:cs="Arial"/>
                  <w:sz w:val="18"/>
                  <w:szCs w:val="18"/>
                  <w:lang w:eastAsia="ja-JP"/>
                </w:rPr>
                <w:t>-4.4%</w:t>
              </w:r>
            </w:ins>
          </w:p>
        </w:tc>
        <w:tc>
          <w:tcPr>
            <w:tcW w:w="800" w:type="dxa"/>
            <w:tcBorders>
              <w:top w:val="nil"/>
              <w:left w:val="nil"/>
              <w:bottom w:val="nil"/>
              <w:right w:val="single" w:sz="8" w:space="0" w:color="auto"/>
            </w:tcBorders>
            <w:shd w:val="clear" w:color="auto" w:fill="auto"/>
            <w:noWrap/>
            <w:vAlign w:val="bottom"/>
            <w:hideMark/>
            <w:tcPrChange w:id="1256" w:author="kei" w:date="2012-10-11T15:35: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57" w:author="kei" w:date="2012-10-11T15:35:00Z"/>
                <w:rFonts w:ascii="Arial" w:eastAsia="ＭＳ Ｐゴシック" w:hAnsi="Arial" w:cs="Arial"/>
                <w:sz w:val="18"/>
                <w:szCs w:val="18"/>
                <w:lang w:eastAsia="ja-JP"/>
              </w:rPr>
              <w:pPrChange w:id="125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59" w:author="kei" w:date="2012-10-11T15:35:00Z">
              <w:r w:rsidRPr="00BC72D5">
                <w:rPr>
                  <w:rFonts w:ascii="Arial" w:eastAsia="ＭＳ Ｐゴシック" w:hAnsi="Arial" w:cs="Arial"/>
                  <w:sz w:val="18"/>
                  <w:szCs w:val="18"/>
                  <w:lang w:eastAsia="ja-JP"/>
                </w:rPr>
                <w:t>-2.3%</w:t>
              </w:r>
            </w:ins>
          </w:p>
        </w:tc>
        <w:tc>
          <w:tcPr>
            <w:tcW w:w="800" w:type="dxa"/>
            <w:tcBorders>
              <w:top w:val="nil"/>
              <w:left w:val="nil"/>
              <w:bottom w:val="nil"/>
              <w:right w:val="nil"/>
            </w:tcBorders>
            <w:shd w:val="clear" w:color="auto" w:fill="auto"/>
            <w:noWrap/>
            <w:vAlign w:val="bottom"/>
            <w:hideMark/>
            <w:tcPrChange w:id="1260"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61" w:author="kei" w:date="2012-10-11T15:35:00Z"/>
                <w:rFonts w:ascii="Arial" w:eastAsia="ＭＳ Ｐゴシック" w:hAnsi="Arial" w:cs="Arial"/>
                <w:sz w:val="18"/>
                <w:szCs w:val="18"/>
                <w:lang w:eastAsia="ja-JP"/>
              </w:rPr>
              <w:pPrChange w:id="126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63" w:author="kei" w:date="2012-10-11T15:35:00Z">
              <w:r w:rsidRPr="00BC72D5">
                <w:rPr>
                  <w:rFonts w:ascii="Arial" w:eastAsia="ＭＳ Ｐゴシック" w:hAnsi="Arial" w:cs="Arial"/>
                  <w:sz w:val="18"/>
                  <w:szCs w:val="18"/>
                  <w:lang w:eastAsia="ja-JP"/>
                </w:rPr>
                <w:t>2.4%</w:t>
              </w:r>
            </w:ins>
          </w:p>
        </w:tc>
        <w:tc>
          <w:tcPr>
            <w:tcW w:w="800" w:type="dxa"/>
            <w:tcBorders>
              <w:top w:val="nil"/>
              <w:left w:val="nil"/>
              <w:bottom w:val="nil"/>
              <w:right w:val="nil"/>
            </w:tcBorders>
            <w:shd w:val="clear" w:color="auto" w:fill="auto"/>
            <w:noWrap/>
            <w:vAlign w:val="bottom"/>
            <w:hideMark/>
            <w:tcPrChange w:id="1264"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65" w:author="kei" w:date="2012-10-11T15:35:00Z"/>
                <w:rFonts w:ascii="Arial" w:eastAsia="ＭＳ Ｐゴシック" w:hAnsi="Arial" w:cs="Arial"/>
                <w:sz w:val="18"/>
                <w:szCs w:val="18"/>
                <w:lang w:eastAsia="ja-JP"/>
              </w:rPr>
              <w:pPrChange w:id="126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67" w:author="kei" w:date="2012-10-11T15:35:00Z">
              <w:r w:rsidRPr="00BC72D5">
                <w:rPr>
                  <w:rFonts w:ascii="Arial" w:eastAsia="ＭＳ Ｐゴシック" w:hAnsi="Arial" w:cs="Arial"/>
                  <w:sz w:val="18"/>
                  <w:szCs w:val="18"/>
                  <w:lang w:eastAsia="ja-JP"/>
                </w:rPr>
                <w:t>-1.7%</w:t>
              </w:r>
            </w:ins>
          </w:p>
        </w:tc>
        <w:tc>
          <w:tcPr>
            <w:tcW w:w="800" w:type="dxa"/>
            <w:tcBorders>
              <w:top w:val="nil"/>
              <w:left w:val="nil"/>
              <w:bottom w:val="nil"/>
              <w:right w:val="single" w:sz="8" w:space="0" w:color="auto"/>
            </w:tcBorders>
            <w:shd w:val="clear" w:color="auto" w:fill="auto"/>
            <w:noWrap/>
            <w:vAlign w:val="bottom"/>
            <w:hideMark/>
            <w:tcPrChange w:id="1268" w:author="kei" w:date="2012-10-11T15:35: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69" w:author="kei" w:date="2012-10-11T15:35:00Z"/>
                <w:rFonts w:ascii="Arial" w:eastAsia="ＭＳ Ｐゴシック" w:hAnsi="Arial" w:cs="Arial"/>
                <w:sz w:val="18"/>
                <w:szCs w:val="18"/>
                <w:lang w:eastAsia="ja-JP"/>
              </w:rPr>
              <w:pPrChange w:id="127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71" w:author="kei" w:date="2012-10-11T15:35:00Z">
              <w:r w:rsidRPr="00BC72D5">
                <w:rPr>
                  <w:rFonts w:ascii="Arial" w:eastAsia="ＭＳ Ｐゴシック" w:hAnsi="Arial" w:cs="Arial"/>
                  <w:sz w:val="18"/>
                  <w:szCs w:val="18"/>
                  <w:lang w:eastAsia="ja-JP"/>
                </w:rPr>
                <w:t>0.2%</w:t>
              </w:r>
            </w:ins>
          </w:p>
        </w:tc>
        <w:tc>
          <w:tcPr>
            <w:tcW w:w="800" w:type="dxa"/>
            <w:tcBorders>
              <w:top w:val="nil"/>
              <w:left w:val="nil"/>
              <w:bottom w:val="nil"/>
              <w:right w:val="nil"/>
            </w:tcBorders>
            <w:shd w:val="clear" w:color="auto" w:fill="auto"/>
            <w:noWrap/>
            <w:vAlign w:val="bottom"/>
            <w:hideMark/>
            <w:tcPrChange w:id="1272"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73" w:author="kei" w:date="2012-10-11T15:35:00Z"/>
                <w:rFonts w:ascii="Arial" w:eastAsia="ＭＳ Ｐゴシック" w:hAnsi="Arial" w:cs="Arial"/>
                <w:sz w:val="18"/>
                <w:szCs w:val="18"/>
                <w:lang w:eastAsia="ja-JP"/>
              </w:rPr>
              <w:pPrChange w:id="127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75" w:author="kei" w:date="2012-10-11T15:35:00Z">
              <w:r w:rsidRPr="00BC72D5">
                <w:rPr>
                  <w:rFonts w:ascii="Arial" w:eastAsia="ＭＳ Ｐゴシック" w:hAnsi="Arial" w:cs="Arial"/>
                  <w:sz w:val="18"/>
                  <w:szCs w:val="18"/>
                  <w:lang w:eastAsia="ja-JP"/>
                </w:rPr>
                <w:t>2.5%</w:t>
              </w:r>
            </w:ins>
          </w:p>
        </w:tc>
        <w:tc>
          <w:tcPr>
            <w:tcW w:w="800" w:type="dxa"/>
            <w:tcBorders>
              <w:top w:val="nil"/>
              <w:left w:val="nil"/>
              <w:bottom w:val="nil"/>
              <w:right w:val="nil"/>
            </w:tcBorders>
            <w:shd w:val="clear" w:color="auto" w:fill="auto"/>
            <w:noWrap/>
            <w:vAlign w:val="bottom"/>
            <w:hideMark/>
            <w:tcPrChange w:id="1276"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77" w:author="kei" w:date="2012-10-11T15:35:00Z"/>
                <w:rFonts w:ascii="Arial" w:eastAsia="ＭＳ Ｐゴシック" w:hAnsi="Arial" w:cs="Arial"/>
                <w:sz w:val="18"/>
                <w:szCs w:val="18"/>
                <w:lang w:eastAsia="ja-JP"/>
              </w:rPr>
              <w:pPrChange w:id="127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79" w:author="kei" w:date="2012-10-11T15:35:00Z">
              <w:r w:rsidRPr="00BC72D5">
                <w:rPr>
                  <w:rFonts w:ascii="Arial" w:eastAsia="ＭＳ Ｐゴシック" w:hAnsi="Arial" w:cs="Arial"/>
                  <w:sz w:val="18"/>
                  <w:szCs w:val="18"/>
                  <w:lang w:eastAsia="ja-JP"/>
                </w:rPr>
                <w:t>-2.5%</w:t>
              </w:r>
            </w:ins>
          </w:p>
        </w:tc>
        <w:tc>
          <w:tcPr>
            <w:tcW w:w="800" w:type="dxa"/>
            <w:tcBorders>
              <w:top w:val="nil"/>
              <w:left w:val="nil"/>
              <w:bottom w:val="nil"/>
              <w:right w:val="single" w:sz="8" w:space="0" w:color="auto"/>
            </w:tcBorders>
            <w:shd w:val="clear" w:color="auto" w:fill="auto"/>
            <w:noWrap/>
            <w:vAlign w:val="bottom"/>
            <w:hideMark/>
            <w:tcPrChange w:id="1280" w:author="kei" w:date="2012-10-11T15:35: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81" w:author="kei" w:date="2012-10-11T15:35:00Z"/>
                <w:rFonts w:ascii="Arial" w:eastAsia="ＭＳ Ｐゴシック" w:hAnsi="Arial" w:cs="Arial"/>
                <w:sz w:val="18"/>
                <w:szCs w:val="18"/>
                <w:lang w:eastAsia="ja-JP"/>
              </w:rPr>
              <w:pPrChange w:id="128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83" w:author="kei" w:date="2012-10-11T15:35:00Z">
              <w:r w:rsidRPr="00BC72D5">
                <w:rPr>
                  <w:rFonts w:ascii="Arial" w:eastAsia="ＭＳ Ｐゴシック" w:hAnsi="Arial" w:cs="Arial"/>
                  <w:sz w:val="18"/>
                  <w:szCs w:val="18"/>
                  <w:lang w:eastAsia="ja-JP"/>
                </w:rPr>
                <w:t>0.5%</w:t>
              </w:r>
            </w:ins>
          </w:p>
        </w:tc>
      </w:tr>
      <w:tr w:rsidR="00BC72D5" w:rsidRPr="00BC72D5" w:rsidTr="00BC72D5">
        <w:trPr>
          <w:trHeight w:val="240"/>
          <w:jc w:val="center"/>
          <w:ins w:id="1284" w:author="kei" w:date="2012-10-11T15:35:00Z"/>
          <w:trPrChange w:id="1285" w:author="kei" w:date="2012-10-11T15:35:00Z">
            <w:trPr>
              <w:trHeight w:val="240"/>
            </w:trPr>
          </w:trPrChange>
        </w:trPr>
        <w:tc>
          <w:tcPr>
            <w:tcW w:w="1380" w:type="dxa"/>
            <w:tcBorders>
              <w:top w:val="nil"/>
              <w:left w:val="single" w:sz="8" w:space="0" w:color="auto"/>
              <w:bottom w:val="nil"/>
              <w:right w:val="single" w:sz="8" w:space="0" w:color="auto"/>
            </w:tcBorders>
            <w:shd w:val="clear" w:color="auto" w:fill="auto"/>
            <w:noWrap/>
            <w:vAlign w:val="bottom"/>
            <w:hideMark/>
            <w:tcPrChange w:id="1286" w:author="kei" w:date="2012-10-11T15:35: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1287" w:author="kei" w:date="2012-10-11T15:35:00Z"/>
                <w:rFonts w:ascii="Arial" w:eastAsia="ＭＳ Ｐゴシック" w:hAnsi="Arial" w:cs="Arial"/>
                <w:color w:val="000000"/>
                <w:sz w:val="18"/>
                <w:szCs w:val="18"/>
                <w:lang w:eastAsia="ja-JP"/>
              </w:rPr>
              <w:pPrChange w:id="1288"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1289" w:author="kei" w:date="2012-10-11T15:35:00Z">
              <w:r w:rsidRPr="00BC72D5">
                <w:rPr>
                  <w:rFonts w:ascii="Arial" w:eastAsia="ＭＳ Ｐゴシック" w:hAnsi="Arial" w:cs="Arial"/>
                  <w:color w:val="000000"/>
                  <w:sz w:val="18"/>
                  <w:szCs w:val="18"/>
                  <w:lang w:eastAsia="ja-JP"/>
                </w:rPr>
                <w:t>InToTree</w:t>
              </w:r>
              <w:proofErr w:type="spellEnd"/>
            </w:ins>
          </w:p>
        </w:tc>
        <w:tc>
          <w:tcPr>
            <w:tcW w:w="800" w:type="dxa"/>
            <w:tcBorders>
              <w:top w:val="nil"/>
              <w:left w:val="nil"/>
              <w:bottom w:val="nil"/>
              <w:right w:val="nil"/>
            </w:tcBorders>
            <w:shd w:val="clear" w:color="auto" w:fill="auto"/>
            <w:noWrap/>
            <w:vAlign w:val="bottom"/>
            <w:hideMark/>
            <w:tcPrChange w:id="1290"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91" w:author="kei" w:date="2012-10-11T15:35:00Z"/>
                <w:rFonts w:ascii="Arial" w:eastAsia="ＭＳ Ｐゴシック" w:hAnsi="Arial" w:cs="Arial"/>
                <w:sz w:val="18"/>
                <w:szCs w:val="18"/>
                <w:lang w:eastAsia="ja-JP"/>
              </w:rPr>
              <w:pPrChange w:id="129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93" w:author="kei" w:date="2012-10-11T15:35:00Z">
              <w:r w:rsidRPr="00BC72D5">
                <w:rPr>
                  <w:rFonts w:ascii="Arial" w:eastAsia="ＭＳ Ｐゴシック" w:hAnsi="Arial" w:cs="Arial"/>
                  <w:sz w:val="18"/>
                  <w:szCs w:val="18"/>
                  <w:lang w:eastAsia="ja-JP"/>
                </w:rPr>
                <w:t>-0.4%</w:t>
              </w:r>
            </w:ins>
          </w:p>
        </w:tc>
        <w:tc>
          <w:tcPr>
            <w:tcW w:w="800" w:type="dxa"/>
            <w:tcBorders>
              <w:top w:val="nil"/>
              <w:left w:val="nil"/>
              <w:bottom w:val="nil"/>
              <w:right w:val="nil"/>
            </w:tcBorders>
            <w:shd w:val="clear" w:color="000000" w:fill="CCFFCC"/>
            <w:noWrap/>
            <w:vAlign w:val="bottom"/>
            <w:hideMark/>
            <w:tcPrChange w:id="1294" w:author="kei" w:date="2012-10-11T15:35: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95" w:author="kei" w:date="2012-10-11T15:35:00Z"/>
                <w:rFonts w:ascii="Arial" w:eastAsia="ＭＳ Ｐゴシック" w:hAnsi="Arial" w:cs="Arial"/>
                <w:sz w:val="18"/>
                <w:szCs w:val="18"/>
                <w:lang w:eastAsia="ja-JP"/>
              </w:rPr>
              <w:pPrChange w:id="129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297" w:author="kei" w:date="2012-10-11T15:35:00Z">
              <w:r w:rsidRPr="00BC72D5">
                <w:rPr>
                  <w:rFonts w:ascii="Arial" w:eastAsia="ＭＳ Ｐゴシック" w:hAnsi="Arial" w:cs="Arial"/>
                  <w:sz w:val="18"/>
                  <w:szCs w:val="18"/>
                  <w:lang w:eastAsia="ja-JP"/>
                </w:rPr>
                <w:t>-5.7%</w:t>
              </w:r>
            </w:ins>
          </w:p>
        </w:tc>
        <w:tc>
          <w:tcPr>
            <w:tcW w:w="800" w:type="dxa"/>
            <w:tcBorders>
              <w:top w:val="nil"/>
              <w:left w:val="nil"/>
              <w:bottom w:val="nil"/>
              <w:right w:val="single" w:sz="8" w:space="0" w:color="auto"/>
            </w:tcBorders>
            <w:shd w:val="clear" w:color="auto" w:fill="auto"/>
            <w:noWrap/>
            <w:vAlign w:val="bottom"/>
            <w:hideMark/>
            <w:tcPrChange w:id="1298" w:author="kei" w:date="2012-10-11T15:35: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299" w:author="kei" w:date="2012-10-11T15:35:00Z"/>
                <w:rFonts w:ascii="Arial" w:eastAsia="ＭＳ Ｐゴシック" w:hAnsi="Arial" w:cs="Arial"/>
                <w:sz w:val="18"/>
                <w:szCs w:val="18"/>
                <w:lang w:eastAsia="ja-JP"/>
              </w:rPr>
              <w:pPrChange w:id="130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01" w:author="kei" w:date="2012-10-11T15:35:00Z">
              <w:r w:rsidRPr="00BC72D5">
                <w:rPr>
                  <w:rFonts w:ascii="Arial" w:eastAsia="ＭＳ Ｐゴシック" w:hAnsi="Arial" w:cs="Arial"/>
                  <w:sz w:val="18"/>
                  <w:szCs w:val="18"/>
                  <w:lang w:eastAsia="ja-JP"/>
                </w:rPr>
                <w:t>-2.7%</w:t>
              </w:r>
            </w:ins>
          </w:p>
        </w:tc>
        <w:tc>
          <w:tcPr>
            <w:tcW w:w="800" w:type="dxa"/>
            <w:tcBorders>
              <w:top w:val="nil"/>
              <w:left w:val="single" w:sz="8" w:space="0" w:color="auto"/>
              <w:bottom w:val="nil"/>
              <w:right w:val="nil"/>
            </w:tcBorders>
            <w:shd w:val="clear" w:color="000000" w:fill="FFC7CE"/>
            <w:noWrap/>
            <w:vAlign w:val="bottom"/>
            <w:hideMark/>
            <w:tcPrChange w:id="1302" w:author="kei" w:date="2012-10-11T15:35:00Z">
              <w:tcPr>
                <w:tcW w:w="800" w:type="dxa"/>
                <w:tcBorders>
                  <w:top w:val="nil"/>
                  <w:left w:val="single" w:sz="8" w:space="0" w:color="auto"/>
                  <w:bottom w:val="nil"/>
                  <w:right w:val="nil"/>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03" w:author="kei" w:date="2012-10-11T15:35:00Z"/>
                <w:rFonts w:ascii="Arial" w:eastAsia="ＭＳ Ｐゴシック" w:hAnsi="Arial" w:cs="Arial"/>
                <w:sz w:val="18"/>
                <w:szCs w:val="18"/>
                <w:lang w:eastAsia="ja-JP"/>
              </w:rPr>
              <w:pPrChange w:id="130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05" w:author="kei" w:date="2012-10-11T15:35:00Z">
              <w:r w:rsidRPr="00BC72D5">
                <w:rPr>
                  <w:rFonts w:ascii="Arial" w:eastAsia="ＭＳ Ｐゴシック" w:hAnsi="Arial" w:cs="Arial"/>
                  <w:sz w:val="18"/>
                  <w:szCs w:val="18"/>
                  <w:lang w:eastAsia="ja-JP"/>
                </w:rPr>
                <w:t>6.5%</w:t>
              </w:r>
            </w:ins>
          </w:p>
        </w:tc>
        <w:tc>
          <w:tcPr>
            <w:tcW w:w="800" w:type="dxa"/>
            <w:tcBorders>
              <w:top w:val="nil"/>
              <w:left w:val="nil"/>
              <w:bottom w:val="nil"/>
              <w:right w:val="nil"/>
            </w:tcBorders>
            <w:shd w:val="clear" w:color="auto" w:fill="auto"/>
            <w:noWrap/>
            <w:vAlign w:val="bottom"/>
            <w:hideMark/>
            <w:tcPrChange w:id="1306"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07" w:author="kei" w:date="2012-10-11T15:35:00Z"/>
                <w:rFonts w:ascii="Arial" w:eastAsia="ＭＳ Ｐゴシック" w:hAnsi="Arial" w:cs="Arial"/>
                <w:sz w:val="18"/>
                <w:szCs w:val="18"/>
                <w:lang w:eastAsia="ja-JP"/>
              </w:rPr>
              <w:pPrChange w:id="130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09" w:author="kei" w:date="2012-10-11T15:35:00Z">
              <w:r w:rsidRPr="00BC72D5">
                <w:rPr>
                  <w:rFonts w:ascii="Arial" w:eastAsia="ＭＳ Ｐゴシック" w:hAnsi="Arial" w:cs="Arial"/>
                  <w:sz w:val="18"/>
                  <w:szCs w:val="18"/>
                  <w:lang w:eastAsia="ja-JP"/>
                </w:rPr>
                <w:t>-1.9%</w:t>
              </w:r>
            </w:ins>
          </w:p>
        </w:tc>
        <w:tc>
          <w:tcPr>
            <w:tcW w:w="800" w:type="dxa"/>
            <w:tcBorders>
              <w:top w:val="nil"/>
              <w:left w:val="nil"/>
              <w:bottom w:val="nil"/>
              <w:right w:val="single" w:sz="8" w:space="0" w:color="auto"/>
            </w:tcBorders>
            <w:shd w:val="clear" w:color="000000" w:fill="FFC7CE"/>
            <w:noWrap/>
            <w:vAlign w:val="bottom"/>
            <w:hideMark/>
            <w:tcPrChange w:id="1310" w:author="kei" w:date="2012-10-11T15:35:00Z">
              <w:tcPr>
                <w:tcW w:w="800" w:type="dxa"/>
                <w:tcBorders>
                  <w:top w:val="nil"/>
                  <w:left w:val="nil"/>
                  <w:bottom w:val="nil"/>
                  <w:right w:val="single" w:sz="8" w:space="0" w:color="auto"/>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11" w:author="kei" w:date="2012-10-11T15:35:00Z"/>
                <w:rFonts w:ascii="Arial" w:eastAsia="ＭＳ Ｐゴシック" w:hAnsi="Arial" w:cs="Arial"/>
                <w:sz w:val="18"/>
                <w:szCs w:val="18"/>
                <w:lang w:eastAsia="ja-JP"/>
              </w:rPr>
              <w:pPrChange w:id="131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13" w:author="kei" w:date="2012-10-11T15:35:00Z">
              <w:r w:rsidRPr="00BC72D5">
                <w:rPr>
                  <w:rFonts w:ascii="Arial" w:eastAsia="ＭＳ Ｐゴシック" w:hAnsi="Arial" w:cs="Arial"/>
                  <w:sz w:val="18"/>
                  <w:szCs w:val="18"/>
                  <w:lang w:eastAsia="ja-JP"/>
                </w:rPr>
                <w:t>3.5%</w:t>
              </w:r>
            </w:ins>
          </w:p>
        </w:tc>
        <w:tc>
          <w:tcPr>
            <w:tcW w:w="800" w:type="dxa"/>
            <w:tcBorders>
              <w:top w:val="nil"/>
              <w:left w:val="single" w:sz="8" w:space="0" w:color="auto"/>
              <w:bottom w:val="nil"/>
              <w:right w:val="nil"/>
            </w:tcBorders>
            <w:shd w:val="clear" w:color="000000" w:fill="FFC7CE"/>
            <w:noWrap/>
            <w:vAlign w:val="bottom"/>
            <w:hideMark/>
            <w:tcPrChange w:id="1314" w:author="kei" w:date="2012-10-11T15:35:00Z">
              <w:tcPr>
                <w:tcW w:w="800" w:type="dxa"/>
                <w:tcBorders>
                  <w:top w:val="nil"/>
                  <w:left w:val="single" w:sz="8" w:space="0" w:color="auto"/>
                  <w:bottom w:val="nil"/>
                  <w:right w:val="nil"/>
                </w:tcBorders>
                <w:shd w:val="clear" w:color="000000" w:fill="FFC7CE"/>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15" w:author="kei" w:date="2012-10-11T15:35:00Z"/>
                <w:rFonts w:ascii="Arial" w:eastAsia="ＭＳ Ｐゴシック" w:hAnsi="Arial" w:cs="Arial"/>
                <w:sz w:val="18"/>
                <w:szCs w:val="18"/>
                <w:lang w:eastAsia="ja-JP"/>
              </w:rPr>
              <w:pPrChange w:id="131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17" w:author="kei" w:date="2012-10-11T15:35:00Z">
              <w:r w:rsidRPr="00BC72D5">
                <w:rPr>
                  <w:rFonts w:ascii="Arial" w:eastAsia="ＭＳ Ｐゴシック" w:hAnsi="Arial" w:cs="Arial"/>
                  <w:sz w:val="18"/>
                  <w:szCs w:val="18"/>
                  <w:lang w:eastAsia="ja-JP"/>
                </w:rPr>
                <w:t>4.5%</w:t>
              </w:r>
            </w:ins>
          </w:p>
        </w:tc>
        <w:tc>
          <w:tcPr>
            <w:tcW w:w="800" w:type="dxa"/>
            <w:tcBorders>
              <w:top w:val="nil"/>
              <w:left w:val="nil"/>
              <w:bottom w:val="nil"/>
              <w:right w:val="nil"/>
            </w:tcBorders>
            <w:shd w:val="clear" w:color="auto" w:fill="auto"/>
            <w:noWrap/>
            <w:vAlign w:val="bottom"/>
            <w:hideMark/>
            <w:tcPrChange w:id="1318"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19" w:author="kei" w:date="2012-10-11T15:35:00Z"/>
                <w:rFonts w:ascii="Arial" w:eastAsia="ＭＳ Ｐゴシック" w:hAnsi="Arial" w:cs="Arial"/>
                <w:sz w:val="18"/>
                <w:szCs w:val="18"/>
                <w:lang w:eastAsia="ja-JP"/>
              </w:rPr>
              <w:pPrChange w:id="132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21" w:author="kei" w:date="2012-10-11T15:35:00Z">
              <w:r w:rsidRPr="00BC72D5">
                <w:rPr>
                  <w:rFonts w:ascii="Arial" w:eastAsia="ＭＳ Ｐゴシック" w:hAnsi="Arial" w:cs="Arial"/>
                  <w:sz w:val="18"/>
                  <w:szCs w:val="18"/>
                  <w:lang w:eastAsia="ja-JP"/>
                </w:rPr>
                <w:t>-1.6%</w:t>
              </w:r>
            </w:ins>
          </w:p>
        </w:tc>
        <w:tc>
          <w:tcPr>
            <w:tcW w:w="800" w:type="dxa"/>
            <w:tcBorders>
              <w:top w:val="nil"/>
              <w:left w:val="nil"/>
              <w:bottom w:val="nil"/>
              <w:right w:val="single" w:sz="8" w:space="0" w:color="auto"/>
            </w:tcBorders>
            <w:shd w:val="clear" w:color="auto" w:fill="auto"/>
            <w:noWrap/>
            <w:vAlign w:val="bottom"/>
            <w:hideMark/>
            <w:tcPrChange w:id="1322" w:author="kei" w:date="2012-10-11T15:35: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23" w:author="kei" w:date="2012-10-11T15:35:00Z"/>
                <w:rFonts w:ascii="Arial" w:eastAsia="ＭＳ Ｐゴシック" w:hAnsi="Arial" w:cs="Arial"/>
                <w:sz w:val="18"/>
                <w:szCs w:val="18"/>
                <w:lang w:eastAsia="ja-JP"/>
              </w:rPr>
              <w:pPrChange w:id="132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25" w:author="kei" w:date="2012-10-11T15:35:00Z">
              <w:r w:rsidRPr="00BC72D5">
                <w:rPr>
                  <w:rFonts w:ascii="Arial" w:eastAsia="ＭＳ Ｐゴシック" w:hAnsi="Arial" w:cs="Arial"/>
                  <w:sz w:val="18"/>
                  <w:szCs w:val="18"/>
                  <w:lang w:eastAsia="ja-JP"/>
                </w:rPr>
                <w:t>2.3%</w:t>
              </w:r>
            </w:ins>
          </w:p>
        </w:tc>
      </w:tr>
      <w:tr w:rsidR="00BC72D5" w:rsidRPr="00BC72D5" w:rsidTr="00BC72D5">
        <w:trPr>
          <w:trHeight w:val="255"/>
          <w:jc w:val="center"/>
          <w:ins w:id="1326" w:author="kei" w:date="2012-10-11T15:35:00Z"/>
          <w:trPrChange w:id="1327" w:author="kei" w:date="2012-10-11T15:35:00Z">
            <w:trPr>
              <w:trHeight w:val="255"/>
            </w:trPr>
          </w:trPrChange>
        </w:trPr>
        <w:tc>
          <w:tcPr>
            <w:tcW w:w="1380" w:type="dxa"/>
            <w:tcBorders>
              <w:top w:val="nil"/>
              <w:left w:val="single" w:sz="8" w:space="0" w:color="auto"/>
              <w:bottom w:val="nil"/>
              <w:right w:val="single" w:sz="8" w:space="0" w:color="auto"/>
            </w:tcBorders>
            <w:shd w:val="clear" w:color="auto" w:fill="auto"/>
            <w:noWrap/>
            <w:vAlign w:val="bottom"/>
            <w:hideMark/>
            <w:tcPrChange w:id="1328" w:author="kei" w:date="2012-10-11T15:35:00Z">
              <w:tcPr>
                <w:tcW w:w="1380" w:type="dxa"/>
                <w:tcBorders>
                  <w:top w:val="nil"/>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1329" w:author="kei" w:date="2012-10-11T15:35:00Z"/>
                <w:rFonts w:ascii="Arial" w:eastAsia="ＭＳ Ｐゴシック" w:hAnsi="Arial" w:cs="Arial"/>
                <w:color w:val="000000"/>
                <w:sz w:val="18"/>
                <w:szCs w:val="18"/>
                <w:lang w:eastAsia="ja-JP"/>
              </w:rPr>
              <w:pPrChange w:id="1330" w:author="kei" w:date="2012-10-11T15:36:00Z">
                <w:pPr>
                  <w:tabs>
                    <w:tab w:val="clear" w:pos="360"/>
                    <w:tab w:val="clear" w:pos="720"/>
                    <w:tab w:val="clear" w:pos="1080"/>
                    <w:tab w:val="clear" w:pos="1440"/>
                  </w:tabs>
                  <w:overflowPunct/>
                  <w:autoSpaceDE/>
                  <w:autoSpaceDN/>
                  <w:adjustRightInd/>
                  <w:spacing w:before="0"/>
                  <w:textAlignment w:val="auto"/>
                </w:pPr>
              </w:pPrChange>
            </w:pPr>
            <w:proofErr w:type="spellStart"/>
            <w:ins w:id="1331" w:author="kei" w:date="2012-10-11T15:35:00Z">
              <w:r w:rsidRPr="00BC72D5">
                <w:rPr>
                  <w:rFonts w:ascii="Arial" w:eastAsia="ＭＳ Ｐゴシック" w:hAnsi="Arial" w:cs="Arial"/>
                  <w:color w:val="000000"/>
                  <w:sz w:val="18"/>
                  <w:szCs w:val="18"/>
                  <w:lang w:eastAsia="ja-JP"/>
                </w:rPr>
                <w:t>OldTownCross</w:t>
              </w:r>
              <w:proofErr w:type="spellEnd"/>
            </w:ins>
          </w:p>
        </w:tc>
        <w:tc>
          <w:tcPr>
            <w:tcW w:w="800" w:type="dxa"/>
            <w:tcBorders>
              <w:top w:val="nil"/>
              <w:left w:val="nil"/>
              <w:bottom w:val="nil"/>
              <w:right w:val="nil"/>
            </w:tcBorders>
            <w:shd w:val="clear" w:color="auto" w:fill="auto"/>
            <w:noWrap/>
            <w:vAlign w:val="bottom"/>
            <w:hideMark/>
            <w:tcPrChange w:id="1332"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33" w:author="kei" w:date="2012-10-11T15:35:00Z"/>
                <w:rFonts w:ascii="Arial" w:eastAsia="ＭＳ Ｐゴシック" w:hAnsi="Arial" w:cs="Arial"/>
                <w:sz w:val="18"/>
                <w:szCs w:val="18"/>
                <w:lang w:eastAsia="ja-JP"/>
              </w:rPr>
              <w:pPrChange w:id="133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35" w:author="kei" w:date="2012-10-11T15:35:00Z">
              <w:r w:rsidRPr="00BC72D5">
                <w:rPr>
                  <w:rFonts w:ascii="Arial" w:eastAsia="ＭＳ Ｐゴシック" w:hAnsi="Arial" w:cs="Arial"/>
                  <w:sz w:val="18"/>
                  <w:szCs w:val="18"/>
                  <w:lang w:eastAsia="ja-JP"/>
                </w:rPr>
                <w:t>-2.1%</w:t>
              </w:r>
            </w:ins>
          </w:p>
        </w:tc>
        <w:tc>
          <w:tcPr>
            <w:tcW w:w="800" w:type="dxa"/>
            <w:tcBorders>
              <w:top w:val="nil"/>
              <w:left w:val="nil"/>
              <w:bottom w:val="nil"/>
              <w:right w:val="nil"/>
            </w:tcBorders>
            <w:shd w:val="clear" w:color="000000" w:fill="CCFFCC"/>
            <w:noWrap/>
            <w:vAlign w:val="bottom"/>
            <w:hideMark/>
            <w:tcPrChange w:id="1336" w:author="kei" w:date="2012-10-11T15:35: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37" w:author="kei" w:date="2012-10-11T15:35:00Z"/>
                <w:rFonts w:ascii="Arial" w:eastAsia="ＭＳ Ｐゴシック" w:hAnsi="Arial" w:cs="Arial"/>
                <w:sz w:val="18"/>
                <w:szCs w:val="18"/>
                <w:lang w:eastAsia="ja-JP"/>
              </w:rPr>
              <w:pPrChange w:id="133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39" w:author="kei" w:date="2012-10-11T15:35:00Z">
              <w:r w:rsidRPr="00BC72D5">
                <w:rPr>
                  <w:rFonts w:ascii="Arial" w:eastAsia="ＭＳ Ｐゴシック" w:hAnsi="Arial" w:cs="Arial"/>
                  <w:sz w:val="18"/>
                  <w:szCs w:val="18"/>
                  <w:lang w:eastAsia="ja-JP"/>
                </w:rPr>
                <w:t>-4.4%</w:t>
              </w:r>
            </w:ins>
          </w:p>
        </w:tc>
        <w:tc>
          <w:tcPr>
            <w:tcW w:w="800" w:type="dxa"/>
            <w:tcBorders>
              <w:top w:val="nil"/>
              <w:left w:val="nil"/>
              <w:bottom w:val="nil"/>
              <w:right w:val="single" w:sz="8" w:space="0" w:color="auto"/>
            </w:tcBorders>
            <w:shd w:val="clear" w:color="000000" w:fill="CCFFCC"/>
            <w:noWrap/>
            <w:vAlign w:val="bottom"/>
            <w:hideMark/>
            <w:tcPrChange w:id="1340" w:author="kei" w:date="2012-10-11T15:35:00Z">
              <w:tcPr>
                <w:tcW w:w="800" w:type="dxa"/>
                <w:tcBorders>
                  <w:top w:val="nil"/>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41" w:author="kei" w:date="2012-10-11T15:35:00Z"/>
                <w:rFonts w:ascii="Arial" w:eastAsia="ＭＳ Ｐゴシック" w:hAnsi="Arial" w:cs="Arial"/>
                <w:sz w:val="18"/>
                <w:szCs w:val="18"/>
                <w:lang w:eastAsia="ja-JP"/>
              </w:rPr>
              <w:pPrChange w:id="134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43" w:author="kei" w:date="2012-10-11T15:35:00Z">
              <w:r w:rsidRPr="00BC72D5">
                <w:rPr>
                  <w:rFonts w:ascii="Arial" w:eastAsia="ＭＳ Ｐゴシック" w:hAnsi="Arial" w:cs="Arial"/>
                  <w:sz w:val="18"/>
                  <w:szCs w:val="18"/>
                  <w:lang w:eastAsia="ja-JP"/>
                </w:rPr>
                <w:t>-3.9%</w:t>
              </w:r>
            </w:ins>
          </w:p>
        </w:tc>
        <w:tc>
          <w:tcPr>
            <w:tcW w:w="800" w:type="dxa"/>
            <w:tcBorders>
              <w:top w:val="nil"/>
              <w:left w:val="nil"/>
              <w:bottom w:val="nil"/>
              <w:right w:val="nil"/>
            </w:tcBorders>
            <w:shd w:val="clear" w:color="auto" w:fill="auto"/>
            <w:noWrap/>
            <w:vAlign w:val="bottom"/>
            <w:hideMark/>
            <w:tcPrChange w:id="1344"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45" w:author="kei" w:date="2012-10-11T15:35:00Z"/>
                <w:rFonts w:ascii="Arial" w:eastAsia="ＭＳ Ｐゴシック" w:hAnsi="Arial" w:cs="Arial"/>
                <w:sz w:val="18"/>
                <w:szCs w:val="18"/>
                <w:lang w:eastAsia="ja-JP"/>
              </w:rPr>
              <w:pPrChange w:id="134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47" w:author="kei" w:date="2012-10-11T15:35:00Z">
              <w:r w:rsidRPr="00BC72D5">
                <w:rPr>
                  <w:rFonts w:ascii="Arial" w:eastAsia="ＭＳ Ｐゴシック" w:hAnsi="Arial" w:cs="Arial"/>
                  <w:sz w:val="18"/>
                  <w:szCs w:val="18"/>
                  <w:lang w:eastAsia="ja-JP"/>
                </w:rPr>
                <w:t>-0.7%</w:t>
              </w:r>
            </w:ins>
          </w:p>
        </w:tc>
        <w:tc>
          <w:tcPr>
            <w:tcW w:w="800" w:type="dxa"/>
            <w:tcBorders>
              <w:top w:val="nil"/>
              <w:left w:val="nil"/>
              <w:bottom w:val="nil"/>
              <w:right w:val="nil"/>
            </w:tcBorders>
            <w:shd w:val="clear" w:color="000000" w:fill="CCFFCC"/>
            <w:noWrap/>
            <w:vAlign w:val="bottom"/>
            <w:hideMark/>
            <w:tcPrChange w:id="1348" w:author="kei" w:date="2012-10-11T15:35:00Z">
              <w:tcPr>
                <w:tcW w:w="800" w:type="dxa"/>
                <w:tcBorders>
                  <w:top w:val="nil"/>
                  <w:left w:val="nil"/>
                  <w:bottom w:val="nil"/>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49" w:author="kei" w:date="2012-10-11T15:35:00Z"/>
                <w:rFonts w:ascii="Arial" w:eastAsia="ＭＳ Ｐゴシック" w:hAnsi="Arial" w:cs="Arial"/>
                <w:sz w:val="18"/>
                <w:szCs w:val="18"/>
                <w:lang w:eastAsia="ja-JP"/>
              </w:rPr>
              <w:pPrChange w:id="135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51" w:author="kei" w:date="2012-10-11T15:35:00Z">
              <w:r w:rsidRPr="00BC72D5">
                <w:rPr>
                  <w:rFonts w:ascii="Arial" w:eastAsia="ＭＳ Ｐゴシック" w:hAnsi="Arial" w:cs="Arial"/>
                  <w:sz w:val="18"/>
                  <w:szCs w:val="18"/>
                  <w:lang w:eastAsia="ja-JP"/>
                </w:rPr>
                <w:t>-3.8%</w:t>
              </w:r>
            </w:ins>
          </w:p>
        </w:tc>
        <w:tc>
          <w:tcPr>
            <w:tcW w:w="800" w:type="dxa"/>
            <w:tcBorders>
              <w:top w:val="nil"/>
              <w:left w:val="nil"/>
              <w:bottom w:val="nil"/>
              <w:right w:val="single" w:sz="8" w:space="0" w:color="auto"/>
            </w:tcBorders>
            <w:shd w:val="clear" w:color="000000" w:fill="CCFFCC"/>
            <w:noWrap/>
            <w:vAlign w:val="bottom"/>
            <w:hideMark/>
            <w:tcPrChange w:id="1352" w:author="kei" w:date="2012-10-11T15:35:00Z">
              <w:tcPr>
                <w:tcW w:w="800" w:type="dxa"/>
                <w:tcBorders>
                  <w:top w:val="nil"/>
                  <w:left w:val="nil"/>
                  <w:bottom w:val="nil"/>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53" w:author="kei" w:date="2012-10-11T15:35:00Z"/>
                <w:rFonts w:ascii="Arial" w:eastAsia="ＭＳ Ｐゴシック" w:hAnsi="Arial" w:cs="Arial"/>
                <w:sz w:val="18"/>
                <w:szCs w:val="18"/>
                <w:lang w:eastAsia="ja-JP"/>
              </w:rPr>
              <w:pPrChange w:id="135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55" w:author="kei" w:date="2012-10-11T15:35:00Z">
              <w:r w:rsidRPr="00BC72D5">
                <w:rPr>
                  <w:rFonts w:ascii="Arial" w:eastAsia="ＭＳ Ｐゴシック" w:hAnsi="Arial" w:cs="Arial"/>
                  <w:sz w:val="18"/>
                  <w:szCs w:val="18"/>
                  <w:lang w:eastAsia="ja-JP"/>
                </w:rPr>
                <w:t>-3.4%</w:t>
              </w:r>
            </w:ins>
          </w:p>
        </w:tc>
        <w:tc>
          <w:tcPr>
            <w:tcW w:w="800" w:type="dxa"/>
            <w:tcBorders>
              <w:top w:val="nil"/>
              <w:left w:val="nil"/>
              <w:bottom w:val="nil"/>
              <w:right w:val="nil"/>
            </w:tcBorders>
            <w:shd w:val="clear" w:color="auto" w:fill="auto"/>
            <w:noWrap/>
            <w:vAlign w:val="bottom"/>
            <w:hideMark/>
            <w:tcPrChange w:id="1356"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57" w:author="kei" w:date="2012-10-11T15:35:00Z"/>
                <w:rFonts w:ascii="Arial" w:eastAsia="ＭＳ Ｐゴシック" w:hAnsi="Arial" w:cs="Arial"/>
                <w:sz w:val="18"/>
                <w:szCs w:val="18"/>
                <w:lang w:eastAsia="ja-JP"/>
              </w:rPr>
              <w:pPrChange w:id="135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59" w:author="kei" w:date="2012-10-11T15:35:00Z">
              <w:r w:rsidRPr="00BC72D5">
                <w:rPr>
                  <w:rFonts w:ascii="Arial" w:eastAsia="ＭＳ Ｐゴシック" w:hAnsi="Arial" w:cs="Arial"/>
                  <w:sz w:val="18"/>
                  <w:szCs w:val="18"/>
                  <w:lang w:eastAsia="ja-JP"/>
                </w:rPr>
                <w:t>-0.5%</w:t>
              </w:r>
            </w:ins>
          </w:p>
        </w:tc>
        <w:tc>
          <w:tcPr>
            <w:tcW w:w="800" w:type="dxa"/>
            <w:tcBorders>
              <w:top w:val="nil"/>
              <w:left w:val="nil"/>
              <w:bottom w:val="nil"/>
              <w:right w:val="nil"/>
            </w:tcBorders>
            <w:shd w:val="clear" w:color="auto" w:fill="auto"/>
            <w:noWrap/>
            <w:vAlign w:val="bottom"/>
            <w:hideMark/>
            <w:tcPrChange w:id="1360" w:author="kei" w:date="2012-10-11T15:35:00Z">
              <w:tcPr>
                <w:tcW w:w="800" w:type="dxa"/>
                <w:tcBorders>
                  <w:top w:val="nil"/>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61" w:author="kei" w:date="2012-10-11T15:35:00Z"/>
                <w:rFonts w:ascii="Arial" w:eastAsia="ＭＳ Ｐゴシック" w:hAnsi="Arial" w:cs="Arial"/>
                <w:sz w:val="18"/>
                <w:szCs w:val="18"/>
                <w:lang w:eastAsia="ja-JP"/>
              </w:rPr>
              <w:pPrChange w:id="136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63" w:author="kei" w:date="2012-10-11T15:35:00Z">
              <w:r w:rsidRPr="00BC72D5">
                <w:rPr>
                  <w:rFonts w:ascii="Arial" w:eastAsia="ＭＳ Ｐゴシック" w:hAnsi="Arial" w:cs="Arial"/>
                  <w:sz w:val="18"/>
                  <w:szCs w:val="18"/>
                  <w:lang w:eastAsia="ja-JP"/>
                </w:rPr>
                <w:t>-2.4%</w:t>
              </w:r>
            </w:ins>
          </w:p>
        </w:tc>
        <w:tc>
          <w:tcPr>
            <w:tcW w:w="800" w:type="dxa"/>
            <w:tcBorders>
              <w:top w:val="nil"/>
              <w:left w:val="nil"/>
              <w:bottom w:val="nil"/>
              <w:right w:val="single" w:sz="8" w:space="0" w:color="auto"/>
            </w:tcBorders>
            <w:shd w:val="clear" w:color="auto" w:fill="auto"/>
            <w:noWrap/>
            <w:vAlign w:val="bottom"/>
            <w:hideMark/>
            <w:tcPrChange w:id="1364" w:author="kei" w:date="2012-10-11T15:35:00Z">
              <w:tcPr>
                <w:tcW w:w="800" w:type="dxa"/>
                <w:tcBorders>
                  <w:top w:val="nil"/>
                  <w:left w:val="nil"/>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65" w:author="kei" w:date="2012-10-11T15:35:00Z"/>
                <w:rFonts w:ascii="Arial" w:eastAsia="ＭＳ Ｐゴシック" w:hAnsi="Arial" w:cs="Arial"/>
                <w:sz w:val="18"/>
                <w:szCs w:val="18"/>
                <w:lang w:eastAsia="ja-JP"/>
              </w:rPr>
              <w:pPrChange w:id="136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67" w:author="kei" w:date="2012-10-11T15:35:00Z">
              <w:r w:rsidRPr="00BC72D5">
                <w:rPr>
                  <w:rFonts w:ascii="Arial" w:eastAsia="ＭＳ Ｐゴシック" w:hAnsi="Arial" w:cs="Arial"/>
                  <w:sz w:val="18"/>
                  <w:szCs w:val="18"/>
                  <w:lang w:eastAsia="ja-JP"/>
                </w:rPr>
                <w:t>-1.3%</w:t>
              </w:r>
            </w:ins>
          </w:p>
        </w:tc>
      </w:tr>
      <w:tr w:rsidR="00BC72D5" w:rsidRPr="00BC72D5" w:rsidTr="00BC72D5">
        <w:trPr>
          <w:trHeight w:val="255"/>
          <w:jc w:val="center"/>
          <w:ins w:id="1368" w:author="kei" w:date="2012-10-11T15:35:00Z"/>
          <w:trPrChange w:id="1369" w:author="kei" w:date="2012-10-11T15:35:00Z">
            <w:trPr>
              <w:trHeight w:val="255"/>
            </w:trPr>
          </w:trPrChange>
        </w:trPr>
        <w:tc>
          <w:tcPr>
            <w:tcW w:w="1380" w:type="dxa"/>
            <w:tcBorders>
              <w:top w:val="single" w:sz="8" w:space="0" w:color="auto"/>
              <w:left w:val="single" w:sz="8" w:space="0" w:color="auto"/>
              <w:bottom w:val="nil"/>
              <w:right w:val="single" w:sz="8" w:space="0" w:color="auto"/>
            </w:tcBorders>
            <w:shd w:val="clear" w:color="auto" w:fill="auto"/>
            <w:noWrap/>
            <w:vAlign w:val="bottom"/>
            <w:hideMark/>
            <w:tcPrChange w:id="1370" w:author="kei" w:date="2012-10-11T15:35:00Z">
              <w:tcPr>
                <w:tcW w:w="138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1371" w:author="kei" w:date="2012-10-11T15:35:00Z"/>
                <w:rFonts w:ascii="Arial" w:eastAsia="ＭＳ Ｐゴシック" w:hAnsi="Arial" w:cs="Arial"/>
                <w:b/>
                <w:bCs/>
                <w:color w:val="000000"/>
                <w:sz w:val="18"/>
                <w:szCs w:val="18"/>
                <w:lang w:eastAsia="ja-JP"/>
              </w:rPr>
              <w:pPrChange w:id="1372" w:author="kei" w:date="2012-10-11T15:36:00Z">
                <w:pPr>
                  <w:tabs>
                    <w:tab w:val="clear" w:pos="360"/>
                    <w:tab w:val="clear" w:pos="720"/>
                    <w:tab w:val="clear" w:pos="1080"/>
                    <w:tab w:val="clear" w:pos="1440"/>
                  </w:tabs>
                  <w:overflowPunct/>
                  <w:autoSpaceDE/>
                  <w:autoSpaceDN/>
                  <w:adjustRightInd/>
                  <w:spacing w:before="0"/>
                  <w:textAlignment w:val="auto"/>
                </w:pPr>
              </w:pPrChange>
            </w:pPr>
            <w:ins w:id="1373" w:author="kei" w:date="2012-10-11T15:35:00Z">
              <w:r w:rsidRPr="00BC72D5">
                <w:rPr>
                  <w:rFonts w:ascii="Arial" w:eastAsia="ＭＳ Ｐゴシック" w:hAnsi="Arial" w:cs="Arial"/>
                  <w:b/>
                  <w:bCs/>
                  <w:color w:val="000000"/>
                  <w:sz w:val="18"/>
                  <w:szCs w:val="18"/>
                  <w:lang w:eastAsia="ja-JP"/>
                </w:rPr>
                <w:t>Overall</w:t>
              </w:r>
            </w:ins>
          </w:p>
        </w:tc>
        <w:tc>
          <w:tcPr>
            <w:tcW w:w="800" w:type="dxa"/>
            <w:tcBorders>
              <w:top w:val="single" w:sz="8" w:space="0" w:color="auto"/>
              <w:left w:val="nil"/>
              <w:bottom w:val="nil"/>
              <w:right w:val="nil"/>
            </w:tcBorders>
            <w:shd w:val="clear" w:color="auto" w:fill="auto"/>
            <w:noWrap/>
            <w:vAlign w:val="bottom"/>
            <w:hideMark/>
            <w:tcPrChange w:id="1374" w:author="kei" w:date="2012-10-11T15:35:00Z">
              <w:tcPr>
                <w:tcW w:w="800" w:type="dxa"/>
                <w:tcBorders>
                  <w:top w:val="single" w:sz="8" w:space="0" w:color="auto"/>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75" w:author="kei" w:date="2012-10-11T15:35:00Z"/>
                <w:rFonts w:ascii="Arial" w:eastAsia="ＭＳ Ｐゴシック" w:hAnsi="Arial" w:cs="Arial"/>
                <w:color w:val="000000"/>
                <w:sz w:val="18"/>
                <w:szCs w:val="18"/>
                <w:lang w:eastAsia="ja-JP"/>
              </w:rPr>
              <w:pPrChange w:id="137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77" w:author="kei" w:date="2012-10-11T15:35:00Z">
              <w:r w:rsidRPr="00BC72D5">
                <w:rPr>
                  <w:rFonts w:ascii="Arial" w:eastAsia="ＭＳ Ｐゴシック" w:hAnsi="Arial" w:cs="Arial"/>
                  <w:color w:val="000000"/>
                  <w:sz w:val="18"/>
                  <w:szCs w:val="18"/>
                  <w:lang w:eastAsia="ja-JP"/>
                </w:rPr>
                <w:t>-1.6%</w:t>
              </w:r>
            </w:ins>
          </w:p>
        </w:tc>
        <w:tc>
          <w:tcPr>
            <w:tcW w:w="800" w:type="dxa"/>
            <w:tcBorders>
              <w:top w:val="single" w:sz="8" w:space="0" w:color="auto"/>
              <w:left w:val="nil"/>
              <w:bottom w:val="single" w:sz="8" w:space="0" w:color="auto"/>
              <w:right w:val="nil"/>
            </w:tcBorders>
            <w:shd w:val="clear" w:color="000000" w:fill="CCFFCC"/>
            <w:noWrap/>
            <w:vAlign w:val="bottom"/>
            <w:hideMark/>
            <w:tcPrChange w:id="1378" w:author="kei" w:date="2012-10-11T15:35:00Z">
              <w:tcPr>
                <w:tcW w:w="800" w:type="dxa"/>
                <w:tcBorders>
                  <w:top w:val="single" w:sz="8" w:space="0" w:color="auto"/>
                  <w:left w:val="nil"/>
                  <w:bottom w:val="single" w:sz="8" w:space="0" w:color="auto"/>
                  <w:right w:val="nil"/>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79" w:author="kei" w:date="2012-10-11T15:35:00Z"/>
                <w:rFonts w:ascii="Arial" w:eastAsia="ＭＳ Ｐゴシック" w:hAnsi="Arial" w:cs="Arial"/>
                <w:sz w:val="18"/>
                <w:szCs w:val="18"/>
                <w:lang w:eastAsia="ja-JP"/>
              </w:rPr>
              <w:pPrChange w:id="138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81" w:author="kei" w:date="2012-10-11T15:35:00Z">
              <w:r w:rsidRPr="00BC72D5">
                <w:rPr>
                  <w:rFonts w:ascii="Arial" w:eastAsia="ＭＳ Ｐゴシック" w:hAnsi="Arial" w:cs="Arial"/>
                  <w:sz w:val="18"/>
                  <w:szCs w:val="18"/>
                  <w:lang w:eastAsia="ja-JP"/>
                </w:rPr>
                <w:t>-4.9%</w:t>
              </w:r>
            </w:ins>
          </w:p>
        </w:tc>
        <w:tc>
          <w:tcPr>
            <w:tcW w:w="800" w:type="dxa"/>
            <w:tcBorders>
              <w:top w:val="single" w:sz="8" w:space="0" w:color="auto"/>
              <w:left w:val="nil"/>
              <w:bottom w:val="single" w:sz="8" w:space="0" w:color="auto"/>
              <w:right w:val="single" w:sz="8" w:space="0" w:color="auto"/>
            </w:tcBorders>
            <w:shd w:val="clear" w:color="000000" w:fill="CCFFCC"/>
            <w:noWrap/>
            <w:vAlign w:val="bottom"/>
            <w:hideMark/>
            <w:tcPrChange w:id="1382" w:author="kei" w:date="2012-10-11T15:35:00Z">
              <w:tcPr>
                <w:tcW w:w="800" w:type="dxa"/>
                <w:tcBorders>
                  <w:top w:val="single" w:sz="8" w:space="0" w:color="auto"/>
                  <w:left w:val="nil"/>
                  <w:bottom w:val="single" w:sz="8" w:space="0" w:color="auto"/>
                  <w:right w:val="single" w:sz="8" w:space="0" w:color="auto"/>
                </w:tcBorders>
                <w:shd w:val="clear" w:color="000000" w:fill="CCFFCC"/>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83" w:author="kei" w:date="2012-10-11T15:35:00Z"/>
                <w:rFonts w:ascii="Arial" w:eastAsia="ＭＳ Ｐゴシック" w:hAnsi="Arial" w:cs="Arial"/>
                <w:sz w:val="18"/>
                <w:szCs w:val="18"/>
                <w:lang w:eastAsia="ja-JP"/>
              </w:rPr>
              <w:pPrChange w:id="138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85" w:author="kei" w:date="2012-10-11T15:35:00Z">
              <w:r w:rsidRPr="00BC72D5">
                <w:rPr>
                  <w:rFonts w:ascii="Arial" w:eastAsia="ＭＳ Ｐゴシック" w:hAnsi="Arial" w:cs="Arial"/>
                  <w:sz w:val="18"/>
                  <w:szCs w:val="18"/>
                  <w:lang w:eastAsia="ja-JP"/>
                </w:rPr>
                <w:t>-3.7%</w:t>
              </w:r>
            </w:ins>
          </w:p>
        </w:tc>
        <w:tc>
          <w:tcPr>
            <w:tcW w:w="800" w:type="dxa"/>
            <w:tcBorders>
              <w:top w:val="single" w:sz="8" w:space="0" w:color="auto"/>
              <w:left w:val="nil"/>
              <w:bottom w:val="nil"/>
              <w:right w:val="nil"/>
            </w:tcBorders>
            <w:shd w:val="clear" w:color="auto" w:fill="auto"/>
            <w:noWrap/>
            <w:vAlign w:val="bottom"/>
            <w:hideMark/>
            <w:tcPrChange w:id="1386" w:author="kei" w:date="2012-10-11T15:35:00Z">
              <w:tcPr>
                <w:tcW w:w="800" w:type="dxa"/>
                <w:tcBorders>
                  <w:top w:val="single" w:sz="8" w:space="0" w:color="auto"/>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87" w:author="kei" w:date="2012-10-11T15:35:00Z"/>
                <w:rFonts w:ascii="Arial" w:eastAsia="ＭＳ Ｐゴシック" w:hAnsi="Arial" w:cs="Arial"/>
                <w:color w:val="000000"/>
                <w:sz w:val="18"/>
                <w:szCs w:val="18"/>
                <w:lang w:eastAsia="ja-JP"/>
              </w:rPr>
              <w:pPrChange w:id="138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89" w:author="kei" w:date="2012-10-11T15:35:00Z">
              <w:r w:rsidRPr="00BC72D5">
                <w:rPr>
                  <w:rFonts w:ascii="Arial" w:eastAsia="ＭＳ Ｐゴシック" w:hAnsi="Arial" w:cs="Arial"/>
                  <w:color w:val="000000"/>
                  <w:sz w:val="18"/>
                  <w:szCs w:val="18"/>
                  <w:lang w:eastAsia="ja-JP"/>
                </w:rPr>
                <w:t>1.3%</w:t>
              </w:r>
            </w:ins>
          </w:p>
        </w:tc>
        <w:tc>
          <w:tcPr>
            <w:tcW w:w="800" w:type="dxa"/>
            <w:tcBorders>
              <w:top w:val="single" w:sz="8" w:space="0" w:color="auto"/>
              <w:left w:val="nil"/>
              <w:bottom w:val="nil"/>
              <w:right w:val="nil"/>
            </w:tcBorders>
            <w:shd w:val="clear" w:color="auto" w:fill="auto"/>
            <w:noWrap/>
            <w:vAlign w:val="bottom"/>
            <w:hideMark/>
            <w:tcPrChange w:id="1390" w:author="kei" w:date="2012-10-11T15:35:00Z">
              <w:tcPr>
                <w:tcW w:w="800" w:type="dxa"/>
                <w:tcBorders>
                  <w:top w:val="single" w:sz="8" w:space="0" w:color="auto"/>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91" w:author="kei" w:date="2012-10-11T15:35:00Z"/>
                <w:rFonts w:ascii="Arial" w:eastAsia="ＭＳ Ｐゴシック" w:hAnsi="Arial" w:cs="Arial"/>
                <w:color w:val="000000"/>
                <w:sz w:val="18"/>
                <w:szCs w:val="18"/>
                <w:lang w:eastAsia="ja-JP"/>
              </w:rPr>
              <w:pPrChange w:id="139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93" w:author="kei" w:date="2012-10-11T15:35:00Z">
              <w:r w:rsidRPr="00BC72D5">
                <w:rPr>
                  <w:rFonts w:ascii="Arial" w:eastAsia="ＭＳ Ｐゴシック" w:hAnsi="Arial" w:cs="Arial"/>
                  <w:color w:val="000000"/>
                  <w:sz w:val="18"/>
                  <w:szCs w:val="18"/>
                  <w:lang w:eastAsia="ja-JP"/>
                </w:rPr>
                <w:t>-2.8%</w:t>
              </w:r>
            </w:ins>
          </w:p>
        </w:tc>
        <w:tc>
          <w:tcPr>
            <w:tcW w:w="800" w:type="dxa"/>
            <w:tcBorders>
              <w:top w:val="single" w:sz="8" w:space="0" w:color="auto"/>
              <w:left w:val="nil"/>
              <w:bottom w:val="single" w:sz="8" w:space="0" w:color="auto"/>
              <w:right w:val="single" w:sz="8" w:space="0" w:color="auto"/>
            </w:tcBorders>
            <w:shd w:val="clear" w:color="auto" w:fill="auto"/>
            <w:noWrap/>
            <w:vAlign w:val="bottom"/>
            <w:hideMark/>
            <w:tcPrChange w:id="1394" w:author="kei" w:date="2012-10-11T15:35:00Z">
              <w:tcPr>
                <w:tcW w:w="800" w:type="dxa"/>
                <w:tcBorders>
                  <w:top w:val="single" w:sz="8" w:space="0" w:color="auto"/>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95" w:author="kei" w:date="2012-10-11T15:35:00Z"/>
                <w:rFonts w:ascii="Arial" w:eastAsia="ＭＳ Ｐゴシック" w:hAnsi="Arial" w:cs="Arial"/>
                <w:sz w:val="18"/>
                <w:szCs w:val="18"/>
                <w:lang w:eastAsia="ja-JP"/>
              </w:rPr>
              <w:pPrChange w:id="139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397" w:author="kei" w:date="2012-10-11T15:35:00Z">
              <w:r w:rsidRPr="00BC72D5">
                <w:rPr>
                  <w:rFonts w:ascii="Arial" w:eastAsia="ＭＳ Ｐゴシック" w:hAnsi="Arial" w:cs="Arial"/>
                  <w:sz w:val="18"/>
                  <w:szCs w:val="18"/>
                  <w:lang w:eastAsia="ja-JP"/>
                </w:rPr>
                <w:t>-0.6%</w:t>
              </w:r>
            </w:ins>
          </w:p>
        </w:tc>
        <w:tc>
          <w:tcPr>
            <w:tcW w:w="800" w:type="dxa"/>
            <w:tcBorders>
              <w:top w:val="single" w:sz="8" w:space="0" w:color="auto"/>
              <w:left w:val="nil"/>
              <w:bottom w:val="nil"/>
              <w:right w:val="nil"/>
            </w:tcBorders>
            <w:shd w:val="clear" w:color="auto" w:fill="auto"/>
            <w:noWrap/>
            <w:vAlign w:val="bottom"/>
            <w:hideMark/>
            <w:tcPrChange w:id="1398" w:author="kei" w:date="2012-10-11T15:35:00Z">
              <w:tcPr>
                <w:tcW w:w="800" w:type="dxa"/>
                <w:tcBorders>
                  <w:top w:val="single" w:sz="8" w:space="0" w:color="auto"/>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399" w:author="kei" w:date="2012-10-11T15:35:00Z"/>
                <w:rFonts w:ascii="Arial" w:eastAsia="ＭＳ Ｐゴシック" w:hAnsi="Arial" w:cs="Arial"/>
                <w:color w:val="000000"/>
                <w:sz w:val="18"/>
                <w:szCs w:val="18"/>
                <w:lang w:eastAsia="ja-JP"/>
              </w:rPr>
              <w:pPrChange w:id="1400"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401" w:author="kei" w:date="2012-10-11T15:35:00Z">
              <w:r w:rsidRPr="00BC72D5">
                <w:rPr>
                  <w:rFonts w:ascii="Arial" w:eastAsia="ＭＳ Ｐゴシック" w:hAnsi="Arial" w:cs="Arial"/>
                  <w:color w:val="000000"/>
                  <w:sz w:val="18"/>
                  <w:szCs w:val="18"/>
                  <w:lang w:eastAsia="ja-JP"/>
                </w:rPr>
                <w:t>1.2%</w:t>
              </w:r>
            </w:ins>
          </w:p>
        </w:tc>
        <w:tc>
          <w:tcPr>
            <w:tcW w:w="800" w:type="dxa"/>
            <w:tcBorders>
              <w:top w:val="single" w:sz="8" w:space="0" w:color="auto"/>
              <w:left w:val="nil"/>
              <w:bottom w:val="nil"/>
              <w:right w:val="nil"/>
            </w:tcBorders>
            <w:shd w:val="clear" w:color="auto" w:fill="auto"/>
            <w:noWrap/>
            <w:vAlign w:val="bottom"/>
            <w:hideMark/>
            <w:tcPrChange w:id="1402" w:author="kei" w:date="2012-10-11T15:35:00Z">
              <w:tcPr>
                <w:tcW w:w="800" w:type="dxa"/>
                <w:tcBorders>
                  <w:top w:val="single" w:sz="8" w:space="0" w:color="auto"/>
                  <w:left w:val="nil"/>
                  <w:bottom w:val="nil"/>
                  <w:right w:val="nil"/>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403" w:author="kei" w:date="2012-10-11T15:35:00Z"/>
                <w:rFonts w:ascii="Arial" w:eastAsia="ＭＳ Ｐゴシック" w:hAnsi="Arial" w:cs="Arial"/>
                <w:color w:val="000000"/>
                <w:sz w:val="18"/>
                <w:szCs w:val="18"/>
                <w:lang w:eastAsia="ja-JP"/>
              </w:rPr>
              <w:pPrChange w:id="1404"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405" w:author="kei" w:date="2012-10-11T15:35:00Z">
              <w:r w:rsidRPr="00BC72D5">
                <w:rPr>
                  <w:rFonts w:ascii="Arial" w:eastAsia="ＭＳ Ｐゴシック" w:hAnsi="Arial" w:cs="Arial"/>
                  <w:color w:val="000000"/>
                  <w:sz w:val="18"/>
                  <w:szCs w:val="18"/>
                  <w:lang w:eastAsia="ja-JP"/>
                </w:rPr>
                <w:t>-2.0%</w:t>
              </w:r>
            </w:ins>
          </w:p>
        </w:tc>
        <w:tc>
          <w:tcPr>
            <w:tcW w:w="800" w:type="dxa"/>
            <w:tcBorders>
              <w:top w:val="single" w:sz="8" w:space="0" w:color="auto"/>
              <w:left w:val="nil"/>
              <w:bottom w:val="single" w:sz="8" w:space="0" w:color="auto"/>
              <w:right w:val="single" w:sz="8" w:space="0" w:color="auto"/>
            </w:tcBorders>
            <w:shd w:val="clear" w:color="auto" w:fill="auto"/>
            <w:noWrap/>
            <w:vAlign w:val="bottom"/>
            <w:hideMark/>
            <w:tcPrChange w:id="1406" w:author="kei" w:date="2012-10-11T15:35:00Z">
              <w:tcPr>
                <w:tcW w:w="800" w:type="dxa"/>
                <w:tcBorders>
                  <w:top w:val="single" w:sz="8" w:space="0" w:color="auto"/>
                  <w:left w:val="nil"/>
                  <w:bottom w:val="single" w:sz="8" w:space="0" w:color="auto"/>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407" w:author="kei" w:date="2012-10-11T15:35:00Z"/>
                <w:rFonts w:ascii="Arial" w:eastAsia="ＭＳ Ｐゴシック" w:hAnsi="Arial" w:cs="Arial"/>
                <w:sz w:val="18"/>
                <w:szCs w:val="18"/>
                <w:lang w:eastAsia="ja-JP"/>
              </w:rPr>
              <w:pPrChange w:id="140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409" w:author="kei" w:date="2012-10-11T15:35:00Z">
              <w:r w:rsidRPr="00BC72D5">
                <w:rPr>
                  <w:rFonts w:ascii="Arial" w:eastAsia="ＭＳ Ｐゴシック" w:hAnsi="Arial" w:cs="Arial"/>
                  <w:sz w:val="18"/>
                  <w:szCs w:val="18"/>
                  <w:lang w:eastAsia="ja-JP"/>
                </w:rPr>
                <w:t>0.1%</w:t>
              </w:r>
            </w:ins>
          </w:p>
        </w:tc>
      </w:tr>
      <w:tr w:rsidR="00BC72D5" w:rsidRPr="00BC72D5" w:rsidTr="00BC72D5">
        <w:trPr>
          <w:trHeight w:val="270"/>
          <w:jc w:val="center"/>
          <w:ins w:id="1410" w:author="kei" w:date="2012-10-11T15:35:00Z"/>
          <w:trPrChange w:id="1411" w:author="kei" w:date="2012-10-11T15:35:00Z">
            <w:trPr>
              <w:trHeight w:val="270"/>
            </w:trPr>
          </w:trPrChange>
        </w:trPr>
        <w:tc>
          <w:tcPr>
            <w:tcW w:w="1380" w:type="dxa"/>
            <w:tcBorders>
              <w:top w:val="single" w:sz="8" w:space="0" w:color="auto"/>
              <w:left w:val="single" w:sz="8" w:space="0" w:color="auto"/>
              <w:bottom w:val="nil"/>
              <w:right w:val="single" w:sz="8" w:space="0" w:color="auto"/>
            </w:tcBorders>
            <w:shd w:val="clear" w:color="auto" w:fill="auto"/>
            <w:noWrap/>
            <w:vAlign w:val="bottom"/>
            <w:hideMark/>
            <w:tcPrChange w:id="1412" w:author="kei" w:date="2012-10-11T15:35:00Z">
              <w:tcPr>
                <w:tcW w:w="138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textAlignment w:val="auto"/>
              <w:rPr>
                <w:ins w:id="1413" w:author="kei" w:date="2012-10-11T15:35:00Z"/>
                <w:rFonts w:ascii="Arial" w:eastAsia="ＭＳ Ｐゴシック" w:hAnsi="Arial" w:cs="Arial"/>
                <w:color w:val="000000"/>
                <w:sz w:val="18"/>
                <w:szCs w:val="18"/>
                <w:lang w:eastAsia="ja-JP"/>
              </w:rPr>
              <w:pPrChange w:id="1414" w:author="kei" w:date="2012-10-11T15:36:00Z">
                <w:pPr>
                  <w:tabs>
                    <w:tab w:val="clear" w:pos="360"/>
                    <w:tab w:val="clear" w:pos="720"/>
                    <w:tab w:val="clear" w:pos="1080"/>
                    <w:tab w:val="clear" w:pos="1440"/>
                  </w:tabs>
                  <w:overflowPunct/>
                  <w:autoSpaceDE/>
                  <w:autoSpaceDN/>
                  <w:adjustRightInd/>
                  <w:spacing w:before="0"/>
                  <w:textAlignment w:val="auto"/>
                </w:pPr>
              </w:pPrChange>
            </w:pPr>
            <w:ins w:id="1415" w:author="kei" w:date="2012-10-11T15:35:00Z">
              <w:r w:rsidRPr="00BC72D5">
                <w:rPr>
                  <w:rFonts w:ascii="Arial" w:eastAsia="ＭＳ Ｐゴシック" w:hAnsi="Arial" w:cs="Arial"/>
                  <w:color w:val="000000"/>
                  <w:sz w:val="18"/>
                  <w:szCs w:val="18"/>
                  <w:lang w:eastAsia="ja-JP"/>
                </w:rPr>
                <w:t>Enc Time[%]</w:t>
              </w:r>
            </w:ins>
          </w:p>
        </w:tc>
        <w:tc>
          <w:tcPr>
            <w:tcW w:w="2400" w:type="dxa"/>
            <w:gridSpan w:val="3"/>
            <w:tcBorders>
              <w:top w:val="single" w:sz="8" w:space="0" w:color="auto"/>
              <w:left w:val="nil"/>
              <w:bottom w:val="nil"/>
              <w:right w:val="single" w:sz="8" w:space="0" w:color="000000"/>
            </w:tcBorders>
            <w:shd w:val="clear" w:color="auto" w:fill="auto"/>
            <w:noWrap/>
            <w:vAlign w:val="bottom"/>
            <w:hideMark/>
            <w:tcPrChange w:id="1416" w:author="kei" w:date="2012-10-11T15:35: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417" w:author="kei" w:date="2012-10-11T15:35:00Z"/>
                <w:rFonts w:ascii="Arial" w:eastAsia="ＭＳ Ｐゴシック" w:hAnsi="Arial" w:cs="Arial"/>
                <w:color w:val="000000"/>
                <w:sz w:val="18"/>
                <w:szCs w:val="18"/>
                <w:lang w:eastAsia="ja-JP"/>
              </w:rPr>
              <w:pPrChange w:id="1418"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419" w:author="kei" w:date="2012-10-11T15:35:00Z">
              <w:r w:rsidRPr="00BC72D5">
                <w:rPr>
                  <w:rFonts w:ascii="Arial" w:eastAsia="ＭＳ Ｐゴシック" w:hAnsi="Arial" w:cs="Arial"/>
                  <w:color w:val="000000"/>
                  <w:sz w:val="18"/>
                  <w:szCs w:val="18"/>
                  <w:lang w:eastAsia="ja-JP"/>
                </w:rPr>
                <w:t>138%</w:t>
              </w:r>
            </w:ins>
          </w:p>
        </w:tc>
        <w:tc>
          <w:tcPr>
            <w:tcW w:w="2400" w:type="dxa"/>
            <w:gridSpan w:val="3"/>
            <w:tcBorders>
              <w:top w:val="single" w:sz="8" w:space="0" w:color="auto"/>
              <w:left w:val="nil"/>
              <w:bottom w:val="nil"/>
              <w:right w:val="single" w:sz="8" w:space="0" w:color="000000"/>
            </w:tcBorders>
            <w:shd w:val="clear" w:color="auto" w:fill="auto"/>
            <w:noWrap/>
            <w:vAlign w:val="bottom"/>
            <w:hideMark/>
            <w:tcPrChange w:id="1420" w:author="kei" w:date="2012-10-11T15:35: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421" w:author="kei" w:date="2012-10-11T15:35:00Z"/>
                <w:rFonts w:ascii="Arial" w:eastAsia="ＭＳ Ｐゴシック" w:hAnsi="Arial" w:cs="Arial"/>
                <w:color w:val="000000"/>
                <w:sz w:val="18"/>
                <w:szCs w:val="18"/>
                <w:lang w:eastAsia="ja-JP"/>
              </w:rPr>
              <w:pPrChange w:id="1422"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423" w:author="kei" w:date="2012-10-11T15:35:00Z">
              <w:r w:rsidRPr="00BC72D5">
                <w:rPr>
                  <w:rFonts w:ascii="Arial" w:eastAsia="ＭＳ Ｐゴシック" w:hAnsi="Arial" w:cs="Arial"/>
                  <w:color w:val="000000"/>
                  <w:sz w:val="18"/>
                  <w:szCs w:val="18"/>
                  <w:lang w:eastAsia="ja-JP"/>
                </w:rPr>
                <w:t>106%</w:t>
              </w:r>
            </w:ins>
          </w:p>
        </w:tc>
        <w:tc>
          <w:tcPr>
            <w:tcW w:w="2400" w:type="dxa"/>
            <w:gridSpan w:val="3"/>
            <w:tcBorders>
              <w:top w:val="single" w:sz="8" w:space="0" w:color="auto"/>
              <w:left w:val="nil"/>
              <w:bottom w:val="nil"/>
              <w:right w:val="single" w:sz="8" w:space="0" w:color="000000"/>
            </w:tcBorders>
            <w:shd w:val="clear" w:color="auto" w:fill="auto"/>
            <w:noWrap/>
            <w:vAlign w:val="bottom"/>
            <w:hideMark/>
            <w:tcPrChange w:id="1424" w:author="kei" w:date="2012-10-11T15:35:00Z">
              <w:tcPr>
                <w:tcW w:w="2400" w:type="dxa"/>
                <w:gridSpan w:val="3"/>
                <w:tcBorders>
                  <w:top w:val="single" w:sz="8" w:space="0" w:color="auto"/>
                  <w:left w:val="nil"/>
                  <w:bottom w:val="nil"/>
                  <w:right w:val="single" w:sz="8" w:space="0" w:color="000000"/>
                </w:tcBorders>
                <w:shd w:val="clear" w:color="auto" w:fill="auto"/>
                <w:noWrap/>
                <w:vAlign w:val="bottom"/>
                <w:hideMark/>
              </w:tcPr>
            </w:tcPrChange>
          </w:tcPr>
          <w:p w:rsidR="00BC72D5" w:rsidRPr="00BC72D5" w:rsidRDefault="00BC72D5" w:rsidP="00BC72D5">
            <w:pPr>
              <w:keepNext/>
              <w:keepLines/>
              <w:tabs>
                <w:tab w:val="clear" w:pos="360"/>
                <w:tab w:val="clear" w:pos="720"/>
                <w:tab w:val="clear" w:pos="1080"/>
                <w:tab w:val="clear" w:pos="1440"/>
              </w:tabs>
              <w:overflowPunct/>
              <w:autoSpaceDE/>
              <w:autoSpaceDN/>
              <w:adjustRightInd/>
              <w:spacing w:before="0"/>
              <w:jc w:val="center"/>
              <w:textAlignment w:val="auto"/>
              <w:rPr>
                <w:ins w:id="1425" w:author="kei" w:date="2012-10-11T15:35:00Z"/>
                <w:rFonts w:ascii="Arial" w:eastAsia="ＭＳ Ｐゴシック" w:hAnsi="Arial" w:cs="Arial"/>
                <w:color w:val="000000"/>
                <w:sz w:val="18"/>
                <w:szCs w:val="18"/>
                <w:lang w:eastAsia="ja-JP"/>
              </w:rPr>
              <w:pPrChange w:id="1426" w:author="kei" w:date="2012-10-11T15:36:00Z">
                <w:pPr>
                  <w:tabs>
                    <w:tab w:val="clear" w:pos="360"/>
                    <w:tab w:val="clear" w:pos="720"/>
                    <w:tab w:val="clear" w:pos="1080"/>
                    <w:tab w:val="clear" w:pos="1440"/>
                  </w:tabs>
                  <w:overflowPunct/>
                  <w:autoSpaceDE/>
                  <w:autoSpaceDN/>
                  <w:adjustRightInd/>
                  <w:spacing w:before="0"/>
                  <w:jc w:val="center"/>
                  <w:textAlignment w:val="auto"/>
                </w:pPr>
              </w:pPrChange>
            </w:pPr>
            <w:ins w:id="1427" w:author="kei" w:date="2012-10-11T15:35:00Z">
              <w:r w:rsidRPr="00BC72D5">
                <w:rPr>
                  <w:rFonts w:ascii="Arial" w:eastAsia="ＭＳ Ｐゴシック" w:hAnsi="Arial" w:cs="Arial"/>
                  <w:color w:val="000000"/>
                  <w:sz w:val="18"/>
                  <w:szCs w:val="18"/>
                  <w:lang w:eastAsia="ja-JP"/>
                </w:rPr>
                <w:t>105%</w:t>
              </w:r>
            </w:ins>
          </w:p>
        </w:tc>
      </w:tr>
      <w:tr w:rsidR="00BC72D5" w:rsidRPr="00BC72D5" w:rsidTr="00BC72D5">
        <w:trPr>
          <w:trHeight w:val="270"/>
          <w:jc w:val="center"/>
          <w:ins w:id="1428" w:author="kei" w:date="2012-10-11T15:35:00Z"/>
          <w:trPrChange w:id="1429" w:author="kei" w:date="2012-10-11T15:35:00Z">
            <w:trPr>
              <w:trHeight w:val="270"/>
            </w:trPr>
          </w:trPrChange>
        </w:trPr>
        <w:tc>
          <w:tcPr>
            <w:tcW w:w="1380" w:type="dxa"/>
            <w:tcBorders>
              <w:top w:val="nil"/>
              <w:left w:val="single" w:sz="8" w:space="0" w:color="auto"/>
              <w:bottom w:val="single" w:sz="8" w:space="0" w:color="auto"/>
              <w:right w:val="single" w:sz="8" w:space="0" w:color="auto"/>
            </w:tcBorders>
            <w:shd w:val="clear" w:color="auto" w:fill="auto"/>
            <w:noWrap/>
            <w:vAlign w:val="bottom"/>
            <w:hideMark/>
            <w:tcPrChange w:id="1430" w:author="kei" w:date="2012-10-11T15:35:00Z">
              <w:tcPr>
                <w:tcW w:w="138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textAlignment w:val="auto"/>
              <w:rPr>
                <w:ins w:id="1431" w:author="kei" w:date="2012-10-11T15:35:00Z"/>
                <w:rFonts w:ascii="Arial" w:eastAsia="ＭＳ Ｐゴシック" w:hAnsi="Arial" w:cs="Arial"/>
                <w:color w:val="000000"/>
                <w:sz w:val="18"/>
                <w:szCs w:val="18"/>
                <w:lang w:eastAsia="ja-JP"/>
              </w:rPr>
            </w:pPr>
            <w:ins w:id="1432" w:author="kei" w:date="2012-10-11T15:35:00Z">
              <w:r w:rsidRPr="00BC72D5">
                <w:rPr>
                  <w:rFonts w:ascii="Arial" w:eastAsia="ＭＳ Ｐゴシック" w:hAnsi="Arial" w:cs="Arial"/>
                  <w:color w:val="000000"/>
                  <w:sz w:val="18"/>
                  <w:szCs w:val="18"/>
                  <w:lang w:eastAsia="ja-JP"/>
                </w:rPr>
                <w:t>Dec Time[%]</w:t>
              </w:r>
            </w:ins>
          </w:p>
        </w:tc>
        <w:tc>
          <w:tcPr>
            <w:tcW w:w="2400" w:type="dxa"/>
            <w:gridSpan w:val="3"/>
            <w:tcBorders>
              <w:top w:val="nil"/>
              <w:left w:val="nil"/>
              <w:bottom w:val="single" w:sz="8" w:space="0" w:color="auto"/>
              <w:right w:val="single" w:sz="8" w:space="0" w:color="000000"/>
            </w:tcBorders>
            <w:shd w:val="clear" w:color="auto" w:fill="auto"/>
            <w:noWrap/>
            <w:vAlign w:val="bottom"/>
            <w:hideMark/>
            <w:tcPrChange w:id="1433" w:author="kei" w:date="2012-10-11T15:35:00Z">
              <w:tcPr>
                <w:tcW w:w="2400" w:type="dxa"/>
                <w:gridSpan w:val="3"/>
                <w:tcBorders>
                  <w:top w:val="nil"/>
                  <w:left w:val="nil"/>
                  <w:bottom w:val="single" w:sz="8" w:space="0" w:color="auto"/>
                  <w:right w:val="single" w:sz="8" w:space="0" w:color="000000"/>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jc w:val="center"/>
              <w:textAlignment w:val="auto"/>
              <w:rPr>
                <w:ins w:id="1434" w:author="kei" w:date="2012-10-11T15:35:00Z"/>
                <w:rFonts w:ascii="Arial" w:eastAsia="ＭＳ Ｐゴシック" w:hAnsi="Arial" w:cs="Arial"/>
                <w:color w:val="000000"/>
                <w:sz w:val="18"/>
                <w:szCs w:val="18"/>
                <w:lang w:eastAsia="ja-JP"/>
              </w:rPr>
            </w:pPr>
            <w:ins w:id="1435" w:author="kei" w:date="2012-10-11T15:35:00Z">
              <w:r w:rsidRPr="00BC72D5">
                <w:rPr>
                  <w:rFonts w:ascii="Arial" w:eastAsia="ＭＳ Ｐゴシック" w:hAnsi="Arial" w:cs="Arial"/>
                  <w:color w:val="000000"/>
                  <w:sz w:val="18"/>
                  <w:szCs w:val="18"/>
                  <w:lang w:eastAsia="ja-JP"/>
                </w:rPr>
                <w:t>106%</w:t>
              </w:r>
            </w:ins>
          </w:p>
        </w:tc>
        <w:tc>
          <w:tcPr>
            <w:tcW w:w="2400" w:type="dxa"/>
            <w:gridSpan w:val="3"/>
            <w:tcBorders>
              <w:top w:val="nil"/>
              <w:left w:val="nil"/>
              <w:bottom w:val="single" w:sz="8" w:space="0" w:color="auto"/>
              <w:right w:val="single" w:sz="8" w:space="0" w:color="000000"/>
            </w:tcBorders>
            <w:shd w:val="clear" w:color="auto" w:fill="auto"/>
            <w:noWrap/>
            <w:vAlign w:val="bottom"/>
            <w:hideMark/>
            <w:tcPrChange w:id="1436" w:author="kei" w:date="2012-10-11T15:35:00Z">
              <w:tcPr>
                <w:tcW w:w="2400" w:type="dxa"/>
                <w:gridSpan w:val="3"/>
                <w:tcBorders>
                  <w:top w:val="nil"/>
                  <w:left w:val="nil"/>
                  <w:bottom w:val="single" w:sz="8" w:space="0" w:color="auto"/>
                  <w:right w:val="single" w:sz="8" w:space="0" w:color="000000"/>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jc w:val="center"/>
              <w:textAlignment w:val="auto"/>
              <w:rPr>
                <w:ins w:id="1437" w:author="kei" w:date="2012-10-11T15:35:00Z"/>
                <w:rFonts w:ascii="Arial" w:eastAsia="ＭＳ Ｐゴシック" w:hAnsi="Arial" w:cs="Arial"/>
                <w:color w:val="000000"/>
                <w:sz w:val="18"/>
                <w:szCs w:val="18"/>
                <w:lang w:eastAsia="ja-JP"/>
              </w:rPr>
            </w:pPr>
            <w:ins w:id="1438" w:author="kei" w:date="2012-10-11T15:35:00Z">
              <w:r w:rsidRPr="00BC72D5">
                <w:rPr>
                  <w:rFonts w:ascii="Arial" w:eastAsia="ＭＳ Ｐゴシック" w:hAnsi="Arial" w:cs="Arial"/>
                  <w:color w:val="000000"/>
                  <w:sz w:val="18"/>
                  <w:szCs w:val="18"/>
                  <w:lang w:eastAsia="ja-JP"/>
                </w:rPr>
                <w:t>109%</w:t>
              </w:r>
            </w:ins>
          </w:p>
        </w:tc>
        <w:tc>
          <w:tcPr>
            <w:tcW w:w="2400" w:type="dxa"/>
            <w:gridSpan w:val="3"/>
            <w:tcBorders>
              <w:top w:val="nil"/>
              <w:left w:val="nil"/>
              <w:bottom w:val="single" w:sz="8" w:space="0" w:color="auto"/>
              <w:right w:val="single" w:sz="8" w:space="0" w:color="000000"/>
            </w:tcBorders>
            <w:shd w:val="clear" w:color="auto" w:fill="auto"/>
            <w:noWrap/>
            <w:vAlign w:val="bottom"/>
            <w:hideMark/>
            <w:tcPrChange w:id="1439" w:author="kei" w:date="2012-10-11T15:35:00Z">
              <w:tcPr>
                <w:tcW w:w="2400" w:type="dxa"/>
                <w:gridSpan w:val="3"/>
                <w:tcBorders>
                  <w:top w:val="nil"/>
                  <w:left w:val="nil"/>
                  <w:bottom w:val="single" w:sz="8" w:space="0" w:color="auto"/>
                  <w:right w:val="single" w:sz="8" w:space="0" w:color="000000"/>
                </w:tcBorders>
                <w:shd w:val="clear" w:color="auto" w:fill="auto"/>
                <w:noWrap/>
                <w:vAlign w:val="bottom"/>
                <w:hideMark/>
              </w:tcPr>
            </w:tcPrChange>
          </w:tcPr>
          <w:p w:rsidR="00BC72D5" w:rsidRPr="00BC72D5" w:rsidRDefault="00BC72D5" w:rsidP="00BC72D5">
            <w:pPr>
              <w:tabs>
                <w:tab w:val="clear" w:pos="360"/>
                <w:tab w:val="clear" w:pos="720"/>
                <w:tab w:val="clear" w:pos="1080"/>
                <w:tab w:val="clear" w:pos="1440"/>
              </w:tabs>
              <w:overflowPunct/>
              <w:autoSpaceDE/>
              <w:autoSpaceDN/>
              <w:adjustRightInd/>
              <w:spacing w:before="0"/>
              <w:jc w:val="center"/>
              <w:textAlignment w:val="auto"/>
              <w:rPr>
                <w:ins w:id="1440" w:author="kei" w:date="2012-10-11T15:35:00Z"/>
                <w:rFonts w:ascii="Arial" w:eastAsia="ＭＳ Ｐゴシック" w:hAnsi="Arial" w:cs="Arial"/>
                <w:color w:val="000000"/>
                <w:sz w:val="18"/>
                <w:szCs w:val="18"/>
                <w:lang w:eastAsia="ja-JP"/>
              </w:rPr>
            </w:pPr>
            <w:ins w:id="1441" w:author="kei" w:date="2012-10-11T15:35:00Z">
              <w:r w:rsidRPr="00BC72D5">
                <w:rPr>
                  <w:rFonts w:ascii="Arial" w:eastAsia="ＭＳ Ｐゴシック" w:hAnsi="Arial" w:cs="Arial"/>
                  <w:color w:val="000000"/>
                  <w:sz w:val="18"/>
                  <w:szCs w:val="18"/>
                  <w:lang w:eastAsia="ja-JP"/>
                </w:rPr>
                <w:t>108%</w:t>
              </w:r>
            </w:ins>
          </w:p>
        </w:tc>
      </w:tr>
    </w:tbl>
    <w:p w:rsidR="00BC72D5" w:rsidRPr="00BC72D5" w:rsidRDefault="00BC72D5" w:rsidP="006B38FC">
      <w:pPr>
        <w:rPr>
          <w:lang w:val="en-CA" w:eastAsia="ja-JP"/>
          <w:rPrChange w:id="1442" w:author="kei" w:date="2012-10-11T15:33:00Z">
            <w:rPr>
              <w:lang w:val="en-CA" w:eastAsia="ja-JP"/>
            </w:rPr>
          </w:rPrChange>
        </w:rPr>
      </w:pPr>
    </w:p>
    <w:p w:rsidR="00D34B4F" w:rsidRPr="00D67D79" w:rsidRDefault="00D34B4F" w:rsidP="00D34B4F">
      <w:pPr>
        <w:pStyle w:val="1"/>
        <w:ind w:left="432" w:hanging="432"/>
        <w:rPr>
          <w:rFonts w:eastAsia="ＭＳ 明朝"/>
        </w:rPr>
      </w:pPr>
      <w:r w:rsidRPr="00D67D79">
        <w:rPr>
          <w:rFonts w:eastAsia="ＭＳ 明朝"/>
        </w:rPr>
        <w:t>Conclusion</w:t>
      </w:r>
    </w:p>
    <w:p w:rsidR="00B83883" w:rsidRPr="009B52D1" w:rsidRDefault="00662AA3" w:rsidP="006B38FC">
      <w:pPr>
        <w:rPr>
          <w:lang w:val="en-CA" w:eastAsia="ja-JP"/>
        </w:rPr>
      </w:pPr>
      <w:r>
        <w:rPr>
          <w:rFonts w:hint="eastAsia"/>
          <w:lang w:val="en-CA" w:eastAsia="ja-JP"/>
        </w:rPr>
        <w:t xml:space="preserve">This contribution proposed the consistent coding structure, the coding mode, and the tools for 444 chroma format. </w:t>
      </w:r>
      <w:r w:rsidR="00B83883">
        <w:rPr>
          <w:rFonts w:hint="eastAsia"/>
          <w:lang w:val="en-CA" w:eastAsia="ja-JP"/>
        </w:rPr>
        <w:t>Experimental results show</w:t>
      </w:r>
      <w:r w:rsidR="00CB5DAD">
        <w:rPr>
          <w:rFonts w:hint="eastAsia"/>
          <w:lang w:val="en-CA" w:eastAsia="ja-JP"/>
        </w:rPr>
        <w:t>ed</w:t>
      </w:r>
      <w:r w:rsidR="00B83883">
        <w:rPr>
          <w:rFonts w:hint="eastAsia"/>
          <w:lang w:val="en-CA" w:eastAsia="ja-JP"/>
        </w:rPr>
        <w:t xml:space="preserve"> t</w:t>
      </w:r>
      <w:r w:rsidR="00CB5DAD">
        <w:rPr>
          <w:rFonts w:hint="eastAsia"/>
          <w:lang w:val="en-CA" w:eastAsia="ja-JP"/>
        </w:rPr>
        <w:t>hat the proposed method achieved</w:t>
      </w:r>
      <w:r w:rsidR="00B83883">
        <w:rPr>
          <w:rFonts w:hint="eastAsia"/>
          <w:lang w:val="en-CA" w:eastAsia="ja-JP"/>
        </w:rPr>
        <w:t xml:space="preserve"> </w:t>
      </w:r>
      <w:r>
        <w:rPr>
          <w:rFonts w:hint="eastAsia"/>
          <w:lang w:val="en-CA" w:eastAsia="ja-JP"/>
        </w:rPr>
        <w:t xml:space="preserve">4.6%/4.8%/3.7% BD-rate reduction for AI/RA/LDB-HE10 configuration for YUV 444 sequences. Chroma BD-rate degradation </w:t>
      </w:r>
      <w:r w:rsidR="00CB5DAD">
        <w:rPr>
          <w:rFonts w:hint="eastAsia"/>
          <w:lang w:val="en-CA" w:eastAsia="ja-JP"/>
        </w:rPr>
        <w:t>was</w:t>
      </w:r>
      <w:r>
        <w:rPr>
          <w:rFonts w:hint="eastAsia"/>
          <w:lang w:val="en-CA" w:eastAsia="ja-JP"/>
        </w:rPr>
        <w:t xml:space="preserve"> caused by the </w:t>
      </w:r>
      <w:r w:rsidR="00CB5DAD">
        <w:rPr>
          <w:rFonts w:hint="eastAsia"/>
          <w:lang w:val="en-CA" w:eastAsia="ja-JP"/>
        </w:rPr>
        <w:t xml:space="preserve">disabled </w:t>
      </w:r>
      <w:r>
        <w:rPr>
          <w:rFonts w:hint="eastAsia"/>
          <w:lang w:val="en-CA" w:eastAsia="ja-JP"/>
        </w:rPr>
        <w:t>chroma QP clipping.</w:t>
      </w:r>
    </w:p>
    <w:p w:rsidR="005632EA" w:rsidRDefault="005632EA" w:rsidP="005632EA">
      <w:pPr>
        <w:pStyle w:val="1"/>
        <w:ind w:left="432" w:hanging="432"/>
        <w:rPr>
          <w:lang w:eastAsia="ja-JP"/>
        </w:rPr>
      </w:pPr>
      <w:r>
        <w:rPr>
          <w:rFonts w:hint="eastAsia"/>
          <w:lang w:eastAsia="ja-JP"/>
        </w:rPr>
        <w:t>References</w:t>
      </w:r>
    </w:p>
    <w:p w:rsidR="005632EA" w:rsidRPr="00D67D79" w:rsidRDefault="00FA10BF" w:rsidP="005632EA">
      <w:pPr>
        <w:numPr>
          <w:ilvl w:val="0"/>
          <w:numId w:val="12"/>
        </w:numPr>
        <w:tabs>
          <w:tab w:val="clear" w:pos="360"/>
          <w:tab w:val="clear" w:pos="720"/>
          <w:tab w:val="clear" w:pos="1080"/>
          <w:tab w:val="clear" w:pos="1440"/>
        </w:tabs>
        <w:spacing w:before="0"/>
        <w:jc w:val="both"/>
        <w:rPr>
          <w:rFonts w:eastAsia="ＭＳ 明朝"/>
          <w:szCs w:val="22"/>
        </w:rPr>
      </w:pPr>
      <w:r>
        <w:rPr>
          <w:rFonts w:eastAsia="ＭＳ 明朝" w:hint="eastAsia"/>
          <w:szCs w:val="22"/>
          <w:lang w:eastAsia="ja-JP"/>
        </w:rPr>
        <w:t xml:space="preserve">D. Flynn, </w:t>
      </w:r>
      <w:r>
        <w:rPr>
          <w:rFonts w:eastAsia="ＭＳ 明朝"/>
          <w:szCs w:val="22"/>
          <w:lang w:eastAsia="ja-JP"/>
        </w:rPr>
        <w:t>“</w:t>
      </w:r>
      <w:proofErr w:type="spellStart"/>
      <w:r w:rsidRPr="00FA10BF">
        <w:rPr>
          <w:rFonts w:eastAsia="ＭＳ 明朝"/>
          <w:szCs w:val="22"/>
        </w:rPr>
        <w:t>BoG</w:t>
      </w:r>
      <w:proofErr w:type="spellEnd"/>
      <w:r w:rsidRPr="00FA10BF">
        <w:rPr>
          <w:rFonts w:eastAsia="ＭＳ 明朝"/>
          <w:szCs w:val="22"/>
        </w:rPr>
        <w:t xml:space="preserve"> report: Extended chroma formats</w:t>
      </w:r>
      <w:r>
        <w:rPr>
          <w:rFonts w:eastAsia="ＭＳ 明朝" w:hint="eastAsia"/>
          <w:szCs w:val="22"/>
          <w:lang w:eastAsia="ja-JP"/>
        </w:rPr>
        <w:t>,</w:t>
      </w:r>
      <w:r>
        <w:rPr>
          <w:rFonts w:eastAsia="ＭＳ 明朝"/>
          <w:szCs w:val="22"/>
          <w:lang w:eastAsia="ja-JP"/>
        </w:rPr>
        <w:t>”</w:t>
      </w:r>
      <w:r>
        <w:rPr>
          <w:rFonts w:eastAsia="ＭＳ 明朝" w:hint="eastAsia"/>
          <w:szCs w:val="22"/>
          <w:lang w:eastAsia="ja-JP"/>
        </w:rPr>
        <w:t xml:space="preserve"> JCTVC-J0581, Stockholm, July 2012.</w:t>
      </w:r>
    </w:p>
    <w:p w:rsidR="001F2594" w:rsidRPr="005B217D" w:rsidRDefault="001F2594" w:rsidP="00E11923">
      <w:pPr>
        <w:pStyle w:val="1"/>
        <w:rPr>
          <w:lang w:val="en-CA"/>
        </w:rPr>
      </w:pPr>
      <w:r w:rsidRPr="005B217D">
        <w:rPr>
          <w:lang w:val="en-CA"/>
        </w:rPr>
        <w:t>Patent rights declaration</w:t>
      </w:r>
      <w:r w:rsidR="00B94B06" w:rsidRPr="005B217D">
        <w:rPr>
          <w:lang w:val="en-CA"/>
        </w:rPr>
        <w:t>(s)</w:t>
      </w:r>
    </w:p>
    <w:p w:rsidR="00342FF4" w:rsidRPr="005B217D" w:rsidRDefault="00C147B5" w:rsidP="009234A5">
      <w:pPr>
        <w:jc w:val="both"/>
        <w:rPr>
          <w:szCs w:val="22"/>
          <w:lang w:val="en-CA"/>
        </w:rPr>
      </w:pPr>
      <w:r>
        <w:rPr>
          <w:rFonts w:hint="eastAsia"/>
          <w:b/>
          <w:szCs w:val="22"/>
          <w:lang w:val="en-CA" w:eastAsia="ja-JP"/>
        </w:rPr>
        <w:t>KDDI Corporation</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9DB" w:rsidRDefault="00F839DB">
      <w:r>
        <w:separator/>
      </w:r>
    </w:p>
  </w:endnote>
  <w:endnote w:type="continuationSeparator" w:id="0">
    <w:p w:rsidR="00F839DB" w:rsidRDefault="00F839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2D5" w:rsidRDefault="00BC72D5"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222C61">
      <w:rPr>
        <w:rStyle w:val="a5"/>
        <w:noProof/>
      </w:rPr>
      <w:t>4</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r>
      <w:rPr>
        <w:rStyle w:val="a5"/>
        <w:noProof/>
      </w:rPr>
      <w:t>2012-10-02</w:t>
    </w:r>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9DB" w:rsidRDefault="00F839DB">
      <w:r>
        <w:separator/>
      </w:r>
    </w:p>
  </w:footnote>
  <w:footnote w:type="continuationSeparator" w:id="0">
    <w:p w:rsidR="00F839DB" w:rsidRDefault="00F839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0C3222"/>
    <w:multiLevelType w:val="singleLevel"/>
    <w:tmpl w:val="8A0467D4"/>
    <w:lvl w:ilvl="0">
      <w:start w:val="1"/>
      <w:numFmt w:val="decimal"/>
      <w:lvlText w:val="[%1]"/>
      <w:lvlJc w:val="left"/>
      <w:pPr>
        <w:ind w:left="400" w:hanging="400"/>
      </w:pPr>
      <w:rPr>
        <w:rFonts w:hint="default"/>
      </w:rPr>
    </w:lvl>
  </w:abstractNum>
  <w:abstractNum w:abstractNumId="5">
    <w:nsid w:val="23B80C58"/>
    <w:multiLevelType w:val="multilevel"/>
    <w:tmpl w:val="DFAC85EC"/>
    <w:lvl w:ilvl="0">
      <w:start w:val="1"/>
      <w:numFmt w:val="decimal"/>
      <w:pStyle w:val="1"/>
      <w:lvlText w:val="%1"/>
      <w:lvlJc w:val="left"/>
      <w:pPr>
        <w:ind w:left="432" w:hanging="432"/>
      </w:pPr>
    </w:lvl>
    <w:lvl w:ilvl="1">
      <w:start w:val="1"/>
      <w:numFmt w:val="decimal"/>
      <w:pStyle w:val="2"/>
      <w:lvlText w:val="%1.%2"/>
      <w:lvlJc w:val="left"/>
      <w:pPr>
        <w:ind w:left="576" w:hanging="576"/>
      </w:pPr>
      <w:rPr>
        <w:lang w:val="en-CA"/>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3"/>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686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35662"/>
    <w:rsid w:val="000458BC"/>
    <w:rsid w:val="00045C41"/>
    <w:rsid w:val="00046C03"/>
    <w:rsid w:val="0005016B"/>
    <w:rsid w:val="000547AF"/>
    <w:rsid w:val="0007614F"/>
    <w:rsid w:val="0008372C"/>
    <w:rsid w:val="00095760"/>
    <w:rsid w:val="000B1C6B"/>
    <w:rsid w:val="000B4FF9"/>
    <w:rsid w:val="000C09AC"/>
    <w:rsid w:val="000E00F3"/>
    <w:rsid w:val="000F158C"/>
    <w:rsid w:val="000F3C0B"/>
    <w:rsid w:val="000F5190"/>
    <w:rsid w:val="00102F3D"/>
    <w:rsid w:val="00124E38"/>
    <w:rsid w:val="0012580B"/>
    <w:rsid w:val="00131F90"/>
    <w:rsid w:val="0013526E"/>
    <w:rsid w:val="00142D9D"/>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063D"/>
    <w:rsid w:val="002212DF"/>
    <w:rsid w:val="00222C61"/>
    <w:rsid w:val="00222CD4"/>
    <w:rsid w:val="002264A6"/>
    <w:rsid w:val="00227BA7"/>
    <w:rsid w:val="00263398"/>
    <w:rsid w:val="00273447"/>
    <w:rsid w:val="00275BCF"/>
    <w:rsid w:val="00292257"/>
    <w:rsid w:val="002A54E0"/>
    <w:rsid w:val="002B1595"/>
    <w:rsid w:val="002B191D"/>
    <w:rsid w:val="002C5A6B"/>
    <w:rsid w:val="002D0AF6"/>
    <w:rsid w:val="002F164D"/>
    <w:rsid w:val="002F3A26"/>
    <w:rsid w:val="00306206"/>
    <w:rsid w:val="003068F1"/>
    <w:rsid w:val="003107EB"/>
    <w:rsid w:val="00317D85"/>
    <w:rsid w:val="00327C56"/>
    <w:rsid w:val="003315A1"/>
    <w:rsid w:val="003373EC"/>
    <w:rsid w:val="00342FF4"/>
    <w:rsid w:val="00355CC4"/>
    <w:rsid w:val="003706CC"/>
    <w:rsid w:val="00377710"/>
    <w:rsid w:val="003A2D8E"/>
    <w:rsid w:val="003B441D"/>
    <w:rsid w:val="003C20E4"/>
    <w:rsid w:val="003E6F90"/>
    <w:rsid w:val="003F5D0F"/>
    <w:rsid w:val="00414101"/>
    <w:rsid w:val="00414B04"/>
    <w:rsid w:val="00433DDB"/>
    <w:rsid w:val="00435854"/>
    <w:rsid w:val="00437619"/>
    <w:rsid w:val="004A2A63"/>
    <w:rsid w:val="004B210C"/>
    <w:rsid w:val="004D405F"/>
    <w:rsid w:val="004D57AA"/>
    <w:rsid w:val="004E4F4F"/>
    <w:rsid w:val="004E6789"/>
    <w:rsid w:val="004F0E6E"/>
    <w:rsid w:val="004F61E3"/>
    <w:rsid w:val="0051015C"/>
    <w:rsid w:val="00516CF1"/>
    <w:rsid w:val="00530BBC"/>
    <w:rsid w:val="00531AE9"/>
    <w:rsid w:val="00550A66"/>
    <w:rsid w:val="005632EA"/>
    <w:rsid w:val="00567EC7"/>
    <w:rsid w:val="00570013"/>
    <w:rsid w:val="005801A2"/>
    <w:rsid w:val="005952A5"/>
    <w:rsid w:val="005A0B25"/>
    <w:rsid w:val="005A33A1"/>
    <w:rsid w:val="005A540E"/>
    <w:rsid w:val="005B217D"/>
    <w:rsid w:val="005C385F"/>
    <w:rsid w:val="005E1AC6"/>
    <w:rsid w:val="005E5C4A"/>
    <w:rsid w:val="005F6F1B"/>
    <w:rsid w:val="00624B33"/>
    <w:rsid w:val="00630AA2"/>
    <w:rsid w:val="00646707"/>
    <w:rsid w:val="00647F9A"/>
    <w:rsid w:val="00662AA3"/>
    <w:rsid w:val="00662E58"/>
    <w:rsid w:val="00664DCF"/>
    <w:rsid w:val="00691305"/>
    <w:rsid w:val="006B38FC"/>
    <w:rsid w:val="006C5D39"/>
    <w:rsid w:val="006E2810"/>
    <w:rsid w:val="006E5417"/>
    <w:rsid w:val="00712F60"/>
    <w:rsid w:val="00720E3B"/>
    <w:rsid w:val="00745F6B"/>
    <w:rsid w:val="0075585E"/>
    <w:rsid w:val="00760DE2"/>
    <w:rsid w:val="00770571"/>
    <w:rsid w:val="007768FF"/>
    <w:rsid w:val="007824D3"/>
    <w:rsid w:val="00796EE3"/>
    <w:rsid w:val="007A7D29"/>
    <w:rsid w:val="007B4AB8"/>
    <w:rsid w:val="007F1F8B"/>
    <w:rsid w:val="007F67A1"/>
    <w:rsid w:val="00804F14"/>
    <w:rsid w:val="00811C05"/>
    <w:rsid w:val="00820368"/>
    <w:rsid w:val="008206C8"/>
    <w:rsid w:val="00874A6C"/>
    <w:rsid w:val="00876C65"/>
    <w:rsid w:val="008A4B4C"/>
    <w:rsid w:val="008C239F"/>
    <w:rsid w:val="008C6638"/>
    <w:rsid w:val="008E480C"/>
    <w:rsid w:val="00907757"/>
    <w:rsid w:val="009212B0"/>
    <w:rsid w:val="009234A5"/>
    <w:rsid w:val="0093209B"/>
    <w:rsid w:val="009336F7"/>
    <w:rsid w:val="009374A7"/>
    <w:rsid w:val="0098551D"/>
    <w:rsid w:val="0099518F"/>
    <w:rsid w:val="009A523D"/>
    <w:rsid w:val="009B52D1"/>
    <w:rsid w:val="009E2526"/>
    <w:rsid w:val="009F496B"/>
    <w:rsid w:val="00A01439"/>
    <w:rsid w:val="00A02E61"/>
    <w:rsid w:val="00A05CFF"/>
    <w:rsid w:val="00A47A34"/>
    <w:rsid w:val="00A56B97"/>
    <w:rsid w:val="00A6093D"/>
    <w:rsid w:val="00A76A6D"/>
    <w:rsid w:val="00A83253"/>
    <w:rsid w:val="00AA4BC5"/>
    <w:rsid w:val="00AA6E84"/>
    <w:rsid w:val="00AE341B"/>
    <w:rsid w:val="00AF2CC9"/>
    <w:rsid w:val="00AF72B5"/>
    <w:rsid w:val="00B07CA7"/>
    <w:rsid w:val="00B1279A"/>
    <w:rsid w:val="00B5222E"/>
    <w:rsid w:val="00B54DCB"/>
    <w:rsid w:val="00B61C96"/>
    <w:rsid w:val="00B73A2A"/>
    <w:rsid w:val="00B83883"/>
    <w:rsid w:val="00B94B06"/>
    <w:rsid w:val="00B94C28"/>
    <w:rsid w:val="00B962E1"/>
    <w:rsid w:val="00BC10BA"/>
    <w:rsid w:val="00BC5AFD"/>
    <w:rsid w:val="00BC72D5"/>
    <w:rsid w:val="00BE4886"/>
    <w:rsid w:val="00C04EC6"/>
    <w:rsid w:val="00C04F43"/>
    <w:rsid w:val="00C0609D"/>
    <w:rsid w:val="00C115AB"/>
    <w:rsid w:val="00C147B5"/>
    <w:rsid w:val="00C30249"/>
    <w:rsid w:val="00C31DD5"/>
    <w:rsid w:val="00C36174"/>
    <w:rsid w:val="00C3723B"/>
    <w:rsid w:val="00C606C9"/>
    <w:rsid w:val="00C80288"/>
    <w:rsid w:val="00C84003"/>
    <w:rsid w:val="00C90650"/>
    <w:rsid w:val="00C97D78"/>
    <w:rsid w:val="00CA586E"/>
    <w:rsid w:val="00CB07C4"/>
    <w:rsid w:val="00CB5DAD"/>
    <w:rsid w:val="00CC2AAE"/>
    <w:rsid w:val="00CC5A42"/>
    <w:rsid w:val="00CD0EAB"/>
    <w:rsid w:val="00CE0A00"/>
    <w:rsid w:val="00CF34DB"/>
    <w:rsid w:val="00CF558F"/>
    <w:rsid w:val="00CF661A"/>
    <w:rsid w:val="00CF723C"/>
    <w:rsid w:val="00D00BF7"/>
    <w:rsid w:val="00D073E2"/>
    <w:rsid w:val="00D34B4F"/>
    <w:rsid w:val="00D34EC8"/>
    <w:rsid w:val="00D446EC"/>
    <w:rsid w:val="00D51BF0"/>
    <w:rsid w:val="00D55942"/>
    <w:rsid w:val="00D807BF"/>
    <w:rsid w:val="00D82FCC"/>
    <w:rsid w:val="00DA2A56"/>
    <w:rsid w:val="00DA7887"/>
    <w:rsid w:val="00DB2C26"/>
    <w:rsid w:val="00DE6B43"/>
    <w:rsid w:val="00E11923"/>
    <w:rsid w:val="00E262D4"/>
    <w:rsid w:val="00E36250"/>
    <w:rsid w:val="00E52520"/>
    <w:rsid w:val="00E54511"/>
    <w:rsid w:val="00E61DAC"/>
    <w:rsid w:val="00E72B80"/>
    <w:rsid w:val="00E75FE3"/>
    <w:rsid w:val="00E86C4C"/>
    <w:rsid w:val="00EA1E11"/>
    <w:rsid w:val="00EB7AB1"/>
    <w:rsid w:val="00EF48CC"/>
    <w:rsid w:val="00F12FB5"/>
    <w:rsid w:val="00F66FAB"/>
    <w:rsid w:val="00F73032"/>
    <w:rsid w:val="00F74830"/>
    <w:rsid w:val="00F826B8"/>
    <w:rsid w:val="00F839DB"/>
    <w:rsid w:val="00F848FC"/>
    <w:rsid w:val="00F9282A"/>
    <w:rsid w:val="00F96BAD"/>
    <w:rsid w:val="00FA10BF"/>
    <w:rsid w:val="00FB0E84"/>
    <w:rsid w:val="00FB7C2A"/>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95760"/>
    <w:pPr>
      <w:tabs>
        <w:tab w:val="center" w:pos="4320"/>
        <w:tab w:val="right" w:pos="8640"/>
      </w:tabs>
    </w:pPr>
  </w:style>
  <w:style w:type="paragraph" w:styleId="a4">
    <w:name w:val="footer"/>
    <w:basedOn w:val="a"/>
    <w:rsid w:val="00095760"/>
    <w:pPr>
      <w:tabs>
        <w:tab w:val="center" w:pos="4320"/>
        <w:tab w:val="right" w:pos="8640"/>
      </w:tabs>
    </w:pPr>
  </w:style>
  <w:style w:type="character" w:styleId="a5">
    <w:name w:val="page number"/>
    <w:basedOn w:val="a0"/>
    <w:rsid w:val="0009576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aliases w:val="Heading 4 Char1 (文字),Heading 4 Char Char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character" w:styleId="ab">
    <w:name w:val="Placeholder Text"/>
    <w:basedOn w:val="a0"/>
    <w:uiPriority w:val="99"/>
    <w:semiHidden/>
    <w:rsid w:val="003B441D"/>
    <w:rPr>
      <w:color w:val="808080"/>
    </w:rPr>
  </w:style>
  <w:style w:type="paragraph" w:styleId="ac">
    <w:name w:val="caption"/>
    <w:basedOn w:val="a"/>
    <w:next w:val="a"/>
    <w:link w:val="ad"/>
    <w:unhideWhenUsed/>
    <w:qFormat/>
    <w:rsid w:val="00691305"/>
    <w:rPr>
      <w:rFonts w:eastAsia="ＭＳ 明朝"/>
      <w:b/>
      <w:bCs/>
      <w:sz w:val="21"/>
      <w:szCs w:val="21"/>
    </w:rPr>
  </w:style>
  <w:style w:type="character" w:customStyle="1" w:styleId="ad">
    <w:name w:val="図表番号 (文字)"/>
    <w:link w:val="ac"/>
    <w:locked/>
    <w:rsid w:val="00691305"/>
    <w:rPr>
      <w:rFonts w:eastAsia="ＭＳ 明朝"/>
      <w:b/>
      <w:bCs/>
      <w:sz w:val="21"/>
      <w:szCs w:val="21"/>
      <w:lang w:eastAsia="en-US"/>
    </w:rPr>
  </w:style>
</w:styles>
</file>

<file path=word/webSettings.xml><?xml version="1.0" encoding="utf-8"?>
<w:webSettings xmlns:r="http://schemas.openxmlformats.org/officeDocument/2006/relationships" xmlns:w="http://schemas.openxmlformats.org/wordprocessingml/2006/main">
  <w:divs>
    <w:div w:id="16080548">
      <w:bodyDiv w:val="1"/>
      <w:marLeft w:val="0"/>
      <w:marRight w:val="0"/>
      <w:marTop w:val="0"/>
      <w:marBottom w:val="0"/>
      <w:divBdr>
        <w:top w:val="none" w:sz="0" w:space="0" w:color="auto"/>
        <w:left w:val="none" w:sz="0" w:space="0" w:color="auto"/>
        <w:bottom w:val="none" w:sz="0" w:space="0" w:color="auto"/>
        <w:right w:val="none" w:sz="0" w:space="0" w:color="auto"/>
      </w:divBdr>
    </w:div>
    <w:div w:id="33120792">
      <w:bodyDiv w:val="1"/>
      <w:marLeft w:val="0"/>
      <w:marRight w:val="0"/>
      <w:marTop w:val="0"/>
      <w:marBottom w:val="0"/>
      <w:divBdr>
        <w:top w:val="none" w:sz="0" w:space="0" w:color="auto"/>
        <w:left w:val="none" w:sz="0" w:space="0" w:color="auto"/>
        <w:bottom w:val="none" w:sz="0" w:space="0" w:color="auto"/>
        <w:right w:val="none" w:sz="0" w:space="0" w:color="auto"/>
      </w:divBdr>
    </w:div>
    <w:div w:id="165631944">
      <w:bodyDiv w:val="1"/>
      <w:marLeft w:val="0"/>
      <w:marRight w:val="0"/>
      <w:marTop w:val="0"/>
      <w:marBottom w:val="0"/>
      <w:divBdr>
        <w:top w:val="none" w:sz="0" w:space="0" w:color="auto"/>
        <w:left w:val="none" w:sz="0" w:space="0" w:color="auto"/>
        <w:bottom w:val="none" w:sz="0" w:space="0" w:color="auto"/>
        <w:right w:val="none" w:sz="0" w:space="0" w:color="auto"/>
      </w:divBdr>
    </w:div>
    <w:div w:id="552542490">
      <w:bodyDiv w:val="1"/>
      <w:marLeft w:val="0"/>
      <w:marRight w:val="0"/>
      <w:marTop w:val="0"/>
      <w:marBottom w:val="0"/>
      <w:divBdr>
        <w:top w:val="none" w:sz="0" w:space="0" w:color="auto"/>
        <w:left w:val="none" w:sz="0" w:space="0" w:color="auto"/>
        <w:bottom w:val="none" w:sz="0" w:space="0" w:color="auto"/>
        <w:right w:val="none" w:sz="0" w:space="0" w:color="auto"/>
      </w:divBdr>
    </w:div>
    <w:div w:id="556550414">
      <w:bodyDiv w:val="1"/>
      <w:marLeft w:val="0"/>
      <w:marRight w:val="0"/>
      <w:marTop w:val="0"/>
      <w:marBottom w:val="0"/>
      <w:divBdr>
        <w:top w:val="none" w:sz="0" w:space="0" w:color="auto"/>
        <w:left w:val="none" w:sz="0" w:space="0" w:color="auto"/>
        <w:bottom w:val="none" w:sz="0" w:space="0" w:color="auto"/>
        <w:right w:val="none" w:sz="0" w:space="0" w:color="auto"/>
      </w:divBdr>
    </w:div>
    <w:div w:id="725105923">
      <w:bodyDiv w:val="1"/>
      <w:marLeft w:val="0"/>
      <w:marRight w:val="0"/>
      <w:marTop w:val="0"/>
      <w:marBottom w:val="0"/>
      <w:divBdr>
        <w:top w:val="none" w:sz="0" w:space="0" w:color="auto"/>
        <w:left w:val="none" w:sz="0" w:space="0" w:color="auto"/>
        <w:bottom w:val="none" w:sz="0" w:space="0" w:color="auto"/>
        <w:right w:val="none" w:sz="0" w:space="0" w:color="auto"/>
      </w:divBdr>
    </w:div>
    <w:div w:id="150223387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90648990">
      <w:bodyDiv w:val="1"/>
      <w:marLeft w:val="0"/>
      <w:marRight w:val="0"/>
      <w:marTop w:val="0"/>
      <w:marBottom w:val="0"/>
      <w:divBdr>
        <w:top w:val="none" w:sz="0" w:space="0" w:color="auto"/>
        <w:left w:val="none" w:sz="0" w:space="0" w:color="auto"/>
        <w:bottom w:val="none" w:sz="0" w:space="0" w:color="auto"/>
        <w:right w:val="none" w:sz="0" w:space="0" w:color="auto"/>
      </w:divBdr>
    </w:div>
    <w:div w:id="1947273997">
      <w:bodyDiv w:val="1"/>
      <w:marLeft w:val="0"/>
      <w:marRight w:val="0"/>
      <w:marTop w:val="0"/>
      <w:marBottom w:val="0"/>
      <w:divBdr>
        <w:top w:val="none" w:sz="0" w:space="0" w:color="auto"/>
        <w:left w:val="none" w:sz="0" w:space="0" w:color="auto"/>
        <w:bottom w:val="none" w:sz="0" w:space="0" w:color="auto"/>
        <w:right w:val="none" w:sz="0" w:space="0" w:color="auto"/>
      </w:divBdr>
    </w:div>
    <w:div w:id="2041393736">
      <w:bodyDiv w:val="1"/>
      <w:marLeft w:val="0"/>
      <w:marRight w:val="0"/>
      <w:marTop w:val="0"/>
      <w:marBottom w:val="0"/>
      <w:divBdr>
        <w:top w:val="none" w:sz="0" w:space="0" w:color="auto"/>
        <w:left w:val="none" w:sz="0" w:space="0" w:color="auto"/>
        <w:bottom w:val="none" w:sz="0" w:space="0" w:color="auto"/>
        <w:right w:val="none" w:sz="0" w:space="0" w:color="auto"/>
      </w:divBdr>
    </w:div>
    <w:div w:id="2058316690">
      <w:bodyDiv w:val="1"/>
      <w:marLeft w:val="0"/>
      <w:marRight w:val="0"/>
      <w:marTop w:val="0"/>
      <w:marBottom w:val="0"/>
      <w:divBdr>
        <w:top w:val="none" w:sz="0" w:space="0" w:color="auto"/>
        <w:left w:val="none" w:sz="0" w:space="0" w:color="auto"/>
        <w:bottom w:val="none" w:sz="0" w:space="0" w:color="auto"/>
        <w:right w:val="none" w:sz="0" w:space="0" w:color="auto"/>
      </w:divBdr>
    </w:div>
    <w:div w:id="208202300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329</TotalTime>
  <Pages>4</Pages>
  <Words>1296</Words>
  <Characters>7391</Characters>
  <Application>Microsoft Office Word</Application>
  <DocSecurity>0</DocSecurity>
  <Lines>61</Lines>
  <Paragraphs>17</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KDDI Corp.</dc:creator>
  <cp:keywords>JCT-VC, MPEG, VCEG</cp:keywords>
  <cp:lastModifiedBy>kei</cp:lastModifiedBy>
  <cp:revision>25</cp:revision>
  <cp:lastPrinted>1601-01-01T00:00:00Z</cp:lastPrinted>
  <dcterms:created xsi:type="dcterms:W3CDTF">2012-09-27T05:44:00Z</dcterms:created>
  <dcterms:modified xsi:type="dcterms:W3CDTF">2012-10-11T07:30:00Z</dcterms:modified>
</cp:coreProperties>
</file>