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03E2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03E2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811C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1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811C05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811C05"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0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811C05"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811C05"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811C05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811C05">
              <w:rPr>
                <w:lang w:val="en-CA"/>
              </w:rPr>
              <w:t>K</w:t>
            </w:r>
            <w:r w:rsidR="006D228D">
              <w:rPr>
                <w:rFonts w:hint="eastAsia"/>
                <w:lang w:val="en-CA" w:eastAsia="ja-JP"/>
              </w:rPr>
              <w:t>0191</w:t>
            </w:r>
            <w:ins w:id="0" w:author="kei" w:date="2012-10-11T12:58:00Z">
              <w:r w:rsidR="006D0A25">
                <w:rPr>
                  <w:rFonts w:hint="eastAsia"/>
                  <w:lang w:val="en-CA" w:eastAsia="ja-JP"/>
                </w:rPr>
                <w:t>_r</w:t>
              </w:r>
            </w:ins>
            <w:ins w:id="1" w:author="kei" w:date="2012-10-12T10:07:00Z">
              <w:r w:rsidR="00DB4CA3">
                <w:rPr>
                  <w:rFonts w:hint="eastAsia"/>
                  <w:lang w:val="en-CA" w:eastAsia="ja-JP"/>
                </w:rPr>
                <w:t>2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C147B5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147B5" w:rsidP="00BA3D01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AHG7: </w:t>
            </w:r>
            <w:r w:rsidR="001B5B4D">
              <w:rPr>
                <w:rFonts w:hint="eastAsia"/>
                <w:b/>
                <w:szCs w:val="22"/>
                <w:lang w:val="en-CA" w:eastAsia="ja-JP"/>
              </w:rPr>
              <w:t xml:space="preserve">Inter-plane </w:t>
            </w:r>
            <w:r w:rsidR="004152EF">
              <w:rPr>
                <w:rFonts w:hint="eastAsia"/>
                <w:b/>
                <w:szCs w:val="22"/>
                <w:lang w:val="en-CA" w:eastAsia="ja-JP"/>
              </w:rPr>
              <w:t xml:space="preserve">intra </w:t>
            </w:r>
            <w:r w:rsidR="0034283B">
              <w:rPr>
                <w:rFonts w:hint="eastAsia"/>
                <w:b/>
                <w:szCs w:val="22"/>
                <w:lang w:val="en-CA" w:eastAsia="ja-JP"/>
              </w:rPr>
              <w:t xml:space="preserve">coding for </w:t>
            </w:r>
            <w:r w:rsidR="001B5B4D">
              <w:rPr>
                <w:rFonts w:hint="eastAsia"/>
                <w:b/>
                <w:szCs w:val="22"/>
                <w:lang w:val="en-CA" w:eastAsia="ja-JP"/>
              </w:rPr>
              <w:t xml:space="preserve">residual </w:t>
            </w:r>
            <w:r w:rsidR="00BA3D01">
              <w:rPr>
                <w:rFonts w:hint="eastAsia"/>
                <w:b/>
                <w:szCs w:val="22"/>
                <w:lang w:val="en-CA" w:eastAsia="ja-JP"/>
              </w:rPr>
              <w:t>signals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147B5" w:rsidRPr="00C30D7C" w:rsidRDefault="00C147B5" w:rsidP="00BA25E3">
            <w:pPr>
              <w:spacing w:before="60" w:after="60"/>
              <w:rPr>
                <w:rFonts w:eastAsia="ＭＳ 明朝"/>
                <w:szCs w:val="22"/>
                <w:lang w:eastAsia="ja-JP"/>
              </w:rPr>
            </w:pPr>
            <w:r w:rsidRPr="00C30D7C">
              <w:rPr>
                <w:rFonts w:eastAsia="ＭＳ 明朝"/>
                <w:szCs w:val="22"/>
              </w:rPr>
              <w:t>Kei Kawamura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Tomonobu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Yoshino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Sei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Naito</w:t>
            </w:r>
          </w:p>
          <w:p w:rsidR="00C147B5" w:rsidRPr="00C30D7C" w:rsidRDefault="00C147B5" w:rsidP="00BA25E3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 xml:space="preserve">2-1-15, </w:t>
            </w:r>
            <w:proofErr w:type="spellStart"/>
            <w:r w:rsidRPr="00C30D7C">
              <w:rPr>
                <w:rFonts w:eastAsia="ＭＳ 明朝"/>
                <w:szCs w:val="22"/>
              </w:rPr>
              <w:t>Ohara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, </w:t>
            </w:r>
            <w:proofErr w:type="spellStart"/>
            <w:r w:rsidRPr="00C30D7C">
              <w:rPr>
                <w:rFonts w:eastAsia="ＭＳ 明朝"/>
                <w:szCs w:val="22"/>
              </w:rPr>
              <w:t>Fujimino-shi</w:t>
            </w:r>
            <w:proofErr w:type="spellEnd"/>
            <w:r w:rsidRPr="00C30D7C">
              <w:rPr>
                <w:rFonts w:eastAsia="ＭＳ 明朝"/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C147B5" w:rsidRPr="00C30D7C" w:rsidRDefault="00C147B5" w:rsidP="00BA25E3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  <w:t>Tel:</w:t>
            </w:r>
            <w:r w:rsidRPr="00C30D7C">
              <w:rPr>
                <w:rFonts w:eastAsia="ＭＳ 明朝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147B5" w:rsidRPr="00C30D7C" w:rsidRDefault="00C147B5" w:rsidP="00BA25E3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</w:r>
            <w:r w:rsidRPr="00C30D7C">
              <w:rPr>
                <w:rFonts w:eastAsia="ＭＳ 明朝"/>
                <w:szCs w:val="22"/>
              </w:rPr>
              <w:t>+81 49 278 7411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ki-kawamura@kddi.com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147B5" w:rsidRPr="00C30D7C" w:rsidRDefault="00C147B5" w:rsidP="00BA25E3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>KDDI Corp. (KDDI R&amp;D Laboratories</w:t>
            </w:r>
            <w:r>
              <w:rPr>
                <w:rFonts w:hint="eastAsia"/>
                <w:szCs w:val="22"/>
                <w:lang w:eastAsia="ja-JP"/>
              </w:rPr>
              <w:t>, Inc.</w:t>
            </w:r>
            <w:r w:rsidRPr="00C30D7C">
              <w:rPr>
                <w:rFonts w:eastAsia="ＭＳ 明朝"/>
                <w:szCs w:val="22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 w:eastAsia="ja-JP"/>
        </w:rPr>
      </w:pPr>
      <w:r w:rsidRPr="005B217D">
        <w:rPr>
          <w:szCs w:val="22"/>
          <w:u w:val="single"/>
          <w:lang w:val="en-CA" w:eastAsia="ja-JP"/>
        </w:rPr>
        <w:t>_____________________________</w:t>
      </w:r>
    </w:p>
    <w:p w:rsidR="007E4810" w:rsidRPr="007E4810" w:rsidRDefault="00275BCF" w:rsidP="007E4810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 w:eastAsia="ja-JP"/>
        </w:rPr>
        <w:t>Abstract</w:t>
      </w:r>
    </w:p>
    <w:p w:rsidR="007E4810" w:rsidRPr="005E5C4A" w:rsidRDefault="0034283B" w:rsidP="005E5C4A">
      <w:pPr>
        <w:rPr>
          <w:lang w:val="en-CA" w:eastAsia="ja-JP"/>
        </w:rPr>
      </w:pPr>
      <w:r w:rsidRPr="0034283B">
        <w:rPr>
          <w:lang w:val="en-CA" w:eastAsia="ja-JP"/>
        </w:rPr>
        <w:t xml:space="preserve">This contribution proposes an intra coding approach based on inter-plane prediction of residual signal as HEVC fidelity range extension. This method reduces correlation of residual </w:t>
      </w:r>
      <w:r w:rsidR="00BA3D01">
        <w:rPr>
          <w:rFonts w:hint="eastAsia"/>
          <w:lang w:val="en-CA" w:eastAsia="ja-JP"/>
        </w:rPr>
        <w:t>signals</w:t>
      </w:r>
      <w:r w:rsidRPr="0034283B">
        <w:rPr>
          <w:lang w:val="en-CA" w:eastAsia="ja-JP"/>
        </w:rPr>
        <w:t xml:space="preserve"> between two planes based on linear prediction model. Prediction parameter is </w:t>
      </w:r>
      <w:r w:rsidR="00BA3D01">
        <w:rPr>
          <w:rFonts w:hint="eastAsia"/>
          <w:lang w:val="en-CA" w:eastAsia="ja-JP"/>
        </w:rPr>
        <w:t xml:space="preserve">calculated by the </w:t>
      </w:r>
      <w:r w:rsidRPr="0034283B">
        <w:rPr>
          <w:lang w:val="en-CA" w:eastAsia="ja-JP"/>
        </w:rPr>
        <w:t xml:space="preserve">sum of the estimated parameter and the estimation error which is encoded as </w:t>
      </w:r>
      <w:proofErr w:type="gramStart"/>
      <w:r w:rsidR="00BA3D01">
        <w:rPr>
          <w:rFonts w:hint="eastAsia"/>
          <w:lang w:val="en-CA" w:eastAsia="ja-JP"/>
        </w:rPr>
        <w:t>an additional</w:t>
      </w:r>
      <w:proofErr w:type="gramEnd"/>
      <w:r w:rsidR="00BA3D01">
        <w:rPr>
          <w:rFonts w:hint="eastAsia"/>
          <w:lang w:val="en-CA" w:eastAsia="ja-JP"/>
        </w:rPr>
        <w:t xml:space="preserve"> </w:t>
      </w:r>
      <w:r w:rsidRPr="0034283B">
        <w:rPr>
          <w:lang w:val="en-CA" w:eastAsia="ja-JP"/>
        </w:rPr>
        <w:t>information. The BD-rate gains for Y/U/V in AI-HE10 configuration achieve 1.5%/4.7%/3.9% in YUV422 case.</w:t>
      </w:r>
    </w:p>
    <w:p w:rsidR="00745F6B" w:rsidRDefault="00745F6B" w:rsidP="00E11923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4152EF" w:rsidRDefault="004152EF" w:rsidP="004152EF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HEVC fidelity range extension deals with various chroma formats and color spaces such as YUV422, YUV444, </w:t>
      </w:r>
      <w:proofErr w:type="gramStart"/>
      <w:r>
        <w:rPr>
          <w:rFonts w:hint="eastAsia"/>
          <w:lang w:val="en-CA" w:eastAsia="ja-JP"/>
        </w:rPr>
        <w:t>RGB444</w:t>
      </w:r>
      <w:proofErr w:type="gramEnd"/>
      <w:r>
        <w:rPr>
          <w:rFonts w:hint="eastAsia"/>
          <w:lang w:val="en-CA" w:eastAsia="ja-JP"/>
        </w:rPr>
        <w:t xml:space="preserve"> and so on. </w:t>
      </w:r>
      <w:proofErr w:type="gramStart"/>
      <w:r>
        <w:rPr>
          <w:rFonts w:hint="eastAsia"/>
          <w:lang w:val="en-CA" w:eastAsia="ja-JP"/>
        </w:rPr>
        <w:t xml:space="preserve">Regarding chroma format, </w:t>
      </w:r>
      <w:r w:rsidR="006D228D">
        <w:rPr>
          <w:rFonts w:hint="eastAsia"/>
          <w:lang w:val="en-CA" w:eastAsia="ja-JP"/>
        </w:rPr>
        <w:t xml:space="preserve">the proportion of main plane pixels like </w:t>
      </w:r>
      <w:proofErr w:type="spellStart"/>
      <w:r w:rsidR="006D228D">
        <w:rPr>
          <w:rFonts w:hint="eastAsia"/>
          <w:lang w:val="en-CA" w:eastAsia="ja-JP"/>
        </w:rPr>
        <w:t>luma</w:t>
      </w:r>
      <w:proofErr w:type="spellEnd"/>
      <w:r w:rsidR="006D228D">
        <w:rPr>
          <w:rFonts w:hint="eastAsia"/>
          <w:lang w:val="en-CA" w:eastAsia="ja-JP"/>
        </w:rPr>
        <w:t xml:space="preserve"> and green </w:t>
      </w:r>
      <w:r w:rsidR="00212D70">
        <w:rPr>
          <w:rFonts w:hint="eastAsia"/>
          <w:lang w:val="en-CA" w:eastAsia="ja-JP"/>
        </w:rPr>
        <w:t>decreases</w:t>
      </w:r>
      <w:r w:rsidR="006D228D">
        <w:rPr>
          <w:rFonts w:hint="eastAsia"/>
          <w:lang w:val="en-CA" w:eastAsia="ja-JP"/>
        </w:rPr>
        <w:t>.</w:t>
      </w:r>
      <w:proofErr w:type="gramEnd"/>
      <w:r w:rsidR="00212D70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In contrast, </w:t>
      </w:r>
      <w:r w:rsidR="009C75BE">
        <w:rPr>
          <w:rFonts w:hint="eastAsia"/>
          <w:lang w:val="en-CA" w:eastAsia="ja-JP"/>
        </w:rPr>
        <w:t xml:space="preserve">the proportion </w:t>
      </w:r>
      <w:r>
        <w:rPr>
          <w:rFonts w:hint="eastAsia"/>
          <w:lang w:val="en-CA" w:eastAsia="ja-JP"/>
        </w:rPr>
        <w:t xml:space="preserve">of chroma or </w:t>
      </w:r>
      <w:r w:rsidR="00E65045">
        <w:rPr>
          <w:rFonts w:hint="eastAsia"/>
          <w:lang w:val="en-CA" w:eastAsia="ja-JP"/>
        </w:rPr>
        <w:t>red</w:t>
      </w:r>
      <w:r>
        <w:rPr>
          <w:rFonts w:hint="eastAsia"/>
          <w:lang w:val="en-CA" w:eastAsia="ja-JP"/>
        </w:rPr>
        <w:t>/blue pixels increases. Therefore</w:t>
      </w:r>
      <w:r w:rsidR="00E65045">
        <w:rPr>
          <w:rFonts w:hint="eastAsia"/>
          <w:lang w:val="en-CA" w:eastAsia="ja-JP"/>
        </w:rPr>
        <w:t>,</w:t>
      </w:r>
      <w:r>
        <w:rPr>
          <w:rFonts w:hint="eastAsia"/>
          <w:lang w:val="en-CA" w:eastAsia="ja-JP"/>
        </w:rPr>
        <w:t xml:space="preserve"> coding performance in non-main plane </w:t>
      </w:r>
      <w:r w:rsidR="00E65045">
        <w:rPr>
          <w:rFonts w:hint="eastAsia"/>
          <w:lang w:val="en-CA" w:eastAsia="ja-JP"/>
        </w:rPr>
        <w:t>should be considered</w:t>
      </w:r>
      <w:r>
        <w:rPr>
          <w:rFonts w:hint="eastAsia"/>
          <w:lang w:val="en-CA" w:eastAsia="ja-JP"/>
        </w:rPr>
        <w:t>.</w:t>
      </w:r>
      <w:r w:rsidR="00BA25E3">
        <w:rPr>
          <w:rFonts w:hint="eastAsia"/>
          <w:lang w:val="en-CA" w:eastAsia="ja-JP"/>
        </w:rPr>
        <w:t xml:space="preserve"> Regarding color space, a correlation between planes in RGB becomes larger than that in YUV. Consequently reduction tool of inter plane correlation </w:t>
      </w:r>
      <w:r w:rsidR="00DD6E54">
        <w:rPr>
          <w:rFonts w:hint="eastAsia"/>
          <w:lang w:val="en-CA" w:eastAsia="ja-JP"/>
        </w:rPr>
        <w:t>is effective.</w:t>
      </w:r>
    </w:p>
    <w:p w:rsidR="002C4543" w:rsidRDefault="002C4543" w:rsidP="002C454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proposed method reduces the correlation between the residual </w:t>
      </w:r>
      <w:r w:rsidR="00BA3D01">
        <w:rPr>
          <w:rFonts w:hint="eastAsia"/>
          <w:lang w:val="en-CA" w:eastAsia="ja-JP"/>
        </w:rPr>
        <w:t>signal</w:t>
      </w:r>
      <w:r>
        <w:rPr>
          <w:rFonts w:hint="eastAsia"/>
          <w:lang w:val="en-CA" w:eastAsia="ja-JP"/>
        </w:rPr>
        <w:t xml:space="preserve">s </w:t>
      </w:r>
      <w:r w:rsidR="0038509E">
        <w:rPr>
          <w:rFonts w:hint="eastAsia"/>
          <w:lang w:val="en-CA" w:eastAsia="ja-JP"/>
        </w:rPr>
        <w:t xml:space="preserve">of </w:t>
      </w:r>
      <w:r>
        <w:rPr>
          <w:rFonts w:hint="eastAsia"/>
          <w:lang w:val="en-CA" w:eastAsia="ja-JP"/>
        </w:rPr>
        <w:t>the intra prediction. Though the intra-plane prediction reduces the correlation of neighboring pixels in the same plane, inter plane correlation is remained.</w:t>
      </w:r>
    </w:p>
    <w:p w:rsidR="004152EF" w:rsidRPr="004152EF" w:rsidRDefault="004152EF" w:rsidP="004152EF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proposed prediction method consists of three steps. Predicted </w:t>
      </w:r>
      <w:r w:rsidR="00BA3D01">
        <w:rPr>
          <w:rFonts w:hint="eastAsia"/>
          <w:lang w:val="en-CA" w:eastAsia="ja-JP"/>
        </w:rPr>
        <w:t>signal</w:t>
      </w:r>
      <w:r>
        <w:rPr>
          <w:rFonts w:hint="eastAsia"/>
          <w:lang w:val="en-CA" w:eastAsia="ja-JP"/>
        </w:rPr>
        <w:t xml:space="preserve"> </w:t>
      </w:r>
      <w:r w:rsidR="00BA3D01">
        <w:rPr>
          <w:rFonts w:hint="eastAsia"/>
          <w:lang w:val="en-CA" w:eastAsia="ja-JP"/>
        </w:rPr>
        <w:t>is calculated by</w:t>
      </w:r>
      <w:r w:rsidR="009C75BE">
        <w:rPr>
          <w:rFonts w:hint="eastAsia"/>
          <w:lang w:val="en-CA" w:eastAsia="ja-JP"/>
        </w:rPr>
        <w:t xml:space="preserve"> the </w:t>
      </w:r>
      <w:r>
        <w:rPr>
          <w:rFonts w:hint="eastAsia"/>
          <w:lang w:val="en-CA" w:eastAsia="ja-JP"/>
        </w:rPr>
        <w:t>sum of intra</w:t>
      </w:r>
      <w:r w:rsidR="00AC0093">
        <w:rPr>
          <w:rFonts w:hint="eastAsia"/>
          <w:lang w:val="en-CA" w:eastAsia="ja-JP"/>
        </w:rPr>
        <w:t>-plane</w:t>
      </w:r>
      <w:r>
        <w:rPr>
          <w:rFonts w:hint="eastAsia"/>
          <w:lang w:val="en-CA" w:eastAsia="ja-JP"/>
        </w:rPr>
        <w:t xml:space="preserve"> prediction and </w:t>
      </w:r>
      <w:r w:rsidR="00AC0093">
        <w:rPr>
          <w:rFonts w:hint="eastAsia"/>
          <w:lang w:val="en-CA" w:eastAsia="ja-JP"/>
        </w:rPr>
        <w:t xml:space="preserve">inter-plane prediction. The inter-plane </w:t>
      </w:r>
      <w:r w:rsidR="00BA3D01">
        <w:rPr>
          <w:rFonts w:hint="eastAsia"/>
          <w:lang w:val="en-CA" w:eastAsia="ja-JP"/>
        </w:rPr>
        <w:t>signal</w:t>
      </w:r>
      <w:r w:rsidR="00AC0093">
        <w:rPr>
          <w:rFonts w:hint="eastAsia"/>
          <w:lang w:val="en-CA" w:eastAsia="ja-JP"/>
        </w:rPr>
        <w:t xml:space="preserve">s are derived </w:t>
      </w:r>
      <w:r w:rsidR="00E65045">
        <w:rPr>
          <w:rFonts w:hint="eastAsia"/>
          <w:lang w:val="en-CA" w:eastAsia="ja-JP"/>
        </w:rPr>
        <w:t>by</w:t>
      </w:r>
      <w:r w:rsidR="00AC0093">
        <w:rPr>
          <w:rFonts w:hint="eastAsia"/>
          <w:lang w:val="en-CA" w:eastAsia="ja-JP"/>
        </w:rPr>
        <w:t xml:space="preserve"> inverse transform</w:t>
      </w:r>
      <w:r w:rsidR="00E65045">
        <w:rPr>
          <w:rFonts w:hint="eastAsia"/>
          <w:lang w:val="en-CA" w:eastAsia="ja-JP"/>
        </w:rPr>
        <w:t>ation for</w:t>
      </w:r>
      <w:r w:rsidR="00AC0093">
        <w:rPr>
          <w:rFonts w:hint="eastAsia"/>
          <w:lang w:val="en-CA" w:eastAsia="ja-JP"/>
        </w:rPr>
        <w:t xml:space="preserve"> main plane </w:t>
      </w:r>
      <w:r w:rsidR="00BA3D01">
        <w:rPr>
          <w:rFonts w:hint="eastAsia"/>
          <w:lang w:val="en-CA" w:eastAsia="ja-JP"/>
        </w:rPr>
        <w:t>signal</w:t>
      </w:r>
      <w:r w:rsidR="00E65045">
        <w:rPr>
          <w:rFonts w:hint="eastAsia"/>
          <w:lang w:val="en-CA" w:eastAsia="ja-JP"/>
        </w:rPr>
        <w:t xml:space="preserve">s </w:t>
      </w:r>
      <w:r w:rsidR="00AC0093">
        <w:rPr>
          <w:rFonts w:hint="eastAsia"/>
          <w:lang w:val="en-CA" w:eastAsia="ja-JP"/>
        </w:rPr>
        <w:t xml:space="preserve">with prediction parameters. These parameters are derived on the encoder side and </w:t>
      </w:r>
      <w:r w:rsidR="0038509E">
        <w:rPr>
          <w:rFonts w:hint="eastAsia"/>
          <w:lang w:val="en-CA" w:eastAsia="ja-JP"/>
        </w:rPr>
        <w:t>prediction errors are coded. This</w:t>
      </w:r>
      <w:r w:rsidR="00AC0093">
        <w:rPr>
          <w:rFonts w:hint="eastAsia"/>
          <w:lang w:val="en-CA" w:eastAsia="ja-JP"/>
        </w:rPr>
        <w:t xml:space="preserve"> parameter prediction </w:t>
      </w:r>
      <w:r w:rsidR="00E65045">
        <w:rPr>
          <w:rFonts w:hint="eastAsia"/>
          <w:lang w:val="en-CA" w:eastAsia="ja-JP"/>
        </w:rPr>
        <w:t xml:space="preserve">scheme </w:t>
      </w:r>
      <w:r w:rsidR="00AC0093">
        <w:rPr>
          <w:rFonts w:hint="eastAsia"/>
          <w:lang w:val="en-CA" w:eastAsia="ja-JP"/>
        </w:rPr>
        <w:t>overcome</w:t>
      </w:r>
      <w:r w:rsidR="008D41BE">
        <w:rPr>
          <w:rFonts w:hint="eastAsia"/>
          <w:lang w:val="en-CA" w:eastAsia="ja-JP"/>
        </w:rPr>
        <w:t>s the difference of</w:t>
      </w:r>
      <w:r w:rsidR="00AC0093">
        <w:rPr>
          <w:rFonts w:hint="eastAsia"/>
          <w:lang w:val="en-CA" w:eastAsia="ja-JP"/>
        </w:rPr>
        <w:t xml:space="preserve"> correlation between </w:t>
      </w:r>
      <w:r w:rsidR="008D41BE">
        <w:rPr>
          <w:rFonts w:hint="eastAsia"/>
          <w:lang w:val="en-CA" w:eastAsia="ja-JP"/>
        </w:rPr>
        <w:t xml:space="preserve">planes in </w:t>
      </w:r>
      <w:r w:rsidR="00AC0093">
        <w:rPr>
          <w:rFonts w:hint="eastAsia"/>
          <w:lang w:val="en-CA" w:eastAsia="ja-JP"/>
        </w:rPr>
        <w:t>color space</w:t>
      </w:r>
      <w:r w:rsidR="0038509E">
        <w:rPr>
          <w:rFonts w:hint="eastAsia"/>
          <w:lang w:val="en-CA" w:eastAsia="ja-JP"/>
        </w:rPr>
        <w:t>s</w:t>
      </w:r>
      <w:r w:rsidR="00AC0093">
        <w:rPr>
          <w:rFonts w:hint="eastAsia"/>
          <w:lang w:val="en-CA" w:eastAsia="ja-JP"/>
        </w:rPr>
        <w:t>.</w:t>
      </w:r>
    </w:p>
    <w:p w:rsidR="000547AF" w:rsidRDefault="00AC0093" w:rsidP="000547A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Inter-plane intra coding</w:t>
      </w:r>
    </w:p>
    <w:p w:rsidR="00B90F1A" w:rsidRPr="00B90F1A" w:rsidRDefault="00B90F1A" w:rsidP="001252B1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Prediction model</w:t>
      </w:r>
    </w:p>
    <w:p w:rsidR="00B90F1A" w:rsidRDefault="003B05CB" w:rsidP="001252B1">
      <w:pPr>
        <w:rPr>
          <w:lang w:val="en-CA" w:eastAsia="ja-JP"/>
        </w:rPr>
      </w:pPr>
      <w:r>
        <w:rPr>
          <w:rFonts w:hint="eastAsia"/>
          <w:lang w:val="en-CA" w:eastAsia="ja-JP"/>
        </w:rPr>
        <w:t>Prediction utilises a linear model with one parameter</w:t>
      </w:r>
      <w:r w:rsidR="00B90F1A">
        <w:rPr>
          <w:rFonts w:hint="eastAsia"/>
          <w:lang w:val="en-CA" w:eastAsia="ja-JP"/>
        </w:rPr>
        <w:t xml:space="preserve"> as follows</w:t>
      </w:r>
      <w:r>
        <w:rPr>
          <w:rFonts w:hint="eastAsia"/>
          <w:lang w:val="en-CA" w:eastAsia="ja-JP"/>
        </w:rPr>
        <w:t>,</w:t>
      </w:r>
    </w:p>
    <w:p w:rsidR="00B90F1A" w:rsidRDefault="00703E28" w:rsidP="00B90F1A">
      <w:pPr>
        <w:rPr>
          <w:lang w:val="en-CA" w:eastAsia="ja-JP"/>
        </w:rPr>
      </w:pPr>
      <m:oMathPara>
        <m:oMath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Pred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m:t>=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RegPred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m:t>+α⋅</m:t>
          </m:r>
          <m:sSubSup>
            <m:sSubSupPr>
              <m:ctrlPr>
                <w:rPr>
                  <w:rFonts w:ascii="Cambria Math" w:hAnsi="Cambria Math"/>
                  <w:lang w:val="en-CA" w:eastAsia="ja-JP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Y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hAnsi="Cambria Math"/>
              <w:lang w:val="en-CA" w:eastAsia="ja-JP"/>
            </w:rPr>
            <m:t>[x,y]</m:t>
          </m:r>
        </m:oMath>
      </m:oMathPara>
    </w:p>
    <w:p w:rsidR="00107D94" w:rsidRDefault="00B90F1A" w:rsidP="001252B1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where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Pred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</m:t>
            </m:r>
          </m:sub>
        </m:sSub>
      </m:oMath>
      <w:r w:rsidR="00BA3D01">
        <w:rPr>
          <w:rFonts w:hint="eastAsia"/>
          <w:lang w:val="en-CA" w:eastAsia="ja-JP"/>
        </w:rPr>
        <w:t xml:space="preserve"> is predicted signal</w:t>
      </w:r>
      <w:r>
        <w:rPr>
          <w:rFonts w:hint="eastAsia"/>
          <w:lang w:val="en-CA" w:eastAsia="ja-JP"/>
        </w:rPr>
        <w:t xml:space="preserve">s of chroma,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RegPred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</m:t>
            </m:r>
          </m:sub>
        </m:sSub>
      </m:oMath>
      <w:r>
        <w:rPr>
          <w:rFonts w:hint="eastAsia"/>
          <w:lang w:val="en-CA" w:eastAsia="ja-JP"/>
        </w:rPr>
        <w:t xml:space="preserve"> is regular intra predicted </w:t>
      </w:r>
      <w:r w:rsidR="00BA3D01">
        <w:rPr>
          <w:rFonts w:hint="eastAsia"/>
          <w:lang w:val="en-CA" w:eastAsia="ja-JP"/>
        </w:rPr>
        <w:t>signal</w:t>
      </w:r>
      <w:r>
        <w:rPr>
          <w:rFonts w:hint="eastAsia"/>
          <w:lang w:val="en-CA" w:eastAsia="ja-JP"/>
        </w:rPr>
        <w:t xml:space="preserve">s of chroma, </w:t>
      </w:r>
      <m:oMath>
        <m:sSubSup>
          <m:sSubSupPr>
            <m:ctrlPr>
              <w:rPr>
                <w:rFonts w:ascii="Cambria Math" w:hAnsi="Cambria Math"/>
                <w:lang w:val="en-CA"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Ref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'</m:t>
            </m:r>
          </m:sup>
        </m:sSubSup>
      </m:oMath>
      <w:r>
        <w:rPr>
          <w:rFonts w:hint="eastAsia"/>
          <w:lang w:val="en-CA" w:eastAsia="ja-JP"/>
        </w:rPr>
        <w:t xml:space="preserve"> is reference </w:t>
      </w:r>
      <w:r w:rsidR="002C4543">
        <w:rPr>
          <w:rFonts w:hint="eastAsia"/>
          <w:lang w:val="en-CA" w:eastAsia="ja-JP"/>
        </w:rPr>
        <w:t xml:space="preserve">residual </w:t>
      </w:r>
      <w:r w:rsidR="00BA3D01">
        <w:rPr>
          <w:rFonts w:hint="eastAsia"/>
          <w:lang w:val="en-CA" w:eastAsia="ja-JP"/>
        </w:rPr>
        <w:t>signal</w:t>
      </w:r>
      <w:r>
        <w:rPr>
          <w:rFonts w:hint="eastAsia"/>
          <w:lang w:val="en-CA" w:eastAsia="ja-JP"/>
        </w:rPr>
        <w:t xml:space="preserve">s of reconstructed </w:t>
      </w:r>
      <w:proofErr w:type="spellStart"/>
      <w:r>
        <w:rPr>
          <w:rFonts w:hint="eastAsia"/>
          <w:lang w:val="en-CA" w:eastAsia="ja-JP"/>
        </w:rPr>
        <w:t>luma</w:t>
      </w:r>
      <w:proofErr w:type="spellEnd"/>
      <w:r>
        <w:rPr>
          <w:rFonts w:hint="eastAsia"/>
          <w:lang w:val="en-CA" w:eastAsia="ja-JP"/>
        </w:rPr>
        <w:t xml:space="preserve">, and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>
        <w:rPr>
          <w:rFonts w:hint="eastAsia"/>
          <w:lang w:val="en-CA" w:eastAsia="ja-JP"/>
        </w:rPr>
        <w:t xml:space="preserve"> is parameter. </w:t>
      </w:r>
      <m:oMath>
        <m:sSubSup>
          <m:sSubSupPr>
            <m:ctrlPr>
              <w:rPr>
                <w:rFonts w:ascii="Cambria Math" w:hAnsi="Cambria Math"/>
                <w:lang w:val="en-CA"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Ref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'</m:t>
            </m:r>
          </m:sup>
        </m:sSubSup>
      </m:oMath>
      <w:r>
        <w:rPr>
          <w:rFonts w:hint="eastAsia"/>
          <w:lang w:val="en-CA" w:eastAsia="ja-JP"/>
        </w:rPr>
        <w:t xml:space="preserve"> </w:t>
      </w:r>
      <w:proofErr w:type="gramStart"/>
      <w:r>
        <w:rPr>
          <w:rFonts w:hint="eastAsia"/>
          <w:lang w:val="en-CA" w:eastAsia="ja-JP"/>
        </w:rPr>
        <w:t>is</w:t>
      </w:r>
      <w:proofErr w:type="gramEnd"/>
      <w:r>
        <w:rPr>
          <w:rFonts w:hint="eastAsia"/>
          <w:lang w:val="en-CA" w:eastAsia="ja-JP"/>
        </w:rPr>
        <w:t xml:space="preserve"> </w:t>
      </w:r>
      <w:r w:rsidR="00CF7C3C">
        <w:rPr>
          <w:rFonts w:hint="eastAsia"/>
          <w:lang w:val="en-CA" w:eastAsia="ja-JP"/>
        </w:rPr>
        <w:t xml:space="preserve">result of re-intra prediction of </w:t>
      </w:r>
      <w:r w:rsidR="002C4543">
        <w:rPr>
          <w:rFonts w:hint="eastAsia"/>
          <w:lang w:val="en-CA" w:eastAsia="ja-JP"/>
        </w:rPr>
        <w:t xml:space="preserve">reconstructed </w:t>
      </w:r>
      <w:proofErr w:type="spellStart"/>
      <w:r w:rsidR="002C4543">
        <w:rPr>
          <w:rFonts w:hint="eastAsia"/>
          <w:lang w:val="en-CA" w:eastAsia="ja-JP"/>
        </w:rPr>
        <w:t>luma</w:t>
      </w:r>
      <w:proofErr w:type="spellEnd"/>
      <w:r w:rsidR="002C4543">
        <w:rPr>
          <w:rFonts w:hint="eastAsia"/>
          <w:lang w:val="en-CA" w:eastAsia="ja-JP"/>
        </w:rPr>
        <w:t xml:space="preserve"> </w:t>
      </w:r>
      <w:r w:rsidR="00BA3D01">
        <w:rPr>
          <w:rFonts w:hint="eastAsia"/>
          <w:lang w:val="en-CA" w:eastAsia="ja-JP"/>
        </w:rPr>
        <w:t>signal</w:t>
      </w:r>
      <w:r w:rsidR="002C4543">
        <w:rPr>
          <w:rFonts w:hint="eastAsia"/>
          <w:lang w:val="en-CA" w:eastAsia="ja-JP"/>
        </w:rPr>
        <w:t>s</w:t>
      </w:r>
      <w:r w:rsidR="00CF7C3C">
        <w:rPr>
          <w:rFonts w:hint="eastAsia"/>
          <w:lang w:val="en-CA" w:eastAsia="ja-JP"/>
        </w:rPr>
        <w:t xml:space="preserve">. The re-intra </w:t>
      </w:r>
      <w:r w:rsidR="00CF7C3C">
        <w:rPr>
          <w:lang w:val="en-CA" w:eastAsia="ja-JP"/>
        </w:rPr>
        <w:t>prediction</w:t>
      </w:r>
      <w:r w:rsidR="00CF7C3C">
        <w:rPr>
          <w:rFonts w:hint="eastAsia"/>
          <w:lang w:val="en-CA" w:eastAsia="ja-JP"/>
        </w:rPr>
        <w:t xml:space="preserve"> mode of </w:t>
      </w:r>
      <w:proofErr w:type="spellStart"/>
      <w:r w:rsidR="00CF7C3C">
        <w:rPr>
          <w:rFonts w:hint="eastAsia"/>
          <w:lang w:val="en-CA" w:eastAsia="ja-JP"/>
        </w:rPr>
        <w:t>luma</w:t>
      </w:r>
      <w:proofErr w:type="spellEnd"/>
      <w:r w:rsidR="00CF7C3C">
        <w:rPr>
          <w:rFonts w:hint="eastAsia"/>
          <w:lang w:val="en-CA" w:eastAsia="ja-JP"/>
        </w:rPr>
        <w:t xml:space="preserve"> is identical to that of </w:t>
      </w:r>
      <w:r w:rsidR="00CF7C3C">
        <w:rPr>
          <w:rFonts w:hint="eastAsia"/>
          <w:lang w:val="en-CA" w:eastAsia="ja-JP"/>
        </w:rPr>
        <w:lastRenderedPageBreak/>
        <w:t xml:space="preserve">chroma. Since the TU correspondence between </w:t>
      </w:r>
      <w:proofErr w:type="spellStart"/>
      <w:r w:rsidR="00CF7C3C">
        <w:rPr>
          <w:rFonts w:hint="eastAsia"/>
          <w:lang w:val="en-CA" w:eastAsia="ja-JP"/>
        </w:rPr>
        <w:t>luma</w:t>
      </w:r>
      <w:proofErr w:type="spellEnd"/>
      <w:r w:rsidR="00CF7C3C">
        <w:rPr>
          <w:rFonts w:hint="eastAsia"/>
          <w:lang w:val="en-CA" w:eastAsia="ja-JP"/>
        </w:rPr>
        <w:t xml:space="preserve"> and chroma is not always same, re-</w:t>
      </w:r>
      <w:r w:rsidR="00CF7C3C">
        <w:rPr>
          <w:lang w:val="en-CA" w:eastAsia="ja-JP"/>
        </w:rPr>
        <w:t>calculation</w:t>
      </w:r>
      <w:r w:rsidR="00CF7C3C">
        <w:rPr>
          <w:rFonts w:hint="eastAsia"/>
          <w:lang w:val="en-CA" w:eastAsia="ja-JP"/>
        </w:rPr>
        <w:t xml:space="preserve"> techniques is required.</w:t>
      </w:r>
    </w:p>
    <w:p w:rsidR="00CF7C3C" w:rsidRPr="00CF7C3C" w:rsidRDefault="00703E28" w:rsidP="001252B1">
      <w:pPr>
        <w:rPr>
          <w:lang w:val="en-CA" w:eastAsia="ja-JP"/>
        </w:rPr>
      </w:pPr>
      <m:oMathPara>
        <m:oMath>
          <m:sSubSup>
            <m:sSubSupPr>
              <m:ctrlPr>
                <w:rPr>
                  <w:rFonts w:ascii="Cambria Math" w:hAnsi="Cambria Math"/>
                  <w:lang w:val="en-CA" w:eastAsia="ja-JP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Y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'</m:t>
              </m:r>
            </m:sup>
          </m:sSubSup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m:t>=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Y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lang w:val="en-CA" w:eastAsia="ja-JP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2x,y</m:t>
              </m:r>
            </m:e>
          </m:d>
          <m:r>
            <m:rPr>
              <m:sty m:val="p"/>
            </m:rPr>
            <w:rPr>
              <w:rFonts w:ascii="Cambria Math" w:hAnsi="Cambria Math"/>
              <w:lang w:val="en-CA" w:eastAsia="ja-JP"/>
            </w:rPr>
            <m:t>-</m:t>
          </m:r>
          <m:sSub>
            <m:sSubPr>
              <m:ctrlPr>
                <w:rPr>
                  <w:rFonts w:ascii="Cambria Math" w:hAnsi="Cambria Math"/>
                  <w:lang w:val="en-CA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RegPred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CA" w:eastAsia="ja-JP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CA" w:eastAsia="ja-JP"/>
            </w:rPr>
            <m:t>[2x,y]</m:t>
          </m:r>
        </m:oMath>
      </m:oMathPara>
    </w:p>
    <w:p w:rsidR="002C5A6B" w:rsidRPr="002C5A6B" w:rsidRDefault="00B90F1A" w:rsidP="005A540E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Parameter derivation</w:t>
      </w:r>
    </w:p>
    <w:p w:rsidR="00010665" w:rsidRDefault="00B90F1A" w:rsidP="00B90F1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parameter is derived on an encoder side and coded. Prediction model of </w:t>
      </w:r>
      <w:r w:rsidR="00BA3D01">
        <w:rPr>
          <w:rFonts w:hint="eastAsia"/>
          <w:lang w:val="en-CA" w:eastAsia="ja-JP"/>
        </w:rPr>
        <w:t>signal</w:t>
      </w:r>
      <w:r>
        <w:rPr>
          <w:rFonts w:hint="eastAsia"/>
          <w:lang w:val="en-CA" w:eastAsia="ja-JP"/>
        </w:rPr>
        <w:t xml:space="preserve">s </w:t>
      </w:r>
      <w:r w:rsidR="00E65045">
        <w:rPr>
          <w:rFonts w:hint="eastAsia"/>
          <w:lang w:val="en-CA" w:eastAsia="ja-JP"/>
        </w:rPr>
        <w:t xml:space="preserve">is slightly different from </w:t>
      </w:r>
      <w:r>
        <w:rPr>
          <w:rFonts w:hint="eastAsia"/>
          <w:lang w:val="en-CA" w:eastAsia="ja-JP"/>
        </w:rPr>
        <w:t xml:space="preserve">derivation model of </w:t>
      </w:r>
      <w:r>
        <w:rPr>
          <w:lang w:val="en-CA" w:eastAsia="ja-JP"/>
        </w:rPr>
        <w:t>parameter</w:t>
      </w:r>
      <w:r>
        <w:rPr>
          <w:rFonts w:hint="eastAsia"/>
          <w:lang w:val="en-CA" w:eastAsia="ja-JP"/>
        </w:rPr>
        <w:t xml:space="preserve">. </w:t>
      </w:r>
      <w:r w:rsidR="000C6769">
        <w:rPr>
          <w:rFonts w:hint="eastAsia"/>
          <w:lang w:val="en-CA" w:eastAsia="ja-JP"/>
        </w:rPr>
        <w:t>The derivation model is linear model as follows,</w:t>
      </w:r>
    </w:p>
    <w:p w:rsidR="00B90F1A" w:rsidRPr="00010665" w:rsidRDefault="00703E28" w:rsidP="000C6769">
      <w:pPr>
        <w:jc w:val="center"/>
        <w:rPr>
          <w:lang w:val="en-CA" w:eastAsia="ja-JP"/>
        </w:rPr>
      </w:pP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Tar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x,y</m:t>
            </m:r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=</m:t>
        </m:r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RegPred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x,y</m:t>
            </m:r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+α⋅</m:t>
        </m:r>
        <m:sSubSup>
          <m:sSubSupPr>
            <m:ctrlPr>
              <w:rPr>
                <w:rFonts w:ascii="Cambria Math" w:hAnsi="Cambria Math"/>
                <w:lang w:val="en-CA"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Ref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'</m:t>
            </m:r>
          </m:sup>
        </m:sSubSup>
        <m:d>
          <m:dPr>
            <m:begChr m:val="["/>
            <m:endChr m:val="]"/>
            <m:ctrlPr>
              <w:rPr>
                <w:rFonts w:ascii="Cambria Math" w:hAnsi="Cambria Math"/>
                <w:lang w:val="en-CA" w:eastAsia="ja-JP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x,y</m:t>
            </m:r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+β</m:t>
        </m:r>
      </m:oMath>
      <w:r w:rsidR="000C6769">
        <w:rPr>
          <w:rFonts w:hint="eastAsia"/>
          <w:lang w:val="en-CA" w:eastAsia="ja-JP"/>
        </w:rPr>
        <w:t>,</w:t>
      </w:r>
    </w:p>
    <w:p w:rsidR="000C6769" w:rsidRDefault="000C6769" w:rsidP="00010665">
      <w:pPr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>where</w:t>
      </w:r>
      <w:proofErr w:type="gramEnd"/>
      <w:r>
        <w:rPr>
          <w:rFonts w:hint="eastAsia"/>
          <w:lang w:val="en-CA" w:eastAsia="ja-JP"/>
        </w:rPr>
        <w:t xml:space="preserve">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Tar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C</m:t>
            </m:r>
          </m:sub>
        </m:sSub>
      </m:oMath>
      <w:r>
        <w:rPr>
          <w:rFonts w:hint="eastAsia"/>
          <w:lang w:val="en-CA" w:eastAsia="ja-JP"/>
        </w:rPr>
        <w:t xml:space="preserve"> is </w:t>
      </w:r>
      <w:r w:rsidR="00FD322D">
        <w:rPr>
          <w:rFonts w:hint="eastAsia"/>
          <w:lang w:val="en-CA" w:eastAsia="ja-JP"/>
        </w:rPr>
        <w:t xml:space="preserve">original </w:t>
      </w:r>
      <w:r w:rsidR="00BA3D01">
        <w:rPr>
          <w:rFonts w:hint="eastAsia"/>
          <w:lang w:val="en-CA" w:eastAsia="ja-JP"/>
        </w:rPr>
        <w:t>signal</w:t>
      </w:r>
      <w:r w:rsidR="00FD322D">
        <w:rPr>
          <w:rFonts w:hint="eastAsia"/>
          <w:lang w:val="en-CA" w:eastAsia="ja-JP"/>
        </w:rPr>
        <w:t xml:space="preserve"> of chroma on the encoder side. Parameters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 w:rsidR="00FD322D">
        <w:rPr>
          <w:rFonts w:hint="eastAsia"/>
          <w:lang w:val="en-CA" w:eastAsia="ja-JP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β</m:t>
        </m:r>
      </m:oMath>
      <w:r w:rsidR="00FD322D">
        <w:rPr>
          <w:rFonts w:hint="eastAsia"/>
          <w:lang w:val="en-CA" w:eastAsia="ja-JP"/>
        </w:rPr>
        <w:t xml:space="preserve"> are derived by using least square equation on our implementation. Parameter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β</m:t>
        </m:r>
      </m:oMath>
      <w:r w:rsidR="00FD322D">
        <w:rPr>
          <w:rFonts w:hint="eastAsia"/>
          <w:lang w:val="en-CA" w:eastAsia="ja-JP"/>
        </w:rPr>
        <w:t xml:space="preserve"> is not </w:t>
      </w:r>
      <w:r w:rsidR="00FD322D">
        <w:rPr>
          <w:lang w:val="en-CA" w:eastAsia="ja-JP"/>
        </w:rPr>
        <w:t>necessary</w:t>
      </w:r>
      <w:r w:rsidR="00FD322D">
        <w:rPr>
          <w:rFonts w:hint="eastAsia"/>
          <w:lang w:val="en-CA" w:eastAsia="ja-JP"/>
        </w:rPr>
        <w:t xml:space="preserve"> to </w:t>
      </w:r>
      <w:r w:rsidR="00E65045">
        <w:rPr>
          <w:rFonts w:hint="eastAsia"/>
          <w:lang w:val="en-CA" w:eastAsia="ja-JP"/>
        </w:rPr>
        <w:t xml:space="preserve">be </w:t>
      </w:r>
      <w:r w:rsidR="00FD322D">
        <w:rPr>
          <w:rFonts w:hint="eastAsia"/>
          <w:lang w:val="en-CA" w:eastAsia="ja-JP"/>
        </w:rPr>
        <w:t>derive</w:t>
      </w:r>
      <w:r w:rsidR="00E65045">
        <w:rPr>
          <w:rFonts w:hint="eastAsia"/>
          <w:lang w:val="en-CA" w:eastAsia="ja-JP"/>
        </w:rPr>
        <w:t>d</w:t>
      </w:r>
      <w:r w:rsidR="00FD322D">
        <w:rPr>
          <w:rFonts w:hint="eastAsia"/>
          <w:lang w:val="en-CA" w:eastAsia="ja-JP"/>
        </w:rPr>
        <w:t xml:space="preserve"> because it is not used in prediction. An influence of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β</m:t>
        </m:r>
      </m:oMath>
      <w:r w:rsidR="00FD322D">
        <w:rPr>
          <w:rFonts w:hint="eastAsia"/>
          <w:lang w:val="en-CA" w:eastAsia="ja-JP"/>
        </w:rPr>
        <w:t xml:space="preserve"> is included to prediction error of </w:t>
      </w:r>
      <w:r w:rsidR="00BA3D01">
        <w:rPr>
          <w:rFonts w:hint="eastAsia"/>
          <w:lang w:val="en-CA" w:eastAsia="ja-JP"/>
        </w:rPr>
        <w:t>signal</w:t>
      </w:r>
      <w:r w:rsidR="00FD322D">
        <w:rPr>
          <w:rFonts w:hint="eastAsia"/>
          <w:lang w:val="en-CA" w:eastAsia="ja-JP"/>
        </w:rPr>
        <w:t xml:space="preserve">s and finally included to DC </w:t>
      </w:r>
      <w:r w:rsidR="0038509E">
        <w:rPr>
          <w:rFonts w:hint="eastAsia"/>
          <w:lang w:val="en-CA" w:eastAsia="ja-JP"/>
        </w:rPr>
        <w:t>values</w:t>
      </w:r>
      <w:r w:rsidR="00FD322D">
        <w:rPr>
          <w:rFonts w:hint="eastAsia"/>
          <w:lang w:val="en-CA" w:eastAsia="ja-JP"/>
        </w:rPr>
        <w:t xml:space="preserve"> after transformation.</w:t>
      </w:r>
    </w:p>
    <w:p w:rsidR="00FD322D" w:rsidRDefault="00FD322D" w:rsidP="00B90F1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</w:t>
      </w:r>
      <w:r w:rsidR="00010665">
        <w:rPr>
          <w:rFonts w:hint="eastAsia"/>
          <w:lang w:val="en-CA" w:eastAsia="ja-JP"/>
        </w:rPr>
        <w:t xml:space="preserve">parameter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>
        <w:rPr>
          <w:rFonts w:hint="eastAsia"/>
          <w:lang w:val="en-CA" w:eastAsia="ja-JP"/>
        </w:rPr>
        <w:t xml:space="preserve"> </w:t>
      </w:r>
      <w:r w:rsidR="00010665">
        <w:rPr>
          <w:rFonts w:hint="eastAsia"/>
          <w:lang w:val="en-CA" w:eastAsia="ja-JP"/>
        </w:rPr>
        <w:t xml:space="preserve">is </w:t>
      </w:r>
      <w:r>
        <w:rPr>
          <w:rFonts w:hint="eastAsia"/>
          <w:lang w:val="en-CA" w:eastAsia="ja-JP"/>
        </w:rPr>
        <w:t xml:space="preserve">also </w:t>
      </w:r>
      <w:r w:rsidR="00010665">
        <w:rPr>
          <w:rFonts w:hint="eastAsia"/>
          <w:lang w:val="en-CA" w:eastAsia="ja-JP"/>
        </w:rPr>
        <w:t>predicted from n</w:t>
      </w:r>
      <w:r w:rsidR="0038509E">
        <w:rPr>
          <w:rFonts w:hint="eastAsia"/>
          <w:lang w:val="en-CA" w:eastAsia="ja-JP"/>
        </w:rPr>
        <w:t xml:space="preserve">eighboring blocks and </w:t>
      </w:r>
      <w:r w:rsidR="00010665">
        <w:rPr>
          <w:rFonts w:hint="eastAsia"/>
          <w:lang w:val="en-CA" w:eastAsia="ja-JP"/>
        </w:rPr>
        <w:t>prediction error is coded.</w:t>
      </w:r>
      <w:r w:rsidR="00CA0A53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The </w:t>
      </w:r>
      <w:r>
        <w:rPr>
          <w:lang w:val="en-CA" w:eastAsia="ja-JP"/>
        </w:rPr>
        <w:t>parameter</w:t>
      </w:r>
      <w:r>
        <w:rPr>
          <w:rFonts w:hint="eastAsia"/>
          <w:lang w:val="en-CA" w:eastAsia="ja-JP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>
        <w:rPr>
          <w:rFonts w:hint="eastAsia"/>
          <w:lang w:val="en-CA" w:eastAsia="ja-JP"/>
        </w:rPr>
        <w:t xml:space="preserve"> is derived as follows,</w:t>
      </w:r>
    </w:p>
    <w:p w:rsidR="00FD322D" w:rsidRDefault="00FD322D" w:rsidP="001B0104">
      <w:pPr>
        <w:jc w:val="center"/>
        <w:rPr>
          <w:lang w:val="en-CA" w:eastAsia="ja-JP"/>
        </w:rPr>
      </w:pP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α=</m:t>
        </m:r>
        <m:d>
          <m:dPr>
            <m:ctrlPr>
              <w:rPr>
                <w:rFonts w:ascii="Cambria Math" w:hAnsi="Cambria Math"/>
                <w:lang w:val="en-CA"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CA" w:eastAsia="ja-JP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CA" w:eastAsia="ja-JP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CA" w:eastAsia="ja-JP"/>
                  </w:rPr>
                  <m:t>U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val="en-CA" w:eastAsia="ja-JP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CA" w:eastAsia="ja-JP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CA" w:eastAsia="ja-JP"/>
                  </w:rPr>
                  <m:t>L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lang w:val="en-CA" w:eastAsia="ja-JP"/>
          </w:rPr>
          <m:t>≫1+</m:t>
        </m:r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diff</m:t>
            </m:r>
          </m:sub>
        </m:sSub>
      </m:oMath>
      <w:r w:rsidR="001B0104">
        <w:rPr>
          <w:rFonts w:hint="eastAsia"/>
          <w:lang w:val="en-CA" w:eastAsia="ja-JP"/>
        </w:rPr>
        <w:t>,</w:t>
      </w:r>
      <w:r w:rsidR="00C92C9B">
        <w:rPr>
          <w:lang w:val="en-CA" w:eastAsia="ja-JP"/>
        </w:rPr>
        <w:t xml:space="preserve"> </w:t>
      </w:r>
    </w:p>
    <w:p w:rsidR="00641670" w:rsidRDefault="001B0104" w:rsidP="00B90F1A">
      <w:pPr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>where</w:t>
      </w:r>
      <w:proofErr w:type="gramEnd"/>
      <w:r>
        <w:rPr>
          <w:rFonts w:hint="eastAsia"/>
          <w:lang w:val="en-CA" w:eastAsia="ja-JP"/>
        </w:rPr>
        <w:t xml:space="preserve">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U</m:t>
            </m:r>
          </m:sub>
        </m:sSub>
      </m:oMath>
      <w:r>
        <w:rPr>
          <w:rFonts w:hint="eastAsia"/>
          <w:lang w:val="en-CA" w:eastAsia="ja-JP"/>
        </w:rPr>
        <w:t xml:space="preserve"> and </w:t>
      </w:r>
      <m:oMath>
        <m:sSub>
          <m:sSubPr>
            <m:ctrlPr>
              <w:rPr>
                <w:rFonts w:ascii="Cambria Math" w:hAnsi="Cambria Math"/>
                <w:lang w:val="en-CA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CA" w:eastAsia="ja-JP"/>
              </w:rPr>
              <m:t>L</m:t>
            </m:r>
          </m:sub>
        </m:sSub>
      </m:oMath>
      <w:r>
        <w:rPr>
          <w:rFonts w:hint="eastAsia"/>
          <w:lang w:val="en-CA" w:eastAsia="ja-JP"/>
        </w:rPr>
        <w:t xml:space="preserve"> are</w:t>
      </w:r>
      <w:r w:rsidR="00641670">
        <w:rPr>
          <w:rFonts w:hint="eastAsia"/>
          <w:lang w:val="en-CA" w:eastAsia="ja-JP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 w:rsidR="00641670">
        <w:rPr>
          <w:rFonts w:hint="eastAsia"/>
          <w:lang w:val="en-CA" w:eastAsia="ja-JP"/>
        </w:rPr>
        <w:t xml:space="preserve"> values of upper and left block</w:t>
      </w:r>
      <w:r w:rsidR="00E65045">
        <w:rPr>
          <w:rFonts w:hint="eastAsia"/>
          <w:lang w:val="en-CA" w:eastAsia="ja-JP"/>
        </w:rPr>
        <w:t>, respectively</w:t>
      </w:r>
      <w:r w:rsidR="00641670">
        <w:rPr>
          <w:rFonts w:hint="eastAsia"/>
          <w:lang w:val="en-CA" w:eastAsia="ja-JP"/>
        </w:rPr>
        <w:t xml:space="preserve">. Although every block has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 w:rsidR="00641670">
        <w:rPr>
          <w:rFonts w:hint="eastAsia"/>
          <w:lang w:val="en-CA" w:eastAsia="ja-JP"/>
        </w:rPr>
        <w:t xml:space="preserve"> values whatever chroma intra prediction mode is,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 w:rsidR="00641670">
        <w:rPr>
          <w:rFonts w:hint="eastAsia"/>
          <w:lang w:val="en-CA" w:eastAsia="ja-JP"/>
        </w:rPr>
        <w:t xml:space="preserve"> is </w:t>
      </w:r>
      <w:r w:rsidR="00E65045">
        <w:rPr>
          <w:rFonts w:hint="eastAsia"/>
          <w:lang w:val="en-CA" w:eastAsia="ja-JP"/>
        </w:rPr>
        <w:t xml:space="preserve">estimated </w:t>
      </w:r>
      <w:r w:rsidR="00641670">
        <w:rPr>
          <w:rFonts w:hint="eastAsia"/>
          <w:lang w:val="en-CA" w:eastAsia="ja-JP"/>
        </w:rPr>
        <w:t xml:space="preserve">from </w:t>
      </w:r>
      <w:r w:rsidR="0038509E">
        <w:rPr>
          <w:rFonts w:hint="eastAsia"/>
          <w:lang w:val="en-CA" w:eastAsia="ja-JP"/>
        </w:rPr>
        <w:t>predicted</w:t>
      </w:r>
      <w:r w:rsidR="00641670">
        <w:rPr>
          <w:rFonts w:hint="eastAsia"/>
          <w:lang w:val="en-CA" w:eastAsia="ja-JP"/>
        </w:rPr>
        <w:t xml:space="preserve"> values when chroma intra prediction mode is </w:t>
      </w:r>
      <w:r w:rsidR="00E65045">
        <w:rPr>
          <w:rFonts w:hint="eastAsia"/>
          <w:lang w:val="en-CA" w:eastAsia="ja-JP"/>
        </w:rPr>
        <w:t>conventional one</w:t>
      </w:r>
      <w:r w:rsidR="00641670">
        <w:rPr>
          <w:rFonts w:hint="eastAsia"/>
          <w:lang w:val="en-CA" w:eastAsia="ja-JP"/>
        </w:rPr>
        <w:t>.</w:t>
      </w:r>
    </w:p>
    <w:p w:rsidR="009B52D1" w:rsidRDefault="00B90F1A" w:rsidP="009B52D1">
      <w:pPr>
        <w:pStyle w:val="2"/>
        <w:rPr>
          <w:lang w:val="en-CA" w:eastAsia="ja-JP"/>
        </w:rPr>
      </w:pPr>
      <w:proofErr w:type="spellStart"/>
      <w:r>
        <w:rPr>
          <w:rFonts w:hint="eastAsia"/>
          <w:lang w:val="en-CA" w:eastAsia="ja-JP"/>
        </w:rPr>
        <w:t>Binarization</w:t>
      </w:r>
      <w:proofErr w:type="spellEnd"/>
      <w:r>
        <w:rPr>
          <w:rFonts w:hint="eastAsia"/>
          <w:lang w:val="en-CA" w:eastAsia="ja-JP"/>
        </w:rPr>
        <w:t xml:space="preserve"> of parameters</w:t>
      </w:r>
    </w:p>
    <w:p w:rsidR="00B90F1A" w:rsidRDefault="00B90F1A" w:rsidP="009B52D1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new chroma intra mode and the prediction error of parameter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>
        <w:rPr>
          <w:rFonts w:hint="eastAsia"/>
          <w:lang w:val="en-CA" w:eastAsia="ja-JP"/>
        </w:rPr>
        <w:t xml:space="preserve"> are coded.</w:t>
      </w:r>
      <w:r w:rsidR="000A63FF">
        <w:rPr>
          <w:rFonts w:hint="eastAsia"/>
          <w:lang w:val="en-CA" w:eastAsia="ja-JP"/>
        </w:rPr>
        <w:t xml:space="preserve"> </w:t>
      </w:r>
      <w:r w:rsidR="00962319">
        <w:rPr>
          <w:rFonts w:hint="eastAsia"/>
          <w:lang w:val="en-CA" w:eastAsia="ja-JP"/>
        </w:rPr>
        <w:t>The proposed mode</w:t>
      </w:r>
      <w:r>
        <w:rPr>
          <w:rFonts w:hint="eastAsia"/>
          <w:lang w:val="en-CA" w:eastAsia="ja-JP"/>
        </w:rPr>
        <w:t xml:space="preserve"> is </w:t>
      </w:r>
      <w:r w:rsidR="00962319">
        <w:rPr>
          <w:rFonts w:hint="eastAsia"/>
          <w:lang w:val="en-CA" w:eastAsia="ja-JP"/>
        </w:rPr>
        <w:t>coded with second shortest code</w:t>
      </w:r>
      <w:r>
        <w:rPr>
          <w:rFonts w:hint="eastAsia"/>
          <w:lang w:val="en-CA" w:eastAsia="ja-JP"/>
        </w:rPr>
        <w:t xml:space="preserve"> word. The shortest </w:t>
      </w:r>
      <w:r w:rsidR="00962319">
        <w:rPr>
          <w:rFonts w:hint="eastAsia"/>
          <w:lang w:val="en-CA" w:eastAsia="ja-JP"/>
        </w:rPr>
        <w:t>code</w:t>
      </w:r>
      <w:r>
        <w:rPr>
          <w:rFonts w:hint="eastAsia"/>
          <w:lang w:val="en-CA" w:eastAsia="ja-JP"/>
        </w:rPr>
        <w:t xml:space="preserve"> word of chroma intra prediction mode indicate that actual intra mode of chroma is same as that of </w:t>
      </w:r>
      <w:proofErr w:type="spellStart"/>
      <w:r>
        <w:rPr>
          <w:rFonts w:hint="eastAsia"/>
          <w:lang w:val="en-CA" w:eastAsia="ja-JP"/>
        </w:rPr>
        <w:t>luma</w:t>
      </w:r>
      <w:proofErr w:type="spellEnd"/>
      <w:r>
        <w:rPr>
          <w:rFonts w:hint="eastAsia"/>
          <w:lang w:val="en-CA" w:eastAsia="ja-JP"/>
        </w:rPr>
        <w:t xml:space="preserve">. </w:t>
      </w:r>
      <w:r>
        <w:rPr>
          <w:lang w:val="en-CA" w:eastAsia="ja-JP"/>
        </w:rPr>
        <w:t>Other</w:t>
      </w:r>
      <w:r>
        <w:rPr>
          <w:rFonts w:hint="eastAsia"/>
          <w:lang w:val="en-CA" w:eastAsia="ja-JP"/>
        </w:rPr>
        <w:t xml:space="preserve"> chroma intra modes are</w:t>
      </w:r>
      <w:r w:rsidR="00006B05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plane, horizontal, vertical</w:t>
      </w:r>
      <w:r w:rsidR="00006B05">
        <w:rPr>
          <w:rFonts w:hint="eastAsia"/>
          <w:lang w:val="en-CA" w:eastAsia="ja-JP"/>
        </w:rPr>
        <w:t xml:space="preserve">, and </w:t>
      </w:r>
      <w:r w:rsidR="005355D7">
        <w:rPr>
          <w:rFonts w:hint="eastAsia"/>
          <w:lang w:val="en-CA" w:eastAsia="ja-JP"/>
        </w:rPr>
        <w:t>DC</w:t>
      </w:r>
      <w:r w:rsidR="00006B05">
        <w:rPr>
          <w:rFonts w:hint="eastAsia"/>
          <w:lang w:val="en-CA" w:eastAsia="ja-JP"/>
        </w:rPr>
        <w:t xml:space="preserve"> by this order.</w:t>
      </w:r>
    </w:p>
    <w:p w:rsidR="005355D7" w:rsidRDefault="00006B05" w:rsidP="009B52D1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prediction error of the parameter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α</m:t>
        </m:r>
      </m:oMath>
      <w:r>
        <w:rPr>
          <w:rFonts w:hint="eastAsia"/>
          <w:lang w:val="en-CA" w:eastAsia="ja-JP"/>
        </w:rPr>
        <w:t xml:space="preserve"> is </w:t>
      </w:r>
      <w:r w:rsidR="00965768">
        <w:rPr>
          <w:rFonts w:hint="eastAsia"/>
          <w:lang w:val="en-CA" w:eastAsia="ja-JP"/>
        </w:rPr>
        <w:t xml:space="preserve">coded with </w:t>
      </w:r>
      <w:r w:rsidR="000A63FF">
        <w:rPr>
          <w:lang w:val="en-CA" w:eastAsia="ja-JP"/>
        </w:rPr>
        <w:t>truncated</w:t>
      </w:r>
      <w:r w:rsidR="000A63FF">
        <w:rPr>
          <w:rFonts w:hint="eastAsia"/>
          <w:lang w:val="en-CA" w:eastAsia="ja-JP"/>
        </w:rPr>
        <w:t xml:space="preserve"> u</w:t>
      </w:r>
      <w:r w:rsidR="00965768">
        <w:rPr>
          <w:rFonts w:hint="eastAsia"/>
          <w:lang w:val="en-CA" w:eastAsia="ja-JP"/>
        </w:rPr>
        <w:t>nary</w:t>
      </w:r>
      <w:r w:rsidR="000A63FF">
        <w:rPr>
          <w:rFonts w:hint="eastAsia"/>
          <w:lang w:val="en-CA" w:eastAsia="ja-JP"/>
        </w:rPr>
        <w:t xml:space="preserve"> code</w:t>
      </w:r>
      <w:r w:rsidR="005355D7">
        <w:rPr>
          <w:rFonts w:hint="eastAsia"/>
          <w:lang w:val="en-CA" w:eastAsia="ja-JP"/>
        </w:rPr>
        <w:t>.</w:t>
      </w:r>
    </w:p>
    <w:p w:rsidR="00965768" w:rsidRPr="00965768" w:rsidRDefault="00965768" w:rsidP="00965768">
      <w:pPr>
        <w:rPr>
          <w:lang w:eastAsia="ja-JP"/>
        </w:rPr>
      </w:pPr>
      <w:r w:rsidRPr="00965768">
        <w:rPr>
          <w:rFonts w:hint="eastAsia"/>
          <w:lang w:eastAsia="ja-JP"/>
        </w:rPr>
        <w:t xml:space="preserve">The variable </w:t>
      </w:r>
      <w:proofErr w:type="spellStart"/>
      <w:r w:rsidRPr="00965768">
        <w:rPr>
          <w:rFonts w:hint="eastAsia"/>
          <w:lang w:eastAsia="ja-JP"/>
        </w:rPr>
        <w:t>IntraCrAlpha</w:t>
      </w:r>
      <w:r w:rsidR="000A63FF">
        <w:rPr>
          <w:rFonts w:hint="eastAsia"/>
          <w:lang w:eastAsia="ja-JP"/>
        </w:rPr>
        <w:t>Diff</w:t>
      </w:r>
      <w:proofErr w:type="spellEnd"/>
      <w:proofErr w:type="gramStart"/>
      <w:r w:rsidRPr="00965768">
        <w:rPr>
          <w:rFonts w:hint="eastAsia"/>
          <w:lang w:eastAsia="ja-JP"/>
        </w:rPr>
        <w:t>[ x0</w:t>
      </w:r>
      <w:proofErr w:type="gramEnd"/>
      <w:r w:rsidRPr="00965768">
        <w:rPr>
          <w:rFonts w:hint="eastAsia"/>
          <w:lang w:eastAsia="ja-JP"/>
        </w:rPr>
        <w:t xml:space="preserve"> ][ y0 ] is specified as</w:t>
      </w:r>
    </w:p>
    <w:p w:rsidR="00965768" w:rsidRPr="000A63FF" w:rsidRDefault="00965768" w:rsidP="00965768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134"/>
          <w:tab w:val="left" w:pos="1191"/>
          <w:tab w:val="left" w:pos="1418"/>
          <w:tab w:val="left" w:pos="1985"/>
        </w:tabs>
        <w:jc w:val="both"/>
        <w:rPr>
          <w:rFonts w:eastAsia="Malgun Gothic"/>
          <w:szCs w:val="22"/>
          <w:lang w:eastAsia="ko-KR"/>
        </w:rPr>
      </w:pPr>
      <w:r w:rsidRPr="000A63FF">
        <w:rPr>
          <w:szCs w:val="22"/>
          <w:lang w:eastAsia="ko-KR"/>
        </w:rPr>
        <w:t xml:space="preserve">If </w:t>
      </w:r>
      <w:r w:rsidRPr="000A63FF">
        <w:rPr>
          <w:rFonts w:eastAsia="ＭＳ 明朝" w:hint="eastAsia"/>
          <w:szCs w:val="22"/>
          <w:lang w:eastAsia="ja-JP"/>
        </w:rPr>
        <w:t xml:space="preserve">( ( </w:t>
      </w:r>
      <w:proofErr w:type="spellStart"/>
      <w:r w:rsidRPr="000A63FF">
        <w:rPr>
          <w:rFonts w:eastAsia="ＭＳ 明朝" w:hint="eastAsia"/>
          <w:szCs w:val="22"/>
          <w:lang w:eastAsia="ja-JP"/>
        </w:rPr>
        <w:t>intra_chroma_pred_rm_cb</w:t>
      </w:r>
      <w:r w:rsidR="000A63FF">
        <w:rPr>
          <w:rFonts w:eastAsia="ＭＳ 明朝" w:hint="eastAsia"/>
          <w:szCs w:val="22"/>
          <w:lang w:eastAsia="ja-JP"/>
        </w:rPr>
        <w:t>_diff</w:t>
      </w:r>
      <w:proofErr w:type="spellEnd"/>
      <w:r w:rsidRPr="000A63FF">
        <w:rPr>
          <w:rFonts w:eastAsia="ＭＳ 明朝" w:hint="eastAsia"/>
          <w:szCs w:val="22"/>
          <w:lang w:eastAsia="ja-JP"/>
        </w:rPr>
        <w:t>[ x0 ][ y0 ] % 2 ) )</w:t>
      </w:r>
      <w:r w:rsidRPr="000A63FF">
        <w:rPr>
          <w:szCs w:val="22"/>
          <w:lang w:eastAsia="ko-KR"/>
        </w:rPr>
        <w:t xml:space="preserve"> </w:t>
      </w:r>
      <w:r w:rsidRPr="000A63FF">
        <w:rPr>
          <w:rFonts w:eastAsia="ＭＳ 明朝" w:hint="eastAsia"/>
          <w:szCs w:val="22"/>
          <w:lang w:eastAsia="ja-JP"/>
        </w:rPr>
        <w:t>= =</w:t>
      </w:r>
      <w:r w:rsidRPr="000A63FF">
        <w:rPr>
          <w:szCs w:val="22"/>
          <w:lang w:eastAsia="ko-KR"/>
        </w:rPr>
        <w:t xml:space="preserve"> 0, </w:t>
      </w:r>
      <w:proofErr w:type="spellStart"/>
      <w:r w:rsidRPr="000A63FF">
        <w:rPr>
          <w:szCs w:val="22"/>
          <w:lang w:eastAsia="ko-KR"/>
        </w:rPr>
        <w:t>IntraCrAlpha</w:t>
      </w:r>
      <w:r w:rsidR="000A63FF">
        <w:rPr>
          <w:rFonts w:hint="eastAsia"/>
          <w:szCs w:val="22"/>
          <w:lang w:eastAsia="ja-JP"/>
        </w:rPr>
        <w:t>Diff</w:t>
      </w:r>
      <w:proofErr w:type="spellEnd"/>
      <w:r w:rsidRPr="000A63FF">
        <w:rPr>
          <w:szCs w:val="22"/>
          <w:lang w:eastAsia="ko-KR"/>
        </w:rPr>
        <w:t>[ x0 ][ y0 ]</w:t>
      </w:r>
      <w:r w:rsidRPr="000A63FF">
        <w:rPr>
          <w:rFonts w:eastAsia="ＭＳ 明朝" w:hint="eastAsia"/>
          <w:szCs w:val="22"/>
          <w:lang w:eastAsia="ja-JP"/>
        </w:rPr>
        <w:t xml:space="preserve"> is derived from the </w:t>
      </w:r>
      <w:r w:rsidRPr="000A63FF">
        <w:rPr>
          <w:rFonts w:eastAsia="ＭＳ 明朝"/>
          <w:szCs w:val="22"/>
          <w:lang w:eastAsia="ja-JP"/>
        </w:rPr>
        <w:t>value</w:t>
      </w:r>
      <w:r w:rsidRPr="000A63FF">
        <w:rPr>
          <w:rFonts w:eastAsia="ＭＳ 明朝" w:hint="eastAsia"/>
          <w:szCs w:val="22"/>
          <w:lang w:eastAsia="ja-JP"/>
        </w:rPr>
        <w:t xml:space="preserve"> of </w:t>
      </w:r>
      <w:proofErr w:type="spellStart"/>
      <w:r w:rsidRPr="000A63FF">
        <w:rPr>
          <w:rFonts w:eastAsia="ＭＳ 明朝" w:hint="eastAsia"/>
          <w:szCs w:val="22"/>
          <w:lang w:eastAsia="ja-JP"/>
        </w:rPr>
        <w:t>intra_chroma_pred_rm_cb</w:t>
      </w:r>
      <w:r w:rsidR="000A63FF">
        <w:rPr>
          <w:rFonts w:eastAsia="ＭＳ 明朝" w:hint="eastAsia"/>
          <w:szCs w:val="22"/>
          <w:lang w:eastAsia="ja-JP"/>
        </w:rPr>
        <w:t>_diff</w:t>
      </w:r>
      <w:proofErr w:type="spellEnd"/>
      <w:r w:rsidRPr="000A63FF">
        <w:rPr>
          <w:rFonts w:eastAsia="ＭＳ 明朝" w:hint="eastAsia"/>
          <w:szCs w:val="22"/>
          <w:lang w:eastAsia="ja-JP"/>
        </w:rPr>
        <w:t xml:space="preserve"> as defined in Table 7-8(a).</w:t>
      </w:r>
    </w:p>
    <w:p w:rsidR="00965768" w:rsidRPr="000A63FF" w:rsidRDefault="00965768" w:rsidP="00965768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134"/>
          <w:tab w:val="left" w:pos="1191"/>
          <w:tab w:val="left" w:pos="1418"/>
          <w:tab w:val="left" w:pos="1985"/>
        </w:tabs>
        <w:jc w:val="both"/>
        <w:rPr>
          <w:szCs w:val="22"/>
          <w:lang w:eastAsia="ko-KR"/>
        </w:rPr>
      </w:pPr>
      <w:r w:rsidRPr="000A63FF">
        <w:rPr>
          <w:rFonts w:eastAsia="ＭＳ 明朝" w:hint="eastAsia"/>
          <w:szCs w:val="22"/>
          <w:lang w:eastAsia="ja-JP"/>
        </w:rPr>
        <w:t xml:space="preserve">Otherwise, </w:t>
      </w:r>
      <w:proofErr w:type="spellStart"/>
      <w:r w:rsidRPr="000A63FF">
        <w:rPr>
          <w:szCs w:val="22"/>
          <w:lang w:eastAsia="ko-KR"/>
        </w:rPr>
        <w:t>IntraCrAlpha</w:t>
      </w:r>
      <w:r w:rsidR="000A63FF">
        <w:rPr>
          <w:rFonts w:hint="eastAsia"/>
          <w:szCs w:val="22"/>
          <w:lang w:eastAsia="ja-JP"/>
        </w:rPr>
        <w:t>Diff</w:t>
      </w:r>
      <w:proofErr w:type="spellEnd"/>
      <w:proofErr w:type="gramStart"/>
      <w:r w:rsidRPr="000A63FF">
        <w:rPr>
          <w:szCs w:val="22"/>
          <w:lang w:eastAsia="ko-KR"/>
        </w:rPr>
        <w:t>[ x0</w:t>
      </w:r>
      <w:proofErr w:type="gramEnd"/>
      <w:r w:rsidRPr="000A63FF">
        <w:rPr>
          <w:szCs w:val="22"/>
          <w:lang w:eastAsia="ko-KR"/>
        </w:rPr>
        <w:t xml:space="preserve"> ][ y0 ]</w:t>
      </w:r>
      <w:r w:rsidRPr="000A63FF">
        <w:rPr>
          <w:rFonts w:eastAsia="ＭＳ 明朝" w:hint="eastAsia"/>
          <w:szCs w:val="22"/>
          <w:lang w:eastAsia="ja-JP"/>
        </w:rPr>
        <w:t xml:space="preserve"> is derived from the </w:t>
      </w:r>
      <w:r w:rsidRPr="000A63FF">
        <w:rPr>
          <w:rFonts w:eastAsia="ＭＳ 明朝"/>
          <w:szCs w:val="22"/>
          <w:lang w:eastAsia="ja-JP"/>
        </w:rPr>
        <w:t>value</w:t>
      </w:r>
      <w:r w:rsidRPr="000A63FF">
        <w:rPr>
          <w:rFonts w:eastAsia="ＭＳ 明朝" w:hint="eastAsia"/>
          <w:szCs w:val="22"/>
          <w:lang w:eastAsia="ja-JP"/>
        </w:rPr>
        <w:t xml:space="preserve"> of </w:t>
      </w:r>
      <w:proofErr w:type="spellStart"/>
      <w:r w:rsidRPr="000A63FF">
        <w:rPr>
          <w:rFonts w:eastAsia="ＭＳ 明朝" w:hint="eastAsia"/>
          <w:szCs w:val="22"/>
          <w:lang w:eastAsia="ja-JP"/>
        </w:rPr>
        <w:t>intra_chroma_pred_rm_cb</w:t>
      </w:r>
      <w:r w:rsidR="000A63FF">
        <w:rPr>
          <w:rFonts w:eastAsia="ＭＳ 明朝" w:hint="eastAsia"/>
          <w:szCs w:val="22"/>
          <w:lang w:eastAsia="ja-JP"/>
        </w:rPr>
        <w:t>_diff</w:t>
      </w:r>
      <w:proofErr w:type="spellEnd"/>
      <w:r w:rsidRPr="000A63FF">
        <w:rPr>
          <w:rFonts w:eastAsia="ＭＳ 明朝" w:hint="eastAsia"/>
          <w:szCs w:val="22"/>
          <w:lang w:eastAsia="ja-JP"/>
        </w:rPr>
        <w:t xml:space="preserve"> as defined in Table 7-8(b).</w:t>
      </w:r>
    </w:p>
    <w:p w:rsidR="00965768" w:rsidRPr="00965768" w:rsidRDefault="00965768" w:rsidP="00965768">
      <w:pPr>
        <w:pStyle w:val="ac"/>
        <w:rPr>
          <w:lang w:val="en-GB" w:eastAsia="ko-KR"/>
        </w:rPr>
      </w:pPr>
      <w:r w:rsidRPr="00965768">
        <w:rPr>
          <w:lang w:val="en-GB"/>
        </w:rPr>
        <w:t xml:space="preserve">Table </w:t>
      </w:r>
      <w:r w:rsidR="00703E28" w:rsidRPr="00965768">
        <w:rPr>
          <w:lang w:val="en-GB"/>
        </w:rPr>
        <w:fldChar w:fldCharType="begin" w:fldLock="1"/>
      </w:r>
      <w:r w:rsidRPr="00965768">
        <w:rPr>
          <w:lang w:val="en-GB"/>
        </w:rPr>
        <w:instrText xml:space="preserve"> STYLEREF 1 \s </w:instrText>
      </w:r>
      <w:r w:rsidR="00703E28" w:rsidRPr="00965768">
        <w:rPr>
          <w:lang w:val="en-GB"/>
        </w:rPr>
        <w:fldChar w:fldCharType="separate"/>
      </w:r>
      <w:r w:rsidRPr="00965768">
        <w:rPr>
          <w:noProof/>
          <w:lang w:val="en-GB"/>
        </w:rPr>
        <w:t>7</w:t>
      </w:r>
      <w:r w:rsidR="00703E28" w:rsidRPr="00965768">
        <w:rPr>
          <w:lang w:val="en-GB"/>
        </w:rPr>
        <w:fldChar w:fldCharType="end"/>
      </w:r>
      <w:r w:rsidRPr="00965768">
        <w:rPr>
          <w:lang w:val="en-GB"/>
        </w:rPr>
        <w:noBreakHyphen/>
      </w:r>
      <w:r w:rsidR="00703E28" w:rsidRPr="00965768">
        <w:rPr>
          <w:lang w:val="en-GB"/>
        </w:rPr>
        <w:fldChar w:fldCharType="begin" w:fldLock="1"/>
      </w:r>
      <w:r w:rsidRPr="00965768">
        <w:rPr>
          <w:lang w:val="en-GB"/>
        </w:rPr>
        <w:instrText xml:space="preserve"> SEQ Table \* ARABIC \s 1 </w:instrText>
      </w:r>
      <w:r w:rsidR="00703E28" w:rsidRPr="00965768">
        <w:rPr>
          <w:lang w:val="en-GB"/>
        </w:rPr>
        <w:fldChar w:fldCharType="separate"/>
      </w:r>
      <w:r w:rsidRPr="00965768">
        <w:rPr>
          <w:noProof/>
          <w:lang w:val="en-GB"/>
        </w:rPr>
        <w:t>12</w:t>
      </w:r>
      <w:r w:rsidR="00703E28" w:rsidRPr="00965768">
        <w:rPr>
          <w:lang w:val="en-GB"/>
        </w:rPr>
        <w:fldChar w:fldCharType="end"/>
      </w:r>
      <w:r w:rsidRPr="00965768">
        <w:rPr>
          <w:lang w:val="en-GB"/>
        </w:rPr>
        <w:t xml:space="preserve"> </w:t>
      </w:r>
      <w:r w:rsidRPr="00965768">
        <w:rPr>
          <w:lang w:val="en-GB"/>
        </w:rPr>
        <w:noBreakHyphen/>
        <w:t xml:space="preserve"> </w:t>
      </w:r>
      <w:r w:rsidRPr="00965768">
        <w:rPr>
          <w:rFonts w:eastAsiaTheme="minorEastAsia" w:hint="eastAsia"/>
          <w:lang w:val="en-GB" w:eastAsia="ja-JP"/>
        </w:rPr>
        <w:t xml:space="preserve">Parameter </w:t>
      </w:r>
      <w:r w:rsidRPr="00965768">
        <w:rPr>
          <w:lang w:val="en-GB"/>
        </w:rPr>
        <w:t>association to pre</w:t>
      </w:r>
      <w:r w:rsidRPr="00965768">
        <w:rPr>
          <w:lang w:val="en-GB" w:eastAsia="ko-KR"/>
        </w:rPr>
        <w:t>diction mode and partitioning type</w:t>
      </w:r>
    </w:p>
    <w:tbl>
      <w:tblPr>
        <w:tblStyle w:val="ae"/>
        <w:tblW w:w="0" w:type="auto"/>
        <w:tblLook w:val="04A0"/>
      </w:tblPr>
      <w:tblGrid>
        <w:gridCol w:w="717"/>
        <w:gridCol w:w="528"/>
        <w:gridCol w:w="554"/>
        <w:gridCol w:w="554"/>
        <w:gridCol w:w="555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2"/>
      </w:tblGrid>
      <w:tr w:rsidR="00965768" w:rsidRPr="00965768" w:rsidTr="00BA25E3">
        <w:tc>
          <w:tcPr>
            <w:tcW w:w="717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Index</w:t>
            </w:r>
          </w:p>
        </w:tc>
        <w:tc>
          <w:tcPr>
            <w:tcW w:w="528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0</w:t>
            </w:r>
          </w:p>
        </w:tc>
        <w:tc>
          <w:tcPr>
            <w:tcW w:w="554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1</w:t>
            </w:r>
          </w:p>
        </w:tc>
        <w:tc>
          <w:tcPr>
            <w:tcW w:w="554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2</w:t>
            </w:r>
          </w:p>
        </w:tc>
        <w:tc>
          <w:tcPr>
            <w:tcW w:w="555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3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4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5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6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7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8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9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10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11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12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13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14</w:t>
            </w:r>
          </w:p>
        </w:tc>
        <w:tc>
          <w:tcPr>
            <w:tcW w:w="552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15</w:t>
            </w:r>
          </w:p>
        </w:tc>
      </w:tr>
      <w:tr w:rsidR="00965768" w:rsidRPr="00965768" w:rsidTr="00BA25E3">
        <w:tc>
          <w:tcPr>
            <w:tcW w:w="717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(a)</w:t>
            </w:r>
          </w:p>
        </w:tc>
        <w:tc>
          <w:tcPr>
            <w:tcW w:w="528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0</w:t>
            </w:r>
          </w:p>
        </w:tc>
        <w:tc>
          <w:tcPr>
            <w:tcW w:w="554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-1</w:t>
            </w:r>
          </w:p>
        </w:tc>
        <w:tc>
          <w:tcPr>
            <w:tcW w:w="554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+1</w:t>
            </w:r>
          </w:p>
        </w:tc>
        <w:tc>
          <w:tcPr>
            <w:tcW w:w="555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-2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+2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-3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+3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-4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+4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-5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+5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-6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+6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-7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+7</w:t>
            </w:r>
          </w:p>
        </w:tc>
        <w:tc>
          <w:tcPr>
            <w:tcW w:w="552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-8</w:t>
            </w:r>
          </w:p>
        </w:tc>
      </w:tr>
      <w:tr w:rsidR="00965768" w:rsidRPr="00965768" w:rsidTr="00BA25E3">
        <w:tc>
          <w:tcPr>
            <w:tcW w:w="717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(b)</w:t>
            </w:r>
          </w:p>
        </w:tc>
        <w:tc>
          <w:tcPr>
            <w:tcW w:w="528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0</w:t>
            </w:r>
          </w:p>
        </w:tc>
        <w:tc>
          <w:tcPr>
            <w:tcW w:w="554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+1</w:t>
            </w:r>
          </w:p>
        </w:tc>
        <w:tc>
          <w:tcPr>
            <w:tcW w:w="554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-1</w:t>
            </w:r>
          </w:p>
        </w:tc>
        <w:tc>
          <w:tcPr>
            <w:tcW w:w="555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+2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-2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+3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-3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+4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-4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+5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-5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+6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-6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+7</w:t>
            </w:r>
          </w:p>
        </w:tc>
        <w:tc>
          <w:tcPr>
            <w:tcW w:w="556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-7</w:t>
            </w:r>
          </w:p>
        </w:tc>
        <w:tc>
          <w:tcPr>
            <w:tcW w:w="552" w:type="dxa"/>
          </w:tcPr>
          <w:p w:rsidR="00965768" w:rsidRPr="00965768" w:rsidRDefault="00965768" w:rsidP="00BA25E3">
            <w:pPr>
              <w:tabs>
                <w:tab w:val="left" w:pos="284"/>
              </w:tabs>
              <w:rPr>
                <w:rFonts w:eastAsia="ＭＳ 明朝"/>
                <w:lang w:eastAsia="ja-JP"/>
              </w:rPr>
            </w:pPr>
            <w:r w:rsidRPr="00965768">
              <w:rPr>
                <w:rFonts w:eastAsia="ＭＳ 明朝" w:hint="eastAsia"/>
                <w:lang w:eastAsia="ja-JP"/>
              </w:rPr>
              <w:t>-8</w:t>
            </w:r>
          </w:p>
        </w:tc>
      </w:tr>
    </w:tbl>
    <w:p w:rsidR="00965768" w:rsidRPr="00965768" w:rsidRDefault="00965768" w:rsidP="009B52D1">
      <w:pPr>
        <w:rPr>
          <w:lang w:val="en-CA" w:eastAsia="ja-JP"/>
        </w:rPr>
      </w:pPr>
    </w:p>
    <w:p w:rsidR="0008372C" w:rsidRDefault="0008372C" w:rsidP="0008372C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08372C" w:rsidRDefault="00E52520" w:rsidP="0008372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proposed </w:t>
      </w:r>
      <w:r w:rsidR="00641670">
        <w:rPr>
          <w:rFonts w:hint="eastAsia"/>
          <w:lang w:val="en-CA" w:eastAsia="ja-JP"/>
        </w:rPr>
        <w:t>mode is implemented to HM8.0/Ahg7.</w:t>
      </w:r>
    </w:p>
    <w:p w:rsidR="00D34B4F" w:rsidRDefault="00D34B4F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Common test condition for AHG7 follows </w:t>
      </w:r>
      <w:r w:rsidR="00641670">
        <w:rPr>
          <w:rFonts w:hint="eastAsia"/>
          <w:lang w:val="en-CA" w:eastAsia="ja-JP"/>
        </w:rPr>
        <w:t xml:space="preserve">as </w:t>
      </w:r>
      <w:r>
        <w:rPr>
          <w:rFonts w:hint="eastAsia"/>
          <w:lang w:val="en-CA" w:eastAsia="ja-JP"/>
        </w:rPr>
        <w:t xml:space="preserve">the </w:t>
      </w:r>
      <w:proofErr w:type="spellStart"/>
      <w:r>
        <w:rPr>
          <w:rFonts w:hint="eastAsia"/>
          <w:lang w:val="en-CA" w:eastAsia="ja-JP"/>
        </w:rPr>
        <w:t>BoG</w:t>
      </w:r>
      <w:proofErr w:type="spellEnd"/>
      <w:r>
        <w:rPr>
          <w:rFonts w:hint="eastAsia"/>
          <w:lang w:val="en-CA" w:eastAsia="ja-JP"/>
        </w:rPr>
        <w:t xml:space="preserve"> report of JCTVC-J0581.</w:t>
      </w:r>
    </w:p>
    <w:p w:rsidR="00703E28" w:rsidRDefault="00E517BD" w:rsidP="00703E28">
      <w:pPr>
        <w:rPr>
          <w:ins w:id="2" w:author="kei" w:date="2012-10-11T12:59:00Z"/>
          <w:lang w:eastAsia="ja-JP"/>
        </w:rPr>
        <w:pPrChange w:id="3" w:author="kei" w:date="2012-10-11T13:01:00Z">
          <w:pPr>
            <w:pStyle w:val="ac"/>
          </w:pPr>
        </w:pPrChange>
      </w:pPr>
      <w:r>
        <w:rPr>
          <w:rFonts w:hint="eastAsia"/>
          <w:lang w:val="en-CA" w:eastAsia="ja-JP"/>
        </w:rPr>
        <w:t>Following t</w:t>
      </w:r>
      <w:r w:rsidR="00E52520">
        <w:rPr>
          <w:rFonts w:hint="eastAsia"/>
          <w:lang w:val="en-CA" w:eastAsia="ja-JP"/>
        </w:rPr>
        <w:t>able</w:t>
      </w:r>
      <w:r>
        <w:rPr>
          <w:rFonts w:hint="eastAsia"/>
          <w:lang w:val="en-CA" w:eastAsia="ja-JP"/>
        </w:rPr>
        <w:t>s show</w:t>
      </w:r>
      <w:r w:rsidR="00E52520">
        <w:rPr>
          <w:rFonts w:hint="eastAsia"/>
          <w:lang w:val="en-CA" w:eastAsia="ja-JP"/>
        </w:rPr>
        <w:t xml:space="preserve"> the summary of BD-rate for YUV422/YUV444 sequences.</w:t>
      </w:r>
    </w:p>
    <w:p w:rsidR="00703E28" w:rsidRDefault="006D0A25" w:rsidP="00703E28">
      <w:pPr>
        <w:pStyle w:val="ac"/>
        <w:keepNext/>
        <w:keepLines/>
        <w:jc w:val="center"/>
        <w:rPr>
          <w:del w:id="4" w:author="kei" w:date="2012-10-11T12:59:00Z"/>
          <w:lang w:val="en-CA" w:eastAsia="ja-JP"/>
        </w:rPr>
        <w:pPrChange w:id="5" w:author="kei" w:date="2012-10-11T13:01:00Z">
          <w:pPr>
            <w:pStyle w:val="ac"/>
          </w:pPr>
        </w:pPrChange>
      </w:pPr>
      <w:moveToRangeStart w:id="6" w:author="kei" w:date="2012-10-11T12:59:00Z" w:name="move337723672"/>
      <w:moveTo w:id="7" w:author="kei" w:date="2012-10-11T12:59:00Z">
        <w:r>
          <w:lastRenderedPageBreak/>
          <w:t xml:space="preserve">Table </w:t>
        </w:r>
        <w:r w:rsidR="00703E28">
          <w:fldChar w:fldCharType="begin"/>
        </w:r>
        <w:r>
          <w:instrText xml:space="preserve"> SEQ Table \* ARABIC </w:instrText>
        </w:r>
        <w:r w:rsidR="00703E28">
          <w:fldChar w:fldCharType="separate"/>
        </w:r>
        <w:r>
          <w:rPr>
            <w:noProof/>
          </w:rPr>
          <w:t>1</w:t>
        </w:r>
        <w:r w:rsidR="00703E28">
          <w:fldChar w:fldCharType="end"/>
        </w:r>
        <w:r>
          <w:rPr>
            <w:rFonts w:hint="eastAsia"/>
            <w:lang w:eastAsia="ja-JP"/>
          </w:rPr>
          <w:t xml:space="preserve"> Results of a</w:t>
        </w:r>
        <w:r w:rsidRPr="00AA62B2">
          <w:t>ll intra with high 10 configuration</w:t>
        </w:r>
      </w:moveTo>
    </w:p>
    <w:moveToRangeEnd w:id="6"/>
    <w:p w:rsidR="00703E28" w:rsidRDefault="00703E28" w:rsidP="00703E28">
      <w:pPr>
        <w:pStyle w:val="ac"/>
        <w:keepNext/>
        <w:keepLines/>
        <w:jc w:val="center"/>
        <w:rPr>
          <w:lang w:val="en-CA" w:eastAsia="ja-JP"/>
        </w:rPr>
        <w:pPrChange w:id="8" w:author="kei" w:date="2012-10-11T13:01:00Z">
          <w:pPr/>
        </w:pPrChange>
      </w:pPr>
    </w:p>
    <w:tbl>
      <w:tblPr>
        <w:tblW w:w="7740" w:type="dxa"/>
        <w:jc w:val="center"/>
        <w:tblInd w:w="84" w:type="dxa"/>
        <w:tblCellMar>
          <w:left w:w="99" w:type="dxa"/>
          <w:right w:w="99" w:type="dxa"/>
        </w:tblCellMar>
        <w:tblLook w:val="04A0"/>
        <w:tblPrChange w:id="9" w:author="kei" w:date="2012-10-11T13:01:00Z">
          <w:tblPr>
            <w:tblW w:w="7740" w:type="dxa"/>
            <w:tblInd w:w="84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409"/>
        <w:gridCol w:w="936"/>
        <w:gridCol w:w="1122"/>
        <w:gridCol w:w="1122"/>
        <w:gridCol w:w="994"/>
        <w:gridCol w:w="1192"/>
        <w:gridCol w:w="994"/>
        <w:tblGridChange w:id="10">
          <w:tblGrid>
            <w:gridCol w:w="1409"/>
            <w:gridCol w:w="936"/>
            <w:gridCol w:w="1122"/>
            <w:gridCol w:w="1122"/>
            <w:gridCol w:w="994"/>
            <w:gridCol w:w="1192"/>
            <w:gridCol w:w="994"/>
          </w:tblGrid>
        </w:tblGridChange>
      </w:tblGrid>
      <w:tr w:rsidR="000B5914" w:rsidRPr="000B5914" w:rsidTr="006D0A25">
        <w:trPr>
          <w:trHeight w:val="240"/>
          <w:jc w:val="center"/>
          <w:trPrChange w:id="11" w:author="kei" w:date="2012-10-11T13:0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" w:author="kei" w:date="2012-10-11T13:01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3" w:author="kei" w:date="2012-10-11T13:01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  <w:ins w:id="14" w:author="kei" w:date="2012-10-14T09:06:00Z">
              <w:r w:rsidR="00E578DD">
                <w:rPr>
                  <w:rFonts w:ascii="Arial" w:eastAsia="ＭＳ Ｐゴシック" w:hAnsi="Arial" w:cs="Arial" w:hint="eastAsia"/>
                  <w:b/>
                  <w:bCs/>
                  <w:color w:val="000000"/>
                  <w:sz w:val="18"/>
                  <w:szCs w:val="18"/>
                  <w:lang w:eastAsia="ja-JP"/>
                </w:rPr>
                <w:t xml:space="preserve"> (YUV422)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5" w:author="kei" w:date="2012-10-11T13:01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  <w:ins w:id="16" w:author="kei" w:date="2012-10-14T09:07:00Z">
              <w:r w:rsidR="00E578DD">
                <w:rPr>
                  <w:rFonts w:ascii="Arial" w:eastAsia="ＭＳ Ｐゴシック" w:hAnsi="Arial" w:cs="Arial" w:hint="eastAsia"/>
                  <w:b/>
                  <w:bCs/>
                  <w:color w:val="000000"/>
                  <w:sz w:val="18"/>
                  <w:szCs w:val="18"/>
                  <w:lang w:eastAsia="ja-JP"/>
                </w:rPr>
                <w:t xml:space="preserve"> (YUV444)</w:t>
              </w:r>
            </w:ins>
          </w:p>
        </w:tc>
      </w:tr>
      <w:tr w:rsidR="000B5914" w:rsidRPr="000B5914" w:rsidTr="006D0A25">
        <w:trPr>
          <w:trHeight w:val="255"/>
          <w:jc w:val="center"/>
          <w:trPrChange w:id="17" w:author="kei" w:date="2012-10-11T13:01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8" w:author="kei" w:date="2012-10-11T13:01:00Z">
              <w:tcPr>
                <w:tcW w:w="13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9" w:author="kei" w:date="2012-10-11T13:01:00Z">
              <w:tcPr>
                <w:tcW w:w="936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0" w:author="kei" w:date="2012-10-11T13:01:00Z">
              <w:tcPr>
                <w:tcW w:w="1122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" w:author="kei" w:date="2012-10-11T13:01:00Z">
              <w:tcPr>
                <w:tcW w:w="1122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2" w:author="kei" w:date="2012-10-11T13:01:00Z">
              <w:tcPr>
                <w:tcW w:w="994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3" w:author="kei" w:date="2012-10-11T13:01:00Z">
              <w:tcPr>
                <w:tcW w:w="1192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4" w:author="kei" w:date="2012-10-11T13:01:00Z">
              <w:tcPr>
                <w:tcW w:w="99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0B5914" w:rsidRPr="000B5914" w:rsidTr="006D0A25">
        <w:trPr>
          <w:trHeight w:val="240"/>
          <w:jc w:val="center"/>
          <w:trPrChange w:id="25" w:author="kei" w:date="2012-10-11T13:01:00Z">
            <w:trPr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" w:author="kei" w:date="2012-10-11T13:01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" w:author="kei" w:date="2012-10-11T13:01:00Z">
              <w:tcPr>
                <w:tcW w:w="9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9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" w:author="kei" w:date="2012-10-11T13:01:00Z">
              <w:tcPr>
                <w:tcW w:w="119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</w:tr>
      <w:tr w:rsidR="000B5914" w:rsidRPr="000B5914" w:rsidTr="006D0A25">
        <w:trPr>
          <w:trHeight w:val="240"/>
          <w:jc w:val="center"/>
          <w:trPrChange w:id="33" w:author="kei" w:date="2012-10-11T13:0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Parkscene</w:t>
            </w:r>
            <w:proofErr w:type="spellEnd"/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" w:author="kei" w:date="2012-10-11T13:01:00Z">
              <w:tcPr>
                <w:tcW w:w="9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-2.4%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6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7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8" w:author="kei" w:date="2012-10-11T13:01:00Z">
              <w:tcPr>
                <w:tcW w:w="994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39" w:author="kei" w:date="2012-10-11T13:01:00Z">
              <w:tcPr>
                <w:tcW w:w="119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-4.6%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0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-3.2%</w:t>
            </w:r>
          </w:p>
        </w:tc>
      </w:tr>
      <w:tr w:rsidR="000B5914" w:rsidRPr="000B5914" w:rsidTr="006D0A25">
        <w:trPr>
          <w:trHeight w:val="240"/>
          <w:jc w:val="center"/>
          <w:trPrChange w:id="41" w:author="kei" w:date="2012-10-11T13:0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2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3" w:author="kei" w:date="2012-10-11T13:01:00Z">
              <w:tcPr>
                <w:tcW w:w="9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4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5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-4.9%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6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7" w:author="kei" w:date="2012-10-11T13:01:00Z">
              <w:tcPr>
                <w:tcW w:w="119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8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-8.0%</w:t>
            </w:r>
          </w:p>
        </w:tc>
      </w:tr>
      <w:tr w:rsidR="000B5914" w:rsidRPr="000B5914" w:rsidTr="006D0A25">
        <w:trPr>
          <w:trHeight w:val="240"/>
          <w:jc w:val="center"/>
          <w:trPrChange w:id="49" w:author="kei" w:date="2012-10-11T13:0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0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1" w:author="kei" w:date="2012-10-11T13:01:00Z">
              <w:tcPr>
                <w:tcW w:w="9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2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3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4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" w:author="kei" w:date="2012-10-11T13:01:00Z">
              <w:tcPr>
                <w:tcW w:w="119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6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</w:tr>
      <w:tr w:rsidR="000B5914" w:rsidRPr="000B5914" w:rsidTr="006D0A25">
        <w:trPr>
          <w:trHeight w:val="240"/>
          <w:jc w:val="center"/>
          <w:trPrChange w:id="57" w:author="kei" w:date="2012-10-11T13:0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8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9" w:author="kei" w:date="2012-10-11T13:01:00Z">
              <w:tcPr>
                <w:tcW w:w="9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0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1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2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3" w:author="kei" w:date="2012-10-11T13:01:00Z">
              <w:tcPr>
                <w:tcW w:w="119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4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-5.0%</w:t>
            </w:r>
          </w:p>
        </w:tc>
      </w:tr>
      <w:tr w:rsidR="000B5914" w:rsidRPr="000B5914" w:rsidTr="006D0A25">
        <w:trPr>
          <w:trHeight w:val="240"/>
          <w:jc w:val="center"/>
          <w:trPrChange w:id="65" w:author="kei" w:date="2012-10-11T13:0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6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7" w:author="kei" w:date="2012-10-11T13:01:00Z">
              <w:tcPr>
                <w:tcW w:w="9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8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9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-4.3%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0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1" w:author="kei" w:date="2012-10-11T13:01:00Z">
              <w:tcPr>
                <w:tcW w:w="119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-5.8%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72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-5.2%</w:t>
            </w:r>
          </w:p>
        </w:tc>
      </w:tr>
      <w:tr w:rsidR="000B5914" w:rsidRPr="000B5914" w:rsidTr="006D0A25">
        <w:trPr>
          <w:trHeight w:val="240"/>
          <w:jc w:val="center"/>
          <w:trPrChange w:id="73" w:author="kei" w:date="2012-10-11T13:01:00Z">
            <w:trPr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4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OldTownCross</w:t>
            </w:r>
            <w:proofErr w:type="spellEnd"/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5" w:author="kei" w:date="2012-10-11T13:01:00Z">
              <w:tcPr>
                <w:tcW w:w="9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76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7" w:author="kei" w:date="2012-10-11T13:01:00Z">
              <w:tcPr>
                <w:tcW w:w="1122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8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9" w:author="kei" w:date="2012-10-11T13:01:00Z">
              <w:tcPr>
                <w:tcW w:w="119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80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</w:tr>
      <w:tr w:rsidR="000B5914" w:rsidRPr="000B5914" w:rsidTr="006D0A25">
        <w:trPr>
          <w:trHeight w:val="255"/>
          <w:jc w:val="center"/>
          <w:trPrChange w:id="81" w:author="kei" w:date="2012-10-11T13:01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82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83" w:author="kei" w:date="2012-10-11T13:01:00Z">
              <w:tcPr>
                <w:tcW w:w="93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-4.5%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84" w:author="kei" w:date="2012-10-11T13:01:00Z">
              <w:tcPr>
                <w:tcW w:w="1122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-15.4%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85" w:author="kei" w:date="2012-10-11T13:01:00Z">
              <w:tcPr>
                <w:tcW w:w="1122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-10.2%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86" w:author="kei" w:date="2012-10-11T13:01:00Z">
              <w:tcPr>
                <w:tcW w:w="994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-7.8%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87" w:author="kei" w:date="2012-10-11T13:01:00Z">
              <w:tcPr>
                <w:tcW w:w="1192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-13.3%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88" w:author="kei" w:date="2012-10-11T13:01:00Z">
              <w:tcPr>
                <w:tcW w:w="99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-9.8%</w:t>
            </w:r>
          </w:p>
        </w:tc>
      </w:tr>
      <w:tr w:rsidR="000B5914" w:rsidRPr="000B5914" w:rsidTr="006D0A25">
        <w:trPr>
          <w:trHeight w:val="255"/>
          <w:jc w:val="center"/>
          <w:trPrChange w:id="89" w:author="kei" w:date="2012-10-11T13:01:00Z">
            <w:trPr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0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1" w:author="kei" w:date="2012-10-11T13:01:00Z">
              <w:tcPr>
                <w:tcW w:w="9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2" w:author="kei" w:date="2012-10-11T13:01:00Z">
              <w:tcPr>
                <w:tcW w:w="1122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3" w:author="kei" w:date="2012-10-11T13:01:00Z">
              <w:tcPr>
                <w:tcW w:w="1122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-3.9%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4" w:author="kei" w:date="2012-10-11T13:01:00Z">
              <w:tcPr>
                <w:tcW w:w="9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95" w:author="kei" w:date="2012-10-11T13:01:00Z">
              <w:tcPr>
                <w:tcW w:w="1192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96" w:author="kei" w:date="2012-10-11T13:01:00Z">
              <w:tcPr>
                <w:tcW w:w="99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-4.6%</w:t>
            </w:r>
          </w:p>
        </w:tc>
      </w:tr>
      <w:tr w:rsidR="000B5914" w:rsidRPr="000B5914" w:rsidTr="006D0A25">
        <w:trPr>
          <w:trHeight w:val="270"/>
          <w:jc w:val="center"/>
          <w:trPrChange w:id="97" w:author="kei" w:date="2012-10-11T13:01:00Z">
            <w:trPr>
              <w:trHeight w:val="27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98" w:author="kei" w:date="2012-10-11T13:01:00Z">
              <w:tcPr>
                <w:tcW w:w="138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0B5914" w:rsidRPr="000B5914" w:rsidRDefault="000B5914" w:rsidP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99" w:author="kei" w:date="2012-10-11T13:01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0B5914" w:rsidRPr="000B5914" w:rsidRDefault="000B5914" w:rsidP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00" w:author="kei" w:date="2012-10-11T13:01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0B5914" w:rsidRPr="000B5914" w:rsidRDefault="000B5914" w:rsidP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</w:tr>
      <w:tr w:rsidR="000B5914" w:rsidRPr="000B5914" w:rsidTr="006D0A25">
        <w:trPr>
          <w:trHeight w:val="270"/>
          <w:jc w:val="center"/>
          <w:trPrChange w:id="101" w:author="kei" w:date="2012-10-11T13:01:00Z">
            <w:trPr>
              <w:trHeight w:val="27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02" w:author="kei" w:date="2012-10-11T13:01:00Z">
              <w:tcPr>
                <w:tcW w:w="138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 w:rsidP="00703E28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03" w:author="kei" w:date="2012-10-11T12:59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04" w:author="kei" w:date="2012-10-11T13:01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 w:rsidP="00703E28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05" w:author="kei" w:date="2012-10-11T12:59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06" w:author="kei" w:date="2012-10-11T13:01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 w:rsidP="00703E28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07" w:author="kei" w:date="2012-10-11T12:59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0B591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</w:tr>
    </w:tbl>
    <w:p w:rsidR="00703E28" w:rsidRDefault="004C3884" w:rsidP="00703E28">
      <w:pPr>
        <w:pStyle w:val="ac"/>
        <w:keepNext/>
        <w:keepLines/>
        <w:rPr>
          <w:lang w:val="en-CA" w:eastAsia="ja-JP"/>
        </w:rPr>
        <w:pPrChange w:id="108" w:author="kei" w:date="2012-10-11T12:59:00Z">
          <w:pPr>
            <w:pStyle w:val="ac"/>
          </w:pPr>
        </w:pPrChange>
      </w:pPr>
      <w:moveFromRangeStart w:id="109" w:author="kei" w:date="2012-10-11T12:59:00Z" w:name="move337723672"/>
      <w:moveFrom w:id="110" w:author="kei" w:date="2012-10-11T12:59:00Z">
        <w:r w:rsidDel="006D0A25">
          <w:t xml:space="preserve">Table </w:t>
        </w:r>
        <w:r w:rsidR="00703E28" w:rsidDel="006D0A25">
          <w:fldChar w:fldCharType="begin"/>
        </w:r>
        <w:r w:rsidR="00262318" w:rsidDel="006D0A25">
          <w:instrText xml:space="preserve"> SEQ Table \* ARABIC </w:instrText>
        </w:r>
        <w:r w:rsidR="00703E28" w:rsidDel="006D0A25">
          <w:fldChar w:fldCharType="separate"/>
        </w:r>
        <w:r w:rsidDel="006D0A25">
          <w:rPr>
            <w:noProof/>
          </w:rPr>
          <w:t>1</w:t>
        </w:r>
        <w:r w:rsidR="00703E28" w:rsidDel="006D0A25">
          <w:fldChar w:fldCharType="end"/>
        </w:r>
        <w:r w:rsidDel="006D0A25">
          <w:rPr>
            <w:rFonts w:hint="eastAsia"/>
            <w:lang w:eastAsia="ja-JP"/>
          </w:rPr>
          <w:t xml:space="preserve"> Results of a</w:t>
        </w:r>
        <w:r w:rsidRPr="00AA62B2" w:rsidDel="006D0A25">
          <w:t>ll intra with high 10 configuration</w:t>
        </w:r>
      </w:moveFrom>
    </w:p>
    <w:moveFromRangeEnd w:id="109"/>
    <w:p w:rsidR="00703E28" w:rsidRDefault="006D0A25" w:rsidP="00703E28">
      <w:pPr>
        <w:pStyle w:val="ac"/>
        <w:keepNext/>
        <w:keepLines/>
        <w:jc w:val="center"/>
        <w:rPr>
          <w:del w:id="111" w:author="kei" w:date="2012-10-11T12:58:00Z"/>
          <w:lang w:val="en-CA" w:eastAsia="ja-JP"/>
        </w:rPr>
        <w:pPrChange w:id="112" w:author="kei" w:date="2012-10-11T13:00:00Z">
          <w:pPr>
            <w:pStyle w:val="ac"/>
          </w:pPr>
        </w:pPrChange>
      </w:pPr>
      <w:moveToRangeStart w:id="113" w:author="kei" w:date="2012-10-11T12:58:00Z" w:name="move337723663"/>
      <w:moveTo w:id="114" w:author="kei" w:date="2012-10-11T12:58:00Z">
        <w:r>
          <w:t xml:space="preserve">Table </w:t>
        </w:r>
        <w:r w:rsidR="00703E28">
          <w:fldChar w:fldCharType="begin"/>
        </w:r>
        <w:r>
          <w:instrText xml:space="preserve"> SEQ Table \* ARABIC </w:instrText>
        </w:r>
        <w:r w:rsidR="00703E28">
          <w:fldChar w:fldCharType="separate"/>
        </w:r>
        <w:r>
          <w:rPr>
            <w:noProof/>
          </w:rPr>
          <w:t>2</w:t>
        </w:r>
        <w:r w:rsidR="00703E28">
          <w:fldChar w:fldCharType="end"/>
        </w:r>
        <w:r>
          <w:rPr>
            <w:rFonts w:hint="eastAsia"/>
            <w:lang w:eastAsia="ja-JP"/>
          </w:rPr>
          <w:t xml:space="preserve"> Results of random access</w:t>
        </w:r>
        <w:r w:rsidRPr="00AA62B2">
          <w:t xml:space="preserve"> with high 10 configuration</w:t>
        </w:r>
      </w:moveTo>
    </w:p>
    <w:moveToRangeEnd w:id="113"/>
    <w:p w:rsidR="00703E28" w:rsidRDefault="00703E28" w:rsidP="00703E28">
      <w:pPr>
        <w:pStyle w:val="ac"/>
        <w:keepNext/>
        <w:keepLines/>
        <w:jc w:val="center"/>
        <w:rPr>
          <w:lang w:val="en-CA" w:eastAsia="ja-JP"/>
        </w:rPr>
        <w:pPrChange w:id="115" w:author="kei" w:date="2012-10-11T13:00:00Z">
          <w:pPr/>
        </w:pPrChange>
      </w:pPr>
    </w:p>
    <w:tbl>
      <w:tblPr>
        <w:tblW w:w="7769" w:type="dxa"/>
        <w:jc w:val="center"/>
        <w:tblInd w:w="87" w:type="dxa"/>
        <w:tblCellMar>
          <w:left w:w="99" w:type="dxa"/>
          <w:right w:w="99" w:type="dxa"/>
        </w:tblCellMar>
        <w:tblLook w:val="04A0"/>
        <w:tblPrChange w:id="116" w:author="kei" w:date="2012-10-11T13:00:00Z">
          <w:tblPr>
            <w:tblW w:w="7769" w:type="dxa"/>
            <w:tblInd w:w="87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409"/>
        <w:gridCol w:w="993"/>
        <w:gridCol w:w="1194"/>
        <w:gridCol w:w="993"/>
        <w:gridCol w:w="993"/>
        <w:gridCol w:w="1194"/>
        <w:gridCol w:w="993"/>
        <w:tblGridChange w:id="117">
          <w:tblGrid>
            <w:gridCol w:w="1409"/>
            <w:gridCol w:w="993"/>
            <w:gridCol w:w="1194"/>
            <w:gridCol w:w="993"/>
            <w:gridCol w:w="993"/>
            <w:gridCol w:w="1194"/>
            <w:gridCol w:w="993"/>
          </w:tblGrid>
        </w:tblGridChange>
      </w:tblGrid>
      <w:tr w:rsidR="002558EA" w:rsidRPr="002558EA" w:rsidTr="006D0A25">
        <w:trPr>
          <w:trHeight w:val="270"/>
          <w:jc w:val="center"/>
          <w:trPrChange w:id="118" w:author="kei" w:date="2012-10-11T13:00:00Z">
            <w:trPr>
              <w:trHeight w:val="270"/>
            </w:trPr>
          </w:trPrChange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19" w:author="kei" w:date="2012-10-11T13:00:00Z">
              <w:tcPr>
                <w:tcW w:w="140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20" w:author="kei" w:date="2012-10-11T13:00:00Z">
              <w:tcPr>
                <w:tcW w:w="318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Random Access HE10 (</w:t>
            </w:r>
            <w:r w:rsidR="002558EA" w:rsidRPr="002558E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YUV422</w:t>
            </w: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121" w:author="kei" w:date="2012-10-11T13:00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Random Access HE10 (</w:t>
            </w:r>
            <w:r w:rsidR="002558EA" w:rsidRPr="002558E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YUV444</w:t>
            </w: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)</w:t>
            </w:r>
          </w:p>
        </w:tc>
      </w:tr>
      <w:tr w:rsidR="002558EA" w:rsidRPr="002558EA" w:rsidTr="006D0A25">
        <w:trPr>
          <w:trHeight w:val="270"/>
          <w:jc w:val="center"/>
          <w:trPrChange w:id="122" w:author="kei" w:date="2012-10-11T13:00:00Z">
            <w:trPr>
              <w:trHeight w:val="270"/>
            </w:trPr>
          </w:trPrChange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3" w:author="kei" w:date="2012-10-11T13:00:00Z">
              <w:tcPr>
                <w:tcW w:w="140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4" w:author="kei" w:date="2012-10-11T13:00:00Z">
              <w:tcPr>
                <w:tcW w:w="993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5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26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7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8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29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DB4CA3" w:rsidRPr="002558EA" w:rsidTr="006D0A25">
        <w:trPr>
          <w:trHeight w:val="240"/>
          <w:jc w:val="center"/>
          <w:trPrChange w:id="130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31" w:author="kei" w:date="2012-10-11T13:00:00Z">
              <w:tcPr>
                <w:tcW w:w="1409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32" w:author="kei" w:date="2012-10-11T13:00:00Z">
              <w:tcPr>
                <w:tcW w:w="99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33" w:author="kei" w:date="2012-10-11T13:00:00Z">
              <w:tcPr>
                <w:tcW w:w="1194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34" w:author="kei" w:date="2012-10-11T13:00:00Z">
              <w:tcPr>
                <w:tcW w:w="993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35" w:author="kei" w:date="2012-10-11T13:00:00Z">
              <w:tcPr>
                <w:tcW w:w="993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36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-0.7%</w:t>
              </w:r>
            </w:ins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37" w:author="kei" w:date="2012-10-11T13:00:00Z">
              <w:tcPr>
                <w:tcW w:w="1194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38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-3.2%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39" w:author="kei" w:date="2012-10-11T13:00:00Z">
              <w:tcPr>
                <w:tcW w:w="993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40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-1.8%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141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42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Parkscene</w:t>
            </w:r>
            <w:proofErr w:type="spellEnd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43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44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45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46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47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-1.6%</w:t>
              </w:r>
            </w:ins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48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49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-6.3%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50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51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-1.8%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152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53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4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55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56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-5.7%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7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58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-0.8%</w:t>
              </w:r>
            </w:ins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9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60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-1.5%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61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62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-8.4%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163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64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5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6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67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8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69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-0.2%</w:t>
              </w:r>
            </w:ins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0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71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-0.4%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2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73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-0.8%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174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5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6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7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78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9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80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-0.4%</w:t>
              </w:r>
            </w:ins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81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82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-1.6%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83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84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-4.9%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185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86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87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88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189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0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91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-0.6%</w:t>
              </w:r>
            </w:ins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2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93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-5.8%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94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195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-4.0%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196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97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OldTownCross</w:t>
            </w:r>
            <w:proofErr w:type="spellEnd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8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199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00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1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02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-0.9%</w:t>
              </w:r>
            </w:ins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3" w:author="kei" w:date="2012-10-11T13:00:00Z">
              <w:tcPr>
                <w:tcW w:w="11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04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-3.5%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5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06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-3.8%</w:t>
              </w:r>
            </w:ins>
          </w:p>
        </w:tc>
      </w:tr>
      <w:tr w:rsidR="00DB4CA3" w:rsidRPr="002558EA" w:rsidTr="006D0A25">
        <w:trPr>
          <w:trHeight w:val="255"/>
          <w:jc w:val="center"/>
          <w:trPrChange w:id="207" w:author="kei" w:date="2012-10-11T13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8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09" w:author="kei" w:date="2012-10-11T13:00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210" w:author="kei" w:date="2012-10-11T13:00:00Z">
              <w:tcPr>
                <w:tcW w:w="1194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-17.1%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11" w:author="kei" w:date="2012-10-11T13:00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-9.3%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12" w:author="kei" w:date="2012-10-11T13:00:00Z">
              <w:tcPr>
                <w:tcW w:w="993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13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-3.5%</w:t>
              </w:r>
            </w:ins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14" w:author="kei" w:date="2012-10-11T13:00:00Z">
              <w:tcPr>
                <w:tcW w:w="1194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15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-15.1%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6" w:author="kei" w:date="2012-10-11T13:00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17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-8.9%</w:t>
              </w:r>
            </w:ins>
          </w:p>
        </w:tc>
      </w:tr>
      <w:tr w:rsidR="00DB4CA3" w:rsidRPr="002558EA" w:rsidTr="006D0A25">
        <w:trPr>
          <w:trHeight w:val="255"/>
          <w:jc w:val="center"/>
          <w:trPrChange w:id="218" w:author="kei" w:date="2012-10-11T13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9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0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221" w:author="kei" w:date="2012-10-11T13:00:00Z">
              <w:tcPr>
                <w:tcW w:w="1194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22" w:author="kei" w:date="2012-10-11T13:00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3" w:author="kei" w:date="2012-10-11T13:00:00Z"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4" w:author="kei" w:date="2012-10-12T10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-1.1%</w:t>
              </w:r>
            </w:ins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5" w:author="kei" w:date="2012-10-11T13:00:00Z">
              <w:tcPr>
                <w:tcW w:w="1194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26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-4.7%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27" w:author="kei" w:date="2012-10-11T13:00:00Z">
              <w:tcPr>
                <w:tcW w:w="99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28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-4.3%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229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0" w:author="kei" w:date="2012-10-11T13:00:00Z">
              <w:tcPr>
                <w:tcW w:w="1409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31" w:author="kei" w:date="2012-10-11T13:00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32" w:author="kei" w:date="2012-10-11T13:00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3" w:author="kei" w:date="2012-10-12T10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100%</w:t>
              </w:r>
            </w:ins>
          </w:p>
        </w:tc>
      </w:tr>
      <w:tr w:rsidR="00DB4CA3" w:rsidRPr="002558EA" w:rsidTr="006D0A25">
        <w:trPr>
          <w:trHeight w:val="255"/>
          <w:jc w:val="center"/>
          <w:trPrChange w:id="234" w:author="kei" w:date="2012-10-11T13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5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578DD" w:rsidRDefault="00DB4CA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36" w:author="kei" w:date="2012-10-11T13:00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37" w:author="kei" w:date="2012-10-11T13:00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578DD" w:rsidRDefault="00DB4CA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38" w:author="kei" w:date="2012-10-11T13:00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39" w:author="kei" w:date="2012-10-11T13:00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578DD" w:rsidRDefault="00DB4CA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40" w:author="kei" w:date="2012-10-11T13:00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41" w:author="kei" w:date="2012-10-12T10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101%</w:t>
              </w:r>
            </w:ins>
          </w:p>
        </w:tc>
      </w:tr>
    </w:tbl>
    <w:p w:rsidR="00703E28" w:rsidRDefault="004C3884" w:rsidP="00703E28">
      <w:pPr>
        <w:pStyle w:val="ac"/>
        <w:keepNext/>
        <w:keepLines/>
        <w:rPr>
          <w:lang w:val="en-CA" w:eastAsia="ja-JP"/>
        </w:rPr>
        <w:pPrChange w:id="242" w:author="kei" w:date="2012-10-11T13:00:00Z">
          <w:pPr>
            <w:pStyle w:val="ac"/>
          </w:pPr>
        </w:pPrChange>
      </w:pPr>
      <w:moveFromRangeStart w:id="243" w:author="kei" w:date="2012-10-11T12:58:00Z" w:name="move337723663"/>
      <w:moveFrom w:id="244" w:author="kei" w:date="2012-10-11T12:58:00Z">
        <w:r w:rsidDel="006D0A25">
          <w:t xml:space="preserve">Table </w:t>
        </w:r>
        <w:r w:rsidR="00703E28" w:rsidDel="006D0A25">
          <w:fldChar w:fldCharType="begin"/>
        </w:r>
        <w:r w:rsidR="00262318" w:rsidDel="006D0A25">
          <w:instrText xml:space="preserve"> SEQ Table \* ARABIC </w:instrText>
        </w:r>
        <w:r w:rsidR="00703E28" w:rsidDel="006D0A25">
          <w:fldChar w:fldCharType="separate"/>
        </w:r>
        <w:r w:rsidDel="006D0A25">
          <w:rPr>
            <w:noProof/>
          </w:rPr>
          <w:t>2</w:t>
        </w:r>
        <w:r w:rsidR="00703E28" w:rsidDel="006D0A25">
          <w:fldChar w:fldCharType="end"/>
        </w:r>
        <w:r w:rsidDel="006D0A25">
          <w:rPr>
            <w:rFonts w:hint="eastAsia"/>
            <w:lang w:eastAsia="ja-JP"/>
          </w:rPr>
          <w:t xml:space="preserve"> Results of random access</w:t>
        </w:r>
        <w:r w:rsidRPr="00AA62B2" w:rsidDel="006D0A25">
          <w:t xml:space="preserve"> with high 10 configuration</w:t>
        </w:r>
      </w:moveFrom>
    </w:p>
    <w:moveFromRangeEnd w:id="243"/>
    <w:p w:rsidR="00703E28" w:rsidRDefault="006D0A25" w:rsidP="00703E28">
      <w:pPr>
        <w:pStyle w:val="ac"/>
        <w:keepNext/>
        <w:keepLines/>
        <w:jc w:val="center"/>
        <w:rPr>
          <w:del w:id="245" w:author="kei" w:date="2012-10-11T12:58:00Z"/>
          <w:lang w:eastAsia="ja-JP"/>
        </w:rPr>
        <w:pPrChange w:id="246" w:author="kei" w:date="2012-10-11T13:00:00Z">
          <w:pPr>
            <w:pStyle w:val="ac"/>
          </w:pPr>
        </w:pPrChange>
      </w:pPr>
      <w:moveToRangeStart w:id="247" w:author="kei" w:date="2012-10-11T12:58:00Z" w:name="move337723656"/>
      <w:moveTo w:id="248" w:author="kei" w:date="2012-10-11T12:58:00Z">
        <w:r>
          <w:t xml:space="preserve">Table </w:t>
        </w:r>
        <w:r w:rsidR="00703E28">
          <w:fldChar w:fldCharType="begin"/>
        </w:r>
        <w:r>
          <w:instrText xml:space="preserve"> SEQ Table \* ARABIC </w:instrText>
        </w:r>
        <w:r w:rsidR="00703E28">
          <w:fldChar w:fldCharType="separate"/>
        </w:r>
        <w:r>
          <w:rPr>
            <w:noProof/>
          </w:rPr>
          <w:t>3</w:t>
        </w:r>
        <w:r w:rsidR="00703E28">
          <w:fldChar w:fldCharType="end"/>
        </w:r>
        <w:r>
          <w:rPr>
            <w:rFonts w:hint="eastAsia"/>
            <w:lang w:eastAsia="ja-JP"/>
          </w:rPr>
          <w:t xml:space="preserve"> Results of low delay B</w:t>
        </w:r>
        <w:r w:rsidRPr="00AA62B2">
          <w:t xml:space="preserve"> with high 10 configuration</w:t>
        </w:r>
      </w:moveTo>
    </w:p>
    <w:moveToRangeEnd w:id="247"/>
    <w:p w:rsidR="00703E28" w:rsidRPr="00703E28" w:rsidRDefault="00703E28" w:rsidP="00703E28">
      <w:pPr>
        <w:pStyle w:val="ac"/>
        <w:keepNext/>
        <w:keepLines/>
        <w:jc w:val="center"/>
        <w:rPr>
          <w:lang w:eastAsia="ja-JP"/>
          <w:rPrChange w:id="249" w:author="kei" w:date="2012-10-11T12:58:00Z">
            <w:rPr>
              <w:lang w:val="en-CA" w:eastAsia="ja-JP"/>
            </w:rPr>
          </w:rPrChange>
        </w:rPr>
        <w:pPrChange w:id="250" w:author="kei" w:date="2012-10-11T13:00:00Z">
          <w:pPr/>
        </w:pPrChange>
      </w:pPr>
    </w:p>
    <w:tbl>
      <w:tblPr>
        <w:tblW w:w="7769" w:type="dxa"/>
        <w:jc w:val="center"/>
        <w:tblInd w:w="87" w:type="dxa"/>
        <w:tblCellMar>
          <w:left w:w="99" w:type="dxa"/>
          <w:right w:w="99" w:type="dxa"/>
        </w:tblCellMar>
        <w:tblLook w:val="04A0"/>
        <w:tblPrChange w:id="251" w:author="kei" w:date="2012-10-11T13:00:00Z">
          <w:tblPr>
            <w:tblW w:w="7769" w:type="dxa"/>
            <w:tblInd w:w="87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409"/>
        <w:gridCol w:w="1060"/>
        <w:gridCol w:w="1060"/>
        <w:gridCol w:w="1060"/>
        <w:gridCol w:w="1060"/>
        <w:gridCol w:w="1060"/>
        <w:gridCol w:w="1060"/>
        <w:tblGridChange w:id="252">
          <w:tblGrid>
            <w:gridCol w:w="1409"/>
            <w:gridCol w:w="1060"/>
            <w:gridCol w:w="1060"/>
            <w:gridCol w:w="1060"/>
            <w:gridCol w:w="1060"/>
            <w:gridCol w:w="1060"/>
            <w:gridCol w:w="1060"/>
          </w:tblGrid>
        </w:tblGridChange>
      </w:tblGrid>
      <w:tr w:rsidR="002558EA" w:rsidRPr="002558EA" w:rsidTr="006D0A25">
        <w:trPr>
          <w:trHeight w:val="240"/>
          <w:jc w:val="center"/>
          <w:trPrChange w:id="253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4" w:author="kei" w:date="2012-10-11T13:00:00Z">
              <w:tcPr>
                <w:tcW w:w="140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55" w:author="kei" w:date="2012-10-11T13:00:00Z">
              <w:tcPr>
                <w:tcW w:w="318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Low delay B HE10 (</w:t>
            </w:r>
            <w:r w:rsidR="002558EA" w:rsidRPr="002558E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YUV422</w:t>
            </w: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56" w:author="kei" w:date="2012-10-11T13:00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0B591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Low delay B HE10 (</w:t>
            </w:r>
            <w:r w:rsidR="002558EA" w:rsidRPr="002558E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YUV444</w:t>
            </w: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)</w:t>
            </w:r>
          </w:p>
        </w:tc>
      </w:tr>
      <w:tr w:rsidR="002558EA" w:rsidRPr="002558EA" w:rsidTr="006D0A25">
        <w:trPr>
          <w:trHeight w:val="255"/>
          <w:jc w:val="center"/>
          <w:trPrChange w:id="257" w:author="kei" w:date="2012-10-11T13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8" w:author="kei" w:date="2012-10-11T13:00:00Z">
              <w:tcPr>
                <w:tcW w:w="140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9" w:author="kei" w:date="2012-10-11T13:00:00Z">
              <w:tcPr>
                <w:tcW w:w="106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0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1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2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3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4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DB4CA3" w:rsidRPr="002558EA" w:rsidTr="006D0A25">
        <w:trPr>
          <w:trHeight w:val="240"/>
          <w:jc w:val="center"/>
          <w:trPrChange w:id="265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6" w:author="kei" w:date="2012-10-11T13:00:00Z">
              <w:tcPr>
                <w:tcW w:w="1409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7" w:author="kei" w:date="2012-10-11T13:00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8" w:author="kei" w:date="2012-10-11T13:00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9" w:author="kei" w:date="2012-10-11T13:00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0" w:author="kei" w:date="2012-10-11T13:00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71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-0.2%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2" w:author="kei" w:date="2012-10-11T13:00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73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-0.9%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74" w:author="kei" w:date="2012-10-11T13:00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75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-0.5%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276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77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Parkscene</w:t>
            </w:r>
            <w:proofErr w:type="spellEnd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8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9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0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1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82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3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84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5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86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-0.4%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287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8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9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0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291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2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93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-0.1%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4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95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0.0%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96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297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-5.5%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298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99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0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1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02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3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04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-0.1%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5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06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-0.1%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07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08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-0.2%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309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0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1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2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3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4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15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-0.2%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6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17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-0.9%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8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19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-2.5%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320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1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2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3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4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5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26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-0.1%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7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28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-1.9%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9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30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-1.1%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331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32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OldTownCross</w:t>
            </w:r>
            <w:proofErr w:type="spellEnd"/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3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4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35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6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37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-0.1%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8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39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0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41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-0.6%</w:t>
              </w:r>
            </w:ins>
          </w:p>
        </w:tc>
      </w:tr>
      <w:tr w:rsidR="00DB4CA3" w:rsidRPr="002558EA" w:rsidTr="006D0A25">
        <w:trPr>
          <w:trHeight w:val="255"/>
          <w:jc w:val="center"/>
          <w:trPrChange w:id="342" w:author="kei" w:date="2012-10-11T13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3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44" w:author="kei" w:date="2012-10-11T13:00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345" w:author="kei" w:date="2012-10-11T13:00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346" w:author="kei" w:date="2012-10-11T13:00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47" w:author="kei" w:date="2012-10-11T13:00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48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-1.2%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49" w:author="kei" w:date="2012-10-11T13:00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50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-6.7%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1" w:author="kei" w:date="2012-10-11T13:00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Default="00DB4CA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52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-4.3%</w:t>
              </w:r>
            </w:ins>
          </w:p>
        </w:tc>
      </w:tr>
      <w:tr w:rsidR="00DB4CA3" w:rsidRPr="002558EA" w:rsidTr="006D0A25">
        <w:trPr>
          <w:trHeight w:val="255"/>
          <w:jc w:val="center"/>
          <w:trPrChange w:id="353" w:author="kei" w:date="2012-10-11T13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4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5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6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7" w:author="kei" w:date="2012-10-11T13:00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8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9" w:author="kei" w:date="2012-10-12T10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0" w:author="kei" w:date="2012-10-11T13:00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1" w:author="kei" w:date="2012-10-12T10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-1.5%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2" w:author="kei" w:date="2012-10-11T13:00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ins w:id="363" w:author="kei" w:date="2012-10-12T10:06:00Z">
              <w:r>
                <w:rPr>
                  <w:rFonts w:ascii="Arial" w:hAnsi="Arial" w:cs="Arial"/>
                  <w:sz w:val="18"/>
                  <w:szCs w:val="18"/>
                </w:rPr>
                <w:t>-1.9%</w:t>
              </w:r>
            </w:ins>
          </w:p>
        </w:tc>
      </w:tr>
      <w:tr w:rsidR="00DB4CA3" w:rsidRPr="002558EA" w:rsidTr="006D0A25">
        <w:trPr>
          <w:trHeight w:val="240"/>
          <w:jc w:val="center"/>
          <w:trPrChange w:id="364" w:author="kei" w:date="2012-10-11T13:00:00Z">
            <w:trPr>
              <w:trHeight w:val="240"/>
            </w:trPr>
          </w:trPrChange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5" w:author="kei" w:date="2012-10-11T13:00:00Z">
              <w:tcPr>
                <w:tcW w:w="1409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66" w:author="kei" w:date="2012-10-11T13:00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67" w:author="kei" w:date="2012-10-11T13:00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DB4CA3" w:rsidRPr="002558EA" w:rsidRDefault="00DB4CA3" w:rsidP="002558E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8" w:author="kei" w:date="2012-10-12T10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100%</w:t>
              </w:r>
            </w:ins>
          </w:p>
        </w:tc>
      </w:tr>
      <w:tr w:rsidR="00DB4CA3" w:rsidRPr="002558EA" w:rsidTr="006D0A25">
        <w:trPr>
          <w:trHeight w:val="255"/>
          <w:jc w:val="center"/>
          <w:trPrChange w:id="369" w:author="kei" w:date="2012-10-11T13:00:00Z">
            <w:trPr>
              <w:trHeight w:val="255"/>
            </w:trPr>
          </w:trPrChange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70" w:author="kei" w:date="2012-10-11T13:00:00Z">
              <w:tcPr>
                <w:tcW w:w="1409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578DD" w:rsidRDefault="00DB4CA3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71" w:author="kei" w:date="2012-10-11T13:00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72" w:author="kei" w:date="2012-10-11T13:00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578DD" w:rsidRDefault="00DB4CA3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73" w:author="kei" w:date="2012-10-11T13:00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2558E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74" w:author="kei" w:date="2012-10-11T13:00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578DD" w:rsidRDefault="00DB4CA3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75" w:author="kei" w:date="2012-10-11T13:00:00Z">
                <w:pPr>
                  <w:keepNext/>
                  <w:keepLines/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76" w:author="kei" w:date="2012-10-12T10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101%</w:t>
              </w:r>
            </w:ins>
          </w:p>
        </w:tc>
      </w:tr>
    </w:tbl>
    <w:p w:rsidR="00703E28" w:rsidRPr="00703E28" w:rsidRDefault="004B6075" w:rsidP="00703E28">
      <w:pPr>
        <w:keepNext/>
        <w:rPr>
          <w:ins w:id="377" w:author="kei" w:date="2012-10-11T13:02:00Z"/>
          <w:lang w:val="en-CA" w:eastAsia="ja-JP"/>
          <w:rPrChange w:id="378" w:author="kei" w:date="2012-10-11T13:02:00Z">
            <w:rPr>
              <w:ins w:id="379" w:author="kei" w:date="2012-10-11T13:02:00Z"/>
              <w:lang w:eastAsia="ja-JP"/>
            </w:rPr>
          </w:rPrChange>
        </w:rPr>
        <w:pPrChange w:id="380" w:author="kei" w:date="2012-10-11T13:02:00Z">
          <w:pPr/>
        </w:pPrChange>
      </w:pPr>
      <w:ins w:id="381" w:author="kei" w:date="2012-10-11T13:02:00Z">
        <w:r>
          <w:rPr>
            <w:rFonts w:hint="eastAsia"/>
            <w:lang w:val="en-CA" w:eastAsia="ja-JP"/>
          </w:rPr>
          <w:lastRenderedPageBreak/>
          <w:t>Following table shows the summary of BD-rate for additional RGB444 sequences, which are obtained from VQEG web site.</w:t>
        </w:r>
      </w:ins>
    </w:p>
    <w:p w:rsidR="00703E28" w:rsidRDefault="004B6075" w:rsidP="00703E28">
      <w:pPr>
        <w:pStyle w:val="ac"/>
        <w:keepNext/>
        <w:keepLines/>
        <w:jc w:val="center"/>
        <w:rPr>
          <w:lang w:eastAsia="ja-JP"/>
        </w:rPr>
        <w:pPrChange w:id="382" w:author="kei" w:date="2012-10-11T13:00:00Z">
          <w:pPr>
            <w:pStyle w:val="ac"/>
          </w:pPr>
        </w:pPrChange>
      </w:pPr>
      <w:ins w:id="383" w:author="kei" w:date="2012-10-11T13:01:00Z">
        <w:r>
          <w:t xml:space="preserve">Table </w:t>
        </w:r>
        <w:r w:rsidR="00703E28">
          <w:fldChar w:fldCharType="begin"/>
        </w:r>
        <w:r>
          <w:instrText xml:space="preserve"> SEQ Table \* ARABIC </w:instrText>
        </w:r>
        <w:r w:rsidR="00703E28">
          <w:fldChar w:fldCharType="separate"/>
        </w:r>
        <w:r>
          <w:rPr>
            <w:noProof/>
          </w:rPr>
          <w:t>4</w:t>
        </w:r>
        <w:r w:rsidR="00703E28">
          <w:fldChar w:fldCharType="end"/>
        </w:r>
        <w:r>
          <w:rPr>
            <w:rFonts w:hint="eastAsia"/>
            <w:lang w:eastAsia="ja-JP"/>
          </w:rPr>
          <w:t xml:space="preserve"> Results of RGB444 sequences</w:t>
        </w:r>
      </w:ins>
      <w:moveFromRangeStart w:id="384" w:author="kei" w:date="2012-10-11T12:58:00Z" w:name="move337723656"/>
      <w:moveFrom w:id="385" w:author="kei" w:date="2012-10-11T12:58:00Z">
        <w:r w:rsidR="004C3884" w:rsidDel="006D0A25">
          <w:t xml:space="preserve">Table </w:t>
        </w:r>
        <w:r w:rsidR="00703E28" w:rsidDel="006D0A25">
          <w:fldChar w:fldCharType="begin"/>
        </w:r>
        <w:r w:rsidR="00262318" w:rsidDel="006D0A25">
          <w:instrText xml:space="preserve"> SEQ Table \* ARABIC </w:instrText>
        </w:r>
        <w:r w:rsidR="00703E28" w:rsidDel="006D0A25">
          <w:fldChar w:fldCharType="separate"/>
        </w:r>
        <w:r w:rsidR="004C3884" w:rsidDel="006D0A25">
          <w:rPr>
            <w:noProof/>
          </w:rPr>
          <w:t>3</w:t>
        </w:r>
        <w:r w:rsidR="00703E28" w:rsidDel="006D0A25">
          <w:fldChar w:fldCharType="end"/>
        </w:r>
        <w:r w:rsidR="004C3884" w:rsidDel="006D0A25">
          <w:rPr>
            <w:rFonts w:hint="eastAsia"/>
            <w:lang w:eastAsia="ja-JP"/>
          </w:rPr>
          <w:t xml:space="preserve"> Results of low delay B</w:t>
        </w:r>
        <w:r w:rsidR="004C3884" w:rsidRPr="00AA62B2" w:rsidDel="006D0A25">
          <w:t xml:space="preserve"> with high 10 configuration</w:t>
        </w:r>
      </w:moveFrom>
    </w:p>
    <w:moveFromRangeEnd w:id="384"/>
    <w:p w:rsidR="00703E28" w:rsidRDefault="00703E28" w:rsidP="00703E28">
      <w:pPr>
        <w:pStyle w:val="ac"/>
        <w:keepNext/>
        <w:keepLines/>
        <w:jc w:val="center"/>
        <w:rPr>
          <w:ins w:id="386" w:author="kei" w:date="2012-10-11T12:58:00Z"/>
          <w:lang w:val="en-CA" w:eastAsia="ja-JP"/>
        </w:rPr>
        <w:pPrChange w:id="387" w:author="kei" w:date="2012-10-11T13:00:00Z">
          <w:pPr/>
        </w:pPrChange>
      </w:pPr>
    </w:p>
    <w:tbl>
      <w:tblPr>
        <w:tblW w:w="8580" w:type="dxa"/>
        <w:jc w:val="center"/>
        <w:tblInd w:w="84" w:type="dxa"/>
        <w:tblCellMar>
          <w:left w:w="99" w:type="dxa"/>
          <w:right w:w="99" w:type="dxa"/>
        </w:tblCellMar>
        <w:tblLook w:val="04A0"/>
        <w:tblPrChange w:id="388" w:author="kei" w:date="2012-10-11T13:00:00Z">
          <w:tblPr>
            <w:tblW w:w="8580" w:type="dxa"/>
            <w:tblInd w:w="84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389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tblGridChange w:id="389">
          <w:tblGrid>
            <w:gridCol w:w="84"/>
            <w:gridCol w:w="1305"/>
            <w:gridCol w:w="84"/>
            <w:gridCol w:w="716"/>
            <w:gridCol w:w="84"/>
            <w:gridCol w:w="716"/>
            <w:gridCol w:w="84"/>
            <w:gridCol w:w="716"/>
            <w:gridCol w:w="84"/>
            <w:gridCol w:w="716"/>
            <w:gridCol w:w="84"/>
            <w:gridCol w:w="716"/>
            <w:gridCol w:w="84"/>
            <w:gridCol w:w="716"/>
            <w:gridCol w:w="84"/>
            <w:gridCol w:w="716"/>
            <w:gridCol w:w="84"/>
            <w:gridCol w:w="716"/>
            <w:gridCol w:w="84"/>
            <w:gridCol w:w="716"/>
            <w:gridCol w:w="84"/>
          </w:tblGrid>
        </w:tblGridChange>
      </w:tblGrid>
      <w:tr w:rsidR="006D0A25" w:rsidRPr="006D0A25" w:rsidTr="006D0A25">
        <w:trPr>
          <w:trHeight w:val="240"/>
          <w:jc w:val="center"/>
          <w:ins w:id="390" w:author="kei" w:date="2012-10-11T12:58:00Z"/>
          <w:trPrChange w:id="391" w:author="kei" w:date="2012-10-11T13:00:00Z">
            <w:trPr>
              <w:gridAfter w:val="0"/>
              <w:trHeight w:val="240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92" w:author="kei" w:date="2012-10-11T13:00:00Z">
              <w:tcPr>
                <w:tcW w:w="138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703E28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93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94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95" w:author="kei" w:date="2012-10-11T13:00:00Z">
              <w:tcPr>
                <w:tcW w:w="2400" w:type="dxa"/>
                <w:gridSpan w:val="6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6" w:author="kei" w:date="2012-10-11T12:58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39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98" w:author="kei" w:date="2012-10-11T12:58:00Z">
              <w:r w:rsidRPr="006D0A25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All Intra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99" w:author="kei" w:date="2012-10-11T13:00:00Z">
              <w:tcPr>
                <w:tcW w:w="2400" w:type="dxa"/>
                <w:gridSpan w:val="6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0" w:author="kei" w:date="2012-10-11T12:58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40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02" w:author="kei" w:date="2012-10-11T12:58:00Z">
              <w:r w:rsidRPr="006D0A25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Random Access HE10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03" w:author="kei" w:date="2012-10-11T13:00:00Z">
              <w:tcPr>
                <w:tcW w:w="2400" w:type="dxa"/>
                <w:gridSpan w:val="6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4" w:author="kei" w:date="2012-10-11T12:58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40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06" w:author="kei" w:date="2012-10-11T12:58:00Z">
              <w:r w:rsidRPr="006D0A25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Low delay B HE10</w:t>
              </w:r>
            </w:ins>
          </w:p>
        </w:tc>
      </w:tr>
      <w:tr w:rsidR="006D0A25" w:rsidRPr="006D0A25" w:rsidTr="006D0A25">
        <w:trPr>
          <w:trHeight w:val="255"/>
          <w:jc w:val="center"/>
          <w:ins w:id="407" w:author="kei" w:date="2012-10-11T12:58:00Z"/>
          <w:trPrChange w:id="408" w:author="kei" w:date="2012-10-11T13:00:00Z">
            <w:trPr>
              <w:gridAfter w:val="0"/>
              <w:trHeight w:val="255"/>
            </w:trPr>
          </w:trPrChange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09" w:author="kei" w:date="2012-10-11T13:00:00Z">
              <w:tcPr>
                <w:tcW w:w="138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703E28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10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1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12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3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14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15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16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7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18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19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20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1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22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23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24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5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26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27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28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9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30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31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32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3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34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35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36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7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38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39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40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1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42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43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44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5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46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47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</w:tr>
      <w:tr w:rsidR="006D0A25" w:rsidRPr="006D0A25" w:rsidTr="006D0A25">
        <w:trPr>
          <w:trHeight w:val="240"/>
          <w:jc w:val="center"/>
          <w:ins w:id="448" w:author="kei" w:date="2012-10-11T12:58:00Z"/>
          <w:trPrChange w:id="449" w:author="kei" w:date="2012-10-11T13:00:00Z">
            <w:trPr>
              <w:gridAfter w:val="0"/>
              <w:trHeight w:val="24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50" w:author="kei" w:date="2012-10-11T13:00:00Z">
              <w:tcPr>
                <w:tcW w:w="138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51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52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453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CrowdRun</w:t>
              </w:r>
              <w:proofErr w:type="spellEnd"/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54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5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56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57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-15.8%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58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9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60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61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-13.8%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62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3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64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65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-14.4%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66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7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68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69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-7.0%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470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1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72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73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474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5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76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77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-6.2%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78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9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80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81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-2.9%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82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3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84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85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-2.0%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86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7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88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89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-2.1%</w:t>
              </w:r>
            </w:ins>
          </w:p>
        </w:tc>
      </w:tr>
      <w:tr w:rsidR="00DB4CA3" w:rsidRPr="006D0A25" w:rsidTr="006D0A25">
        <w:trPr>
          <w:trHeight w:val="240"/>
          <w:jc w:val="center"/>
          <w:ins w:id="490" w:author="kei" w:date="2012-10-11T12:58:00Z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91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92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493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ParkJoy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4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9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96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7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498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499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-7.7%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0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0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02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-8.3%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3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04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05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6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0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08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9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10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11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-8.7%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2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1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14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5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16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17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8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1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20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-5.0%</w:t>
              </w:r>
            </w:ins>
          </w:p>
        </w:tc>
      </w:tr>
      <w:tr w:rsidR="006D0A25" w:rsidRPr="006D0A25" w:rsidTr="006D0A25">
        <w:trPr>
          <w:trHeight w:val="240"/>
          <w:jc w:val="center"/>
          <w:ins w:id="521" w:author="kei" w:date="2012-10-11T12:58:00Z"/>
          <w:trPrChange w:id="522" w:author="kei" w:date="2012-10-11T13:00:00Z">
            <w:trPr>
              <w:gridAfter w:val="0"/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23" w:author="kei" w:date="2012-10-11T13:00:00Z">
              <w:tcPr>
                <w:tcW w:w="138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24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2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526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DucksTakeOff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27" w:author="kei" w:date="2012-10-11T13:00:00Z">
              <w:tcPr>
                <w:tcW w:w="8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8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2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30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-9.3%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31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2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3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34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35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6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3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38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-8.9%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39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0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4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42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43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4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4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46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-3.5%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47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8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4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50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-2.3%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1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2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5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54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5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6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5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58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59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0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6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62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-0.4%</w:t>
              </w:r>
            </w:ins>
          </w:p>
        </w:tc>
      </w:tr>
      <w:tr w:rsidR="006D0A25" w:rsidRPr="006D0A25" w:rsidTr="006D0A25">
        <w:trPr>
          <w:trHeight w:val="240"/>
          <w:jc w:val="center"/>
          <w:ins w:id="563" w:author="kei" w:date="2012-10-11T12:58:00Z"/>
          <w:trPrChange w:id="564" w:author="kei" w:date="2012-10-11T13:00:00Z">
            <w:trPr>
              <w:gridAfter w:val="0"/>
              <w:trHeight w:val="24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65" w:author="kei" w:date="2012-10-11T13:00:00Z">
              <w:tcPr>
                <w:tcW w:w="138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66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6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568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InToTree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69" w:author="kei" w:date="2012-10-11T13:00:00Z">
              <w:tcPr>
                <w:tcW w:w="8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0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7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72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-5.6%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73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4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7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76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-6.8%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577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8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7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80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-6.1%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81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2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8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84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85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6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8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88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89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0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9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92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-1.0%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93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4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9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596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97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8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59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00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01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2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0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04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-0.2%</w:t>
              </w:r>
            </w:ins>
          </w:p>
        </w:tc>
      </w:tr>
      <w:tr w:rsidR="006D0A25" w:rsidRPr="006D0A25" w:rsidTr="006D0A25">
        <w:trPr>
          <w:trHeight w:val="255"/>
          <w:jc w:val="center"/>
          <w:ins w:id="605" w:author="kei" w:date="2012-10-11T12:58:00Z"/>
          <w:trPrChange w:id="606" w:author="kei" w:date="2012-10-11T13:00:00Z">
            <w:trPr>
              <w:gridAfter w:val="0"/>
              <w:trHeight w:val="255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07" w:author="kei" w:date="2012-10-11T13:00:00Z">
              <w:tcPr>
                <w:tcW w:w="138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08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0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proofErr w:type="spellStart"/>
            <w:ins w:id="610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OldTownCross</w:t>
              </w:r>
              <w:proofErr w:type="spellEnd"/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11" w:author="kei" w:date="2012-10-11T13:00:00Z">
              <w:tcPr>
                <w:tcW w:w="8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2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1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14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-13.1%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15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6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1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18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-12.1%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19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0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2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22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-12.2%</w:t>
              </w:r>
            </w:ins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23" w:author="kei" w:date="2012-10-11T13:00:00Z">
              <w:tcPr>
                <w:tcW w:w="800" w:type="dxa"/>
                <w:gridSpan w:val="2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4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2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26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27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8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2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30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31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2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3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34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-5.4%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35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6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3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38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-2.7%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39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0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4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42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-1.9%</w:t>
              </w:r>
            </w:ins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43" w:author="kei" w:date="2012-10-11T13:00:00Z">
              <w:tcPr>
                <w:tcW w:w="800" w:type="dxa"/>
                <w:gridSpan w:val="2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4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4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46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-1.8%</w:t>
              </w:r>
            </w:ins>
          </w:p>
        </w:tc>
      </w:tr>
      <w:tr w:rsidR="006D0A25" w:rsidRPr="006D0A25" w:rsidTr="006D0A25">
        <w:trPr>
          <w:trHeight w:val="255"/>
          <w:jc w:val="center"/>
          <w:ins w:id="647" w:author="kei" w:date="2012-10-11T12:58:00Z"/>
          <w:trPrChange w:id="648" w:author="kei" w:date="2012-10-11T13:00:00Z">
            <w:trPr>
              <w:gridAfter w:val="0"/>
              <w:trHeight w:val="255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49" w:author="kei" w:date="2012-10-11T13:00:00Z">
              <w:tcPr>
                <w:tcW w:w="138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50" w:author="kei" w:date="2012-10-11T12:58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65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652" w:author="kei" w:date="2012-10-11T12:58:00Z">
              <w:r w:rsidRPr="006D0A25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Overall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53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4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5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56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  <w:tcPrChange w:id="657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8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5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60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-10.2%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61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2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6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64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-10.0%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65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6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6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68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-5.0%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669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0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7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72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-4.3%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  <w:tcPrChange w:id="673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4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7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76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-4.7%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77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8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79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80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-2.5%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81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2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8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84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-1.7%</w:t>
              </w:r>
            </w:ins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85" w:author="kei" w:date="2012-10-11T13:00:00Z">
              <w:tcPr>
                <w:tcW w:w="800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6" w:author="kei" w:date="2012-10-11T12:58:00Z"/>
                <w:rFonts w:ascii="Arial" w:eastAsia="ＭＳ Ｐゴシック" w:hAnsi="Arial" w:cs="Arial"/>
                <w:sz w:val="18"/>
                <w:szCs w:val="18"/>
                <w:lang w:eastAsia="ja-JP"/>
              </w:rPr>
              <w:pPrChange w:id="68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88" w:author="kei" w:date="2012-10-11T12:58:00Z">
              <w:r w:rsidRPr="006D0A25">
                <w:rPr>
                  <w:rFonts w:ascii="Arial" w:eastAsia="ＭＳ Ｐゴシック" w:hAnsi="Arial" w:cs="Arial"/>
                  <w:sz w:val="18"/>
                  <w:szCs w:val="18"/>
                  <w:lang w:eastAsia="ja-JP"/>
                </w:rPr>
                <w:t>-1.9%</w:t>
              </w:r>
            </w:ins>
          </w:p>
        </w:tc>
      </w:tr>
      <w:tr w:rsidR="006D0A25" w:rsidRPr="006D0A25" w:rsidTr="006D0A25">
        <w:trPr>
          <w:trHeight w:val="270"/>
          <w:jc w:val="center"/>
          <w:ins w:id="689" w:author="kei" w:date="2012-10-11T12:58:00Z"/>
          <w:trPrChange w:id="690" w:author="kei" w:date="2012-10-11T13:00:00Z">
            <w:trPr>
              <w:gridAfter w:val="0"/>
              <w:trHeight w:val="270"/>
            </w:trPr>
          </w:trPrChange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91" w:author="kei" w:date="2012-10-11T13:00:00Z">
              <w:tcPr>
                <w:tcW w:w="138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92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93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694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Enc Time[%]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695" w:author="kei" w:date="2012-10-11T13:00:00Z">
              <w:tcPr>
                <w:tcW w:w="2400" w:type="dxa"/>
                <w:gridSpan w:val="6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6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97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698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107%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699" w:author="kei" w:date="2012-10-11T13:00:00Z">
              <w:tcPr>
                <w:tcW w:w="2400" w:type="dxa"/>
                <w:gridSpan w:val="6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0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01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02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101%</w:t>
              </w:r>
            </w:ins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03" w:author="kei" w:date="2012-10-11T13:00:00Z">
              <w:tcPr>
                <w:tcW w:w="2400" w:type="dxa"/>
                <w:gridSpan w:val="6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03E28" w:rsidRDefault="006D0A25" w:rsidP="00703E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4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05" w:author="kei" w:date="2012-10-11T13:00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06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101%</w:t>
              </w:r>
            </w:ins>
          </w:p>
        </w:tc>
      </w:tr>
      <w:tr w:rsidR="006D0A25" w:rsidRPr="006D0A25" w:rsidTr="006D0A25">
        <w:trPr>
          <w:trHeight w:val="270"/>
          <w:jc w:val="center"/>
          <w:ins w:id="707" w:author="kei" w:date="2012-10-11T12:58:00Z"/>
          <w:trPrChange w:id="708" w:author="kei" w:date="2012-10-11T13:00:00Z">
            <w:trPr>
              <w:gridAfter w:val="0"/>
              <w:trHeight w:val="270"/>
            </w:trPr>
          </w:trPrChange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09" w:author="kei" w:date="2012-10-11T13:00:00Z">
              <w:tcPr>
                <w:tcW w:w="1380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D0A25" w:rsidRPr="006D0A25" w:rsidRDefault="006D0A25" w:rsidP="006D0A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10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1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12" w:author="kei" w:date="2012-10-11T13:00:00Z">
              <w:tcPr>
                <w:tcW w:w="2400" w:type="dxa"/>
                <w:gridSpan w:val="6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D0A25" w:rsidRPr="006D0A25" w:rsidRDefault="006D0A25" w:rsidP="006D0A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3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4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98%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15" w:author="kei" w:date="2012-10-11T13:00:00Z">
              <w:tcPr>
                <w:tcW w:w="2400" w:type="dxa"/>
                <w:gridSpan w:val="6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D0A25" w:rsidRPr="006D0A25" w:rsidRDefault="006D0A25" w:rsidP="006D0A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6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7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99%</w:t>
              </w:r>
            </w:ins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18" w:author="kei" w:date="2012-10-11T13:00:00Z">
              <w:tcPr>
                <w:tcW w:w="2400" w:type="dxa"/>
                <w:gridSpan w:val="6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D0A25" w:rsidRPr="006D0A25" w:rsidRDefault="006D0A25" w:rsidP="006D0A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9" w:author="kei" w:date="2012-10-11T12:5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20" w:author="kei" w:date="2012-10-11T12:58:00Z">
              <w:r w:rsidRPr="006D0A25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99%</w:t>
              </w:r>
            </w:ins>
          </w:p>
        </w:tc>
      </w:tr>
    </w:tbl>
    <w:p w:rsidR="006D0A25" w:rsidRDefault="006D0A25" w:rsidP="006B38FC">
      <w:pPr>
        <w:rPr>
          <w:lang w:val="en-CA" w:eastAsia="ja-JP"/>
        </w:rPr>
      </w:pPr>
    </w:p>
    <w:p w:rsidR="00D34B4F" w:rsidRPr="00D67D79" w:rsidRDefault="00D34B4F" w:rsidP="00D34B4F">
      <w:pPr>
        <w:pStyle w:val="1"/>
        <w:ind w:left="432" w:hanging="432"/>
        <w:rPr>
          <w:rFonts w:eastAsia="ＭＳ 明朝"/>
        </w:rPr>
      </w:pPr>
      <w:r w:rsidRPr="00D67D79">
        <w:rPr>
          <w:rFonts w:eastAsia="ＭＳ 明朝"/>
        </w:rPr>
        <w:t>Conclusion</w:t>
      </w:r>
    </w:p>
    <w:p w:rsidR="000A63FF" w:rsidRDefault="000A63FF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proposed the inter-plan intra coding based on residual </w:t>
      </w:r>
      <w:r w:rsidR="00BA3D01">
        <w:rPr>
          <w:rFonts w:hint="eastAsia"/>
          <w:lang w:val="en-CA" w:eastAsia="ja-JP"/>
        </w:rPr>
        <w:t>signal</w:t>
      </w:r>
      <w:r>
        <w:rPr>
          <w:rFonts w:hint="eastAsia"/>
          <w:lang w:val="en-CA" w:eastAsia="ja-JP"/>
        </w:rPr>
        <w:t>s.</w:t>
      </w:r>
    </w:p>
    <w:p w:rsidR="00B83883" w:rsidRDefault="00B83883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t>Experimental results show</w:t>
      </w:r>
      <w:r w:rsidR="009C75BE">
        <w:rPr>
          <w:rFonts w:hint="eastAsia"/>
          <w:lang w:val="en-CA" w:eastAsia="ja-JP"/>
        </w:rPr>
        <w:t>ed</w:t>
      </w:r>
      <w:r>
        <w:rPr>
          <w:rFonts w:hint="eastAsia"/>
          <w:lang w:val="en-CA" w:eastAsia="ja-JP"/>
        </w:rPr>
        <w:t xml:space="preserve"> tha</w:t>
      </w:r>
      <w:r w:rsidR="000A63FF">
        <w:rPr>
          <w:rFonts w:hint="eastAsia"/>
          <w:lang w:val="en-CA" w:eastAsia="ja-JP"/>
        </w:rPr>
        <w:t>t the proposed method achieve</w:t>
      </w:r>
      <w:r w:rsidR="009C75BE">
        <w:rPr>
          <w:rFonts w:hint="eastAsia"/>
          <w:lang w:val="en-CA" w:eastAsia="ja-JP"/>
        </w:rPr>
        <w:t>d</w:t>
      </w:r>
      <w:r w:rsidR="000A63FF">
        <w:rPr>
          <w:rFonts w:hint="eastAsia"/>
          <w:lang w:val="en-CA" w:eastAsia="ja-JP"/>
        </w:rPr>
        <w:t xml:space="preserve"> 1.5%, 4.7%, and 3.9</w:t>
      </w:r>
      <w:r>
        <w:rPr>
          <w:rFonts w:hint="eastAsia"/>
          <w:lang w:val="en-CA" w:eastAsia="ja-JP"/>
        </w:rPr>
        <w:t xml:space="preserve">% BD-rate reduction respectively for </w:t>
      </w:r>
      <w:r w:rsidR="000A63FF">
        <w:rPr>
          <w:rFonts w:hint="eastAsia"/>
          <w:lang w:val="en-CA" w:eastAsia="ja-JP"/>
        </w:rPr>
        <w:t xml:space="preserve">Y, U, and V of </w:t>
      </w:r>
      <w:r>
        <w:rPr>
          <w:rFonts w:hint="eastAsia"/>
          <w:lang w:val="en-CA" w:eastAsia="ja-JP"/>
        </w:rPr>
        <w:t xml:space="preserve">all intra </w:t>
      </w:r>
      <w:proofErr w:type="gramStart"/>
      <w:r w:rsidR="000A63FF">
        <w:rPr>
          <w:rFonts w:hint="eastAsia"/>
          <w:lang w:val="en-CA" w:eastAsia="ja-JP"/>
        </w:rPr>
        <w:t>configuration</w:t>
      </w:r>
      <w:proofErr w:type="gramEnd"/>
      <w:r w:rsidR="000A63FF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with HE10 for YUV422 </w:t>
      </w:r>
      <w:r w:rsidR="000A63FF">
        <w:rPr>
          <w:rFonts w:hint="eastAsia"/>
          <w:lang w:val="en-CA" w:eastAsia="ja-JP"/>
        </w:rPr>
        <w:t xml:space="preserve">sequences. The BD-rate gain </w:t>
      </w:r>
      <w:r w:rsidR="009C75BE">
        <w:rPr>
          <w:rFonts w:hint="eastAsia"/>
          <w:lang w:val="en-CA" w:eastAsia="ja-JP"/>
        </w:rPr>
        <w:t>was</w:t>
      </w:r>
      <w:r w:rsidR="000A63FF">
        <w:rPr>
          <w:rFonts w:hint="eastAsia"/>
          <w:lang w:val="en-CA" w:eastAsia="ja-JP"/>
        </w:rPr>
        <w:t xml:space="preserve"> 2.5%, 4.1</w:t>
      </w:r>
      <w:r>
        <w:rPr>
          <w:rFonts w:hint="eastAsia"/>
          <w:lang w:val="en-CA" w:eastAsia="ja-JP"/>
        </w:rPr>
        <w:t>%, and 4</w:t>
      </w:r>
      <w:r w:rsidR="000A63FF">
        <w:rPr>
          <w:rFonts w:hint="eastAsia"/>
          <w:lang w:val="en-CA" w:eastAsia="ja-JP"/>
        </w:rPr>
        <w:t>.6</w:t>
      </w:r>
      <w:r>
        <w:rPr>
          <w:rFonts w:hint="eastAsia"/>
          <w:lang w:val="en-CA" w:eastAsia="ja-JP"/>
        </w:rPr>
        <w:t xml:space="preserve">% for </w:t>
      </w:r>
      <w:r w:rsidR="000A63FF">
        <w:rPr>
          <w:rFonts w:hint="eastAsia"/>
          <w:lang w:val="en-CA" w:eastAsia="ja-JP"/>
        </w:rPr>
        <w:t xml:space="preserve">Y, U, and V of </w:t>
      </w:r>
      <w:r>
        <w:rPr>
          <w:rFonts w:hint="eastAsia"/>
          <w:lang w:val="en-CA" w:eastAsia="ja-JP"/>
        </w:rPr>
        <w:t xml:space="preserve">all intra </w:t>
      </w:r>
      <w:proofErr w:type="gramStart"/>
      <w:r>
        <w:rPr>
          <w:rFonts w:hint="eastAsia"/>
          <w:lang w:val="en-CA" w:eastAsia="ja-JP"/>
        </w:rPr>
        <w:t>configuration</w:t>
      </w:r>
      <w:proofErr w:type="gramEnd"/>
      <w:r>
        <w:rPr>
          <w:rFonts w:hint="eastAsia"/>
          <w:lang w:val="en-CA" w:eastAsia="ja-JP"/>
        </w:rPr>
        <w:t xml:space="preserve"> with HE10 for YUV444 sequences.</w:t>
      </w:r>
    </w:p>
    <w:p w:rsidR="00B83883" w:rsidRPr="009B52D1" w:rsidRDefault="00B83883" w:rsidP="006B38F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Since the </w:t>
      </w:r>
      <w:r w:rsidR="000A63FF">
        <w:rPr>
          <w:rFonts w:hint="eastAsia"/>
          <w:lang w:val="en-CA" w:eastAsia="ja-JP"/>
        </w:rPr>
        <w:t>inter-plane intra coding</w:t>
      </w:r>
      <w:r>
        <w:rPr>
          <w:rFonts w:hint="eastAsia"/>
          <w:lang w:val="en-CA" w:eastAsia="ja-JP"/>
        </w:rPr>
        <w:t xml:space="preserve"> </w:t>
      </w:r>
      <w:r w:rsidR="00C91002">
        <w:rPr>
          <w:rFonts w:hint="eastAsia"/>
          <w:lang w:val="en-CA" w:eastAsia="ja-JP"/>
        </w:rPr>
        <w:t>method</w:t>
      </w:r>
      <w:r>
        <w:rPr>
          <w:rFonts w:hint="eastAsia"/>
          <w:lang w:val="en-CA" w:eastAsia="ja-JP"/>
        </w:rPr>
        <w:t xml:space="preserve"> achieves solid coding gain with inter-plane </w:t>
      </w:r>
      <w:r w:rsidR="00C91002">
        <w:rPr>
          <w:rFonts w:hint="eastAsia"/>
          <w:lang w:val="en-CA" w:eastAsia="ja-JP"/>
        </w:rPr>
        <w:t>correlation</w:t>
      </w:r>
      <w:r>
        <w:rPr>
          <w:rFonts w:hint="eastAsia"/>
          <w:lang w:val="en-CA" w:eastAsia="ja-JP"/>
        </w:rPr>
        <w:t xml:space="preserve">, we recommend adopting it in HEVC </w:t>
      </w:r>
      <w:proofErr w:type="spellStart"/>
      <w:r>
        <w:rPr>
          <w:rFonts w:hint="eastAsia"/>
          <w:lang w:val="en-CA" w:eastAsia="ja-JP"/>
        </w:rPr>
        <w:t>FrExt</w:t>
      </w:r>
      <w:proofErr w:type="spellEnd"/>
      <w:r>
        <w:rPr>
          <w:rFonts w:hint="eastAsia"/>
          <w:lang w:val="en-CA" w:eastAsia="ja-JP"/>
        </w:rPr>
        <w:t>.</w:t>
      </w:r>
    </w:p>
    <w:p w:rsidR="005632EA" w:rsidRDefault="005632EA" w:rsidP="005632EA">
      <w:pPr>
        <w:pStyle w:val="1"/>
        <w:ind w:left="432" w:hanging="432"/>
        <w:rPr>
          <w:lang w:eastAsia="ja-JP"/>
        </w:rPr>
      </w:pPr>
      <w:r>
        <w:rPr>
          <w:rFonts w:hint="eastAsia"/>
          <w:lang w:eastAsia="ja-JP"/>
        </w:rPr>
        <w:t>References</w:t>
      </w:r>
    </w:p>
    <w:p w:rsidR="005632EA" w:rsidRDefault="00C91002" w:rsidP="005632EA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>K. Kawamura, et.al</w:t>
      </w:r>
      <w:r w:rsidR="005632EA" w:rsidRPr="00D67D79">
        <w:rPr>
          <w:rFonts w:eastAsia="ＭＳ 明朝" w:hint="eastAsia"/>
          <w:szCs w:val="22"/>
          <w:lang w:eastAsia="ko-KR"/>
        </w:rPr>
        <w:t xml:space="preserve">, </w:t>
      </w:r>
      <w:r w:rsidR="005632EA" w:rsidRPr="00D67D79">
        <w:rPr>
          <w:rFonts w:eastAsia="ＭＳ 明朝"/>
          <w:szCs w:val="22"/>
          <w:lang w:eastAsia="ko-KR"/>
        </w:rPr>
        <w:t>“</w:t>
      </w:r>
      <w:r w:rsidRPr="00C91002">
        <w:rPr>
          <w:rFonts w:eastAsia="ＭＳ 明朝"/>
          <w:szCs w:val="22"/>
          <w:lang w:eastAsia="ko-KR"/>
        </w:rPr>
        <w:t xml:space="preserve">CE6.a: Chroma intra prediction based on residual </w:t>
      </w:r>
      <w:proofErr w:type="spellStart"/>
      <w:r w:rsidRPr="00C91002">
        <w:rPr>
          <w:rFonts w:eastAsia="ＭＳ 明朝"/>
          <w:szCs w:val="22"/>
          <w:lang w:eastAsia="ko-KR"/>
        </w:rPr>
        <w:t>luma</w:t>
      </w:r>
      <w:proofErr w:type="spellEnd"/>
      <w:r w:rsidRPr="00C91002">
        <w:rPr>
          <w:rFonts w:eastAsia="ＭＳ 明朝"/>
          <w:szCs w:val="22"/>
          <w:lang w:eastAsia="ko-KR"/>
        </w:rPr>
        <w:t xml:space="preserve"> </w:t>
      </w:r>
      <w:r w:rsidR="00BA3D01">
        <w:rPr>
          <w:rFonts w:eastAsia="ＭＳ 明朝" w:hint="eastAsia"/>
          <w:szCs w:val="22"/>
          <w:lang w:eastAsia="ja-JP"/>
        </w:rPr>
        <w:t>sample</w:t>
      </w:r>
      <w:r w:rsidRPr="00C91002">
        <w:rPr>
          <w:rFonts w:eastAsia="ＭＳ 明朝"/>
          <w:szCs w:val="22"/>
          <w:lang w:eastAsia="ko-KR"/>
        </w:rPr>
        <w:t>s</w:t>
      </w:r>
      <w:r w:rsidR="005632EA" w:rsidRPr="00D67D79">
        <w:rPr>
          <w:rFonts w:eastAsia="ＭＳ 明朝"/>
          <w:szCs w:val="22"/>
          <w:lang w:eastAsia="ko-KR"/>
        </w:rPr>
        <w:t>”</w:t>
      </w:r>
      <w:r w:rsidR="005632EA" w:rsidRPr="00D67D79">
        <w:rPr>
          <w:rFonts w:eastAsia="ＭＳ 明朝" w:hint="eastAsia"/>
          <w:szCs w:val="22"/>
          <w:lang w:eastAsia="ko-KR"/>
        </w:rPr>
        <w:t xml:space="preserve">, </w:t>
      </w:r>
      <w:r w:rsidR="005632EA" w:rsidRPr="00D67D79">
        <w:rPr>
          <w:rFonts w:eastAsia="ＭＳ 明朝"/>
        </w:rPr>
        <w:t>JCTVC-</w:t>
      </w:r>
      <w:r>
        <w:rPr>
          <w:rFonts w:eastAsia="ＭＳ 明朝" w:hint="eastAsia"/>
          <w:lang w:eastAsia="ja-JP"/>
        </w:rPr>
        <w:t>H0117</w:t>
      </w:r>
      <w:r w:rsidR="005632EA" w:rsidRPr="00D67D79">
        <w:rPr>
          <w:rFonts w:eastAsia="ＭＳ 明朝"/>
        </w:rPr>
        <w:t xml:space="preserve">, </w:t>
      </w:r>
      <w:r w:rsidRPr="00C91002">
        <w:rPr>
          <w:rFonts w:eastAsia="ＭＳ 明朝"/>
          <w:lang w:eastAsia="ja-JP"/>
        </w:rPr>
        <w:t>San José</w:t>
      </w:r>
      <w:r w:rsidR="005632EA" w:rsidRPr="00D67D79">
        <w:rPr>
          <w:rFonts w:eastAsia="ＭＳ 明朝"/>
          <w:szCs w:val="22"/>
        </w:rPr>
        <w:t xml:space="preserve">, </w:t>
      </w:r>
      <w:r>
        <w:rPr>
          <w:rFonts w:eastAsia="ＭＳ 明朝" w:hint="eastAsia"/>
          <w:szCs w:val="22"/>
          <w:lang w:eastAsia="ja-JP"/>
        </w:rPr>
        <w:t>February</w:t>
      </w:r>
      <w:r w:rsidR="005632EA" w:rsidRPr="00D67D79">
        <w:rPr>
          <w:rFonts w:eastAsia="ＭＳ 明朝"/>
          <w:szCs w:val="22"/>
        </w:rPr>
        <w:t>, 201</w:t>
      </w:r>
      <w:r>
        <w:rPr>
          <w:rFonts w:eastAsia="ＭＳ 明朝" w:hint="eastAsia"/>
          <w:szCs w:val="22"/>
          <w:lang w:eastAsia="ja-JP"/>
        </w:rPr>
        <w:t>2</w:t>
      </w:r>
      <w:r w:rsidR="005632EA" w:rsidRPr="00D67D79">
        <w:rPr>
          <w:rFonts w:eastAsia="ＭＳ 明朝"/>
          <w:szCs w:val="22"/>
        </w:rPr>
        <w:t>.</w:t>
      </w:r>
    </w:p>
    <w:p w:rsidR="004C3884" w:rsidRPr="004C3884" w:rsidRDefault="004C3884" w:rsidP="004C3884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 xml:space="preserve">D. Flynn, </w:t>
      </w:r>
      <w:r>
        <w:rPr>
          <w:rFonts w:eastAsia="ＭＳ 明朝"/>
          <w:szCs w:val="22"/>
          <w:lang w:eastAsia="ja-JP"/>
        </w:rPr>
        <w:t>“</w:t>
      </w:r>
      <w:proofErr w:type="spellStart"/>
      <w:r w:rsidRPr="00FA10BF">
        <w:rPr>
          <w:rFonts w:eastAsia="ＭＳ 明朝"/>
          <w:szCs w:val="22"/>
        </w:rPr>
        <w:t>BoG</w:t>
      </w:r>
      <w:proofErr w:type="spellEnd"/>
      <w:r w:rsidRPr="00FA10BF">
        <w:rPr>
          <w:rFonts w:eastAsia="ＭＳ 明朝"/>
          <w:szCs w:val="22"/>
        </w:rPr>
        <w:t xml:space="preserve"> report: Extended chroma formats</w:t>
      </w:r>
      <w:r>
        <w:rPr>
          <w:rFonts w:eastAsia="ＭＳ 明朝" w:hint="eastAsia"/>
          <w:szCs w:val="22"/>
          <w:lang w:eastAsia="ja-JP"/>
        </w:rPr>
        <w:t>,</w:t>
      </w:r>
      <w:r>
        <w:rPr>
          <w:rFonts w:eastAsia="ＭＳ 明朝"/>
          <w:szCs w:val="22"/>
          <w:lang w:eastAsia="ja-JP"/>
        </w:rPr>
        <w:t>”</w:t>
      </w:r>
      <w:r>
        <w:rPr>
          <w:rFonts w:eastAsia="ＭＳ 明朝" w:hint="eastAsia"/>
          <w:szCs w:val="22"/>
          <w:lang w:eastAsia="ja-JP"/>
        </w:rPr>
        <w:t xml:space="preserve"> JCTVC-J0581, Stockholm, July 2012.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C147B5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KDDI 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667" w:rsidRDefault="00C06667">
      <w:r>
        <w:separator/>
      </w:r>
    </w:p>
  </w:endnote>
  <w:endnote w:type="continuationSeparator" w:id="0">
    <w:p w:rsidR="00C06667" w:rsidRDefault="00C06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DD" w:rsidRDefault="00E578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73761">
      <w:rPr>
        <w:rStyle w:val="a5"/>
        <w:noProof/>
      </w:rPr>
      <w:t>4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721" w:author="kei" w:date="2012-10-14T09:02:00Z">
      <w:r>
        <w:rPr>
          <w:rStyle w:val="a5"/>
          <w:noProof/>
        </w:rPr>
        <w:t>2012-10-12</w:t>
      </w:r>
    </w:ins>
    <w:del w:id="722" w:author="kei" w:date="2012-10-12T10:05:00Z">
      <w:r w:rsidDel="00DB4CA3">
        <w:rPr>
          <w:rStyle w:val="a5"/>
          <w:noProof/>
        </w:rPr>
        <w:delText>2012-10-02</w:delText>
      </w:r>
    </w:del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667" w:rsidRDefault="00C06667">
      <w:r>
        <w:separator/>
      </w:r>
    </w:p>
  </w:footnote>
  <w:footnote w:type="continuationSeparator" w:id="0">
    <w:p w:rsidR="00C06667" w:rsidRDefault="00C06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C3222"/>
    <w:multiLevelType w:val="singleLevel"/>
    <w:tmpl w:val="8A0467D4"/>
    <w:lvl w:ilvl="0">
      <w:start w:val="1"/>
      <w:numFmt w:val="decimal"/>
      <w:lvlText w:val="[%1]"/>
      <w:lvlJc w:val="left"/>
      <w:pPr>
        <w:ind w:left="400" w:hanging="400"/>
      </w:pPr>
      <w:rPr>
        <w:rFonts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579723B"/>
    <w:multiLevelType w:val="hybridMultilevel"/>
    <w:tmpl w:val="44FA7E3E"/>
    <w:lvl w:ilvl="0" w:tplc="04090001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19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6B05"/>
    <w:rsid w:val="00010665"/>
    <w:rsid w:val="00030B5C"/>
    <w:rsid w:val="000458BC"/>
    <w:rsid w:val="00045C41"/>
    <w:rsid w:val="00046C03"/>
    <w:rsid w:val="000547AF"/>
    <w:rsid w:val="000651D1"/>
    <w:rsid w:val="0007614F"/>
    <w:rsid w:val="00076AD2"/>
    <w:rsid w:val="0008372C"/>
    <w:rsid w:val="000A63FF"/>
    <w:rsid w:val="000B1C6B"/>
    <w:rsid w:val="000B4FF9"/>
    <w:rsid w:val="000B5914"/>
    <w:rsid w:val="000C09AC"/>
    <w:rsid w:val="000C6769"/>
    <w:rsid w:val="000E00F3"/>
    <w:rsid w:val="000F158C"/>
    <w:rsid w:val="00102F3D"/>
    <w:rsid w:val="00107D94"/>
    <w:rsid w:val="00124E38"/>
    <w:rsid w:val="001252B1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0104"/>
    <w:rsid w:val="001B4E28"/>
    <w:rsid w:val="001B5B4D"/>
    <w:rsid w:val="001C01D6"/>
    <w:rsid w:val="001C3525"/>
    <w:rsid w:val="001D1BD2"/>
    <w:rsid w:val="001E02BE"/>
    <w:rsid w:val="001E3B37"/>
    <w:rsid w:val="001F2594"/>
    <w:rsid w:val="001F6DD8"/>
    <w:rsid w:val="002055A6"/>
    <w:rsid w:val="00206460"/>
    <w:rsid w:val="002069B4"/>
    <w:rsid w:val="00212D70"/>
    <w:rsid w:val="00215DFC"/>
    <w:rsid w:val="002212DF"/>
    <w:rsid w:val="00222CD4"/>
    <w:rsid w:val="002264A6"/>
    <w:rsid w:val="00227BA7"/>
    <w:rsid w:val="0023577F"/>
    <w:rsid w:val="002558EA"/>
    <w:rsid w:val="00262318"/>
    <w:rsid w:val="00263398"/>
    <w:rsid w:val="00273761"/>
    <w:rsid w:val="00275BCF"/>
    <w:rsid w:val="00292257"/>
    <w:rsid w:val="002A54E0"/>
    <w:rsid w:val="002B1595"/>
    <w:rsid w:val="002B191D"/>
    <w:rsid w:val="002C4543"/>
    <w:rsid w:val="002C5A6B"/>
    <w:rsid w:val="002D0AF6"/>
    <w:rsid w:val="002F164D"/>
    <w:rsid w:val="002F525D"/>
    <w:rsid w:val="003054AD"/>
    <w:rsid w:val="00306206"/>
    <w:rsid w:val="003068F1"/>
    <w:rsid w:val="00310B44"/>
    <w:rsid w:val="00317D85"/>
    <w:rsid w:val="00327C56"/>
    <w:rsid w:val="003315A1"/>
    <w:rsid w:val="003373EC"/>
    <w:rsid w:val="0034283B"/>
    <w:rsid w:val="00342FF4"/>
    <w:rsid w:val="003706CC"/>
    <w:rsid w:val="00377710"/>
    <w:rsid w:val="0038509E"/>
    <w:rsid w:val="003A2D8E"/>
    <w:rsid w:val="003B05CB"/>
    <w:rsid w:val="003B441D"/>
    <w:rsid w:val="003C20E4"/>
    <w:rsid w:val="003C2B53"/>
    <w:rsid w:val="003E6F90"/>
    <w:rsid w:val="003F31D1"/>
    <w:rsid w:val="003F5D0F"/>
    <w:rsid w:val="003F7B8D"/>
    <w:rsid w:val="00414101"/>
    <w:rsid w:val="00414B04"/>
    <w:rsid w:val="004152EF"/>
    <w:rsid w:val="00433DDB"/>
    <w:rsid w:val="00437619"/>
    <w:rsid w:val="0049797A"/>
    <w:rsid w:val="004A2A63"/>
    <w:rsid w:val="004B210C"/>
    <w:rsid w:val="004B6075"/>
    <w:rsid w:val="004C3884"/>
    <w:rsid w:val="004D405F"/>
    <w:rsid w:val="004E4F4F"/>
    <w:rsid w:val="004E6789"/>
    <w:rsid w:val="004F61E3"/>
    <w:rsid w:val="0051015C"/>
    <w:rsid w:val="00516CF1"/>
    <w:rsid w:val="00531AE9"/>
    <w:rsid w:val="005355D7"/>
    <w:rsid w:val="00550A66"/>
    <w:rsid w:val="005632EA"/>
    <w:rsid w:val="00567EC7"/>
    <w:rsid w:val="00570013"/>
    <w:rsid w:val="005801A2"/>
    <w:rsid w:val="005803DC"/>
    <w:rsid w:val="005929B2"/>
    <w:rsid w:val="005952A5"/>
    <w:rsid w:val="005A0B25"/>
    <w:rsid w:val="005A33A1"/>
    <w:rsid w:val="005A540E"/>
    <w:rsid w:val="005B217D"/>
    <w:rsid w:val="005C385F"/>
    <w:rsid w:val="005D3A60"/>
    <w:rsid w:val="005E1AC6"/>
    <w:rsid w:val="005E5C4A"/>
    <w:rsid w:val="005F6F1B"/>
    <w:rsid w:val="00624B33"/>
    <w:rsid w:val="006267A6"/>
    <w:rsid w:val="00630AA2"/>
    <w:rsid w:val="00641670"/>
    <w:rsid w:val="00646707"/>
    <w:rsid w:val="00647F9A"/>
    <w:rsid w:val="00662E58"/>
    <w:rsid w:val="00664DCF"/>
    <w:rsid w:val="006B38FC"/>
    <w:rsid w:val="006C5D39"/>
    <w:rsid w:val="006D0A25"/>
    <w:rsid w:val="006D228D"/>
    <w:rsid w:val="006E2810"/>
    <w:rsid w:val="006E5417"/>
    <w:rsid w:val="00703E28"/>
    <w:rsid w:val="00712F60"/>
    <w:rsid w:val="007134C6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E4810"/>
    <w:rsid w:val="007F1F8B"/>
    <w:rsid w:val="007F67A1"/>
    <w:rsid w:val="00811C05"/>
    <w:rsid w:val="008206C8"/>
    <w:rsid w:val="00874A6C"/>
    <w:rsid w:val="00876C65"/>
    <w:rsid w:val="008A4B4C"/>
    <w:rsid w:val="008C239F"/>
    <w:rsid w:val="008D41BE"/>
    <w:rsid w:val="008E480C"/>
    <w:rsid w:val="00907757"/>
    <w:rsid w:val="009212B0"/>
    <w:rsid w:val="009234A5"/>
    <w:rsid w:val="009336F7"/>
    <w:rsid w:val="009374A7"/>
    <w:rsid w:val="00962319"/>
    <w:rsid w:val="00965768"/>
    <w:rsid w:val="0098551D"/>
    <w:rsid w:val="0099518F"/>
    <w:rsid w:val="009A523D"/>
    <w:rsid w:val="009B52D1"/>
    <w:rsid w:val="009C75BE"/>
    <w:rsid w:val="009E2526"/>
    <w:rsid w:val="009E4C75"/>
    <w:rsid w:val="009F496B"/>
    <w:rsid w:val="00A01439"/>
    <w:rsid w:val="00A02E61"/>
    <w:rsid w:val="00A05CFF"/>
    <w:rsid w:val="00A47A34"/>
    <w:rsid w:val="00A56B97"/>
    <w:rsid w:val="00A6093D"/>
    <w:rsid w:val="00A76A6D"/>
    <w:rsid w:val="00A83253"/>
    <w:rsid w:val="00AA6E84"/>
    <w:rsid w:val="00AC0093"/>
    <w:rsid w:val="00AE341B"/>
    <w:rsid w:val="00B07CA7"/>
    <w:rsid w:val="00B1279A"/>
    <w:rsid w:val="00B3139D"/>
    <w:rsid w:val="00B5222E"/>
    <w:rsid w:val="00B61C96"/>
    <w:rsid w:val="00B73A2A"/>
    <w:rsid w:val="00B74652"/>
    <w:rsid w:val="00B83883"/>
    <w:rsid w:val="00B90F1A"/>
    <w:rsid w:val="00B94B06"/>
    <w:rsid w:val="00B94C28"/>
    <w:rsid w:val="00BA25E3"/>
    <w:rsid w:val="00BA3D01"/>
    <w:rsid w:val="00BC10BA"/>
    <w:rsid w:val="00BC5AFD"/>
    <w:rsid w:val="00C04EC6"/>
    <w:rsid w:val="00C04F43"/>
    <w:rsid w:val="00C0609D"/>
    <w:rsid w:val="00C06667"/>
    <w:rsid w:val="00C115AB"/>
    <w:rsid w:val="00C147B5"/>
    <w:rsid w:val="00C30249"/>
    <w:rsid w:val="00C31DD5"/>
    <w:rsid w:val="00C3723B"/>
    <w:rsid w:val="00C606C9"/>
    <w:rsid w:val="00C66CD5"/>
    <w:rsid w:val="00C80288"/>
    <w:rsid w:val="00C84003"/>
    <w:rsid w:val="00C86AB6"/>
    <w:rsid w:val="00C90650"/>
    <w:rsid w:val="00C91002"/>
    <w:rsid w:val="00C92C9B"/>
    <w:rsid w:val="00C97D78"/>
    <w:rsid w:val="00CA0A53"/>
    <w:rsid w:val="00CB07C4"/>
    <w:rsid w:val="00CC2AAE"/>
    <w:rsid w:val="00CC5A42"/>
    <w:rsid w:val="00CD0EAB"/>
    <w:rsid w:val="00CF34DB"/>
    <w:rsid w:val="00CF4DB6"/>
    <w:rsid w:val="00CF558F"/>
    <w:rsid w:val="00CF7C3C"/>
    <w:rsid w:val="00D073E2"/>
    <w:rsid w:val="00D34B4F"/>
    <w:rsid w:val="00D446EC"/>
    <w:rsid w:val="00D51BF0"/>
    <w:rsid w:val="00D55942"/>
    <w:rsid w:val="00D72EDC"/>
    <w:rsid w:val="00D807BF"/>
    <w:rsid w:val="00D82FCC"/>
    <w:rsid w:val="00DA2A56"/>
    <w:rsid w:val="00DA7887"/>
    <w:rsid w:val="00DB2C26"/>
    <w:rsid w:val="00DB4CA3"/>
    <w:rsid w:val="00DD6E54"/>
    <w:rsid w:val="00DE6B43"/>
    <w:rsid w:val="00DF7A1B"/>
    <w:rsid w:val="00E11923"/>
    <w:rsid w:val="00E262D4"/>
    <w:rsid w:val="00E36250"/>
    <w:rsid w:val="00E517BD"/>
    <w:rsid w:val="00E52520"/>
    <w:rsid w:val="00E54511"/>
    <w:rsid w:val="00E54DA7"/>
    <w:rsid w:val="00E578DD"/>
    <w:rsid w:val="00E61DAC"/>
    <w:rsid w:val="00E61F89"/>
    <w:rsid w:val="00E65045"/>
    <w:rsid w:val="00E72B80"/>
    <w:rsid w:val="00E75FE3"/>
    <w:rsid w:val="00E86C4C"/>
    <w:rsid w:val="00EB7AB1"/>
    <w:rsid w:val="00EC0083"/>
    <w:rsid w:val="00ED4491"/>
    <w:rsid w:val="00EF48CC"/>
    <w:rsid w:val="00F0022B"/>
    <w:rsid w:val="00F73032"/>
    <w:rsid w:val="00F74830"/>
    <w:rsid w:val="00F752E1"/>
    <w:rsid w:val="00F77412"/>
    <w:rsid w:val="00F848FC"/>
    <w:rsid w:val="00F9282A"/>
    <w:rsid w:val="00F96BAD"/>
    <w:rsid w:val="00FB0E84"/>
    <w:rsid w:val="00FB7C2A"/>
    <w:rsid w:val="00FD01C2"/>
    <w:rsid w:val="00FD322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C01D6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1C01D6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C01D6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3B441D"/>
    <w:rPr>
      <w:color w:val="808080"/>
    </w:rPr>
  </w:style>
  <w:style w:type="paragraph" w:styleId="ac">
    <w:name w:val="caption"/>
    <w:basedOn w:val="a"/>
    <w:next w:val="a"/>
    <w:link w:val="ad"/>
    <w:unhideWhenUsed/>
    <w:qFormat/>
    <w:rsid w:val="005355D7"/>
    <w:rPr>
      <w:rFonts w:eastAsia="ＭＳ 明朝"/>
      <w:b/>
      <w:bCs/>
      <w:sz w:val="21"/>
      <w:szCs w:val="21"/>
    </w:rPr>
  </w:style>
  <w:style w:type="table" w:styleId="ae">
    <w:name w:val="Table Grid"/>
    <w:basedOn w:val="a1"/>
    <w:uiPriority w:val="99"/>
    <w:rsid w:val="005355D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G Times" w:eastAsia="Malgun Gothic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図表番号 (文字)"/>
    <w:link w:val="ac"/>
    <w:locked/>
    <w:rsid w:val="005355D7"/>
    <w:rPr>
      <w:rFonts w:eastAsia="ＭＳ 明朝"/>
      <w:b/>
      <w:bCs/>
      <w:sz w:val="21"/>
      <w:szCs w:val="21"/>
      <w:lang w:eastAsia="en-US"/>
    </w:rPr>
  </w:style>
  <w:style w:type="character" w:styleId="af">
    <w:name w:val="annotation reference"/>
    <w:basedOn w:val="a0"/>
    <w:rsid w:val="00F752E1"/>
    <w:rPr>
      <w:sz w:val="18"/>
      <w:szCs w:val="18"/>
    </w:rPr>
  </w:style>
  <w:style w:type="paragraph" w:styleId="af0">
    <w:name w:val="annotation text"/>
    <w:basedOn w:val="a"/>
    <w:link w:val="af1"/>
    <w:rsid w:val="00F752E1"/>
  </w:style>
  <w:style w:type="character" w:customStyle="1" w:styleId="af1">
    <w:name w:val="コメント文字列 (文字)"/>
    <w:basedOn w:val="a0"/>
    <w:link w:val="af0"/>
    <w:rsid w:val="00F752E1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752E1"/>
    <w:rPr>
      <w:b/>
      <w:bCs/>
    </w:rPr>
  </w:style>
  <w:style w:type="character" w:customStyle="1" w:styleId="af3">
    <w:name w:val="コメント内容 (文字)"/>
    <w:basedOn w:val="af1"/>
    <w:link w:val="af2"/>
    <w:rsid w:val="00F752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1372</Words>
  <Characters>7823</Characters>
  <Application>Microsoft Office Word</Application>
  <DocSecurity>0</DocSecurity>
  <Lines>65</Lines>
  <Paragraphs>18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KDDI Corp.</dc:creator>
  <cp:keywords>JCT-VC, MPEG, VCEG</cp:keywords>
  <cp:lastModifiedBy>kei</cp:lastModifiedBy>
  <cp:revision>7</cp:revision>
  <cp:lastPrinted>2012-10-01T23:55:00Z</cp:lastPrinted>
  <dcterms:created xsi:type="dcterms:W3CDTF">2012-10-02T10:14:00Z</dcterms:created>
  <dcterms:modified xsi:type="dcterms:W3CDTF">2012-10-14T01:14:00Z</dcterms:modified>
</cp:coreProperties>
</file>