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080FE7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80FE7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0547AF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547AF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811C0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811C05">
              <w:rPr>
                <w:szCs w:val="22"/>
                <w:lang w:val="en-CA"/>
              </w:rPr>
              <w:t>1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811C05">
              <w:rPr>
                <w:szCs w:val="22"/>
                <w:lang w:val="en-CA"/>
              </w:rPr>
              <w:t>Shanghai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811C05">
              <w:rPr>
                <w:szCs w:val="22"/>
                <w:lang w:val="en-CA"/>
              </w:rPr>
              <w:t>CN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</w:t>
            </w:r>
            <w:r w:rsidR="00811C05">
              <w:rPr>
                <w:szCs w:val="22"/>
                <w:lang w:val="en-CA"/>
              </w:rPr>
              <w:t>0</w:t>
            </w:r>
            <w:r w:rsidR="005E1AC6" w:rsidRPr="005E1AC6">
              <w:rPr>
                <w:szCs w:val="22"/>
                <w:lang w:val="en-CA"/>
              </w:rPr>
              <w:t>–</w:t>
            </w:r>
            <w:r w:rsidR="00811C05">
              <w:rPr>
                <w:szCs w:val="22"/>
                <w:lang w:val="en-CA"/>
              </w:rPr>
              <w:t>19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 w:rsidR="00811C05">
              <w:rPr>
                <w:szCs w:val="22"/>
                <w:lang w:val="en-CA"/>
              </w:rPr>
              <w:t>Oct.</w:t>
            </w:r>
            <w:r w:rsidR="005E1AC6" w:rsidRPr="005E1AC6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3168" w:type="dxa"/>
          </w:tcPr>
          <w:p w:rsidR="008A4B4C" w:rsidRPr="005B217D" w:rsidRDefault="00E61DAC" w:rsidP="00811C05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811C05">
              <w:rPr>
                <w:lang w:val="en-CA"/>
              </w:rPr>
              <w:t>K</w:t>
            </w:r>
            <w:r w:rsidR="00A011FA">
              <w:rPr>
                <w:rFonts w:hint="eastAsia"/>
                <w:lang w:val="en-CA" w:eastAsia="ja-JP"/>
              </w:rPr>
              <w:t>0190</w:t>
            </w:r>
            <w:ins w:id="0" w:author="kei" w:date="2012-10-11T12:51:00Z">
              <w:r w:rsidR="005D52B6">
                <w:rPr>
                  <w:rFonts w:hint="eastAsia"/>
                  <w:lang w:val="en-CA" w:eastAsia="ja-JP"/>
                </w:rPr>
                <w:t>_r1</w:t>
              </w:r>
            </w:ins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C147B5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C147B5" w:rsidP="00C147B5">
            <w:pPr>
              <w:spacing w:before="60" w:after="60"/>
              <w:rPr>
                <w:b/>
                <w:szCs w:val="22"/>
                <w:lang w:val="en-CA" w:eastAsia="ja-JP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>AHG7: On luma-chroma mode support in HEVC fidelity range extension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C147B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C147B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C147B5" w:rsidRPr="005B217D">
        <w:tc>
          <w:tcPr>
            <w:tcW w:w="1458" w:type="dxa"/>
          </w:tcPr>
          <w:p w:rsidR="00C147B5" w:rsidRPr="005B217D" w:rsidRDefault="00C147B5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C147B5" w:rsidRPr="00C30D7C" w:rsidRDefault="00C147B5" w:rsidP="00966D7B">
            <w:pPr>
              <w:spacing w:before="60" w:after="60"/>
              <w:rPr>
                <w:rFonts w:eastAsia="ＭＳ 明朝"/>
                <w:szCs w:val="22"/>
                <w:lang w:eastAsia="ja-JP"/>
              </w:rPr>
            </w:pPr>
            <w:r w:rsidRPr="00C30D7C">
              <w:rPr>
                <w:rFonts w:eastAsia="ＭＳ 明朝"/>
                <w:szCs w:val="22"/>
              </w:rPr>
              <w:t>Kei Kawamura</w:t>
            </w:r>
            <w:r w:rsidRPr="00C30D7C">
              <w:rPr>
                <w:rFonts w:eastAsia="ＭＳ 明朝" w:hint="eastAsia"/>
                <w:szCs w:val="22"/>
                <w:lang w:eastAsia="ja-JP"/>
              </w:rPr>
              <w:br/>
            </w:r>
            <w:r w:rsidRPr="00C30D7C">
              <w:rPr>
                <w:rFonts w:eastAsia="ＭＳ 明朝"/>
                <w:szCs w:val="22"/>
              </w:rPr>
              <w:t>Tomonobu Yoshino</w:t>
            </w:r>
            <w:r w:rsidRPr="00C30D7C">
              <w:rPr>
                <w:rFonts w:eastAsia="ＭＳ 明朝" w:hint="eastAsia"/>
                <w:szCs w:val="22"/>
                <w:lang w:eastAsia="ja-JP"/>
              </w:rPr>
              <w:br/>
            </w:r>
            <w:r w:rsidRPr="00C30D7C">
              <w:rPr>
                <w:rFonts w:eastAsia="ＭＳ 明朝"/>
                <w:szCs w:val="22"/>
              </w:rPr>
              <w:t>Sei Naito</w:t>
            </w:r>
          </w:p>
          <w:p w:rsidR="00C147B5" w:rsidRPr="00C30D7C" w:rsidRDefault="00C147B5" w:rsidP="00966D7B">
            <w:pPr>
              <w:spacing w:before="60" w:after="60"/>
              <w:rPr>
                <w:rFonts w:eastAsia="ＭＳ 明朝"/>
                <w:szCs w:val="22"/>
                <w:lang w:val="en-CA"/>
              </w:rPr>
            </w:pPr>
            <w:r w:rsidRPr="00C30D7C">
              <w:rPr>
                <w:rFonts w:eastAsia="ＭＳ 明朝"/>
                <w:szCs w:val="22"/>
              </w:rPr>
              <w:t>2-1-15, Ohara, Fujimino-shi, Saitama, JAPAN</w:t>
            </w:r>
          </w:p>
        </w:tc>
        <w:tc>
          <w:tcPr>
            <w:tcW w:w="900" w:type="dxa"/>
          </w:tcPr>
          <w:p w:rsidR="00C147B5" w:rsidRPr="00C30D7C" w:rsidRDefault="00C147B5" w:rsidP="00966D7B">
            <w:pPr>
              <w:spacing w:before="60" w:after="60"/>
              <w:rPr>
                <w:rFonts w:eastAsia="ＭＳ 明朝"/>
                <w:szCs w:val="22"/>
                <w:lang w:val="en-CA"/>
              </w:rPr>
            </w:pPr>
            <w:r w:rsidRPr="00C30D7C">
              <w:rPr>
                <w:rFonts w:eastAsia="ＭＳ 明朝"/>
                <w:szCs w:val="22"/>
                <w:lang w:val="en-CA"/>
              </w:rPr>
              <w:br/>
              <w:t>Tel:</w:t>
            </w:r>
            <w:r w:rsidRPr="00C30D7C">
              <w:rPr>
                <w:rFonts w:eastAsia="ＭＳ 明朝"/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C147B5" w:rsidRPr="00C30D7C" w:rsidRDefault="00C147B5" w:rsidP="00966D7B">
            <w:pPr>
              <w:spacing w:before="60" w:after="60"/>
              <w:rPr>
                <w:rFonts w:eastAsia="ＭＳ 明朝"/>
                <w:szCs w:val="22"/>
                <w:lang w:val="en-CA"/>
              </w:rPr>
            </w:pPr>
            <w:r w:rsidRPr="00C30D7C">
              <w:rPr>
                <w:rFonts w:eastAsia="ＭＳ 明朝"/>
                <w:szCs w:val="22"/>
                <w:lang w:val="en-CA"/>
              </w:rPr>
              <w:br/>
            </w:r>
            <w:r w:rsidRPr="00C30D7C">
              <w:rPr>
                <w:rFonts w:eastAsia="ＭＳ 明朝"/>
                <w:szCs w:val="22"/>
              </w:rPr>
              <w:t>+81 49 278 7411</w:t>
            </w:r>
            <w:r w:rsidRPr="00C30D7C">
              <w:rPr>
                <w:rFonts w:eastAsia="ＭＳ 明朝" w:hint="eastAsia"/>
                <w:szCs w:val="22"/>
                <w:lang w:eastAsia="ja-JP"/>
              </w:rPr>
              <w:br/>
            </w:r>
            <w:r w:rsidRPr="00C30D7C">
              <w:rPr>
                <w:rFonts w:eastAsia="ＭＳ 明朝"/>
                <w:szCs w:val="22"/>
              </w:rPr>
              <w:t>ki-kawamura@kddi.com</w:t>
            </w:r>
          </w:p>
        </w:tc>
      </w:tr>
      <w:tr w:rsidR="00C147B5" w:rsidRPr="005B217D">
        <w:tc>
          <w:tcPr>
            <w:tcW w:w="1458" w:type="dxa"/>
          </w:tcPr>
          <w:p w:rsidR="00C147B5" w:rsidRPr="005B217D" w:rsidRDefault="00C147B5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C147B5" w:rsidRPr="00C30D7C" w:rsidRDefault="00C147B5" w:rsidP="00966D7B">
            <w:pPr>
              <w:spacing w:before="60" w:after="60"/>
              <w:rPr>
                <w:rFonts w:eastAsia="ＭＳ 明朝"/>
                <w:szCs w:val="22"/>
                <w:lang w:val="en-CA"/>
              </w:rPr>
            </w:pPr>
            <w:r w:rsidRPr="00C30D7C">
              <w:rPr>
                <w:rFonts w:eastAsia="ＭＳ 明朝"/>
                <w:szCs w:val="22"/>
              </w:rPr>
              <w:t>KDDI Corp. (KDDI R&amp;D Laboratories</w:t>
            </w:r>
            <w:r>
              <w:rPr>
                <w:rFonts w:hint="eastAsia"/>
                <w:szCs w:val="22"/>
                <w:lang w:eastAsia="ja-JP"/>
              </w:rPr>
              <w:t>, Inc.</w:t>
            </w:r>
            <w:r w:rsidRPr="00C30D7C">
              <w:rPr>
                <w:rFonts w:eastAsia="ＭＳ 明朝"/>
                <w:szCs w:val="22"/>
              </w:rPr>
              <w:t>)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CB07C4" w:rsidRDefault="00275BCF" w:rsidP="00CB07C4">
      <w:pPr>
        <w:pStyle w:val="1"/>
        <w:numPr>
          <w:ilvl w:val="0"/>
          <w:numId w:val="0"/>
        </w:numPr>
        <w:ind w:left="432" w:hanging="432"/>
        <w:rPr>
          <w:lang w:val="en-CA" w:eastAsia="ja-JP"/>
        </w:rPr>
      </w:pPr>
      <w:r w:rsidRPr="005B217D">
        <w:rPr>
          <w:lang w:val="en-CA"/>
        </w:rPr>
        <w:t>Abstract</w:t>
      </w:r>
    </w:p>
    <w:p w:rsidR="005E5C4A" w:rsidRPr="005E5C4A" w:rsidRDefault="00605E03" w:rsidP="005E5C4A">
      <w:pPr>
        <w:rPr>
          <w:lang w:val="en-CA" w:eastAsia="ja-JP"/>
        </w:rPr>
      </w:pPr>
      <w:r w:rsidRPr="00605E03">
        <w:rPr>
          <w:lang w:val="en-CA" w:eastAsia="ja-JP"/>
        </w:rPr>
        <w:t xml:space="preserve">This contribution reports the result of luma-chroma mode in HEVC fidelity range extension. Extension of luma-chroma mode to non-4:2:0 chroma format </w:t>
      </w:r>
      <w:r w:rsidR="00956228">
        <w:rPr>
          <w:rFonts w:hint="eastAsia"/>
          <w:lang w:val="en-CA" w:eastAsia="ja-JP"/>
        </w:rPr>
        <w:t xml:space="preserve">contributes improvement of total coding performance. The reason is that this </w:t>
      </w:r>
      <w:r w:rsidRPr="00605E03">
        <w:rPr>
          <w:lang w:val="en-CA" w:eastAsia="ja-JP"/>
        </w:rPr>
        <w:t>mode improves the chroma coding performance and the amount of chroma pixels increases in such format. The support of luma-chroma mode for YUV422 sequences achieves 2.8%, 1.3%, and 0.3% BD-rate reduction under AI/RA/LDB-HE10 condition, respectively. The BD-rate gains for YUV444 sequences are 3.1%, 1.5%, and 0.4%.</w:t>
      </w: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F74830" w:rsidRDefault="00414B04" w:rsidP="00414B04">
      <w:pPr>
        <w:rPr>
          <w:lang w:val="en-CA" w:eastAsia="ja-JP"/>
        </w:rPr>
      </w:pPr>
      <w:r>
        <w:rPr>
          <w:rFonts w:hint="eastAsia"/>
          <w:lang w:val="en-CA" w:eastAsia="ja-JP"/>
        </w:rPr>
        <w:t>This contribution proposes to support luma-chroma mode in HEVC fidelity range extension</w:t>
      </w:r>
      <w:r w:rsidR="005E5C4A">
        <w:rPr>
          <w:rFonts w:hint="eastAsia"/>
          <w:lang w:val="en-CA" w:eastAsia="ja-JP"/>
        </w:rPr>
        <w:t xml:space="preserve"> (FrExt)</w:t>
      </w:r>
      <w:r>
        <w:rPr>
          <w:rFonts w:hint="eastAsia"/>
          <w:lang w:val="en-CA" w:eastAsia="ja-JP"/>
        </w:rPr>
        <w:t>. Luma-chroma mode is one of the chroma intra prediction methods and is discussed deeply in the phase of HEVC version 1</w:t>
      </w:r>
      <w:r w:rsidR="00EC079D">
        <w:rPr>
          <w:rFonts w:hint="eastAsia"/>
          <w:lang w:val="en-CA" w:eastAsia="ja-JP"/>
        </w:rPr>
        <w:t xml:space="preserve"> [1-3]</w:t>
      </w:r>
      <w:r>
        <w:rPr>
          <w:rFonts w:hint="eastAsia"/>
          <w:lang w:val="en-CA" w:eastAsia="ja-JP"/>
        </w:rPr>
        <w:t xml:space="preserve">. Due to the hardware complexity issue, this luma-chroma mode is dropped </w:t>
      </w:r>
      <w:r w:rsidR="00F74830">
        <w:rPr>
          <w:rFonts w:hint="eastAsia"/>
          <w:lang w:val="en-CA" w:eastAsia="ja-JP"/>
        </w:rPr>
        <w:t>at the profile discussion.</w:t>
      </w:r>
    </w:p>
    <w:p w:rsidR="00414B04" w:rsidRDefault="00414B04" w:rsidP="00414B04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Non-4:2:0 chroma format, which is dealt with in fidelity range extension, consists of larger amount of chroma pixels than that of 4:2:0 chroma format. </w:t>
      </w:r>
      <w:r w:rsidR="00A011FA">
        <w:rPr>
          <w:rFonts w:hint="eastAsia"/>
          <w:lang w:val="en-CA" w:eastAsia="ja-JP"/>
        </w:rPr>
        <w:t>Therefore, c</w:t>
      </w:r>
      <w:r w:rsidR="00F74830">
        <w:rPr>
          <w:rFonts w:hint="eastAsia"/>
          <w:lang w:val="en-CA" w:eastAsia="ja-JP"/>
        </w:rPr>
        <w:t>ontribution</w:t>
      </w:r>
      <w:r w:rsidR="00A011FA">
        <w:rPr>
          <w:rFonts w:hint="eastAsia"/>
          <w:lang w:val="en-CA" w:eastAsia="ja-JP"/>
        </w:rPr>
        <w:t xml:space="preserve"> by the luma-chroma intra prediction</w:t>
      </w:r>
      <w:r w:rsidR="00F74830">
        <w:rPr>
          <w:rFonts w:hint="eastAsia"/>
          <w:lang w:val="en-CA" w:eastAsia="ja-JP"/>
        </w:rPr>
        <w:t xml:space="preserve"> to BD-rate becomes large.</w:t>
      </w:r>
    </w:p>
    <w:p w:rsidR="00F74830" w:rsidRDefault="00F74830" w:rsidP="00414B04">
      <w:pPr>
        <w:rPr>
          <w:lang w:val="en-CA" w:eastAsia="ja-JP"/>
        </w:rPr>
      </w:pPr>
      <w:r>
        <w:rPr>
          <w:rFonts w:hint="eastAsia"/>
          <w:lang w:val="en-CA" w:eastAsia="ja-JP"/>
        </w:rPr>
        <w:t>Non-YUV chroma format such as RGB, XYZ and so on, is also dealt with in FrExt. Such chroma formats contains high correlation between color planes. In this situation, l</w:t>
      </w:r>
      <w:r w:rsidR="00365B33">
        <w:rPr>
          <w:rFonts w:hint="eastAsia"/>
          <w:lang w:val="en-CA" w:eastAsia="ja-JP"/>
        </w:rPr>
        <w:t>uma-chroma mode realizes</w:t>
      </w:r>
      <w:r>
        <w:rPr>
          <w:rFonts w:hint="eastAsia"/>
          <w:lang w:val="en-CA" w:eastAsia="ja-JP"/>
        </w:rPr>
        <w:t xml:space="preserve"> more effective </w:t>
      </w:r>
      <w:r w:rsidR="005A0B25">
        <w:rPr>
          <w:rFonts w:hint="eastAsia"/>
          <w:lang w:val="en-CA" w:eastAsia="ja-JP"/>
        </w:rPr>
        <w:t xml:space="preserve">performance </w:t>
      </w:r>
      <w:r w:rsidR="00A011FA">
        <w:rPr>
          <w:rFonts w:hint="eastAsia"/>
          <w:lang w:val="en-CA" w:eastAsia="ja-JP"/>
        </w:rPr>
        <w:t xml:space="preserve">compared to the coding </w:t>
      </w:r>
      <w:r w:rsidR="005A0B25">
        <w:rPr>
          <w:rFonts w:hint="eastAsia"/>
          <w:lang w:val="en-CA" w:eastAsia="ja-JP"/>
        </w:rPr>
        <w:t>in YUV chroma format.</w:t>
      </w:r>
    </w:p>
    <w:p w:rsidR="001F2594" w:rsidRPr="000547AF" w:rsidRDefault="000547AF" w:rsidP="000547AF">
      <w:pPr>
        <w:rPr>
          <w:szCs w:val="22"/>
          <w:lang w:val="en-CA"/>
        </w:rPr>
      </w:pPr>
      <w:r>
        <w:rPr>
          <w:rFonts w:hint="eastAsia"/>
          <w:lang w:val="en-CA" w:eastAsia="ja-JP"/>
        </w:rPr>
        <w:t>Based on the above reason, we propose to support luma-chroma mode in HEVC FrExt.</w:t>
      </w:r>
    </w:p>
    <w:p w:rsidR="000547AF" w:rsidRDefault="000547AF" w:rsidP="000547AF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Extension method of luma-chroma mode</w:t>
      </w:r>
    </w:p>
    <w:p w:rsidR="005A540E" w:rsidRDefault="005A540E" w:rsidP="005A540E">
      <w:pPr>
        <w:pStyle w:val="2"/>
        <w:rPr>
          <w:lang w:val="en-CA" w:eastAsia="ja-JP"/>
        </w:rPr>
      </w:pPr>
      <w:r>
        <w:rPr>
          <w:rFonts w:hint="eastAsia"/>
          <w:lang w:val="en-CA" w:eastAsia="ja-JP"/>
        </w:rPr>
        <w:t>Derivation process</w:t>
      </w:r>
    </w:p>
    <w:p w:rsidR="005A540E" w:rsidRPr="005A540E" w:rsidRDefault="005A540E" w:rsidP="005A540E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Derivation process of luma-chroma mode is same as </w:t>
      </w:r>
      <w:r>
        <w:rPr>
          <w:lang w:val="en-CA" w:eastAsia="ja-JP"/>
        </w:rPr>
        <w:t>“8.4.2</w:t>
      </w:r>
      <w:r>
        <w:rPr>
          <w:rFonts w:hint="eastAsia"/>
          <w:lang w:val="en-CA" w:eastAsia="ja-JP"/>
        </w:rPr>
        <w:t xml:space="preserve"> </w:t>
      </w:r>
      <w:r w:rsidRPr="005A540E">
        <w:rPr>
          <w:lang w:val="en-CA" w:eastAsia="ja-JP"/>
        </w:rPr>
        <w:t>Derivation process for chroma intra prediction mode</w:t>
      </w:r>
      <w:r>
        <w:rPr>
          <w:lang w:val="en-CA" w:eastAsia="ja-JP"/>
        </w:rPr>
        <w:t>”</w:t>
      </w:r>
      <w:r>
        <w:rPr>
          <w:rFonts w:hint="eastAsia"/>
          <w:lang w:val="en-CA" w:eastAsia="ja-JP"/>
        </w:rPr>
        <w:t xml:space="preserve"> of working draft 7</w:t>
      </w:r>
      <w:r w:rsidR="00EA082D">
        <w:rPr>
          <w:rFonts w:hint="eastAsia"/>
          <w:lang w:val="en-CA" w:eastAsia="ja-JP"/>
        </w:rPr>
        <w:t xml:space="preserve"> [3]</w:t>
      </w:r>
      <w:r>
        <w:rPr>
          <w:rFonts w:hint="eastAsia"/>
          <w:lang w:val="en-CA" w:eastAsia="ja-JP"/>
        </w:rPr>
        <w:t>.</w:t>
      </w:r>
    </w:p>
    <w:p w:rsidR="002C5A6B" w:rsidRPr="002C5A6B" w:rsidRDefault="002C5A6B" w:rsidP="005A540E">
      <w:pPr>
        <w:pStyle w:val="2"/>
        <w:rPr>
          <w:lang w:val="en-CA" w:eastAsia="ja-JP"/>
        </w:rPr>
      </w:pPr>
      <w:r>
        <w:rPr>
          <w:rFonts w:hint="eastAsia"/>
          <w:lang w:val="en-CA" w:eastAsia="ja-JP"/>
        </w:rPr>
        <w:t>Decoding process</w:t>
      </w:r>
    </w:p>
    <w:p w:rsidR="000547AF" w:rsidRDefault="00130A12" w:rsidP="000547AF">
      <w:pPr>
        <w:rPr>
          <w:lang w:val="en-CA" w:eastAsia="ja-JP"/>
        </w:rPr>
      </w:pPr>
      <w:r>
        <w:rPr>
          <w:rFonts w:hint="eastAsia"/>
          <w:lang w:val="en-CA" w:eastAsia="ja-JP"/>
        </w:rPr>
        <w:t>When luma-chroma</w:t>
      </w:r>
      <w:r w:rsidR="000547AF">
        <w:rPr>
          <w:rFonts w:hint="eastAsia"/>
          <w:lang w:val="en-CA" w:eastAsia="ja-JP"/>
        </w:rPr>
        <w:t xml:space="preserve"> mode is used, the chroma values are predicted from reconstructed luma values </w:t>
      </w:r>
      <w:r>
        <w:rPr>
          <w:rFonts w:hint="eastAsia"/>
          <w:lang w:val="en-CA" w:eastAsia="ja-JP"/>
        </w:rPr>
        <w:t>of same block as follows,</w:t>
      </w:r>
    </w:p>
    <w:p w:rsidR="003B441D" w:rsidRDefault="00080FE7" w:rsidP="00130A12">
      <w:pPr>
        <w:jc w:val="center"/>
        <w:rPr>
          <w:lang w:val="en-CA" w:eastAsia="ja-JP"/>
        </w:rPr>
      </w:pPr>
      <m:oMath>
        <m:sSub>
          <m:sSubPr>
            <m:ctrlPr>
              <w:rPr>
                <w:rFonts w:ascii="Cambria Math" w:hAnsi="Cambria Math"/>
                <w:lang w:val="en-CA" w:eastAsia="ja-JP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Pred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C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lang w:val="en-CA" w:eastAsia="ja-JP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x,y</m:t>
            </m:r>
          </m:e>
        </m:d>
        <m:r>
          <m:rPr>
            <m:sty m:val="p"/>
          </m:rPr>
          <w:rPr>
            <w:rFonts w:ascii="Cambria Math" w:hAnsi="Cambria Math"/>
            <w:lang w:val="en-CA" w:eastAsia="ja-JP"/>
          </w:rPr>
          <m:t>=α⋅</m:t>
        </m:r>
        <m:sSubSup>
          <m:sSubSupPr>
            <m:ctrlPr>
              <w:rPr>
                <w:rFonts w:ascii="Cambria Math" w:hAnsi="Cambria Math"/>
                <w:lang w:val="en-CA" w:eastAsia="ja-JP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Ref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L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'</m:t>
            </m:r>
          </m:sup>
        </m:sSubSup>
        <m:d>
          <m:dPr>
            <m:begChr m:val="["/>
            <m:endChr m:val="]"/>
            <m:ctrlPr>
              <w:rPr>
                <w:rFonts w:ascii="Cambria Math" w:hAnsi="Cambria Math"/>
                <w:lang w:val="en-CA" w:eastAsia="ja-JP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x,y</m:t>
            </m:r>
          </m:e>
        </m:d>
        <m:r>
          <m:rPr>
            <m:sty m:val="p"/>
          </m:rPr>
          <w:rPr>
            <w:rFonts w:ascii="Cambria Math" w:hAnsi="Cambria Math"/>
            <w:lang w:val="en-CA" w:eastAsia="ja-JP"/>
          </w:rPr>
          <m:t>+β</m:t>
        </m:r>
      </m:oMath>
      <w:r w:rsidR="00130A12">
        <w:rPr>
          <w:rFonts w:hint="eastAsia"/>
          <w:lang w:val="en-CA" w:eastAsia="ja-JP"/>
        </w:rPr>
        <w:t>,</w:t>
      </w:r>
    </w:p>
    <w:p w:rsidR="003B441D" w:rsidRDefault="00130A12" w:rsidP="000547AF">
      <w:pPr>
        <w:rPr>
          <w:lang w:val="en-CA" w:eastAsia="ja-JP"/>
        </w:rPr>
      </w:pPr>
      <w:r>
        <w:rPr>
          <w:rFonts w:hint="eastAsia"/>
          <w:lang w:val="en-CA" w:eastAsia="ja-JP"/>
        </w:rPr>
        <w:lastRenderedPageBreak/>
        <w:t>w</w:t>
      </w:r>
      <w:r w:rsidR="003B441D">
        <w:rPr>
          <w:rFonts w:hint="eastAsia"/>
          <w:lang w:val="en-CA" w:eastAsia="ja-JP"/>
        </w:rPr>
        <w:t xml:space="preserve">here </w:t>
      </w:r>
      <m:oMath>
        <m:sSub>
          <m:sSubPr>
            <m:ctrlPr>
              <w:rPr>
                <w:rFonts w:ascii="Cambria Math" w:hAnsi="Cambria Math"/>
                <w:lang w:val="en-CA" w:eastAsia="ja-JP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Pred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C</m:t>
            </m:r>
          </m:sub>
        </m:sSub>
        <m:r>
          <m:rPr>
            <m:sty m:val="p"/>
          </m:rPr>
          <w:rPr>
            <w:rFonts w:ascii="Cambria Math" w:hAnsi="Cambria Math"/>
            <w:lang w:val="en-CA" w:eastAsia="ja-JP"/>
          </w:rPr>
          <m:t>[x,y]</m:t>
        </m:r>
      </m:oMath>
      <w:r w:rsidR="003B441D">
        <w:rPr>
          <w:rFonts w:hint="eastAsia"/>
          <w:lang w:val="en-CA" w:eastAsia="ja-JP"/>
        </w:rPr>
        <w:t xml:space="preserve"> indicates the </w:t>
      </w:r>
      <w:r w:rsidR="00A011FA">
        <w:rPr>
          <w:rFonts w:hint="eastAsia"/>
          <w:lang w:val="en-CA" w:eastAsia="ja-JP"/>
        </w:rPr>
        <w:t xml:space="preserve">predicted </w:t>
      </w:r>
      <w:r w:rsidR="003B441D">
        <w:rPr>
          <w:rFonts w:hint="eastAsia"/>
          <w:lang w:val="en-CA" w:eastAsia="ja-JP"/>
        </w:rPr>
        <w:t xml:space="preserve">chroma samples in a block and </w:t>
      </w:r>
      <m:oMath>
        <m:sSub>
          <m:sSubPr>
            <m:ctrlPr>
              <w:rPr>
                <w:rFonts w:ascii="Cambria Math" w:hAnsi="Cambria Math"/>
                <w:lang w:val="en-CA" w:eastAsia="ja-JP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Ref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L</m:t>
            </m:r>
          </m:sub>
        </m:sSub>
      </m:oMath>
      <w:r w:rsidR="003B441D">
        <w:rPr>
          <w:rFonts w:hint="eastAsia"/>
          <w:lang w:val="en-CA" w:eastAsia="ja-JP"/>
        </w:rPr>
        <w:t xml:space="preserve"> indicates the reference luma samples in the block. </w:t>
      </w:r>
      <w:r w:rsidR="00647F9A">
        <w:rPr>
          <w:rFonts w:hint="eastAsia"/>
          <w:lang w:val="en-CA" w:eastAsia="ja-JP"/>
        </w:rPr>
        <w:t xml:space="preserve">Parameter </w:t>
      </w:r>
      <m:oMath>
        <m:r>
          <m:rPr>
            <m:sty m:val="p"/>
          </m:rPr>
          <w:rPr>
            <w:rFonts w:ascii="Cambria Math" w:hAnsi="Cambria Math"/>
            <w:lang w:val="en-CA" w:eastAsia="ja-JP"/>
          </w:rPr>
          <m:t>α</m:t>
        </m:r>
      </m:oMath>
      <w:r w:rsidR="00647F9A">
        <w:rPr>
          <w:rFonts w:hint="eastAsia"/>
          <w:lang w:val="en-CA" w:eastAsia="ja-JP"/>
        </w:rPr>
        <w:t xml:space="preserve"> and </w:t>
      </w:r>
      <m:oMath>
        <m:r>
          <m:rPr>
            <m:sty m:val="p"/>
          </m:rPr>
          <w:rPr>
            <w:rFonts w:ascii="Cambria Math" w:hAnsi="Cambria Math"/>
            <w:lang w:val="en-CA" w:eastAsia="ja-JP"/>
          </w:rPr>
          <m:t>β</m:t>
        </m:r>
      </m:oMath>
      <w:r w:rsidR="00647F9A">
        <w:rPr>
          <w:rFonts w:hint="eastAsia"/>
          <w:lang w:val="en-CA" w:eastAsia="ja-JP"/>
        </w:rPr>
        <w:t xml:space="preserve"> are derived from reconstructed sampled of coded blocks </w:t>
      </w:r>
      <w:r w:rsidR="00647F9A">
        <w:rPr>
          <w:lang w:val="en-CA" w:eastAsia="ja-JP"/>
        </w:rPr>
        <w:t>around</w:t>
      </w:r>
      <w:r w:rsidR="00647F9A">
        <w:rPr>
          <w:rFonts w:hint="eastAsia"/>
          <w:lang w:val="en-CA" w:eastAsia="ja-JP"/>
        </w:rPr>
        <w:t xml:space="preserve"> the current block.</w:t>
      </w:r>
    </w:p>
    <w:p w:rsidR="002C5A6B" w:rsidRPr="002C5A6B" w:rsidRDefault="002C5A6B" w:rsidP="000547AF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Parameter </w:t>
      </w:r>
      <m:oMath>
        <m:r>
          <m:rPr>
            <m:sty m:val="p"/>
          </m:rPr>
          <w:rPr>
            <w:rFonts w:ascii="Cambria Math" w:hAnsi="Cambria Math"/>
            <w:lang w:val="en-CA" w:eastAsia="ja-JP"/>
          </w:rPr>
          <m:t>α</m:t>
        </m:r>
      </m:oMath>
      <w:r>
        <w:rPr>
          <w:rFonts w:hint="eastAsia"/>
          <w:lang w:val="en-CA" w:eastAsia="ja-JP"/>
        </w:rPr>
        <w:t xml:space="preserve"> and </w:t>
      </w:r>
      <m:oMath>
        <m:r>
          <m:rPr>
            <m:sty m:val="p"/>
          </m:rPr>
          <w:rPr>
            <w:rFonts w:ascii="Cambria Math" w:hAnsi="Cambria Math"/>
            <w:lang w:val="en-CA" w:eastAsia="ja-JP"/>
          </w:rPr>
          <m:t>β</m:t>
        </m:r>
      </m:oMath>
      <w:r>
        <w:rPr>
          <w:rFonts w:hint="eastAsia"/>
          <w:lang w:val="en-CA" w:eastAsia="ja-JP"/>
        </w:rPr>
        <w:t xml:space="preserve"> are derived from the top and left pixels. Detailed description can be found in </w:t>
      </w:r>
      <w:r>
        <w:rPr>
          <w:lang w:val="en-CA" w:eastAsia="ja-JP"/>
        </w:rPr>
        <w:t>“8.4.3.1.6</w:t>
      </w:r>
      <w:r>
        <w:rPr>
          <w:rFonts w:hint="eastAsia"/>
          <w:lang w:val="en-CA" w:eastAsia="ja-JP"/>
        </w:rPr>
        <w:t xml:space="preserve"> </w:t>
      </w:r>
      <w:r w:rsidRPr="002C5A6B">
        <w:rPr>
          <w:lang w:val="en-CA" w:eastAsia="ja-JP"/>
        </w:rPr>
        <w:t>Specification of Intra_FromLuma (35) prediction mode</w:t>
      </w:r>
      <w:r>
        <w:rPr>
          <w:lang w:val="en-CA" w:eastAsia="ja-JP"/>
        </w:rPr>
        <w:t>”</w:t>
      </w:r>
      <w:r>
        <w:rPr>
          <w:rFonts w:hint="eastAsia"/>
          <w:lang w:val="en-CA" w:eastAsia="ja-JP"/>
        </w:rPr>
        <w:t xml:space="preserve"> of working draft 7.</w:t>
      </w:r>
    </w:p>
    <w:p w:rsidR="006B38FC" w:rsidRDefault="006B38FC" w:rsidP="000547AF">
      <w:pPr>
        <w:rPr>
          <w:lang w:val="en-CA" w:eastAsia="ja-JP"/>
        </w:rPr>
      </w:pPr>
      <w:r>
        <w:rPr>
          <w:rFonts w:hint="eastAsia"/>
          <w:lang w:val="en-CA" w:eastAsia="ja-JP"/>
        </w:rPr>
        <w:t>When chroma format is 4:2:2, reference values are derived as follows,</w:t>
      </w:r>
    </w:p>
    <w:p w:rsidR="002C5A6B" w:rsidRDefault="00080FE7" w:rsidP="002C5A6B">
      <w:pPr>
        <w:jc w:val="center"/>
        <w:rPr>
          <w:lang w:val="en-CA" w:eastAsia="ja-JP"/>
        </w:rPr>
      </w:pPr>
      <m:oMath>
        <m:sSubSup>
          <m:sSubSupPr>
            <m:ctrlPr>
              <w:rPr>
                <w:rFonts w:ascii="Cambria Math" w:hAnsi="Cambria Math"/>
                <w:lang w:val="en-CA" w:eastAsia="ja-JP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Ref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L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'</m:t>
            </m:r>
          </m:sup>
        </m:sSubSup>
        <m:d>
          <m:dPr>
            <m:begChr m:val="["/>
            <m:endChr m:val="]"/>
            <m:ctrlPr>
              <w:rPr>
                <w:rFonts w:ascii="Cambria Math" w:hAnsi="Cambria Math"/>
                <w:lang w:val="en-CA" w:eastAsia="ja-JP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x,y</m:t>
            </m:r>
          </m:e>
        </m:d>
        <m:r>
          <m:rPr>
            <m:sty m:val="p"/>
          </m:rPr>
          <w:rPr>
            <w:rFonts w:ascii="Cambria Math" w:hAnsi="Cambria Math"/>
            <w:lang w:val="en-CA" w:eastAsia="ja-JP"/>
          </w:rPr>
          <m:t>=</m:t>
        </m:r>
        <m:sSub>
          <m:sSubPr>
            <m:ctrlPr>
              <w:rPr>
                <w:rFonts w:ascii="Cambria Math" w:hAnsi="Cambria Math"/>
                <w:lang w:val="en-CA" w:eastAsia="ja-JP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Rec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L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lang w:val="en-CA" w:eastAsia="ja-JP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2x,y</m:t>
            </m:r>
          </m:e>
        </m:d>
      </m:oMath>
      <w:r w:rsidR="002C5A6B">
        <w:rPr>
          <w:rFonts w:hint="eastAsia"/>
          <w:lang w:val="en-CA" w:eastAsia="ja-JP"/>
        </w:rPr>
        <w:t>,</w:t>
      </w:r>
    </w:p>
    <w:p w:rsidR="002C5A6B" w:rsidRPr="002C5A6B" w:rsidRDefault="002C5A6B" w:rsidP="002C5A6B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and </w:t>
      </w:r>
      <w:r>
        <w:rPr>
          <w:lang w:val="en-CA" w:eastAsia="ja-JP"/>
        </w:rPr>
        <w:t>reconstructed</w:t>
      </w:r>
      <w:r>
        <w:rPr>
          <w:rFonts w:hint="eastAsia"/>
          <w:lang w:val="en-CA" w:eastAsia="ja-JP"/>
        </w:rPr>
        <w:t xml:space="preserve"> pixels for parameter derivation are located </w:t>
      </w:r>
      <w:r w:rsidR="00A011FA">
        <w:rPr>
          <w:rFonts w:hint="eastAsia"/>
          <w:lang w:val="en-CA" w:eastAsia="ja-JP"/>
        </w:rPr>
        <w:t xml:space="preserve">at left side by </w:t>
      </w:r>
      <w:r>
        <w:rPr>
          <w:rFonts w:hint="eastAsia"/>
          <w:lang w:val="en-CA" w:eastAsia="ja-JP"/>
        </w:rPr>
        <w:t>2 column</w:t>
      </w:r>
      <w:r w:rsidR="00A011FA">
        <w:rPr>
          <w:rFonts w:hint="eastAsia"/>
          <w:lang w:val="en-CA" w:eastAsia="ja-JP"/>
        </w:rPr>
        <w:t>s</w:t>
      </w:r>
      <w:r>
        <w:rPr>
          <w:rFonts w:hint="eastAsia"/>
          <w:lang w:val="en-CA" w:eastAsia="ja-JP"/>
        </w:rPr>
        <w:t>.</w:t>
      </w:r>
    </w:p>
    <w:p w:rsidR="002C5A6B" w:rsidRDefault="002C5A6B" w:rsidP="006B38FC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When chroma format is 4:4:4, reference values are same as luma values and reconstructed pixels for parameter derivation are located </w:t>
      </w:r>
      <w:r w:rsidR="00A011FA">
        <w:rPr>
          <w:rFonts w:hint="eastAsia"/>
          <w:lang w:val="en-CA" w:eastAsia="ja-JP"/>
        </w:rPr>
        <w:t>at left side by 1 column.</w:t>
      </w:r>
    </w:p>
    <w:p w:rsidR="009B52D1" w:rsidRDefault="009B52D1" w:rsidP="009B52D1">
      <w:pPr>
        <w:pStyle w:val="2"/>
        <w:rPr>
          <w:lang w:val="en-CA" w:eastAsia="ja-JP"/>
        </w:rPr>
      </w:pPr>
      <w:r>
        <w:rPr>
          <w:rFonts w:hint="eastAsia"/>
          <w:lang w:val="en-CA" w:eastAsia="ja-JP"/>
        </w:rPr>
        <w:t>Parsing process</w:t>
      </w:r>
    </w:p>
    <w:p w:rsidR="009B52D1" w:rsidRPr="005A540E" w:rsidRDefault="009B52D1" w:rsidP="009B52D1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Derivation process of luma-chroma mode is same as </w:t>
      </w:r>
      <w:r>
        <w:rPr>
          <w:lang w:val="en-CA" w:eastAsia="ja-JP"/>
        </w:rPr>
        <w:t>“9.3.2.9</w:t>
      </w:r>
      <w:r>
        <w:rPr>
          <w:rFonts w:hint="eastAsia"/>
          <w:lang w:val="en-CA" w:eastAsia="ja-JP"/>
        </w:rPr>
        <w:t xml:space="preserve"> </w:t>
      </w:r>
      <w:r w:rsidRPr="009B52D1">
        <w:rPr>
          <w:lang w:val="en-CA" w:eastAsia="ja-JP"/>
        </w:rPr>
        <w:t>Binarization process for intra_chroma_pred_mode</w:t>
      </w:r>
      <w:r>
        <w:rPr>
          <w:lang w:val="en-CA" w:eastAsia="ja-JP"/>
        </w:rPr>
        <w:t>”</w:t>
      </w:r>
      <w:r>
        <w:rPr>
          <w:rFonts w:hint="eastAsia"/>
          <w:lang w:val="en-CA" w:eastAsia="ja-JP"/>
        </w:rPr>
        <w:t xml:space="preserve"> of working draft 7.</w:t>
      </w:r>
    </w:p>
    <w:p w:rsidR="0008372C" w:rsidRDefault="0008372C" w:rsidP="0008372C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Experimental results</w:t>
      </w:r>
    </w:p>
    <w:p w:rsidR="0008372C" w:rsidRDefault="00E52520" w:rsidP="0008372C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The proposed scheme is realized by </w:t>
      </w:r>
      <w:r w:rsidR="00EE02F2">
        <w:rPr>
          <w:rFonts w:hint="eastAsia"/>
          <w:lang w:val="en-CA" w:eastAsia="ja-JP"/>
        </w:rPr>
        <w:t xml:space="preserve">changing </w:t>
      </w:r>
      <w:r>
        <w:rPr>
          <w:rFonts w:hint="eastAsia"/>
          <w:lang w:val="en-CA" w:eastAsia="ja-JP"/>
        </w:rPr>
        <w:t xml:space="preserve">the </w:t>
      </w:r>
      <w:r>
        <w:rPr>
          <w:lang w:val="en-CA" w:eastAsia="ja-JP"/>
        </w:rPr>
        <w:t>following</w:t>
      </w:r>
      <w:r>
        <w:rPr>
          <w:rFonts w:hint="eastAsia"/>
          <w:lang w:val="en-CA" w:eastAsia="ja-JP"/>
        </w:rPr>
        <w:t xml:space="preserve"> macro in TypeDef.h.</w:t>
      </w:r>
    </w:p>
    <w:p w:rsidR="0008372C" w:rsidRPr="0008372C" w:rsidRDefault="0008372C" w:rsidP="0008372C">
      <w:pPr>
        <w:rPr>
          <w:lang w:val="en-CA" w:eastAsia="ja-JP"/>
        </w:rPr>
      </w:pPr>
      <w:r>
        <w:rPr>
          <w:rFonts w:hint="eastAsia"/>
          <w:lang w:val="en-CA" w:eastAsia="ja-JP"/>
        </w:rPr>
        <w:t>#define REMOVE_LMCHROMA 0</w:t>
      </w:r>
    </w:p>
    <w:p w:rsidR="00D34B4F" w:rsidRDefault="00D34B4F" w:rsidP="006B38FC">
      <w:pPr>
        <w:rPr>
          <w:lang w:val="en-CA" w:eastAsia="ja-JP"/>
        </w:rPr>
      </w:pPr>
      <w:r>
        <w:rPr>
          <w:rFonts w:hint="eastAsia"/>
          <w:lang w:val="en-CA" w:eastAsia="ja-JP"/>
        </w:rPr>
        <w:t>Common test condition for AHG7 follows the BoG report of JCTVC-J0581.</w:t>
      </w:r>
    </w:p>
    <w:p w:rsidR="009B52D1" w:rsidRDefault="00605E03" w:rsidP="006B38FC">
      <w:pPr>
        <w:rPr>
          <w:ins w:id="1" w:author="kei" w:date="2012-10-11T12:46:00Z"/>
          <w:rFonts w:hint="eastAsia"/>
          <w:lang w:val="en-CA" w:eastAsia="ja-JP"/>
        </w:rPr>
      </w:pPr>
      <w:r>
        <w:rPr>
          <w:rFonts w:hint="eastAsia"/>
          <w:lang w:val="en-CA" w:eastAsia="ja-JP"/>
        </w:rPr>
        <w:t>Following tables show</w:t>
      </w:r>
      <w:r w:rsidR="00E52520">
        <w:rPr>
          <w:rFonts w:hint="eastAsia"/>
          <w:lang w:val="en-CA" w:eastAsia="ja-JP"/>
        </w:rPr>
        <w:t xml:space="preserve"> the summary of BD-rate for YUV422/YUV444 sequences.</w:t>
      </w:r>
    </w:p>
    <w:p w:rsidR="00E365FA" w:rsidDel="00E365FA" w:rsidRDefault="00E365FA" w:rsidP="00E365FA">
      <w:pPr>
        <w:pStyle w:val="ad"/>
        <w:keepNext/>
        <w:keepLines/>
        <w:jc w:val="center"/>
        <w:rPr>
          <w:del w:id="2" w:author="kei" w:date="2012-10-11T12:46:00Z"/>
          <w:lang w:val="en-CA" w:eastAsia="ja-JP"/>
        </w:rPr>
        <w:pPrChange w:id="3" w:author="kei" w:date="2012-10-11T12:46:00Z">
          <w:pPr>
            <w:pStyle w:val="ad"/>
          </w:pPr>
        </w:pPrChange>
      </w:pPr>
      <w:moveToRangeStart w:id="4" w:author="kei" w:date="2012-10-11T12:46:00Z" w:name="move337722918"/>
      <w:moveTo w:id="5" w:author="kei" w:date="2012-10-11T12:46:00Z">
        <w:r>
          <w:t xml:space="preserve">Table </w:t>
        </w:r>
        <w:r>
          <w:fldChar w:fldCharType="begin"/>
        </w:r>
        <w:r>
          <w:instrText xml:space="preserve"> SEQ Table \* ARABIC </w:instrText>
        </w:r>
        <w:r>
          <w:fldChar w:fldCharType="separate"/>
        </w:r>
      </w:moveTo>
      <w:ins w:id="6" w:author="kei" w:date="2012-10-11T12:48:00Z">
        <w:r>
          <w:rPr>
            <w:noProof/>
          </w:rPr>
          <w:t>1</w:t>
        </w:r>
      </w:ins>
      <w:moveTo w:id="7" w:author="kei" w:date="2012-10-11T12:46:00Z">
        <w:r>
          <w:fldChar w:fldCharType="end"/>
        </w:r>
        <w:r>
          <w:rPr>
            <w:rFonts w:hint="eastAsia"/>
            <w:lang w:eastAsia="ja-JP"/>
          </w:rPr>
          <w:t xml:space="preserve"> Results of a</w:t>
        </w:r>
        <w:r w:rsidRPr="00AA62B2">
          <w:t>ll intra with high 10 configuration</w:t>
        </w:r>
      </w:moveTo>
    </w:p>
    <w:moveToRangeEnd w:id="4"/>
    <w:p w:rsidR="00E365FA" w:rsidRPr="00E365FA" w:rsidRDefault="00E365FA" w:rsidP="00E365FA">
      <w:pPr>
        <w:pStyle w:val="ad"/>
        <w:keepNext/>
        <w:keepLines/>
        <w:jc w:val="center"/>
        <w:rPr>
          <w:lang w:val="en-CA" w:eastAsia="ja-JP"/>
        </w:rPr>
        <w:pPrChange w:id="8" w:author="kei" w:date="2012-10-11T12:46:00Z">
          <w:pPr/>
        </w:pPrChange>
      </w:pPr>
    </w:p>
    <w:tbl>
      <w:tblPr>
        <w:tblW w:w="7741" w:type="dxa"/>
        <w:jc w:val="center"/>
        <w:tblInd w:w="86" w:type="dxa"/>
        <w:tblCellMar>
          <w:left w:w="99" w:type="dxa"/>
          <w:right w:w="99" w:type="dxa"/>
        </w:tblCellMar>
        <w:tblLook w:val="04A0"/>
        <w:tblPrChange w:id="9" w:author="kei" w:date="2012-10-11T12:46:00Z">
          <w:tblPr>
            <w:tblW w:w="7741" w:type="dxa"/>
            <w:tblInd w:w="86" w:type="dxa"/>
            <w:tblCellMar>
              <w:left w:w="99" w:type="dxa"/>
              <w:right w:w="99" w:type="dxa"/>
            </w:tblCellMar>
            <w:tblLook w:val="04A0"/>
          </w:tblPr>
        </w:tblPrChange>
      </w:tblPr>
      <w:tblGrid>
        <w:gridCol w:w="1409"/>
        <w:gridCol w:w="935"/>
        <w:gridCol w:w="1123"/>
        <w:gridCol w:w="1123"/>
        <w:gridCol w:w="994"/>
        <w:gridCol w:w="1193"/>
        <w:gridCol w:w="993"/>
        <w:tblGridChange w:id="10">
          <w:tblGrid>
            <w:gridCol w:w="1409"/>
            <w:gridCol w:w="935"/>
            <w:gridCol w:w="1123"/>
            <w:gridCol w:w="1123"/>
            <w:gridCol w:w="994"/>
            <w:gridCol w:w="1193"/>
            <w:gridCol w:w="993"/>
          </w:tblGrid>
        </w:tblGridChange>
      </w:tblGrid>
      <w:tr w:rsidR="00200345" w:rsidRPr="00200345" w:rsidTr="00E365FA">
        <w:trPr>
          <w:trHeight w:val="240"/>
          <w:jc w:val="center"/>
          <w:trPrChange w:id="11" w:author="kei" w:date="2012-10-11T12:46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2" w:author="kei" w:date="2012-10-11T12:46:00Z">
              <w:tcPr>
                <w:tcW w:w="13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3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14" w:author="kei" w:date="2012-10-11T12:46:00Z">
              <w:tcPr>
                <w:tcW w:w="3181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pPrChange w:id="15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HE10 (YUV422)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16" w:author="kei" w:date="2012-10-11T12:46:00Z">
              <w:tcPr>
                <w:tcW w:w="318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pPrChange w:id="17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HE10 (YUV444)</w:t>
            </w:r>
          </w:p>
        </w:tc>
      </w:tr>
      <w:tr w:rsidR="00200345" w:rsidRPr="00200345" w:rsidTr="00E365FA">
        <w:trPr>
          <w:trHeight w:val="255"/>
          <w:jc w:val="center"/>
          <w:trPrChange w:id="18" w:author="kei" w:date="2012-10-11T12:46:00Z">
            <w:trPr>
              <w:trHeight w:val="255"/>
            </w:trPr>
          </w:trPrChange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9" w:author="kei" w:date="2012-10-11T12:46:00Z">
              <w:tcPr>
                <w:tcW w:w="13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0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21" w:author="kei" w:date="2012-10-11T12:46:00Z">
              <w:tcPr>
                <w:tcW w:w="935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2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23" w:author="kei" w:date="2012-10-11T12:46:00Z">
              <w:tcPr>
                <w:tcW w:w="1123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4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5" w:author="kei" w:date="2012-10-11T12:46:00Z">
              <w:tcPr>
                <w:tcW w:w="1123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6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27" w:author="kei" w:date="2012-10-11T12:46:00Z">
              <w:tcPr>
                <w:tcW w:w="994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8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29" w:author="kei" w:date="2012-10-11T12:46:00Z">
              <w:tcPr>
                <w:tcW w:w="1193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30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1" w:author="kei" w:date="2012-10-11T12:46:00Z">
              <w:tcPr>
                <w:tcW w:w="993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32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200345" w:rsidRPr="00200345" w:rsidTr="00E365FA">
        <w:trPr>
          <w:trHeight w:val="240"/>
          <w:jc w:val="center"/>
          <w:trPrChange w:id="33" w:author="kei" w:date="2012-10-11T12:46:00Z">
            <w:trPr>
              <w:trHeight w:val="240"/>
            </w:trPr>
          </w:trPrChange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4" w:author="kei" w:date="2012-10-11T12:46:00Z">
              <w:tcPr>
                <w:tcW w:w="138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35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Kimono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6" w:author="kei" w:date="2012-10-11T12:46:00Z">
              <w:tcPr>
                <w:tcW w:w="93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37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-2.8%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38" w:author="kei" w:date="2012-10-11T12:46:00Z">
              <w:tcPr>
                <w:tcW w:w="1123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39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-4.1%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40" w:author="kei" w:date="2012-10-11T12:46:00Z">
              <w:tcPr>
                <w:tcW w:w="1123" w:type="dxa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41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-3.5%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2" w:author="kei" w:date="2012-10-11T12:46:00Z">
              <w:tcPr>
                <w:tcW w:w="99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43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-2.6%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4" w:author="kei" w:date="2012-10-11T12:46:00Z">
              <w:tcPr>
                <w:tcW w:w="119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45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-2.5%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46" w:author="kei" w:date="2012-10-11T12:46:00Z">
              <w:tcPr>
                <w:tcW w:w="993" w:type="dxa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47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-3.5%</w:t>
            </w:r>
          </w:p>
        </w:tc>
      </w:tr>
      <w:tr w:rsidR="00200345" w:rsidRPr="00200345" w:rsidTr="00E365FA">
        <w:trPr>
          <w:trHeight w:val="240"/>
          <w:jc w:val="center"/>
          <w:trPrChange w:id="48" w:author="kei" w:date="2012-10-11T12:46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49" w:author="kei" w:date="2012-10-11T12:46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50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Parkscene </w:t>
            </w: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51" w:author="kei" w:date="2012-10-11T12:46:00Z">
              <w:tcPr>
                <w:tcW w:w="935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2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-3.6%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53" w:author="kei" w:date="2012-10-11T12:46:00Z">
              <w:tcPr>
                <w:tcW w:w="112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4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-6.9%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55" w:author="kei" w:date="2012-10-11T12:46:00Z">
              <w:tcPr>
                <w:tcW w:w="112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6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-3.5%</w:t>
            </w:r>
          </w:p>
        </w:tc>
        <w:tc>
          <w:tcPr>
            <w:tcW w:w="99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57" w:author="kei" w:date="2012-10-11T12:46:00Z">
              <w:tcPr>
                <w:tcW w:w="994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8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-3.9%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59" w:author="kei" w:date="2012-10-11T12:46:00Z">
              <w:tcPr>
                <w:tcW w:w="119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0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-3.4%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61" w:author="kei" w:date="2012-10-11T12:46:00Z">
              <w:tcPr>
                <w:tcW w:w="99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2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-3.9%</w:t>
            </w:r>
          </w:p>
        </w:tc>
      </w:tr>
      <w:tr w:rsidR="00200345" w:rsidRPr="00200345" w:rsidTr="00E365FA">
        <w:trPr>
          <w:trHeight w:val="240"/>
          <w:jc w:val="center"/>
          <w:trPrChange w:id="63" w:author="kei" w:date="2012-10-11T12:46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64" w:author="kei" w:date="2012-10-11T12:46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65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BirdsInCage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6" w:author="kei" w:date="2012-10-11T12:46:00Z">
              <w:tcPr>
                <w:tcW w:w="93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7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-3.0%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68" w:author="kei" w:date="2012-10-11T12:46:00Z">
              <w:tcPr>
                <w:tcW w:w="112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9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-3.8%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70" w:author="kei" w:date="2012-10-11T12:46:00Z">
              <w:tcPr>
                <w:tcW w:w="112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71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-9.4%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72" w:author="kei" w:date="2012-10-11T12:46:00Z">
              <w:tcPr>
                <w:tcW w:w="99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73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-2.4%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74" w:author="kei" w:date="2012-10-11T12:46:00Z">
              <w:tcPr>
                <w:tcW w:w="119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75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-3.7%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76" w:author="kei" w:date="2012-10-11T12:46:00Z">
              <w:tcPr>
                <w:tcW w:w="99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77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-9.0%</w:t>
            </w:r>
          </w:p>
        </w:tc>
      </w:tr>
      <w:tr w:rsidR="00200345" w:rsidRPr="00200345" w:rsidTr="00E365FA">
        <w:trPr>
          <w:trHeight w:val="240"/>
          <w:jc w:val="center"/>
          <w:trPrChange w:id="78" w:author="kei" w:date="2012-10-11T12:46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79" w:author="kei" w:date="2012-10-11T12:46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80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DucksAndLegs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81" w:author="kei" w:date="2012-10-11T12:46:00Z">
              <w:tcPr>
                <w:tcW w:w="93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82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-1.0%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83" w:author="kei" w:date="2012-10-11T12:46:00Z">
              <w:tcPr>
                <w:tcW w:w="112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84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-1.1%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85" w:author="kei" w:date="2012-10-11T12:46:00Z">
              <w:tcPr>
                <w:tcW w:w="112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86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-1.4%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87" w:author="kei" w:date="2012-10-11T12:46:00Z">
              <w:tcPr>
                <w:tcW w:w="99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88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-1.2%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89" w:author="kei" w:date="2012-10-11T12:46:00Z">
              <w:tcPr>
                <w:tcW w:w="119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90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-1.2%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91" w:author="kei" w:date="2012-10-11T12:46:00Z">
              <w:tcPr>
                <w:tcW w:w="99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92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-1.8%</w:t>
            </w:r>
          </w:p>
        </w:tc>
      </w:tr>
      <w:tr w:rsidR="00200345" w:rsidRPr="00200345" w:rsidTr="00E365FA">
        <w:trPr>
          <w:trHeight w:val="240"/>
          <w:jc w:val="center"/>
          <w:trPrChange w:id="93" w:author="kei" w:date="2012-10-11T12:46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94" w:author="kei" w:date="2012-10-11T12:46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95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Traffic 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96" w:author="kei" w:date="2012-10-11T12:46:00Z">
              <w:tcPr>
                <w:tcW w:w="93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97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-1.3%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98" w:author="kei" w:date="2012-10-11T12:46:00Z">
              <w:tcPr>
                <w:tcW w:w="112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99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-2.2%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100" w:author="kei" w:date="2012-10-11T12:46:00Z">
              <w:tcPr>
                <w:tcW w:w="112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101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-3.7%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02" w:author="kei" w:date="2012-10-11T12:46:00Z">
              <w:tcPr>
                <w:tcW w:w="99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103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-1.1%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04" w:author="kei" w:date="2012-10-11T12:46:00Z">
              <w:tcPr>
                <w:tcW w:w="119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105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-1.9%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106" w:author="kei" w:date="2012-10-11T12:46:00Z">
              <w:tcPr>
                <w:tcW w:w="99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107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-3.7%</w:t>
            </w:r>
          </w:p>
        </w:tc>
      </w:tr>
      <w:tr w:rsidR="00200345" w:rsidRPr="00200345" w:rsidTr="00E365FA">
        <w:trPr>
          <w:trHeight w:val="240"/>
          <w:jc w:val="center"/>
          <w:trPrChange w:id="108" w:author="kei" w:date="2012-10-11T12:46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09" w:author="kei" w:date="2012-10-11T12:46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10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CrowdRun 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11" w:author="kei" w:date="2012-10-11T12:46:00Z">
              <w:tcPr>
                <w:tcW w:w="93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112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-2.0%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113" w:author="kei" w:date="2012-10-11T12:46:00Z">
              <w:tcPr>
                <w:tcW w:w="112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114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-6.5%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115" w:author="kei" w:date="2012-10-11T12:46:00Z">
              <w:tcPr>
                <w:tcW w:w="112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116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-4.3%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17" w:author="kei" w:date="2012-10-11T12:46:00Z">
              <w:tcPr>
                <w:tcW w:w="99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118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-2.6%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119" w:author="kei" w:date="2012-10-11T12:46:00Z">
              <w:tcPr>
                <w:tcW w:w="119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120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-5.7%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121" w:author="kei" w:date="2012-10-11T12:46:00Z">
              <w:tcPr>
                <w:tcW w:w="99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122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-5.0%</w:t>
            </w:r>
          </w:p>
        </w:tc>
      </w:tr>
      <w:tr w:rsidR="00200345" w:rsidRPr="00200345" w:rsidTr="00E365FA">
        <w:trPr>
          <w:trHeight w:val="240"/>
          <w:jc w:val="center"/>
          <w:trPrChange w:id="123" w:author="kei" w:date="2012-10-11T12:46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24" w:author="kei" w:date="2012-10-11T12:46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25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OldTownCross 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26" w:author="kei" w:date="2012-10-11T12:46:00Z">
              <w:tcPr>
                <w:tcW w:w="93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127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-1.9%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128" w:author="kei" w:date="2012-10-11T12:46:00Z">
              <w:tcPr>
                <w:tcW w:w="112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129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-4.9%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130" w:author="kei" w:date="2012-10-11T12:46:00Z">
              <w:tcPr>
                <w:tcW w:w="112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131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-3.1%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32" w:author="kei" w:date="2012-10-11T12:46:00Z">
              <w:tcPr>
                <w:tcW w:w="99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133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-2.2%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134" w:author="kei" w:date="2012-10-11T12:46:00Z">
              <w:tcPr>
                <w:tcW w:w="119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135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-24.9%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36" w:author="kei" w:date="2012-10-11T12:46:00Z">
              <w:tcPr>
                <w:tcW w:w="99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137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-0.2%</w:t>
            </w:r>
          </w:p>
        </w:tc>
      </w:tr>
      <w:tr w:rsidR="00200345" w:rsidRPr="00200345" w:rsidTr="00E365FA">
        <w:trPr>
          <w:trHeight w:val="255"/>
          <w:jc w:val="center"/>
          <w:trPrChange w:id="138" w:author="kei" w:date="2012-10-11T12:46:00Z">
            <w:trPr>
              <w:trHeight w:val="255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39" w:author="kei" w:date="2012-10-11T12:46:00Z">
              <w:tcPr>
                <w:tcW w:w="138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40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Seeking </w:t>
            </w: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  <w:tcPrChange w:id="141" w:author="kei" w:date="2012-10-11T12:46:00Z">
              <w:tcPr>
                <w:tcW w:w="935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142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-6.5%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  <w:tcPrChange w:id="143" w:author="kei" w:date="2012-10-11T12:46:00Z">
              <w:tcPr>
                <w:tcW w:w="1123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144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-16.6%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145" w:author="kei" w:date="2012-10-11T12:46:00Z">
              <w:tcPr>
                <w:tcW w:w="1123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146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-10.8%</w:t>
            </w:r>
          </w:p>
        </w:tc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  <w:tcPrChange w:id="147" w:author="kei" w:date="2012-10-11T12:46:00Z">
              <w:tcPr>
                <w:tcW w:w="994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148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-8.6%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  <w:tcPrChange w:id="149" w:author="kei" w:date="2012-10-11T12:46:00Z">
              <w:tcPr>
                <w:tcW w:w="1193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150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-12.6%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151" w:author="kei" w:date="2012-10-11T12:46:00Z">
              <w:tcPr>
                <w:tcW w:w="993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152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-9.3%</w:t>
            </w:r>
          </w:p>
        </w:tc>
      </w:tr>
      <w:tr w:rsidR="00200345" w:rsidRPr="00200345" w:rsidTr="00E365FA">
        <w:trPr>
          <w:trHeight w:val="255"/>
          <w:jc w:val="center"/>
          <w:trPrChange w:id="153" w:author="kei" w:date="2012-10-11T12:46:00Z">
            <w:trPr>
              <w:trHeight w:val="255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54" w:author="kei" w:date="2012-10-11T12:46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pPrChange w:id="155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56" w:author="kei" w:date="2012-10-11T12:46:00Z">
              <w:tcPr>
                <w:tcW w:w="93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57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-2.8%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158" w:author="kei" w:date="2012-10-11T12:46:00Z">
              <w:tcPr>
                <w:tcW w:w="1123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159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-5.8%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160" w:author="kei" w:date="2012-10-11T12:46:00Z">
              <w:tcPr>
                <w:tcW w:w="1123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161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-5.0%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162" w:author="kei" w:date="2012-10-11T12:46:00Z">
              <w:tcPr>
                <w:tcW w:w="994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163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-3.1%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164" w:author="kei" w:date="2012-10-11T12:46:00Z">
              <w:tcPr>
                <w:tcW w:w="1193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165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-7.0%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166" w:author="kei" w:date="2012-10-11T12:46:00Z">
              <w:tcPr>
                <w:tcW w:w="993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167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-4.6%</w:t>
            </w:r>
          </w:p>
        </w:tc>
      </w:tr>
      <w:tr w:rsidR="00200345" w:rsidRPr="00200345" w:rsidTr="00E365FA">
        <w:trPr>
          <w:trHeight w:val="270"/>
          <w:jc w:val="center"/>
          <w:trPrChange w:id="168" w:author="kei" w:date="2012-10-11T12:46:00Z">
            <w:trPr>
              <w:trHeight w:val="270"/>
            </w:trPr>
          </w:trPrChange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69" w:author="kei" w:date="2012-10-11T12:46:00Z">
              <w:tcPr>
                <w:tcW w:w="138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70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171" w:author="kei" w:date="2012-10-11T12:46:00Z">
              <w:tcPr>
                <w:tcW w:w="3181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72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105%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173" w:author="kei" w:date="2012-10-11T12:46:00Z">
              <w:tcPr>
                <w:tcW w:w="318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74" w:author="kei" w:date="2012-10-11T12:46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108%</w:t>
            </w:r>
          </w:p>
        </w:tc>
      </w:tr>
      <w:tr w:rsidR="00200345" w:rsidRPr="00200345" w:rsidTr="00E365FA">
        <w:trPr>
          <w:trHeight w:val="270"/>
          <w:jc w:val="center"/>
          <w:trPrChange w:id="175" w:author="kei" w:date="2012-10-11T12:46:00Z">
            <w:trPr>
              <w:trHeight w:val="27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76" w:author="kei" w:date="2012-10-11T12:46:00Z">
              <w:tcPr>
                <w:tcW w:w="138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177" w:author="kei" w:date="2012-10-11T12:46:00Z">
              <w:tcPr>
                <w:tcW w:w="3181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102%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178" w:author="kei" w:date="2012-10-11T12:46:00Z">
              <w:tcPr>
                <w:tcW w:w="3180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101%</w:t>
            </w:r>
          </w:p>
        </w:tc>
      </w:tr>
    </w:tbl>
    <w:p w:rsidR="00605E03" w:rsidDel="00E365FA" w:rsidRDefault="00605E03" w:rsidP="00E365FA">
      <w:pPr>
        <w:pStyle w:val="ad"/>
        <w:jc w:val="center"/>
        <w:rPr>
          <w:lang w:val="en-CA" w:eastAsia="ja-JP"/>
        </w:rPr>
        <w:pPrChange w:id="179" w:author="kei" w:date="2012-10-11T12:47:00Z">
          <w:pPr>
            <w:pStyle w:val="ad"/>
          </w:pPr>
        </w:pPrChange>
      </w:pPr>
      <w:moveFromRangeStart w:id="180" w:author="kei" w:date="2012-10-11T12:46:00Z" w:name="move337722918"/>
      <w:moveFrom w:id="181" w:author="kei" w:date="2012-10-11T12:46:00Z">
        <w:r w:rsidDel="00E365FA">
          <w:t xml:space="preserve">Table </w:t>
        </w:r>
        <w:r w:rsidR="00080FE7" w:rsidDel="00E365FA">
          <w:fldChar w:fldCharType="begin"/>
        </w:r>
        <w:r w:rsidR="00F4713A" w:rsidDel="00E365FA">
          <w:instrText xml:space="preserve"> SEQ Table \* ARABIC </w:instrText>
        </w:r>
        <w:r w:rsidR="00080FE7" w:rsidDel="00E365FA">
          <w:fldChar w:fldCharType="separate"/>
        </w:r>
        <w:r w:rsidDel="00E365FA">
          <w:rPr>
            <w:noProof/>
          </w:rPr>
          <w:t>1</w:t>
        </w:r>
        <w:r w:rsidR="00080FE7" w:rsidDel="00E365FA">
          <w:fldChar w:fldCharType="end"/>
        </w:r>
        <w:r w:rsidDel="00E365FA">
          <w:rPr>
            <w:rFonts w:hint="eastAsia"/>
            <w:lang w:eastAsia="ja-JP"/>
          </w:rPr>
          <w:t xml:space="preserve"> Results of a</w:t>
        </w:r>
        <w:r w:rsidRPr="00AA62B2" w:rsidDel="00E365FA">
          <w:t>ll intra with high 10 configuration</w:t>
        </w:r>
      </w:moveFrom>
    </w:p>
    <w:moveFromRangeEnd w:id="180"/>
    <w:p w:rsidR="00E365FA" w:rsidDel="00E365FA" w:rsidRDefault="00E365FA" w:rsidP="00E365FA">
      <w:pPr>
        <w:pStyle w:val="ad"/>
        <w:keepNext/>
        <w:keepLines/>
        <w:jc w:val="center"/>
        <w:rPr>
          <w:del w:id="182" w:author="kei" w:date="2012-10-11T12:45:00Z"/>
          <w:lang w:val="en-CA" w:eastAsia="ja-JP"/>
        </w:rPr>
        <w:pPrChange w:id="183" w:author="kei" w:date="2012-10-11T12:47:00Z">
          <w:pPr>
            <w:pStyle w:val="ad"/>
          </w:pPr>
        </w:pPrChange>
      </w:pPr>
      <w:moveToRangeStart w:id="184" w:author="kei" w:date="2012-10-11T12:45:00Z" w:name="move337722865"/>
      <w:moveTo w:id="185" w:author="kei" w:date="2012-10-11T12:45:00Z">
        <w:r>
          <w:lastRenderedPageBreak/>
          <w:t xml:space="preserve">Table </w:t>
        </w:r>
        <w:r>
          <w:fldChar w:fldCharType="begin"/>
        </w:r>
        <w:r>
          <w:instrText xml:space="preserve"> SEQ Table \* ARABIC </w:instrText>
        </w:r>
        <w:r>
          <w:fldChar w:fldCharType="separate"/>
        </w:r>
      </w:moveTo>
      <w:ins w:id="186" w:author="kei" w:date="2012-10-11T12:48:00Z">
        <w:r>
          <w:rPr>
            <w:noProof/>
          </w:rPr>
          <w:t>2</w:t>
        </w:r>
      </w:ins>
      <w:moveTo w:id="187" w:author="kei" w:date="2012-10-11T12:45:00Z">
        <w:r>
          <w:fldChar w:fldCharType="end"/>
        </w:r>
        <w:r>
          <w:rPr>
            <w:rFonts w:hint="eastAsia"/>
            <w:lang w:eastAsia="ja-JP"/>
          </w:rPr>
          <w:t xml:space="preserve"> Results of random access</w:t>
        </w:r>
        <w:r w:rsidRPr="00AA62B2">
          <w:t xml:space="preserve"> with high 10 configuration</w:t>
        </w:r>
      </w:moveTo>
    </w:p>
    <w:moveToRangeEnd w:id="184"/>
    <w:p w:rsidR="00605E03" w:rsidRPr="00E365FA" w:rsidRDefault="00605E03" w:rsidP="00E365FA">
      <w:pPr>
        <w:pStyle w:val="ad"/>
        <w:keepNext/>
        <w:keepLines/>
        <w:jc w:val="center"/>
        <w:rPr>
          <w:lang w:val="en-CA" w:eastAsia="ja-JP"/>
        </w:rPr>
        <w:pPrChange w:id="188" w:author="kei" w:date="2012-10-11T12:47:00Z">
          <w:pPr/>
        </w:pPrChange>
      </w:pPr>
    </w:p>
    <w:tbl>
      <w:tblPr>
        <w:tblW w:w="7742" w:type="dxa"/>
        <w:jc w:val="center"/>
        <w:tblInd w:w="86" w:type="dxa"/>
        <w:tblCellMar>
          <w:left w:w="99" w:type="dxa"/>
          <w:right w:w="99" w:type="dxa"/>
        </w:tblCellMar>
        <w:tblLook w:val="04A0"/>
        <w:tblPrChange w:id="189" w:author="kei" w:date="2012-10-11T12:47:00Z">
          <w:tblPr>
            <w:tblW w:w="7742" w:type="dxa"/>
            <w:tblInd w:w="86" w:type="dxa"/>
            <w:tblCellMar>
              <w:left w:w="99" w:type="dxa"/>
              <w:right w:w="99" w:type="dxa"/>
            </w:tblCellMar>
            <w:tblLook w:val="04A0"/>
          </w:tblPr>
        </w:tblPrChange>
      </w:tblPr>
      <w:tblGrid>
        <w:gridCol w:w="1409"/>
        <w:gridCol w:w="935"/>
        <w:gridCol w:w="1123"/>
        <w:gridCol w:w="1123"/>
        <w:gridCol w:w="935"/>
        <w:gridCol w:w="1123"/>
        <w:gridCol w:w="1123"/>
        <w:tblGridChange w:id="190">
          <w:tblGrid>
            <w:gridCol w:w="1409"/>
            <w:gridCol w:w="935"/>
            <w:gridCol w:w="1123"/>
            <w:gridCol w:w="1123"/>
            <w:gridCol w:w="935"/>
            <w:gridCol w:w="1123"/>
            <w:gridCol w:w="1123"/>
          </w:tblGrid>
        </w:tblGridChange>
      </w:tblGrid>
      <w:tr w:rsidR="00200345" w:rsidRPr="00200345" w:rsidTr="00E365FA">
        <w:trPr>
          <w:trHeight w:val="270"/>
          <w:jc w:val="center"/>
          <w:trPrChange w:id="191" w:author="kei" w:date="2012-10-11T12:47:00Z">
            <w:trPr>
              <w:trHeight w:val="270"/>
            </w:trPr>
          </w:trPrChange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92" w:author="kei" w:date="2012-10-11T12:47:00Z">
              <w:tcPr>
                <w:tcW w:w="13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E365FA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val="en-CA" w:eastAsia="ja-JP"/>
                <w:rPrChange w:id="193" w:author="kei" w:date="2012-10-11T12:46:00Z">
                  <w:rPr>
                    <w:rFonts w:ascii="Arial" w:eastAsia="ＭＳ Ｐゴシック" w:hAnsi="Arial" w:cs="Arial"/>
                    <w:color w:val="000000"/>
                    <w:sz w:val="18"/>
                    <w:szCs w:val="18"/>
                    <w:lang w:eastAsia="ja-JP"/>
                  </w:rPr>
                </w:rPrChange>
              </w:rPr>
            </w:pP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194" w:author="kei" w:date="2012-10-11T12:47:00Z">
              <w:tcPr>
                <w:tcW w:w="3181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Random Access HE10 (YUV422)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195" w:author="kei" w:date="2012-10-11T12:47:00Z">
              <w:tcPr>
                <w:tcW w:w="3181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Random Access HE10 (YUV444)</w:t>
            </w:r>
          </w:p>
        </w:tc>
      </w:tr>
      <w:tr w:rsidR="00200345" w:rsidRPr="00200345" w:rsidTr="00E365FA">
        <w:trPr>
          <w:trHeight w:val="270"/>
          <w:jc w:val="center"/>
          <w:trPrChange w:id="196" w:author="kei" w:date="2012-10-11T12:47:00Z">
            <w:trPr>
              <w:trHeight w:val="270"/>
            </w:trPr>
          </w:trPrChange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97" w:author="kei" w:date="2012-10-11T12:47:00Z">
              <w:tcPr>
                <w:tcW w:w="13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98" w:author="kei" w:date="2012-10-11T12:47:00Z">
              <w:tcPr>
                <w:tcW w:w="93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99" w:author="kei" w:date="2012-10-11T12:47:00Z">
              <w:tcPr>
                <w:tcW w:w="112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00" w:author="kei" w:date="2012-10-11T12:47:00Z">
              <w:tcPr>
                <w:tcW w:w="112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01" w:author="kei" w:date="2012-10-11T12:47:00Z">
              <w:tcPr>
                <w:tcW w:w="93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02" w:author="kei" w:date="2012-10-11T12:47:00Z">
              <w:tcPr>
                <w:tcW w:w="112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03" w:author="kei" w:date="2012-10-11T12:47:00Z">
              <w:tcPr>
                <w:tcW w:w="112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200345" w:rsidRPr="00200345" w:rsidTr="00E365FA">
        <w:trPr>
          <w:trHeight w:val="240"/>
          <w:jc w:val="center"/>
          <w:trPrChange w:id="204" w:author="kei" w:date="2012-10-11T12:47:00Z">
            <w:trPr>
              <w:trHeight w:val="240"/>
            </w:trPr>
          </w:trPrChange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05" w:author="kei" w:date="2012-10-11T12:47:00Z">
              <w:tcPr>
                <w:tcW w:w="138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Kimono</w:t>
            </w:r>
          </w:p>
        </w:tc>
        <w:tc>
          <w:tcPr>
            <w:tcW w:w="9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06" w:author="kei" w:date="2012-10-11T12:47:00Z">
              <w:tcPr>
                <w:tcW w:w="935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-1.2%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207" w:author="kei" w:date="2012-10-11T12:47:00Z">
              <w:tcPr>
                <w:tcW w:w="1123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-7.0%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08" w:author="kei" w:date="2012-10-11T12:47:00Z">
              <w:tcPr>
                <w:tcW w:w="1123" w:type="dxa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-2.4%</w:t>
            </w:r>
          </w:p>
        </w:tc>
        <w:tc>
          <w:tcPr>
            <w:tcW w:w="9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09" w:author="kei" w:date="2012-10-11T12:47:00Z">
              <w:tcPr>
                <w:tcW w:w="935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-1.2%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210" w:author="kei" w:date="2012-10-11T12:47:00Z">
              <w:tcPr>
                <w:tcW w:w="1123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-4.2%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11" w:author="kei" w:date="2012-10-11T12:47:00Z">
              <w:tcPr>
                <w:tcW w:w="1123" w:type="dxa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-2.5%</w:t>
            </w:r>
          </w:p>
        </w:tc>
      </w:tr>
      <w:tr w:rsidR="00200345" w:rsidRPr="00200345" w:rsidTr="00E365FA">
        <w:trPr>
          <w:trHeight w:val="240"/>
          <w:jc w:val="center"/>
          <w:trPrChange w:id="212" w:author="kei" w:date="2012-10-11T12:47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13" w:author="kei" w:date="2012-10-11T12:47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Parkscene 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14" w:author="kei" w:date="2012-10-11T12:47:00Z">
              <w:tcPr>
                <w:tcW w:w="93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-1.8%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215" w:author="kei" w:date="2012-10-11T12:47:00Z">
              <w:tcPr>
                <w:tcW w:w="112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-9.2%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16" w:author="kei" w:date="2012-10-11T12:47:00Z">
              <w:tcPr>
                <w:tcW w:w="112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-2.1%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17" w:author="kei" w:date="2012-10-11T12:47:00Z">
              <w:tcPr>
                <w:tcW w:w="93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-2.1%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218" w:author="kei" w:date="2012-10-11T12:47:00Z">
              <w:tcPr>
                <w:tcW w:w="112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-6.2%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19" w:author="kei" w:date="2012-10-11T12:47:00Z">
              <w:tcPr>
                <w:tcW w:w="112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-2.3%</w:t>
            </w:r>
          </w:p>
        </w:tc>
      </w:tr>
      <w:tr w:rsidR="00200345" w:rsidRPr="00200345" w:rsidTr="00E365FA">
        <w:trPr>
          <w:trHeight w:val="240"/>
          <w:jc w:val="center"/>
          <w:trPrChange w:id="220" w:author="kei" w:date="2012-10-11T12:47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21" w:author="kei" w:date="2012-10-11T12:47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BirdsInCage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22" w:author="kei" w:date="2012-10-11T12:47:00Z">
              <w:tcPr>
                <w:tcW w:w="93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-2.0%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223" w:author="kei" w:date="2012-10-11T12:47:00Z">
              <w:tcPr>
                <w:tcW w:w="112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-5.9%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224" w:author="kei" w:date="2012-10-11T12:47:00Z">
              <w:tcPr>
                <w:tcW w:w="112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-9.6%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25" w:author="kei" w:date="2012-10-11T12:47:00Z">
              <w:tcPr>
                <w:tcW w:w="93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-1.6%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26" w:author="kei" w:date="2012-10-11T12:47:00Z">
              <w:tcPr>
                <w:tcW w:w="112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-2.1%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227" w:author="kei" w:date="2012-10-11T12:47:00Z">
              <w:tcPr>
                <w:tcW w:w="112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-10.0%</w:t>
            </w:r>
          </w:p>
        </w:tc>
      </w:tr>
      <w:tr w:rsidR="00200345" w:rsidRPr="00200345" w:rsidTr="00E365FA">
        <w:trPr>
          <w:trHeight w:val="240"/>
          <w:jc w:val="center"/>
          <w:trPrChange w:id="228" w:author="kei" w:date="2012-10-11T12:47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29" w:author="kei" w:date="2012-10-11T12:47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DucksAndLegs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30" w:author="kei" w:date="2012-10-11T12:47:00Z">
              <w:tcPr>
                <w:tcW w:w="93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31" w:author="kei" w:date="2012-10-11T12:47:00Z">
              <w:tcPr>
                <w:tcW w:w="112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-1.3%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32" w:author="kei" w:date="2012-10-11T12:47:00Z">
              <w:tcPr>
                <w:tcW w:w="112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-1.1%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33" w:author="kei" w:date="2012-10-11T12:47:00Z">
              <w:tcPr>
                <w:tcW w:w="93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-0.8%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34" w:author="kei" w:date="2012-10-11T12:47:00Z">
              <w:tcPr>
                <w:tcW w:w="112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-0.8%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35" w:author="kei" w:date="2012-10-11T12:47:00Z">
              <w:tcPr>
                <w:tcW w:w="112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-1.6%</w:t>
            </w:r>
          </w:p>
        </w:tc>
      </w:tr>
      <w:tr w:rsidR="00200345" w:rsidRPr="00200345" w:rsidTr="00E365FA">
        <w:trPr>
          <w:trHeight w:val="240"/>
          <w:jc w:val="center"/>
          <w:trPrChange w:id="236" w:author="kei" w:date="2012-10-11T12:47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37" w:author="kei" w:date="2012-10-11T12:47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Traffic 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38" w:author="kei" w:date="2012-10-11T12:47:00Z">
              <w:tcPr>
                <w:tcW w:w="93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39" w:author="kei" w:date="2012-10-11T12:47:00Z">
              <w:tcPr>
                <w:tcW w:w="112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-2.9%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240" w:author="kei" w:date="2012-10-11T12:47:00Z">
              <w:tcPr>
                <w:tcW w:w="112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-3.4%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41" w:author="kei" w:date="2012-10-11T12:47:00Z">
              <w:tcPr>
                <w:tcW w:w="93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42" w:author="kei" w:date="2012-10-11T12:47:00Z">
              <w:tcPr>
                <w:tcW w:w="112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-1.6%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243" w:author="kei" w:date="2012-10-11T12:47:00Z">
              <w:tcPr>
                <w:tcW w:w="112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-3.6%</w:t>
            </w:r>
          </w:p>
        </w:tc>
      </w:tr>
      <w:tr w:rsidR="00200345" w:rsidRPr="00200345" w:rsidTr="00E365FA">
        <w:trPr>
          <w:trHeight w:val="240"/>
          <w:jc w:val="center"/>
          <w:trPrChange w:id="244" w:author="kei" w:date="2012-10-11T12:47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45" w:author="kei" w:date="2012-10-11T12:47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CrowdRun 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46" w:author="kei" w:date="2012-10-11T12:47:00Z">
              <w:tcPr>
                <w:tcW w:w="93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247" w:author="kei" w:date="2012-10-11T12:47:00Z">
              <w:tcPr>
                <w:tcW w:w="112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-6.5%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248" w:author="kei" w:date="2012-10-11T12:47:00Z">
              <w:tcPr>
                <w:tcW w:w="112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-3.3%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49" w:author="kei" w:date="2012-10-11T12:47:00Z">
              <w:tcPr>
                <w:tcW w:w="93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-1.0%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250" w:author="kei" w:date="2012-10-11T12:47:00Z">
              <w:tcPr>
                <w:tcW w:w="112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-5.7%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251" w:author="kei" w:date="2012-10-11T12:47:00Z">
              <w:tcPr>
                <w:tcW w:w="112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-3.7%</w:t>
            </w:r>
          </w:p>
        </w:tc>
      </w:tr>
      <w:tr w:rsidR="00200345" w:rsidRPr="00200345" w:rsidTr="00E365FA">
        <w:trPr>
          <w:trHeight w:val="240"/>
          <w:jc w:val="center"/>
          <w:trPrChange w:id="252" w:author="kei" w:date="2012-10-11T12:47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53" w:author="kei" w:date="2012-10-11T12:47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OldTownCross 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54" w:author="kei" w:date="2012-10-11T12:47:00Z">
              <w:tcPr>
                <w:tcW w:w="93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-0.9%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255" w:author="kei" w:date="2012-10-11T12:47:00Z">
              <w:tcPr>
                <w:tcW w:w="112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-9.0%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256" w:author="kei" w:date="2012-10-11T12:47:00Z">
              <w:tcPr>
                <w:tcW w:w="112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-4.8%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57" w:author="kei" w:date="2012-10-11T12:47:00Z">
              <w:tcPr>
                <w:tcW w:w="93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-1.0%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258" w:author="kei" w:date="2012-10-11T12:47:00Z">
              <w:tcPr>
                <w:tcW w:w="112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-3.5%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259" w:author="kei" w:date="2012-10-11T12:47:00Z">
              <w:tcPr>
                <w:tcW w:w="112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-3.6%</w:t>
            </w:r>
          </w:p>
        </w:tc>
      </w:tr>
      <w:tr w:rsidR="00200345" w:rsidRPr="00200345" w:rsidTr="00E365FA">
        <w:trPr>
          <w:trHeight w:val="255"/>
          <w:jc w:val="center"/>
          <w:trPrChange w:id="260" w:author="kei" w:date="2012-10-11T12:47:00Z">
            <w:trPr>
              <w:trHeight w:val="255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61" w:author="kei" w:date="2012-10-11T12:47:00Z">
              <w:tcPr>
                <w:tcW w:w="138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Seeking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262" w:author="kei" w:date="2012-10-11T12:47:00Z">
              <w:tcPr>
                <w:tcW w:w="935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-3.0%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  <w:tcPrChange w:id="263" w:author="kei" w:date="2012-10-11T12:47:00Z">
              <w:tcPr>
                <w:tcW w:w="1123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-19.9%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264" w:author="kei" w:date="2012-10-11T12:47:00Z">
              <w:tcPr>
                <w:tcW w:w="1123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-10.2%</w:t>
            </w: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  <w:tcPrChange w:id="265" w:author="kei" w:date="2012-10-11T12:47:00Z">
              <w:tcPr>
                <w:tcW w:w="935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-4.2%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  <w:tcPrChange w:id="266" w:author="kei" w:date="2012-10-11T12:47:00Z">
              <w:tcPr>
                <w:tcW w:w="1123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-14.8%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267" w:author="kei" w:date="2012-10-11T12:47:00Z">
              <w:tcPr>
                <w:tcW w:w="1123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-8.9%</w:t>
            </w:r>
          </w:p>
        </w:tc>
      </w:tr>
      <w:tr w:rsidR="00200345" w:rsidRPr="00200345" w:rsidTr="00E365FA">
        <w:trPr>
          <w:trHeight w:val="255"/>
          <w:jc w:val="center"/>
          <w:trPrChange w:id="268" w:author="kei" w:date="2012-10-11T12:47:00Z">
            <w:trPr>
              <w:trHeight w:val="255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69" w:author="kei" w:date="2012-10-11T12:47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70" w:author="kei" w:date="2012-10-11T12:47:00Z">
              <w:tcPr>
                <w:tcW w:w="93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-1.3%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271" w:author="kei" w:date="2012-10-11T12:47:00Z">
              <w:tcPr>
                <w:tcW w:w="1123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-7.7%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272" w:author="kei" w:date="2012-10-11T12:47:00Z">
              <w:tcPr>
                <w:tcW w:w="1123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-4.6%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73" w:author="kei" w:date="2012-10-11T12:47:00Z">
              <w:tcPr>
                <w:tcW w:w="93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-1.5%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274" w:author="kei" w:date="2012-10-11T12:47:00Z">
              <w:tcPr>
                <w:tcW w:w="1123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-4.9%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275" w:author="kei" w:date="2012-10-11T12:47:00Z">
              <w:tcPr>
                <w:tcW w:w="1123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-4.5%</w:t>
            </w:r>
          </w:p>
        </w:tc>
      </w:tr>
      <w:tr w:rsidR="00200345" w:rsidRPr="00200345" w:rsidTr="00E365FA">
        <w:trPr>
          <w:trHeight w:val="240"/>
          <w:jc w:val="center"/>
          <w:trPrChange w:id="276" w:author="kei" w:date="2012-10-11T12:47:00Z">
            <w:trPr>
              <w:trHeight w:val="240"/>
            </w:trPr>
          </w:trPrChange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77" w:author="kei" w:date="2012-10-11T12:47:00Z">
              <w:tcPr>
                <w:tcW w:w="138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278" w:author="kei" w:date="2012-10-11T12:47:00Z">
              <w:tcPr>
                <w:tcW w:w="3181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279" w:author="kei" w:date="2012-10-11T12:47:00Z">
              <w:tcPr>
                <w:tcW w:w="3181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</w:tr>
      <w:tr w:rsidR="00200345" w:rsidRPr="00200345" w:rsidTr="00E365FA">
        <w:trPr>
          <w:trHeight w:val="255"/>
          <w:jc w:val="center"/>
          <w:trPrChange w:id="280" w:author="kei" w:date="2012-10-11T12:47:00Z">
            <w:trPr>
              <w:trHeight w:val="255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81" w:author="kei" w:date="2012-10-11T12:47:00Z">
              <w:tcPr>
                <w:tcW w:w="138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82" w:author="kei" w:date="2012-10-11T12:46:00Z">
                <w:pPr>
                  <w:keepNext/>
                  <w:keepLines/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283" w:author="kei" w:date="2012-10-11T12:47:00Z">
              <w:tcPr>
                <w:tcW w:w="3181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84" w:author="kei" w:date="2012-10-11T12:46:00Z">
                <w:pPr>
                  <w:keepNext/>
                  <w:keepLines/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285" w:author="kei" w:date="2012-10-11T12:47:00Z">
              <w:tcPr>
                <w:tcW w:w="3181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86" w:author="kei" w:date="2012-10-11T12:46:00Z">
                <w:pPr>
                  <w:keepNext/>
                  <w:keepLines/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</w:tr>
    </w:tbl>
    <w:p w:rsidR="00605E03" w:rsidDel="00E365FA" w:rsidRDefault="00605E03" w:rsidP="00E365FA">
      <w:pPr>
        <w:pStyle w:val="ad"/>
        <w:jc w:val="center"/>
        <w:rPr>
          <w:lang w:val="en-CA" w:eastAsia="ja-JP"/>
        </w:rPr>
        <w:pPrChange w:id="287" w:author="kei" w:date="2012-10-11T12:47:00Z">
          <w:pPr>
            <w:pStyle w:val="ad"/>
          </w:pPr>
        </w:pPrChange>
      </w:pPr>
      <w:moveFromRangeStart w:id="288" w:author="kei" w:date="2012-10-11T12:45:00Z" w:name="move337722865"/>
      <w:moveFrom w:id="289" w:author="kei" w:date="2012-10-11T12:45:00Z">
        <w:r w:rsidDel="00E365FA">
          <w:t xml:space="preserve">Table </w:t>
        </w:r>
        <w:r w:rsidR="00080FE7" w:rsidDel="00E365FA">
          <w:fldChar w:fldCharType="begin"/>
        </w:r>
        <w:r w:rsidR="00F4713A" w:rsidDel="00E365FA">
          <w:instrText xml:space="preserve"> SEQ Table \* ARABIC </w:instrText>
        </w:r>
        <w:r w:rsidR="00080FE7" w:rsidDel="00E365FA">
          <w:fldChar w:fldCharType="separate"/>
        </w:r>
        <w:r w:rsidDel="00E365FA">
          <w:rPr>
            <w:noProof/>
          </w:rPr>
          <w:t>2</w:t>
        </w:r>
        <w:r w:rsidR="00080FE7" w:rsidDel="00E365FA">
          <w:fldChar w:fldCharType="end"/>
        </w:r>
        <w:r w:rsidDel="00E365FA">
          <w:rPr>
            <w:rFonts w:hint="eastAsia"/>
            <w:lang w:eastAsia="ja-JP"/>
          </w:rPr>
          <w:t xml:space="preserve"> Results of random access</w:t>
        </w:r>
        <w:r w:rsidRPr="00AA62B2" w:rsidDel="00E365FA">
          <w:t xml:space="preserve"> with high 10 configuration</w:t>
        </w:r>
      </w:moveFrom>
    </w:p>
    <w:moveFromRangeEnd w:id="288"/>
    <w:p w:rsidR="00E365FA" w:rsidDel="00E365FA" w:rsidRDefault="00E365FA" w:rsidP="00E365FA">
      <w:pPr>
        <w:pStyle w:val="ad"/>
        <w:jc w:val="center"/>
        <w:rPr>
          <w:del w:id="290" w:author="kei" w:date="2012-10-11T12:45:00Z"/>
          <w:lang w:val="en-CA" w:eastAsia="ja-JP"/>
        </w:rPr>
        <w:pPrChange w:id="291" w:author="kei" w:date="2012-10-11T12:47:00Z">
          <w:pPr>
            <w:pStyle w:val="ad"/>
          </w:pPr>
        </w:pPrChange>
      </w:pPr>
      <w:moveToRangeStart w:id="292" w:author="kei" w:date="2012-10-11T12:45:00Z" w:name="move337722845"/>
      <w:moveTo w:id="293" w:author="kei" w:date="2012-10-11T12:45:00Z">
        <w:r>
          <w:t xml:space="preserve">Table </w:t>
        </w:r>
        <w:r>
          <w:fldChar w:fldCharType="begin"/>
        </w:r>
        <w:r>
          <w:instrText xml:space="preserve"> SEQ Table \* ARABIC </w:instrText>
        </w:r>
        <w:r>
          <w:fldChar w:fldCharType="separate"/>
        </w:r>
      </w:moveTo>
      <w:ins w:id="294" w:author="kei" w:date="2012-10-11T12:48:00Z">
        <w:r>
          <w:rPr>
            <w:noProof/>
          </w:rPr>
          <w:t>3</w:t>
        </w:r>
      </w:ins>
      <w:moveTo w:id="295" w:author="kei" w:date="2012-10-11T12:45:00Z">
        <w:r>
          <w:fldChar w:fldCharType="end"/>
        </w:r>
        <w:r>
          <w:rPr>
            <w:rFonts w:hint="eastAsia"/>
            <w:lang w:eastAsia="ja-JP"/>
          </w:rPr>
          <w:t xml:space="preserve"> Results of low delay B</w:t>
        </w:r>
        <w:r w:rsidRPr="00AA62B2">
          <w:t xml:space="preserve"> with high 10 configuration</w:t>
        </w:r>
      </w:moveTo>
    </w:p>
    <w:moveToRangeEnd w:id="292"/>
    <w:p w:rsidR="00D34B4F" w:rsidRPr="00605E03" w:rsidRDefault="00D34B4F" w:rsidP="00E365FA">
      <w:pPr>
        <w:pStyle w:val="ad"/>
        <w:jc w:val="center"/>
        <w:rPr>
          <w:lang w:val="en-CA" w:eastAsia="ja-JP"/>
        </w:rPr>
        <w:pPrChange w:id="296" w:author="kei" w:date="2012-10-11T12:47:00Z">
          <w:pPr/>
        </w:pPrChange>
      </w:pPr>
    </w:p>
    <w:tbl>
      <w:tblPr>
        <w:tblW w:w="7769" w:type="dxa"/>
        <w:jc w:val="center"/>
        <w:tblInd w:w="86" w:type="dxa"/>
        <w:tblCellMar>
          <w:left w:w="99" w:type="dxa"/>
          <w:right w:w="99" w:type="dxa"/>
        </w:tblCellMar>
        <w:tblLook w:val="04A0"/>
        <w:tblPrChange w:id="297" w:author="kei" w:date="2012-10-11T12:47:00Z">
          <w:tblPr>
            <w:tblW w:w="7740" w:type="dxa"/>
            <w:tblInd w:w="86" w:type="dxa"/>
            <w:tblCellMar>
              <w:left w:w="99" w:type="dxa"/>
              <w:right w:w="99" w:type="dxa"/>
            </w:tblCellMar>
            <w:tblLook w:val="04A0"/>
          </w:tblPr>
        </w:tblPrChange>
      </w:tblPr>
      <w:tblGrid>
        <w:gridCol w:w="1409"/>
        <w:gridCol w:w="994"/>
        <w:gridCol w:w="1193"/>
        <w:gridCol w:w="993"/>
        <w:gridCol w:w="1060"/>
        <w:gridCol w:w="1060"/>
        <w:gridCol w:w="1060"/>
        <w:tblGridChange w:id="298">
          <w:tblGrid>
            <w:gridCol w:w="1409"/>
            <w:gridCol w:w="994"/>
            <w:gridCol w:w="1193"/>
            <w:gridCol w:w="993"/>
            <w:gridCol w:w="1060"/>
            <w:gridCol w:w="1060"/>
            <w:gridCol w:w="1060"/>
          </w:tblGrid>
        </w:tblGridChange>
      </w:tblGrid>
      <w:tr w:rsidR="00200345" w:rsidRPr="00200345" w:rsidTr="00E365FA">
        <w:trPr>
          <w:trHeight w:val="240"/>
          <w:jc w:val="center"/>
          <w:trPrChange w:id="299" w:author="kei" w:date="2012-10-11T12:47:00Z">
            <w:trPr>
              <w:trHeight w:val="240"/>
            </w:trPr>
          </w:trPrChange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00" w:author="kei" w:date="2012-10-11T12:47:00Z">
              <w:tcPr>
                <w:tcW w:w="13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301" w:author="kei" w:date="2012-10-11T12:47:00Z">
              <w:tcPr>
                <w:tcW w:w="318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B HE10 (YUV422)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302" w:author="kei" w:date="2012-10-11T12:47:00Z">
              <w:tcPr>
                <w:tcW w:w="318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B HE10 (YUV444)</w:t>
            </w:r>
          </w:p>
        </w:tc>
      </w:tr>
      <w:tr w:rsidR="00200345" w:rsidRPr="00200345" w:rsidTr="00E365FA">
        <w:trPr>
          <w:trHeight w:val="255"/>
          <w:jc w:val="center"/>
          <w:trPrChange w:id="303" w:author="kei" w:date="2012-10-11T12:47:00Z">
            <w:trPr>
              <w:trHeight w:val="255"/>
            </w:trPr>
          </w:trPrChange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04" w:author="kei" w:date="2012-10-11T12:47:00Z">
              <w:tcPr>
                <w:tcW w:w="13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05" w:author="kei" w:date="2012-10-11T12:47:00Z">
              <w:tcPr>
                <w:tcW w:w="99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06" w:author="kei" w:date="2012-10-11T12:47:00Z">
              <w:tcPr>
                <w:tcW w:w="119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07" w:author="kei" w:date="2012-10-11T12:47:00Z">
              <w:tcPr>
                <w:tcW w:w="99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08" w:author="kei" w:date="2012-10-11T12:47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09" w:author="kei" w:date="2012-10-11T12:47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10" w:author="kei" w:date="2012-10-11T12:47:00Z">
              <w:tcPr>
                <w:tcW w:w="10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200345" w:rsidRPr="00200345" w:rsidTr="00E365FA">
        <w:trPr>
          <w:trHeight w:val="240"/>
          <w:jc w:val="center"/>
          <w:trPrChange w:id="311" w:author="kei" w:date="2012-10-11T12:47:00Z">
            <w:trPr>
              <w:trHeight w:val="240"/>
            </w:trPr>
          </w:trPrChange>
        </w:trPr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12" w:author="kei" w:date="2012-10-11T12:47:00Z">
              <w:tcPr>
                <w:tcW w:w="138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Kimono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13" w:author="kei" w:date="2012-10-11T12:47:00Z">
              <w:tcPr>
                <w:tcW w:w="994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314" w:author="kei" w:date="2012-10-11T12:47:00Z">
              <w:tcPr>
                <w:tcW w:w="1193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-3.3%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15" w:author="kei" w:date="2012-10-11T12:47:00Z">
              <w:tcPr>
                <w:tcW w:w="993" w:type="dxa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16" w:author="kei" w:date="2012-10-11T12:47:00Z">
              <w:tcPr>
                <w:tcW w:w="106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17" w:author="kei" w:date="2012-10-11T12:47:00Z">
              <w:tcPr>
                <w:tcW w:w="106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18" w:author="kei" w:date="2012-10-11T12:47:00Z">
              <w:tcPr>
                <w:tcW w:w="1060" w:type="dxa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-0.8%</w:t>
            </w:r>
          </w:p>
        </w:tc>
      </w:tr>
      <w:tr w:rsidR="00200345" w:rsidRPr="00200345" w:rsidTr="00E365FA">
        <w:trPr>
          <w:trHeight w:val="240"/>
          <w:jc w:val="center"/>
          <w:trPrChange w:id="319" w:author="kei" w:date="2012-10-11T12:47:00Z">
            <w:trPr>
              <w:trHeight w:val="240"/>
            </w:trPr>
          </w:trPrChange>
        </w:trPr>
        <w:tc>
          <w:tcPr>
            <w:tcW w:w="1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20" w:author="kei" w:date="2012-10-11T12:47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Parkscene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21" w:author="kei" w:date="2012-10-11T12:47:00Z">
              <w:tcPr>
                <w:tcW w:w="99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22" w:author="kei" w:date="2012-10-11T12:47:00Z">
              <w:tcPr>
                <w:tcW w:w="119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-2.3%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23" w:author="kei" w:date="2012-10-11T12:47:00Z">
              <w:tcPr>
                <w:tcW w:w="99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24" w:author="kei" w:date="2012-10-11T12:47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25" w:author="kei" w:date="2012-10-11T12:47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26" w:author="kei" w:date="2012-10-11T12:47:00Z">
              <w:tcPr>
                <w:tcW w:w="10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-0.5%</w:t>
            </w:r>
          </w:p>
        </w:tc>
      </w:tr>
      <w:tr w:rsidR="00200345" w:rsidRPr="00200345" w:rsidTr="00E365FA">
        <w:trPr>
          <w:trHeight w:val="240"/>
          <w:jc w:val="center"/>
          <w:trPrChange w:id="327" w:author="kei" w:date="2012-10-11T12:47:00Z">
            <w:trPr>
              <w:trHeight w:val="240"/>
            </w:trPr>
          </w:trPrChange>
        </w:trPr>
        <w:tc>
          <w:tcPr>
            <w:tcW w:w="1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28" w:author="kei" w:date="2012-10-11T12:47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BirdsInCage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29" w:author="kei" w:date="2012-10-11T12:47:00Z">
              <w:tcPr>
                <w:tcW w:w="99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30" w:author="kei" w:date="2012-10-11T12:47:00Z">
              <w:tcPr>
                <w:tcW w:w="119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-1.5%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331" w:author="kei" w:date="2012-10-11T12:47:00Z">
              <w:tcPr>
                <w:tcW w:w="99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32" w:author="kei" w:date="2012-10-11T12:47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33" w:author="kei" w:date="2012-10-11T12:47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334" w:author="kei" w:date="2012-10-11T12:47:00Z">
              <w:tcPr>
                <w:tcW w:w="10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-5.6%</w:t>
            </w:r>
          </w:p>
        </w:tc>
      </w:tr>
      <w:tr w:rsidR="00200345" w:rsidRPr="00200345" w:rsidTr="00E365FA">
        <w:trPr>
          <w:trHeight w:val="240"/>
          <w:jc w:val="center"/>
          <w:trPrChange w:id="335" w:author="kei" w:date="2012-10-11T12:47:00Z">
            <w:trPr>
              <w:trHeight w:val="240"/>
            </w:trPr>
          </w:trPrChange>
        </w:trPr>
        <w:tc>
          <w:tcPr>
            <w:tcW w:w="1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36" w:author="kei" w:date="2012-10-11T12:47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DucksAndLegs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37" w:author="kei" w:date="2012-10-11T12:47:00Z">
              <w:tcPr>
                <w:tcW w:w="99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38" w:author="kei" w:date="2012-10-11T12:47:00Z">
              <w:tcPr>
                <w:tcW w:w="119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39" w:author="kei" w:date="2012-10-11T12:47:00Z">
              <w:tcPr>
                <w:tcW w:w="99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40" w:author="kei" w:date="2012-10-11T12:47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41" w:author="kei" w:date="2012-10-11T12:47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42" w:author="kei" w:date="2012-10-11T12:47:00Z">
              <w:tcPr>
                <w:tcW w:w="10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-0.4%</w:t>
            </w:r>
          </w:p>
        </w:tc>
      </w:tr>
      <w:tr w:rsidR="00200345" w:rsidRPr="00200345" w:rsidTr="00E365FA">
        <w:trPr>
          <w:trHeight w:val="240"/>
          <w:jc w:val="center"/>
          <w:trPrChange w:id="343" w:author="kei" w:date="2012-10-11T12:47:00Z">
            <w:trPr>
              <w:trHeight w:val="240"/>
            </w:trPr>
          </w:trPrChange>
        </w:trPr>
        <w:tc>
          <w:tcPr>
            <w:tcW w:w="1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44" w:author="kei" w:date="2012-10-11T12:47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Traffic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45" w:author="kei" w:date="2012-10-11T12:47:00Z">
              <w:tcPr>
                <w:tcW w:w="99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46" w:author="kei" w:date="2012-10-11T12:47:00Z">
              <w:tcPr>
                <w:tcW w:w="119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47" w:author="kei" w:date="2012-10-11T12:47:00Z">
              <w:tcPr>
                <w:tcW w:w="99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48" w:author="kei" w:date="2012-10-11T12:47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49" w:author="kei" w:date="2012-10-11T12:47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50" w:author="kei" w:date="2012-10-11T12:47:00Z">
              <w:tcPr>
                <w:tcW w:w="10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-1.8%</w:t>
            </w:r>
          </w:p>
        </w:tc>
      </w:tr>
      <w:tr w:rsidR="00200345" w:rsidRPr="00200345" w:rsidTr="00E365FA">
        <w:trPr>
          <w:trHeight w:val="240"/>
          <w:jc w:val="center"/>
          <w:trPrChange w:id="351" w:author="kei" w:date="2012-10-11T12:47:00Z">
            <w:trPr>
              <w:trHeight w:val="240"/>
            </w:trPr>
          </w:trPrChange>
        </w:trPr>
        <w:tc>
          <w:tcPr>
            <w:tcW w:w="1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52" w:author="kei" w:date="2012-10-11T12:47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CrowdRun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53" w:author="kei" w:date="2012-10-11T12:47:00Z">
              <w:tcPr>
                <w:tcW w:w="99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54" w:author="kei" w:date="2012-10-11T12:47:00Z">
              <w:tcPr>
                <w:tcW w:w="119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-2.6%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55" w:author="kei" w:date="2012-10-11T12:47:00Z">
              <w:tcPr>
                <w:tcW w:w="99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56" w:author="kei" w:date="2012-10-11T12:47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57" w:author="kei" w:date="2012-10-11T12:47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58" w:author="kei" w:date="2012-10-11T12:47:00Z">
              <w:tcPr>
                <w:tcW w:w="10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-1.1%</w:t>
            </w:r>
          </w:p>
        </w:tc>
      </w:tr>
      <w:tr w:rsidR="00200345" w:rsidRPr="00200345" w:rsidTr="00E365FA">
        <w:trPr>
          <w:trHeight w:val="240"/>
          <w:jc w:val="center"/>
          <w:trPrChange w:id="359" w:author="kei" w:date="2012-10-11T12:47:00Z">
            <w:trPr>
              <w:trHeight w:val="240"/>
            </w:trPr>
          </w:trPrChange>
        </w:trPr>
        <w:tc>
          <w:tcPr>
            <w:tcW w:w="1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60" w:author="kei" w:date="2012-10-11T12:47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OldTownCross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61" w:author="kei" w:date="2012-10-11T12:47:00Z">
              <w:tcPr>
                <w:tcW w:w="99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62" w:author="kei" w:date="2012-10-11T12:47:00Z">
              <w:tcPr>
                <w:tcW w:w="119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63" w:author="kei" w:date="2012-10-11T12:47:00Z">
              <w:tcPr>
                <w:tcW w:w="99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64" w:author="kei" w:date="2012-10-11T12:47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65" w:author="kei" w:date="2012-10-11T12:47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66" w:author="kei" w:date="2012-10-11T12:47:00Z">
              <w:tcPr>
                <w:tcW w:w="10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-0.5%</w:t>
            </w:r>
          </w:p>
        </w:tc>
      </w:tr>
      <w:tr w:rsidR="00200345" w:rsidRPr="00200345" w:rsidTr="00E365FA">
        <w:trPr>
          <w:trHeight w:val="255"/>
          <w:jc w:val="center"/>
          <w:trPrChange w:id="367" w:author="kei" w:date="2012-10-11T12:47:00Z">
            <w:trPr>
              <w:trHeight w:val="255"/>
            </w:trPr>
          </w:trPrChange>
        </w:trPr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68" w:author="kei" w:date="2012-10-11T12:47:00Z">
              <w:tcPr>
                <w:tcW w:w="138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Seeking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369" w:author="kei" w:date="2012-10-11T12:47:00Z">
              <w:tcPr>
                <w:tcW w:w="994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-1.1%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  <w:tcPrChange w:id="370" w:author="kei" w:date="2012-10-11T12:47:00Z">
              <w:tcPr>
                <w:tcW w:w="1193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-10.0%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371" w:author="kei" w:date="2012-10-11T12:47:00Z">
              <w:tcPr>
                <w:tcW w:w="993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372" w:author="kei" w:date="2012-10-11T12:47:00Z">
              <w:tcPr>
                <w:tcW w:w="106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  <w:tcPrChange w:id="373" w:author="kei" w:date="2012-10-11T12:47:00Z">
              <w:tcPr>
                <w:tcW w:w="106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-6.8%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374" w:author="kei" w:date="2012-10-11T12:47:00Z">
              <w:tcPr>
                <w:tcW w:w="1060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-4.4%</w:t>
            </w:r>
          </w:p>
        </w:tc>
      </w:tr>
      <w:tr w:rsidR="00200345" w:rsidRPr="00200345" w:rsidTr="00E365FA">
        <w:trPr>
          <w:trHeight w:val="255"/>
          <w:jc w:val="center"/>
          <w:trPrChange w:id="375" w:author="kei" w:date="2012-10-11T12:47:00Z">
            <w:trPr>
              <w:trHeight w:val="255"/>
            </w:trPr>
          </w:trPrChange>
        </w:trPr>
        <w:tc>
          <w:tcPr>
            <w:tcW w:w="1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76" w:author="kei" w:date="2012-10-11T12:47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77" w:author="kei" w:date="2012-10-11T12:47:00Z">
              <w:tcPr>
                <w:tcW w:w="99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378" w:author="kei" w:date="2012-10-11T12:47:00Z">
              <w:tcPr>
                <w:tcW w:w="1193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79" w:author="kei" w:date="2012-10-11T12:47:00Z">
              <w:tcPr>
                <w:tcW w:w="993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80" w:author="kei" w:date="2012-10-11T12:47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81" w:author="kei" w:date="2012-10-11T12:47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82" w:author="kei" w:date="2012-10-11T12:47:00Z">
              <w:tcPr>
                <w:tcW w:w="1060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-1.9%</w:t>
            </w:r>
          </w:p>
        </w:tc>
      </w:tr>
      <w:tr w:rsidR="00200345" w:rsidRPr="00200345" w:rsidTr="00E365FA">
        <w:trPr>
          <w:trHeight w:val="240"/>
          <w:jc w:val="center"/>
          <w:trPrChange w:id="383" w:author="kei" w:date="2012-10-11T12:47:00Z">
            <w:trPr>
              <w:trHeight w:val="240"/>
            </w:trPr>
          </w:trPrChange>
        </w:trPr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84" w:author="kei" w:date="2012-10-11T12:47:00Z">
              <w:tcPr>
                <w:tcW w:w="138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385" w:author="kei" w:date="2012-10-11T12:47:00Z">
              <w:tcPr>
                <w:tcW w:w="318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386" w:author="kei" w:date="2012-10-11T12:47:00Z">
              <w:tcPr>
                <w:tcW w:w="318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20034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</w:tr>
      <w:tr w:rsidR="00200345" w:rsidRPr="00200345" w:rsidTr="00E365FA">
        <w:trPr>
          <w:trHeight w:val="255"/>
          <w:jc w:val="center"/>
          <w:trPrChange w:id="387" w:author="kei" w:date="2012-10-11T12:47:00Z">
            <w:trPr>
              <w:trHeight w:val="255"/>
            </w:trPr>
          </w:trPrChange>
        </w:trPr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88" w:author="kei" w:date="2012-10-11T12:47:00Z">
              <w:tcPr>
                <w:tcW w:w="138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389" w:author="kei" w:date="2012-10-11T12:48:00Z">
                <w:pPr>
                  <w:keepNext/>
                  <w:keepLines/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390" w:author="kei" w:date="2012-10-11T12:47:00Z">
              <w:tcPr>
                <w:tcW w:w="3180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391" w:author="kei" w:date="2012-10-11T12:48:00Z">
                <w:pPr>
                  <w:keepNext/>
                  <w:keepLines/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392" w:author="kei" w:date="2012-10-11T12:47:00Z">
              <w:tcPr>
                <w:tcW w:w="3180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00345" w:rsidRPr="00200345" w:rsidRDefault="00200345" w:rsidP="00E365FA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393" w:author="kei" w:date="2012-10-11T12:48:00Z">
                <w:pPr>
                  <w:keepNext/>
                  <w:keepLines/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0034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102%</w:t>
            </w:r>
          </w:p>
        </w:tc>
      </w:tr>
    </w:tbl>
    <w:p w:rsidR="00E365FA" w:rsidRPr="00E365FA" w:rsidRDefault="00E365FA" w:rsidP="00E365FA">
      <w:pPr>
        <w:rPr>
          <w:ins w:id="394" w:author="kei" w:date="2012-10-11T12:48:00Z"/>
          <w:rFonts w:hint="eastAsia"/>
          <w:lang w:val="en-CA" w:eastAsia="ja-JP"/>
          <w:rPrChange w:id="395" w:author="kei" w:date="2012-10-11T12:48:00Z">
            <w:rPr>
              <w:ins w:id="396" w:author="kei" w:date="2012-10-11T12:48:00Z"/>
              <w:rFonts w:hint="eastAsia"/>
              <w:lang w:eastAsia="ja-JP"/>
            </w:rPr>
          </w:rPrChange>
        </w:rPr>
      </w:pPr>
      <w:ins w:id="397" w:author="kei" w:date="2012-10-11T12:48:00Z">
        <w:r>
          <w:rPr>
            <w:rFonts w:hint="eastAsia"/>
            <w:lang w:val="en-CA" w:eastAsia="ja-JP"/>
          </w:rPr>
          <w:t xml:space="preserve">Following </w:t>
        </w:r>
        <w:r w:rsidR="00520A5A">
          <w:rPr>
            <w:rFonts w:hint="eastAsia"/>
            <w:lang w:val="en-CA" w:eastAsia="ja-JP"/>
          </w:rPr>
          <w:t>table</w:t>
        </w:r>
        <w:r>
          <w:rPr>
            <w:rFonts w:hint="eastAsia"/>
            <w:lang w:val="en-CA" w:eastAsia="ja-JP"/>
          </w:rPr>
          <w:t xml:space="preserve"> show</w:t>
        </w:r>
      </w:ins>
      <w:ins w:id="398" w:author="kei" w:date="2012-10-11T12:50:00Z">
        <w:r w:rsidR="00520A5A">
          <w:rPr>
            <w:rFonts w:hint="eastAsia"/>
            <w:lang w:val="en-CA" w:eastAsia="ja-JP"/>
          </w:rPr>
          <w:t>s</w:t>
        </w:r>
      </w:ins>
      <w:ins w:id="399" w:author="kei" w:date="2012-10-11T12:48:00Z">
        <w:r>
          <w:rPr>
            <w:rFonts w:hint="eastAsia"/>
            <w:lang w:val="en-CA" w:eastAsia="ja-JP"/>
          </w:rPr>
          <w:t xml:space="preserve"> the summary of BD-rate for </w:t>
        </w:r>
      </w:ins>
      <w:ins w:id="400" w:author="kei" w:date="2012-10-11T12:50:00Z">
        <w:r w:rsidR="00520A5A">
          <w:rPr>
            <w:rFonts w:hint="eastAsia"/>
            <w:lang w:val="en-CA" w:eastAsia="ja-JP"/>
          </w:rPr>
          <w:t xml:space="preserve">additional </w:t>
        </w:r>
      </w:ins>
      <w:ins w:id="401" w:author="kei" w:date="2012-10-11T12:49:00Z">
        <w:r>
          <w:rPr>
            <w:rFonts w:hint="eastAsia"/>
            <w:lang w:val="en-CA" w:eastAsia="ja-JP"/>
          </w:rPr>
          <w:t>RGB4</w:t>
        </w:r>
      </w:ins>
      <w:ins w:id="402" w:author="kei" w:date="2012-10-11T12:48:00Z">
        <w:r>
          <w:rPr>
            <w:rFonts w:hint="eastAsia"/>
            <w:lang w:val="en-CA" w:eastAsia="ja-JP"/>
          </w:rPr>
          <w:t>44 sequences</w:t>
        </w:r>
      </w:ins>
      <w:ins w:id="403" w:author="kei" w:date="2012-10-11T12:49:00Z">
        <w:r>
          <w:rPr>
            <w:rFonts w:hint="eastAsia"/>
            <w:lang w:val="en-CA" w:eastAsia="ja-JP"/>
          </w:rPr>
          <w:t xml:space="preserve">, which </w:t>
        </w:r>
        <w:r w:rsidR="00520A5A">
          <w:rPr>
            <w:rFonts w:hint="eastAsia"/>
            <w:lang w:val="en-CA" w:eastAsia="ja-JP"/>
          </w:rPr>
          <w:t>are</w:t>
        </w:r>
        <w:r>
          <w:rPr>
            <w:rFonts w:hint="eastAsia"/>
            <w:lang w:val="en-CA" w:eastAsia="ja-JP"/>
          </w:rPr>
          <w:t xml:space="preserve"> obtained from VQEG web site.</w:t>
        </w:r>
      </w:ins>
    </w:p>
    <w:p w:rsidR="00605E03" w:rsidDel="00E365FA" w:rsidRDefault="00E365FA" w:rsidP="00E365FA">
      <w:pPr>
        <w:pStyle w:val="ad"/>
        <w:keepNext/>
        <w:keepLines/>
        <w:jc w:val="center"/>
        <w:rPr>
          <w:lang w:val="en-CA" w:eastAsia="ja-JP"/>
        </w:rPr>
        <w:pPrChange w:id="404" w:author="kei" w:date="2012-10-11T12:48:00Z">
          <w:pPr>
            <w:pStyle w:val="ad"/>
          </w:pPr>
        </w:pPrChange>
      </w:pPr>
      <w:ins w:id="405" w:author="kei" w:date="2012-10-11T12:47:00Z">
        <w:r>
          <w:t xml:space="preserve">Table </w:t>
        </w:r>
        <w:r>
          <w:fldChar w:fldCharType="begin"/>
        </w:r>
        <w:r>
          <w:instrText xml:space="preserve"> SEQ Table \* ARABIC </w:instrText>
        </w:r>
        <w:r>
          <w:fldChar w:fldCharType="separate"/>
        </w:r>
      </w:ins>
      <w:ins w:id="406" w:author="kei" w:date="2012-10-11T12:48:00Z">
        <w:r>
          <w:rPr>
            <w:noProof/>
          </w:rPr>
          <w:t>4</w:t>
        </w:r>
      </w:ins>
      <w:ins w:id="407" w:author="kei" w:date="2012-10-11T12:47:00Z">
        <w:r>
          <w:fldChar w:fldCharType="end"/>
        </w:r>
        <w:r>
          <w:rPr>
            <w:rFonts w:hint="eastAsia"/>
            <w:lang w:eastAsia="ja-JP"/>
          </w:rPr>
          <w:t xml:space="preserve"> Results of</w:t>
        </w:r>
        <w:r>
          <w:rPr>
            <w:rFonts w:hint="eastAsia"/>
            <w:lang w:eastAsia="ja-JP"/>
          </w:rPr>
          <w:t xml:space="preserve"> RGB</w:t>
        </w:r>
      </w:ins>
      <w:ins w:id="408" w:author="kei" w:date="2012-10-11T12:50:00Z">
        <w:r w:rsidR="00520A5A">
          <w:rPr>
            <w:rFonts w:hint="eastAsia"/>
            <w:lang w:eastAsia="ja-JP"/>
          </w:rPr>
          <w:t>444</w:t>
        </w:r>
      </w:ins>
      <w:ins w:id="409" w:author="kei" w:date="2012-10-11T12:47:00Z">
        <w:r>
          <w:rPr>
            <w:rFonts w:hint="eastAsia"/>
            <w:lang w:eastAsia="ja-JP"/>
          </w:rPr>
          <w:t xml:space="preserve"> sequences</w:t>
        </w:r>
      </w:ins>
      <w:moveFromRangeStart w:id="410" w:author="kei" w:date="2012-10-11T12:45:00Z" w:name="move337722845"/>
      <w:moveFrom w:id="411" w:author="kei" w:date="2012-10-11T12:45:00Z">
        <w:r w:rsidR="00605E03" w:rsidDel="00E365FA">
          <w:t xml:space="preserve">Table </w:t>
        </w:r>
        <w:r w:rsidR="00080FE7" w:rsidDel="00E365FA">
          <w:fldChar w:fldCharType="begin"/>
        </w:r>
        <w:r w:rsidR="00F4713A" w:rsidDel="00E365FA">
          <w:instrText xml:space="preserve"> SEQ Table \* ARABIC </w:instrText>
        </w:r>
        <w:r w:rsidR="00080FE7" w:rsidDel="00E365FA">
          <w:fldChar w:fldCharType="separate"/>
        </w:r>
        <w:r w:rsidR="00605E03" w:rsidDel="00E365FA">
          <w:rPr>
            <w:noProof/>
          </w:rPr>
          <w:t>3</w:t>
        </w:r>
        <w:r w:rsidR="00080FE7" w:rsidDel="00E365FA">
          <w:fldChar w:fldCharType="end"/>
        </w:r>
        <w:r w:rsidR="00605E03" w:rsidDel="00E365FA">
          <w:rPr>
            <w:rFonts w:hint="eastAsia"/>
            <w:lang w:eastAsia="ja-JP"/>
          </w:rPr>
          <w:t xml:space="preserve"> Results of low delay B</w:t>
        </w:r>
        <w:r w:rsidR="00605E03" w:rsidRPr="00AA62B2" w:rsidDel="00E365FA">
          <w:t xml:space="preserve"> with high 10 configuration</w:t>
        </w:r>
      </w:moveFrom>
    </w:p>
    <w:moveFromRangeEnd w:id="410"/>
    <w:p w:rsidR="00D34B4F" w:rsidRPr="00520A5A" w:rsidRDefault="00D34B4F" w:rsidP="00E365FA">
      <w:pPr>
        <w:pStyle w:val="ad"/>
        <w:keepNext/>
        <w:keepLines/>
        <w:jc w:val="center"/>
        <w:rPr>
          <w:ins w:id="412" w:author="kei" w:date="2012-10-11T12:45:00Z"/>
          <w:rFonts w:hint="eastAsia"/>
          <w:lang w:val="en-CA" w:eastAsia="ja-JP"/>
        </w:rPr>
        <w:pPrChange w:id="413" w:author="kei" w:date="2012-10-11T12:48:00Z">
          <w:pPr/>
        </w:pPrChange>
      </w:pPr>
    </w:p>
    <w:tbl>
      <w:tblPr>
        <w:tblW w:w="8580" w:type="dxa"/>
        <w:jc w:val="center"/>
        <w:tblInd w:w="86" w:type="dxa"/>
        <w:tblCellMar>
          <w:left w:w="99" w:type="dxa"/>
          <w:right w:w="99" w:type="dxa"/>
        </w:tblCellMar>
        <w:tblLook w:val="04A0"/>
        <w:tblPrChange w:id="414" w:author="kei" w:date="2012-10-11T12:47:00Z">
          <w:tblPr>
            <w:tblW w:w="8580" w:type="dxa"/>
            <w:tblInd w:w="86" w:type="dxa"/>
            <w:tblCellMar>
              <w:left w:w="99" w:type="dxa"/>
              <w:right w:w="99" w:type="dxa"/>
            </w:tblCellMar>
            <w:tblLook w:val="04A0"/>
          </w:tblPr>
        </w:tblPrChange>
      </w:tblPr>
      <w:tblGrid>
        <w:gridCol w:w="1389"/>
        <w:gridCol w:w="800"/>
        <w:gridCol w:w="800"/>
        <w:gridCol w:w="800"/>
        <w:gridCol w:w="848"/>
        <w:gridCol w:w="705"/>
        <w:gridCol w:w="847"/>
        <w:gridCol w:w="800"/>
        <w:gridCol w:w="800"/>
        <w:gridCol w:w="800"/>
        <w:tblGridChange w:id="415">
          <w:tblGrid>
            <w:gridCol w:w="1389"/>
            <w:gridCol w:w="800"/>
            <w:gridCol w:w="800"/>
            <w:gridCol w:w="800"/>
            <w:gridCol w:w="848"/>
            <w:gridCol w:w="705"/>
            <w:gridCol w:w="847"/>
            <w:gridCol w:w="800"/>
            <w:gridCol w:w="800"/>
            <w:gridCol w:w="800"/>
          </w:tblGrid>
        </w:tblGridChange>
      </w:tblGrid>
      <w:tr w:rsidR="00E365FA" w:rsidRPr="00E365FA" w:rsidTr="00E365FA">
        <w:trPr>
          <w:trHeight w:val="240"/>
          <w:jc w:val="center"/>
          <w:ins w:id="416" w:author="kei" w:date="2012-10-11T12:45:00Z"/>
          <w:trPrChange w:id="417" w:author="kei" w:date="2012-10-11T12:47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18" w:author="kei" w:date="2012-10-11T12:47:00Z">
              <w:tcPr>
                <w:tcW w:w="13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19" w:author="kei" w:date="2012-10-11T12:4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420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421" w:author="kei" w:date="2012-10-11T12:47:00Z">
              <w:tcPr>
                <w:tcW w:w="240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22" w:author="kei" w:date="2012-10-11T12:45:00Z"/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pPrChange w:id="423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24" w:author="kei" w:date="2012-10-11T12:45:00Z">
              <w:r w:rsidRPr="00E365FA">
                <w:rPr>
                  <w:rFonts w:ascii="Arial" w:eastAsia="ＭＳ Ｐゴシック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>All Intra HE10</w:t>
              </w:r>
            </w:ins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425" w:author="kei" w:date="2012-10-11T12:47:00Z">
              <w:tcPr>
                <w:tcW w:w="2400" w:type="dxa"/>
                <w:gridSpan w:val="3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26" w:author="kei" w:date="2012-10-11T12:45:00Z"/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pPrChange w:id="427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28" w:author="kei" w:date="2012-10-11T12:45:00Z">
              <w:r w:rsidRPr="00E365FA">
                <w:rPr>
                  <w:rFonts w:ascii="Arial" w:eastAsia="ＭＳ Ｐゴシック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>Random Access HE10</w:t>
              </w:r>
            </w:ins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429" w:author="kei" w:date="2012-10-11T12:47:00Z">
              <w:tcPr>
                <w:tcW w:w="240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30" w:author="kei" w:date="2012-10-11T12:45:00Z"/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pPrChange w:id="431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32" w:author="kei" w:date="2012-10-11T12:45:00Z">
              <w:r w:rsidRPr="00E365FA">
                <w:rPr>
                  <w:rFonts w:ascii="Arial" w:eastAsia="ＭＳ Ｐゴシック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>Low delay B HE10</w:t>
              </w:r>
            </w:ins>
          </w:p>
        </w:tc>
      </w:tr>
      <w:tr w:rsidR="00E365FA" w:rsidRPr="00E365FA" w:rsidTr="00E365FA">
        <w:trPr>
          <w:trHeight w:val="255"/>
          <w:jc w:val="center"/>
          <w:ins w:id="433" w:author="kei" w:date="2012-10-11T12:45:00Z"/>
          <w:trPrChange w:id="434" w:author="kei" w:date="2012-10-11T12:47:00Z">
            <w:trPr>
              <w:trHeight w:val="255"/>
            </w:trPr>
          </w:trPrChange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35" w:author="kei" w:date="2012-10-11T12:47:00Z">
              <w:tcPr>
                <w:tcW w:w="13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36" w:author="kei" w:date="2012-10-11T12:4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437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438" w:author="kei" w:date="2012-10-11T12:47:00Z">
              <w:tcPr>
                <w:tcW w:w="80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39" w:author="kei" w:date="2012-10-11T12:4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440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41" w:author="kei" w:date="2012-10-11T12:45:00Z">
              <w:r w:rsidRPr="00E365F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Y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442" w:author="kei" w:date="2012-10-11T12:47:00Z">
              <w:tcPr>
                <w:tcW w:w="80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43" w:author="kei" w:date="2012-10-11T12:4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444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45" w:author="kei" w:date="2012-10-11T12:45:00Z">
              <w:r w:rsidRPr="00E365F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U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446" w:author="kei" w:date="2012-10-11T12:47:00Z">
              <w:tcPr>
                <w:tcW w:w="800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47" w:author="kei" w:date="2012-10-11T12:4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448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49" w:author="kei" w:date="2012-10-11T12:45:00Z">
              <w:r w:rsidRPr="00E365F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V</w:t>
              </w:r>
            </w:ins>
          </w:p>
        </w:tc>
        <w:tc>
          <w:tcPr>
            <w:tcW w:w="84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50" w:author="kei" w:date="2012-10-11T12:47:00Z">
              <w:tcPr>
                <w:tcW w:w="848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51" w:author="kei" w:date="2012-10-11T12:4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452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53" w:author="kei" w:date="2012-10-11T12:45:00Z">
              <w:r w:rsidRPr="00E365F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Y</w:t>
              </w:r>
            </w:ins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54" w:author="kei" w:date="2012-10-11T12:47:00Z">
              <w:tcPr>
                <w:tcW w:w="70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55" w:author="kei" w:date="2012-10-11T12:4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456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57" w:author="kei" w:date="2012-10-11T12:45:00Z">
              <w:r w:rsidRPr="00E365F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U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458" w:author="kei" w:date="2012-10-11T12:47:00Z">
              <w:tcPr>
                <w:tcW w:w="847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59" w:author="kei" w:date="2012-10-11T12:4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460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61" w:author="kei" w:date="2012-10-11T12:45:00Z">
              <w:r w:rsidRPr="00E365F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V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62" w:author="kei" w:date="2012-10-11T12:47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63" w:author="kei" w:date="2012-10-11T12:4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464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65" w:author="kei" w:date="2012-10-11T12:45:00Z">
              <w:r w:rsidRPr="00E365F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Y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66" w:author="kei" w:date="2012-10-11T12:47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67" w:author="kei" w:date="2012-10-11T12:4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468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69" w:author="kei" w:date="2012-10-11T12:45:00Z">
              <w:r w:rsidRPr="00E365F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U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470" w:author="kei" w:date="2012-10-11T12:47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71" w:author="kei" w:date="2012-10-11T12:4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472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73" w:author="kei" w:date="2012-10-11T12:45:00Z">
              <w:r w:rsidRPr="00E365F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V</w:t>
              </w:r>
            </w:ins>
          </w:p>
        </w:tc>
      </w:tr>
      <w:tr w:rsidR="00E365FA" w:rsidRPr="00E365FA" w:rsidTr="00E365FA">
        <w:trPr>
          <w:trHeight w:val="240"/>
          <w:jc w:val="center"/>
          <w:ins w:id="474" w:author="kei" w:date="2012-10-11T12:45:00Z"/>
          <w:trPrChange w:id="475" w:author="kei" w:date="2012-10-11T12:47:00Z">
            <w:trPr>
              <w:trHeight w:val="240"/>
            </w:trPr>
          </w:trPrChange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476" w:author="kei" w:date="2012-10-11T12:47:00Z">
              <w:tcPr>
                <w:tcW w:w="138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77" w:author="kei" w:date="2012-10-11T12:4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478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ins w:id="479" w:author="kei" w:date="2012-10-11T12:45:00Z">
              <w:r w:rsidRPr="00E365F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CrowdRun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480" w:author="kei" w:date="2012-10-11T12:47:00Z">
              <w:tcPr>
                <w:tcW w:w="80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81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482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83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-18.3%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484" w:author="kei" w:date="2012-10-11T12:47:00Z">
              <w:tcPr>
                <w:tcW w:w="80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85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486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87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-16.4%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488" w:author="kei" w:date="2012-10-11T12:47:00Z">
              <w:tcPr>
                <w:tcW w:w="800" w:type="dxa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89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490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91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-16.6%</w:t>
              </w:r>
            </w:ins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492" w:author="kei" w:date="2012-10-11T12:47:00Z">
              <w:tcPr>
                <w:tcW w:w="848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93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494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95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-9.0%</w:t>
              </w:r>
            </w:ins>
          </w:p>
        </w:tc>
        <w:tc>
          <w:tcPr>
            <w:tcW w:w="7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496" w:author="kei" w:date="2012-10-11T12:47:00Z">
              <w:tcPr>
                <w:tcW w:w="705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97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498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99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-7.3%</w:t>
              </w:r>
            </w:ins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500" w:author="kei" w:date="2012-10-11T12:47:00Z">
              <w:tcPr>
                <w:tcW w:w="847" w:type="dxa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01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02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03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-7.9%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504" w:author="kei" w:date="2012-10-11T12:47:00Z">
              <w:tcPr>
                <w:tcW w:w="80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05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06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07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-4.0%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08" w:author="kei" w:date="2012-10-11T12:47:00Z">
              <w:tcPr>
                <w:tcW w:w="80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09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10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11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-2.7%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512" w:author="kei" w:date="2012-10-11T12:47:00Z">
              <w:tcPr>
                <w:tcW w:w="800" w:type="dxa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13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14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15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-3.1%</w:t>
              </w:r>
            </w:ins>
          </w:p>
        </w:tc>
      </w:tr>
      <w:tr w:rsidR="00E365FA" w:rsidRPr="00E365FA" w:rsidTr="00E365FA">
        <w:trPr>
          <w:trHeight w:val="240"/>
          <w:jc w:val="center"/>
          <w:ins w:id="516" w:author="kei" w:date="2012-10-11T12:45:00Z"/>
          <w:trPrChange w:id="517" w:author="kei" w:date="2012-10-11T12:47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518" w:author="kei" w:date="2012-10-11T12:47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19" w:author="kei" w:date="2012-10-11T12:4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520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ins w:id="521" w:author="kei" w:date="2012-10-11T12:45:00Z">
              <w:r w:rsidRPr="00E365F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ParkJoy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522" w:author="kei" w:date="2012-10-11T12:47:00Z">
              <w:tcPr>
                <w:tcW w:w="8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23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24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25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-10.7%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526" w:author="kei" w:date="2012-10-11T12:47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27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28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29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-10.9%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530" w:author="kei" w:date="2012-10-11T12:47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31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32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33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-11.8%</w:t>
              </w:r>
            </w:ins>
          </w:p>
        </w:tc>
        <w:tc>
          <w:tcPr>
            <w:tcW w:w="84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534" w:author="kei" w:date="2012-10-11T12:47:00Z">
              <w:tcPr>
                <w:tcW w:w="848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35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36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37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-12.0%</w:t>
              </w:r>
            </w:ins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538" w:author="kei" w:date="2012-10-11T12:47:00Z">
              <w:tcPr>
                <w:tcW w:w="70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39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40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41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-9.1%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542" w:author="kei" w:date="2012-10-11T12:47:00Z">
              <w:tcPr>
                <w:tcW w:w="847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43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44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45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-11.7%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546" w:author="kei" w:date="2012-10-11T12:47:00Z">
              <w:tcPr>
                <w:tcW w:w="8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47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48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49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-8.1%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550" w:author="kei" w:date="2012-10-11T12:47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51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52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53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-4.8%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554" w:author="kei" w:date="2012-10-11T12:47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55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56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57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-6.9%</w:t>
              </w:r>
            </w:ins>
          </w:p>
        </w:tc>
      </w:tr>
      <w:tr w:rsidR="00E365FA" w:rsidRPr="00E365FA" w:rsidTr="00E365FA">
        <w:trPr>
          <w:trHeight w:val="240"/>
          <w:jc w:val="center"/>
          <w:ins w:id="558" w:author="kei" w:date="2012-10-11T12:45:00Z"/>
          <w:trPrChange w:id="559" w:author="kei" w:date="2012-10-11T12:47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560" w:author="kei" w:date="2012-10-11T12:47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61" w:author="kei" w:date="2012-10-11T12:4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562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ins w:id="563" w:author="kei" w:date="2012-10-11T12:45:00Z">
              <w:r w:rsidRPr="00E365F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DucksTakeOff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564" w:author="kei" w:date="2012-10-11T12:47:00Z">
              <w:tcPr>
                <w:tcW w:w="8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65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66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67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-10.2%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568" w:author="kei" w:date="2012-10-11T12:47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69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70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71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-11.3%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572" w:author="kei" w:date="2012-10-11T12:47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73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74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75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-9.6%</w:t>
              </w:r>
            </w:ins>
          </w:p>
        </w:tc>
        <w:tc>
          <w:tcPr>
            <w:tcW w:w="84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76" w:author="kei" w:date="2012-10-11T12:47:00Z">
              <w:tcPr>
                <w:tcW w:w="848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77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78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79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-2.8%</w:t>
              </w:r>
            </w:ins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580" w:author="kei" w:date="2012-10-11T12:47:00Z">
              <w:tcPr>
                <w:tcW w:w="70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81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82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83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-4.2%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584" w:author="kei" w:date="2012-10-11T12:47:00Z">
              <w:tcPr>
                <w:tcW w:w="847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85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86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87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-2.5%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88" w:author="kei" w:date="2012-10-11T12:47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89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90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91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-0.7%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92" w:author="kei" w:date="2012-10-11T12:47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93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94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95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-0.8%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596" w:author="kei" w:date="2012-10-11T12:47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97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98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99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-0.5%</w:t>
              </w:r>
            </w:ins>
          </w:p>
        </w:tc>
      </w:tr>
      <w:tr w:rsidR="00E365FA" w:rsidRPr="00E365FA" w:rsidTr="00E365FA">
        <w:trPr>
          <w:trHeight w:val="240"/>
          <w:jc w:val="center"/>
          <w:ins w:id="600" w:author="kei" w:date="2012-10-11T12:45:00Z"/>
          <w:trPrChange w:id="601" w:author="kei" w:date="2012-10-11T12:47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602" w:author="kei" w:date="2012-10-11T12:47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03" w:author="kei" w:date="2012-10-11T12:4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604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ins w:id="605" w:author="kei" w:date="2012-10-11T12:45:00Z">
              <w:r w:rsidRPr="00E365F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InToTree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606" w:author="kei" w:date="2012-10-11T12:47:00Z">
              <w:tcPr>
                <w:tcW w:w="8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07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08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09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-7.6%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610" w:author="kei" w:date="2012-10-11T12:47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11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12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13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-8.4%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614" w:author="kei" w:date="2012-10-11T12:47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15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16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17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-7.7%</w:t>
              </w:r>
            </w:ins>
          </w:p>
        </w:tc>
        <w:tc>
          <w:tcPr>
            <w:tcW w:w="84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18" w:author="kei" w:date="2012-10-11T12:47:00Z">
              <w:tcPr>
                <w:tcW w:w="848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19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20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21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-2.7%</w:t>
              </w:r>
            </w:ins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22" w:author="kei" w:date="2012-10-11T12:47:00Z">
              <w:tcPr>
                <w:tcW w:w="70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23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24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25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-1.5%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626" w:author="kei" w:date="2012-10-11T12:47:00Z">
              <w:tcPr>
                <w:tcW w:w="847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27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28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29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-1.6%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30" w:author="kei" w:date="2012-10-11T12:47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31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32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33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-0.9%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34" w:author="kei" w:date="2012-10-11T12:47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35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36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37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-0.6%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638" w:author="kei" w:date="2012-10-11T12:47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39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40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41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-0.3%</w:t>
              </w:r>
            </w:ins>
          </w:p>
        </w:tc>
      </w:tr>
      <w:tr w:rsidR="00E365FA" w:rsidRPr="00E365FA" w:rsidTr="00E365FA">
        <w:trPr>
          <w:trHeight w:val="255"/>
          <w:jc w:val="center"/>
          <w:ins w:id="642" w:author="kei" w:date="2012-10-11T12:45:00Z"/>
          <w:trPrChange w:id="643" w:author="kei" w:date="2012-10-11T12:47:00Z">
            <w:trPr>
              <w:trHeight w:val="255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644" w:author="kei" w:date="2012-10-11T12:47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45" w:author="kei" w:date="2012-10-11T12:4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646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ins w:id="647" w:author="kei" w:date="2012-10-11T12:45:00Z">
              <w:r w:rsidRPr="00E365F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OldTownCross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648" w:author="kei" w:date="2012-10-11T12:47:00Z">
              <w:tcPr>
                <w:tcW w:w="8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49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50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51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-14.6%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652" w:author="kei" w:date="2012-10-11T12:47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53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54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55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-13.3%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656" w:author="kei" w:date="2012-10-11T12:47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57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58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59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-13.5%</w:t>
              </w:r>
            </w:ins>
          </w:p>
        </w:tc>
        <w:tc>
          <w:tcPr>
            <w:tcW w:w="84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660" w:author="kei" w:date="2012-10-11T12:47:00Z">
              <w:tcPr>
                <w:tcW w:w="848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61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62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63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-6.9%</w:t>
              </w:r>
            </w:ins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664" w:author="kei" w:date="2012-10-11T12:47:00Z">
              <w:tcPr>
                <w:tcW w:w="70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65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66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67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-5.7%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668" w:author="kei" w:date="2012-10-11T12:47:00Z">
              <w:tcPr>
                <w:tcW w:w="847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69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70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71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-6.3%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672" w:author="kei" w:date="2012-10-11T12:47:00Z">
              <w:tcPr>
                <w:tcW w:w="8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73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74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75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-3.2%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76" w:author="kei" w:date="2012-10-11T12:47:00Z">
              <w:tcPr>
                <w:tcW w:w="8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77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78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79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-2.3%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680" w:author="kei" w:date="2012-10-11T12:47:00Z">
              <w:tcPr>
                <w:tcW w:w="8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81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82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83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-2.2%</w:t>
              </w:r>
            </w:ins>
          </w:p>
        </w:tc>
      </w:tr>
      <w:tr w:rsidR="00E365FA" w:rsidRPr="00E365FA" w:rsidTr="00E365FA">
        <w:trPr>
          <w:trHeight w:val="255"/>
          <w:jc w:val="center"/>
          <w:ins w:id="684" w:author="kei" w:date="2012-10-11T12:45:00Z"/>
          <w:trPrChange w:id="685" w:author="kei" w:date="2012-10-11T12:47:00Z">
            <w:trPr>
              <w:trHeight w:val="255"/>
            </w:trPr>
          </w:trPrChange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686" w:author="kei" w:date="2012-10-11T12:47:00Z">
              <w:tcPr>
                <w:tcW w:w="138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87" w:author="kei" w:date="2012-10-11T12:45:00Z"/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pPrChange w:id="688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ins w:id="689" w:author="kei" w:date="2012-10-11T12:45:00Z">
              <w:r w:rsidRPr="00E365FA">
                <w:rPr>
                  <w:rFonts w:ascii="Arial" w:eastAsia="ＭＳ Ｐゴシック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>Overall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690" w:author="kei" w:date="2012-10-11T12:47:00Z">
              <w:tcPr>
                <w:tcW w:w="80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91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92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93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-12.3%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  <w:tcPrChange w:id="694" w:author="kei" w:date="2012-10-11T12:47:00Z">
              <w:tcPr>
                <w:tcW w:w="80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95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96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97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-12.1%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698" w:author="kei" w:date="2012-10-11T12:47:00Z">
              <w:tcPr>
                <w:tcW w:w="80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99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700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701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-11.8%</w:t>
              </w:r>
            </w:ins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702" w:author="kei" w:date="2012-10-11T12:47:00Z">
              <w:tcPr>
                <w:tcW w:w="848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03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704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705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-6.7%</w:t>
              </w:r>
            </w:ins>
          </w:p>
        </w:tc>
        <w:tc>
          <w:tcPr>
            <w:tcW w:w="7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706" w:author="kei" w:date="2012-10-11T12:47:00Z">
              <w:tcPr>
                <w:tcW w:w="705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07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708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709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-5.6%</w:t>
              </w:r>
            </w:ins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710" w:author="kei" w:date="2012-10-11T12:47:00Z">
              <w:tcPr>
                <w:tcW w:w="847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11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712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713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-6.0%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714" w:author="kei" w:date="2012-10-11T12:47:00Z">
              <w:tcPr>
                <w:tcW w:w="80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15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716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717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-3.4%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718" w:author="kei" w:date="2012-10-11T12:47:00Z">
              <w:tcPr>
                <w:tcW w:w="80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19" w:author="kei" w:date="2012-10-11T12:4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720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721" w:author="kei" w:date="2012-10-11T12:45:00Z">
              <w:r w:rsidRPr="00E365F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-2.3%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722" w:author="kei" w:date="2012-10-11T12:47:00Z">
              <w:tcPr>
                <w:tcW w:w="80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23" w:author="kei" w:date="2012-10-11T12:45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724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725" w:author="kei" w:date="2012-10-11T12:45:00Z">
              <w:r w:rsidRPr="00E365FA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-2.6%</w:t>
              </w:r>
            </w:ins>
          </w:p>
        </w:tc>
      </w:tr>
      <w:tr w:rsidR="00E365FA" w:rsidRPr="00E365FA" w:rsidTr="00E365FA">
        <w:trPr>
          <w:trHeight w:val="270"/>
          <w:jc w:val="center"/>
          <w:ins w:id="726" w:author="kei" w:date="2012-10-11T12:45:00Z"/>
          <w:trPrChange w:id="727" w:author="kei" w:date="2012-10-11T12:47:00Z">
            <w:trPr>
              <w:trHeight w:val="270"/>
            </w:trPr>
          </w:trPrChange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728" w:author="kei" w:date="2012-10-11T12:47:00Z">
              <w:tcPr>
                <w:tcW w:w="138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29" w:author="kei" w:date="2012-10-11T12:4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730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ins w:id="731" w:author="kei" w:date="2012-10-11T12:45:00Z">
              <w:r w:rsidRPr="00E365F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Enc Time[%]</w:t>
              </w:r>
            </w:ins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732" w:author="kei" w:date="2012-10-11T12:47:00Z">
              <w:tcPr>
                <w:tcW w:w="240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33" w:author="kei" w:date="2012-10-11T12:4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734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735" w:author="kei" w:date="2012-10-11T12:45:00Z">
              <w:r w:rsidRPr="00E365F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109%</w:t>
              </w:r>
            </w:ins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736" w:author="kei" w:date="2012-10-11T12:47:00Z">
              <w:tcPr>
                <w:tcW w:w="2400" w:type="dxa"/>
                <w:gridSpan w:val="3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37" w:author="kei" w:date="2012-10-11T12:4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738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739" w:author="kei" w:date="2012-10-11T12:45:00Z">
              <w:r w:rsidRPr="00E365F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101%</w:t>
              </w:r>
            </w:ins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740" w:author="kei" w:date="2012-10-11T12:47:00Z">
              <w:tcPr>
                <w:tcW w:w="240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41" w:author="kei" w:date="2012-10-11T12:4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742" w:author="kei" w:date="2012-10-11T12:48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743" w:author="kei" w:date="2012-10-11T12:45:00Z">
              <w:r w:rsidRPr="00E365F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100%</w:t>
              </w:r>
            </w:ins>
          </w:p>
        </w:tc>
      </w:tr>
      <w:tr w:rsidR="00E365FA" w:rsidRPr="00E365FA" w:rsidTr="00E365FA">
        <w:trPr>
          <w:trHeight w:val="270"/>
          <w:jc w:val="center"/>
          <w:ins w:id="744" w:author="kei" w:date="2012-10-11T12:45:00Z"/>
          <w:trPrChange w:id="745" w:author="kei" w:date="2012-10-11T12:47:00Z">
            <w:trPr>
              <w:trHeight w:val="27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746" w:author="kei" w:date="2012-10-11T12:47:00Z">
              <w:tcPr>
                <w:tcW w:w="138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47" w:author="kei" w:date="2012-10-11T12:4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48" w:author="kei" w:date="2012-10-11T12:45:00Z">
              <w:r w:rsidRPr="00E365F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Dec Time[%]</w:t>
              </w:r>
            </w:ins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749" w:author="kei" w:date="2012-10-11T12:47:00Z">
              <w:tcPr>
                <w:tcW w:w="2400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50" w:author="kei" w:date="2012-10-11T12:4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51" w:author="kei" w:date="2012-10-11T12:45:00Z">
              <w:r w:rsidRPr="00E365F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98%</w:t>
              </w:r>
            </w:ins>
          </w:p>
        </w:tc>
        <w:tc>
          <w:tcPr>
            <w:tcW w:w="24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752" w:author="kei" w:date="2012-10-11T12:47:00Z">
              <w:tcPr>
                <w:tcW w:w="2400" w:type="dxa"/>
                <w:gridSpan w:val="3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53" w:author="kei" w:date="2012-10-11T12:4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54" w:author="kei" w:date="2012-10-11T12:45:00Z">
              <w:r w:rsidRPr="00E365F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98%</w:t>
              </w:r>
            </w:ins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755" w:author="kei" w:date="2012-10-11T12:47:00Z">
              <w:tcPr>
                <w:tcW w:w="2400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365FA" w:rsidRPr="00E365FA" w:rsidRDefault="00E365FA" w:rsidP="00E365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56" w:author="kei" w:date="2012-10-11T12:4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57" w:author="kei" w:date="2012-10-11T12:45:00Z">
              <w:r w:rsidRPr="00E365F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99%</w:t>
              </w:r>
            </w:ins>
          </w:p>
        </w:tc>
      </w:tr>
    </w:tbl>
    <w:p w:rsidR="00E365FA" w:rsidRPr="00E365FA" w:rsidRDefault="00E365FA" w:rsidP="006B38FC">
      <w:pPr>
        <w:rPr>
          <w:lang w:val="en-CA" w:eastAsia="ja-JP"/>
        </w:rPr>
      </w:pPr>
    </w:p>
    <w:p w:rsidR="00D34B4F" w:rsidRPr="00D67D79" w:rsidRDefault="00D34B4F" w:rsidP="00D34B4F">
      <w:pPr>
        <w:pStyle w:val="1"/>
        <w:ind w:left="432" w:hanging="432"/>
        <w:rPr>
          <w:rFonts w:eastAsia="ＭＳ 明朝"/>
        </w:rPr>
      </w:pPr>
      <w:r w:rsidRPr="00D67D79">
        <w:rPr>
          <w:rFonts w:eastAsia="ＭＳ 明朝"/>
        </w:rPr>
        <w:t>Conclusion</w:t>
      </w:r>
    </w:p>
    <w:p w:rsidR="00D34B4F" w:rsidRDefault="00E25C1E" w:rsidP="006B38FC">
      <w:pPr>
        <w:rPr>
          <w:lang w:val="en-CA" w:eastAsia="ja-JP"/>
        </w:rPr>
      </w:pPr>
      <w:r>
        <w:rPr>
          <w:rFonts w:hint="eastAsia"/>
          <w:lang w:val="en-CA" w:eastAsia="ja-JP"/>
        </w:rPr>
        <w:t>This contribution proposed</w:t>
      </w:r>
      <w:r w:rsidR="00D34B4F">
        <w:rPr>
          <w:rFonts w:hint="eastAsia"/>
          <w:lang w:val="en-CA" w:eastAsia="ja-JP"/>
        </w:rPr>
        <w:t xml:space="preserve"> to support luma-chroma mode in HEVC fidelity range extension. A</w:t>
      </w:r>
      <w:r w:rsidR="00B83883">
        <w:rPr>
          <w:rFonts w:hint="eastAsia"/>
          <w:lang w:val="en-CA" w:eastAsia="ja-JP"/>
        </w:rPr>
        <w:t xml:space="preserve"> series of proposal realted to this mode can be found in JCTVC-E</w:t>
      </w:r>
      <w:r w:rsidR="00966D7B">
        <w:rPr>
          <w:rFonts w:hint="eastAsia"/>
          <w:lang w:val="en-CA" w:eastAsia="ja-JP"/>
        </w:rPr>
        <w:t>266 and working draft 7 (JCTVC-I</w:t>
      </w:r>
      <w:r w:rsidR="00B83883">
        <w:rPr>
          <w:rFonts w:hint="eastAsia"/>
          <w:lang w:val="en-CA" w:eastAsia="ja-JP"/>
        </w:rPr>
        <w:t>1003).</w:t>
      </w:r>
    </w:p>
    <w:p w:rsidR="00B83883" w:rsidRDefault="00B83883" w:rsidP="006B38FC">
      <w:pPr>
        <w:rPr>
          <w:lang w:val="en-CA" w:eastAsia="ja-JP"/>
        </w:rPr>
      </w:pPr>
      <w:r>
        <w:rPr>
          <w:rFonts w:hint="eastAsia"/>
          <w:lang w:val="en-CA" w:eastAsia="ja-JP"/>
        </w:rPr>
        <w:lastRenderedPageBreak/>
        <w:t>Experimental results show</w:t>
      </w:r>
      <w:r w:rsidR="00EE02F2">
        <w:rPr>
          <w:rFonts w:hint="eastAsia"/>
          <w:lang w:val="en-CA" w:eastAsia="ja-JP"/>
        </w:rPr>
        <w:t>ed</w:t>
      </w:r>
      <w:r>
        <w:rPr>
          <w:rFonts w:hint="eastAsia"/>
          <w:lang w:val="en-CA" w:eastAsia="ja-JP"/>
        </w:rPr>
        <w:t xml:space="preserve"> that the proposed method </w:t>
      </w:r>
      <w:r w:rsidR="00EE02F2">
        <w:rPr>
          <w:rFonts w:hint="eastAsia"/>
          <w:lang w:val="en-CA" w:eastAsia="ja-JP"/>
        </w:rPr>
        <w:t xml:space="preserve">achieved </w:t>
      </w:r>
      <w:r>
        <w:rPr>
          <w:rFonts w:hint="eastAsia"/>
          <w:lang w:val="en-CA" w:eastAsia="ja-JP"/>
        </w:rPr>
        <w:t xml:space="preserve">2.8%, 1.3%, and 0.3% BD-rate reduction respectively for all intra, random access, and low-delay B configuration with HE10 for YUV422 sequences. The BD-rate gain </w:t>
      </w:r>
      <w:r w:rsidR="00EE02F2">
        <w:rPr>
          <w:rFonts w:hint="eastAsia"/>
          <w:lang w:val="en-CA" w:eastAsia="ja-JP"/>
        </w:rPr>
        <w:t xml:space="preserve">was </w:t>
      </w:r>
      <w:r>
        <w:rPr>
          <w:rFonts w:hint="eastAsia"/>
          <w:lang w:val="en-CA" w:eastAsia="ja-JP"/>
        </w:rPr>
        <w:t>3.1%, 1.5%, and 0.4% for all intra, random access, and low-delay B configuration with HE10 for YUV444 sequences.</w:t>
      </w:r>
    </w:p>
    <w:p w:rsidR="00B83883" w:rsidRPr="009B52D1" w:rsidRDefault="00B83883" w:rsidP="006B38FC">
      <w:pPr>
        <w:rPr>
          <w:lang w:val="en-CA" w:eastAsia="ja-JP"/>
        </w:rPr>
      </w:pPr>
      <w:r>
        <w:rPr>
          <w:rFonts w:hint="eastAsia"/>
          <w:lang w:val="en-CA" w:eastAsia="ja-JP"/>
        </w:rPr>
        <w:t>Since the support of luma-chroma mode achieves solid coding gain with inter-plane dependency, we recommend adopting it in HEVC FrExt.</w:t>
      </w:r>
    </w:p>
    <w:p w:rsidR="005632EA" w:rsidRDefault="005632EA" w:rsidP="005632EA">
      <w:pPr>
        <w:pStyle w:val="1"/>
        <w:ind w:left="432" w:hanging="432"/>
        <w:rPr>
          <w:lang w:eastAsia="ja-JP"/>
        </w:rPr>
      </w:pPr>
      <w:r>
        <w:rPr>
          <w:rFonts w:hint="eastAsia"/>
          <w:lang w:eastAsia="ja-JP"/>
        </w:rPr>
        <w:t>References</w:t>
      </w:r>
    </w:p>
    <w:p w:rsidR="005632EA" w:rsidRDefault="005632EA" w:rsidP="005632EA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rFonts w:eastAsia="ＭＳ 明朝"/>
          <w:szCs w:val="22"/>
        </w:rPr>
      </w:pPr>
      <w:r w:rsidRPr="00D67D79">
        <w:rPr>
          <w:rFonts w:eastAsia="ＭＳ 明朝" w:hint="eastAsia"/>
          <w:szCs w:val="22"/>
          <w:lang w:eastAsia="ko-KR"/>
        </w:rPr>
        <w:t xml:space="preserve">J. Chen, V. Seregin, S. Lee, W. Han, J. Kim, B.M. Jeon, </w:t>
      </w:r>
      <w:r w:rsidRPr="00D67D79">
        <w:rPr>
          <w:rFonts w:eastAsia="ＭＳ 明朝"/>
          <w:szCs w:val="22"/>
          <w:lang w:eastAsia="ko-KR"/>
        </w:rPr>
        <w:t>“CE6.a: Chroma intra prediction by reconstructed luma samples”</w:t>
      </w:r>
      <w:r w:rsidRPr="00D67D79">
        <w:rPr>
          <w:rFonts w:eastAsia="ＭＳ 明朝" w:hint="eastAsia"/>
          <w:szCs w:val="22"/>
          <w:lang w:eastAsia="ko-KR"/>
        </w:rPr>
        <w:t xml:space="preserve">, </w:t>
      </w:r>
      <w:r w:rsidRPr="00D67D79">
        <w:rPr>
          <w:rFonts w:eastAsia="ＭＳ 明朝"/>
        </w:rPr>
        <w:t>JCTVC-</w:t>
      </w:r>
      <w:r w:rsidRPr="00D67D79">
        <w:rPr>
          <w:rFonts w:eastAsia="ＭＳ 明朝" w:hint="eastAsia"/>
          <w:lang w:eastAsia="ko-KR"/>
        </w:rPr>
        <w:t>D350</w:t>
      </w:r>
      <w:r w:rsidRPr="00D67D79">
        <w:rPr>
          <w:rFonts w:eastAsia="ＭＳ 明朝"/>
        </w:rPr>
        <w:t xml:space="preserve">, </w:t>
      </w:r>
      <w:r w:rsidRPr="00D67D79">
        <w:rPr>
          <w:rFonts w:eastAsia="ＭＳ 明朝" w:hint="eastAsia"/>
          <w:lang w:eastAsia="ko-KR"/>
        </w:rPr>
        <w:t>Daegu</w:t>
      </w:r>
      <w:r w:rsidRPr="00D67D79">
        <w:rPr>
          <w:rFonts w:eastAsia="ＭＳ 明朝"/>
          <w:szCs w:val="22"/>
        </w:rPr>
        <w:t xml:space="preserve">, </w:t>
      </w:r>
      <w:r w:rsidRPr="00D67D79">
        <w:rPr>
          <w:rFonts w:eastAsia="ＭＳ 明朝" w:hint="eastAsia"/>
          <w:szCs w:val="22"/>
          <w:lang w:eastAsia="ko-KR"/>
        </w:rPr>
        <w:t>January</w:t>
      </w:r>
      <w:r w:rsidRPr="00D67D79">
        <w:rPr>
          <w:rFonts w:eastAsia="ＭＳ 明朝"/>
          <w:szCs w:val="22"/>
        </w:rPr>
        <w:t>, 201</w:t>
      </w:r>
      <w:r w:rsidRPr="00D67D79">
        <w:rPr>
          <w:rFonts w:eastAsia="ＭＳ 明朝" w:hint="eastAsia"/>
          <w:szCs w:val="22"/>
          <w:lang w:eastAsia="ko-KR"/>
        </w:rPr>
        <w:t>1</w:t>
      </w:r>
      <w:r w:rsidRPr="00D67D79">
        <w:rPr>
          <w:rFonts w:eastAsia="ＭＳ 明朝"/>
          <w:szCs w:val="22"/>
        </w:rPr>
        <w:t>.</w:t>
      </w:r>
    </w:p>
    <w:p w:rsidR="00966D7B" w:rsidRDefault="00966D7B" w:rsidP="00966D7B">
      <w:pPr>
        <w:pStyle w:val="ac"/>
        <w:numPr>
          <w:ilvl w:val="0"/>
          <w:numId w:val="12"/>
        </w:numPr>
        <w:ind w:leftChars="0"/>
        <w:rPr>
          <w:lang w:eastAsia="ja-JP"/>
        </w:rPr>
      </w:pPr>
      <w:r w:rsidRPr="00B07687">
        <w:rPr>
          <w:lang w:eastAsia="ja-JP"/>
        </w:rPr>
        <w:t>J. Chen, V. Seregin, S. Lee, W. Han, J. Kim, B.M. Jeon, “CE6.a: Chroma intra prediction by reconstructed luma samples”,</w:t>
      </w:r>
      <w:r>
        <w:rPr>
          <w:rFonts w:hint="eastAsia"/>
          <w:lang w:eastAsia="ja-JP"/>
        </w:rPr>
        <w:t xml:space="preserve"> JCTVC-E266, Geneva, March, 2011.</w:t>
      </w:r>
    </w:p>
    <w:p w:rsidR="00966D7B" w:rsidRPr="00D67D79" w:rsidRDefault="00966D7B" w:rsidP="005632EA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rFonts w:eastAsia="ＭＳ 明朝"/>
          <w:szCs w:val="22"/>
        </w:rPr>
      </w:pPr>
      <w:r>
        <w:rPr>
          <w:rFonts w:eastAsia="ＭＳ 明朝" w:hint="eastAsia"/>
          <w:szCs w:val="22"/>
          <w:lang w:eastAsia="ja-JP"/>
        </w:rPr>
        <w:t xml:space="preserve">B. Bross, et.al, </w:t>
      </w:r>
      <w:r>
        <w:rPr>
          <w:rFonts w:eastAsia="ＭＳ 明朝"/>
          <w:szCs w:val="22"/>
          <w:lang w:eastAsia="ja-JP"/>
        </w:rPr>
        <w:t>“</w:t>
      </w:r>
      <w:r w:rsidRPr="00966D7B">
        <w:rPr>
          <w:rFonts w:eastAsia="ＭＳ 明朝"/>
          <w:szCs w:val="22"/>
          <w:lang w:eastAsia="ja-JP"/>
        </w:rPr>
        <w:t>High efficiency video coding (HEVC) text specification draft 7</w:t>
      </w:r>
      <w:r>
        <w:rPr>
          <w:rFonts w:eastAsia="ＭＳ 明朝"/>
          <w:szCs w:val="22"/>
          <w:lang w:eastAsia="ja-JP"/>
        </w:rPr>
        <w:t>”</w:t>
      </w:r>
      <w:r>
        <w:rPr>
          <w:rFonts w:eastAsia="ＭＳ 明朝" w:hint="eastAsia"/>
          <w:szCs w:val="22"/>
          <w:lang w:eastAsia="ja-JP"/>
        </w:rPr>
        <w:t>, JCTVC-I1003, Geneva, April, 2012.</w:t>
      </w: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C147B5" w:rsidP="009234A5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ja-JP"/>
        </w:rPr>
        <w:t>KDDI Corporation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621" w:rsidRDefault="00743621">
      <w:r>
        <w:separator/>
      </w:r>
    </w:p>
  </w:endnote>
  <w:endnote w:type="continuationSeparator" w:id="0">
    <w:p w:rsidR="00743621" w:rsidRDefault="007436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D7B" w:rsidRDefault="00966D7B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080FE7">
      <w:rPr>
        <w:rStyle w:val="a5"/>
      </w:rPr>
      <w:fldChar w:fldCharType="begin"/>
    </w:r>
    <w:r>
      <w:rPr>
        <w:rStyle w:val="a5"/>
      </w:rPr>
      <w:instrText xml:space="preserve"> PAGE </w:instrText>
    </w:r>
    <w:r w:rsidR="00080FE7">
      <w:rPr>
        <w:rStyle w:val="a5"/>
      </w:rPr>
      <w:fldChar w:fldCharType="separate"/>
    </w:r>
    <w:r w:rsidR="005D52B6">
      <w:rPr>
        <w:rStyle w:val="a5"/>
        <w:noProof/>
      </w:rPr>
      <w:t>1</w:t>
    </w:r>
    <w:r w:rsidR="00080FE7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080FE7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080FE7">
      <w:rPr>
        <w:rStyle w:val="a5"/>
      </w:rPr>
      <w:fldChar w:fldCharType="separate"/>
    </w:r>
    <w:r w:rsidR="00E365FA">
      <w:rPr>
        <w:rStyle w:val="a5"/>
        <w:noProof/>
      </w:rPr>
      <w:t>2012-10-02</w:t>
    </w:r>
    <w:r w:rsidR="00080FE7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621" w:rsidRDefault="00743621">
      <w:r>
        <w:separator/>
      </w:r>
    </w:p>
  </w:footnote>
  <w:footnote w:type="continuationSeparator" w:id="0">
    <w:p w:rsidR="00743621" w:rsidRDefault="007436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C3222"/>
    <w:multiLevelType w:val="singleLevel"/>
    <w:tmpl w:val="8A0467D4"/>
    <w:lvl w:ilvl="0">
      <w:start w:val="1"/>
      <w:numFmt w:val="decimal"/>
      <w:lvlText w:val="[%1]"/>
      <w:lvlJc w:val="left"/>
      <w:pPr>
        <w:ind w:left="400" w:hanging="400"/>
      </w:pPr>
      <w:rPr>
        <w:rFonts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79B219C"/>
    <w:multiLevelType w:val="hybridMultilevel"/>
    <w:tmpl w:val="09986A66"/>
    <w:lvl w:ilvl="0" w:tplc="FFFFFFFF">
      <w:start w:val="1"/>
      <w:numFmt w:val="decimal"/>
      <w:lvlText w:val="[%1] "/>
      <w:lvlJc w:val="left"/>
      <w:pPr>
        <w:ind w:left="420" w:hanging="420"/>
      </w:pPr>
      <w:rPr>
        <w:rFonts w:hint="eastAsia"/>
        <w:b w:val="0"/>
        <w:i w:val="0"/>
        <w:spacing w:val="0"/>
        <w:position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5"/>
  </w:num>
  <w:num w:numId="7">
    <w:abstractNumId w:val="7"/>
  </w:num>
  <w:num w:numId="8">
    <w:abstractNumId w:val="5"/>
  </w:num>
  <w:num w:numId="9">
    <w:abstractNumId w:val="1"/>
  </w:num>
  <w:num w:numId="10">
    <w:abstractNumId w:val="3"/>
  </w:num>
  <w:num w:numId="11">
    <w:abstractNumId w:val="2"/>
  </w:num>
  <w:num w:numId="12">
    <w:abstractNumId w:val="4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76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458BC"/>
    <w:rsid w:val="00045C41"/>
    <w:rsid w:val="00046C03"/>
    <w:rsid w:val="000547AF"/>
    <w:rsid w:val="0007614F"/>
    <w:rsid w:val="00080FE7"/>
    <w:rsid w:val="0008372C"/>
    <w:rsid w:val="00090C27"/>
    <w:rsid w:val="000B1C6B"/>
    <w:rsid w:val="000B4FF9"/>
    <w:rsid w:val="000C09AC"/>
    <w:rsid w:val="000E00F3"/>
    <w:rsid w:val="000F158C"/>
    <w:rsid w:val="00102F3D"/>
    <w:rsid w:val="00107D80"/>
    <w:rsid w:val="00124E38"/>
    <w:rsid w:val="0012580B"/>
    <w:rsid w:val="00130A12"/>
    <w:rsid w:val="00131F90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0345"/>
    <w:rsid w:val="002055A6"/>
    <w:rsid w:val="00206460"/>
    <w:rsid w:val="002069B4"/>
    <w:rsid w:val="00215DFC"/>
    <w:rsid w:val="002212DF"/>
    <w:rsid w:val="00222CD4"/>
    <w:rsid w:val="002264A6"/>
    <w:rsid w:val="00227BA7"/>
    <w:rsid w:val="00263398"/>
    <w:rsid w:val="00275BCF"/>
    <w:rsid w:val="00292257"/>
    <w:rsid w:val="002A54E0"/>
    <w:rsid w:val="002B1595"/>
    <w:rsid w:val="002B191D"/>
    <w:rsid w:val="002C5A6B"/>
    <w:rsid w:val="002D0AF6"/>
    <w:rsid w:val="002F164D"/>
    <w:rsid w:val="00306206"/>
    <w:rsid w:val="003068F1"/>
    <w:rsid w:val="00317D85"/>
    <w:rsid w:val="00327C56"/>
    <w:rsid w:val="003315A1"/>
    <w:rsid w:val="003373EC"/>
    <w:rsid w:val="00342FF4"/>
    <w:rsid w:val="00365B33"/>
    <w:rsid w:val="003706CC"/>
    <w:rsid w:val="00377710"/>
    <w:rsid w:val="003A2D8E"/>
    <w:rsid w:val="003B441D"/>
    <w:rsid w:val="003C20E4"/>
    <w:rsid w:val="003D4298"/>
    <w:rsid w:val="003E6F90"/>
    <w:rsid w:val="003F5D0F"/>
    <w:rsid w:val="00414101"/>
    <w:rsid w:val="00414B04"/>
    <w:rsid w:val="00433DDB"/>
    <w:rsid w:val="00437619"/>
    <w:rsid w:val="004457F7"/>
    <w:rsid w:val="004A2A63"/>
    <w:rsid w:val="004B210C"/>
    <w:rsid w:val="004D405F"/>
    <w:rsid w:val="004E4F4F"/>
    <w:rsid w:val="004E6789"/>
    <w:rsid w:val="004F61E3"/>
    <w:rsid w:val="0051015C"/>
    <w:rsid w:val="00512D70"/>
    <w:rsid w:val="00516CF1"/>
    <w:rsid w:val="00520A5A"/>
    <w:rsid w:val="00531AE9"/>
    <w:rsid w:val="00550A66"/>
    <w:rsid w:val="005632EA"/>
    <w:rsid w:val="00567EC7"/>
    <w:rsid w:val="00570013"/>
    <w:rsid w:val="005801A2"/>
    <w:rsid w:val="005952A5"/>
    <w:rsid w:val="005A0B25"/>
    <w:rsid w:val="005A33A1"/>
    <w:rsid w:val="005A540E"/>
    <w:rsid w:val="005B217D"/>
    <w:rsid w:val="005C385F"/>
    <w:rsid w:val="005D52B6"/>
    <w:rsid w:val="005E1AC6"/>
    <w:rsid w:val="005E5C4A"/>
    <w:rsid w:val="005F6F1B"/>
    <w:rsid w:val="00605E03"/>
    <w:rsid w:val="00624B33"/>
    <w:rsid w:val="00630AA2"/>
    <w:rsid w:val="00646707"/>
    <w:rsid w:val="00647F9A"/>
    <w:rsid w:val="00662E58"/>
    <w:rsid w:val="00664DCF"/>
    <w:rsid w:val="0068227D"/>
    <w:rsid w:val="006A1A42"/>
    <w:rsid w:val="006B38FC"/>
    <w:rsid w:val="006C5D39"/>
    <w:rsid w:val="006E2810"/>
    <w:rsid w:val="006E5417"/>
    <w:rsid w:val="00712F60"/>
    <w:rsid w:val="00720E3B"/>
    <w:rsid w:val="00725167"/>
    <w:rsid w:val="00743621"/>
    <w:rsid w:val="00745F6B"/>
    <w:rsid w:val="0075585E"/>
    <w:rsid w:val="00770571"/>
    <w:rsid w:val="007768FF"/>
    <w:rsid w:val="007824D3"/>
    <w:rsid w:val="00796EE3"/>
    <w:rsid w:val="007A7D29"/>
    <w:rsid w:val="007B4AB8"/>
    <w:rsid w:val="007F1F8B"/>
    <w:rsid w:val="007F67A1"/>
    <w:rsid w:val="00811C05"/>
    <w:rsid w:val="008206C8"/>
    <w:rsid w:val="00874A6C"/>
    <w:rsid w:val="00876C65"/>
    <w:rsid w:val="008A4B4C"/>
    <w:rsid w:val="008C239F"/>
    <w:rsid w:val="008E480C"/>
    <w:rsid w:val="00907757"/>
    <w:rsid w:val="009212B0"/>
    <w:rsid w:val="009234A5"/>
    <w:rsid w:val="009336F7"/>
    <w:rsid w:val="009374A7"/>
    <w:rsid w:val="00956228"/>
    <w:rsid w:val="00966D7B"/>
    <w:rsid w:val="0098551D"/>
    <w:rsid w:val="0099518F"/>
    <w:rsid w:val="009A523D"/>
    <w:rsid w:val="009B52D1"/>
    <w:rsid w:val="009E2526"/>
    <w:rsid w:val="009E46F6"/>
    <w:rsid w:val="009F496B"/>
    <w:rsid w:val="00A011FA"/>
    <w:rsid w:val="00A01439"/>
    <w:rsid w:val="00A02E61"/>
    <w:rsid w:val="00A05CFF"/>
    <w:rsid w:val="00A47A34"/>
    <w:rsid w:val="00A56B97"/>
    <w:rsid w:val="00A6093D"/>
    <w:rsid w:val="00A76A6D"/>
    <w:rsid w:val="00A83253"/>
    <w:rsid w:val="00A95F0A"/>
    <w:rsid w:val="00AA6E84"/>
    <w:rsid w:val="00AE341B"/>
    <w:rsid w:val="00AF78AB"/>
    <w:rsid w:val="00B07CA7"/>
    <w:rsid w:val="00B1279A"/>
    <w:rsid w:val="00B5222E"/>
    <w:rsid w:val="00B61C96"/>
    <w:rsid w:val="00B73A2A"/>
    <w:rsid w:val="00B83883"/>
    <w:rsid w:val="00B920F5"/>
    <w:rsid w:val="00B94B06"/>
    <w:rsid w:val="00B94C28"/>
    <w:rsid w:val="00BC10BA"/>
    <w:rsid w:val="00BC5AFD"/>
    <w:rsid w:val="00C04EC6"/>
    <w:rsid w:val="00C04F43"/>
    <w:rsid w:val="00C0609D"/>
    <w:rsid w:val="00C115AB"/>
    <w:rsid w:val="00C147B5"/>
    <w:rsid w:val="00C24903"/>
    <w:rsid w:val="00C30249"/>
    <w:rsid w:val="00C31DD5"/>
    <w:rsid w:val="00C3723B"/>
    <w:rsid w:val="00C606C9"/>
    <w:rsid w:val="00C80288"/>
    <w:rsid w:val="00C84003"/>
    <w:rsid w:val="00C90650"/>
    <w:rsid w:val="00C97D78"/>
    <w:rsid w:val="00CB07C4"/>
    <w:rsid w:val="00CC2AAE"/>
    <w:rsid w:val="00CC5A42"/>
    <w:rsid w:val="00CD0EAB"/>
    <w:rsid w:val="00CF34DB"/>
    <w:rsid w:val="00CF558F"/>
    <w:rsid w:val="00D073E2"/>
    <w:rsid w:val="00D222CA"/>
    <w:rsid w:val="00D34B4F"/>
    <w:rsid w:val="00D446EC"/>
    <w:rsid w:val="00D51BF0"/>
    <w:rsid w:val="00D55942"/>
    <w:rsid w:val="00D807BF"/>
    <w:rsid w:val="00D82FCC"/>
    <w:rsid w:val="00DA2A56"/>
    <w:rsid w:val="00DA7887"/>
    <w:rsid w:val="00DB2C26"/>
    <w:rsid w:val="00DE6B43"/>
    <w:rsid w:val="00DE7375"/>
    <w:rsid w:val="00E11923"/>
    <w:rsid w:val="00E1518A"/>
    <w:rsid w:val="00E25C1E"/>
    <w:rsid w:val="00E262D4"/>
    <w:rsid w:val="00E36250"/>
    <w:rsid w:val="00E365FA"/>
    <w:rsid w:val="00E52520"/>
    <w:rsid w:val="00E54511"/>
    <w:rsid w:val="00E61DAC"/>
    <w:rsid w:val="00E72B80"/>
    <w:rsid w:val="00E75FE3"/>
    <w:rsid w:val="00E86C4C"/>
    <w:rsid w:val="00EA082D"/>
    <w:rsid w:val="00EB7AB1"/>
    <w:rsid w:val="00EC079D"/>
    <w:rsid w:val="00EE02F2"/>
    <w:rsid w:val="00EF48CC"/>
    <w:rsid w:val="00F326C4"/>
    <w:rsid w:val="00F4713A"/>
    <w:rsid w:val="00F73032"/>
    <w:rsid w:val="00F74830"/>
    <w:rsid w:val="00F848FC"/>
    <w:rsid w:val="00F9282A"/>
    <w:rsid w:val="00F96BAD"/>
    <w:rsid w:val="00FB0E84"/>
    <w:rsid w:val="00FB7C2A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aliases w:val="Heading 4 Char1,Heading 4 Char Char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26C4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F326C4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F326C4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aliases w:val="Heading 4 Char1 (文字),Heading 4 Char Char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 w:cs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styleId="ab">
    <w:name w:val="Placeholder Text"/>
    <w:basedOn w:val="a0"/>
    <w:uiPriority w:val="99"/>
    <w:semiHidden/>
    <w:rsid w:val="003B441D"/>
    <w:rPr>
      <w:color w:val="808080"/>
    </w:rPr>
  </w:style>
  <w:style w:type="paragraph" w:styleId="ac">
    <w:name w:val="List Paragraph"/>
    <w:basedOn w:val="a"/>
    <w:uiPriority w:val="34"/>
    <w:qFormat/>
    <w:rsid w:val="00966D7B"/>
    <w:pPr>
      <w:ind w:leftChars="400" w:left="840"/>
    </w:pPr>
  </w:style>
  <w:style w:type="paragraph" w:styleId="ad">
    <w:name w:val="caption"/>
    <w:basedOn w:val="a"/>
    <w:next w:val="a"/>
    <w:unhideWhenUsed/>
    <w:qFormat/>
    <w:rsid w:val="00605E03"/>
    <w:rPr>
      <w:b/>
      <w:bCs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46EBB-7AA9-4A97-98AE-4A63C0A53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1184</Words>
  <Characters>6751</Characters>
  <Application>Microsoft Office Word</Application>
  <DocSecurity>0</DocSecurity>
  <Lines>56</Lines>
  <Paragraphs>15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KDDI Corp.</dc:creator>
  <cp:keywords>JCT-VC, MPEG, VCEG</cp:keywords>
  <cp:lastModifiedBy>kei</cp:lastModifiedBy>
  <cp:revision>26</cp:revision>
  <cp:lastPrinted>1601-01-01T00:00:00Z</cp:lastPrinted>
  <dcterms:created xsi:type="dcterms:W3CDTF">2012-09-27T05:44:00Z</dcterms:created>
  <dcterms:modified xsi:type="dcterms:W3CDTF">2012-10-11T03:51:00Z</dcterms:modified>
</cp:coreProperties>
</file>