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03A" w:rsidRPr="002F403A" w:rsidRDefault="00691C27" w:rsidP="002F403A">
      <w:pPr>
        <w:pStyle w:val="Heading4"/>
        <w:numPr>
          <w:ilvl w:val="0"/>
          <w:numId w:val="0"/>
        </w:numPr>
        <w:rPr>
          <w:noProof/>
          <w:sz w:val="28"/>
          <w:lang w:val="en-GB"/>
        </w:rPr>
      </w:pPr>
      <w:bookmarkStart w:id="0" w:name="_Toc317198746"/>
      <w:bookmarkStart w:id="1" w:name="_Toc331259800"/>
      <w:r>
        <w:rPr>
          <w:noProof/>
          <w:sz w:val="28"/>
          <w:lang w:val="en-GB"/>
        </w:rPr>
        <w:t>WPP and d</w:t>
      </w:r>
      <w:r w:rsidR="002F403A" w:rsidRPr="002F403A">
        <w:rPr>
          <w:noProof/>
          <w:sz w:val="28"/>
          <w:lang w:val="en-GB"/>
        </w:rPr>
        <w:t>ependent slices</w:t>
      </w:r>
    </w:p>
    <w:p w:rsidR="00075559" w:rsidRDefault="00075559" w:rsidP="002F403A">
      <w:pPr>
        <w:pStyle w:val="Heading4"/>
        <w:numPr>
          <w:ilvl w:val="0"/>
          <w:numId w:val="0"/>
        </w:numPr>
        <w:rPr>
          <w:i/>
          <w:noProof/>
          <w:sz w:val="24"/>
          <w:lang w:val="en-GB"/>
        </w:rPr>
      </w:pPr>
    </w:p>
    <w:p w:rsidR="00075559" w:rsidRDefault="00075559" w:rsidP="002F403A">
      <w:pPr>
        <w:pStyle w:val="Heading4"/>
        <w:numPr>
          <w:ilvl w:val="0"/>
          <w:numId w:val="0"/>
        </w:numPr>
        <w:rPr>
          <w:i/>
          <w:noProof/>
          <w:sz w:val="24"/>
          <w:lang w:val="en-GB"/>
        </w:rPr>
      </w:pPr>
    </w:p>
    <w:p w:rsidR="002F403A" w:rsidRPr="00383EDA" w:rsidRDefault="002F403A" w:rsidP="002F403A">
      <w:pPr>
        <w:pStyle w:val="Heading4"/>
        <w:numPr>
          <w:ilvl w:val="0"/>
          <w:numId w:val="0"/>
        </w:numPr>
        <w:rPr>
          <w:i/>
          <w:noProof/>
          <w:sz w:val="24"/>
          <w:lang w:val="en-GB"/>
        </w:rPr>
      </w:pPr>
      <w:r w:rsidRPr="00383EDA">
        <w:rPr>
          <w:i/>
          <w:noProof/>
          <w:sz w:val="24"/>
          <w:lang w:val="en-GB"/>
        </w:rPr>
        <w:t>Alternative 1</w:t>
      </w:r>
    </w:p>
    <w:p w:rsidR="00444F9D" w:rsidRPr="00943A5F" w:rsidRDefault="002F403A" w:rsidP="002F403A">
      <w:pPr>
        <w:pStyle w:val="Heading4"/>
        <w:numPr>
          <w:ilvl w:val="3"/>
          <w:numId w:val="3"/>
        </w:numPr>
        <w:rPr>
          <w:noProof/>
          <w:lang w:val="en-GB"/>
        </w:rPr>
      </w:pPr>
      <w:r>
        <w:rPr>
          <w:noProof/>
          <w:lang w:val="en-GB"/>
        </w:rPr>
        <w:t xml:space="preserve"> </w:t>
      </w:r>
      <w:r w:rsidR="00444F9D">
        <w:rPr>
          <w:noProof/>
          <w:lang w:val="en-GB"/>
        </w:rPr>
        <w:t xml:space="preserve"> </w:t>
      </w:r>
      <w:r w:rsidR="00444F9D" w:rsidRPr="00943A5F">
        <w:rPr>
          <w:noProof/>
          <w:lang w:val="en-GB"/>
        </w:rPr>
        <w:t>Picture parameter set RBSP semantics</w:t>
      </w:r>
      <w:bookmarkEnd w:id="0"/>
      <w:bookmarkEnd w:id="1"/>
    </w:p>
    <w:p w:rsidR="00444F9D" w:rsidRPr="00943A5F" w:rsidRDefault="00444F9D" w:rsidP="00444F9D">
      <w:pPr>
        <w:ind w:left="3"/>
        <w:rPr>
          <w:noProof/>
          <w:lang w:eastAsia="ja-JP"/>
        </w:rPr>
      </w:pPr>
      <w:r w:rsidRPr="00597FB3">
        <w:rPr>
          <w:b/>
          <w:noProof/>
          <w:lang w:eastAsia="ja-JP"/>
        </w:rPr>
        <w:t>entropy_coding_sync_enabled_flag</w:t>
      </w:r>
      <w:r w:rsidRPr="00943A5F">
        <w:rPr>
          <w:noProof/>
          <w:lang w:eastAsia="ja-JP"/>
        </w:rPr>
        <w:t xml:space="preserve"> equal to 1 specifies that a specific synchronization process for context variables is invoked before decoding the first coding tree block of a row of coding tree blocks in each tile in each picture referring to the picture parameter set and a specific memorization process for context variables is invoked after decoding two coding tree blocks of a row of coding tree blocks in each tile in each picture referring to the picture parameter set. entropy_coding_sync_enabled_flag equal to 0 specifies that no specific synchronization process for context variables is required to be invoked before decoding the first coding tree block of a row of coding tree blocks in each tile in each picture referring to the picture parameter set and no specific memorization process for context variables is required to be invoked after decoding two coding tree blocks of a row of coding tree blocks in each tile in each picture referring to the picture parameter set.</w:t>
      </w:r>
    </w:p>
    <w:p w:rsidR="00444F9D" w:rsidRPr="00943A5F" w:rsidRDefault="00444F9D" w:rsidP="00444F9D">
      <w:pPr>
        <w:ind w:left="3"/>
        <w:rPr>
          <w:noProof/>
          <w:lang w:eastAsia="ja-JP"/>
        </w:rPr>
      </w:pPr>
      <w:r w:rsidRPr="00943A5F">
        <w:rPr>
          <w:noProof/>
          <w:lang w:eastAsia="ja-JP"/>
        </w:rPr>
        <w:t>It's a requirement of bitstream conformance that the values of tiles_enabled_flag and entropy_coding_sync_enabled_flag shall be the same for all picture parameter sets that are activated within a coded video sequence.</w:t>
      </w:r>
    </w:p>
    <w:p w:rsidR="00E06AFD" w:rsidRDefault="00444F9D" w:rsidP="00444F9D">
      <w:pPr>
        <w:ind w:left="3"/>
        <w:rPr>
          <w:noProof/>
          <w:lang w:eastAsia="ja-JP"/>
        </w:rPr>
      </w:pPr>
      <w:r w:rsidRPr="00943A5F">
        <w:rPr>
          <w:noProof/>
          <w:lang w:eastAsia="ja-JP"/>
        </w:rPr>
        <w:t xml:space="preserve">When entropy_coding_sync_enabled_flag is equal to 1 and the first coding block in a slice is not the first coding block in the first coding tree block of a row of coding tree blocks in a tile, it is a requirement of bitstream conformance that </w:t>
      </w:r>
      <w:r w:rsidR="00E06AFD" w:rsidRPr="00E06AFD">
        <w:rPr>
          <w:noProof/>
          <w:highlight w:val="yellow"/>
          <w:lang w:eastAsia="ja-JP"/>
        </w:rPr>
        <w:t>all of the following shall be correct:</w:t>
      </w:r>
      <w:r w:rsidR="00E06AFD">
        <w:rPr>
          <w:noProof/>
          <w:lang w:eastAsia="ja-JP"/>
        </w:rPr>
        <w:t xml:space="preserve"> </w:t>
      </w:r>
    </w:p>
    <w:p w:rsidR="00444F9D" w:rsidRDefault="00444F9D" w:rsidP="00E06AFD">
      <w:pPr>
        <w:pStyle w:val="ListParagraph"/>
        <w:numPr>
          <w:ilvl w:val="0"/>
          <w:numId w:val="7"/>
        </w:numPr>
        <w:rPr>
          <w:noProof/>
          <w:lang w:eastAsia="ja-JP"/>
        </w:rPr>
      </w:pPr>
      <w:r w:rsidRPr="00943A5F">
        <w:rPr>
          <w:noProof/>
          <w:lang w:eastAsia="ja-JP"/>
        </w:rPr>
        <w:t xml:space="preserve">the last coding block in the slice </w:t>
      </w:r>
      <w:del w:id="2" w:author="Semih Esenlik" w:date="2012-10-01T12:32:00Z">
        <w:r w:rsidRPr="00340A28" w:rsidDel="00E06AFD">
          <w:rPr>
            <w:noProof/>
            <w:highlight w:val="yellow"/>
            <w:lang w:eastAsia="ja-JP"/>
            <w:rPrChange w:id="3" w:author="Semih Esenlik" w:date="2012-10-01T12:32:00Z">
              <w:rPr>
                <w:noProof/>
                <w:lang w:eastAsia="ja-JP"/>
              </w:rPr>
            </w:rPrChange>
          </w:rPr>
          <w:delText xml:space="preserve">shall </w:delText>
        </w:r>
      </w:del>
      <w:r w:rsidRPr="00340A28">
        <w:rPr>
          <w:noProof/>
          <w:highlight w:val="yellow"/>
          <w:lang w:eastAsia="ja-JP"/>
          <w:rPrChange w:id="4" w:author="Semih Esenlik" w:date="2012-10-01T12:32:00Z">
            <w:rPr>
              <w:noProof/>
              <w:lang w:eastAsia="ja-JP"/>
            </w:rPr>
          </w:rPrChange>
        </w:rPr>
        <w:t>belong</w:t>
      </w:r>
      <w:ins w:id="5" w:author="Semih Esenlik" w:date="2012-10-01T12:32:00Z">
        <w:r w:rsidR="00E06AFD" w:rsidRPr="00340A28">
          <w:rPr>
            <w:noProof/>
            <w:highlight w:val="yellow"/>
            <w:lang w:eastAsia="ja-JP"/>
            <w:rPrChange w:id="6" w:author="Semih Esenlik" w:date="2012-10-01T12:32:00Z">
              <w:rPr>
                <w:noProof/>
                <w:lang w:eastAsia="ja-JP"/>
              </w:rPr>
            </w:rPrChange>
          </w:rPr>
          <w:t>s</w:t>
        </w:r>
      </w:ins>
      <w:r w:rsidRPr="00943A5F">
        <w:rPr>
          <w:noProof/>
          <w:lang w:eastAsia="ja-JP"/>
        </w:rPr>
        <w:t xml:space="preserve"> to the same row of coding tree blocks as the first coding block in the slice.</w:t>
      </w:r>
    </w:p>
    <w:p w:rsidR="00E06AFD" w:rsidRPr="00E06AFD" w:rsidRDefault="00771AF3" w:rsidP="00E06AFD">
      <w:pPr>
        <w:pStyle w:val="ListParagraph"/>
        <w:numPr>
          <w:ilvl w:val="0"/>
          <w:numId w:val="7"/>
        </w:numPr>
        <w:rPr>
          <w:noProof/>
          <w:highlight w:val="yellow"/>
          <w:lang w:val="en-US" w:eastAsia="ja-JP"/>
        </w:rPr>
      </w:pPr>
      <w:r w:rsidRPr="00E06AFD">
        <w:rPr>
          <w:noProof/>
          <w:highlight w:val="yellow"/>
          <w:lang w:eastAsia="ja-JP"/>
        </w:rPr>
        <w:t>dependent_slice_flag is equal to 0 for the first slice that belongs to the next row of coding tree blocks</w:t>
      </w:r>
      <w:r w:rsidR="00CF3CB2">
        <w:rPr>
          <w:noProof/>
          <w:highlight w:val="yellow"/>
          <w:lang w:eastAsia="ja-JP"/>
        </w:rPr>
        <w:t>.</w:t>
      </w:r>
    </w:p>
    <w:p w:rsidR="00075559" w:rsidRDefault="00075559" w:rsidP="002F403A">
      <w:pPr>
        <w:pStyle w:val="Heading4"/>
        <w:numPr>
          <w:ilvl w:val="0"/>
          <w:numId w:val="0"/>
        </w:numPr>
        <w:rPr>
          <w:i/>
          <w:noProof/>
          <w:sz w:val="24"/>
          <w:lang w:val="en-GB"/>
        </w:rPr>
      </w:pPr>
    </w:p>
    <w:p w:rsidR="00075559" w:rsidRDefault="00075559" w:rsidP="002F403A">
      <w:pPr>
        <w:pStyle w:val="Heading4"/>
        <w:numPr>
          <w:ilvl w:val="0"/>
          <w:numId w:val="0"/>
        </w:numPr>
        <w:rPr>
          <w:i/>
          <w:noProof/>
          <w:sz w:val="24"/>
          <w:lang w:val="en-GB"/>
        </w:rPr>
      </w:pPr>
    </w:p>
    <w:p w:rsidR="002F403A" w:rsidRPr="00383EDA" w:rsidRDefault="002F403A" w:rsidP="002F403A">
      <w:pPr>
        <w:pStyle w:val="Heading4"/>
        <w:numPr>
          <w:ilvl w:val="0"/>
          <w:numId w:val="0"/>
        </w:numPr>
        <w:rPr>
          <w:i/>
          <w:noProof/>
          <w:sz w:val="24"/>
          <w:lang w:val="en-GB"/>
        </w:rPr>
      </w:pPr>
      <w:r w:rsidRPr="00383EDA">
        <w:rPr>
          <w:i/>
          <w:noProof/>
          <w:sz w:val="24"/>
          <w:lang w:val="en-GB"/>
        </w:rPr>
        <w:t>Alternative 2</w:t>
      </w:r>
    </w:p>
    <w:p w:rsidR="00383EDA" w:rsidRPr="00943A5F" w:rsidRDefault="00383EDA" w:rsidP="00383EDA">
      <w:pPr>
        <w:pStyle w:val="Heading4"/>
        <w:numPr>
          <w:ilvl w:val="3"/>
          <w:numId w:val="4"/>
        </w:numPr>
        <w:rPr>
          <w:noProof/>
          <w:lang w:val="en-GB"/>
        </w:rPr>
      </w:pPr>
      <w:r>
        <w:rPr>
          <w:noProof/>
          <w:lang w:val="en-GB"/>
        </w:rPr>
        <w:t xml:space="preserve">  </w:t>
      </w:r>
      <w:r w:rsidRPr="00943A5F">
        <w:rPr>
          <w:noProof/>
          <w:lang w:val="en-GB"/>
        </w:rPr>
        <w:t>Picture parameter set RBSP semantics</w:t>
      </w:r>
    </w:p>
    <w:p w:rsidR="002F403A" w:rsidRPr="00943A5F" w:rsidRDefault="002F403A" w:rsidP="002F403A">
      <w:pPr>
        <w:ind w:left="3"/>
        <w:rPr>
          <w:noProof/>
          <w:lang w:eastAsia="ja-JP"/>
        </w:rPr>
      </w:pPr>
      <w:r w:rsidRPr="00597FB3">
        <w:rPr>
          <w:b/>
          <w:noProof/>
          <w:lang w:eastAsia="ja-JP"/>
        </w:rPr>
        <w:t>entropy_coding_sync_enabled_flag</w:t>
      </w:r>
      <w:r w:rsidRPr="00943A5F">
        <w:rPr>
          <w:noProof/>
          <w:lang w:eastAsia="ja-JP"/>
        </w:rPr>
        <w:t xml:space="preserve"> equal to 1 specifies that a specific synchronization process for context variables is invoked before decoding the first coding tree block of a row of coding tree blocks in each tile in each picture referring to the picture parameter set and a specific memorization process for context variables is invoked after decoding two coding tree blocks of a row of coding tree blocks in each tile in each picture referring to the picture parameter set. entropy_coding_sync_enabled_flag equal to 0 specifies that no specific synchronization process for context variables is required to be invoked before decoding the first coding tree block of a row of coding tree blocks in each tile in each picture referring to the picture parameter set and no specific memorization process for context variables is required to be invoked after decoding two coding tree blocks of a row of coding tree blocks in each tile in each picture referring to the picture parameter set.</w:t>
      </w:r>
    </w:p>
    <w:p w:rsidR="002F403A" w:rsidRPr="00943A5F" w:rsidRDefault="002F403A" w:rsidP="002F403A">
      <w:pPr>
        <w:ind w:left="3"/>
        <w:rPr>
          <w:noProof/>
          <w:lang w:eastAsia="ja-JP"/>
        </w:rPr>
      </w:pPr>
      <w:r w:rsidRPr="00943A5F">
        <w:rPr>
          <w:noProof/>
          <w:lang w:eastAsia="ja-JP"/>
        </w:rPr>
        <w:t>It's a requirement of bitstream conformance that the values of tiles_enabled_flag and entropy_coding_sync_enabled_flag shall be the same for all picture parameter sets that are activated within a coded video sequence.</w:t>
      </w:r>
    </w:p>
    <w:p w:rsidR="00340A28" w:rsidRDefault="002F403A" w:rsidP="002F403A">
      <w:pPr>
        <w:ind w:left="3"/>
        <w:rPr>
          <w:noProof/>
          <w:lang w:eastAsia="ja-JP"/>
        </w:rPr>
      </w:pPr>
      <w:r w:rsidRPr="00943A5F">
        <w:rPr>
          <w:noProof/>
          <w:lang w:eastAsia="ja-JP"/>
        </w:rPr>
        <w:t xml:space="preserve">When entropy_coding_sync_enabled_flag is equal to 1 and the first coding block in a slice is not the first coding block in the first coding tree block of a row of coding tree blocks in a tile, it is a requirement of bitstream conformance that </w:t>
      </w:r>
      <w:r w:rsidR="00340A28" w:rsidRPr="00340A28">
        <w:rPr>
          <w:noProof/>
          <w:highlight w:val="yellow"/>
          <w:lang w:eastAsia="ja-JP"/>
        </w:rPr>
        <w:t>all of the following shall be correct:</w:t>
      </w:r>
      <w:r w:rsidR="00340A28" w:rsidRPr="00340A28">
        <w:rPr>
          <w:noProof/>
          <w:lang w:eastAsia="ja-JP"/>
        </w:rPr>
        <w:t xml:space="preserve"> </w:t>
      </w:r>
    </w:p>
    <w:p w:rsidR="002F403A" w:rsidRDefault="002F403A" w:rsidP="00340A28">
      <w:pPr>
        <w:pStyle w:val="ListParagraph"/>
        <w:numPr>
          <w:ilvl w:val="0"/>
          <w:numId w:val="9"/>
        </w:numPr>
        <w:rPr>
          <w:noProof/>
          <w:lang w:eastAsia="ja-JP"/>
        </w:rPr>
      </w:pPr>
      <w:r w:rsidRPr="00943A5F">
        <w:rPr>
          <w:noProof/>
          <w:lang w:eastAsia="ja-JP"/>
        </w:rPr>
        <w:t>the last coding block in the slice shall belong to the same row of coding tree blocks as the first coding block in the slice.</w:t>
      </w:r>
    </w:p>
    <w:p w:rsidR="00340A28" w:rsidRPr="00340A28" w:rsidRDefault="00771AF3" w:rsidP="00340A28">
      <w:pPr>
        <w:pStyle w:val="ListParagraph"/>
        <w:numPr>
          <w:ilvl w:val="0"/>
          <w:numId w:val="9"/>
        </w:numPr>
        <w:rPr>
          <w:noProof/>
          <w:highlight w:val="yellow"/>
          <w:lang w:val="en-US" w:eastAsia="ja-JP"/>
        </w:rPr>
      </w:pPr>
      <w:r w:rsidRPr="00340A28">
        <w:rPr>
          <w:noProof/>
          <w:highlight w:val="yellow"/>
          <w:lang w:eastAsia="ja-JP"/>
        </w:rPr>
        <w:t>either dependent_slice_enabled_flag is equal to 0 or dependent_slice_flag is equal to 1.</w:t>
      </w:r>
    </w:p>
    <w:p w:rsidR="003936D8" w:rsidRDefault="003936D8"/>
    <w:p w:rsidR="00075559" w:rsidRDefault="00075559"/>
    <w:p w:rsidR="00383EDA" w:rsidRDefault="00383EDA" w:rsidP="00383EDA">
      <w:pPr>
        <w:pStyle w:val="Heading4"/>
        <w:numPr>
          <w:ilvl w:val="0"/>
          <w:numId w:val="0"/>
        </w:numPr>
        <w:rPr>
          <w:noProof/>
          <w:sz w:val="28"/>
          <w:lang w:val="en-GB"/>
        </w:rPr>
      </w:pPr>
      <w:r>
        <w:rPr>
          <w:noProof/>
          <w:sz w:val="28"/>
          <w:lang w:val="en-GB"/>
        </w:rPr>
        <w:lastRenderedPageBreak/>
        <w:t>Tiles</w:t>
      </w:r>
      <w:r w:rsidR="00691C27">
        <w:rPr>
          <w:noProof/>
          <w:sz w:val="28"/>
          <w:lang w:val="en-GB"/>
        </w:rPr>
        <w:t xml:space="preserve"> and d</w:t>
      </w:r>
      <w:r w:rsidRPr="002F403A">
        <w:rPr>
          <w:noProof/>
          <w:sz w:val="28"/>
          <w:lang w:val="en-GB"/>
        </w:rPr>
        <w:t>ependent slices</w:t>
      </w:r>
    </w:p>
    <w:p w:rsidR="00F8751B" w:rsidRDefault="00F8751B" w:rsidP="00F8751B">
      <w:pPr>
        <w:rPr>
          <w:lang w:eastAsia="x-none"/>
        </w:rPr>
      </w:pPr>
    </w:p>
    <w:p w:rsidR="00F8751B" w:rsidRPr="00F8751B" w:rsidRDefault="00F8751B" w:rsidP="00F8751B">
      <w:pPr>
        <w:rPr>
          <w:lang w:eastAsia="x-none"/>
        </w:rPr>
      </w:pPr>
    </w:p>
    <w:p w:rsidR="004C4FFE" w:rsidRPr="00383EDA" w:rsidRDefault="004C4FFE" w:rsidP="004C4FFE">
      <w:pPr>
        <w:pStyle w:val="Heading4"/>
        <w:numPr>
          <w:ilvl w:val="0"/>
          <w:numId w:val="0"/>
        </w:numPr>
        <w:rPr>
          <w:i/>
          <w:noProof/>
          <w:sz w:val="24"/>
          <w:lang w:val="en-GB"/>
        </w:rPr>
      </w:pPr>
      <w:r w:rsidRPr="00383EDA">
        <w:rPr>
          <w:i/>
          <w:noProof/>
          <w:sz w:val="24"/>
          <w:lang w:val="en-GB"/>
        </w:rPr>
        <w:t>Alternative 1</w:t>
      </w:r>
    </w:p>
    <w:p w:rsidR="004C4FFE" w:rsidRDefault="004C4FFE" w:rsidP="004C4FFE">
      <w:pPr>
        <w:rPr>
          <w:b/>
          <w:bCs/>
          <w:noProof/>
          <w:lang w:eastAsia="x-none"/>
        </w:rPr>
      </w:pPr>
      <w:r w:rsidRPr="004C4FFE">
        <w:rPr>
          <w:b/>
          <w:bCs/>
          <w:noProof/>
          <w:lang w:eastAsia="x-none"/>
        </w:rPr>
        <w:t>7.4.7.1</w:t>
      </w:r>
      <w:r w:rsidRPr="004C4FFE">
        <w:rPr>
          <w:b/>
          <w:bCs/>
          <w:noProof/>
          <w:lang w:eastAsia="x-none"/>
        </w:rPr>
        <w:tab/>
        <w:t>General slice header semantics</w:t>
      </w:r>
    </w:p>
    <w:p w:rsidR="00340A28" w:rsidRPr="00943A5F" w:rsidRDefault="00340A28" w:rsidP="00340A28">
      <w:pPr>
        <w:rPr>
          <w:noProof/>
          <w:lang w:eastAsia="ko-KR"/>
        </w:rPr>
      </w:pPr>
      <w:r w:rsidRPr="00943A5F">
        <w:rPr>
          <w:b/>
          <w:noProof/>
          <w:lang w:eastAsia="ko-KR"/>
        </w:rPr>
        <w:t>dependent_slice_flag</w:t>
      </w:r>
      <w:r w:rsidRPr="00943A5F">
        <w:rPr>
          <w:noProof/>
          <w:lang w:eastAsia="ko-KR"/>
        </w:rPr>
        <w:t xml:space="preserve"> equal to 1 specifies that the value of each slice header syntax element not present is inferred to be equal to the value of corresponding slice header syntax element in the preceding slice containing the coding tree block for which the coding tree block address is </w:t>
      </w:r>
      <w:r>
        <w:rPr>
          <w:noProof/>
          <w:lang w:eastAsia="ko-KR"/>
        </w:rPr>
        <w:t>ctbAddrTStoRS[ ctbAddrRStoTS[ slice_address ] </w:t>
      </w:r>
      <w:r w:rsidRPr="00A00884">
        <w:rPr>
          <w:noProof/>
          <w:lang w:eastAsia="ko-KR"/>
        </w:rPr>
        <w:t>−</w:t>
      </w:r>
      <w:r>
        <w:rPr>
          <w:noProof/>
          <w:lang w:eastAsia="ko-KR"/>
        </w:rPr>
        <w:t> 1 </w:t>
      </w:r>
      <w:r w:rsidRPr="00A00884">
        <w:rPr>
          <w:noProof/>
          <w:lang w:eastAsia="ko-KR"/>
        </w:rPr>
        <w:t>]</w:t>
      </w:r>
      <w:r w:rsidRPr="00943A5F">
        <w:rPr>
          <w:noProof/>
          <w:lang w:eastAsia="ko-KR"/>
        </w:rPr>
        <w:t>. When not present, the value of dependent_slice_flag is inferred to be equal to 0.</w:t>
      </w:r>
    </w:p>
    <w:p w:rsidR="00340A28" w:rsidRDefault="00340A28" w:rsidP="00340A28">
      <w:pPr>
        <w:rPr>
          <w:lang w:eastAsia="ko-KR"/>
        </w:rPr>
      </w:pPr>
      <w:r>
        <w:t>The variable BaseSliceAddrRS</w:t>
      </w:r>
      <w:r>
        <w:rPr>
          <w:lang w:eastAsia="ko-KR"/>
        </w:rPr>
        <w:t xml:space="preserve"> is derived as follows.</w:t>
      </w:r>
    </w:p>
    <w:p w:rsidR="00340A28" w:rsidRDefault="00340A28" w:rsidP="00340A28">
      <w:pPr>
        <w:numPr>
          <w:ilvl w:val="0"/>
          <w:numId w:val="11"/>
        </w:numPr>
        <w:rPr>
          <w:lang w:eastAsia="ko-KR"/>
        </w:rPr>
      </w:pPr>
      <w:r>
        <w:rPr>
          <w:lang w:eastAsia="ko-KR"/>
        </w:rPr>
        <w:t xml:space="preserve">If dependent_slice_flag is equal to 0, BaseSliceAddrRS is set equal to </w:t>
      </w:r>
      <w:r w:rsidRPr="004B09FD">
        <w:rPr>
          <w:lang w:eastAsia="ko-KR"/>
        </w:rPr>
        <w:t>slice_address</w:t>
      </w:r>
      <w:r>
        <w:rPr>
          <w:lang w:eastAsia="ko-KR"/>
        </w:rPr>
        <w:t>.</w:t>
      </w:r>
    </w:p>
    <w:p w:rsidR="00340A28" w:rsidRPr="00340A28" w:rsidRDefault="00340A28" w:rsidP="004C4FFE">
      <w:pPr>
        <w:numPr>
          <w:ilvl w:val="0"/>
          <w:numId w:val="11"/>
        </w:numPr>
        <w:rPr>
          <w:lang w:eastAsia="ko-KR"/>
        </w:rPr>
      </w:pPr>
      <w:r>
        <w:rPr>
          <w:lang w:eastAsia="ko-KR"/>
        </w:rPr>
        <w:t xml:space="preserve">Otherwise BaseSliceAddrRS is set equal to BaseSliceAddrRS of the preceeding slice </w:t>
      </w:r>
      <w:r w:rsidRPr="003F17AE">
        <w:rPr>
          <w:lang w:eastAsia="ko-KR"/>
        </w:rPr>
        <w:t xml:space="preserve">containing the coding </w:t>
      </w:r>
      <w:r>
        <w:rPr>
          <w:lang w:eastAsia="ko-KR"/>
        </w:rPr>
        <w:t>tree block</w:t>
      </w:r>
      <w:r w:rsidRPr="003F17AE">
        <w:rPr>
          <w:lang w:eastAsia="ko-KR"/>
        </w:rPr>
        <w:t xml:space="preserve"> </w:t>
      </w:r>
      <w:r>
        <w:rPr>
          <w:lang w:eastAsia="ko-KR"/>
        </w:rPr>
        <w:t>for which the coding tree block address is ctbAddrTStoRS[ ctbAddrRStoTS[ </w:t>
      </w:r>
      <w:r w:rsidRPr="003F17AE">
        <w:rPr>
          <w:lang w:eastAsia="ko-KR"/>
        </w:rPr>
        <w:t>SliceCtbAddrRS </w:t>
      </w:r>
      <w:r>
        <w:rPr>
          <w:lang w:eastAsia="ko-KR"/>
        </w:rPr>
        <w:t>]</w:t>
      </w:r>
      <w:r w:rsidRPr="003F17AE">
        <w:rPr>
          <w:lang w:eastAsia="ko-KR"/>
        </w:rPr>
        <w:t> − 1 </w:t>
      </w:r>
      <w:r>
        <w:rPr>
          <w:lang w:eastAsia="ko-KR"/>
        </w:rPr>
        <w:t>]</w:t>
      </w:r>
      <w:r w:rsidRPr="003F17AE">
        <w:rPr>
          <w:lang w:eastAsia="ko-KR"/>
        </w:rPr>
        <w:t>.</w:t>
      </w:r>
    </w:p>
    <w:p w:rsidR="004A5903" w:rsidRPr="004A5903" w:rsidRDefault="004A5903" w:rsidP="004A5903">
      <w:pPr>
        <w:tabs>
          <w:tab w:val="clear" w:pos="794"/>
          <w:tab w:val="clear" w:pos="1191"/>
          <w:tab w:val="clear" w:pos="1588"/>
          <w:tab w:val="clear" w:pos="1985"/>
          <w:tab w:val="left" w:pos="2430"/>
        </w:tabs>
        <w:rPr>
          <w:noProof/>
          <w:highlight w:val="yellow"/>
          <w:lang w:val="en-US" w:eastAsia="ja-JP"/>
        </w:rPr>
      </w:pPr>
      <w:r w:rsidRPr="004A5903">
        <w:rPr>
          <w:noProof/>
          <w:highlight w:val="yellow"/>
          <w:lang w:val="en-US" w:eastAsia="ja-JP"/>
        </w:rPr>
        <w:t>When tiles_enabled_flag is equal to 1, the first coding block in a slice is not the first coding block in a tile and the dependent_slice_flag is equal to 0, it is requirement of the bitstream conformance that the dependent_slice_flag shall be equal to 0 for the first slice that belong</w:t>
      </w:r>
      <w:r w:rsidR="00081AC2">
        <w:rPr>
          <w:noProof/>
          <w:highlight w:val="yellow"/>
          <w:lang w:val="en-US" w:eastAsia="ja-JP"/>
        </w:rPr>
        <w:t>s</w:t>
      </w:r>
      <w:bookmarkStart w:id="7" w:name="_GoBack"/>
      <w:bookmarkEnd w:id="7"/>
      <w:r w:rsidRPr="004A5903">
        <w:rPr>
          <w:noProof/>
          <w:highlight w:val="yellow"/>
          <w:lang w:val="en-US" w:eastAsia="ja-JP"/>
        </w:rPr>
        <w:t xml:space="preserve"> to the next tile.</w:t>
      </w:r>
    </w:p>
    <w:p w:rsidR="00E06AFD" w:rsidRPr="004A5903" w:rsidRDefault="00E06AFD" w:rsidP="00795AB9">
      <w:pPr>
        <w:tabs>
          <w:tab w:val="clear" w:pos="794"/>
          <w:tab w:val="clear" w:pos="1191"/>
          <w:tab w:val="clear" w:pos="1588"/>
          <w:tab w:val="clear" w:pos="1985"/>
          <w:tab w:val="left" w:pos="2430"/>
        </w:tabs>
        <w:rPr>
          <w:b/>
          <w:bCs/>
          <w:noProof/>
          <w:lang w:val="en-US" w:eastAsia="x-none"/>
        </w:rPr>
      </w:pPr>
    </w:p>
    <w:p w:rsidR="00F8751B" w:rsidRPr="00E06AFD" w:rsidRDefault="00F8751B" w:rsidP="004C4FFE">
      <w:pPr>
        <w:rPr>
          <w:b/>
          <w:bCs/>
          <w:noProof/>
          <w:lang w:val="en-US" w:eastAsia="x-none"/>
        </w:rPr>
      </w:pPr>
    </w:p>
    <w:p w:rsidR="00E06AFD" w:rsidRPr="004C4FFE" w:rsidRDefault="00E06AFD" w:rsidP="00E06AFD">
      <w:pPr>
        <w:pStyle w:val="Heading4"/>
        <w:numPr>
          <w:ilvl w:val="0"/>
          <w:numId w:val="0"/>
        </w:numPr>
      </w:pPr>
      <w:r>
        <w:rPr>
          <w:i/>
          <w:noProof/>
          <w:sz w:val="24"/>
          <w:lang w:val="en-GB"/>
        </w:rPr>
        <w:t>Alternative 2</w:t>
      </w:r>
    </w:p>
    <w:p w:rsidR="00E06AFD" w:rsidRDefault="00E06AFD" w:rsidP="00E06AFD">
      <w:pPr>
        <w:rPr>
          <w:b/>
          <w:bCs/>
          <w:noProof/>
          <w:lang w:eastAsia="x-none"/>
        </w:rPr>
      </w:pPr>
      <w:r w:rsidRPr="004C4FFE">
        <w:rPr>
          <w:b/>
          <w:bCs/>
          <w:noProof/>
          <w:lang w:eastAsia="x-none"/>
        </w:rPr>
        <w:t>7.4.7.1</w:t>
      </w:r>
      <w:r w:rsidRPr="004C4FFE">
        <w:rPr>
          <w:b/>
          <w:bCs/>
          <w:noProof/>
          <w:lang w:eastAsia="x-none"/>
        </w:rPr>
        <w:tab/>
        <w:t>General slice header semantics</w:t>
      </w:r>
    </w:p>
    <w:p w:rsidR="00340A28" w:rsidRPr="00943A5F" w:rsidRDefault="00340A28" w:rsidP="00340A28">
      <w:pPr>
        <w:rPr>
          <w:noProof/>
          <w:lang w:eastAsia="ko-KR"/>
        </w:rPr>
      </w:pPr>
      <w:r w:rsidRPr="00943A5F">
        <w:rPr>
          <w:b/>
          <w:noProof/>
          <w:lang w:eastAsia="ko-KR"/>
        </w:rPr>
        <w:t>dependent_slice_flag</w:t>
      </w:r>
      <w:r w:rsidRPr="00943A5F">
        <w:rPr>
          <w:noProof/>
          <w:lang w:eastAsia="ko-KR"/>
        </w:rPr>
        <w:t xml:space="preserve"> equal to 1 specifies that the value of each slice header syntax element not present is inferred to be equal to the value of corresponding slice header syntax element in the preceding slice containing the coding tree block for which the coding tree block address is </w:t>
      </w:r>
      <w:r>
        <w:rPr>
          <w:noProof/>
          <w:lang w:eastAsia="ko-KR"/>
        </w:rPr>
        <w:t>ctbAddrTStoRS[ ctbAddrRStoTS[ slice_address ] </w:t>
      </w:r>
      <w:r w:rsidRPr="00A00884">
        <w:rPr>
          <w:noProof/>
          <w:lang w:eastAsia="ko-KR"/>
        </w:rPr>
        <w:t>−</w:t>
      </w:r>
      <w:r>
        <w:rPr>
          <w:noProof/>
          <w:lang w:eastAsia="ko-KR"/>
        </w:rPr>
        <w:t> 1 </w:t>
      </w:r>
      <w:r w:rsidRPr="00A00884">
        <w:rPr>
          <w:noProof/>
          <w:lang w:eastAsia="ko-KR"/>
        </w:rPr>
        <w:t>]</w:t>
      </w:r>
      <w:r w:rsidRPr="00943A5F">
        <w:rPr>
          <w:noProof/>
          <w:lang w:eastAsia="ko-KR"/>
        </w:rPr>
        <w:t>. When not present, the value of dependent_slice_flag is inferred to be equal to 0.</w:t>
      </w:r>
    </w:p>
    <w:p w:rsidR="00340A28" w:rsidRDefault="00340A28" w:rsidP="00340A28">
      <w:pPr>
        <w:rPr>
          <w:lang w:eastAsia="ko-KR"/>
        </w:rPr>
      </w:pPr>
      <w:r>
        <w:t>The variable BaseSliceAddrRS</w:t>
      </w:r>
      <w:r>
        <w:rPr>
          <w:lang w:eastAsia="ko-KR"/>
        </w:rPr>
        <w:t xml:space="preserve"> is derived as follows.</w:t>
      </w:r>
    </w:p>
    <w:p w:rsidR="00340A28" w:rsidRDefault="00340A28" w:rsidP="00340A28">
      <w:pPr>
        <w:numPr>
          <w:ilvl w:val="0"/>
          <w:numId w:val="11"/>
        </w:numPr>
        <w:rPr>
          <w:lang w:eastAsia="ko-KR"/>
        </w:rPr>
      </w:pPr>
      <w:r>
        <w:rPr>
          <w:lang w:eastAsia="ko-KR"/>
        </w:rPr>
        <w:t xml:space="preserve">If dependent_slice_flag is equal to 0, BaseSliceAddrRS is set equal to </w:t>
      </w:r>
      <w:r w:rsidRPr="004B09FD">
        <w:rPr>
          <w:lang w:eastAsia="ko-KR"/>
        </w:rPr>
        <w:t>slice_address</w:t>
      </w:r>
      <w:r>
        <w:rPr>
          <w:lang w:eastAsia="ko-KR"/>
        </w:rPr>
        <w:t>.</w:t>
      </w:r>
    </w:p>
    <w:p w:rsidR="00383EDA" w:rsidRPr="00340A28" w:rsidRDefault="00340A28" w:rsidP="00340A28">
      <w:pPr>
        <w:numPr>
          <w:ilvl w:val="0"/>
          <w:numId w:val="11"/>
        </w:numPr>
        <w:rPr>
          <w:lang w:eastAsia="ko-KR"/>
        </w:rPr>
      </w:pPr>
      <w:r>
        <w:rPr>
          <w:lang w:eastAsia="ko-KR"/>
        </w:rPr>
        <w:t xml:space="preserve">Otherwise BaseSliceAddrRS is set equal to BaseSliceAddrRS of the preceeding slice </w:t>
      </w:r>
      <w:r w:rsidRPr="003F17AE">
        <w:rPr>
          <w:lang w:eastAsia="ko-KR"/>
        </w:rPr>
        <w:t xml:space="preserve">containing the coding </w:t>
      </w:r>
      <w:r>
        <w:rPr>
          <w:lang w:eastAsia="ko-KR"/>
        </w:rPr>
        <w:t>tree block</w:t>
      </w:r>
      <w:r w:rsidRPr="003F17AE">
        <w:rPr>
          <w:lang w:eastAsia="ko-KR"/>
        </w:rPr>
        <w:t xml:space="preserve"> </w:t>
      </w:r>
      <w:r>
        <w:rPr>
          <w:lang w:eastAsia="ko-KR"/>
        </w:rPr>
        <w:t>for which the coding tree block address is ctbAddrTStoRS[ ctbAddrRStoTS[ </w:t>
      </w:r>
      <w:r w:rsidRPr="003F17AE">
        <w:rPr>
          <w:lang w:eastAsia="ko-KR"/>
        </w:rPr>
        <w:t>SliceCtbAddrRS </w:t>
      </w:r>
      <w:r>
        <w:rPr>
          <w:lang w:eastAsia="ko-KR"/>
        </w:rPr>
        <w:t>]</w:t>
      </w:r>
      <w:r w:rsidRPr="003F17AE">
        <w:rPr>
          <w:lang w:eastAsia="ko-KR"/>
        </w:rPr>
        <w:t> − 1 </w:t>
      </w:r>
      <w:r>
        <w:rPr>
          <w:lang w:eastAsia="ko-KR"/>
        </w:rPr>
        <w:t>]</w:t>
      </w:r>
      <w:r w:rsidRPr="003F17AE">
        <w:rPr>
          <w:lang w:eastAsia="ko-KR"/>
        </w:rPr>
        <w:t>.</w:t>
      </w:r>
    </w:p>
    <w:p w:rsidR="00E06AFD" w:rsidRPr="00E06AFD" w:rsidRDefault="00E06AFD" w:rsidP="00E06AFD">
      <w:pPr>
        <w:rPr>
          <w:highlight w:val="yellow"/>
          <w:lang w:val="en-US"/>
        </w:rPr>
      </w:pPr>
      <w:r w:rsidRPr="00E06AFD">
        <w:rPr>
          <w:highlight w:val="yellow"/>
        </w:rPr>
        <w:t>When tiles_enabled_flag is equal to 1, the first coding block in a slice is the first coding block in a tile and the dependent_slice_flag is equal to 1, it is requirement of the bitstream conformance that all of the following shall be correct:</w:t>
      </w:r>
    </w:p>
    <w:p w:rsidR="00F451B9" w:rsidRPr="00E06AFD" w:rsidRDefault="00771AF3" w:rsidP="00E06AFD">
      <w:pPr>
        <w:numPr>
          <w:ilvl w:val="0"/>
          <w:numId w:val="6"/>
        </w:numPr>
        <w:rPr>
          <w:highlight w:val="yellow"/>
          <w:lang w:val="en-US"/>
        </w:rPr>
      </w:pPr>
      <w:r w:rsidRPr="00E06AFD">
        <w:rPr>
          <w:highlight w:val="yellow"/>
          <w:lang w:val="en-US"/>
        </w:rPr>
        <w:t>The first CTB of the preceding slice is the first CTB of a tile.</w:t>
      </w:r>
    </w:p>
    <w:p w:rsidR="00771AF3" w:rsidRPr="00E06AFD" w:rsidRDefault="00771AF3" w:rsidP="00E06AFD">
      <w:pPr>
        <w:numPr>
          <w:ilvl w:val="0"/>
          <w:numId w:val="6"/>
        </w:numPr>
        <w:rPr>
          <w:highlight w:val="yellow"/>
          <w:lang w:val="en-US"/>
        </w:rPr>
      </w:pPr>
      <w:r w:rsidRPr="00083299">
        <w:rPr>
          <w:highlight w:val="yellow"/>
          <w:lang w:val="en-US"/>
        </w:rPr>
        <w:t>The first CTB of the proceeding slice is the first CTB of a tile.</w:t>
      </w:r>
    </w:p>
    <w:sectPr w:rsidR="00771AF3" w:rsidRPr="00E06AF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536DE"/>
    <w:multiLevelType w:val="multilevel"/>
    <w:tmpl w:val="97C292A2"/>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
    <w:nsid w:val="124A60AB"/>
    <w:multiLevelType w:val="multilevel"/>
    <w:tmpl w:val="A66ADFF2"/>
    <w:lvl w:ilvl="0">
      <w:start w:val="7"/>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F4E3130"/>
    <w:multiLevelType w:val="hybridMultilevel"/>
    <w:tmpl w:val="6AB06BD4"/>
    <w:lvl w:ilvl="0" w:tplc="45EC05B8">
      <w:start w:val="1"/>
      <w:numFmt w:val="bullet"/>
      <w:lvlText w:val=""/>
      <w:lvlJc w:val="left"/>
      <w:pPr>
        <w:tabs>
          <w:tab w:val="num" w:pos="720"/>
        </w:tabs>
        <w:ind w:left="720" w:hanging="360"/>
      </w:pPr>
      <w:rPr>
        <w:rFonts w:ascii="Symbol" w:hAnsi="Symbol" w:hint="default"/>
      </w:rPr>
    </w:lvl>
    <w:lvl w:ilvl="1" w:tplc="E0D4AD9C" w:tentative="1">
      <w:start w:val="1"/>
      <w:numFmt w:val="bullet"/>
      <w:lvlText w:val=""/>
      <w:lvlJc w:val="left"/>
      <w:pPr>
        <w:tabs>
          <w:tab w:val="num" w:pos="1440"/>
        </w:tabs>
        <w:ind w:left="1440" w:hanging="360"/>
      </w:pPr>
      <w:rPr>
        <w:rFonts w:ascii="Symbol" w:hAnsi="Symbol" w:hint="default"/>
      </w:rPr>
    </w:lvl>
    <w:lvl w:ilvl="2" w:tplc="C0725698" w:tentative="1">
      <w:start w:val="1"/>
      <w:numFmt w:val="bullet"/>
      <w:lvlText w:val=""/>
      <w:lvlJc w:val="left"/>
      <w:pPr>
        <w:tabs>
          <w:tab w:val="num" w:pos="2160"/>
        </w:tabs>
        <w:ind w:left="2160" w:hanging="360"/>
      </w:pPr>
      <w:rPr>
        <w:rFonts w:ascii="Symbol" w:hAnsi="Symbol" w:hint="default"/>
      </w:rPr>
    </w:lvl>
    <w:lvl w:ilvl="3" w:tplc="78688DF8" w:tentative="1">
      <w:start w:val="1"/>
      <w:numFmt w:val="bullet"/>
      <w:lvlText w:val=""/>
      <w:lvlJc w:val="left"/>
      <w:pPr>
        <w:tabs>
          <w:tab w:val="num" w:pos="2880"/>
        </w:tabs>
        <w:ind w:left="2880" w:hanging="360"/>
      </w:pPr>
      <w:rPr>
        <w:rFonts w:ascii="Symbol" w:hAnsi="Symbol" w:hint="default"/>
      </w:rPr>
    </w:lvl>
    <w:lvl w:ilvl="4" w:tplc="016E1EE2" w:tentative="1">
      <w:start w:val="1"/>
      <w:numFmt w:val="bullet"/>
      <w:lvlText w:val=""/>
      <w:lvlJc w:val="left"/>
      <w:pPr>
        <w:tabs>
          <w:tab w:val="num" w:pos="3600"/>
        </w:tabs>
        <w:ind w:left="3600" w:hanging="360"/>
      </w:pPr>
      <w:rPr>
        <w:rFonts w:ascii="Symbol" w:hAnsi="Symbol" w:hint="default"/>
      </w:rPr>
    </w:lvl>
    <w:lvl w:ilvl="5" w:tplc="4906BA26" w:tentative="1">
      <w:start w:val="1"/>
      <w:numFmt w:val="bullet"/>
      <w:lvlText w:val=""/>
      <w:lvlJc w:val="left"/>
      <w:pPr>
        <w:tabs>
          <w:tab w:val="num" w:pos="4320"/>
        </w:tabs>
        <w:ind w:left="4320" w:hanging="360"/>
      </w:pPr>
      <w:rPr>
        <w:rFonts w:ascii="Symbol" w:hAnsi="Symbol" w:hint="default"/>
      </w:rPr>
    </w:lvl>
    <w:lvl w:ilvl="6" w:tplc="DC38E600" w:tentative="1">
      <w:start w:val="1"/>
      <w:numFmt w:val="bullet"/>
      <w:lvlText w:val=""/>
      <w:lvlJc w:val="left"/>
      <w:pPr>
        <w:tabs>
          <w:tab w:val="num" w:pos="5040"/>
        </w:tabs>
        <w:ind w:left="5040" w:hanging="360"/>
      </w:pPr>
      <w:rPr>
        <w:rFonts w:ascii="Symbol" w:hAnsi="Symbol" w:hint="default"/>
      </w:rPr>
    </w:lvl>
    <w:lvl w:ilvl="7" w:tplc="188E5764" w:tentative="1">
      <w:start w:val="1"/>
      <w:numFmt w:val="bullet"/>
      <w:lvlText w:val=""/>
      <w:lvlJc w:val="left"/>
      <w:pPr>
        <w:tabs>
          <w:tab w:val="num" w:pos="5760"/>
        </w:tabs>
        <w:ind w:left="5760" w:hanging="360"/>
      </w:pPr>
      <w:rPr>
        <w:rFonts w:ascii="Symbol" w:hAnsi="Symbol" w:hint="default"/>
      </w:rPr>
    </w:lvl>
    <w:lvl w:ilvl="8" w:tplc="E7F06A94" w:tentative="1">
      <w:start w:val="1"/>
      <w:numFmt w:val="bullet"/>
      <w:lvlText w:val=""/>
      <w:lvlJc w:val="left"/>
      <w:pPr>
        <w:tabs>
          <w:tab w:val="num" w:pos="6480"/>
        </w:tabs>
        <w:ind w:left="6480" w:hanging="360"/>
      </w:pPr>
      <w:rPr>
        <w:rFonts w:ascii="Symbol" w:hAnsi="Symbol" w:hint="default"/>
      </w:rPr>
    </w:lvl>
  </w:abstractNum>
  <w:abstractNum w:abstractNumId="3">
    <w:nsid w:val="267B66A6"/>
    <w:multiLevelType w:val="hybridMultilevel"/>
    <w:tmpl w:val="CF905C4E"/>
    <w:lvl w:ilvl="0" w:tplc="4134F172">
      <w:start w:val="1"/>
      <w:numFmt w:val="bullet"/>
      <w:lvlText w:val="­"/>
      <w:lvlJc w:val="left"/>
      <w:pPr>
        <w:ind w:left="723" w:hanging="360"/>
      </w:pPr>
      <w:rPr>
        <w:rFonts w:ascii="Courier New" w:hAnsi="Courier New" w:hint="default"/>
      </w:rPr>
    </w:lvl>
    <w:lvl w:ilvl="1" w:tplc="04070003" w:tentative="1">
      <w:start w:val="1"/>
      <w:numFmt w:val="bullet"/>
      <w:lvlText w:val="o"/>
      <w:lvlJc w:val="left"/>
      <w:pPr>
        <w:ind w:left="1443" w:hanging="360"/>
      </w:pPr>
      <w:rPr>
        <w:rFonts w:ascii="Courier New" w:hAnsi="Courier New" w:cs="Courier New" w:hint="default"/>
      </w:rPr>
    </w:lvl>
    <w:lvl w:ilvl="2" w:tplc="04070005" w:tentative="1">
      <w:start w:val="1"/>
      <w:numFmt w:val="bullet"/>
      <w:lvlText w:val=""/>
      <w:lvlJc w:val="left"/>
      <w:pPr>
        <w:ind w:left="2163" w:hanging="360"/>
      </w:pPr>
      <w:rPr>
        <w:rFonts w:ascii="Wingdings" w:hAnsi="Wingdings" w:hint="default"/>
      </w:rPr>
    </w:lvl>
    <w:lvl w:ilvl="3" w:tplc="04070001" w:tentative="1">
      <w:start w:val="1"/>
      <w:numFmt w:val="bullet"/>
      <w:lvlText w:val=""/>
      <w:lvlJc w:val="left"/>
      <w:pPr>
        <w:ind w:left="2883" w:hanging="360"/>
      </w:pPr>
      <w:rPr>
        <w:rFonts w:ascii="Symbol" w:hAnsi="Symbol" w:hint="default"/>
      </w:rPr>
    </w:lvl>
    <w:lvl w:ilvl="4" w:tplc="04070003" w:tentative="1">
      <w:start w:val="1"/>
      <w:numFmt w:val="bullet"/>
      <w:lvlText w:val="o"/>
      <w:lvlJc w:val="left"/>
      <w:pPr>
        <w:ind w:left="3603" w:hanging="360"/>
      </w:pPr>
      <w:rPr>
        <w:rFonts w:ascii="Courier New" w:hAnsi="Courier New" w:cs="Courier New" w:hint="default"/>
      </w:rPr>
    </w:lvl>
    <w:lvl w:ilvl="5" w:tplc="04070005" w:tentative="1">
      <w:start w:val="1"/>
      <w:numFmt w:val="bullet"/>
      <w:lvlText w:val=""/>
      <w:lvlJc w:val="left"/>
      <w:pPr>
        <w:ind w:left="4323" w:hanging="360"/>
      </w:pPr>
      <w:rPr>
        <w:rFonts w:ascii="Wingdings" w:hAnsi="Wingdings" w:hint="default"/>
      </w:rPr>
    </w:lvl>
    <w:lvl w:ilvl="6" w:tplc="04070001" w:tentative="1">
      <w:start w:val="1"/>
      <w:numFmt w:val="bullet"/>
      <w:lvlText w:val=""/>
      <w:lvlJc w:val="left"/>
      <w:pPr>
        <w:ind w:left="5043" w:hanging="360"/>
      </w:pPr>
      <w:rPr>
        <w:rFonts w:ascii="Symbol" w:hAnsi="Symbol" w:hint="default"/>
      </w:rPr>
    </w:lvl>
    <w:lvl w:ilvl="7" w:tplc="04070003" w:tentative="1">
      <w:start w:val="1"/>
      <w:numFmt w:val="bullet"/>
      <w:lvlText w:val="o"/>
      <w:lvlJc w:val="left"/>
      <w:pPr>
        <w:ind w:left="5763" w:hanging="360"/>
      </w:pPr>
      <w:rPr>
        <w:rFonts w:ascii="Courier New" w:hAnsi="Courier New" w:cs="Courier New" w:hint="default"/>
      </w:rPr>
    </w:lvl>
    <w:lvl w:ilvl="8" w:tplc="04070005" w:tentative="1">
      <w:start w:val="1"/>
      <w:numFmt w:val="bullet"/>
      <w:lvlText w:val=""/>
      <w:lvlJc w:val="left"/>
      <w:pPr>
        <w:ind w:left="6483" w:hanging="360"/>
      </w:pPr>
      <w:rPr>
        <w:rFonts w:ascii="Wingdings" w:hAnsi="Wingdings" w:hint="default"/>
      </w:rPr>
    </w:lvl>
  </w:abstractNum>
  <w:abstractNum w:abstractNumId="4">
    <w:nsid w:val="2A355FEB"/>
    <w:multiLevelType w:val="hybridMultilevel"/>
    <w:tmpl w:val="FA24F87E"/>
    <w:lvl w:ilvl="0" w:tplc="B63C9656">
      <w:start w:val="1"/>
      <w:numFmt w:val="bullet"/>
      <w:lvlText w:val=""/>
      <w:lvlJc w:val="left"/>
      <w:pPr>
        <w:tabs>
          <w:tab w:val="num" w:pos="720"/>
        </w:tabs>
        <w:ind w:left="720" w:hanging="360"/>
      </w:pPr>
      <w:rPr>
        <w:rFonts w:ascii="Symbol" w:hAnsi="Symbol" w:hint="default"/>
      </w:rPr>
    </w:lvl>
    <w:lvl w:ilvl="1" w:tplc="F008F122" w:tentative="1">
      <w:start w:val="1"/>
      <w:numFmt w:val="bullet"/>
      <w:lvlText w:val=""/>
      <w:lvlJc w:val="left"/>
      <w:pPr>
        <w:tabs>
          <w:tab w:val="num" w:pos="1440"/>
        </w:tabs>
        <w:ind w:left="1440" w:hanging="360"/>
      </w:pPr>
      <w:rPr>
        <w:rFonts w:ascii="Symbol" w:hAnsi="Symbol" w:hint="default"/>
      </w:rPr>
    </w:lvl>
    <w:lvl w:ilvl="2" w:tplc="28ACB65C" w:tentative="1">
      <w:start w:val="1"/>
      <w:numFmt w:val="bullet"/>
      <w:lvlText w:val=""/>
      <w:lvlJc w:val="left"/>
      <w:pPr>
        <w:tabs>
          <w:tab w:val="num" w:pos="2160"/>
        </w:tabs>
        <w:ind w:left="2160" w:hanging="360"/>
      </w:pPr>
      <w:rPr>
        <w:rFonts w:ascii="Symbol" w:hAnsi="Symbol" w:hint="default"/>
      </w:rPr>
    </w:lvl>
    <w:lvl w:ilvl="3" w:tplc="7DDAA0F6" w:tentative="1">
      <w:start w:val="1"/>
      <w:numFmt w:val="bullet"/>
      <w:lvlText w:val=""/>
      <w:lvlJc w:val="left"/>
      <w:pPr>
        <w:tabs>
          <w:tab w:val="num" w:pos="2880"/>
        </w:tabs>
        <w:ind w:left="2880" w:hanging="360"/>
      </w:pPr>
      <w:rPr>
        <w:rFonts w:ascii="Symbol" w:hAnsi="Symbol" w:hint="default"/>
      </w:rPr>
    </w:lvl>
    <w:lvl w:ilvl="4" w:tplc="6E3C55FE" w:tentative="1">
      <w:start w:val="1"/>
      <w:numFmt w:val="bullet"/>
      <w:lvlText w:val=""/>
      <w:lvlJc w:val="left"/>
      <w:pPr>
        <w:tabs>
          <w:tab w:val="num" w:pos="3600"/>
        </w:tabs>
        <w:ind w:left="3600" w:hanging="360"/>
      </w:pPr>
      <w:rPr>
        <w:rFonts w:ascii="Symbol" w:hAnsi="Symbol" w:hint="default"/>
      </w:rPr>
    </w:lvl>
    <w:lvl w:ilvl="5" w:tplc="78A0031C" w:tentative="1">
      <w:start w:val="1"/>
      <w:numFmt w:val="bullet"/>
      <w:lvlText w:val=""/>
      <w:lvlJc w:val="left"/>
      <w:pPr>
        <w:tabs>
          <w:tab w:val="num" w:pos="4320"/>
        </w:tabs>
        <w:ind w:left="4320" w:hanging="360"/>
      </w:pPr>
      <w:rPr>
        <w:rFonts w:ascii="Symbol" w:hAnsi="Symbol" w:hint="default"/>
      </w:rPr>
    </w:lvl>
    <w:lvl w:ilvl="6" w:tplc="84065792" w:tentative="1">
      <w:start w:val="1"/>
      <w:numFmt w:val="bullet"/>
      <w:lvlText w:val=""/>
      <w:lvlJc w:val="left"/>
      <w:pPr>
        <w:tabs>
          <w:tab w:val="num" w:pos="5040"/>
        </w:tabs>
        <w:ind w:left="5040" w:hanging="360"/>
      </w:pPr>
      <w:rPr>
        <w:rFonts w:ascii="Symbol" w:hAnsi="Symbol" w:hint="default"/>
      </w:rPr>
    </w:lvl>
    <w:lvl w:ilvl="7" w:tplc="D6E2286A" w:tentative="1">
      <w:start w:val="1"/>
      <w:numFmt w:val="bullet"/>
      <w:lvlText w:val=""/>
      <w:lvlJc w:val="left"/>
      <w:pPr>
        <w:tabs>
          <w:tab w:val="num" w:pos="5760"/>
        </w:tabs>
        <w:ind w:left="5760" w:hanging="360"/>
      </w:pPr>
      <w:rPr>
        <w:rFonts w:ascii="Symbol" w:hAnsi="Symbol" w:hint="default"/>
      </w:rPr>
    </w:lvl>
    <w:lvl w:ilvl="8" w:tplc="DF52CD40" w:tentative="1">
      <w:start w:val="1"/>
      <w:numFmt w:val="bullet"/>
      <w:lvlText w:val=""/>
      <w:lvlJc w:val="left"/>
      <w:pPr>
        <w:tabs>
          <w:tab w:val="num" w:pos="6480"/>
        </w:tabs>
        <w:ind w:left="6480" w:hanging="360"/>
      </w:pPr>
      <w:rPr>
        <w:rFonts w:ascii="Symbol" w:hAnsi="Symbol" w:hint="default"/>
      </w:rPr>
    </w:lvl>
  </w:abstractNum>
  <w:abstractNum w:abstractNumId="5">
    <w:nsid w:val="35E67801"/>
    <w:multiLevelType w:val="hybridMultilevel"/>
    <w:tmpl w:val="3D5432D2"/>
    <w:lvl w:ilvl="0" w:tplc="28469156">
      <w:start w:val="1"/>
      <w:numFmt w:val="bullet"/>
      <w:lvlText w:val=""/>
      <w:lvlJc w:val="left"/>
      <w:pPr>
        <w:tabs>
          <w:tab w:val="num" w:pos="720"/>
        </w:tabs>
        <w:ind w:left="720" w:hanging="360"/>
      </w:pPr>
      <w:rPr>
        <w:rFonts w:ascii="Symbol" w:hAnsi="Symbol" w:hint="default"/>
      </w:rPr>
    </w:lvl>
    <w:lvl w:ilvl="1" w:tplc="004EF5F6" w:tentative="1">
      <w:start w:val="1"/>
      <w:numFmt w:val="bullet"/>
      <w:lvlText w:val=""/>
      <w:lvlJc w:val="left"/>
      <w:pPr>
        <w:tabs>
          <w:tab w:val="num" w:pos="1440"/>
        </w:tabs>
        <w:ind w:left="1440" w:hanging="360"/>
      </w:pPr>
      <w:rPr>
        <w:rFonts w:ascii="Symbol" w:hAnsi="Symbol" w:hint="default"/>
      </w:rPr>
    </w:lvl>
    <w:lvl w:ilvl="2" w:tplc="72C6A738" w:tentative="1">
      <w:start w:val="1"/>
      <w:numFmt w:val="bullet"/>
      <w:lvlText w:val=""/>
      <w:lvlJc w:val="left"/>
      <w:pPr>
        <w:tabs>
          <w:tab w:val="num" w:pos="2160"/>
        </w:tabs>
        <w:ind w:left="2160" w:hanging="360"/>
      </w:pPr>
      <w:rPr>
        <w:rFonts w:ascii="Symbol" w:hAnsi="Symbol" w:hint="default"/>
      </w:rPr>
    </w:lvl>
    <w:lvl w:ilvl="3" w:tplc="92682786" w:tentative="1">
      <w:start w:val="1"/>
      <w:numFmt w:val="bullet"/>
      <w:lvlText w:val=""/>
      <w:lvlJc w:val="left"/>
      <w:pPr>
        <w:tabs>
          <w:tab w:val="num" w:pos="2880"/>
        </w:tabs>
        <w:ind w:left="2880" w:hanging="360"/>
      </w:pPr>
      <w:rPr>
        <w:rFonts w:ascii="Symbol" w:hAnsi="Symbol" w:hint="default"/>
      </w:rPr>
    </w:lvl>
    <w:lvl w:ilvl="4" w:tplc="A572BA4A" w:tentative="1">
      <w:start w:val="1"/>
      <w:numFmt w:val="bullet"/>
      <w:lvlText w:val=""/>
      <w:lvlJc w:val="left"/>
      <w:pPr>
        <w:tabs>
          <w:tab w:val="num" w:pos="3600"/>
        </w:tabs>
        <w:ind w:left="3600" w:hanging="360"/>
      </w:pPr>
      <w:rPr>
        <w:rFonts w:ascii="Symbol" w:hAnsi="Symbol" w:hint="default"/>
      </w:rPr>
    </w:lvl>
    <w:lvl w:ilvl="5" w:tplc="210AF246" w:tentative="1">
      <w:start w:val="1"/>
      <w:numFmt w:val="bullet"/>
      <w:lvlText w:val=""/>
      <w:lvlJc w:val="left"/>
      <w:pPr>
        <w:tabs>
          <w:tab w:val="num" w:pos="4320"/>
        </w:tabs>
        <w:ind w:left="4320" w:hanging="360"/>
      </w:pPr>
      <w:rPr>
        <w:rFonts w:ascii="Symbol" w:hAnsi="Symbol" w:hint="default"/>
      </w:rPr>
    </w:lvl>
    <w:lvl w:ilvl="6" w:tplc="EBA008E8" w:tentative="1">
      <w:start w:val="1"/>
      <w:numFmt w:val="bullet"/>
      <w:lvlText w:val=""/>
      <w:lvlJc w:val="left"/>
      <w:pPr>
        <w:tabs>
          <w:tab w:val="num" w:pos="5040"/>
        </w:tabs>
        <w:ind w:left="5040" w:hanging="360"/>
      </w:pPr>
      <w:rPr>
        <w:rFonts w:ascii="Symbol" w:hAnsi="Symbol" w:hint="default"/>
      </w:rPr>
    </w:lvl>
    <w:lvl w:ilvl="7" w:tplc="18306E38" w:tentative="1">
      <w:start w:val="1"/>
      <w:numFmt w:val="bullet"/>
      <w:lvlText w:val=""/>
      <w:lvlJc w:val="left"/>
      <w:pPr>
        <w:tabs>
          <w:tab w:val="num" w:pos="5760"/>
        </w:tabs>
        <w:ind w:left="5760" w:hanging="360"/>
      </w:pPr>
      <w:rPr>
        <w:rFonts w:ascii="Symbol" w:hAnsi="Symbol" w:hint="default"/>
      </w:rPr>
    </w:lvl>
    <w:lvl w:ilvl="8" w:tplc="FCD8AAB0" w:tentative="1">
      <w:start w:val="1"/>
      <w:numFmt w:val="bullet"/>
      <w:lvlText w:val=""/>
      <w:lvlJc w:val="left"/>
      <w:pPr>
        <w:tabs>
          <w:tab w:val="num" w:pos="6480"/>
        </w:tabs>
        <w:ind w:left="6480" w:hanging="360"/>
      </w:pPr>
      <w:rPr>
        <w:rFonts w:ascii="Symbol" w:hAnsi="Symbol" w:hint="default"/>
      </w:rPr>
    </w:lvl>
  </w:abstractNum>
  <w:abstractNum w:abstractNumId="6">
    <w:nsid w:val="3A5C14DD"/>
    <w:multiLevelType w:val="multilevel"/>
    <w:tmpl w:val="44E21AA8"/>
    <w:lvl w:ilvl="0">
      <w:start w:val="7"/>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5276430A"/>
    <w:multiLevelType w:val="multilevel"/>
    <w:tmpl w:val="44E21AA8"/>
    <w:lvl w:ilvl="0">
      <w:start w:val="7"/>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60A148DA"/>
    <w:multiLevelType w:val="hybridMultilevel"/>
    <w:tmpl w:val="233E5C1C"/>
    <w:lvl w:ilvl="0" w:tplc="11EAA074">
      <w:start w:val="1"/>
      <w:numFmt w:val="bullet"/>
      <w:lvlText w:val=""/>
      <w:lvlJc w:val="left"/>
      <w:pPr>
        <w:tabs>
          <w:tab w:val="num" w:pos="720"/>
        </w:tabs>
        <w:ind w:left="720" w:hanging="360"/>
      </w:pPr>
      <w:rPr>
        <w:rFonts w:ascii="Symbol" w:hAnsi="Symbol" w:hint="default"/>
      </w:rPr>
    </w:lvl>
    <w:lvl w:ilvl="1" w:tplc="FC4CB248" w:tentative="1">
      <w:start w:val="1"/>
      <w:numFmt w:val="bullet"/>
      <w:lvlText w:val=""/>
      <w:lvlJc w:val="left"/>
      <w:pPr>
        <w:tabs>
          <w:tab w:val="num" w:pos="1440"/>
        </w:tabs>
        <w:ind w:left="1440" w:hanging="360"/>
      </w:pPr>
      <w:rPr>
        <w:rFonts w:ascii="Symbol" w:hAnsi="Symbol" w:hint="default"/>
      </w:rPr>
    </w:lvl>
    <w:lvl w:ilvl="2" w:tplc="17FECC66" w:tentative="1">
      <w:start w:val="1"/>
      <w:numFmt w:val="bullet"/>
      <w:lvlText w:val=""/>
      <w:lvlJc w:val="left"/>
      <w:pPr>
        <w:tabs>
          <w:tab w:val="num" w:pos="2160"/>
        </w:tabs>
        <w:ind w:left="2160" w:hanging="360"/>
      </w:pPr>
      <w:rPr>
        <w:rFonts w:ascii="Symbol" w:hAnsi="Symbol" w:hint="default"/>
      </w:rPr>
    </w:lvl>
    <w:lvl w:ilvl="3" w:tplc="ECD657C8" w:tentative="1">
      <w:start w:val="1"/>
      <w:numFmt w:val="bullet"/>
      <w:lvlText w:val=""/>
      <w:lvlJc w:val="left"/>
      <w:pPr>
        <w:tabs>
          <w:tab w:val="num" w:pos="2880"/>
        </w:tabs>
        <w:ind w:left="2880" w:hanging="360"/>
      </w:pPr>
      <w:rPr>
        <w:rFonts w:ascii="Symbol" w:hAnsi="Symbol" w:hint="default"/>
      </w:rPr>
    </w:lvl>
    <w:lvl w:ilvl="4" w:tplc="12247328" w:tentative="1">
      <w:start w:val="1"/>
      <w:numFmt w:val="bullet"/>
      <w:lvlText w:val=""/>
      <w:lvlJc w:val="left"/>
      <w:pPr>
        <w:tabs>
          <w:tab w:val="num" w:pos="3600"/>
        </w:tabs>
        <w:ind w:left="3600" w:hanging="360"/>
      </w:pPr>
      <w:rPr>
        <w:rFonts w:ascii="Symbol" w:hAnsi="Symbol" w:hint="default"/>
      </w:rPr>
    </w:lvl>
    <w:lvl w:ilvl="5" w:tplc="22ECFCC6" w:tentative="1">
      <w:start w:val="1"/>
      <w:numFmt w:val="bullet"/>
      <w:lvlText w:val=""/>
      <w:lvlJc w:val="left"/>
      <w:pPr>
        <w:tabs>
          <w:tab w:val="num" w:pos="4320"/>
        </w:tabs>
        <w:ind w:left="4320" w:hanging="360"/>
      </w:pPr>
      <w:rPr>
        <w:rFonts w:ascii="Symbol" w:hAnsi="Symbol" w:hint="default"/>
      </w:rPr>
    </w:lvl>
    <w:lvl w:ilvl="6" w:tplc="BA76D05E" w:tentative="1">
      <w:start w:val="1"/>
      <w:numFmt w:val="bullet"/>
      <w:lvlText w:val=""/>
      <w:lvlJc w:val="left"/>
      <w:pPr>
        <w:tabs>
          <w:tab w:val="num" w:pos="5040"/>
        </w:tabs>
        <w:ind w:left="5040" w:hanging="360"/>
      </w:pPr>
      <w:rPr>
        <w:rFonts w:ascii="Symbol" w:hAnsi="Symbol" w:hint="default"/>
      </w:rPr>
    </w:lvl>
    <w:lvl w:ilvl="7" w:tplc="5DE23410" w:tentative="1">
      <w:start w:val="1"/>
      <w:numFmt w:val="bullet"/>
      <w:lvlText w:val=""/>
      <w:lvlJc w:val="left"/>
      <w:pPr>
        <w:tabs>
          <w:tab w:val="num" w:pos="5760"/>
        </w:tabs>
        <w:ind w:left="5760" w:hanging="360"/>
      </w:pPr>
      <w:rPr>
        <w:rFonts w:ascii="Symbol" w:hAnsi="Symbol" w:hint="default"/>
      </w:rPr>
    </w:lvl>
    <w:lvl w:ilvl="8" w:tplc="C0A05348" w:tentative="1">
      <w:start w:val="1"/>
      <w:numFmt w:val="bullet"/>
      <w:lvlText w:val=""/>
      <w:lvlJc w:val="left"/>
      <w:pPr>
        <w:tabs>
          <w:tab w:val="num" w:pos="6480"/>
        </w:tabs>
        <w:ind w:left="6480" w:hanging="360"/>
      </w:pPr>
      <w:rPr>
        <w:rFonts w:ascii="Symbol" w:hAnsi="Symbol" w:hint="default"/>
      </w:rPr>
    </w:lvl>
  </w:abstractNum>
  <w:abstractNum w:abstractNumId="9">
    <w:nsid w:val="6C3205BA"/>
    <w:multiLevelType w:val="hybridMultilevel"/>
    <w:tmpl w:val="9B30F116"/>
    <w:lvl w:ilvl="0" w:tplc="4134F172">
      <w:start w:val="1"/>
      <w:numFmt w:val="bullet"/>
      <w:lvlText w:val="­"/>
      <w:lvlJc w:val="left"/>
      <w:pPr>
        <w:ind w:left="723" w:hanging="360"/>
      </w:pPr>
      <w:rPr>
        <w:rFonts w:ascii="Courier New" w:hAnsi="Courier New" w:hint="default"/>
      </w:rPr>
    </w:lvl>
    <w:lvl w:ilvl="1" w:tplc="04070003" w:tentative="1">
      <w:start w:val="1"/>
      <w:numFmt w:val="bullet"/>
      <w:lvlText w:val="o"/>
      <w:lvlJc w:val="left"/>
      <w:pPr>
        <w:ind w:left="1443" w:hanging="360"/>
      </w:pPr>
      <w:rPr>
        <w:rFonts w:ascii="Courier New" w:hAnsi="Courier New" w:cs="Courier New" w:hint="default"/>
      </w:rPr>
    </w:lvl>
    <w:lvl w:ilvl="2" w:tplc="04070005" w:tentative="1">
      <w:start w:val="1"/>
      <w:numFmt w:val="bullet"/>
      <w:lvlText w:val=""/>
      <w:lvlJc w:val="left"/>
      <w:pPr>
        <w:ind w:left="2163" w:hanging="360"/>
      </w:pPr>
      <w:rPr>
        <w:rFonts w:ascii="Wingdings" w:hAnsi="Wingdings" w:hint="default"/>
      </w:rPr>
    </w:lvl>
    <w:lvl w:ilvl="3" w:tplc="04070001" w:tentative="1">
      <w:start w:val="1"/>
      <w:numFmt w:val="bullet"/>
      <w:lvlText w:val=""/>
      <w:lvlJc w:val="left"/>
      <w:pPr>
        <w:ind w:left="2883" w:hanging="360"/>
      </w:pPr>
      <w:rPr>
        <w:rFonts w:ascii="Symbol" w:hAnsi="Symbol" w:hint="default"/>
      </w:rPr>
    </w:lvl>
    <w:lvl w:ilvl="4" w:tplc="04070003" w:tentative="1">
      <w:start w:val="1"/>
      <w:numFmt w:val="bullet"/>
      <w:lvlText w:val="o"/>
      <w:lvlJc w:val="left"/>
      <w:pPr>
        <w:ind w:left="3603" w:hanging="360"/>
      </w:pPr>
      <w:rPr>
        <w:rFonts w:ascii="Courier New" w:hAnsi="Courier New" w:cs="Courier New" w:hint="default"/>
      </w:rPr>
    </w:lvl>
    <w:lvl w:ilvl="5" w:tplc="04070005" w:tentative="1">
      <w:start w:val="1"/>
      <w:numFmt w:val="bullet"/>
      <w:lvlText w:val=""/>
      <w:lvlJc w:val="left"/>
      <w:pPr>
        <w:ind w:left="4323" w:hanging="360"/>
      </w:pPr>
      <w:rPr>
        <w:rFonts w:ascii="Wingdings" w:hAnsi="Wingdings" w:hint="default"/>
      </w:rPr>
    </w:lvl>
    <w:lvl w:ilvl="6" w:tplc="04070001" w:tentative="1">
      <w:start w:val="1"/>
      <w:numFmt w:val="bullet"/>
      <w:lvlText w:val=""/>
      <w:lvlJc w:val="left"/>
      <w:pPr>
        <w:ind w:left="5043" w:hanging="360"/>
      </w:pPr>
      <w:rPr>
        <w:rFonts w:ascii="Symbol" w:hAnsi="Symbol" w:hint="default"/>
      </w:rPr>
    </w:lvl>
    <w:lvl w:ilvl="7" w:tplc="04070003" w:tentative="1">
      <w:start w:val="1"/>
      <w:numFmt w:val="bullet"/>
      <w:lvlText w:val="o"/>
      <w:lvlJc w:val="left"/>
      <w:pPr>
        <w:ind w:left="5763" w:hanging="360"/>
      </w:pPr>
      <w:rPr>
        <w:rFonts w:ascii="Courier New" w:hAnsi="Courier New" w:cs="Courier New" w:hint="default"/>
      </w:rPr>
    </w:lvl>
    <w:lvl w:ilvl="8" w:tplc="04070005" w:tentative="1">
      <w:start w:val="1"/>
      <w:numFmt w:val="bullet"/>
      <w:lvlText w:val=""/>
      <w:lvlJc w:val="left"/>
      <w:pPr>
        <w:ind w:left="6483" w:hanging="360"/>
      </w:pPr>
      <w:rPr>
        <w:rFonts w:ascii="Wingdings" w:hAnsi="Wingdings" w:hint="default"/>
      </w:rPr>
    </w:lvl>
  </w:abstractNum>
  <w:abstractNum w:abstractNumId="10">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6"/>
  </w:num>
  <w:num w:numId="4">
    <w:abstractNumId w:val="7"/>
  </w:num>
  <w:num w:numId="5">
    <w:abstractNumId w:val="4"/>
  </w:num>
  <w:num w:numId="6">
    <w:abstractNumId w:val="5"/>
  </w:num>
  <w:num w:numId="7">
    <w:abstractNumId w:val="3"/>
  </w:num>
  <w:num w:numId="8">
    <w:abstractNumId w:val="8"/>
  </w:num>
  <w:num w:numId="9">
    <w:abstractNumId w:val="9"/>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283"/>
    <w:rsid w:val="00045283"/>
    <w:rsid w:val="00075559"/>
    <w:rsid w:val="00081AC2"/>
    <w:rsid w:val="00083299"/>
    <w:rsid w:val="00157927"/>
    <w:rsid w:val="002F403A"/>
    <w:rsid w:val="00340A28"/>
    <w:rsid w:val="00383EDA"/>
    <w:rsid w:val="003936D8"/>
    <w:rsid w:val="00444F9D"/>
    <w:rsid w:val="004A5903"/>
    <w:rsid w:val="004C4FFE"/>
    <w:rsid w:val="00513AD7"/>
    <w:rsid w:val="00520E73"/>
    <w:rsid w:val="005F5DA2"/>
    <w:rsid w:val="00691C27"/>
    <w:rsid w:val="00771AF3"/>
    <w:rsid w:val="00795AB9"/>
    <w:rsid w:val="007E68AE"/>
    <w:rsid w:val="008806EC"/>
    <w:rsid w:val="009658DB"/>
    <w:rsid w:val="00A26B3D"/>
    <w:rsid w:val="00C97344"/>
    <w:rsid w:val="00CF3CB2"/>
    <w:rsid w:val="00D95B7D"/>
    <w:rsid w:val="00E06AFD"/>
    <w:rsid w:val="00F451B9"/>
    <w:rsid w:val="00F4621C"/>
    <w:rsid w:val="00F8751B"/>
    <w:rsid w:val="00FA5D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de-DE"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4F9D"/>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val="en-GB"/>
    </w:rPr>
  </w:style>
  <w:style w:type="paragraph" w:styleId="Heading1">
    <w:name w:val="heading 1"/>
    <w:basedOn w:val="Normal"/>
    <w:next w:val="Normal"/>
    <w:link w:val="Heading1Char"/>
    <w:uiPriority w:val="99"/>
    <w:qFormat/>
    <w:rsid w:val="00444F9D"/>
    <w:pPr>
      <w:keepNext/>
      <w:keepLines/>
      <w:numPr>
        <w:numId w:val="1"/>
      </w:numPr>
      <w:spacing w:before="480"/>
      <w:jc w:val="left"/>
      <w:outlineLvl w:val="0"/>
    </w:pPr>
    <w:rPr>
      <w:b/>
      <w:bCs/>
      <w:sz w:val="24"/>
      <w:szCs w:val="24"/>
    </w:rPr>
  </w:style>
  <w:style w:type="paragraph" w:styleId="Heading2">
    <w:name w:val="heading 2"/>
    <w:basedOn w:val="Normal"/>
    <w:next w:val="Normal"/>
    <w:link w:val="Heading2Char"/>
    <w:uiPriority w:val="99"/>
    <w:qFormat/>
    <w:rsid w:val="00444F9D"/>
    <w:pPr>
      <w:keepNext/>
      <w:keepLines/>
      <w:numPr>
        <w:ilvl w:val="1"/>
        <w:numId w:val="1"/>
      </w:numPr>
      <w:spacing w:before="313"/>
      <w:outlineLvl w:val="1"/>
    </w:pPr>
    <w:rPr>
      <w:b/>
      <w:bCs/>
      <w:sz w:val="22"/>
      <w:szCs w:val="22"/>
    </w:rPr>
  </w:style>
  <w:style w:type="paragraph" w:styleId="Heading3">
    <w:name w:val="heading 3"/>
    <w:basedOn w:val="Normal"/>
    <w:next w:val="Normal"/>
    <w:link w:val="Heading3Char"/>
    <w:uiPriority w:val="99"/>
    <w:qFormat/>
    <w:rsid w:val="00444F9D"/>
    <w:pPr>
      <w:keepNext/>
      <w:keepLines/>
      <w:numPr>
        <w:ilvl w:val="2"/>
        <w:numId w:val="1"/>
      </w:numPr>
      <w:spacing w:before="181"/>
      <w:outlineLvl w:val="2"/>
    </w:pPr>
    <w:rPr>
      <w:b/>
      <w:bCs/>
      <w:lang w:val="x-none"/>
    </w:rPr>
  </w:style>
  <w:style w:type="paragraph" w:styleId="Heading4">
    <w:name w:val="heading 4"/>
    <w:aliases w:val="Heading 4 Char1,Heading 4 Char Char"/>
    <w:basedOn w:val="Heading3"/>
    <w:next w:val="Normal"/>
    <w:link w:val="Heading4Char"/>
    <w:uiPriority w:val="99"/>
    <w:qFormat/>
    <w:rsid w:val="00444F9D"/>
    <w:pPr>
      <w:numPr>
        <w:ilvl w:val="3"/>
      </w:numPr>
      <w:ind w:left="1728"/>
      <w:jc w:val="left"/>
      <w:outlineLvl w:val="3"/>
    </w:pPr>
    <w:rPr>
      <w:lang w:eastAsia="x-none"/>
    </w:rPr>
  </w:style>
  <w:style w:type="paragraph" w:styleId="Heading5">
    <w:name w:val="heading 5"/>
    <w:basedOn w:val="Heading3"/>
    <w:next w:val="Normal"/>
    <w:link w:val="Heading5Char"/>
    <w:uiPriority w:val="99"/>
    <w:qFormat/>
    <w:rsid w:val="00444F9D"/>
    <w:pPr>
      <w:numPr>
        <w:ilvl w:val="4"/>
      </w:numPr>
      <w:tabs>
        <w:tab w:val="left" w:pos="907"/>
      </w:tabs>
      <w:ind w:left="2232"/>
      <w:outlineLvl w:val="4"/>
    </w:pPr>
    <w:rPr>
      <w:lang w:eastAsia="x-none"/>
    </w:rPr>
  </w:style>
  <w:style w:type="paragraph" w:styleId="Heading6">
    <w:name w:val="heading 6"/>
    <w:basedOn w:val="Heading3"/>
    <w:next w:val="Normal"/>
    <w:link w:val="Heading6Char"/>
    <w:uiPriority w:val="99"/>
    <w:qFormat/>
    <w:rsid w:val="00444F9D"/>
    <w:pPr>
      <w:numPr>
        <w:ilvl w:val="5"/>
      </w:numPr>
      <w:outlineLvl w:val="5"/>
    </w:pPr>
    <w:rPr>
      <w:lang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44F9D"/>
    <w:rPr>
      <w:rFonts w:eastAsia="Malgun Gothic"/>
      <w:b/>
      <w:bCs/>
      <w:sz w:val="24"/>
      <w:szCs w:val="24"/>
      <w:lang w:val="en-GB"/>
    </w:rPr>
  </w:style>
  <w:style w:type="character" w:customStyle="1" w:styleId="Heading2Char">
    <w:name w:val="Heading 2 Char"/>
    <w:basedOn w:val="DefaultParagraphFont"/>
    <w:link w:val="Heading2"/>
    <w:uiPriority w:val="99"/>
    <w:rsid w:val="00444F9D"/>
    <w:rPr>
      <w:rFonts w:eastAsia="Malgun Gothic"/>
      <w:b/>
      <w:bCs/>
      <w:sz w:val="22"/>
      <w:szCs w:val="22"/>
      <w:lang w:val="en-GB"/>
    </w:rPr>
  </w:style>
  <w:style w:type="character" w:customStyle="1" w:styleId="Heading3Char">
    <w:name w:val="Heading 3 Char"/>
    <w:basedOn w:val="DefaultParagraphFont"/>
    <w:link w:val="Heading3"/>
    <w:uiPriority w:val="99"/>
    <w:rsid w:val="00444F9D"/>
    <w:rPr>
      <w:rFonts w:eastAsia="Malgun Gothic"/>
      <w:b/>
      <w:bCs/>
      <w:lang w:val="x-none"/>
    </w:rPr>
  </w:style>
  <w:style w:type="character" w:customStyle="1" w:styleId="Heading4Char">
    <w:name w:val="Heading 4 Char"/>
    <w:aliases w:val="Heading 4 Char1 Char,Heading 4 Char Char Char"/>
    <w:basedOn w:val="DefaultParagraphFont"/>
    <w:link w:val="Heading4"/>
    <w:uiPriority w:val="99"/>
    <w:rsid w:val="00444F9D"/>
    <w:rPr>
      <w:rFonts w:eastAsia="Malgun Gothic"/>
      <w:b/>
      <w:bCs/>
      <w:lang w:val="x-none" w:eastAsia="x-none"/>
    </w:rPr>
  </w:style>
  <w:style w:type="character" w:customStyle="1" w:styleId="Heading5Char">
    <w:name w:val="Heading 5 Char"/>
    <w:basedOn w:val="DefaultParagraphFont"/>
    <w:link w:val="Heading5"/>
    <w:uiPriority w:val="99"/>
    <w:rsid w:val="00444F9D"/>
    <w:rPr>
      <w:rFonts w:eastAsia="Malgun Gothic"/>
      <w:b/>
      <w:bCs/>
      <w:lang w:val="x-none" w:eastAsia="x-none"/>
    </w:rPr>
  </w:style>
  <w:style w:type="character" w:customStyle="1" w:styleId="Heading6Char">
    <w:name w:val="Heading 6 Char"/>
    <w:basedOn w:val="DefaultParagraphFont"/>
    <w:link w:val="Heading6"/>
    <w:uiPriority w:val="99"/>
    <w:rsid w:val="00444F9D"/>
    <w:rPr>
      <w:rFonts w:eastAsia="Malgun Gothic"/>
      <w:b/>
      <w:bCs/>
      <w:lang w:val="x-none" w:eastAsia="x-none"/>
    </w:rPr>
  </w:style>
  <w:style w:type="paragraph" w:styleId="ListParagraph">
    <w:name w:val="List Paragraph"/>
    <w:basedOn w:val="Normal"/>
    <w:uiPriority w:val="34"/>
    <w:qFormat/>
    <w:rsid w:val="00E06AFD"/>
    <w:pPr>
      <w:ind w:left="720"/>
      <w:contextualSpacing/>
    </w:pPr>
  </w:style>
  <w:style w:type="paragraph" w:styleId="BalloonText">
    <w:name w:val="Balloon Text"/>
    <w:basedOn w:val="Normal"/>
    <w:link w:val="BalloonTextChar"/>
    <w:rsid w:val="00340A28"/>
    <w:pPr>
      <w:spacing w:before="0"/>
    </w:pPr>
    <w:rPr>
      <w:rFonts w:ascii="Tahoma" w:hAnsi="Tahoma" w:cs="Tahoma"/>
      <w:sz w:val="16"/>
      <w:szCs w:val="16"/>
    </w:rPr>
  </w:style>
  <w:style w:type="character" w:customStyle="1" w:styleId="BalloonTextChar">
    <w:name w:val="Balloon Text Char"/>
    <w:basedOn w:val="DefaultParagraphFont"/>
    <w:link w:val="BalloonText"/>
    <w:rsid w:val="00340A28"/>
    <w:rPr>
      <w:rFonts w:ascii="Tahoma" w:eastAsia="Malgun Gothic"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de-DE"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4F9D"/>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val="en-GB"/>
    </w:rPr>
  </w:style>
  <w:style w:type="paragraph" w:styleId="Heading1">
    <w:name w:val="heading 1"/>
    <w:basedOn w:val="Normal"/>
    <w:next w:val="Normal"/>
    <w:link w:val="Heading1Char"/>
    <w:uiPriority w:val="99"/>
    <w:qFormat/>
    <w:rsid w:val="00444F9D"/>
    <w:pPr>
      <w:keepNext/>
      <w:keepLines/>
      <w:numPr>
        <w:numId w:val="1"/>
      </w:numPr>
      <w:spacing w:before="480"/>
      <w:jc w:val="left"/>
      <w:outlineLvl w:val="0"/>
    </w:pPr>
    <w:rPr>
      <w:b/>
      <w:bCs/>
      <w:sz w:val="24"/>
      <w:szCs w:val="24"/>
    </w:rPr>
  </w:style>
  <w:style w:type="paragraph" w:styleId="Heading2">
    <w:name w:val="heading 2"/>
    <w:basedOn w:val="Normal"/>
    <w:next w:val="Normal"/>
    <w:link w:val="Heading2Char"/>
    <w:uiPriority w:val="99"/>
    <w:qFormat/>
    <w:rsid w:val="00444F9D"/>
    <w:pPr>
      <w:keepNext/>
      <w:keepLines/>
      <w:numPr>
        <w:ilvl w:val="1"/>
        <w:numId w:val="1"/>
      </w:numPr>
      <w:spacing w:before="313"/>
      <w:outlineLvl w:val="1"/>
    </w:pPr>
    <w:rPr>
      <w:b/>
      <w:bCs/>
      <w:sz w:val="22"/>
      <w:szCs w:val="22"/>
    </w:rPr>
  </w:style>
  <w:style w:type="paragraph" w:styleId="Heading3">
    <w:name w:val="heading 3"/>
    <w:basedOn w:val="Normal"/>
    <w:next w:val="Normal"/>
    <w:link w:val="Heading3Char"/>
    <w:uiPriority w:val="99"/>
    <w:qFormat/>
    <w:rsid w:val="00444F9D"/>
    <w:pPr>
      <w:keepNext/>
      <w:keepLines/>
      <w:numPr>
        <w:ilvl w:val="2"/>
        <w:numId w:val="1"/>
      </w:numPr>
      <w:spacing w:before="181"/>
      <w:outlineLvl w:val="2"/>
    </w:pPr>
    <w:rPr>
      <w:b/>
      <w:bCs/>
      <w:lang w:val="x-none"/>
    </w:rPr>
  </w:style>
  <w:style w:type="paragraph" w:styleId="Heading4">
    <w:name w:val="heading 4"/>
    <w:aliases w:val="Heading 4 Char1,Heading 4 Char Char"/>
    <w:basedOn w:val="Heading3"/>
    <w:next w:val="Normal"/>
    <w:link w:val="Heading4Char"/>
    <w:uiPriority w:val="99"/>
    <w:qFormat/>
    <w:rsid w:val="00444F9D"/>
    <w:pPr>
      <w:numPr>
        <w:ilvl w:val="3"/>
      </w:numPr>
      <w:ind w:left="1728"/>
      <w:jc w:val="left"/>
      <w:outlineLvl w:val="3"/>
    </w:pPr>
    <w:rPr>
      <w:lang w:eastAsia="x-none"/>
    </w:rPr>
  </w:style>
  <w:style w:type="paragraph" w:styleId="Heading5">
    <w:name w:val="heading 5"/>
    <w:basedOn w:val="Heading3"/>
    <w:next w:val="Normal"/>
    <w:link w:val="Heading5Char"/>
    <w:uiPriority w:val="99"/>
    <w:qFormat/>
    <w:rsid w:val="00444F9D"/>
    <w:pPr>
      <w:numPr>
        <w:ilvl w:val="4"/>
      </w:numPr>
      <w:tabs>
        <w:tab w:val="left" w:pos="907"/>
      </w:tabs>
      <w:ind w:left="2232"/>
      <w:outlineLvl w:val="4"/>
    </w:pPr>
    <w:rPr>
      <w:lang w:eastAsia="x-none"/>
    </w:rPr>
  </w:style>
  <w:style w:type="paragraph" w:styleId="Heading6">
    <w:name w:val="heading 6"/>
    <w:basedOn w:val="Heading3"/>
    <w:next w:val="Normal"/>
    <w:link w:val="Heading6Char"/>
    <w:uiPriority w:val="99"/>
    <w:qFormat/>
    <w:rsid w:val="00444F9D"/>
    <w:pPr>
      <w:numPr>
        <w:ilvl w:val="5"/>
      </w:numPr>
      <w:outlineLvl w:val="5"/>
    </w:pPr>
    <w:rPr>
      <w:lang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44F9D"/>
    <w:rPr>
      <w:rFonts w:eastAsia="Malgun Gothic"/>
      <w:b/>
      <w:bCs/>
      <w:sz w:val="24"/>
      <w:szCs w:val="24"/>
      <w:lang w:val="en-GB"/>
    </w:rPr>
  </w:style>
  <w:style w:type="character" w:customStyle="1" w:styleId="Heading2Char">
    <w:name w:val="Heading 2 Char"/>
    <w:basedOn w:val="DefaultParagraphFont"/>
    <w:link w:val="Heading2"/>
    <w:uiPriority w:val="99"/>
    <w:rsid w:val="00444F9D"/>
    <w:rPr>
      <w:rFonts w:eastAsia="Malgun Gothic"/>
      <w:b/>
      <w:bCs/>
      <w:sz w:val="22"/>
      <w:szCs w:val="22"/>
      <w:lang w:val="en-GB"/>
    </w:rPr>
  </w:style>
  <w:style w:type="character" w:customStyle="1" w:styleId="Heading3Char">
    <w:name w:val="Heading 3 Char"/>
    <w:basedOn w:val="DefaultParagraphFont"/>
    <w:link w:val="Heading3"/>
    <w:uiPriority w:val="99"/>
    <w:rsid w:val="00444F9D"/>
    <w:rPr>
      <w:rFonts w:eastAsia="Malgun Gothic"/>
      <w:b/>
      <w:bCs/>
      <w:lang w:val="x-none"/>
    </w:rPr>
  </w:style>
  <w:style w:type="character" w:customStyle="1" w:styleId="Heading4Char">
    <w:name w:val="Heading 4 Char"/>
    <w:aliases w:val="Heading 4 Char1 Char,Heading 4 Char Char Char"/>
    <w:basedOn w:val="DefaultParagraphFont"/>
    <w:link w:val="Heading4"/>
    <w:uiPriority w:val="99"/>
    <w:rsid w:val="00444F9D"/>
    <w:rPr>
      <w:rFonts w:eastAsia="Malgun Gothic"/>
      <w:b/>
      <w:bCs/>
      <w:lang w:val="x-none" w:eastAsia="x-none"/>
    </w:rPr>
  </w:style>
  <w:style w:type="character" w:customStyle="1" w:styleId="Heading5Char">
    <w:name w:val="Heading 5 Char"/>
    <w:basedOn w:val="DefaultParagraphFont"/>
    <w:link w:val="Heading5"/>
    <w:uiPriority w:val="99"/>
    <w:rsid w:val="00444F9D"/>
    <w:rPr>
      <w:rFonts w:eastAsia="Malgun Gothic"/>
      <w:b/>
      <w:bCs/>
      <w:lang w:val="x-none" w:eastAsia="x-none"/>
    </w:rPr>
  </w:style>
  <w:style w:type="character" w:customStyle="1" w:styleId="Heading6Char">
    <w:name w:val="Heading 6 Char"/>
    <w:basedOn w:val="DefaultParagraphFont"/>
    <w:link w:val="Heading6"/>
    <w:uiPriority w:val="99"/>
    <w:rsid w:val="00444F9D"/>
    <w:rPr>
      <w:rFonts w:eastAsia="Malgun Gothic"/>
      <w:b/>
      <w:bCs/>
      <w:lang w:val="x-none" w:eastAsia="x-none"/>
    </w:rPr>
  </w:style>
  <w:style w:type="paragraph" w:styleId="ListParagraph">
    <w:name w:val="List Paragraph"/>
    <w:basedOn w:val="Normal"/>
    <w:uiPriority w:val="34"/>
    <w:qFormat/>
    <w:rsid w:val="00E06AFD"/>
    <w:pPr>
      <w:ind w:left="720"/>
      <w:contextualSpacing/>
    </w:pPr>
  </w:style>
  <w:style w:type="paragraph" w:styleId="BalloonText">
    <w:name w:val="Balloon Text"/>
    <w:basedOn w:val="Normal"/>
    <w:link w:val="BalloonTextChar"/>
    <w:rsid w:val="00340A28"/>
    <w:pPr>
      <w:spacing w:before="0"/>
    </w:pPr>
    <w:rPr>
      <w:rFonts w:ascii="Tahoma" w:hAnsi="Tahoma" w:cs="Tahoma"/>
      <w:sz w:val="16"/>
      <w:szCs w:val="16"/>
    </w:rPr>
  </w:style>
  <w:style w:type="character" w:customStyle="1" w:styleId="BalloonTextChar">
    <w:name w:val="Balloon Text Char"/>
    <w:basedOn w:val="DefaultParagraphFont"/>
    <w:link w:val="BalloonText"/>
    <w:rsid w:val="00340A28"/>
    <w:rPr>
      <w:rFonts w:ascii="Tahoma" w:eastAsia="Malgun Gothic"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16063">
      <w:bodyDiv w:val="1"/>
      <w:marLeft w:val="0"/>
      <w:marRight w:val="0"/>
      <w:marTop w:val="0"/>
      <w:marBottom w:val="0"/>
      <w:divBdr>
        <w:top w:val="none" w:sz="0" w:space="0" w:color="auto"/>
        <w:left w:val="none" w:sz="0" w:space="0" w:color="auto"/>
        <w:bottom w:val="none" w:sz="0" w:space="0" w:color="auto"/>
        <w:right w:val="none" w:sz="0" w:space="0" w:color="auto"/>
      </w:divBdr>
    </w:div>
    <w:div w:id="96606852">
      <w:bodyDiv w:val="1"/>
      <w:marLeft w:val="0"/>
      <w:marRight w:val="0"/>
      <w:marTop w:val="0"/>
      <w:marBottom w:val="0"/>
      <w:divBdr>
        <w:top w:val="none" w:sz="0" w:space="0" w:color="auto"/>
        <w:left w:val="none" w:sz="0" w:space="0" w:color="auto"/>
        <w:bottom w:val="none" w:sz="0" w:space="0" w:color="auto"/>
        <w:right w:val="none" w:sz="0" w:space="0" w:color="auto"/>
      </w:divBdr>
    </w:div>
    <w:div w:id="220756341">
      <w:bodyDiv w:val="1"/>
      <w:marLeft w:val="0"/>
      <w:marRight w:val="0"/>
      <w:marTop w:val="0"/>
      <w:marBottom w:val="0"/>
      <w:divBdr>
        <w:top w:val="none" w:sz="0" w:space="0" w:color="auto"/>
        <w:left w:val="none" w:sz="0" w:space="0" w:color="auto"/>
        <w:bottom w:val="none" w:sz="0" w:space="0" w:color="auto"/>
        <w:right w:val="none" w:sz="0" w:space="0" w:color="auto"/>
      </w:divBdr>
      <w:divsChild>
        <w:div w:id="1308630822">
          <w:marLeft w:val="605"/>
          <w:marRight w:val="0"/>
          <w:marTop w:val="136"/>
          <w:marBottom w:val="0"/>
          <w:divBdr>
            <w:top w:val="none" w:sz="0" w:space="0" w:color="auto"/>
            <w:left w:val="none" w:sz="0" w:space="0" w:color="auto"/>
            <w:bottom w:val="none" w:sz="0" w:space="0" w:color="auto"/>
            <w:right w:val="none" w:sz="0" w:space="0" w:color="auto"/>
          </w:divBdr>
        </w:div>
      </w:divsChild>
    </w:div>
    <w:div w:id="243492619">
      <w:bodyDiv w:val="1"/>
      <w:marLeft w:val="0"/>
      <w:marRight w:val="0"/>
      <w:marTop w:val="0"/>
      <w:marBottom w:val="0"/>
      <w:divBdr>
        <w:top w:val="none" w:sz="0" w:space="0" w:color="auto"/>
        <w:left w:val="none" w:sz="0" w:space="0" w:color="auto"/>
        <w:bottom w:val="none" w:sz="0" w:space="0" w:color="auto"/>
        <w:right w:val="none" w:sz="0" w:space="0" w:color="auto"/>
      </w:divBdr>
    </w:div>
    <w:div w:id="404762908">
      <w:bodyDiv w:val="1"/>
      <w:marLeft w:val="0"/>
      <w:marRight w:val="0"/>
      <w:marTop w:val="0"/>
      <w:marBottom w:val="0"/>
      <w:divBdr>
        <w:top w:val="none" w:sz="0" w:space="0" w:color="auto"/>
        <w:left w:val="none" w:sz="0" w:space="0" w:color="auto"/>
        <w:bottom w:val="none" w:sz="0" w:space="0" w:color="auto"/>
        <w:right w:val="none" w:sz="0" w:space="0" w:color="auto"/>
      </w:divBdr>
      <w:divsChild>
        <w:div w:id="1226067033">
          <w:marLeft w:val="605"/>
          <w:marRight w:val="0"/>
          <w:marTop w:val="136"/>
          <w:marBottom w:val="0"/>
          <w:divBdr>
            <w:top w:val="none" w:sz="0" w:space="0" w:color="auto"/>
            <w:left w:val="none" w:sz="0" w:space="0" w:color="auto"/>
            <w:bottom w:val="none" w:sz="0" w:space="0" w:color="auto"/>
            <w:right w:val="none" w:sz="0" w:space="0" w:color="auto"/>
          </w:divBdr>
        </w:div>
      </w:divsChild>
    </w:div>
    <w:div w:id="1119184694">
      <w:bodyDiv w:val="1"/>
      <w:marLeft w:val="0"/>
      <w:marRight w:val="0"/>
      <w:marTop w:val="0"/>
      <w:marBottom w:val="0"/>
      <w:divBdr>
        <w:top w:val="none" w:sz="0" w:space="0" w:color="auto"/>
        <w:left w:val="none" w:sz="0" w:space="0" w:color="auto"/>
        <w:bottom w:val="none" w:sz="0" w:space="0" w:color="auto"/>
        <w:right w:val="none" w:sz="0" w:space="0" w:color="auto"/>
      </w:divBdr>
    </w:div>
    <w:div w:id="1595094320">
      <w:bodyDiv w:val="1"/>
      <w:marLeft w:val="0"/>
      <w:marRight w:val="0"/>
      <w:marTop w:val="0"/>
      <w:marBottom w:val="0"/>
      <w:divBdr>
        <w:top w:val="none" w:sz="0" w:space="0" w:color="auto"/>
        <w:left w:val="none" w:sz="0" w:space="0" w:color="auto"/>
        <w:bottom w:val="none" w:sz="0" w:space="0" w:color="auto"/>
        <w:right w:val="none" w:sz="0" w:space="0" w:color="auto"/>
      </w:divBdr>
    </w:div>
    <w:div w:id="1826389299">
      <w:bodyDiv w:val="1"/>
      <w:marLeft w:val="0"/>
      <w:marRight w:val="0"/>
      <w:marTop w:val="0"/>
      <w:marBottom w:val="0"/>
      <w:divBdr>
        <w:top w:val="none" w:sz="0" w:space="0" w:color="auto"/>
        <w:left w:val="none" w:sz="0" w:space="0" w:color="auto"/>
        <w:bottom w:val="none" w:sz="0" w:space="0" w:color="auto"/>
        <w:right w:val="none" w:sz="0" w:space="0" w:color="auto"/>
      </w:divBdr>
      <w:divsChild>
        <w:div w:id="1061945561">
          <w:marLeft w:val="605"/>
          <w:marRight w:val="0"/>
          <w:marTop w:val="136"/>
          <w:marBottom w:val="0"/>
          <w:divBdr>
            <w:top w:val="none" w:sz="0" w:space="0" w:color="auto"/>
            <w:left w:val="none" w:sz="0" w:space="0" w:color="auto"/>
            <w:bottom w:val="none" w:sz="0" w:space="0" w:color="auto"/>
            <w:right w:val="none" w:sz="0" w:space="0" w:color="auto"/>
          </w:divBdr>
        </w:div>
        <w:div w:id="1274169001">
          <w:marLeft w:val="605"/>
          <w:marRight w:val="0"/>
          <w:marTop w:val="136"/>
          <w:marBottom w:val="0"/>
          <w:divBdr>
            <w:top w:val="none" w:sz="0" w:space="0" w:color="auto"/>
            <w:left w:val="none" w:sz="0" w:space="0" w:color="auto"/>
            <w:bottom w:val="none" w:sz="0" w:space="0" w:color="auto"/>
            <w:right w:val="none" w:sz="0" w:space="0" w:color="auto"/>
          </w:divBdr>
        </w:div>
      </w:divsChild>
    </w:div>
    <w:div w:id="2100708670">
      <w:bodyDiv w:val="1"/>
      <w:marLeft w:val="0"/>
      <w:marRight w:val="0"/>
      <w:marTop w:val="0"/>
      <w:marBottom w:val="0"/>
      <w:divBdr>
        <w:top w:val="none" w:sz="0" w:space="0" w:color="auto"/>
        <w:left w:val="none" w:sz="0" w:space="0" w:color="auto"/>
        <w:bottom w:val="none" w:sz="0" w:space="0" w:color="auto"/>
        <w:right w:val="none" w:sz="0" w:space="0" w:color="auto"/>
      </w:divBdr>
      <w:divsChild>
        <w:div w:id="1690595758">
          <w:marLeft w:val="605"/>
          <w:marRight w:val="0"/>
          <w:marTop w:val="136"/>
          <w:marBottom w:val="0"/>
          <w:divBdr>
            <w:top w:val="none" w:sz="0" w:space="0" w:color="auto"/>
            <w:left w:val="none" w:sz="0" w:space="0" w:color="auto"/>
            <w:bottom w:val="none" w:sz="0" w:space="0" w:color="auto"/>
            <w:right w:val="none" w:sz="0" w:space="0" w:color="auto"/>
          </w:divBdr>
        </w:div>
        <w:div w:id="271979448">
          <w:marLeft w:val="605"/>
          <w:marRight w:val="0"/>
          <w:marTop w:val="13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810</Words>
  <Characters>5109</Characters>
  <Application>Microsoft Office Word</Application>
  <DocSecurity>0</DocSecurity>
  <Lines>42</Lines>
  <Paragraphs>11</Paragraphs>
  <ScaleCrop>false</ScaleCrop>
  <Company/>
  <LinksUpToDate>false</LinksUpToDate>
  <CharactersWithSpaces>5908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Semih Esenlik</dc:creator>
  <cp:keywords/>
  <dc:description/>
  <cp:lastModifiedBy>Semih Esenlik</cp:lastModifiedBy>
  <cp:revision>30</cp:revision>
  <dcterms:created xsi:type="dcterms:W3CDTF">2012-10-01T10:20:00Z</dcterms:created>
  <dcterms:modified xsi:type="dcterms:W3CDTF">2012-10-10T01:51:00Z</dcterms:modified>
</cp:coreProperties>
</file>