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630572">
        <w:tc>
          <w:tcPr>
            <w:tcW w:w="6408" w:type="dxa"/>
          </w:tcPr>
          <w:p w:rsidR="006C5D39" w:rsidRPr="00630572" w:rsidRDefault="004D5D72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30r9,l65,143,,143,,130r10,l10,126r3,l13,15r-3,l,15,,,65,r,15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7853A5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853A5">
              <w:rPr>
                <w:b/>
                <w:noProof/>
                <w:szCs w:val="22"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630572">
              <w:rPr>
                <w:b/>
                <w:szCs w:val="22"/>
              </w:rPr>
              <w:t xml:space="preserve">Joint </w:t>
            </w:r>
            <w:r w:rsidR="006C5D39" w:rsidRPr="00630572">
              <w:rPr>
                <w:b/>
                <w:szCs w:val="22"/>
              </w:rPr>
              <w:t>Collaborative</w:t>
            </w:r>
            <w:r w:rsidR="00E61DAC" w:rsidRPr="00630572">
              <w:rPr>
                <w:b/>
                <w:szCs w:val="22"/>
              </w:rPr>
              <w:t xml:space="preserve"> Team </w:t>
            </w:r>
            <w:r w:rsidR="006C5D39" w:rsidRPr="00630572">
              <w:rPr>
                <w:b/>
                <w:szCs w:val="22"/>
              </w:rPr>
              <w:t>on Video Coding (JCT-VC)</w:t>
            </w:r>
          </w:p>
          <w:p w:rsidR="00E61DAC" w:rsidRPr="0063057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30572">
              <w:rPr>
                <w:b/>
                <w:szCs w:val="22"/>
              </w:rPr>
              <w:t xml:space="preserve">of </w:t>
            </w:r>
            <w:r w:rsidR="007F1F8B" w:rsidRPr="00630572">
              <w:rPr>
                <w:b/>
                <w:szCs w:val="22"/>
              </w:rPr>
              <w:t>ITU-T SG16 WP3 and ISO/IEC JTC1/SC29/WG11</w:t>
            </w:r>
          </w:p>
          <w:p w:rsidR="00E61DAC" w:rsidRPr="00630572" w:rsidRDefault="00D94A68" w:rsidP="00D94A68">
            <w:pPr>
              <w:tabs>
                <w:tab w:val="left" w:pos="7200"/>
              </w:tabs>
              <w:spacing w:before="0"/>
              <w:rPr>
                <w:b/>
                <w:szCs w:val="22"/>
                <w:lang w:eastAsia="ja-JP"/>
              </w:rPr>
            </w:pPr>
            <w:r>
              <w:rPr>
                <w:szCs w:val="22"/>
                <w:lang w:val="en-CA"/>
              </w:rPr>
              <w:t>11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Shanghai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10</w:t>
            </w:r>
            <w:r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3315A1" w:rsidRPr="00630572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630572">
              <w:t>Document</w:t>
            </w:r>
            <w:r w:rsidR="006C5D39" w:rsidRPr="00630572">
              <w:t>: JC</w:t>
            </w:r>
            <w:r w:rsidRPr="00630572">
              <w:t>T</w:t>
            </w:r>
            <w:r w:rsidR="006C5D39" w:rsidRPr="00630572">
              <w:t>VC</w:t>
            </w:r>
            <w:r w:rsidRPr="00630572">
              <w:t>-</w:t>
            </w:r>
            <w:r w:rsidR="00D94A68">
              <w:rPr>
                <w:rFonts w:hint="eastAsia"/>
                <w:lang w:eastAsia="ja-JP"/>
              </w:rPr>
              <w:t>K</w:t>
            </w:r>
            <w:r w:rsidR="00FB4D68">
              <w:rPr>
                <w:rFonts w:hint="eastAsia"/>
                <w:u w:val="single"/>
                <w:lang w:eastAsia="ja-JP"/>
              </w:rPr>
              <w:t>0</w:t>
            </w:r>
            <w:r w:rsidR="00617176">
              <w:rPr>
                <w:rFonts w:hint="eastAsia"/>
                <w:u w:val="single"/>
                <w:lang w:eastAsia="ja-JP"/>
              </w:rPr>
              <w:t>152</w:t>
            </w:r>
            <w:ins w:id="0" w:author="Takeshi Chujoh" w:date="2012-10-12T15:20:00Z">
              <w:r w:rsidR="004D5D72">
                <w:rPr>
                  <w:rFonts w:hint="eastAsia"/>
                  <w:u w:val="single"/>
                  <w:lang w:eastAsia="ja-JP"/>
                </w:rPr>
                <w:t>r1</w:t>
              </w:r>
            </w:ins>
            <w:bookmarkStart w:id="1" w:name="_GoBack"/>
            <w:bookmarkEnd w:id="1"/>
          </w:p>
          <w:p w:rsidR="008A4B4C" w:rsidRPr="00630572" w:rsidRDefault="00A6625F" w:rsidP="00617176">
            <w:pPr>
              <w:tabs>
                <w:tab w:val="left" w:pos="7200"/>
              </w:tabs>
            </w:pPr>
            <w:r>
              <w:t>WG11 Number: m</w:t>
            </w:r>
            <w:r>
              <w:rPr>
                <w:rFonts w:hint="eastAsia"/>
                <w:lang w:eastAsia="ja-JP"/>
              </w:rPr>
              <w:t>2</w:t>
            </w:r>
            <w:r w:rsidR="00665721">
              <w:rPr>
                <w:rFonts w:hint="eastAsia"/>
                <w:lang w:eastAsia="ja-JP"/>
              </w:rPr>
              <w:t>6</w:t>
            </w:r>
            <w:r w:rsidR="00617176">
              <w:rPr>
                <w:rFonts w:hint="eastAsia"/>
                <w:u w:val="single"/>
                <w:lang w:eastAsia="ja-JP"/>
              </w:rPr>
              <w:t>447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B6BDF" w:rsidRDefault="004D5D72" w:rsidP="00D94A68">
            <w:pPr>
              <w:spacing w:before="60" w:after="60"/>
              <w:rPr>
                <w:b/>
                <w:szCs w:val="22"/>
              </w:rPr>
            </w:pPr>
            <w:ins w:id="2" w:author="Takeshi Chujoh" w:date="2012-10-12T15:20:00Z">
              <w:r>
                <w:rPr>
                  <w:rFonts w:hint="eastAsia"/>
                  <w:b/>
                  <w:szCs w:val="22"/>
                  <w:lang w:eastAsia="ja-JP"/>
                </w:rPr>
                <w:t xml:space="preserve">AHG7: </w:t>
              </w:r>
            </w:ins>
            <w:r w:rsidR="009F3022">
              <w:rPr>
                <w:rFonts w:hint="eastAsia"/>
                <w:b/>
                <w:szCs w:val="22"/>
                <w:lang w:eastAsia="ja-JP"/>
              </w:rPr>
              <w:t xml:space="preserve">Chroma sampling filter </w:t>
            </w:r>
            <w:r w:rsidR="007A3E53">
              <w:rPr>
                <w:rFonts w:hint="eastAsia"/>
                <w:b/>
                <w:szCs w:val="22"/>
                <w:lang w:eastAsia="ja-JP"/>
              </w:rPr>
              <w:t xml:space="preserve">hint </w:t>
            </w:r>
            <w:r w:rsidR="009F3022">
              <w:rPr>
                <w:rFonts w:hint="eastAsia"/>
                <w:b/>
                <w:szCs w:val="22"/>
                <w:lang w:eastAsia="ja-JP"/>
              </w:rPr>
              <w:t>SEI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30572" w:rsidRDefault="00E61DAC" w:rsidP="0070039D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t xml:space="preserve">Input Document to </w:t>
            </w:r>
            <w:r w:rsidR="00AE341B" w:rsidRPr="00630572">
              <w:rPr>
                <w:szCs w:val="22"/>
              </w:rPr>
              <w:t>JCT-VC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30572" w:rsidRDefault="009A4887" w:rsidP="0070039D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Proposal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Author(s) or</w:t>
            </w:r>
            <w:r w:rsidRPr="00630572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630572" w:rsidRDefault="0070039D" w:rsidP="005511C6">
            <w:pPr>
              <w:spacing w:before="60" w:after="60"/>
              <w:rPr>
                <w:szCs w:val="22"/>
                <w:lang w:eastAsia="ja-JP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Takeshi Chujoh</w:t>
            </w:r>
            <w:r w:rsidR="00F46054" w:rsidRPr="00630572">
              <w:rPr>
                <w:szCs w:val="22"/>
              </w:rPr>
              <w:br/>
            </w:r>
            <w:r w:rsidR="005511C6" w:rsidRPr="00630572">
              <w:rPr>
                <w:szCs w:val="22"/>
              </w:rPr>
              <w:br/>
              <w:t>1, Komukai-Toshiba-cho, Saiwai-ku,</w:t>
            </w:r>
            <w:r w:rsidR="005511C6" w:rsidRPr="00630572">
              <w:rPr>
                <w:rFonts w:hint="eastAsia"/>
                <w:szCs w:val="22"/>
                <w:lang w:eastAsia="ja-JP"/>
              </w:rPr>
              <w:t xml:space="preserve"> </w:t>
            </w:r>
            <w:r w:rsidR="005511C6" w:rsidRPr="00630572">
              <w:rPr>
                <w:szCs w:val="22"/>
              </w:rPr>
              <w:t>Kawasaki, 212-8582, Japan</w:t>
            </w:r>
          </w:p>
        </w:tc>
        <w:tc>
          <w:tcPr>
            <w:tcW w:w="900" w:type="dxa"/>
          </w:tcPr>
          <w:p w:rsidR="00E61DAC" w:rsidRPr="00630572" w:rsidRDefault="00E61DAC" w:rsidP="005511C6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br/>
            </w:r>
            <w:r w:rsidR="005511C6" w:rsidRPr="00630572">
              <w:rPr>
                <w:szCs w:val="22"/>
              </w:rPr>
              <w:t>Tel:</w:t>
            </w:r>
            <w:r w:rsidR="005511C6" w:rsidRPr="00630572">
              <w:rPr>
                <w:szCs w:val="22"/>
              </w:rPr>
              <w:br/>
            </w:r>
            <w:r w:rsidRPr="00630572">
              <w:rPr>
                <w:szCs w:val="22"/>
              </w:rPr>
              <w:t>Email:</w:t>
            </w:r>
            <w:r w:rsidR="00704C52" w:rsidRPr="00630572">
              <w:rPr>
                <w:szCs w:val="22"/>
              </w:rPr>
              <w:br/>
            </w:r>
          </w:p>
        </w:tc>
        <w:tc>
          <w:tcPr>
            <w:tcW w:w="3168" w:type="dxa"/>
          </w:tcPr>
          <w:p w:rsidR="00E61DAC" w:rsidRPr="00630572" w:rsidRDefault="005511C6" w:rsidP="005511C6">
            <w:pPr>
              <w:spacing w:before="60" w:after="60"/>
              <w:rPr>
                <w:szCs w:val="22"/>
                <w:lang w:eastAsia="ja-JP"/>
              </w:rPr>
            </w:pPr>
            <w:r w:rsidRPr="00630572">
              <w:rPr>
                <w:szCs w:val="22"/>
              </w:rPr>
              <w:br/>
            </w:r>
            <w:r>
              <w:rPr>
                <w:rFonts w:hint="eastAsia"/>
                <w:szCs w:val="22"/>
                <w:lang w:eastAsia="ja-JP"/>
              </w:rPr>
              <w:t>+81-44-549-2152</w:t>
            </w:r>
            <w:r w:rsidRPr="00630572">
              <w:rPr>
                <w:szCs w:val="22"/>
              </w:rPr>
              <w:br/>
            </w:r>
            <w:r w:rsidR="0070039D" w:rsidRPr="00630572">
              <w:rPr>
                <w:rFonts w:hint="eastAsia"/>
                <w:szCs w:val="22"/>
                <w:lang w:eastAsia="ja-JP"/>
              </w:rPr>
              <w:t>takeshi.chujoh@toshiba.co.jp</w:t>
            </w:r>
            <w:r w:rsidR="00E61DAC" w:rsidRPr="00630572">
              <w:rPr>
                <w:szCs w:val="22"/>
              </w:rPr>
              <w:br/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30572" w:rsidRDefault="0070039D" w:rsidP="00BF59F1">
            <w:pPr>
              <w:spacing w:before="60" w:after="60"/>
              <w:rPr>
                <w:szCs w:val="22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TOSHIBA Corporation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F46054" w:rsidRPr="00AE341B" w:rsidRDefault="00F46054" w:rsidP="00F46054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r w:rsidRPr="00AE341B">
        <w:rPr>
          <w:rFonts w:ascii="Times New Roman" w:hAnsi="Times New Roman" w:cs="Times New Roman"/>
        </w:rPr>
        <w:t>Abstract</w:t>
      </w:r>
    </w:p>
    <w:p w:rsidR="00E11875" w:rsidRDefault="00A07D73" w:rsidP="00B52B53">
      <w:pPr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Although </w:t>
      </w:r>
      <w:r w:rsidR="003E059F">
        <w:rPr>
          <w:rFonts w:hint="eastAsia"/>
          <w:szCs w:val="22"/>
          <w:lang w:eastAsia="ja-JP"/>
        </w:rPr>
        <w:t xml:space="preserve">most of video format </w:t>
      </w:r>
      <w:r w:rsidR="00CA6A01">
        <w:rPr>
          <w:szCs w:val="22"/>
          <w:lang w:eastAsia="ja-JP"/>
        </w:rPr>
        <w:t>standardization</w:t>
      </w:r>
      <w:r w:rsidR="003E059F">
        <w:rPr>
          <w:rFonts w:hint="eastAsia"/>
          <w:szCs w:val="22"/>
          <w:lang w:eastAsia="ja-JP"/>
        </w:rPr>
        <w:t>s</w:t>
      </w:r>
      <w:r w:rsidR="00CA6A01">
        <w:rPr>
          <w:rFonts w:hint="eastAsia"/>
          <w:szCs w:val="22"/>
          <w:lang w:eastAsia="ja-JP"/>
        </w:rPr>
        <w:t xml:space="preserve"> </w:t>
      </w:r>
      <w:r w:rsidR="004D3E6A">
        <w:rPr>
          <w:szCs w:val="22"/>
          <w:lang w:eastAsia="ja-JP"/>
        </w:rPr>
        <w:t>specify</w:t>
      </w:r>
      <w:r w:rsidR="00113C74">
        <w:rPr>
          <w:rFonts w:hint="eastAsia"/>
          <w:szCs w:val="22"/>
          <w:lang w:eastAsia="ja-JP"/>
        </w:rPr>
        <w:t xml:space="preserve"> </w:t>
      </w:r>
      <w:r w:rsidR="00AC22A1">
        <w:rPr>
          <w:rFonts w:hint="eastAsia"/>
          <w:szCs w:val="22"/>
          <w:lang w:eastAsia="ja-JP"/>
        </w:rPr>
        <w:t xml:space="preserve">the </w:t>
      </w:r>
      <w:r w:rsidR="00C81570">
        <w:rPr>
          <w:rFonts w:hint="eastAsia"/>
          <w:szCs w:val="22"/>
          <w:lang w:eastAsia="ja-JP"/>
        </w:rPr>
        <w:t>colour</w:t>
      </w:r>
      <w:r w:rsidR="00AC2C77">
        <w:rPr>
          <w:rFonts w:hint="eastAsia"/>
          <w:szCs w:val="22"/>
          <w:lang w:eastAsia="ja-JP"/>
        </w:rPr>
        <w:t xml:space="preserve"> transform</w:t>
      </w:r>
      <w:r w:rsidR="00AC22A1">
        <w:rPr>
          <w:rFonts w:hint="eastAsia"/>
          <w:szCs w:val="22"/>
          <w:lang w:eastAsia="ja-JP"/>
        </w:rPr>
        <w:t xml:space="preserve"> </w:t>
      </w:r>
      <w:r w:rsidR="00CA6A01">
        <w:rPr>
          <w:rFonts w:hint="eastAsia"/>
          <w:szCs w:val="22"/>
          <w:lang w:eastAsia="ja-JP"/>
        </w:rPr>
        <w:t xml:space="preserve">matrix </w:t>
      </w:r>
      <w:r w:rsidR="00AC22A1">
        <w:rPr>
          <w:rFonts w:hint="eastAsia"/>
          <w:szCs w:val="22"/>
          <w:lang w:eastAsia="ja-JP"/>
        </w:rPr>
        <w:t>and bit-depth</w:t>
      </w:r>
      <w:r>
        <w:rPr>
          <w:rFonts w:hint="eastAsia"/>
          <w:szCs w:val="22"/>
          <w:lang w:eastAsia="ja-JP"/>
        </w:rPr>
        <w:t>,</w:t>
      </w:r>
      <w:r w:rsidR="00CA6A01">
        <w:rPr>
          <w:rFonts w:hint="eastAsia"/>
          <w:szCs w:val="22"/>
          <w:lang w:eastAsia="ja-JP"/>
        </w:rPr>
        <w:t xml:space="preserve"> </w:t>
      </w:r>
      <w:r w:rsidR="003E059F">
        <w:rPr>
          <w:rFonts w:hint="eastAsia"/>
          <w:szCs w:val="22"/>
          <w:lang w:eastAsia="ja-JP"/>
        </w:rPr>
        <w:t xml:space="preserve">filter coefficient set for up-sampling and down-sampling </w:t>
      </w:r>
      <w:r>
        <w:rPr>
          <w:rFonts w:hint="eastAsia"/>
          <w:szCs w:val="22"/>
          <w:lang w:eastAsia="ja-JP"/>
        </w:rPr>
        <w:t xml:space="preserve">of chroma format </w:t>
      </w:r>
      <w:r w:rsidR="00E11875">
        <w:rPr>
          <w:rFonts w:hint="eastAsia"/>
          <w:szCs w:val="22"/>
          <w:lang w:eastAsia="ja-JP"/>
        </w:rPr>
        <w:t xml:space="preserve">have not been </w:t>
      </w:r>
      <w:r w:rsidR="003E059F">
        <w:rPr>
          <w:rFonts w:hint="eastAsia"/>
          <w:szCs w:val="22"/>
          <w:lang w:eastAsia="ja-JP"/>
        </w:rPr>
        <w:t>specified</w:t>
      </w:r>
      <w:r w:rsidR="00E11875">
        <w:rPr>
          <w:rFonts w:hint="eastAsia"/>
          <w:szCs w:val="22"/>
          <w:lang w:eastAsia="ja-JP"/>
        </w:rPr>
        <w:t xml:space="preserve"> until recently</w:t>
      </w:r>
      <w:r w:rsidR="009458C9">
        <w:rPr>
          <w:rFonts w:hint="eastAsia"/>
          <w:szCs w:val="22"/>
          <w:lang w:eastAsia="ja-JP"/>
        </w:rPr>
        <w:t>.</w:t>
      </w:r>
      <w:r w:rsidR="00B52B53">
        <w:rPr>
          <w:rFonts w:hint="eastAsia"/>
          <w:szCs w:val="22"/>
          <w:lang w:eastAsia="ja-JP"/>
        </w:rPr>
        <w:t xml:space="preserve"> </w:t>
      </w:r>
      <w:r w:rsidR="00E11875">
        <w:rPr>
          <w:rFonts w:hint="eastAsia"/>
          <w:szCs w:val="22"/>
          <w:lang w:eastAsia="ja-JP"/>
        </w:rPr>
        <w:t>In order to reduce conversion losses</w:t>
      </w:r>
      <w:r w:rsidR="007D78B6">
        <w:rPr>
          <w:rFonts w:hint="eastAsia"/>
          <w:szCs w:val="22"/>
          <w:lang w:eastAsia="ja-JP"/>
        </w:rPr>
        <w:t xml:space="preserve"> of chroma format</w:t>
      </w:r>
      <w:r w:rsidR="00E11875">
        <w:rPr>
          <w:rFonts w:hint="eastAsia"/>
          <w:szCs w:val="22"/>
          <w:lang w:eastAsia="ja-JP"/>
        </w:rPr>
        <w:t>, t</w:t>
      </w:r>
      <w:r w:rsidR="00B52B53">
        <w:rPr>
          <w:rFonts w:hint="eastAsia"/>
          <w:szCs w:val="22"/>
          <w:lang w:eastAsia="ja-JP"/>
        </w:rPr>
        <w:t>his contribution</w:t>
      </w:r>
      <w:r w:rsidR="00E11875">
        <w:rPr>
          <w:rFonts w:hint="eastAsia"/>
          <w:szCs w:val="22"/>
          <w:lang w:eastAsia="ja-JP"/>
        </w:rPr>
        <w:t xml:space="preserve"> proposes </w:t>
      </w:r>
      <w:r w:rsidR="00B52B53">
        <w:rPr>
          <w:rFonts w:hint="eastAsia"/>
          <w:szCs w:val="22"/>
          <w:lang w:eastAsia="ja-JP"/>
        </w:rPr>
        <w:t xml:space="preserve">a method of </w:t>
      </w:r>
      <w:r w:rsidR="001E73DB">
        <w:rPr>
          <w:rFonts w:hint="eastAsia"/>
          <w:szCs w:val="22"/>
          <w:lang w:eastAsia="ja-JP"/>
        </w:rPr>
        <w:t xml:space="preserve">SEI message </w:t>
      </w:r>
      <w:r w:rsidR="00B52B53">
        <w:rPr>
          <w:rFonts w:hint="eastAsia"/>
          <w:szCs w:val="22"/>
          <w:lang w:eastAsia="ja-JP"/>
        </w:rPr>
        <w:t>for chroma sampling</w:t>
      </w:r>
      <w:r w:rsidR="00E11875">
        <w:rPr>
          <w:rFonts w:hint="eastAsia"/>
          <w:szCs w:val="22"/>
          <w:lang w:eastAsia="ja-JP"/>
        </w:rPr>
        <w:t>.</w:t>
      </w:r>
    </w:p>
    <w:p w:rsidR="00AC2C77" w:rsidRPr="00C81570" w:rsidRDefault="00AC2C77" w:rsidP="00AC2C77">
      <w:pPr>
        <w:rPr>
          <w:lang w:eastAsia="ja-JP"/>
        </w:rPr>
      </w:pPr>
    </w:p>
    <w:p w:rsidR="00F46054" w:rsidRDefault="00E925B2" w:rsidP="00F46054">
      <w:pPr>
        <w:pStyle w:val="1"/>
        <w:ind w:left="432" w:hanging="432"/>
        <w:rPr>
          <w:lang w:eastAsia="ja-JP"/>
        </w:rPr>
      </w:pPr>
      <w:r>
        <w:rPr>
          <w:rFonts w:hint="eastAsia"/>
          <w:lang w:eastAsia="ja-JP"/>
        </w:rPr>
        <w:t>Introduction</w:t>
      </w:r>
    </w:p>
    <w:p w:rsidR="00D61046" w:rsidRPr="006A65DF" w:rsidRDefault="003E059F" w:rsidP="006A65DF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The first version of HEVC [1] has specified a p</w:t>
      </w:r>
      <w:r w:rsidR="00D61046">
        <w:rPr>
          <w:rFonts w:hint="eastAsia"/>
          <w:szCs w:val="22"/>
          <w:lang w:eastAsia="ja-JP"/>
        </w:rPr>
        <w:t>rofile for 4:2:0 chroma format and 8-bit depth</w:t>
      </w:r>
      <w:r w:rsidR="006A65DF">
        <w:rPr>
          <w:rFonts w:hint="eastAsia"/>
          <w:szCs w:val="22"/>
          <w:lang w:eastAsia="ja-JP"/>
        </w:rPr>
        <w:t xml:space="preserve"> pixel sample</w:t>
      </w:r>
      <w:r w:rsidR="00D61046">
        <w:rPr>
          <w:rFonts w:hint="eastAsia"/>
          <w:szCs w:val="22"/>
          <w:lang w:eastAsia="ja-JP"/>
        </w:rPr>
        <w:t xml:space="preserve">. </w:t>
      </w:r>
      <w:r w:rsidR="006A65DF">
        <w:rPr>
          <w:rFonts w:hint="eastAsia"/>
          <w:szCs w:val="22"/>
          <w:lang w:eastAsia="ja-JP"/>
        </w:rPr>
        <w:t>In t</w:t>
      </w:r>
      <w:r w:rsidR="00D61046">
        <w:rPr>
          <w:szCs w:val="22"/>
          <w:lang w:eastAsia="ja-JP"/>
        </w:rPr>
        <w:t>h</w:t>
      </w:r>
      <w:r w:rsidR="00D61046">
        <w:rPr>
          <w:rFonts w:hint="eastAsia"/>
          <w:szCs w:val="22"/>
          <w:lang w:eastAsia="ja-JP"/>
        </w:rPr>
        <w:t>e next version</w:t>
      </w:r>
      <w:r w:rsidR="006A65DF">
        <w:rPr>
          <w:rFonts w:hint="eastAsia"/>
          <w:szCs w:val="22"/>
          <w:lang w:eastAsia="ja-JP"/>
        </w:rPr>
        <w:t>,</w:t>
      </w:r>
      <w:r w:rsidR="00D61046">
        <w:rPr>
          <w:rFonts w:hint="eastAsia"/>
          <w:szCs w:val="22"/>
          <w:lang w:eastAsia="ja-JP"/>
        </w:rPr>
        <w:t xml:space="preserve"> </w:t>
      </w:r>
      <w:r w:rsidR="006A65DF">
        <w:rPr>
          <w:rFonts w:hint="eastAsia"/>
          <w:szCs w:val="22"/>
          <w:lang w:eastAsia="ja-JP"/>
        </w:rPr>
        <w:t xml:space="preserve">a specification for 4:2:2 and 4:4:4 chroma format and n-bit depth pixel sample is </w:t>
      </w:r>
      <w:r w:rsidR="006A65DF">
        <w:rPr>
          <w:szCs w:val="22"/>
          <w:lang w:eastAsia="ja-JP"/>
        </w:rPr>
        <w:t>planned</w:t>
      </w:r>
      <w:r w:rsidR="006A65DF">
        <w:rPr>
          <w:rFonts w:hint="eastAsia"/>
          <w:szCs w:val="22"/>
          <w:lang w:eastAsia="ja-JP"/>
        </w:rPr>
        <w:t>.</w:t>
      </w:r>
      <w:r w:rsidR="00B52B53">
        <w:rPr>
          <w:rFonts w:hint="eastAsia"/>
          <w:szCs w:val="22"/>
          <w:lang w:eastAsia="ja-JP"/>
        </w:rPr>
        <w:t xml:space="preserve"> </w:t>
      </w:r>
      <w:r w:rsidR="006A65DF">
        <w:rPr>
          <w:rFonts w:hint="eastAsia"/>
          <w:szCs w:val="22"/>
          <w:lang w:eastAsia="ja-JP"/>
        </w:rPr>
        <w:t xml:space="preserve">Although </w:t>
      </w:r>
      <w:r w:rsidR="00910494">
        <w:rPr>
          <w:rFonts w:hint="eastAsia"/>
          <w:szCs w:val="22"/>
          <w:lang w:eastAsia="ja-JP"/>
        </w:rPr>
        <w:t xml:space="preserve">most of video format </w:t>
      </w:r>
      <w:r w:rsidR="00910494">
        <w:rPr>
          <w:szCs w:val="22"/>
          <w:lang w:eastAsia="ja-JP"/>
        </w:rPr>
        <w:t>standardization</w:t>
      </w:r>
      <w:r w:rsidR="009537CA">
        <w:rPr>
          <w:rFonts w:hint="eastAsia"/>
          <w:szCs w:val="22"/>
          <w:lang w:eastAsia="ja-JP"/>
        </w:rPr>
        <w:t xml:space="preserve"> specifies</w:t>
      </w:r>
      <w:r w:rsidR="00910494">
        <w:rPr>
          <w:rFonts w:hint="eastAsia"/>
          <w:szCs w:val="22"/>
          <w:lang w:eastAsia="ja-JP"/>
        </w:rPr>
        <w:t xml:space="preserve"> the </w:t>
      </w:r>
      <w:r w:rsidR="00C81570">
        <w:rPr>
          <w:rFonts w:hint="eastAsia"/>
          <w:szCs w:val="22"/>
          <w:lang w:eastAsia="ja-JP"/>
        </w:rPr>
        <w:t>colour</w:t>
      </w:r>
      <w:r w:rsidR="00910494">
        <w:rPr>
          <w:rFonts w:hint="eastAsia"/>
          <w:szCs w:val="22"/>
          <w:lang w:eastAsia="ja-JP"/>
        </w:rPr>
        <w:t xml:space="preserve"> transform matrix and bit-depth</w:t>
      </w:r>
      <w:r w:rsidR="006A65DF">
        <w:rPr>
          <w:rFonts w:hint="eastAsia"/>
          <w:szCs w:val="22"/>
          <w:lang w:eastAsia="ja-JP"/>
        </w:rPr>
        <w:t xml:space="preserve">, </w:t>
      </w:r>
      <w:r w:rsidR="00910494">
        <w:rPr>
          <w:rFonts w:hint="eastAsia"/>
          <w:szCs w:val="22"/>
          <w:lang w:eastAsia="ja-JP"/>
        </w:rPr>
        <w:t xml:space="preserve">filter coefficient set for up-sampling and down-sampling </w:t>
      </w:r>
      <w:r w:rsidR="00A07D73">
        <w:rPr>
          <w:rFonts w:hint="eastAsia"/>
          <w:szCs w:val="22"/>
          <w:lang w:eastAsia="ja-JP"/>
        </w:rPr>
        <w:t xml:space="preserve">of chroma format </w:t>
      </w:r>
      <w:r w:rsidR="00A43046">
        <w:rPr>
          <w:rFonts w:hint="eastAsia"/>
          <w:szCs w:val="22"/>
          <w:lang w:eastAsia="ja-JP"/>
        </w:rPr>
        <w:t xml:space="preserve">have not been </w:t>
      </w:r>
      <w:r w:rsidR="00910494">
        <w:rPr>
          <w:rFonts w:hint="eastAsia"/>
          <w:szCs w:val="22"/>
          <w:lang w:eastAsia="ja-JP"/>
        </w:rPr>
        <w:t>specified</w:t>
      </w:r>
      <w:r w:rsidR="006A65DF">
        <w:rPr>
          <w:rFonts w:hint="eastAsia"/>
          <w:szCs w:val="22"/>
          <w:lang w:eastAsia="ja-JP"/>
        </w:rPr>
        <w:t xml:space="preserve"> </w:t>
      </w:r>
      <w:r w:rsidR="00A43046">
        <w:rPr>
          <w:rFonts w:hint="eastAsia"/>
          <w:szCs w:val="22"/>
          <w:lang w:eastAsia="ja-JP"/>
        </w:rPr>
        <w:t xml:space="preserve">until recently. </w:t>
      </w:r>
      <w:r w:rsidR="00910494">
        <w:rPr>
          <w:rFonts w:hint="eastAsia"/>
          <w:szCs w:val="22"/>
          <w:lang w:eastAsia="ja-JP"/>
        </w:rPr>
        <w:t xml:space="preserve"> </w:t>
      </w:r>
      <w:r w:rsidR="006A65DF">
        <w:rPr>
          <w:rFonts w:hint="eastAsia"/>
          <w:szCs w:val="22"/>
          <w:lang w:eastAsia="ja-JP"/>
        </w:rPr>
        <w:t>For example, i</w:t>
      </w:r>
      <w:r>
        <w:rPr>
          <w:rFonts w:hint="eastAsia"/>
          <w:szCs w:val="22"/>
          <w:lang w:eastAsia="ja-JP"/>
        </w:rPr>
        <w:t xml:space="preserve">t is known that there is a problem of </w:t>
      </w:r>
      <w:r w:rsidR="00B67B12">
        <w:rPr>
          <w:rFonts w:hint="eastAsia"/>
          <w:szCs w:val="22"/>
          <w:lang w:eastAsia="ja-JP"/>
        </w:rPr>
        <w:t>chroma shi</w:t>
      </w:r>
      <w:r w:rsidR="00BD0CC8">
        <w:rPr>
          <w:rFonts w:hint="eastAsia"/>
          <w:szCs w:val="22"/>
          <w:lang w:eastAsia="ja-JP"/>
        </w:rPr>
        <w:t>f</w:t>
      </w:r>
      <w:r w:rsidR="00B67B12">
        <w:rPr>
          <w:rFonts w:hint="eastAsia"/>
          <w:szCs w:val="22"/>
          <w:lang w:eastAsia="ja-JP"/>
        </w:rPr>
        <w:t xml:space="preserve">t when </w:t>
      </w:r>
      <w:r w:rsidR="00B67B12" w:rsidRPr="00B67B12">
        <w:rPr>
          <w:szCs w:val="22"/>
          <w:lang w:eastAsia="ja-JP"/>
        </w:rPr>
        <w:t>two or more 4:2:0 codecs are concatenated because the codecs are usually connected via HD-SDI (a 4:2:2 interconnect) resulting in up-sampling and down-sampling of the chroma component.</w:t>
      </w:r>
      <w:r w:rsidR="006A65DF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In order to avoid </w:t>
      </w:r>
      <w:r w:rsidR="00B67B12">
        <w:rPr>
          <w:rFonts w:hint="eastAsia"/>
          <w:szCs w:val="22"/>
          <w:lang w:eastAsia="ja-JP"/>
        </w:rPr>
        <w:t xml:space="preserve">those problems, </w:t>
      </w:r>
      <w:r w:rsidR="00A43046">
        <w:rPr>
          <w:rFonts w:hint="eastAsia"/>
          <w:szCs w:val="22"/>
          <w:lang w:eastAsia="ja-JP"/>
        </w:rPr>
        <w:t>SMPTE RP-2050-1:2012 [2]</w:t>
      </w:r>
      <w:r w:rsidR="002D6A51">
        <w:rPr>
          <w:rFonts w:hint="eastAsia"/>
          <w:szCs w:val="22"/>
          <w:lang w:eastAsia="ja-JP"/>
        </w:rPr>
        <w:t>,</w:t>
      </w:r>
      <w:r w:rsidR="00A43046">
        <w:rPr>
          <w:rFonts w:hint="eastAsia"/>
          <w:szCs w:val="22"/>
          <w:lang w:eastAsia="ja-JP"/>
        </w:rPr>
        <w:t xml:space="preserve"> </w:t>
      </w:r>
      <w:r w:rsidR="002D6A51">
        <w:rPr>
          <w:rFonts w:hint="eastAsia"/>
          <w:szCs w:val="22"/>
          <w:lang w:eastAsia="ja-JP"/>
        </w:rPr>
        <w:t xml:space="preserve">which defines filter sets for 4:2:2 / 4:2:0 and 4:2:0 / 4:2:2 conversions, </w:t>
      </w:r>
      <w:r w:rsidR="00A43046">
        <w:rPr>
          <w:rFonts w:hint="eastAsia"/>
          <w:szCs w:val="22"/>
          <w:lang w:eastAsia="ja-JP"/>
        </w:rPr>
        <w:t>has been published recently. In this contribution, w</w:t>
      </w:r>
      <w:r w:rsidR="00B52B53">
        <w:rPr>
          <w:rFonts w:hint="eastAsia"/>
          <w:szCs w:val="22"/>
          <w:lang w:eastAsia="ja-JP"/>
        </w:rPr>
        <w:t xml:space="preserve">e propose </w:t>
      </w:r>
      <w:r w:rsidR="002D6A51">
        <w:rPr>
          <w:rFonts w:hint="eastAsia"/>
          <w:szCs w:val="22"/>
          <w:lang w:eastAsia="ja-JP"/>
        </w:rPr>
        <w:t xml:space="preserve">a method of </w:t>
      </w:r>
      <w:r w:rsidR="001E73DB">
        <w:rPr>
          <w:rFonts w:hint="eastAsia"/>
          <w:szCs w:val="22"/>
          <w:lang w:eastAsia="ja-JP"/>
        </w:rPr>
        <w:t>SEI message for</w:t>
      </w:r>
      <w:r w:rsidR="00AC22A1">
        <w:rPr>
          <w:rFonts w:hint="eastAsia"/>
          <w:szCs w:val="22"/>
          <w:lang w:eastAsia="ja-JP"/>
        </w:rPr>
        <w:t xml:space="preserve"> chroma sampling</w:t>
      </w:r>
      <w:r w:rsidR="002A4E11">
        <w:rPr>
          <w:rFonts w:hint="eastAsia"/>
          <w:szCs w:val="22"/>
          <w:lang w:eastAsia="ja-JP"/>
        </w:rPr>
        <w:t xml:space="preserve"> </w:t>
      </w:r>
      <w:r w:rsidR="00A43046">
        <w:rPr>
          <w:rFonts w:hint="eastAsia"/>
          <w:szCs w:val="22"/>
          <w:lang w:eastAsia="ja-JP"/>
        </w:rPr>
        <w:t>which can solve those problems generally</w:t>
      </w:r>
      <w:r w:rsidR="00AC22A1">
        <w:rPr>
          <w:rFonts w:hint="eastAsia"/>
          <w:szCs w:val="22"/>
          <w:lang w:eastAsia="ja-JP"/>
        </w:rPr>
        <w:t xml:space="preserve">. </w:t>
      </w:r>
      <w:r w:rsidR="00D61046">
        <w:rPr>
          <w:rFonts w:hint="eastAsia"/>
          <w:lang w:val="en-GB" w:eastAsia="ja-JP"/>
        </w:rPr>
        <w:t xml:space="preserve">In the next section, the detailed </w:t>
      </w:r>
      <w:r w:rsidR="00D61046">
        <w:rPr>
          <w:lang w:val="en-GB" w:eastAsia="ja-JP"/>
        </w:rPr>
        <w:t>specification</w:t>
      </w:r>
      <w:r w:rsidR="00D61046">
        <w:rPr>
          <w:rFonts w:hint="eastAsia"/>
          <w:lang w:val="en-GB" w:eastAsia="ja-JP"/>
        </w:rPr>
        <w:t xml:space="preserve"> is </w:t>
      </w:r>
      <w:r w:rsidR="00D61046">
        <w:rPr>
          <w:lang w:val="en-GB" w:eastAsia="ja-JP"/>
        </w:rPr>
        <w:t>described</w:t>
      </w:r>
      <w:r w:rsidR="00D61046">
        <w:rPr>
          <w:rFonts w:hint="eastAsia"/>
          <w:lang w:val="en-GB" w:eastAsia="ja-JP"/>
        </w:rPr>
        <w:t>.</w:t>
      </w:r>
    </w:p>
    <w:p w:rsidR="006A65DF" w:rsidRPr="00D61046" w:rsidRDefault="006A65DF" w:rsidP="00247AAA">
      <w:pPr>
        <w:rPr>
          <w:lang w:val="en-GB" w:eastAsia="ja-JP"/>
        </w:rPr>
      </w:pPr>
    </w:p>
    <w:p w:rsidR="00F46054" w:rsidRDefault="00BD0CC8" w:rsidP="00F46054">
      <w:pPr>
        <w:pStyle w:val="1"/>
        <w:ind w:left="432" w:hanging="432"/>
        <w:jc w:val="both"/>
        <w:rPr>
          <w:lang w:eastAsia="ja-JP"/>
        </w:rPr>
      </w:pPr>
      <w:r>
        <w:rPr>
          <w:lang w:eastAsia="ja-JP"/>
        </w:rPr>
        <w:br w:type="page"/>
      </w:r>
      <w:r w:rsidR="00E925B2">
        <w:rPr>
          <w:rFonts w:hint="eastAsia"/>
          <w:lang w:eastAsia="ja-JP"/>
        </w:rPr>
        <w:lastRenderedPageBreak/>
        <w:t xml:space="preserve">Chroma sampling filter </w:t>
      </w:r>
      <w:r w:rsidR="00C76369">
        <w:rPr>
          <w:rFonts w:hint="eastAsia"/>
          <w:lang w:eastAsia="ja-JP"/>
        </w:rPr>
        <w:t xml:space="preserve">hint </w:t>
      </w:r>
      <w:r w:rsidR="00E925B2">
        <w:rPr>
          <w:rFonts w:hint="eastAsia"/>
          <w:lang w:eastAsia="ja-JP"/>
        </w:rPr>
        <w:t>SEI</w:t>
      </w:r>
    </w:p>
    <w:p w:rsidR="00D041C2" w:rsidRPr="00C76369" w:rsidRDefault="00D041C2" w:rsidP="00D041C2">
      <w:pPr>
        <w:rPr>
          <w:lang w:eastAsia="ja-JP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497828" w:rsidRPr="003F17AE" w:rsidTr="00D041C2">
        <w:trPr>
          <w:cantSplit/>
          <w:jc w:val="center"/>
        </w:trPr>
        <w:tc>
          <w:tcPr>
            <w:tcW w:w="6700" w:type="dxa"/>
          </w:tcPr>
          <w:p w:rsidR="00497828" w:rsidRPr="003F17AE" w:rsidRDefault="00497828" w:rsidP="00D041C2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sei_payload( payloadType, payloadSize ) {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3F17AE">
              <w:t>Descriptor</w:t>
            </w:r>
          </w:p>
        </w:tc>
      </w:tr>
      <w:tr w:rsidR="00497828" w:rsidRPr="003F17AE" w:rsidTr="00D041C2">
        <w:trPr>
          <w:jc w:val="center"/>
        </w:trPr>
        <w:tc>
          <w:tcPr>
            <w:tcW w:w="6700" w:type="dxa"/>
          </w:tcPr>
          <w:p w:rsidR="00497828" w:rsidRPr="003F17AE" w:rsidRDefault="00497828" w:rsidP="00D041C2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...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497828" w:rsidRPr="000B7540" w:rsidTr="00D041C2">
        <w:trPr>
          <w:jc w:val="center"/>
        </w:trPr>
        <w:tc>
          <w:tcPr>
            <w:tcW w:w="6700" w:type="dxa"/>
          </w:tcPr>
          <w:p w:rsidR="00497828" w:rsidRPr="000B7540" w:rsidRDefault="00497828" w:rsidP="003E059F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ab/>
            </w:r>
            <w:r w:rsidRPr="000B7540">
              <w:rPr>
                <w:rFonts w:ascii="Times New Roman" w:hAnsi="Times New Roman"/>
                <w:highlight w:val="yellow"/>
              </w:rPr>
              <w:t xml:space="preserve">else if( payloadType  = =  </w:t>
            </w:r>
            <w:r w:rsidR="003E059F">
              <w:rPr>
                <w:rFonts w:ascii="Times New Roman" w:eastAsiaTheme="minorEastAsia" w:hAnsi="Times New Roman" w:hint="eastAsia"/>
                <w:highlight w:val="yellow"/>
                <w:lang w:eastAsia="ja-JP"/>
              </w:rPr>
              <w:t>XXX</w:t>
            </w:r>
            <w:r w:rsidRPr="000B7540">
              <w:rPr>
                <w:rFonts w:ascii="Times New Roman" w:hAnsi="Times New Roman"/>
                <w:highlight w:val="yellow"/>
              </w:rPr>
              <w:t>)</w:t>
            </w:r>
          </w:p>
        </w:tc>
        <w:tc>
          <w:tcPr>
            <w:tcW w:w="1157" w:type="dxa"/>
          </w:tcPr>
          <w:p w:rsidR="00497828" w:rsidRPr="000B7540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highlight w:val="yellow"/>
              </w:rPr>
            </w:pPr>
          </w:p>
        </w:tc>
      </w:tr>
      <w:tr w:rsidR="00497828" w:rsidRPr="003F17AE" w:rsidTr="00D041C2">
        <w:trPr>
          <w:jc w:val="center"/>
        </w:trPr>
        <w:tc>
          <w:tcPr>
            <w:tcW w:w="6700" w:type="dxa"/>
          </w:tcPr>
          <w:p w:rsidR="00497828" w:rsidRPr="003F17AE" w:rsidRDefault="00497828" w:rsidP="00A0579D">
            <w:pPr>
              <w:pStyle w:val="tablesyntax"/>
              <w:rPr>
                <w:rFonts w:ascii="Times New Roman" w:hAnsi="Times New Roman"/>
              </w:rPr>
            </w:pPr>
            <w:r w:rsidRPr="000B7540">
              <w:rPr>
                <w:rFonts w:ascii="Times New Roman" w:hAnsi="Times New Roman"/>
                <w:highlight w:val="yellow"/>
              </w:rPr>
              <w:tab/>
            </w:r>
            <w:r w:rsidRPr="000B7540">
              <w:rPr>
                <w:rFonts w:ascii="Times New Roman" w:hAnsi="Times New Roman"/>
                <w:highlight w:val="yellow"/>
              </w:rPr>
              <w:tab/>
            </w:r>
            <w:r w:rsidR="001038B7" w:rsidRPr="00831D6B">
              <w:rPr>
                <w:rFonts w:ascii="Times New Roman" w:eastAsia="ＭＳ 明朝" w:hAnsi="Times New Roman" w:hint="eastAsia"/>
                <w:highlight w:val="yellow"/>
                <w:lang w:eastAsia="ja-JP"/>
              </w:rPr>
              <w:t>chroma_sampling</w:t>
            </w:r>
            <w:r w:rsidR="001D45FE">
              <w:rPr>
                <w:rFonts w:ascii="Times New Roman" w:eastAsia="ＭＳ 明朝" w:hAnsi="Times New Roman" w:hint="eastAsia"/>
                <w:highlight w:val="yellow"/>
                <w:lang w:eastAsia="ja-JP"/>
              </w:rPr>
              <w:t>_filter</w:t>
            </w:r>
            <w:r w:rsidR="00D03BEA">
              <w:rPr>
                <w:rFonts w:ascii="Times New Roman" w:eastAsia="ＭＳ 明朝" w:hAnsi="Times New Roman" w:hint="eastAsia"/>
                <w:highlight w:val="yellow"/>
                <w:lang w:eastAsia="ja-JP"/>
              </w:rPr>
              <w:t>_hint</w:t>
            </w:r>
            <w:r w:rsidRPr="000B7540">
              <w:rPr>
                <w:rFonts w:ascii="Times New Roman" w:hAnsi="Times New Roman"/>
                <w:highlight w:val="yellow"/>
              </w:rPr>
              <w:t>( payloadSize)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497828" w:rsidRPr="003F17AE" w:rsidTr="00D041C2">
        <w:trPr>
          <w:cantSplit/>
          <w:jc w:val="center"/>
        </w:trPr>
        <w:tc>
          <w:tcPr>
            <w:tcW w:w="6700" w:type="dxa"/>
          </w:tcPr>
          <w:p w:rsidR="00497828" w:rsidRPr="003F17AE" w:rsidRDefault="00497828" w:rsidP="00AC22A1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="00F91582">
              <w:rPr>
                <w:rFonts w:ascii="Times New Roman" w:eastAsiaTheme="minorEastAsia" w:hAnsi="Times New Roman" w:hint="eastAsia"/>
                <w:lang w:eastAsia="ja-JP"/>
              </w:rPr>
              <w:t>e</w:t>
            </w:r>
            <w:r w:rsidRPr="003F17AE">
              <w:rPr>
                <w:rFonts w:ascii="Times New Roman" w:hAnsi="Times New Roman"/>
              </w:rPr>
              <w:t>lse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497828" w:rsidRPr="003F17AE" w:rsidTr="00D041C2">
        <w:trPr>
          <w:cantSplit/>
          <w:jc w:val="center"/>
        </w:trPr>
        <w:tc>
          <w:tcPr>
            <w:tcW w:w="6700" w:type="dxa"/>
          </w:tcPr>
          <w:p w:rsidR="00497828" w:rsidRPr="003F17AE" w:rsidRDefault="00497828" w:rsidP="00D041C2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reserved_sei_message( payloadSize )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497828" w:rsidRPr="003F17AE" w:rsidTr="00D041C2">
        <w:trPr>
          <w:cantSplit/>
          <w:jc w:val="center"/>
        </w:trPr>
        <w:tc>
          <w:tcPr>
            <w:tcW w:w="6700" w:type="dxa"/>
          </w:tcPr>
          <w:p w:rsidR="00497828" w:rsidRPr="003F17AE" w:rsidRDefault="00497828" w:rsidP="00D041C2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  <w:t>if( !byte_aligned( ) ) {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497828" w:rsidRPr="003F17AE" w:rsidTr="00D041C2">
        <w:trPr>
          <w:cantSplit/>
          <w:jc w:val="center"/>
        </w:trPr>
        <w:tc>
          <w:tcPr>
            <w:tcW w:w="6700" w:type="dxa"/>
          </w:tcPr>
          <w:p w:rsidR="00497828" w:rsidRPr="003F17AE" w:rsidRDefault="00497828" w:rsidP="00D041C2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bit_equal_to_one</w:t>
            </w:r>
            <w:r w:rsidRPr="003F17AE">
              <w:rPr>
                <w:rFonts w:ascii="Times New Roman" w:hAnsi="Times New Roman"/>
              </w:rPr>
              <w:t xml:space="preserve"> /* equal to 1 */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3F17AE">
              <w:rPr>
                <w:b w:val="0"/>
              </w:rPr>
              <w:t>f(1)</w:t>
            </w:r>
          </w:p>
        </w:tc>
      </w:tr>
      <w:tr w:rsidR="00497828" w:rsidRPr="003F17AE" w:rsidTr="00D041C2">
        <w:trPr>
          <w:cantSplit/>
          <w:jc w:val="center"/>
        </w:trPr>
        <w:tc>
          <w:tcPr>
            <w:tcW w:w="6700" w:type="dxa"/>
          </w:tcPr>
          <w:p w:rsidR="00497828" w:rsidRPr="003F17AE" w:rsidRDefault="00497828" w:rsidP="00D041C2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  <w:t>while( !byte_aligned( ) )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497828" w:rsidRPr="003F17AE" w:rsidTr="00D041C2">
        <w:trPr>
          <w:cantSplit/>
          <w:jc w:val="center"/>
        </w:trPr>
        <w:tc>
          <w:tcPr>
            <w:tcW w:w="6700" w:type="dxa"/>
          </w:tcPr>
          <w:p w:rsidR="00497828" w:rsidRPr="003F17AE" w:rsidRDefault="00497828" w:rsidP="00D041C2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</w:rPr>
              <w:tab/>
            </w:r>
            <w:r w:rsidRPr="003F17AE">
              <w:rPr>
                <w:rFonts w:ascii="Times New Roman" w:hAnsi="Times New Roman"/>
                <w:b/>
              </w:rPr>
              <w:t>bit_equal_to_zero</w:t>
            </w:r>
            <w:r w:rsidRPr="003F17AE">
              <w:rPr>
                <w:rFonts w:ascii="Times New Roman" w:hAnsi="Times New Roman"/>
              </w:rPr>
              <w:t xml:space="preserve"> /* equal to 0 */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3F17AE">
              <w:rPr>
                <w:b w:val="0"/>
              </w:rPr>
              <w:t>f(1)</w:t>
            </w:r>
          </w:p>
        </w:tc>
      </w:tr>
      <w:tr w:rsidR="00497828" w:rsidRPr="003F17AE" w:rsidTr="00D041C2">
        <w:trPr>
          <w:cantSplit/>
          <w:jc w:val="center"/>
        </w:trPr>
        <w:tc>
          <w:tcPr>
            <w:tcW w:w="6700" w:type="dxa"/>
          </w:tcPr>
          <w:p w:rsidR="00497828" w:rsidRPr="003F17AE" w:rsidRDefault="00497828" w:rsidP="00D041C2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ab/>
              <w:t>}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497828" w:rsidRPr="003F17AE" w:rsidTr="00D041C2">
        <w:trPr>
          <w:cantSplit/>
          <w:jc w:val="center"/>
        </w:trPr>
        <w:tc>
          <w:tcPr>
            <w:tcW w:w="6700" w:type="dxa"/>
          </w:tcPr>
          <w:p w:rsidR="00497828" w:rsidRPr="003F17AE" w:rsidRDefault="00497828" w:rsidP="00D041C2">
            <w:pPr>
              <w:pStyle w:val="tablesyntax"/>
              <w:rPr>
                <w:rFonts w:ascii="Times New Roman" w:hAnsi="Times New Roman"/>
              </w:rPr>
            </w:pPr>
            <w:r w:rsidRPr="003F17AE">
              <w:rPr>
                <w:rFonts w:ascii="Times New Roman" w:hAnsi="Times New Roman"/>
              </w:rPr>
              <w:t>}</w:t>
            </w:r>
          </w:p>
        </w:tc>
        <w:tc>
          <w:tcPr>
            <w:tcW w:w="1157" w:type="dxa"/>
          </w:tcPr>
          <w:p w:rsidR="00497828" w:rsidRPr="003F17AE" w:rsidRDefault="00497828" w:rsidP="00D041C2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</w:tbl>
    <w:p w:rsidR="00BD6679" w:rsidRDefault="00BD6679" w:rsidP="00F46054">
      <w:pPr>
        <w:rPr>
          <w:szCs w:val="22"/>
          <w:lang w:eastAsia="ja-JP"/>
        </w:rPr>
      </w:pPr>
    </w:p>
    <w:p w:rsidR="00AC2C77" w:rsidRDefault="00D450A2" w:rsidP="00D450A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  <w:lang w:eastAsia="ja-JP"/>
        </w:rPr>
        <w:t>D.1.</w:t>
      </w:r>
      <w:r w:rsidRPr="00D450A2">
        <w:rPr>
          <w:rFonts w:hint="eastAsia"/>
          <w:highlight w:val="yellow"/>
          <w:lang w:eastAsia="ja-JP"/>
        </w:rPr>
        <w:t>X</w:t>
      </w:r>
      <w:r>
        <w:rPr>
          <w:rFonts w:hint="eastAsia"/>
          <w:lang w:eastAsia="ja-JP"/>
        </w:rPr>
        <w:tab/>
        <w:t>Chroma sampling filter hint SEI syntax</w:t>
      </w:r>
    </w:p>
    <w:tbl>
      <w:tblPr>
        <w:tblW w:w="8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8"/>
        <w:gridCol w:w="1484"/>
      </w:tblGrid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F37BAE" w:rsidRDefault="001038B7" w:rsidP="00D041C2">
            <w:r>
              <w:rPr>
                <w:rFonts w:hint="eastAsia"/>
                <w:lang w:eastAsia="ja-JP"/>
              </w:rPr>
              <w:t>c</w:t>
            </w:r>
            <w:r w:rsidR="00AC2C77">
              <w:rPr>
                <w:rFonts w:hint="eastAsia"/>
              </w:rPr>
              <w:t>hroma_sampling</w:t>
            </w:r>
            <w:r w:rsidR="001D45FE">
              <w:rPr>
                <w:rFonts w:hint="eastAsia"/>
                <w:lang w:eastAsia="ja-JP"/>
              </w:rPr>
              <w:t>_filter</w:t>
            </w:r>
            <w:r w:rsidR="00D03BEA">
              <w:rPr>
                <w:rFonts w:hint="eastAsia"/>
                <w:lang w:eastAsia="ja-JP"/>
              </w:rPr>
              <w:t>_hint</w:t>
            </w:r>
            <w:r w:rsidR="00AC2C77">
              <w:rPr>
                <w:rFonts w:hint="eastAsia"/>
              </w:rPr>
              <w:t>(payloadSize) {</w:t>
            </w:r>
          </w:p>
        </w:tc>
        <w:tc>
          <w:tcPr>
            <w:tcW w:w="1484" w:type="dxa"/>
            <w:shd w:val="clear" w:color="auto" w:fill="auto"/>
          </w:tcPr>
          <w:p w:rsidR="00AC2C77" w:rsidRPr="00831D6B" w:rsidRDefault="00AC2C77" w:rsidP="00D041C2">
            <w:pPr>
              <w:rPr>
                <w:b/>
              </w:rPr>
            </w:pPr>
            <w:r w:rsidRPr="00831D6B">
              <w:rPr>
                <w:rFonts w:hint="eastAsia"/>
                <w:b/>
              </w:rPr>
              <w:t>Description</w:t>
            </w:r>
          </w:p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99182A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 w:rsidR="00AC2C77" w:rsidRPr="00831D6B">
              <w:rPr>
                <w:rFonts w:hint="eastAsia"/>
                <w:b/>
              </w:rPr>
              <w:t>coded_format_idc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>
            <w:r>
              <w:rPr>
                <w:rFonts w:hint="eastAsia"/>
              </w:rPr>
              <w:t>ue(v)</w:t>
            </w:r>
          </w:p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99182A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 w:rsidR="00AC2C77" w:rsidRPr="00831D6B">
              <w:rPr>
                <w:rFonts w:hint="eastAsia"/>
                <w:b/>
              </w:rPr>
              <w:t>coded_data_bit_depth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>
            <w:r>
              <w:rPr>
                <w:rFonts w:hint="eastAsia"/>
              </w:rPr>
              <w:t>ue(v)</w:t>
            </w:r>
          </w:p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99182A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 w:rsidR="00AC2C77" w:rsidRPr="00831D6B">
              <w:rPr>
                <w:rFonts w:hint="eastAsia"/>
                <w:b/>
              </w:rPr>
              <w:t>target_format_idc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>
            <w:r>
              <w:rPr>
                <w:rFonts w:hint="eastAsia"/>
              </w:rPr>
              <w:t>ue(v)</w:t>
            </w:r>
          </w:p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99182A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 w:rsidR="00AC2C77" w:rsidRPr="00831D6B">
              <w:rPr>
                <w:rFonts w:hint="eastAsia"/>
                <w:b/>
              </w:rPr>
              <w:t>target_bit_depth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>
            <w:r>
              <w:rPr>
                <w:rFonts w:hint="eastAsia"/>
              </w:rPr>
              <w:t>ue(v)</w:t>
            </w:r>
          </w:p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99182A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 w:rsidR="00AC2C77" w:rsidRPr="00831D6B">
              <w:rPr>
                <w:rFonts w:hint="eastAsia"/>
                <w:b/>
              </w:rPr>
              <w:t>max_value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>
            <w:r>
              <w:rPr>
                <w:rFonts w:hint="eastAsia"/>
              </w:rPr>
              <w:t>ue(v)</w:t>
            </w:r>
          </w:p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99182A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 w:rsidR="00AC2C77" w:rsidRPr="00831D6B">
              <w:rPr>
                <w:rFonts w:hint="eastAsia"/>
                <w:b/>
              </w:rPr>
              <w:t>min_value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>
            <w:r>
              <w:rPr>
                <w:rFonts w:hint="eastAsia"/>
              </w:rPr>
              <w:t>ue(v)</w:t>
            </w:r>
          </w:p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Pr="00F37BAE" w:rsidRDefault="00E828D6" w:rsidP="00810A66">
            <w:pPr>
              <w:tabs>
                <w:tab w:val="clear" w:pos="720"/>
                <w:tab w:val="left" w:pos="610"/>
              </w:tabs>
            </w:pPr>
            <w:r>
              <w:rPr>
                <w:lang w:eastAsia="ja-JP"/>
              </w:rPr>
              <w:tab/>
            </w:r>
            <w:r w:rsidRPr="00F37BAE">
              <w:rPr>
                <w:rFonts w:hint="eastAsia"/>
              </w:rPr>
              <w:t>if</w:t>
            </w:r>
            <w:r>
              <w:rPr>
                <w:rFonts w:hint="eastAsia"/>
              </w:rPr>
              <w:t>(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="005E46D6">
              <w:rPr>
                <w:rFonts w:hint="eastAsia"/>
                <w:lang w:eastAsia="ja-JP"/>
              </w:rPr>
              <w:t>(</w:t>
            </w:r>
            <w:r>
              <w:rPr>
                <w:rFonts w:hint="eastAsia"/>
              </w:rPr>
              <w:t>coded_froma</w:t>
            </w:r>
            <w:r w:rsidR="00A910A3">
              <w:rPr>
                <w:rFonts w:hint="eastAsia"/>
              </w:rPr>
              <w:t>t_idc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910A3">
              <w:rPr>
                <w:rFonts w:hint="eastAsia"/>
                <w:lang w:eastAsia="ja-JP"/>
              </w:rPr>
              <w:t>=</w:t>
            </w:r>
            <w:r w:rsidR="00BE65E0" w:rsidRPr="00943A5F">
              <w:rPr>
                <w:noProof/>
              </w:rPr>
              <w:t> </w:t>
            </w:r>
            <w:r w:rsidR="00A910A3">
              <w:rPr>
                <w:rFonts w:hint="eastAsia"/>
                <w:lang w:eastAsia="ja-JP"/>
              </w:rPr>
              <w:t>=</w:t>
            </w:r>
            <w:r w:rsidR="00A910A3">
              <w:rPr>
                <w:rFonts w:hint="eastAsia"/>
              </w:rPr>
              <w:t xml:space="preserve"> 1 &amp;&amp; target_format_idc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910A3">
              <w:rPr>
                <w:rFonts w:hint="eastAsia"/>
                <w:lang w:eastAsia="ja-JP"/>
              </w:rPr>
              <w:t>&gt;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1</w:t>
            </w:r>
            <w:r w:rsidR="005E46D6">
              <w:rPr>
                <w:rFonts w:hint="eastAsia"/>
                <w:lang w:eastAsia="ja-JP"/>
              </w:rPr>
              <w:t>) |</w:t>
            </w:r>
            <w:r w:rsidR="00C76369" w:rsidRPr="00943A5F">
              <w:rPr>
                <w:noProof/>
              </w:rPr>
              <w:t> </w:t>
            </w:r>
            <w:r w:rsidR="005E46D6">
              <w:rPr>
                <w:rFonts w:hint="eastAsia"/>
                <w:lang w:eastAsia="ja-JP"/>
              </w:rPr>
              <w:t>|</w:t>
            </w:r>
            <w:r w:rsidR="005E46D6" w:rsidRPr="00630572">
              <w:rPr>
                <w:szCs w:val="22"/>
              </w:rPr>
              <w:br/>
            </w:r>
            <w:r w:rsidR="005E46D6">
              <w:rPr>
                <w:lang w:eastAsia="ja-JP"/>
              </w:rPr>
              <w:tab/>
            </w:r>
            <w:r w:rsidR="00286DAD">
              <w:rPr>
                <w:rFonts w:hint="eastAsia"/>
                <w:lang w:eastAsia="ja-JP"/>
              </w:rPr>
              <w:tab/>
            </w:r>
            <w:r w:rsidR="005E46D6">
              <w:rPr>
                <w:rFonts w:hint="eastAsia"/>
              </w:rPr>
              <w:t>(coded_fromat_idc &gt; 1 &amp;&amp; target_format_idc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5E46D6">
              <w:rPr>
                <w:rFonts w:hint="eastAsia"/>
              </w:rPr>
              <w:t>=</w:t>
            </w:r>
            <w:r w:rsidR="00BE65E0" w:rsidRPr="00943A5F">
              <w:rPr>
                <w:noProof/>
              </w:rPr>
              <w:t> </w:t>
            </w:r>
            <w:r w:rsidR="005E46D6">
              <w:rPr>
                <w:rFonts w:hint="eastAsia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5E46D6">
              <w:rPr>
                <w:rFonts w:hint="eastAsia"/>
              </w:rPr>
              <w:t>1)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)</w:t>
            </w:r>
            <w:r w:rsidRPr="00F37BAE">
              <w:rPr>
                <w:rFonts w:hint="eastAsia"/>
              </w:rPr>
              <w:t xml:space="preserve"> {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/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Pr="00831D6B" w:rsidRDefault="00E828D6" w:rsidP="00EE42B3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>
              <w:rPr>
                <w:rFonts w:hint="eastAsia"/>
                <w:b/>
                <w:lang w:eastAsia="ja-JP"/>
              </w:rPr>
              <w:tab/>
            </w:r>
            <w:r w:rsidRPr="00831D6B">
              <w:rPr>
                <w:rFonts w:hint="eastAsia"/>
                <w:b/>
              </w:rPr>
              <w:t xml:space="preserve">progressive_flag 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>
            <w:r w:rsidRPr="00F37BAE">
              <w:rPr>
                <w:rFonts w:hint="eastAsia"/>
              </w:rPr>
              <w:t>u(1)</w:t>
            </w:r>
          </w:p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Pr="00831D6B" w:rsidRDefault="00E828D6" w:rsidP="00EE42B3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>
              <w:rPr>
                <w:rFonts w:hint="eastAsia"/>
                <w:b/>
                <w:lang w:eastAsia="ja-JP"/>
              </w:rPr>
              <w:tab/>
            </w:r>
            <w:r w:rsidRPr="00831D6B">
              <w:rPr>
                <w:rFonts w:hint="eastAsia"/>
                <w:b/>
              </w:rPr>
              <w:t>implicit_vertical_flag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>
            <w:r w:rsidRPr="00F37BAE">
              <w:rPr>
                <w:rFonts w:hint="eastAsia"/>
              </w:rPr>
              <w:t>u(1)</w:t>
            </w:r>
          </w:p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Pr="00F37BAE" w:rsidRDefault="00E828D6" w:rsidP="00810A66">
            <w:r>
              <w:rPr>
                <w:rFonts w:hint="eastAsia"/>
                <w:lang w:eastAsia="ja-JP"/>
              </w:rPr>
              <w:tab/>
            </w:r>
            <w:r w:rsidR="00877E58">
              <w:rPr>
                <w:lang w:eastAsia="ja-JP"/>
              </w:rPr>
              <w:tab/>
            </w:r>
            <w:r w:rsidRPr="00F37BAE">
              <w:rPr>
                <w:rFonts w:hint="eastAsia"/>
              </w:rPr>
              <w:t>if(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implicit_vertical_flag</w:t>
            </w:r>
            <w:r w:rsidRPr="00F37BAE">
              <w:rPr>
                <w:rFonts w:hint="eastAsia"/>
              </w:rPr>
              <w:t xml:space="preserve"> =</w:t>
            </w:r>
            <w:r w:rsidR="004511E1" w:rsidRPr="00943A5F">
              <w:rPr>
                <w:noProof/>
              </w:rPr>
              <w:t> </w:t>
            </w:r>
            <w:r w:rsidRPr="00F37BAE">
              <w:rPr>
                <w:rFonts w:hint="eastAsia"/>
              </w:rPr>
              <w:t>= 1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Pr="00F37BAE">
              <w:rPr>
                <w:rFonts w:hint="eastAsia"/>
              </w:rPr>
              <w:t>)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/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Pr="00831D6B" w:rsidRDefault="00E828D6" w:rsidP="00EE42B3">
            <w:pPr>
              <w:rPr>
                <w:b/>
              </w:rPr>
            </w:pPr>
            <w:r>
              <w:rPr>
                <w:rFonts w:hint="eastAsia"/>
                <w:b/>
                <w:lang w:eastAsia="ja-JP"/>
              </w:rPr>
              <w:tab/>
            </w:r>
            <w:r>
              <w:rPr>
                <w:b/>
                <w:lang w:eastAsia="ja-JP"/>
              </w:rPr>
              <w:tab/>
            </w:r>
            <w:r w:rsidR="00877E58">
              <w:rPr>
                <w:rFonts w:hint="eastAsia"/>
                <w:b/>
                <w:lang w:eastAsia="ja-JP"/>
              </w:rPr>
              <w:tab/>
            </w:r>
            <w:r w:rsidRPr="00831D6B">
              <w:rPr>
                <w:rFonts w:hint="eastAsia"/>
                <w:b/>
              </w:rPr>
              <w:t>vertical_</w:t>
            </w:r>
            <w:r>
              <w:rPr>
                <w:rFonts w:hint="eastAsia"/>
                <w:b/>
                <w:lang w:eastAsia="ja-JP"/>
              </w:rPr>
              <w:t>filter_</w:t>
            </w:r>
            <w:r w:rsidRPr="00831D6B">
              <w:rPr>
                <w:rFonts w:hint="eastAsia"/>
                <w:b/>
              </w:rPr>
              <w:t>idc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>
            <w:r>
              <w:t>u(</w:t>
            </w:r>
            <w:r>
              <w:rPr>
                <w:rFonts w:hint="eastAsia"/>
              </w:rPr>
              <w:t>4</w:t>
            </w:r>
            <w:r>
              <w:t>)</w:t>
            </w:r>
          </w:p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Pr="00526EBF" w:rsidRDefault="00E828D6" w:rsidP="00EE42B3">
            <w:r>
              <w:rPr>
                <w:rFonts w:hint="eastAsia"/>
                <w:lang w:eastAsia="ja-JP"/>
              </w:rPr>
              <w:tab/>
            </w:r>
            <w:r w:rsidR="00877E58">
              <w:rPr>
                <w:lang w:eastAsia="ja-JP"/>
              </w:rPr>
              <w:tab/>
            </w:r>
            <w:r w:rsidRPr="00526EBF">
              <w:rPr>
                <w:rFonts w:hint="eastAsia"/>
              </w:rPr>
              <w:t>else</w:t>
            </w:r>
            <w:r>
              <w:rPr>
                <w:rFonts w:hint="eastAsia"/>
              </w:rPr>
              <w:t xml:space="preserve"> {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/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Pr="00831D6B" w:rsidRDefault="00E828D6" w:rsidP="00EE42B3">
            <w:pPr>
              <w:rPr>
                <w:b/>
              </w:rPr>
            </w:pPr>
            <w:r>
              <w:rPr>
                <w:rFonts w:hint="eastAsia"/>
                <w:b/>
                <w:lang w:eastAsia="ja-JP"/>
              </w:rPr>
              <w:tab/>
            </w:r>
            <w:r>
              <w:rPr>
                <w:b/>
                <w:lang w:eastAsia="ja-JP"/>
              </w:rPr>
              <w:tab/>
            </w:r>
            <w:r w:rsidR="00877E58">
              <w:rPr>
                <w:rFonts w:hint="eastAsia"/>
                <w:b/>
                <w:lang w:eastAsia="ja-JP"/>
              </w:rPr>
              <w:tab/>
            </w:r>
            <w:r w:rsidRPr="00831D6B">
              <w:rPr>
                <w:rFonts w:hint="eastAsia"/>
                <w:b/>
              </w:rPr>
              <w:t>tap_length_vertical_minus1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>
            <w:r w:rsidRPr="00F37BAE">
              <w:rPr>
                <w:rFonts w:hint="eastAsia"/>
              </w:rPr>
              <w:t>ue(v)</w:t>
            </w:r>
          </w:p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Pr="00F37BAE" w:rsidRDefault="00E828D6" w:rsidP="00810A66">
            <w:r>
              <w:rPr>
                <w:rFonts w:hint="eastAsia"/>
                <w:lang w:eastAsia="ja-JP"/>
              </w:rPr>
              <w:tab/>
            </w:r>
            <w:r>
              <w:rPr>
                <w:lang w:eastAsia="ja-JP"/>
              </w:rPr>
              <w:tab/>
            </w:r>
            <w:r w:rsidR="00877E58">
              <w:rPr>
                <w:rFonts w:hint="eastAsia"/>
                <w:lang w:eastAsia="ja-JP"/>
              </w:rPr>
              <w:tab/>
            </w:r>
            <w:r>
              <w:rPr>
                <w:rFonts w:hint="eastAsia"/>
              </w:rPr>
              <w:t>for(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i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0;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i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&lt;</w:t>
            </w:r>
            <w:r>
              <w:rPr>
                <w:rFonts w:hint="eastAsia"/>
                <w:lang w:eastAsia="ja-JP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Pr="00F37BAE">
              <w:rPr>
                <w:rFonts w:hint="eastAsia"/>
              </w:rPr>
              <w:t>tap_length_</w:t>
            </w:r>
            <w:r>
              <w:rPr>
                <w:rFonts w:hint="eastAsia"/>
              </w:rPr>
              <w:t>vertical</w:t>
            </w:r>
            <w:r w:rsidRPr="00F37BAE">
              <w:rPr>
                <w:rFonts w:hint="eastAsia"/>
              </w:rPr>
              <w:t>_minus1;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Pr="00F37BAE">
              <w:rPr>
                <w:rFonts w:hint="eastAsia"/>
              </w:rPr>
              <w:t>i++)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/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Pr="00831D6B" w:rsidRDefault="00E828D6" w:rsidP="00EE42B3">
            <w:pPr>
              <w:rPr>
                <w:b/>
              </w:rPr>
            </w:pPr>
            <w:r>
              <w:rPr>
                <w:rFonts w:hint="eastAsia"/>
                <w:b/>
                <w:lang w:eastAsia="ja-JP"/>
              </w:rPr>
              <w:tab/>
            </w:r>
            <w:r>
              <w:rPr>
                <w:b/>
                <w:lang w:eastAsia="ja-JP"/>
              </w:rPr>
              <w:tab/>
            </w:r>
            <w:r>
              <w:rPr>
                <w:rFonts w:hint="eastAsia"/>
                <w:b/>
                <w:lang w:eastAsia="ja-JP"/>
              </w:rPr>
              <w:tab/>
            </w:r>
            <w:r w:rsidR="00877E58">
              <w:rPr>
                <w:b/>
                <w:lang w:eastAsia="ja-JP"/>
              </w:rPr>
              <w:tab/>
            </w:r>
            <w:r w:rsidRPr="00831D6B">
              <w:rPr>
                <w:rFonts w:hint="eastAsia"/>
                <w:b/>
              </w:rPr>
              <w:t>ver_filter_coeff[i]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>
            <w:r>
              <w:rPr>
                <w:rFonts w:hint="eastAsia"/>
              </w:rPr>
              <w:t>s</w:t>
            </w:r>
            <w:r w:rsidRPr="00F37BAE">
              <w:rPr>
                <w:rFonts w:hint="eastAsia"/>
              </w:rPr>
              <w:t>e(v)</w:t>
            </w:r>
          </w:p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Default="00E828D6" w:rsidP="00EE42B3">
            <w:pPr>
              <w:tabs>
                <w:tab w:val="clear" w:pos="1080"/>
              </w:tabs>
            </w:pPr>
            <w:r>
              <w:rPr>
                <w:rFonts w:hint="eastAsia"/>
                <w:lang w:eastAsia="ja-JP"/>
              </w:rPr>
              <w:tab/>
            </w:r>
            <w:r w:rsidR="00877E58">
              <w:rPr>
                <w:lang w:eastAsia="ja-JP"/>
              </w:rPr>
              <w:tab/>
            </w:r>
            <w:r>
              <w:rPr>
                <w:rFonts w:hint="eastAsia"/>
              </w:rPr>
              <w:t>}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/>
        </w:tc>
      </w:tr>
      <w:tr w:rsidR="005E46D6" w:rsidRPr="00F37BAE" w:rsidTr="00810A66">
        <w:trPr>
          <w:jc w:val="center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Default="005E46D6" w:rsidP="00810A66">
            <w:pPr>
              <w:tabs>
                <w:tab w:val="clear" w:pos="1080"/>
                <w:tab w:val="clear" w:pos="1440"/>
                <w:tab w:val="left" w:pos="1015"/>
              </w:tabs>
              <w:rPr>
                <w:lang w:eastAsia="ja-JP"/>
              </w:rPr>
            </w:pPr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  <w:t>if(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!progressive_flag &amp;&amp;</w:t>
            </w:r>
            <w:r w:rsidR="00286DAD" w:rsidRPr="00630572">
              <w:rPr>
                <w:szCs w:val="22"/>
              </w:rPr>
              <w:br/>
            </w:r>
            <w:r w:rsidR="00286DAD">
              <w:rPr>
                <w:lang w:eastAsia="ja-JP"/>
              </w:rPr>
              <w:tab/>
            </w:r>
            <w:r w:rsidR="00286DAD">
              <w:rPr>
                <w:rFonts w:hint="eastAsia"/>
                <w:lang w:eastAsia="ja-JP"/>
              </w:rPr>
              <w:tab/>
            </w:r>
            <w:r w:rsidR="00286DAD">
              <w:rPr>
                <w:lang w:eastAsia="ja-JP"/>
              </w:rPr>
              <w:tab/>
            </w:r>
            <w:r>
              <w:rPr>
                <w:rFonts w:hint="eastAsia"/>
              </w:rPr>
              <w:t>coded_fromat_idc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=</w:t>
            </w:r>
            <w:r w:rsidR="00BE65E0" w:rsidRPr="00943A5F">
              <w:rPr>
                <w:noProof/>
              </w:rPr>
              <w:t> </w:t>
            </w:r>
            <w:r>
              <w:rPr>
                <w:rFonts w:hint="eastAsia"/>
                <w:lang w:eastAsia="ja-JP"/>
              </w:rPr>
              <w:t>=</w:t>
            </w:r>
            <w:r>
              <w:rPr>
                <w:rFonts w:hint="eastAsia"/>
              </w:rPr>
              <w:t xml:space="preserve"> 1 &amp;&amp;</w:t>
            </w:r>
            <w:r w:rsidR="00286DAD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target_format_idc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&gt;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</w:rPr>
              <w:t>1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F37BAE" w:rsidRDefault="005E46D6" w:rsidP="00EE42B3"/>
        </w:tc>
      </w:tr>
      <w:tr w:rsidR="005E46D6" w:rsidRPr="00F37BAE" w:rsidTr="00810A66">
        <w:trPr>
          <w:jc w:val="center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F37BAE" w:rsidRDefault="005E46D6" w:rsidP="00810A66">
            <w:pPr>
              <w:tabs>
                <w:tab w:val="clear" w:pos="1080"/>
                <w:tab w:val="clear" w:pos="1440"/>
                <w:tab w:val="left" w:pos="1015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ab/>
            </w:r>
            <w:r>
              <w:rPr>
                <w:lang w:eastAsia="ja-JP"/>
              </w:rPr>
              <w:tab/>
            </w:r>
            <w:r>
              <w:rPr>
                <w:lang w:eastAsia="ja-JP"/>
              </w:rPr>
              <w:tab/>
            </w:r>
            <w:r w:rsidRPr="00F37BAE">
              <w:rPr>
                <w:rFonts w:hint="eastAsia"/>
                <w:lang w:eastAsia="ja-JP"/>
              </w:rPr>
              <w:t>if(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implicit_vertical_flag</w:t>
            </w:r>
            <w:r w:rsidRPr="00F37BAE">
              <w:rPr>
                <w:rFonts w:hint="eastAsia"/>
                <w:lang w:eastAsia="ja-JP"/>
              </w:rPr>
              <w:t xml:space="preserve"> =</w:t>
            </w:r>
            <w:r w:rsidR="004511E1" w:rsidRPr="00943A5F">
              <w:rPr>
                <w:noProof/>
              </w:rPr>
              <w:t> </w:t>
            </w:r>
            <w:r w:rsidRPr="00F37BAE">
              <w:rPr>
                <w:rFonts w:hint="eastAsia"/>
                <w:lang w:eastAsia="ja-JP"/>
              </w:rPr>
              <w:t>= 1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Pr="00F37BAE">
              <w:rPr>
                <w:rFonts w:hint="eastAsia"/>
                <w:lang w:eastAsia="ja-JP"/>
              </w:rPr>
              <w:t>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F37BAE" w:rsidRDefault="005E46D6" w:rsidP="00EE42B3"/>
        </w:tc>
      </w:tr>
      <w:tr w:rsidR="005E46D6" w:rsidRPr="00F37BAE" w:rsidTr="00810A66">
        <w:trPr>
          <w:jc w:val="center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872F73" w:rsidRDefault="005E46D6" w:rsidP="00872F73">
            <w:pPr>
              <w:tabs>
                <w:tab w:val="clear" w:pos="1080"/>
              </w:tabs>
              <w:rPr>
                <w:b/>
                <w:lang w:eastAsia="ja-JP"/>
              </w:rPr>
            </w:pPr>
            <w:r w:rsidRPr="005E46D6">
              <w:rPr>
                <w:rFonts w:hint="eastAsia"/>
                <w:lang w:eastAsia="ja-JP"/>
              </w:rPr>
              <w:tab/>
            </w:r>
            <w:r w:rsidRPr="005E46D6">
              <w:rPr>
                <w:lang w:eastAsia="ja-JP"/>
              </w:rPr>
              <w:tab/>
            </w:r>
            <w:r>
              <w:rPr>
                <w:lang w:eastAsia="ja-JP"/>
              </w:rPr>
              <w:tab/>
            </w:r>
            <w:r w:rsidR="00872F73" w:rsidRPr="00872F73">
              <w:rPr>
                <w:rFonts w:hint="eastAsia"/>
                <w:b/>
                <w:lang w:eastAsia="ja-JP"/>
              </w:rPr>
              <w:t>second_</w:t>
            </w:r>
            <w:r w:rsidRPr="00872F73">
              <w:rPr>
                <w:rFonts w:hint="eastAsia"/>
                <w:b/>
                <w:lang w:eastAsia="ja-JP"/>
              </w:rPr>
              <w:t>vertical_filter_idc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F37BAE" w:rsidRDefault="005E46D6" w:rsidP="00EE42B3">
            <w:r>
              <w:t>u(</w:t>
            </w:r>
            <w:r>
              <w:rPr>
                <w:rFonts w:hint="eastAsia"/>
              </w:rPr>
              <w:t>4</w:t>
            </w:r>
            <w:r>
              <w:t>)</w:t>
            </w:r>
          </w:p>
        </w:tc>
      </w:tr>
      <w:tr w:rsidR="005E46D6" w:rsidRPr="00F37BAE" w:rsidTr="00810A66">
        <w:trPr>
          <w:jc w:val="center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526EBF" w:rsidRDefault="005E46D6" w:rsidP="005E46D6">
            <w:pPr>
              <w:tabs>
                <w:tab w:val="clear" w:pos="1080"/>
                <w:tab w:val="clear" w:pos="1440"/>
                <w:tab w:val="left" w:pos="1015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lastRenderedPageBreak/>
              <w:tab/>
            </w:r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</w:r>
            <w:r w:rsidRPr="00526EBF">
              <w:rPr>
                <w:rFonts w:hint="eastAsia"/>
                <w:lang w:eastAsia="ja-JP"/>
              </w:rPr>
              <w:t>else</w:t>
            </w:r>
            <w:r>
              <w:rPr>
                <w:rFonts w:hint="eastAsia"/>
                <w:lang w:eastAsia="ja-JP"/>
              </w:rPr>
              <w:t xml:space="preserve"> {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F37BAE" w:rsidRDefault="005E46D6" w:rsidP="00EE42B3"/>
        </w:tc>
      </w:tr>
      <w:tr w:rsidR="005E46D6" w:rsidRPr="00F37BAE" w:rsidTr="00810A66">
        <w:trPr>
          <w:jc w:val="center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872F73" w:rsidRDefault="005E46D6" w:rsidP="005E46D6">
            <w:pPr>
              <w:tabs>
                <w:tab w:val="clear" w:pos="1080"/>
              </w:tabs>
              <w:rPr>
                <w:b/>
                <w:lang w:eastAsia="ja-JP"/>
              </w:rPr>
            </w:pPr>
            <w:r w:rsidRPr="005E46D6">
              <w:rPr>
                <w:rFonts w:hint="eastAsia"/>
                <w:lang w:eastAsia="ja-JP"/>
              </w:rPr>
              <w:tab/>
            </w:r>
            <w:r w:rsidRPr="005E46D6"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</w:r>
            <w:r w:rsidRPr="00872F73">
              <w:rPr>
                <w:rFonts w:hint="eastAsia"/>
                <w:b/>
                <w:lang w:eastAsia="ja-JP"/>
              </w:rPr>
              <w:t>tap_length_</w:t>
            </w:r>
            <w:r w:rsidR="00872F73">
              <w:rPr>
                <w:rFonts w:hint="eastAsia"/>
                <w:b/>
                <w:lang w:eastAsia="ja-JP"/>
              </w:rPr>
              <w:t>second_</w:t>
            </w:r>
            <w:r w:rsidRPr="00872F73">
              <w:rPr>
                <w:rFonts w:hint="eastAsia"/>
                <w:b/>
                <w:lang w:eastAsia="ja-JP"/>
              </w:rPr>
              <w:t>vertical_minus1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F37BAE" w:rsidRDefault="005E46D6" w:rsidP="00EE42B3">
            <w:r w:rsidRPr="00F37BAE">
              <w:rPr>
                <w:rFonts w:hint="eastAsia"/>
              </w:rPr>
              <w:t>ue(v)</w:t>
            </w:r>
          </w:p>
        </w:tc>
      </w:tr>
      <w:tr w:rsidR="005E46D6" w:rsidRPr="00F37BAE" w:rsidTr="00810A66">
        <w:trPr>
          <w:jc w:val="center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F37BAE" w:rsidRDefault="005E46D6" w:rsidP="00810A66">
            <w:pPr>
              <w:tabs>
                <w:tab w:val="clear" w:pos="1080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ab/>
            </w:r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  <w:t>for(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i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0;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i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t>&lt;=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Pr="00F37BAE">
              <w:rPr>
                <w:rFonts w:hint="eastAsia"/>
                <w:lang w:eastAsia="ja-JP"/>
              </w:rPr>
              <w:t>tap_length_</w:t>
            </w:r>
            <w:r w:rsidR="00872F73">
              <w:rPr>
                <w:rFonts w:hint="eastAsia"/>
                <w:lang w:eastAsia="ja-JP"/>
              </w:rPr>
              <w:t>second_</w:t>
            </w:r>
            <w:r>
              <w:rPr>
                <w:rFonts w:hint="eastAsia"/>
                <w:lang w:eastAsia="ja-JP"/>
              </w:rPr>
              <w:t>vertical</w:t>
            </w:r>
            <w:r w:rsidRPr="00F37BAE">
              <w:rPr>
                <w:rFonts w:hint="eastAsia"/>
                <w:lang w:eastAsia="ja-JP"/>
              </w:rPr>
              <w:t>_minus1;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Pr="00F37BAE">
              <w:rPr>
                <w:rFonts w:hint="eastAsia"/>
                <w:lang w:eastAsia="ja-JP"/>
              </w:rPr>
              <w:t>i++)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F37BAE" w:rsidRDefault="005E46D6" w:rsidP="00EE42B3"/>
        </w:tc>
      </w:tr>
      <w:tr w:rsidR="005E46D6" w:rsidRPr="00F37BAE" w:rsidTr="00810A66">
        <w:trPr>
          <w:jc w:val="center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872F73" w:rsidRDefault="005E46D6" w:rsidP="00872F73">
            <w:pPr>
              <w:tabs>
                <w:tab w:val="clear" w:pos="1080"/>
              </w:tabs>
              <w:rPr>
                <w:b/>
                <w:lang w:eastAsia="ja-JP"/>
              </w:rPr>
            </w:pPr>
            <w:r w:rsidRPr="005E46D6">
              <w:rPr>
                <w:rFonts w:hint="eastAsia"/>
                <w:lang w:eastAsia="ja-JP"/>
              </w:rPr>
              <w:tab/>
            </w:r>
            <w:r w:rsidRPr="005E46D6">
              <w:rPr>
                <w:lang w:eastAsia="ja-JP"/>
              </w:rPr>
              <w:tab/>
            </w:r>
            <w:r w:rsidRPr="005E46D6">
              <w:rPr>
                <w:rFonts w:hint="eastAsia"/>
                <w:lang w:eastAsia="ja-JP"/>
              </w:rPr>
              <w:tab/>
            </w:r>
            <w:r w:rsidRPr="005E46D6">
              <w:rPr>
                <w:lang w:eastAsia="ja-JP"/>
              </w:rPr>
              <w:tab/>
            </w:r>
            <w:r w:rsidR="00872F73" w:rsidRPr="00872F73">
              <w:rPr>
                <w:rFonts w:hint="eastAsia"/>
                <w:b/>
                <w:lang w:eastAsia="ja-JP"/>
              </w:rPr>
              <w:t>second_</w:t>
            </w:r>
            <w:r w:rsidRPr="00872F73">
              <w:rPr>
                <w:rFonts w:hint="eastAsia"/>
                <w:b/>
                <w:lang w:eastAsia="ja-JP"/>
              </w:rPr>
              <w:t>ver_filter_coeff[i]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F37BAE" w:rsidRDefault="005E46D6" w:rsidP="00EE42B3">
            <w:r>
              <w:rPr>
                <w:rFonts w:hint="eastAsia"/>
              </w:rPr>
              <w:t>s</w:t>
            </w:r>
            <w:r w:rsidRPr="00F37BAE">
              <w:rPr>
                <w:rFonts w:hint="eastAsia"/>
              </w:rPr>
              <w:t>e(v)</w:t>
            </w:r>
          </w:p>
        </w:tc>
      </w:tr>
      <w:tr w:rsidR="005E46D6" w:rsidRPr="00F37BAE" w:rsidTr="00810A66">
        <w:trPr>
          <w:jc w:val="center"/>
        </w:trPr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Default="005E46D6" w:rsidP="005E46D6">
            <w:pPr>
              <w:tabs>
                <w:tab w:val="clear" w:pos="1080"/>
                <w:tab w:val="clear" w:pos="1440"/>
                <w:tab w:val="left" w:pos="1015"/>
              </w:tabs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ab/>
            </w:r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  <w:t>}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46D6" w:rsidRPr="00F37BAE" w:rsidRDefault="005E46D6" w:rsidP="00EE42B3"/>
        </w:tc>
      </w:tr>
      <w:tr w:rsidR="00E828D6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E828D6" w:rsidRPr="006B6374" w:rsidRDefault="00E828D6" w:rsidP="00EE42B3">
            <w:r>
              <w:rPr>
                <w:lang w:eastAsia="ja-JP"/>
              </w:rPr>
              <w:tab/>
            </w:r>
            <w:r w:rsidRPr="006B6374">
              <w:rPr>
                <w:rFonts w:hint="eastAsia"/>
              </w:rPr>
              <w:t>}</w:t>
            </w:r>
          </w:p>
        </w:tc>
        <w:tc>
          <w:tcPr>
            <w:tcW w:w="1484" w:type="dxa"/>
            <w:shd w:val="clear" w:color="auto" w:fill="auto"/>
          </w:tcPr>
          <w:p w:rsidR="00E828D6" w:rsidRPr="00F37BAE" w:rsidRDefault="00E828D6" w:rsidP="00EE42B3"/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810A66">
            <w:pPr>
              <w:rPr>
                <w:b/>
              </w:rPr>
            </w:pPr>
            <w:r>
              <w:rPr>
                <w:lang w:eastAsia="ja-JP"/>
              </w:rPr>
              <w:tab/>
            </w:r>
            <w:r w:rsidR="00AC2C77" w:rsidRPr="00F37BAE">
              <w:rPr>
                <w:rFonts w:hint="eastAsia"/>
              </w:rPr>
              <w:t>if(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="00AC2C77">
              <w:rPr>
                <w:rFonts w:hint="eastAsia"/>
              </w:rPr>
              <w:t>((coded_format_idc =</w:t>
            </w:r>
            <w:r w:rsidR="00BE65E0" w:rsidRPr="00943A5F">
              <w:rPr>
                <w:noProof/>
              </w:rPr>
              <w:t> </w:t>
            </w:r>
            <w:r w:rsidR="00AC2C77">
              <w:rPr>
                <w:rFonts w:hint="eastAsia"/>
              </w:rPr>
              <w:t>=1 |</w:t>
            </w:r>
            <w:r w:rsidR="00C76369" w:rsidRPr="00943A5F">
              <w:rPr>
                <w:noProof/>
              </w:rPr>
              <w:t> </w:t>
            </w:r>
            <w:r w:rsidR="00AC2C77">
              <w:rPr>
                <w:rFonts w:hint="eastAsia"/>
              </w:rPr>
              <w:t>| coded_format_idc =</w:t>
            </w:r>
            <w:r w:rsidR="00BE65E0" w:rsidRPr="00943A5F">
              <w:rPr>
                <w:noProof/>
              </w:rPr>
              <w:t> </w:t>
            </w:r>
            <w:r w:rsidR="00AC2C77">
              <w:rPr>
                <w:rFonts w:hint="eastAsia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C2C77">
              <w:rPr>
                <w:rFonts w:hint="eastAsia"/>
              </w:rPr>
              <w:t>2) &amp;&amp;</w:t>
            </w:r>
            <w:r w:rsidR="00A910A3" w:rsidRPr="00630572">
              <w:rPr>
                <w:szCs w:val="22"/>
              </w:rPr>
              <w:br/>
            </w:r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</w:r>
            <w:r w:rsidR="00AC2C77">
              <w:rPr>
                <w:rFonts w:hint="eastAsia"/>
              </w:rPr>
              <w:t>target_format_idc =</w:t>
            </w:r>
            <w:r w:rsidR="00BE65E0" w:rsidRPr="00943A5F">
              <w:rPr>
                <w:noProof/>
              </w:rPr>
              <w:t> </w:t>
            </w:r>
            <w:r w:rsidR="00AC2C77">
              <w:rPr>
                <w:rFonts w:hint="eastAsia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C2C77">
              <w:rPr>
                <w:rFonts w:hint="eastAsia"/>
              </w:rPr>
              <w:t>3</w:t>
            </w:r>
            <w:r w:rsidR="00AC2C77" w:rsidRPr="00F37BAE">
              <w:rPr>
                <w:rFonts w:hint="eastAsia"/>
              </w:rPr>
              <w:t>)</w:t>
            </w:r>
            <w:r w:rsidR="00AC2C77">
              <w:rPr>
                <w:rFonts w:hint="eastAsia"/>
              </w:rPr>
              <w:t>) |</w:t>
            </w:r>
            <w:r w:rsidR="00C76369" w:rsidRPr="00943A5F">
              <w:rPr>
                <w:noProof/>
              </w:rPr>
              <w:t> </w:t>
            </w:r>
            <w:r w:rsidR="00AC2C77">
              <w:rPr>
                <w:rFonts w:hint="eastAsia"/>
              </w:rPr>
              <w:t>|</w:t>
            </w:r>
            <w:r w:rsidR="00A910A3" w:rsidRPr="00630572">
              <w:rPr>
                <w:szCs w:val="22"/>
              </w:rPr>
              <w:br/>
            </w:r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</w:r>
            <w:r w:rsidR="00AC2C77">
              <w:rPr>
                <w:rFonts w:hint="eastAsia"/>
              </w:rPr>
              <w:t>(coded_format_idc =</w:t>
            </w:r>
            <w:r w:rsidR="00BE65E0" w:rsidRPr="00943A5F">
              <w:rPr>
                <w:noProof/>
              </w:rPr>
              <w:t> </w:t>
            </w:r>
            <w:r w:rsidR="00AC2C77">
              <w:rPr>
                <w:rFonts w:hint="eastAsia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C2C77">
              <w:rPr>
                <w:rFonts w:hint="eastAsia"/>
              </w:rPr>
              <w:t>3 &amp;&amp;</w:t>
            </w:r>
            <w:r w:rsidR="00A910A3" w:rsidRPr="00630572">
              <w:rPr>
                <w:szCs w:val="22"/>
              </w:rPr>
              <w:br/>
            </w:r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</w:r>
            <w:r w:rsidR="00AC2C77">
              <w:rPr>
                <w:rFonts w:hint="eastAsia"/>
              </w:rPr>
              <w:t>(target_format_idc =</w:t>
            </w:r>
            <w:r w:rsidR="00BE65E0" w:rsidRPr="00943A5F">
              <w:rPr>
                <w:noProof/>
              </w:rPr>
              <w:t> </w:t>
            </w:r>
            <w:r w:rsidR="00AC2C77">
              <w:rPr>
                <w:rFonts w:hint="eastAsia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C2C77">
              <w:rPr>
                <w:rFonts w:hint="eastAsia"/>
              </w:rPr>
              <w:t>1|</w:t>
            </w:r>
            <w:r w:rsidR="00C76369" w:rsidRPr="00943A5F">
              <w:rPr>
                <w:noProof/>
              </w:rPr>
              <w:t> </w:t>
            </w:r>
            <w:r w:rsidR="00AC2C77">
              <w:rPr>
                <w:rFonts w:hint="eastAsia"/>
              </w:rPr>
              <w:t>| target_format_idc =</w:t>
            </w:r>
            <w:r w:rsidR="00BE65E0" w:rsidRPr="00943A5F">
              <w:rPr>
                <w:noProof/>
              </w:rPr>
              <w:t> </w:t>
            </w:r>
            <w:r w:rsidR="00AC2C77">
              <w:rPr>
                <w:rFonts w:hint="eastAsia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C2C77">
              <w:rPr>
                <w:rFonts w:hint="eastAsia"/>
              </w:rPr>
              <w:t>2</w:t>
            </w:r>
            <w:r w:rsidR="00AC2C77" w:rsidRPr="00F37BAE">
              <w:rPr>
                <w:rFonts w:hint="eastAsia"/>
              </w:rPr>
              <w:t>)</w:t>
            </w:r>
            <w:r w:rsidR="00AC2C77">
              <w:rPr>
                <w:rFonts w:hint="eastAsia"/>
              </w:rPr>
              <w:t>))</w:t>
            </w:r>
            <w:r w:rsidR="00AC2C77" w:rsidRPr="00F37BAE">
              <w:rPr>
                <w:rFonts w:hint="eastAsia"/>
              </w:rPr>
              <w:t xml:space="preserve"> {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/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99182A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>
              <w:rPr>
                <w:rFonts w:hint="eastAsia"/>
                <w:b/>
                <w:lang w:eastAsia="ja-JP"/>
              </w:rPr>
              <w:tab/>
            </w:r>
            <w:r w:rsidR="00AC2C77" w:rsidRPr="00831D6B">
              <w:rPr>
                <w:rFonts w:hint="eastAsia"/>
                <w:b/>
              </w:rPr>
              <w:t>implicit_horizontal_flag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>
            <w:r w:rsidRPr="00F37BAE">
              <w:rPr>
                <w:rFonts w:hint="eastAsia"/>
              </w:rPr>
              <w:t>u(1)</w:t>
            </w:r>
          </w:p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F37BAE" w:rsidRDefault="0099182A" w:rsidP="00810A66"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</w:r>
            <w:r w:rsidR="00AC2C77" w:rsidRPr="00F37BAE">
              <w:rPr>
                <w:rFonts w:hint="eastAsia"/>
              </w:rPr>
              <w:t>if(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="00AC2C77">
              <w:rPr>
                <w:rFonts w:hint="eastAsia"/>
              </w:rPr>
              <w:t>implicit</w:t>
            </w:r>
            <w:r w:rsidR="00AC2C77" w:rsidRPr="00F37BAE">
              <w:rPr>
                <w:rFonts w:hint="eastAsia"/>
              </w:rPr>
              <w:t>_</w:t>
            </w:r>
            <w:r w:rsidR="00AC2C77">
              <w:rPr>
                <w:rFonts w:hint="eastAsia"/>
              </w:rPr>
              <w:t>horizontal</w:t>
            </w:r>
            <w:r w:rsidR="00AC2C77" w:rsidRPr="00F37BAE">
              <w:rPr>
                <w:rFonts w:hint="eastAsia"/>
              </w:rPr>
              <w:t>_flag =</w:t>
            </w:r>
            <w:r w:rsidR="00BE65E0" w:rsidRPr="00943A5F">
              <w:rPr>
                <w:noProof/>
              </w:rPr>
              <w:t> </w:t>
            </w:r>
            <w:r w:rsidR="00AC2C77" w:rsidRPr="00F37BAE">
              <w:rPr>
                <w:rFonts w:hint="eastAsia"/>
              </w:rPr>
              <w:t>= 1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="00AC2C77" w:rsidRPr="00F37BAE">
              <w:rPr>
                <w:rFonts w:hint="eastAsia"/>
              </w:rPr>
              <w:t>)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/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99182A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>
              <w:rPr>
                <w:rFonts w:hint="eastAsia"/>
                <w:b/>
                <w:lang w:eastAsia="ja-JP"/>
              </w:rPr>
              <w:tab/>
            </w:r>
            <w:r>
              <w:rPr>
                <w:b/>
                <w:lang w:eastAsia="ja-JP"/>
              </w:rPr>
              <w:tab/>
            </w:r>
            <w:r w:rsidR="00AC2C77" w:rsidRPr="00831D6B">
              <w:rPr>
                <w:rFonts w:hint="eastAsia"/>
                <w:b/>
              </w:rPr>
              <w:t>horizontal_</w:t>
            </w:r>
            <w:r w:rsidR="00970237">
              <w:rPr>
                <w:rFonts w:hint="eastAsia"/>
                <w:b/>
                <w:lang w:eastAsia="ja-JP"/>
              </w:rPr>
              <w:t>filter_</w:t>
            </w:r>
            <w:r w:rsidR="00AC2C77" w:rsidRPr="00831D6B">
              <w:rPr>
                <w:rFonts w:hint="eastAsia"/>
                <w:b/>
              </w:rPr>
              <w:t>idc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>
            <w:r>
              <w:rPr>
                <w:rFonts w:hint="eastAsia"/>
              </w:rPr>
              <w:t>u(4)</w:t>
            </w:r>
          </w:p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3B4210" w:rsidRDefault="0099182A" w:rsidP="00D041C2"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</w:r>
            <w:r w:rsidR="00AC2C77">
              <w:rPr>
                <w:rFonts w:hint="eastAsia"/>
              </w:rPr>
              <w:t>e</w:t>
            </w:r>
            <w:r w:rsidR="00AC2C77" w:rsidRPr="003B4210">
              <w:rPr>
                <w:rFonts w:hint="eastAsia"/>
              </w:rPr>
              <w:t>lse</w:t>
            </w:r>
            <w:r w:rsidR="00AC2C77">
              <w:rPr>
                <w:rFonts w:hint="eastAsia"/>
              </w:rPr>
              <w:t xml:space="preserve"> {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/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99182A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>
              <w:rPr>
                <w:rFonts w:hint="eastAsia"/>
                <w:b/>
                <w:lang w:eastAsia="ja-JP"/>
              </w:rPr>
              <w:tab/>
            </w:r>
            <w:r>
              <w:rPr>
                <w:b/>
                <w:lang w:eastAsia="ja-JP"/>
              </w:rPr>
              <w:tab/>
            </w:r>
            <w:r w:rsidR="00AC2C77" w:rsidRPr="00831D6B">
              <w:rPr>
                <w:rFonts w:hint="eastAsia"/>
                <w:b/>
              </w:rPr>
              <w:t>tap_length_horizontal_minus1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>
            <w:r w:rsidRPr="00F37BAE">
              <w:rPr>
                <w:rFonts w:hint="eastAsia"/>
              </w:rPr>
              <w:t>ue(v)</w:t>
            </w:r>
          </w:p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F37BAE" w:rsidRDefault="0099182A" w:rsidP="00810A66"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</w:r>
            <w:r>
              <w:rPr>
                <w:lang w:eastAsia="ja-JP"/>
              </w:rPr>
              <w:tab/>
            </w:r>
            <w:r w:rsidR="00AC2C77" w:rsidRPr="00F37BAE">
              <w:rPr>
                <w:rFonts w:hint="eastAsia"/>
              </w:rPr>
              <w:t>for(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="00AC2C77" w:rsidRPr="00F37BAE">
              <w:rPr>
                <w:rFonts w:hint="eastAsia"/>
              </w:rPr>
              <w:t>i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C2C77" w:rsidRPr="00F37BAE">
              <w:rPr>
                <w:rFonts w:hint="eastAsia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C2C77" w:rsidRPr="00F37BAE">
              <w:rPr>
                <w:rFonts w:hint="eastAsia"/>
              </w:rPr>
              <w:t>0;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="00AC2C77" w:rsidRPr="00F37BAE">
              <w:rPr>
                <w:rFonts w:hint="eastAsia"/>
              </w:rPr>
              <w:t>i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C2C77" w:rsidRPr="00F37BAE">
              <w:rPr>
                <w:rFonts w:hint="eastAsia"/>
              </w:rPr>
              <w:t>&lt;</w:t>
            </w:r>
            <w:r w:rsidR="00AC2C77">
              <w:rPr>
                <w:rFonts w:hint="eastAsia"/>
              </w:rPr>
              <w:t>=</w:t>
            </w:r>
            <w:r w:rsidR="00BE65E0">
              <w:rPr>
                <w:rFonts w:hint="eastAsia"/>
                <w:lang w:eastAsia="ja-JP"/>
              </w:rPr>
              <w:t xml:space="preserve"> </w:t>
            </w:r>
            <w:r w:rsidR="00AC2C77" w:rsidRPr="00F37BAE">
              <w:rPr>
                <w:rFonts w:hint="eastAsia"/>
              </w:rPr>
              <w:t>tap_length_</w:t>
            </w:r>
            <w:r w:rsidR="00AC2C77">
              <w:rPr>
                <w:rFonts w:hint="eastAsia"/>
              </w:rPr>
              <w:t>horizontal</w:t>
            </w:r>
            <w:r w:rsidR="00AC2C77" w:rsidRPr="00F37BAE">
              <w:rPr>
                <w:rFonts w:hint="eastAsia"/>
              </w:rPr>
              <w:t>_minus1;</w:t>
            </w:r>
            <w:r w:rsidR="00810A66">
              <w:rPr>
                <w:rFonts w:hint="eastAsia"/>
                <w:lang w:eastAsia="ja-JP"/>
              </w:rPr>
              <w:t xml:space="preserve"> </w:t>
            </w:r>
            <w:r w:rsidR="00AC2C77" w:rsidRPr="00F37BAE">
              <w:rPr>
                <w:rFonts w:hint="eastAsia"/>
              </w:rPr>
              <w:t>i++)</w:t>
            </w:r>
          </w:p>
        </w:tc>
        <w:tc>
          <w:tcPr>
            <w:tcW w:w="1484" w:type="dxa"/>
            <w:shd w:val="clear" w:color="auto" w:fill="auto"/>
          </w:tcPr>
          <w:p w:rsidR="00AC2C77" w:rsidRPr="00EA41B2" w:rsidRDefault="00AC2C77" w:rsidP="00D041C2"/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Pr="00831D6B" w:rsidRDefault="0099182A" w:rsidP="0099182A">
            <w:pPr>
              <w:rPr>
                <w:b/>
              </w:rPr>
            </w:pPr>
            <w:r>
              <w:rPr>
                <w:b/>
                <w:lang w:eastAsia="ja-JP"/>
              </w:rPr>
              <w:tab/>
            </w:r>
            <w:r>
              <w:rPr>
                <w:rFonts w:hint="eastAsia"/>
                <w:b/>
                <w:lang w:eastAsia="ja-JP"/>
              </w:rPr>
              <w:tab/>
            </w:r>
            <w:r>
              <w:rPr>
                <w:b/>
                <w:lang w:eastAsia="ja-JP"/>
              </w:rPr>
              <w:tab/>
            </w:r>
            <w:r>
              <w:rPr>
                <w:rFonts w:hint="eastAsia"/>
                <w:b/>
                <w:lang w:eastAsia="ja-JP"/>
              </w:rPr>
              <w:tab/>
            </w:r>
            <w:r w:rsidR="00AC2C77" w:rsidRPr="00831D6B">
              <w:rPr>
                <w:rFonts w:hint="eastAsia"/>
                <w:b/>
              </w:rPr>
              <w:t>hor_filter_coeff[i]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>
            <w:r>
              <w:rPr>
                <w:rFonts w:hint="eastAsia"/>
              </w:rPr>
              <w:t>s</w:t>
            </w:r>
            <w:r w:rsidRPr="00F37BAE">
              <w:rPr>
                <w:rFonts w:hint="eastAsia"/>
              </w:rPr>
              <w:t>e(v)</w:t>
            </w:r>
          </w:p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Default="0099182A" w:rsidP="0099182A">
            <w:r>
              <w:rPr>
                <w:lang w:eastAsia="ja-JP"/>
              </w:rPr>
              <w:tab/>
            </w:r>
            <w:r>
              <w:rPr>
                <w:rFonts w:hint="eastAsia"/>
                <w:lang w:eastAsia="ja-JP"/>
              </w:rPr>
              <w:tab/>
            </w:r>
            <w:r w:rsidR="00AC2C77">
              <w:rPr>
                <w:rFonts w:hint="eastAsia"/>
              </w:rPr>
              <w:t>}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/>
        </w:tc>
      </w:tr>
      <w:tr w:rsidR="00286DAD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286DAD" w:rsidRDefault="00286DAD" w:rsidP="00286DAD">
            <w:r>
              <w:rPr>
                <w:lang w:eastAsia="ja-JP"/>
              </w:rPr>
              <w:tab/>
            </w:r>
            <w:r>
              <w:rPr>
                <w:rFonts w:hint="eastAsia"/>
              </w:rPr>
              <w:t>}</w:t>
            </w:r>
          </w:p>
        </w:tc>
        <w:tc>
          <w:tcPr>
            <w:tcW w:w="1484" w:type="dxa"/>
            <w:shd w:val="clear" w:color="auto" w:fill="auto"/>
          </w:tcPr>
          <w:p w:rsidR="00286DAD" w:rsidRPr="00F37BAE" w:rsidRDefault="00286DAD" w:rsidP="00EE42B3"/>
        </w:tc>
      </w:tr>
      <w:tr w:rsidR="00831D6B" w:rsidRPr="00F37BAE" w:rsidTr="00810A66">
        <w:trPr>
          <w:jc w:val="center"/>
        </w:trPr>
        <w:tc>
          <w:tcPr>
            <w:tcW w:w="6838" w:type="dxa"/>
            <w:shd w:val="clear" w:color="auto" w:fill="auto"/>
          </w:tcPr>
          <w:p w:rsidR="00AC2C77" w:rsidRDefault="00AC2C77" w:rsidP="00D041C2">
            <w:r>
              <w:rPr>
                <w:rFonts w:hint="eastAsia"/>
              </w:rPr>
              <w:t>}</w:t>
            </w:r>
          </w:p>
        </w:tc>
        <w:tc>
          <w:tcPr>
            <w:tcW w:w="1484" w:type="dxa"/>
            <w:shd w:val="clear" w:color="auto" w:fill="auto"/>
          </w:tcPr>
          <w:p w:rsidR="00AC2C77" w:rsidRPr="00F37BAE" w:rsidRDefault="00AC2C77" w:rsidP="00D041C2"/>
        </w:tc>
      </w:tr>
    </w:tbl>
    <w:p w:rsidR="00AC2C77" w:rsidRDefault="00AC2C77" w:rsidP="00AC2C77">
      <w:pPr>
        <w:rPr>
          <w:lang w:eastAsia="ja-JP"/>
        </w:rPr>
      </w:pPr>
    </w:p>
    <w:p w:rsidR="00D450A2" w:rsidRDefault="00D450A2" w:rsidP="00D450A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  <w:lang w:eastAsia="ja-JP"/>
        </w:rPr>
        <w:t>D.2.</w:t>
      </w:r>
      <w:r w:rsidRPr="00D450A2">
        <w:rPr>
          <w:rFonts w:hint="eastAsia"/>
          <w:highlight w:val="yellow"/>
          <w:lang w:eastAsia="ja-JP"/>
        </w:rPr>
        <w:t>X</w:t>
      </w:r>
      <w:r>
        <w:rPr>
          <w:rFonts w:hint="eastAsia"/>
          <w:lang w:eastAsia="ja-JP"/>
        </w:rPr>
        <w:tab/>
        <w:t>Chroma sampling filter hint SEI semantics</w:t>
      </w:r>
    </w:p>
    <w:p w:rsidR="00092388" w:rsidRPr="00943A5F" w:rsidRDefault="00AC2C77" w:rsidP="00092388">
      <w:pPr>
        <w:rPr>
          <w:noProof/>
          <w:lang w:eastAsia="ja-JP"/>
        </w:rPr>
      </w:pPr>
      <w:r w:rsidRPr="00966C0A">
        <w:rPr>
          <w:b/>
          <w:lang w:eastAsia="ja-JP"/>
        </w:rPr>
        <w:t>coded_format_idc</w:t>
      </w:r>
      <w:r w:rsidR="00673AED">
        <w:rPr>
          <w:rFonts w:hint="eastAsia"/>
          <w:b/>
          <w:lang w:eastAsia="ja-JP"/>
        </w:rPr>
        <w:t xml:space="preserve"> </w:t>
      </w:r>
      <w:r w:rsidR="00092388">
        <w:rPr>
          <w:rFonts w:hint="eastAsia"/>
          <w:lang w:eastAsia="ja-JP"/>
        </w:rPr>
        <w:t>specifies the</w:t>
      </w:r>
      <w:r w:rsidR="00092388">
        <w:rPr>
          <w:rFonts w:hint="eastAsia"/>
          <w:b/>
          <w:lang w:eastAsia="ja-JP"/>
        </w:rPr>
        <w:t xml:space="preserve"> </w:t>
      </w:r>
      <w:r w:rsidR="001038B7">
        <w:rPr>
          <w:rFonts w:hint="eastAsia"/>
          <w:lang w:eastAsia="ja-JP"/>
        </w:rPr>
        <w:t>chroma</w:t>
      </w:r>
      <w:r w:rsidR="00673AED" w:rsidRPr="00673AED">
        <w:rPr>
          <w:lang w:eastAsia="ja-JP"/>
        </w:rPr>
        <w:t>_format_idc</w:t>
      </w:r>
      <w:r w:rsidR="00092388">
        <w:rPr>
          <w:rFonts w:hint="eastAsia"/>
          <w:lang w:eastAsia="ja-JP"/>
        </w:rPr>
        <w:t xml:space="preserve"> </w:t>
      </w:r>
      <w:r w:rsidR="00092388" w:rsidRPr="00EE00BF">
        <w:rPr>
          <w:noProof/>
        </w:rPr>
        <w:t xml:space="preserve">of the </w:t>
      </w:r>
      <w:r w:rsidR="00092388">
        <w:rPr>
          <w:rFonts w:hint="eastAsia"/>
          <w:noProof/>
          <w:lang w:eastAsia="ja-JP"/>
        </w:rPr>
        <w:t>chroma</w:t>
      </w:r>
      <w:r w:rsidR="00092388" w:rsidRPr="00EE00BF">
        <w:rPr>
          <w:noProof/>
        </w:rPr>
        <w:t xml:space="preserve"> component of </w:t>
      </w:r>
      <w:r w:rsidR="00092388">
        <w:rPr>
          <w:noProof/>
        </w:rPr>
        <w:t>the coded video sequence.</w:t>
      </w:r>
      <w:r w:rsidR="00092388">
        <w:rPr>
          <w:rFonts w:hint="eastAsia"/>
          <w:noProof/>
          <w:lang w:eastAsia="ja-JP"/>
        </w:rPr>
        <w:t xml:space="preserve"> </w:t>
      </w:r>
      <w:r w:rsidR="00092388">
        <w:rPr>
          <w:noProof/>
        </w:rPr>
        <w:t>It is</w:t>
      </w:r>
      <w:r w:rsidR="00092388">
        <w:rPr>
          <w:rFonts w:hint="eastAsia"/>
          <w:noProof/>
          <w:lang w:eastAsia="ja-JP"/>
        </w:rPr>
        <w:t xml:space="preserve"> </w:t>
      </w:r>
      <w:r w:rsidR="00092388" w:rsidRPr="00EE00BF">
        <w:rPr>
          <w:noProof/>
        </w:rPr>
        <w:t xml:space="preserve">used to identify the </w:t>
      </w:r>
      <w:r w:rsidR="00D450A2">
        <w:rPr>
          <w:rFonts w:hint="eastAsia"/>
          <w:noProof/>
          <w:lang w:eastAsia="ja-JP"/>
        </w:rPr>
        <w:t>chroma sampling filter hint SEI</w:t>
      </w:r>
      <w:r w:rsidR="00092388" w:rsidRPr="00EE00BF">
        <w:rPr>
          <w:noProof/>
        </w:rPr>
        <w:t xml:space="preserve"> message that is intended for use with the coded video sequence. If </w:t>
      </w:r>
      <w:r w:rsidR="00D450A2">
        <w:rPr>
          <w:rFonts w:hint="eastAsia"/>
          <w:noProof/>
          <w:lang w:eastAsia="ja-JP"/>
        </w:rPr>
        <w:t>chroma sampling filter hint SEI</w:t>
      </w:r>
      <w:r w:rsidR="00092388" w:rsidRPr="00EE00BF">
        <w:rPr>
          <w:noProof/>
        </w:rPr>
        <w:t xml:space="preserve"> messages are present that have coded_</w:t>
      </w:r>
      <w:r w:rsidR="00092388">
        <w:rPr>
          <w:rFonts w:hint="eastAsia"/>
          <w:noProof/>
          <w:lang w:eastAsia="ja-JP"/>
        </w:rPr>
        <w:t>format_idc</w:t>
      </w:r>
      <w:r w:rsidR="00092388" w:rsidRPr="00EE00BF">
        <w:rPr>
          <w:noProof/>
        </w:rPr>
        <w:t xml:space="preserve"> that is not equal to </w:t>
      </w:r>
      <w:r w:rsidR="00092388">
        <w:rPr>
          <w:rFonts w:hint="eastAsia"/>
          <w:noProof/>
          <w:lang w:eastAsia="ja-JP"/>
        </w:rPr>
        <w:t>chroma_format_idc</w:t>
      </w:r>
      <w:r w:rsidR="00092388" w:rsidRPr="00EE00BF">
        <w:rPr>
          <w:noProof/>
        </w:rPr>
        <w:t xml:space="preserve">, these refer to the hypothetical result of a transcoding operation performed to convert the coded video to the </w:t>
      </w:r>
      <w:r w:rsidR="00092388">
        <w:rPr>
          <w:rFonts w:hint="eastAsia"/>
          <w:noProof/>
          <w:lang w:eastAsia="ja-JP"/>
        </w:rPr>
        <w:t>chroma_format_idc</w:t>
      </w:r>
      <w:r w:rsidR="00092388" w:rsidRPr="00EE00BF">
        <w:rPr>
          <w:noProof/>
        </w:rPr>
        <w:t xml:space="preserve"> corresponding to the value of coded_</w:t>
      </w:r>
      <w:r w:rsidR="00092388">
        <w:rPr>
          <w:rFonts w:hint="eastAsia"/>
          <w:noProof/>
          <w:lang w:eastAsia="ja-JP"/>
        </w:rPr>
        <w:t>format_idc</w:t>
      </w:r>
      <w:r w:rsidR="00092388" w:rsidRPr="00EE00BF">
        <w:rPr>
          <w:noProof/>
        </w:rPr>
        <w:t>.</w:t>
      </w:r>
      <w:r w:rsidR="00092388">
        <w:rPr>
          <w:rFonts w:hint="eastAsia"/>
          <w:noProof/>
          <w:lang w:eastAsia="ja-JP"/>
        </w:rPr>
        <w:t xml:space="preserve"> </w:t>
      </w:r>
      <w:r w:rsidR="00092388" w:rsidRPr="00943A5F">
        <w:rPr>
          <w:noProof/>
        </w:rPr>
        <w:t>The value of coded_</w:t>
      </w:r>
      <w:r w:rsidR="00092388">
        <w:rPr>
          <w:rFonts w:hint="eastAsia"/>
          <w:noProof/>
          <w:lang w:eastAsia="ja-JP"/>
        </w:rPr>
        <w:t>format_idc</w:t>
      </w:r>
      <w:r w:rsidR="00092388" w:rsidRPr="00943A5F">
        <w:rPr>
          <w:noProof/>
        </w:rPr>
        <w:t xml:space="preserve"> shall be in the range of </w:t>
      </w:r>
      <w:r w:rsidR="00092388">
        <w:rPr>
          <w:rFonts w:hint="eastAsia"/>
          <w:noProof/>
          <w:lang w:eastAsia="ja-JP"/>
        </w:rPr>
        <w:t>1</w:t>
      </w:r>
      <w:r w:rsidR="00092388" w:rsidRPr="00943A5F">
        <w:rPr>
          <w:noProof/>
        </w:rPr>
        <w:t xml:space="preserve"> to </w:t>
      </w:r>
      <w:r w:rsidR="00092388">
        <w:rPr>
          <w:rFonts w:hint="eastAsia"/>
          <w:noProof/>
          <w:lang w:eastAsia="ja-JP"/>
        </w:rPr>
        <w:t>3</w:t>
      </w:r>
      <w:r w:rsidR="00092388" w:rsidRPr="00943A5F">
        <w:rPr>
          <w:noProof/>
        </w:rPr>
        <w:t>, inclusive.</w:t>
      </w:r>
    </w:p>
    <w:p w:rsidR="00673AED" w:rsidRPr="00943A5F" w:rsidRDefault="00AC2C77" w:rsidP="00EE00BF">
      <w:pPr>
        <w:rPr>
          <w:noProof/>
          <w:lang w:eastAsia="ja-JP"/>
        </w:rPr>
      </w:pPr>
      <w:r w:rsidRPr="00966C0A">
        <w:rPr>
          <w:b/>
          <w:lang w:eastAsia="ja-JP"/>
        </w:rPr>
        <w:t>coded_data_bit_depth</w:t>
      </w:r>
      <w:r w:rsidR="00092388">
        <w:rPr>
          <w:rFonts w:hint="eastAsia"/>
          <w:b/>
          <w:lang w:eastAsia="ja-JP"/>
        </w:rPr>
        <w:t xml:space="preserve"> </w:t>
      </w:r>
      <w:r w:rsidR="00EE00BF" w:rsidRPr="00EE00BF">
        <w:rPr>
          <w:noProof/>
        </w:rPr>
        <w:t>specifies the BitDepth</w:t>
      </w:r>
      <w:r w:rsidR="00EE00BF" w:rsidRPr="0073195B">
        <w:rPr>
          <w:rFonts w:hint="eastAsia"/>
          <w:noProof/>
          <w:vertAlign w:val="subscript"/>
          <w:lang w:eastAsia="ja-JP"/>
        </w:rPr>
        <w:t>C</w:t>
      </w:r>
      <w:r w:rsidR="00EE00BF" w:rsidRPr="00EE00BF">
        <w:rPr>
          <w:noProof/>
        </w:rPr>
        <w:t xml:space="preserve"> of the </w:t>
      </w:r>
      <w:r w:rsidR="0073195B">
        <w:rPr>
          <w:rFonts w:hint="eastAsia"/>
          <w:noProof/>
          <w:lang w:eastAsia="ja-JP"/>
        </w:rPr>
        <w:t>chroma</w:t>
      </w:r>
      <w:r w:rsidR="00EE00BF" w:rsidRPr="00EE00BF">
        <w:rPr>
          <w:noProof/>
        </w:rPr>
        <w:t xml:space="preserve"> component of </w:t>
      </w:r>
      <w:r w:rsidR="00EE00BF">
        <w:rPr>
          <w:noProof/>
        </w:rPr>
        <w:t>the coded video sequence. It is</w:t>
      </w:r>
      <w:r w:rsidR="00EE00BF">
        <w:rPr>
          <w:rFonts w:hint="eastAsia"/>
          <w:noProof/>
          <w:lang w:eastAsia="ja-JP"/>
        </w:rPr>
        <w:t xml:space="preserve"> </w:t>
      </w:r>
      <w:r w:rsidR="00EE00BF" w:rsidRPr="00EE00BF">
        <w:rPr>
          <w:noProof/>
        </w:rPr>
        <w:t xml:space="preserve">used to identify the </w:t>
      </w:r>
      <w:r w:rsidR="00D450A2">
        <w:rPr>
          <w:rFonts w:hint="eastAsia"/>
          <w:noProof/>
          <w:lang w:eastAsia="ja-JP"/>
        </w:rPr>
        <w:t>chroma sampling filter hint SEI</w:t>
      </w:r>
      <w:r w:rsidR="00EE00BF" w:rsidRPr="00EE00BF">
        <w:rPr>
          <w:noProof/>
        </w:rPr>
        <w:t xml:space="preserve"> message that is intended for use with the coded video sequence. If </w:t>
      </w:r>
      <w:r w:rsidR="00D450A2">
        <w:rPr>
          <w:rFonts w:hint="eastAsia"/>
          <w:noProof/>
          <w:lang w:eastAsia="ja-JP"/>
        </w:rPr>
        <w:t>chroma sampling filter hint SEI</w:t>
      </w:r>
      <w:r w:rsidR="00EE00BF" w:rsidRPr="00EE00BF">
        <w:rPr>
          <w:noProof/>
        </w:rPr>
        <w:t xml:space="preserve"> messages are present that have coded_data_bit_depth that is not equal to BitDepth</w:t>
      </w:r>
      <w:r w:rsidR="0073195B" w:rsidRPr="0073195B">
        <w:rPr>
          <w:rFonts w:hint="eastAsia"/>
          <w:noProof/>
          <w:vertAlign w:val="subscript"/>
          <w:lang w:eastAsia="ja-JP"/>
        </w:rPr>
        <w:t>C</w:t>
      </w:r>
      <w:r w:rsidR="00EE00BF" w:rsidRPr="00EE00BF">
        <w:rPr>
          <w:noProof/>
        </w:rPr>
        <w:t>, these refer to the hypothetical result of a transcoding operation performed to convert the coded video to the BitDepth</w:t>
      </w:r>
      <w:r w:rsidR="0073195B" w:rsidRPr="0073195B">
        <w:rPr>
          <w:rFonts w:hint="eastAsia"/>
          <w:noProof/>
          <w:vertAlign w:val="subscript"/>
          <w:lang w:eastAsia="ja-JP"/>
        </w:rPr>
        <w:t>C</w:t>
      </w:r>
      <w:r w:rsidR="00EE00BF" w:rsidRPr="00EE00BF">
        <w:rPr>
          <w:noProof/>
        </w:rPr>
        <w:t xml:space="preserve"> corresponding to the value of coded_data_bit_depth.</w:t>
      </w:r>
      <w:r w:rsidR="001D45FE">
        <w:rPr>
          <w:rFonts w:hint="eastAsia"/>
          <w:noProof/>
          <w:lang w:eastAsia="ja-JP"/>
        </w:rPr>
        <w:t xml:space="preserve"> </w:t>
      </w:r>
      <w:r w:rsidR="001D45FE" w:rsidRPr="00943A5F">
        <w:rPr>
          <w:noProof/>
        </w:rPr>
        <w:t>The value of coded_data_bit_depth shall be in the range of 8 to 14, inclusive.</w:t>
      </w:r>
    </w:p>
    <w:p w:rsidR="00A41D9E" w:rsidRDefault="00AC2C77" w:rsidP="00AC2C77">
      <w:pPr>
        <w:rPr>
          <w:lang w:eastAsia="ja-JP"/>
        </w:rPr>
      </w:pPr>
      <w:r w:rsidRPr="00966C0A">
        <w:rPr>
          <w:b/>
          <w:lang w:eastAsia="ja-JP"/>
        </w:rPr>
        <w:t>target_format_idc</w:t>
      </w:r>
      <w:r w:rsidR="00A41D9E">
        <w:rPr>
          <w:rFonts w:hint="eastAsia"/>
          <w:b/>
          <w:lang w:eastAsia="ja-JP"/>
        </w:rPr>
        <w:t xml:space="preserve"> </w:t>
      </w:r>
      <w:r w:rsidR="00A41D9E" w:rsidRPr="00B85249">
        <w:t xml:space="preserve">specifies the </w:t>
      </w:r>
      <w:r w:rsidR="0099182A">
        <w:rPr>
          <w:rFonts w:hint="eastAsia"/>
          <w:lang w:eastAsia="ja-JP"/>
        </w:rPr>
        <w:t xml:space="preserve">output of </w:t>
      </w:r>
      <w:r w:rsidR="00A41D9E" w:rsidRPr="00B85249">
        <w:t>chroma sampling relative to the luma sampling as specified in subclause </w:t>
      </w:r>
      <w:r w:rsidR="00A41D9E">
        <w:rPr>
          <w:rFonts w:hint="eastAsia"/>
          <w:lang w:eastAsia="ja-JP"/>
        </w:rPr>
        <w:t>6.2</w:t>
      </w:r>
      <w:r w:rsidR="00A41D9E" w:rsidRPr="00B85249">
        <w:t xml:space="preserve">. The value of </w:t>
      </w:r>
      <w:r w:rsidR="009A4887">
        <w:rPr>
          <w:rFonts w:hint="eastAsia"/>
          <w:lang w:eastAsia="ja-JP"/>
        </w:rPr>
        <w:t>target</w:t>
      </w:r>
      <w:r w:rsidR="00A41D9E" w:rsidRPr="00B85249">
        <w:t>_format_idc shall be in the range of 0 to</w:t>
      </w:r>
      <w:r w:rsidR="009A622A" w:rsidRPr="00943A5F">
        <w:rPr>
          <w:noProof/>
        </w:rPr>
        <w:t> </w:t>
      </w:r>
      <w:r w:rsidR="00A41D9E" w:rsidRPr="00B85249">
        <w:t>3, inclusive.</w:t>
      </w:r>
    </w:p>
    <w:p w:rsidR="00D041C2" w:rsidRPr="00943A5F" w:rsidRDefault="00AC2C77" w:rsidP="009A4887">
      <w:pPr>
        <w:rPr>
          <w:noProof/>
          <w:lang w:eastAsia="ja-JP"/>
        </w:rPr>
      </w:pPr>
      <w:r w:rsidRPr="00966C0A">
        <w:rPr>
          <w:b/>
          <w:lang w:eastAsia="ja-JP"/>
        </w:rPr>
        <w:t>target_bit_depth</w:t>
      </w:r>
      <w:r w:rsidR="00D041C2" w:rsidRPr="00943A5F">
        <w:rPr>
          <w:noProof/>
        </w:rPr>
        <w:t xml:space="preserve"> specifies the </w:t>
      </w:r>
      <w:r w:rsidR="00044F53">
        <w:rPr>
          <w:rFonts w:hint="eastAsia"/>
          <w:noProof/>
          <w:lang w:eastAsia="ja-JP"/>
        </w:rPr>
        <w:t xml:space="preserve">bit depth of the </w:t>
      </w:r>
      <w:r w:rsidR="009A4887">
        <w:rPr>
          <w:rFonts w:hint="eastAsia"/>
          <w:noProof/>
          <w:lang w:eastAsia="ja-JP"/>
        </w:rPr>
        <w:t xml:space="preserve">output </w:t>
      </w:r>
      <w:r w:rsidR="00D041C2" w:rsidRPr="00943A5F">
        <w:rPr>
          <w:noProof/>
        </w:rPr>
        <w:t xml:space="preserve">samples of the </w:t>
      </w:r>
      <w:r w:rsidR="00D041C2">
        <w:rPr>
          <w:rFonts w:hint="eastAsia"/>
          <w:noProof/>
          <w:lang w:eastAsia="ja-JP"/>
        </w:rPr>
        <w:t>chroma</w:t>
      </w:r>
      <w:r w:rsidR="00D041C2" w:rsidRPr="00943A5F">
        <w:rPr>
          <w:noProof/>
        </w:rPr>
        <w:t xml:space="preserve"> array</w:t>
      </w:r>
      <w:r w:rsidR="009A4887">
        <w:rPr>
          <w:rFonts w:hint="eastAsia"/>
          <w:noProof/>
          <w:lang w:eastAsia="ja-JP"/>
        </w:rPr>
        <w:t>. target</w:t>
      </w:r>
      <w:r w:rsidR="00D041C2" w:rsidRPr="00943A5F">
        <w:rPr>
          <w:noProof/>
        </w:rPr>
        <w:t>_</w:t>
      </w:r>
      <w:r w:rsidR="009A4887">
        <w:rPr>
          <w:rFonts w:hint="eastAsia"/>
          <w:noProof/>
          <w:lang w:eastAsia="ja-JP"/>
        </w:rPr>
        <w:t xml:space="preserve">bit_depth </w:t>
      </w:r>
      <w:r w:rsidR="00044F53">
        <w:rPr>
          <w:noProof/>
        </w:rPr>
        <w:t xml:space="preserve"> shall be in the range of </w:t>
      </w:r>
      <w:r w:rsidR="00044F53">
        <w:rPr>
          <w:rFonts w:hint="eastAsia"/>
          <w:noProof/>
          <w:lang w:eastAsia="ja-JP"/>
        </w:rPr>
        <w:t>1</w:t>
      </w:r>
      <w:r w:rsidR="00D041C2" w:rsidRPr="00943A5F">
        <w:rPr>
          <w:noProof/>
        </w:rPr>
        <w:t xml:space="preserve"> to</w:t>
      </w:r>
      <w:r w:rsidR="009A622A" w:rsidRPr="00943A5F">
        <w:rPr>
          <w:noProof/>
        </w:rPr>
        <w:t> </w:t>
      </w:r>
      <w:r w:rsidR="00044F53">
        <w:rPr>
          <w:rFonts w:hint="eastAsia"/>
          <w:noProof/>
          <w:lang w:eastAsia="ja-JP"/>
        </w:rPr>
        <w:t>1</w:t>
      </w:r>
      <w:r w:rsidR="00D041C2" w:rsidRPr="00943A5F">
        <w:rPr>
          <w:noProof/>
        </w:rPr>
        <w:t>6, inclusive.</w:t>
      </w:r>
    </w:p>
    <w:p w:rsidR="00EE00BF" w:rsidRPr="00943A5F" w:rsidRDefault="00AC2C77" w:rsidP="00EE00BF">
      <w:pPr>
        <w:rPr>
          <w:noProof/>
        </w:rPr>
      </w:pPr>
      <w:r w:rsidRPr="00966C0A">
        <w:rPr>
          <w:b/>
          <w:lang w:eastAsia="ja-JP"/>
        </w:rPr>
        <w:t>max_value</w:t>
      </w:r>
      <w:r w:rsidR="00EE00BF">
        <w:rPr>
          <w:rFonts w:hint="eastAsia"/>
          <w:b/>
          <w:lang w:eastAsia="ja-JP"/>
        </w:rPr>
        <w:t xml:space="preserve"> </w:t>
      </w:r>
      <w:r w:rsidR="00EE00BF">
        <w:rPr>
          <w:rFonts w:hint="eastAsia"/>
          <w:lang w:eastAsia="ja-JP"/>
        </w:rPr>
        <w:t xml:space="preserve">specifies </w:t>
      </w:r>
      <w:r w:rsidR="00EE00BF" w:rsidRPr="00943A5F">
        <w:rPr>
          <w:noProof/>
        </w:rPr>
        <w:t>the maximum value in the signalled target_bit_depth. All values in the coded data that are larger than or equal to max_value are mapped to this maximum value in the target_bit_depth representation.</w:t>
      </w:r>
    </w:p>
    <w:p w:rsidR="00AC2C77" w:rsidRPr="00966C0A" w:rsidRDefault="00AC2C77" w:rsidP="00AC2C77">
      <w:pPr>
        <w:rPr>
          <w:b/>
          <w:lang w:eastAsia="ja-JP"/>
        </w:rPr>
      </w:pPr>
      <w:r w:rsidRPr="00966C0A">
        <w:rPr>
          <w:b/>
          <w:lang w:eastAsia="ja-JP"/>
        </w:rPr>
        <w:lastRenderedPageBreak/>
        <w:t>min_value</w:t>
      </w:r>
      <w:r w:rsidR="00EE00BF">
        <w:rPr>
          <w:rFonts w:hint="eastAsia"/>
          <w:b/>
          <w:lang w:eastAsia="ja-JP"/>
        </w:rPr>
        <w:t xml:space="preserve"> </w:t>
      </w:r>
      <w:r w:rsidR="00EE00BF">
        <w:rPr>
          <w:rFonts w:hint="eastAsia"/>
          <w:lang w:eastAsia="ja-JP"/>
        </w:rPr>
        <w:t xml:space="preserve">specifies </w:t>
      </w:r>
      <w:r w:rsidR="00EE00BF" w:rsidRPr="00943A5F">
        <w:rPr>
          <w:noProof/>
        </w:rPr>
        <w:t>the minimum value in the signalled target_bit_depth. All values in the coded data that are less than or equal to min_value are mapped to this minimum value in the target_bit_depth representation.</w:t>
      </w:r>
    </w:p>
    <w:p w:rsidR="00AC2C77" w:rsidRPr="00D041C2" w:rsidRDefault="00AC2C77" w:rsidP="00AC2C77">
      <w:pPr>
        <w:rPr>
          <w:lang w:eastAsia="ja-JP"/>
        </w:rPr>
      </w:pPr>
      <w:r w:rsidRPr="00966C0A">
        <w:rPr>
          <w:b/>
          <w:lang w:eastAsia="ja-JP"/>
        </w:rPr>
        <w:t>progressive_flag</w:t>
      </w:r>
      <w:r w:rsidR="00EE00BF">
        <w:rPr>
          <w:rFonts w:hint="eastAsia"/>
          <w:b/>
          <w:lang w:eastAsia="ja-JP"/>
        </w:rPr>
        <w:t xml:space="preserve"> </w:t>
      </w:r>
      <w:r w:rsidR="00364164" w:rsidRPr="00943A5F">
        <w:rPr>
          <w:noProof/>
        </w:rPr>
        <w:t>qual to 1 indicates that the scan type of the associated picture should be interpreted as progressive. progressive_flag equal to 0 indicates that the scan type of the associated picture should be interpreted as interlaced.</w:t>
      </w:r>
    </w:p>
    <w:p w:rsidR="00AC2C77" w:rsidRPr="00D041C2" w:rsidRDefault="00AC2C77" w:rsidP="00AC2C77">
      <w:pPr>
        <w:rPr>
          <w:lang w:eastAsia="ja-JP"/>
        </w:rPr>
      </w:pPr>
      <w:r w:rsidRPr="00966C0A">
        <w:rPr>
          <w:b/>
          <w:lang w:eastAsia="ja-JP"/>
        </w:rPr>
        <w:t>implicit_vertical_flag</w:t>
      </w:r>
      <w:r w:rsidR="00D041C2">
        <w:rPr>
          <w:rFonts w:hint="eastAsia"/>
          <w:b/>
          <w:lang w:eastAsia="ja-JP"/>
        </w:rPr>
        <w:t xml:space="preserve"> </w:t>
      </w:r>
      <w:r w:rsidR="00A060F9" w:rsidRPr="00943A5F">
        <w:rPr>
          <w:bCs/>
          <w:noProof/>
        </w:rPr>
        <w:t xml:space="preserve">equal to 1 </w:t>
      </w:r>
      <w:r w:rsidR="00A060F9" w:rsidRPr="00943A5F">
        <w:rPr>
          <w:noProof/>
        </w:rPr>
        <w:t xml:space="preserve">specifies </w:t>
      </w:r>
      <w:r w:rsidR="0072167A">
        <w:rPr>
          <w:rFonts w:hint="eastAsia"/>
          <w:noProof/>
          <w:lang w:eastAsia="ja-JP"/>
        </w:rPr>
        <w:t xml:space="preserve">that </w:t>
      </w:r>
      <w:r w:rsidR="0072167A">
        <w:rPr>
          <w:rFonts w:hint="eastAsia"/>
          <w:lang w:eastAsia="ja-JP"/>
        </w:rPr>
        <w:t>t</w:t>
      </w:r>
      <w:r w:rsidR="0072167A" w:rsidRPr="00B85249">
        <w:t xml:space="preserve">he </w:t>
      </w:r>
      <w:r w:rsidR="0072167A">
        <w:rPr>
          <w:rFonts w:hint="eastAsia"/>
          <w:lang w:eastAsia="ja-JP"/>
        </w:rPr>
        <w:t>filter coefficient</w:t>
      </w:r>
      <w:r w:rsidR="0072167A" w:rsidRPr="00B85249">
        <w:t xml:space="preserve"> </w:t>
      </w:r>
      <w:r w:rsidR="0072167A">
        <w:rPr>
          <w:rFonts w:hint="eastAsia"/>
          <w:lang w:eastAsia="ja-JP"/>
        </w:rPr>
        <w:t xml:space="preserve">of vertical direction </w:t>
      </w:r>
      <w:r w:rsidR="0072167A" w:rsidRPr="00B85249">
        <w:t>as specified in</w:t>
      </w:r>
      <w:r w:rsidR="0072167A">
        <w:rPr>
          <w:rFonts w:hint="eastAsia"/>
          <w:lang w:eastAsia="ja-JP"/>
        </w:rPr>
        <w:t xml:space="preserve"> Table D-</w:t>
      </w:r>
      <w:r w:rsidR="0072167A" w:rsidRPr="00A41D9E">
        <w:rPr>
          <w:rFonts w:hint="eastAsia"/>
          <w:highlight w:val="yellow"/>
          <w:lang w:eastAsia="ja-JP"/>
        </w:rPr>
        <w:t>X</w:t>
      </w:r>
      <w:r w:rsidR="0072167A">
        <w:rPr>
          <w:rFonts w:hint="eastAsia"/>
          <w:lang w:eastAsia="ja-JP"/>
        </w:rPr>
        <w:t>.</w:t>
      </w:r>
      <w:r w:rsidR="0091443A">
        <w:rPr>
          <w:rFonts w:hint="eastAsia"/>
          <w:lang w:eastAsia="ja-JP"/>
        </w:rPr>
        <w:t xml:space="preserve"> </w:t>
      </w:r>
      <w:r w:rsidR="00A060F9" w:rsidRPr="00A060F9">
        <w:rPr>
          <w:noProof/>
        </w:rPr>
        <w:t xml:space="preserve">implicit_vertical_flag </w:t>
      </w:r>
      <w:r w:rsidR="00A060F9" w:rsidRPr="00943A5F">
        <w:rPr>
          <w:noProof/>
        </w:rPr>
        <w:t xml:space="preserve">equal to 0 specifies </w:t>
      </w:r>
      <w:r w:rsidR="009F797A">
        <w:rPr>
          <w:rFonts w:hint="eastAsia"/>
          <w:noProof/>
          <w:lang w:eastAsia="ja-JP"/>
        </w:rPr>
        <w:t>the vertical filter coefficient</w:t>
      </w:r>
      <w:r w:rsidR="00970237">
        <w:rPr>
          <w:rFonts w:hint="eastAsia"/>
          <w:noProof/>
          <w:lang w:eastAsia="ja-JP"/>
        </w:rPr>
        <w:t xml:space="preserve"> </w:t>
      </w:r>
      <w:r w:rsidR="009F797A">
        <w:rPr>
          <w:rFonts w:hint="eastAsia"/>
          <w:noProof/>
          <w:lang w:eastAsia="ja-JP"/>
        </w:rPr>
        <w:t xml:space="preserve">information </w:t>
      </w:r>
      <w:r w:rsidR="00970237">
        <w:rPr>
          <w:rFonts w:hint="eastAsia"/>
          <w:noProof/>
          <w:lang w:eastAsia="ja-JP"/>
        </w:rPr>
        <w:t>explicitly</w:t>
      </w:r>
      <w:r w:rsidR="00A060F9" w:rsidRPr="00943A5F">
        <w:rPr>
          <w:noProof/>
        </w:rPr>
        <w:t>.</w:t>
      </w:r>
    </w:p>
    <w:p w:rsidR="00AC2C77" w:rsidRPr="00966C0A" w:rsidRDefault="00AC2C77" w:rsidP="002B18AC">
      <w:pPr>
        <w:rPr>
          <w:b/>
          <w:lang w:eastAsia="ja-JP"/>
        </w:rPr>
      </w:pPr>
      <w:r w:rsidRPr="00966C0A">
        <w:rPr>
          <w:b/>
          <w:lang w:eastAsia="ja-JP"/>
        </w:rPr>
        <w:t>vertical_</w:t>
      </w:r>
      <w:r w:rsidR="00970237">
        <w:rPr>
          <w:rFonts w:hint="eastAsia"/>
          <w:b/>
          <w:lang w:eastAsia="ja-JP"/>
        </w:rPr>
        <w:t>filter_</w:t>
      </w:r>
      <w:r w:rsidRPr="00966C0A">
        <w:rPr>
          <w:b/>
          <w:lang w:eastAsia="ja-JP"/>
        </w:rPr>
        <w:t>idc</w:t>
      </w:r>
      <w:r w:rsidR="00D041C2">
        <w:rPr>
          <w:rFonts w:hint="eastAsia"/>
          <w:b/>
          <w:lang w:eastAsia="ja-JP"/>
        </w:rPr>
        <w:t xml:space="preserve"> </w:t>
      </w:r>
      <w:r w:rsidR="00A41D9E" w:rsidRPr="00B85249">
        <w:t xml:space="preserve">indicates </w:t>
      </w:r>
      <w:r w:rsidR="00197A81">
        <w:rPr>
          <w:rFonts w:hint="eastAsia"/>
          <w:lang w:eastAsia="ja-JP"/>
        </w:rPr>
        <w:t>the value and tap-length of t</w:t>
      </w:r>
      <w:r w:rsidR="00A41D9E" w:rsidRPr="00B85249">
        <w:t xml:space="preserve">he </w:t>
      </w:r>
      <w:r w:rsidR="00A41D9E">
        <w:rPr>
          <w:rFonts w:hint="eastAsia"/>
          <w:lang w:eastAsia="ja-JP"/>
        </w:rPr>
        <w:t>filter coefficient</w:t>
      </w:r>
      <w:r w:rsidR="00A41D9E" w:rsidRPr="00B85249">
        <w:t xml:space="preserve"> </w:t>
      </w:r>
      <w:r w:rsidR="00A41D9E">
        <w:rPr>
          <w:rFonts w:hint="eastAsia"/>
          <w:lang w:eastAsia="ja-JP"/>
        </w:rPr>
        <w:t xml:space="preserve">of vertical direction </w:t>
      </w:r>
      <w:r w:rsidR="00A41D9E" w:rsidRPr="00B85249">
        <w:t>as specified in</w:t>
      </w:r>
      <w:r w:rsidR="00A41D9E">
        <w:rPr>
          <w:rFonts w:hint="eastAsia"/>
          <w:lang w:eastAsia="ja-JP"/>
        </w:rPr>
        <w:t xml:space="preserve"> Table D-</w:t>
      </w:r>
      <w:r w:rsidR="00A41D9E" w:rsidRPr="00A41D9E">
        <w:rPr>
          <w:rFonts w:hint="eastAsia"/>
          <w:highlight w:val="yellow"/>
          <w:lang w:eastAsia="ja-JP"/>
        </w:rPr>
        <w:t>X</w:t>
      </w:r>
      <w:r w:rsidR="00A41D9E">
        <w:rPr>
          <w:rFonts w:hint="eastAsia"/>
          <w:lang w:eastAsia="ja-JP"/>
        </w:rPr>
        <w:t>.</w:t>
      </w:r>
      <w:r w:rsidR="002B18AC">
        <w:rPr>
          <w:rFonts w:hint="eastAsia"/>
          <w:lang w:eastAsia="ja-JP"/>
        </w:rPr>
        <w:t xml:space="preserve"> </w:t>
      </w:r>
      <w:r w:rsidR="002B18AC">
        <w:rPr>
          <w:lang w:eastAsia="ja-JP"/>
        </w:rPr>
        <w:t xml:space="preserve">The value of </w:t>
      </w:r>
      <w:r w:rsidR="002B18AC" w:rsidRPr="002B18AC">
        <w:rPr>
          <w:lang w:eastAsia="ja-JP"/>
        </w:rPr>
        <w:t xml:space="preserve">vertical_filter_idc </w:t>
      </w:r>
      <w:r w:rsidR="002B18AC">
        <w:rPr>
          <w:lang w:eastAsia="ja-JP"/>
        </w:rPr>
        <w:t xml:space="preserve">shall be in the range of 0 to </w:t>
      </w:r>
      <w:r w:rsidR="002B18AC">
        <w:rPr>
          <w:rFonts w:hint="eastAsia"/>
          <w:lang w:eastAsia="ja-JP"/>
        </w:rPr>
        <w:t>6</w:t>
      </w:r>
      <w:r w:rsidR="002B18AC">
        <w:rPr>
          <w:lang w:eastAsia="ja-JP"/>
        </w:rPr>
        <w:t>, inclusive.</w:t>
      </w:r>
    </w:p>
    <w:p w:rsidR="00AC2C77" w:rsidRPr="00966C0A" w:rsidRDefault="00AC2C77" w:rsidP="00AC2C77">
      <w:pPr>
        <w:rPr>
          <w:b/>
          <w:lang w:eastAsia="ja-JP"/>
        </w:rPr>
      </w:pPr>
      <w:r w:rsidRPr="00966C0A">
        <w:rPr>
          <w:b/>
          <w:lang w:eastAsia="ja-JP"/>
        </w:rPr>
        <w:t>tap_length_vertical_minus1</w:t>
      </w:r>
      <w:r w:rsidR="00ED3AD0" w:rsidRPr="00943A5F">
        <w:rPr>
          <w:noProof/>
        </w:rPr>
        <w:t> </w:t>
      </w:r>
      <w:r w:rsidR="00ED3AD0" w:rsidRPr="00ED3AD0">
        <w:rPr>
          <w:rFonts w:hint="eastAsia"/>
          <w:lang w:eastAsia="ja-JP"/>
        </w:rPr>
        <w:t>+</w:t>
      </w:r>
      <w:r w:rsidR="00ED3AD0" w:rsidRPr="00943A5F">
        <w:rPr>
          <w:noProof/>
        </w:rPr>
        <w:t> </w:t>
      </w:r>
      <w:r w:rsidR="00ED3AD0" w:rsidRPr="00ED3AD0">
        <w:rPr>
          <w:rFonts w:hint="eastAsia"/>
          <w:lang w:eastAsia="ja-JP"/>
        </w:rPr>
        <w:t>1</w:t>
      </w:r>
      <w:r w:rsidR="00ED3AD0">
        <w:rPr>
          <w:rFonts w:hint="eastAsia"/>
          <w:b/>
          <w:lang w:eastAsia="ja-JP"/>
        </w:rPr>
        <w:t xml:space="preserve"> </w:t>
      </w:r>
      <w:r w:rsidR="00ED3AD0">
        <w:rPr>
          <w:rFonts w:hint="eastAsia"/>
          <w:lang w:eastAsia="ja-JP"/>
        </w:rPr>
        <w:t xml:space="preserve">specifies the number of tap length of </w:t>
      </w:r>
      <w:r w:rsidR="007A3E53">
        <w:rPr>
          <w:rFonts w:hint="eastAsia"/>
          <w:lang w:eastAsia="ja-JP"/>
        </w:rPr>
        <w:t>vertical</w:t>
      </w:r>
      <w:r w:rsidR="00ED3AD0">
        <w:rPr>
          <w:rFonts w:hint="eastAsia"/>
          <w:lang w:eastAsia="ja-JP"/>
        </w:rPr>
        <w:t xml:space="preserve"> filter.</w:t>
      </w:r>
      <w:r w:rsidR="009A622A">
        <w:rPr>
          <w:rFonts w:hint="eastAsia"/>
          <w:lang w:eastAsia="ja-JP"/>
        </w:rPr>
        <w:t xml:space="preserve"> </w:t>
      </w:r>
      <w:r w:rsidR="009A622A" w:rsidRPr="009A622A">
        <w:rPr>
          <w:lang w:eastAsia="ja-JP"/>
        </w:rPr>
        <w:t xml:space="preserve">The value of tap_length_vertical_minus1 shall be in the range of </w:t>
      </w:r>
      <w:r w:rsidR="009A622A">
        <w:rPr>
          <w:rFonts w:hint="eastAsia"/>
          <w:lang w:eastAsia="ja-JP"/>
        </w:rPr>
        <w:t>0</w:t>
      </w:r>
      <w:r w:rsidR="009A622A" w:rsidRPr="009A622A">
        <w:rPr>
          <w:lang w:eastAsia="ja-JP"/>
        </w:rPr>
        <w:t xml:space="preserve"> to 15, inclusive.</w:t>
      </w:r>
    </w:p>
    <w:p w:rsidR="00AC2C77" w:rsidRPr="00966C0A" w:rsidRDefault="00AC2C77" w:rsidP="00AC2C77">
      <w:pPr>
        <w:rPr>
          <w:b/>
          <w:lang w:eastAsia="ja-JP"/>
        </w:rPr>
      </w:pPr>
      <w:r w:rsidRPr="00966C0A">
        <w:rPr>
          <w:b/>
          <w:lang w:eastAsia="ja-JP"/>
        </w:rPr>
        <w:t>ver_filter_coeff[i]</w:t>
      </w:r>
      <w:r w:rsidR="00D041C2">
        <w:rPr>
          <w:rFonts w:hint="eastAsia"/>
          <w:b/>
          <w:lang w:eastAsia="ja-JP"/>
        </w:rPr>
        <w:t xml:space="preserve"> </w:t>
      </w:r>
      <w:r w:rsidR="00D041C2">
        <w:rPr>
          <w:rFonts w:hint="eastAsia"/>
          <w:lang w:eastAsia="ja-JP"/>
        </w:rPr>
        <w:t>specifies</w:t>
      </w:r>
      <w:r w:rsidR="00ED3AD0">
        <w:rPr>
          <w:rFonts w:hint="eastAsia"/>
          <w:lang w:eastAsia="ja-JP"/>
        </w:rPr>
        <w:t xml:space="preserve"> the filter coefficient value for vertical direction.</w:t>
      </w:r>
      <w:r w:rsidR="00A71B04">
        <w:rPr>
          <w:rFonts w:hint="eastAsia"/>
          <w:lang w:eastAsia="ja-JP"/>
        </w:rPr>
        <w:t xml:space="preserve"> </w:t>
      </w:r>
      <w:r w:rsidR="009A622A">
        <w:rPr>
          <w:lang w:eastAsia="ja-JP"/>
        </w:rPr>
        <w:t>T</w:t>
      </w:r>
      <w:r w:rsidR="009A622A">
        <w:rPr>
          <w:rFonts w:hint="eastAsia"/>
          <w:lang w:eastAsia="ja-JP"/>
        </w:rPr>
        <w:t xml:space="preserve">he value of </w:t>
      </w:r>
      <w:r w:rsidR="009A622A" w:rsidRPr="009A622A">
        <w:rPr>
          <w:lang w:eastAsia="ja-JP"/>
        </w:rPr>
        <w:t>ver_filter_coeff[i]</w:t>
      </w:r>
      <w:r w:rsidR="009A622A">
        <w:rPr>
          <w:rFonts w:hint="eastAsia"/>
          <w:lang w:eastAsia="ja-JP"/>
        </w:rPr>
        <w:t xml:space="preserve"> </w:t>
      </w:r>
      <w:r w:rsidR="00A71B04" w:rsidRPr="00A71B04">
        <w:rPr>
          <w:lang w:eastAsia="ja-JP"/>
        </w:rPr>
        <w:t>shall be in the range of −2</w:t>
      </w:r>
      <w:r w:rsidR="00A71B04" w:rsidRPr="009A622A">
        <w:rPr>
          <w:vertAlign w:val="superscript"/>
          <w:lang w:eastAsia="ja-JP"/>
        </w:rPr>
        <w:t>31</w:t>
      </w:r>
      <w:r w:rsidR="00A71B04" w:rsidRPr="00A71B04">
        <w:rPr>
          <w:lang w:eastAsia="ja-JP"/>
        </w:rPr>
        <w:t xml:space="preserve"> + 1 to 2</w:t>
      </w:r>
      <w:r w:rsidR="00A71B04" w:rsidRPr="009A622A">
        <w:rPr>
          <w:vertAlign w:val="superscript"/>
          <w:lang w:eastAsia="ja-JP"/>
        </w:rPr>
        <w:t>31</w:t>
      </w:r>
      <w:r w:rsidR="00A71B04" w:rsidRPr="00A71B04">
        <w:rPr>
          <w:lang w:eastAsia="ja-JP"/>
        </w:rPr>
        <w:t xml:space="preserve"> − 1, inclusive.</w:t>
      </w:r>
    </w:p>
    <w:p w:rsidR="00804406" w:rsidRPr="00966C0A" w:rsidRDefault="00804406" w:rsidP="00804406">
      <w:pPr>
        <w:rPr>
          <w:b/>
          <w:lang w:eastAsia="ja-JP"/>
        </w:rPr>
      </w:pPr>
      <w:r>
        <w:rPr>
          <w:rFonts w:hint="eastAsia"/>
          <w:b/>
          <w:lang w:eastAsia="ja-JP"/>
        </w:rPr>
        <w:t>second_</w:t>
      </w:r>
      <w:r w:rsidRPr="00966C0A">
        <w:rPr>
          <w:b/>
          <w:lang w:eastAsia="ja-JP"/>
        </w:rPr>
        <w:t>vertical_</w:t>
      </w:r>
      <w:r>
        <w:rPr>
          <w:rFonts w:hint="eastAsia"/>
          <w:b/>
          <w:lang w:eastAsia="ja-JP"/>
        </w:rPr>
        <w:t>filter_</w:t>
      </w:r>
      <w:r w:rsidRPr="00966C0A">
        <w:rPr>
          <w:b/>
          <w:lang w:eastAsia="ja-JP"/>
        </w:rPr>
        <w:t>idc</w:t>
      </w:r>
      <w:r>
        <w:rPr>
          <w:rFonts w:hint="eastAsia"/>
          <w:b/>
          <w:lang w:eastAsia="ja-JP"/>
        </w:rPr>
        <w:t xml:space="preserve"> </w:t>
      </w:r>
      <w:r w:rsidRPr="00B85249">
        <w:t xml:space="preserve">indicates </w:t>
      </w:r>
      <w:r>
        <w:rPr>
          <w:rFonts w:hint="eastAsia"/>
          <w:lang w:eastAsia="ja-JP"/>
        </w:rPr>
        <w:t>the value and tap-length of t</w:t>
      </w:r>
      <w:r w:rsidRPr="00B85249">
        <w:t xml:space="preserve">he </w:t>
      </w:r>
      <w:r>
        <w:rPr>
          <w:rFonts w:hint="eastAsia"/>
          <w:lang w:eastAsia="ja-JP"/>
        </w:rPr>
        <w:t>filter coefficient</w:t>
      </w:r>
      <w:r w:rsidRPr="00B85249">
        <w:t xml:space="preserve"> </w:t>
      </w:r>
      <w:r>
        <w:rPr>
          <w:rFonts w:hint="eastAsia"/>
          <w:lang w:eastAsia="ja-JP"/>
        </w:rPr>
        <w:t xml:space="preserve">of vertical direction </w:t>
      </w:r>
      <w:r w:rsidRPr="00B85249">
        <w:t>as specified in</w:t>
      </w:r>
      <w:r>
        <w:rPr>
          <w:rFonts w:hint="eastAsia"/>
          <w:lang w:eastAsia="ja-JP"/>
        </w:rPr>
        <w:t xml:space="preserve"> Table D-</w:t>
      </w:r>
      <w:r w:rsidRPr="00A41D9E">
        <w:rPr>
          <w:rFonts w:hint="eastAsia"/>
          <w:highlight w:val="yellow"/>
          <w:lang w:eastAsia="ja-JP"/>
        </w:rPr>
        <w:t>X</w:t>
      </w:r>
      <w:r>
        <w:rPr>
          <w:rFonts w:hint="eastAsia"/>
          <w:lang w:eastAsia="ja-JP"/>
        </w:rPr>
        <w:t xml:space="preserve">. </w:t>
      </w:r>
      <w:r>
        <w:rPr>
          <w:lang w:eastAsia="ja-JP"/>
        </w:rPr>
        <w:t xml:space="preserve">The value of </w:t>
      </w:r>
      <w:r>
        <w:rPr>
          <w:rFonts w:hint="eastAsia"/>
          <w:lang w:eastAsia="ja-JP"/>
        </w:rPr>
        <w:t>second_</w:t>
      </w:r>
      <w:r w:rsidRPr="002B18AC">
        <w:rPr>
          <w:lang w:eastAsia="ja-JP"/>
        </w:rPr>
        <w:t xml:space="preserve">vertical_filter_idc </w:t>
      </w:r>
      <w:r>
        <w:rPr>
          <w:lang w:eastAsia="ja-JP"/>
        </w:rPr>
        <w:t xml:space="preserve">shall be in the range of 0 to </w:t>
      </w:r>
      <w:r>
        <w:rPr>
          <w:rFonts w:hint="eastAsia"/>
          <w:lang w:eastAsia="ja-JP"/>
        </w:rPr>
        <w:t>6</w:t>
      </w:r>
      <w:r>
        <w:rPr>
          <w:lang w:eastAsia="ja-JP"/>
        </w:rPr>
        <w:t>, inclusive.</w:t>
      </w:r>
    </w:p>
    <w:p w:rsidR="00804406" w:rsidRPr="00966C0A" w:rsidRDefault="00804406" w:rsidP="00804406">
      <w:pPr>
        <w:rPr>
          <w:b/>
          <w:lang w:eastAsia="ja-JP"/>
        </w:rPr>
      </w:pPr>
      <w:r w:rsidRPr="00966C0A">
        <w:rPr>
          <w:b/>
          <w:lang w:eastAsia="ja-JP"/>
        </w:rPr>
        <w:t>tap_length_</w:t>
      </w:r>
      <w:r>
        <w:rPr>
          <w:rFonts w:hint="eastAsia"/>
          <w:b/>
          <w:lang w:eastAsia="ja-JP"/>
        </w:rPr>
        <w:t>second_</w:t>
      </w:r>
      <w:r w:rsidRPr="00966C0A">
        <w:rPr>
          <w:b/>
          <w:lang w:eastAsia="ja-JP"/>
        </w:rPr>
        <w:t>vertical_minus1</w:t>
      </w:r>
      <w:r w:rsidRPr="00943A5F">
        <w:rPr>
          <w:noProof/>
        </w:rPr>
        <w:t> </w:t>
      </w:r>
      <w:r w:rsidRPr="00ED3AD0">
        <w:rPr>
          <w:rFonts w:hint="eastAsia"/>
          <w:lang w:eastAsia="ja-JP"/>
        </w:rPr>
        <w:t>+</w:t>
      </w:r>
      <w:r w:rsidRPr="00943A5F">
        <w:rPr>
          <w:noProof/>
        </w:rPr>
        <w:t> </w:t>
      </w:r>
      <w:r w:rsidRPr="00ED3AD0">
        <w:rPr>
          <w:rFonts w:hint="eastAsia"/>
          <w:lang w:eastAsia="ja-JP"/>
        </w:rPr>
        <w:t>1</w:t>
      </w:r>
      <w:r>
        <w:rPr>
          <w:rFonts w:hint="eastAsia"/>
          <w:b/>
          <w:lang w:eastAsia="ja-JP"/>
        </w:rPr>
        <w:t xml:space="preserve"> </w:t>
      </w:r>
      <w:r>
        <w:rPr>
          <w:rFonts w:hint="eastAsia"/>
          <w:lang w:eastAsia="ja-JP"/>
        </w:rPr>
        <w:t xml:space="preserve">specifies the number of tap length of second vertical filter. </w:t>
      </w:r>
      <w:r w:rsidRPr="009A622A">
        <w:rPr>
          <w:lang w:eastAsia="ja-JP"/>
        </w:rPr>
        <w:t xml:space="preserve">The value of tap_length_vertical_minus1 shall be in the range of </w:t>
      </w:r>
      <w:r>
        <w:rPr>
          <w:rFonts w:hint="eastAsia"/>
          <w:lang w:eastAsia="ja-JP"/>
        </w:rPr>
        <w:t>0</w:t>
      </w:r>
      <w:r w:rsidRPr="009A622A">
        <w:rPr>
          <w:lang w:eastAsia="ja-JP"/>
        </w:rPr>
        <w:t xml:space="preserve"> to 15, inclusive.</w:t>
      </w:r>
    </w:p>
    <w:p w:rsidR="00804406" w:rsidRPr="00966C0A" w:rsidRDefault="00804406" w:rsidP="00804406">
      <w:pPr>
        <w:rPr>
          <w:b/>
          <w:lang w:eastAsia="ja-JP"/>
        </w:rPr>
      </w:pPr>
      <w:r>
        <w:rPr>
          <w:rFonts w:hint="eastAsia"/>
          <w:b/>
          <w:lang w:eastAsia="ja-JP"/>
        </w:rPr>
        <w:t>second_</w:t>
      </w:r>
      <w:r w:rsidRPr="00966C0A">
        <w:rPr>
          <w:b/>
          <w:lang w:eastAsia="ja-JP"/>
        </w:rPr>
        <w:t>ver_filter_coeff[i]</w:t>
      </w:r>
      <w:r>
        <w:rPr>
          <w:rFonts w:hint="eastAsia"/>
          <w:b/>
          <w:lang w:eastAsia="ja-JP"/>
        </w:rPr>
        <w:t xml:space="preserve"> </w:t>
      </w:r>
      <w:r>
        <w:rPr>
          <w:rFonts w:hint="eastAsia"/>
          <w:lang w:eastAsia="ja-JP"/>
        </w:rPr>
        <w:t xml:space="preserve">specifies the filter coefficient value for vertical direction. </w:t>
      </w:r>
      <w:r>
        <w:rPr>
          <w:lang w:eastAsia="ja-JP"/>
        </w:rPr>
        <w:t>T</w:t>
      </w:r>
      <w:r>
        <w:rPr>
          <w:rFonts w:hint="eastAsia"/>
          <w:lang w:eastAsia="ja-JP"/>
        </w:rPr>
        <w:t>he value of second_</w:t>
      </w:r>
      <w:r w:rsidRPr="009A622A">
        <w:rPr>
          <w:lang w:eastAsia="ja-JP"/>
        </w:rPr>
        <w:t>ver_filter_coeff[i]</w:t>
      </w:r>
      <w:r>
        <w:rPr>
          <w:rFonts w:hint="eastAsia"/>
          <w:lang w:eastAsia="ja-JP"/>
        </w:rPr>
        <w:t xml:space="preserve"> </w:t>
      </w:r>
      <w:r w:rsidRPr="00A71B04">
        <w:rPr>
          <w:lang w:eastAsia="ja-JP"/>
        </w:rPr>
        <w:t>shall be in the range of −2</w:t>
      </w:r>
      <w:r w:rsidRPr="009A622A">
        <w:rPr>
          <w:vertAlign w:val="superscript"/>
          <w:lang w:eastAsia="ja-JP"/>
        </w:rPr>
        <w:t>31</w:t>
      </w:r>
      <w:r w:rsidRPr="00A71B04">
        <w:rPr>
          <w:lang w:eastAsia="ja-JP"/>
        </w:rPr>
        <w:t xml:space="preserve"> + 1 to 2</w:t>
      </w:r>
      <w:r w:rsidRPr="009A622A">
        <w:rPr>
          <w:vertAlign w:val="superscript"/>
          <w:lang w:eastAsia="ja-JP"/>
        </w:rPr>
        <w:t>31</w:t>
      </w:r>
      <w:r w:rsidRPr="00A71B04">
        <w:rPr>
          <w:lang w:eastAsia="ja-JP"/>
        </w:rPr>
        <w:t xml:space="preserve"> − 1, inclusive.</w:t>
      </w:r>
    </w:p>
    <w:p w:rsidR="00AC2C77" w:rsidRPr="00966C0A" w:rsidRDefault="00AC2C77" w:rsidP="00AC2C77">
      <w:pPr>
        <w:rPr>
          <w:b/>
          <w:lang w:eastAsia="ja-JP"/>
        </w:rPr>
      </w:pPr>
      <w:r w:rsidRPr="00966C0A">
        <w:rPr>
          <w:b/>
          <w:lang w:eastAsia="ja-JP"/>
        </w:rPr>
        <w:t>implicit_horizontal_flag</w:t>
      </w:r>
      <w:r w:rsidR="00D041C2">
        <w:rPr>
          <w:rFonts w:hint="eastAsia"/>
          <w:b/>
          <w:lang w:eastAsia="ja-JP"/>
        </w:rPr>
        <w:t xml:space="preserve"> </w:t>
      </w:r>
      <w:r w:rsidR="0091443A" w:rsidRPr="00943A5F">
        <w:rPr>
          <w:bCs/>
          <w:noProof/>
        </w:rPr>
        <w:t xml:space="preserve">equal to 1 </w:t>
      </w:r>
      <w:r w:rsidR="0091443A" w:rsidRPr="00943A5F">
        <w:rPr>
          <w:noProof/>
        </w:rPr>
        <w:t xml:space="preserve">specifies </w:t>
      </w:r>
      <w:r w:rsidR="0091443A">
        <w:rPr>
          <w:rFonts w:hint="eastAsia"/>
          <w:noProof/>
          <w:lang w:eastAsia="ja-JP"/>
        </w:rPr>
        <w:t xml:space="preserve">that </w:t>
      </w:r>
      <w:r w:rsidR="0091443A">
        <w:rPr>
          <w:rFonts w:hint="eastAsia"/>
          <w:lang w:eastAsia="ja-JP"/>
        </w:rPr>
        <w:t>t</w:t>
      </w:r>
      <w:r w:rsidR="0091443A" w:rsidRPr="00B85249">
        <w:t xml:space="preserve">he </w:t>
      </w:r>
      <w:r w:rsidR="0091443A">
        <w:rPr>
          <w:rFonts w:hint="eastAsia"/>
          <w:lang w:eastAsia="ja-JP"/>
        </w:rPr>
        <w:t>filter coefficient</w:t>
      </w:r>
      <w:r w:rsidR="0091443A" w:rsidRPr="00B85249">
        <w:t xml:space="preserve"> </w:t>
      </w:r>
      <w:r w:rsidR="0091443A">
        <w:rPr>
          <w:rFonts w:hint="eastAsia"/>
          <w:lang w:eastAsia="ja-JP"/>
        </w:rPr>
        <w:t xml:space="preserve">of horizontal direction </w:t>
      </w:r>
      <w:r w:rsidR="0091443A" w:rsidRPr="00B85249">
        <w:t>as specified in</w:t>
      </w:r>
      <w:r w:rsidR="0091443A">
        <w:rPr>
          <w:rFonts w:hint="eastAsia"/>
          <w:lang w:eastAsia="ja-JP"/>
        </w:rPr>
        <w:t xml:space="preserve"> Table D-</w:t>
      </w:r>
      <w:r w:rsidR="0091443A" w:rsidRPr="00A41D9E">
        <w:rPr>
          <w:rFonts w:hint="eastAsia"/>
          <w:highlight w:val="yellow"/>
          <w:lang w:eastAsia="ja-JP"/>
        </w:rPr>
        <w:t>X</w:t>
      </w:r>
      <w:r w:rsidR="0091443A">
        <w:rPr>
          <w:rFonts w:hint="eastAsia"/>
          <w:lang w:eastAsia="ja-JP"/>
        </w:rPr>
        <w:t xml:space="preserve">. </w:t>
      </w:r>
      <w:r w:rsidR="0091443A" w:rsidRPr="00A060F9">
        <w:rPr>
          <w:noProof/>
        </w:rPr>
        <w:t>implicit_</w:t>
      </w:r>
      <w:r w:rsidR="0091443A">
        <w:rPr>
          <w:rFonts w:hint="eastAsia"/>
          <w:noProof/>
          <w:lang w:eastAsia="ja-JP"/>
        </w:rPr>
        <w:t>horizontal</w:t>
      </w:r>
      <w:r w:rsidR="0091443A" w:rsidRPr="00A060F9">
        <w:rPr>
          <w:noProof/>
        </w:rPr>
        <w:t xml:space="preserve">_flag </w:t>
      </w:r>
      <w:r w:rsidR="0091443A" w:rsidRPr="00943A5F">
        <w:rPr>
          <w:noProof/>
        </w:rPr>
        <w:t xml:space="preserve">equal to 0 specifies </w:t>
      </w:r>
      <w:r w:rsidR="0091443A">
        <w:rPr>
          <w:rFonts w:hint="eastAsia"/>
          <w:noProof/>
          <w:lang w:eastAsia="ja-JP"/>
        </w:rPr>
        <w:t>the horizontal filter coefficient information explicitly</w:t>
      </w:r>
      <w:r w:rsidR="0091443A" w:rsidRPr="00943A5F">
        <w:rPr>
          <w:noProof/>
        </w:rPr>
        <w:t>.</w:t>
      </w:r>
    </w:p>
    <w:p w:rsidR="00AC2C77" w:rsidRPr="00966C0A" w:rsidRDefault="00AC2C77" w:rsidP="00AC2C77">
      <w:pPr>
        <w:rPr>
          <w:b/>
          <w:lang w:eastAsia="ja-JP"/>
        </w:rPr>
      </w:pPr>
      <w:r w:rsidRPr="00966C0A">
        <w:rPr>
          <w:b/>
          <w:lang w:eastAsia="ja-JP"/>
        </w:rPr>
        <w:t>horizontal_</w:t>
      </w:r>
      <w:r w:rsidR="00970237">
        <w:rPr>
          <w:rFonts w:hint="eastAsia"/>
          <w:b/>
          <w:lang w:eastAsia="ja-JP"/>
        </w:rPr>
        <w:t>filter_</w:t>
      </w:r>
      <w:r w:rsidRPr="00966C0A">
        <w:rPr>
          <w:b/>
          <w:lang w:eastAsia="ja-JP"/>
        </w:rPr>
        <w:t>idc</w:t>
      </w:r>
      <w:r w:rsidR="00D041C2">
        <w:rPr>
          <w:rFonts w:hint="eastAsia"/>
          <w:b/>
          <w:lang w:eastAsia="ja-JP"/>
        </w:rPr>
        <w:t xml:space="preserve"> </w:t>
      </w:r>
      <w:r w:rsidR="00A41D9E" w:rsidRPr="00B85249">
        <w:t xml:space="preserve">indicates </w:t>
      </w:r>
      <w:r w:rsidR="00197A81">
        <w:rPr>
          <w:rFonts w:hint="eastAsia"/>
          <w:lang w:eastAsia="ja-JP"/>
        </w:rPr>
        <w:t xml:space="preserve">the value and tap-length </w:t>
      </w:r>
      <w:r w:rsidR="00A41D9E" w:rsidRPr="00B85249">
        <w:t xml:space="preserve">the </w:t>
      </w:r>
      <w:r w:rsidR="00A41D9E">
        <w:rPr>
          <w:rFonts w:hint="eastAsia"/>
          <w:lang w:eastAsia="ja-JP"/>
        </w:rPr>
        <w:t>filter coefficient</w:t>
      </w:r>
      <w:r w:rsidR="00A41D9E" w:rsidRPr="00B85249">
        <w:t xml:space="preserve"> </w:t>
      </w:r>
      <w:r w:rsidR="00A41D9E">
        <w:rPr>
          <w:rFonts w:hint="eastAsia"/>
          <w:lang w:eastAsia="ja-JP"/>
        </w:rPr>
        <w:t xml:space="preserve">of </w:t>
      </w:r>
      <w:r w:rsidR="0091443A">
        <w:rPr>
          <w:rFonts w:hint="eastAsia"/>
          <w:lang w:eastAsia="ja-JP"/>
        </w:rPr>
        <w:t>horizontal</w:t>
      </w:r>
      <w:r w:rsidR="00A41D9E">
        <w:rPr>
          <w:rFonts w:hint="eastAsia"/>
          <w:lang w:eastAsia="ja-JP"/>
        </w:rPr>
        <w:t xml:space="preserve"> direction </w:t>
      </w:r>
      <w:r w:rsidR="00A41D9E" w:rsidRPr="00B85249">
        <w:t>as specified in</w:t>
      </w:r>
      <w:r w:rsidR="00A41D9E">
        <w:rPr>
          <w:rFonts w:hint="eastAsia"/>
          <w:lang w:eastAsia="ja-JP"/>
        </w:rPr>
        <w:t xml:space="preserve"> Table D-</w:t>
      </w:r>
      <w:r w:rsidR="00A41D9E" w:rsidRPr="00A41D9E">
        <w:rPr>
          <w:rFonts w:hint="eastAsia"/>
          <w:highlight w:val="yellow"/>
          <w:lang w:eastAsia="ja-JP"/>
        </w:rPr>
        <w:t>X</w:t>
      </w:r>
      <w:r w:rsidR="00A41D9E">
        <w:rPr>
          <w:rFonts w:hint="eastAsia"/>
          <w:lang w:eastAsia="ja-JP"/>
        </w:rPr>
        <w:t>.</w:t>
      </w:r>
      <w:r w:rsidR="00872F73">
        <w:rPr>
          <w:rFonts w:hint="eastAsia"/>
          <w:lang w:eastAsia="ja-JP"/>
        </w:rPr>
        <w:t xml:space="preserve"> </w:t>
      </w:r>
      <w:r w:rsidR="00872F73">
        <w:rPr>
          <w:lang w:eastAsia="ja-JP"/>
        </w:rPr>
        <w:t xml:space="preserve">The value of </w:t>
      </w:r>
      <w:r w:rsidR="00872F73">
        <w:rPr>
          <w:rFonts w:hint="eastAsia"/>
          <w:lang w:eastAsia="ja-JP"/>
        </w:rPr>
        <w:t>horizontal</w:t>
      </w:r>
      <w:r w:rsidR="00872F73" w:rsidRPr="002B18AC">
        <w:rPr>
          <w:lang w:eastAsia="ja-JP"/>
        </w:rPr>
        <w:t xml:space="preserve">_filter_idc </w:t>
      </w:r>
      <w:r w:rsidR="00872F73">
        <w:rPr>
          <w:lang w:eastAsia="ja-JP"/>
        </w:rPr>
        <w:t xml:space="preserve">shall be in the range of 0 to </w:t>
      </w:r>
      <w:r w:rsidR="00872F73">
        <w:rPr>
          <w:rFonts w:hint="eastAsia"/>
          <w:lang w:eastAsia="ja-JP"/>
        </w:rPr>
        <w:t>6</w:t>
      </w:r>
      <w:r w:rsidR="00872F73">
        <w:rPr>
          <w:lang w:eastAsia="ja-JP"/>
        </w:rPr>
        <w:t>, inclusive.</w:t>
      </w:r>
    </w:p>
    <w:p w:rsidR="00AC2C77" w:rsidRPr="00966C0A" w:rsidRDefault="00AC2C77" w:rsidP="00AC2C77">
      <w:pPr>
        <w:rPr>
          <w:b/>
          <w:lang w:eastAsia="ja-JP"/>
        </w:rPr>
      </w:pPr>
      <w:r w:rsidRPr="00966C0A">
        <w:rPr>
          <w:b/>
          <w:lang w:eastAsia="ja-JP"/>
        </w:rPr>
        <w:t>tap_length_horizontal_minus1</w:t>
      </w:r>
      <w:r w:rsidR="00ED3AD0" w:rsidRPr="00943A5F">
        <w:rPr>
          <w:noProof/>
        </w:rPr>
        <w:t> </w:t>
      </w:r>
      <w:r w:rsidR="00ED3AD0" w:rsidRPr="00ED3AD0">
        <w:rPr>
          <w:rFonts w:hint="eastAsia"/>
          <w:lang w:eastAsia="ja-JP"/>
        </w:rPr>
        <w:t>+</w:t>
      </w:r>
      <w:r w:rsidR="00ED3AD0" w:rsidRPr="00943A5F">
        <w:rPr>
          <w:noProof/>
        </w:rPr>
        <w:t> </w:t>
      </w:r>
      <w:r w:rsidR="00ED3AD0" w:rsidRPr="00ED3AD0">
        <w:rPr>
          <w:rFonts w:hint="eastAsia"/>
          <w:lang w:eastAsia="ja-JP"/>
        </w:rPr>
        <w:t>1</w:t>
      </w:r>
      <w:r w:rsidR="00ED3AD0">
        <w:rPr>
          <w:rFonts w:hint="eastAsia"/>
          <w:b/>
          <w:lang w:eastAsia="ja-JP"/>
        </w:rPr>
        <w:t xml:space="preserve"> </w:t>
      </w:r>
      <w:r w:rsidR="00D041C2">
        <w:rPr>
          <w:rFonts w:hint="eastAsia"/>
          <w:lang w:eastAsia="ja-JP"/>
        </w:rPr>
        <w:t>specifies</w:t>
      </w:r>
      <w:r w:rsidR="00ED3AD0">
        <w:rPr>
          <w:rFonts w:hint="eastAsia"/>
          <w:lang w:eastAsia="ja-JP"/>
        </w:rPr>
        <w:t xml:space="preserve"> the number of tap length of horizontal filter.</w:t>
      </w:r>
      <w:r w:rsidR="002B18AC">
        <w:rPr>
          <w:rFonts w:hint="eastAsia"/>
          <w:lang w:eastAsia="ja-JP"/>
        </w:rPr>
        <w:t xml:space="preserve"> </w:t>
      </w:r>
      <w:r w:rsidR="002B18AC" w:rsidRPr="009A622A">
        <w:rPr>
          <w:lang w:eastAsia="ja-JP"/>
        </w:rPr>
        <w:t>The value of tap_length_</w:t>
      </w:r>
      <w:r w:rsidR="002B18AC">
        <w:rPr>
          <w:rFonts w:hint="eastAsia"/>
          <w:lang w:eastAsia="ja-JP"/>
        </w:rPr>
        <w:t>horizontal</w:t>
      </w:r>
      <w:r w:rsidR="002B18AC" w:rsidRPr="009A622A">
        <w:rPr>
          <w:lang w:eastAsia="ja-JP"/>
        </w:rPr>
        <w:t xml:space="preserve">_minus1 shall be in the range of </w:t>
      </w:r>
      <w:r w:rsidR="002B18AC">
        <w:rPr>
          <w:rFonts w:hint="eastAsia"/>
          <w:lang w:eastAsia="ja-JP"/>
        </w:rPr>
        <w:t>0</w:t>
      </w:r>
      <w:r w:rsidR="002B18AC" w:rsidRPr="009A622A">
        <w:rPr>
          <w:lang w:eastAsia="ja-JP"/>
        </w:rPr>
        <w:t xml:space="preserve"> to 15, inclusive.</w:t>
      </w:r>
    </w:p>
    <w:p w:rsidR="00AC2C77" w:rsidRPr="00966C0A" w:rsidRDefault="00AC2C77" w:rsidP="00AC2C77">
      <w:pPr>
        <w:rPr>
          <w:b/>
          <w:lang w:eastAsia="ja-JP"/>
        </w:rPr>
      </w:pPr>
      <w:r w:rsidRPr="00966C0A">
        <w:rPr>
          <w:b/>
          <w:lang w:eastAsia="ja-JP"/>
        </w:rPr>
        <w:t>hor_filter_coeff[i]</w:t>
      </w:r>
      <w:r w:rsidR="00D041C2">
        <w:rPr>
          <w:rFonts w:hint="eastAsia"/>
          <w:b/>
          <w:lang w:eastAsia="ja-JP"/>
        </w:rPr>
        <w:t xml:space="preserve"> </w:t>
      </w:r>
      <w:r w:rsidR="00D041C2">
        <w:rPr>
          <w:rFonts w:hint="eastAsia"/>
          <w:lang w:eastAsia="ja-JP"/>
        </w:rPr>
        <w:t>specifies</w:t>
      </w:r>
      <w:r w:rsidR="00A41D9E">
        <w:rPr>
          <w:rFonts w:hint="eastAsia"/>
          <w:lang w:eastAsia="ja-JP"/>
        </w:rPr>
        <w:t xml:space="preserve"> the filter coefficient value for horizontal direction.</w:t>
      </w:r>
      <w:r w:rsidR="009A622A">
        <w:rPr>
          <w:rFonts w:hint="eastAsia"/>
          <w:lang w:eastAsia="ja-JP"/>
        </w:rPr>
        <w:t xml:space="preserve"> </w:t>
      </w:r>
      <w:r w:rsidR="009A622A">
        <w:rPr>
          <w:lang w:eastAsia="ja-JP"/>
        </w:rPr>
        <w:t>T</w:t>
      </w:r>
      <w:r w:rsidR="009A622A">
        <w:rPr>
          <w:rFonts w:hint="eastAsia"/>
          <w:lang w:eastAsia="ja-JP"/>
        </w:rPr>
        <w:t>he value of hor</w:t>
      </w:r>
      <w:r w:rsidR="009A622A" w:rsidRPr="009A622A">
        <w:rPr>
          <w:lang w:eastAsia="ja-JP"/>
        </w:rPr>
        <w:t>_filter_coeff[i]</w:t>
      </w:r>
      <w:r w:rsidR="009A622A">
        <w:rPr>
          <w:rFonts w:hint="eastAsia"/>
          <w:lang w:eastAsia="ja-JP"/>
        </w:rPr>
        <w:t xml:space="preserve"> </w:t>
      </w:r>
      <w:r w:rsidR="009A622A" w:rsidRPr="00A71B04">
        <w:rPr>
          <w:lang w:eastAsia="ja-JP"/>
        </w:rPr>
        <w:t>shall be in the range of −2</w:t>
      </w:r>
      <w:r w:rsidR="009A622A" w:rsidRPr="009A622A">
        <w:rPr>
          <w:vertAlign w:val="superscript"/>
          <w:lang w:eastAsia="ja-JP"/>
        </w:rPr>
        <w:t>31</w:t>
      </w:r>
      <w:r w:rsidR="009A622A" w:rsidRPr="00A71B04">
        <w:rPr>
          <w:lang w:eastAsia="ja-JP"/>
        </w:rPr>
        <w:t xml:space="preserve"> + 1 to 2</w:t>
      </w:r>
      <w:r w:rsidR="009A622A" w:rsidRPr="009A622A">
        <w:rPr>
          <w:vertAlign w:val="superscript"/>
          <w:lang w:eastAsia="ja-JP"/>
        </w:rPr>
        <w:t>31</w:t>
      </w:r>
      <w:r w:rsidR="009A622A" w:rsidRPr="00A71B04">
        <w:rPr>
          <w:lang w:eastAsia="ja-JP"/>
        </w:rPr>
        <w:t xml:space="preserve"> − 1, inclusive.</w:t>
      </w:r>
    </w:p>
    <w:p w:rsidR="00AC2C77" w:rsidRDefault="00AC2C77" w:rsidP="00AC2C77">
      <w:pPr>
        <w:rPr>
          <w:lang w:eastAsia="ja-JP"/>
        </w:rPr>
      </w:pPr>
    </w:p>
    <w:p w:rsidR="00AC2C77" w:rsidRDefault="00A41D9E" w:rsidP="00A41D9E">
      <w:pPr>
        <w:pStyle w:val="a9"/>
        <w:jc w:val="center"/>
        <w:rPr>
          <w:lang w:eastAsia="ja-JP"/>
        </w:rPr>
      </w:pPr>
      <w:r>
        <w:t>Table</w:t>
      </w:r>
      <w:r w:rsidR="00113C74">
        <w:rPr>
          <w:rFonts w:hint="eastAsia"/>
          <w:lang w:eastAsia="ja-JP"/>
        </w:rPr>
        <w:t xml:space="preserve"> D-</w:t>
      </w:r>
      <w:r w:rsidR="00113C74" w:rsidRPr="003E059F">
        <w:rPr>
          <w:rFonts w:hint="eastAsia"/>
          <w:highlight w:val="yellow"/>
          <w:lang w:eastAsia="ja-JP"/>
        </w:rPr>
        <w:t>X</w:t>
      </w:r>
      <w:r>
        <w:rPr>
          <w:rFonts w:hint="eastAsia"/>
          <w:lang w:eastAsia="ja-JP"/>
        </w:rPr>
        <w:tab/>
      </w:r>
      <w:r w:rsidR="008D18E9">
        <w:rPr>
          <w:lang w:eastAsia="ja-JP"/>
        </w:rPr>
        <w:t>Implicit</w:t>
      </w:r>
      <w:r w:rsidR="008D18E9">
        <w:rPr>
          <w:rFonts w:hint="eastAsia"/>
          <w:lang w:eastAsia="ja-JP"/>
        </w:rPr>
        <w:t xml:space="preserve"> filter coefficients</w:t>
      </w:r>
    </w:p>
    <w:tbl>
      <w:tblPr>
        <w:tblW w:w="9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1035"/>
        <w:gridCol w:w="2908"/>
        <w:gridCol w:w="921"/>
        <w:gridCol w:w="4233"/>
      </w:tblGrid>
      <w:tr w:rsidR="009D31EA" w:rsidRPr="00522F7D" w:rsidTr="009D31EA">
        <w:trPr>
          <w:trHeight w:val="191"/>
          <w:jc w:val="center"/>
        </w:trPr>
        <w:tc>
          <w:tcPr>
            <w:tcW w:w="795" w:type="dxa"/>
            <w:shd w:val="clear" w:color="auto" w:fill="auto"/>
          </w:tcPr>
          <w:p w:rsidR="009D31EA" w:rsidRPr="00831D6B" w:rsidRDefault="009D31EA" w:rsidP="009D31EA">
            <w:pPr>
              <w:pStyle w:val="ac"/>
              <w:jc w:val="center"/>
              <w:rPr>
                <w:b/>
              </w:rPr>
            </w:pPr>
            <w:r w:rsidRPr="00831D6B">
              <w:rPr>
                <w:rFonts w:hint="eastAsia"/>
                <w:b/>
              </w:rPr>
              <w:t>Value</w:t>
            </w:r>
          </w:p>
        </w:tc>
        <w:tc>
          <w:tcPr>
            <w:tcW w:w="1035" w:type="dxa"/>
            <w:shd w:val="clear" w:color="auto" w:fill="auto"/>
          </w:tcPr>
          <w:p w:rsidR="009D31EA" w:rsidRPr="00831D6B" w:rsidRDefault="009D31EA" w:rsidP="009D31EA">
            <w:pPr>
              <w:pStyle w:val="ac"/>
              <w:jc w:val="center"/>
              <w:rPr>
                <w:b/>
              </w:rPr>
            </w:pPr>
            <w:r w:rsidRPr="00831D6B">
              <w:rPr>
                <w:b/>
              </w:rPr>
              <w:t>T</w:t>
            </w:r>
            <w:r w:rsidRPr="00831D6B">
              <w:rPr>
                <w:rFonts w:hint="eastAsia"/>
                <w:b/>
              </w:rPr>
              <w:t>ap length</w:t>
            </w:r>
          </w:p>
        </w:tc>
        <w:tc>
          <w:tcPr>
            <w:tcW w:w="2932" w:type="dxa"/>
            <w:shd w:val="clear" w:color="auto" w:fill="auto"/>
          </w:tcPr>
          <w:p w:rsidR="009D31EA" w:rsidRPr="00831D6B" w:rsidRDefault="009D31EA" w:rsidP="009D31EA">
            <w:pPr>
              <w:pStyle w:val="ac"/>
              <w:jc w:val="center"/>
              <w:rPr>
                <w:b/>
              </w:rPr>
            </w:pPr>
            <w:r w:rsidRPr="00831D6B">
              <w:rPr>
                <w:b/>
              </w:rPr>
              <w:t>F</w:t>
            </w:r>
            <w:r w:rsidRPr="00831D6B">
              <w:rPr>
                <w:rFonts w:hint="eastAsia"/>
                <w:b/>
              </w:rPr>
              <w:t>ilter coefficients</w:t>
            </w:r>
          </w:p>
        </w:tc>
        <w:tc>
          <w:tcPr>
            <w:tcW w:w="836" w:type="dxa"/>
          </w:tcPr>
          <w:p w:rsidR="009D31EA" w:rsidRPr="00831D6B" w:rsidRDefault="006B76FA" w:rsidP="00D041C2">
            <w:pPr>
              <w:pStyle w:val="ac"/>
              <w:rPr>
                <w:b/>
              </w:rPr>
            </w:pPr>
            <w:r>
              <w:rPr>
                <w:rFonts w:hint="eastAsia"/>
                <w:b/>
              </w:rPr>
              <w:t>D</w:t>
            </w:r>
            <w:r w:rsidRPr="006B76FA">
              <w:rPr>
                <w:b/>
              </w:rPr>
              <w:t>ivisor</w:t>
            </w:r>
          </w:p>
        </w:tc>
        <w:tc>
          <w:tcPr>
            <w:tcW w:w="4293" w:type="dxa"/>
            <w:shd w:val="clear" w:color="auto" w:fill="auto"/>
          </w:tcPr>
          <w:p w:rsidR="009D31EA" w:rsidRPr="00831D6B" w:rsidRDefault="009D31EA" w:rsidP="00D041C2">
            <w:pPr>
              <w:pStyle w:val="ac"/>
              <w:rPr>
                <w:b/>
              </w:rPr>
            </w:pPr>
            <w:r w:rsidRPr="00831D6B">
              <w:rPr>
                <w:rFonts w:hint="eastAsia"/>
                <w:b/>
              </w:rPr>
              <w:t>Informative remark</w:t>
            </w:r>
          </w:p>
        </w:tc>
      </w:tr>
      <w:tr w:rsidR="009D31EA" w:rsidTr="009D31EA">
        <w:trPr>
          <w:jc w:val="center"/>
        </w:trPr>
        <w:tc>
          <w:tcPr>
            <w:tcW w:w="79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0</w:t>
            </w:r>
          </w:p>
        </w:tc>
        <w:tc>
          <w:tcPr>
            <w:tcW w:w="103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9D31EA" w:rsidRDefault="009D31EA" w:rsidP="00D041C2">
            <w:pPr>
              <w:rPr>
                <w:lang w:eastAsia="ja-JP"/>
              </w:rPr>
            </w:pPr>
            <w:r w:rsidRPr="007A6E88">
              <w:rPr>
                <w:lang w:eastAsia="ja-JP"/>
              </w:rPr>
              <w:t>-3,-19,34,500,500,34,-19,-3</w:t>
            </w:r>
          </w:p>
        </w:tc>
        <w:tc>
          <w:tcPr>
            <w:tcW w:w="836" w:type="dxa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1024</w:t>
            </w:r>
          </w:p>
        </w:tc>
        <w:tc>
          <w:tcPr>
            <w:tcW w:w="4293" w:type="dxa"/>
            <w:shd w:val="clear" w:color="auto" w:fill="auto"/>
          </w:tcPr>
          <w:p w:rsidR="009D31EA" w:rsidRDefault="009D31EA" w:rsidP="00033DEE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Down-sampling filter coefficients for </w:t>
            </w:r>
            <w:r w:rsidRPr="00406769">
              <w:rPr>
                <w:lang w:eastAsia="ja-JP"/>
              </w:rPr>
              <w:t>4:2:</w:t>
            </w:r>
            <w:r>
              <w:rPr>
                <w:rFonts w:hint="eastAsia"/>
                <w:lang w:eastAsia="ja-JP"/>
              </w:rPr>
              <w:t>2</w:t>
            </w:r>
            <w:r w:rsidRPr="00406769">
              <w:rPr>
                <w:lang w:eastAsia="ja-JP"/>
              </w:rPr>
              <w:t xml:space="preserve"> / 4:2:</w:t>
            </w:r>
            <w:r>
              <w:rPr>
                <w:rFonts w:hint="eastAsia"/>
                <w:lang w:eastAsia="ja-JP"/>
              </w:rPr>
              <w:t>0</w:t>
            </w:r>
            <w:r w:rsidRPr="00406769">
              <w:rPr>
                <w:lang w:eastAsia="ja-JP"/>
              </w:rPr>
              <w:t xml:space="preserve"> conversion</w:t>
            </w:r>
            <w:r>
              <w:rPr>
                <w:rFonts w:hint="eastAsia"/>
                <w:lang w:eastAsia="ja-JP"/>
              </w:rPr>
              <w:t xml:space="preserve"> for progressive source</w:t>
            </w:r>
            <w:r w:rsidR="00033DEE" w:rsidRPr="00630572">
              <w:rPr>
                <w:szCs w:val="22"/>
              </w:rPr>
              <w:br/>
            </w:r>
            <w:r>
              <w:rPr>
                <w:rFonts w:hint="eastAsia"/>
                <w:lang w:eastAsia="ja-JP"/>
              </w:rPr>
              <w:t>SMPTE RP2050-1:2012</w:t>
            </w:r>
          </w:p>
        </w:tc>
      </w:tr>
      <w:tr w:rsidR="009D31EA" w:rsidTr="009D31EA">
        <w:trPr>
          <w:jc w:val="center"/>
        </w:trPr>
        <w:tc>
          <w:tcPr>
            <w:tcW w:w="79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</w:t>
            </w:r>
          </w:p>
        </w:tc>
        <w:tc>
          <w:tcPr>
            <w:tcW w:w="103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2932" w:type="dxa"/>
            <w:shd w:val="clear" w:color="auto" w:fill="auto"/>
          </w:tcPr>
          <w:p w:rsidR="009D31EA" w:rsidRDefault="009D31EA" w:rsidP="00D041C2">
            <w:r w:rsidRPr="007A6E88">
              <w:t>19,103,1037,-135</w:t>
            </w:r>
          </w:p>
        </w:tc>
        <w:tc>
          <w:tcPr>
            <w:tcW w:w="836" w:type="dxa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1024</w:t>
            </w:r>
          </w:p>
        </w:tc>
        <w:tc>
          <w:tcPr>
            <w:tcW w:w="4293" w:type="dxa"/>
            <w:shd w:val="clear" w:color="auto" w:fill="auto"/>
          </w:tcPr>
          <w:p w:rsidR="009D31EA" w:rsidRPr="006F6C24" w:rsidRDefault="009D31EA" w:rsidP="00033DEE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Up-sampling filter coefficients for 4:2:0 / 4:2:2 conversion for</w:t>
            </w:r>
            <w:r w:rsidRPr="004C3EB4">
              <w:rPr>
                <w:lang w:eastAsia="ja-JP"/>
              </w:rPr>
              <w:t xml:space="preserve"> Even Lines</w:t>
            </w:r>
            <w:r>
              <w:rPr>
                <w:rFonts w:hint="eastAsia"/>
                <w:lang w:eastAsia="ja-JP"/>
              </w:rPr>
              <w:t xml:space="preserve"> of progressive source</w:t>
            </w:r>
            <w:r w:rsidR="00033DEE" w:rsidRPr="00630572">
              <w:rPr>
                <w:szCs w:val="22"/>
              </w:rPr>
              <w:br/>
            </w:r>
            <w:r>
              <w:rPr>
                <w:rFonts w:hint="eastAsia"/>
                <w:lang w:eastAsia="ja-JP"/>
              </w:rPr>
              <w:t>(</w:t>
            </w:r>
            <w:r w:rsidR="00A0579D">
              <w:rPr>
                <w:rFonts w:hint="eastAsia"/>
                <w:lang w:eastAsia="ja-JP"/>
              </w:rPr>
              <w:t xml:space="preserve">Reverse </w:t>
            </w:r>
            <w:r>
              <w:rPr>
                <w:rFonts w:hint="eastAsia"/>
                <w:lang w:eastAsia="ja-JP"/>
              </w:rPr>
              <w:t xml:space="preserve">order </w:t>
            </w:r>
            <w:r w:rsidR="006B76FA">
              <w:rPr>
                <w:rFonts w:hint="eastAsia"/>
                <w:lang w:eastAsia="ja-JP"/>
              </w:rPr>
              <w:t xml:space="preserve">coefficients </w:t>
            </w:r>
            <w:r w:rsidR="00A0579D">
              <w:rPr>
                <w:rFonts w:hint="eastAsia"/>
                <w:lang w:eastAsia="ja-JP"/>
              </w:rPr>
              <w:t>for Odd Lines</w:t>
            </w:r>
            <w:r>
              <w:rPr>
                <w:rFonts w:hint="eastAsia"/>
                <w:lang w:eastAsia="ja-JP"/>
              </w:rPr>
              <w:t>)</w:t>
            </w:r>
            <w:r w:rsidR="00033DEE" w:rsidRPr="00630572">
              <w:rPr>
                <w:szCs w:val="22"/>
              </w:rPr>
              <w:br/>
            </w:r>
            <w:r>
              <w:rPr>
                <w:rFonts w:hint="eastAsia"/>
                <w:lang w:eastAsia="ja-JP"/>
              </w:rPr>
              <w:t>SMPTE RP2050-1:2012</w:t>
            </w:r>
          </w:p>
        </w:tc>
      </w:tr>
      <w:tr w:rsidR="009D31EA" w:rsidTr="009D31EA">
        <w:trPr>
          <w:jc w:val="center"/>
        </w:trPr>
        <w:tc>
          <w:tcPr>
            <w:tcW w:w="79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</w:t>
            </w:r>
          </w:p>
        </w:tc>
        <w:tc>
          <w:tcPr>
            <w:tcW w:w="1035" w:type="dxa"/>
            <w:shd w:val="clear" w:color="auto" w:fill="auto"/>
          </w:tcPr>
          <w:p w:rsidR="009D31EA" w:rsidRDefault="009D31EA" w:rsidP="0050037F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932" w:type="dxa"/>
            <w:shd w:val="clear" w:color="auto" w:fill="auto"/>
          </w:tcPr>
          <w:p w:rsidR="009D31EA" w:rsidRDefault="009D31EA" w:rsidP="00D041C2">
            <w:pPr>
              <w:rPr>
                <w:lang w:eastAsia="ja-JP"/>
              </w:rPr>
            </w:pPr>
            <w:r w:rsidRPr="007A6E88">
              <w:rPr>
                <w:lang w:eastAsia="ja-JP"/>
              </w:rPr>
              <w:t>-8,-26,115,586,409,-48,-4,0</w:t>
            </w:r>
          </w:p>
        </w:tc>
        <w:tc>
          <w:tcPr>
            <w:tcW w:w="836" w:type="dxa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1024</w:t>
            </w:r>
          </w:p>
        </w:tc>
        <w:tc>
          <w:tcPr>
            <w:tcW w:w="4293" w:type="dxa"/>
            <w:shd w:val="clear" w:color="auto" w:fill="auto"/>
          </w:tcPr>
          <w:p w:rsidR="009D31EA" w:rsidRDefault="009D31EA" w:rsidP="00033DEE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Down-sampling filter coefficients for 4:2:2 / 4:2:0 conversion for the </w:t>
            </w:r>
            <w:r w:rsidR="00F37B69">
              <w:rPr>
                <w:rFonts w:hint="eastAsia"/>
                <w:lang w:eastAsia="ja-JP"/>
              </w:rPr>
              <w:t>top</w:t>
            </w:r>
            <w:r>
              <w:rPr>
                <w:rFonts w:hint="eastAsia"/>
                <w:lang w:eastAsia="ja-JP"/>
              </w:rPr>
              <w:t xml:space="preserve"> field of interlace source</w:t>
            </w:r>
            <w:r w:rsidR="00033DEE" w:rsidRPr="00630572">
              <w:rPr>
                <w:szCs w:val="22"/>
              </w:rPr>
              <w:br/>
            </w:r>
            <w:r>
              <w:rPr>
                <w:rFonts w:hint="eastAsia"/>
                <w:lang w:eastAsia="ja-JP"/>
              </w:rPr>
              <w:t>(</w:t>
            </w:r>
            <w:r w:rsidR="00A0579D">
              <w:rPr>
                <w:rFonts w:hint="eastAsia"/>
                <w:lang w:eastAsia="ja-JP"/>
              </w:rPr>
              <w:t xml:space="preserve">Reverse order coefficients for </w:t>
            </w:r>
            <w:r>
              <w:rPr>
                <w:rFonts w:hint="eastAsia"/>
                <w:lang w:eastAsia="ja-JP"/>
              </w:rPr>
              <w:t xml:space="preserve">the </w:t>
            </w:r>
            <w:r w:rsidR="00F37B69">
              <w:rPr>
                <w:rFonts w:hint="eastAsia"/>
                <w:lang w:eastAsia="ja-JP"/>
              </w:rPr>
              <w:t>bottom</w:t>
            </w:r>
            <w:r>
              <w:rPr>
                <w:rFonts w:hint="eastAsia"/>
                <w:lang w:eastAsia="ja-JP"/>
              </w:rPr>
              <w:t xml:space="preserve"> </w:t>
            </w:r>
            <w:r>
              <w:rPr>
                <w:rFonts w:hint="eastAsia"/>
                <w:lang w:eastAsia="ja-JP"/>
              </w:rPr>
              <w:lastRenderedPageBreak/>
              <w:t>field</w:t>
            </w:r>
            <w:r w:rsidR="00A0579D">
              <w:rPr>
                <w:rFonts w:hint="eastAsia"/>
                <w:lang w:eastAsia="ja-JP"/>
              </w:rPr>
              <w:t>)</w:t>
            </w:r>
            <w:r w:rsidR="00033DEE" w:rsidRPr="00630572">
              <w:rPr>
                <w:szCs w:val="22"/>
              </w:rPr>
              <w:br/>
            </w:r>
            <w:r>
              <w:rPr>
                <w:rFonts w:hint="eastAsia"/>
                <w:lang w:eastAsia="ja-JP"/>
              </w:rPr>
              <w:t>SMPTE RP2050-1:2012</w:t>
            </w:r>
          </w:p>
        </w:tc>
      </w:tr>
      <w:tr w:rsidR="009D31EA" w:rsidTr="009D31EA">
        <w:trPr>
          <w:jc w:val="center"/>
        </w:trPr>
        <w:tc>
          <w:tcPr>
            <w:tcW w:w="79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lastRenderedPageBreak/>
              <w:t>3</w:t>
            </w:r>
          </w:p>
        </w:tc>
        <w:tc>
          <w:tcPr>
            <w:tcW w:w="1035" w:type="dxa"/>
            <w:shd w:val="clear" w:color="auto" w:fill="auto"/>
          </w:tcPr>
          <w:p w:rsidR="009D31EA" w:rsidRDefault="00E828D6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2932" w:type="dxa"/>
            <w:shd w:val="clear" w:color="auto" w:fill="auto"/>
          </w:tcPr>
          <w:p w:rsidR="009D31EA" w:rsidRDefault="009D31EA" w:rsidP="00D041C2">
            <w:pPr>
              <w:rPr>
                <w:lang w:eastAsia="ja-JP"/>
              </w:rPr>
            </w:pPr>
            <w:r w:rsidRPr="007A6E88">
              <w:rPr>
                <w:lang w:eastAsia="ja-JP"/>
              </w:rPr>
              <w:t>24,-41,1169,-128</w:t>
            </w:r>
          </w:p>
          <w:p w:rsidR="009D31EA" w:rsidRDefault="009D31EA" w:rsidP="00D041C2"/>
        </w:tc>
        <w:tc>
          <w:tcPr>
            <w:tcW w:w="836" w:type="dxa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1024</w:t>
            </w:r>
          </w:p>
        </w:tc>
        <w:tc>
          <w:tcPr>
            <w:tcW w:w="4293" w:type="dxa"/>
            <w:shd w:val="clear" w:color="auto" w:fill="auto"/>
          </w:tcPr>
          <w:p w:rsidR="009D31EA" w:rsidRDefault="009D31EA" w:rsidP="00033DEE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Up-sampling filter coefficients for 4:2:0 / 4:2:2 conversion for Even Lines </w:t>
            </w:r>
            <w:r w:rsidRPr="009D31EA">
              <w:rPr>
                <w:lang w:eastAsia="ja-JP"/>
              </w:rPr>
              <w:t xml:space="preserve">of the </w:t>
            </w:r>
            <w:r w:rsidR="00F37B69">
              <w:rPr>
                <w:rFonts w:hint="eastAsia"/>
                <w:lang w:eastAsia="ja-JP"/>
              </w:rPr>
              <w:t>top</w:t>
            </w:r>
            <w:r w:rsidRPr="009D31EA">
              <w:rPr>
                <w:lang w:eastAsia="ja-JP"/>
              </w:rPr>
              <w:t xml:space="preserve"> field</w:t>
            </w:r>
            <w:r>
              <w:rPr>
                <w:rFonts w:hint="eastAsia"/>
                <w:lang w:eastAsia="ja-JP"/>
              </w:rPr>
              <w:t xml:space="preserve"> of interlace source</w:t>
            </w:r>
            <w:r w:rsidR="00033DEE" w:rsidRPr="00630572">
              <w:rPr>
                <w:szCs w:val="22"/>
              </w:rPr>
              <w:br/>
            </w:r>
            <w:r w:rsidR="00655859">
              <w:rPr>
                <w:rFonts w:hint="eastAsia"/>
                <w:lang w:eastAsia="ja-JP"/>
              </w:rPr>
              <w:t>(</w:t>
            </w:r>
            <w:r w:rsidR="00A0579D">
              <w:rPr>
                <w:rFonts w:hint="eastAsia"/>
                <w:lang w:eastAsia="ja-JP"/>
              </w:rPr>
              <w:t>Reverse order coefficients for</w:t>
            </w:r>
            <w:r w:rsidR="00655859">
              <w:rPr>
                <w:rFonts w:hint="eastAsia"/>
                <w:lang w:eastAsia="ja-JP"/>
              </w:rPr>
              <w:t xml:space="preserve"> Odd Lines of the </w:t>
            </w:r>
            <w:r w:rsidR="00F37B69">
              <w:rPr>
                <w:rFonts w:hint="eastAsia"/>
                <w:lang w:eastAsia="ja-JP"/>
              </w:rPr>
              <w:t>bottom</w:t>
            </w:r>
            <w:r w:rsidR="00655859">
              <w:rPr>
                <w:rFonts w:hint="eastAsia"/>
                <w:lang w:eastAsia="ja-JP"/>
              </w:rPr>
              <w:t xml:space="preserve"> field)</w:t>
            </w:r>
            <w:r w:rsidR="00033DEE" w:rsidRPr="00630572">
              <w:rPr>
                <w:szCs w:val="22"/>
              </w:rPr>
              <w:br/>
            </w:r>
            <w:r>
              <w:rPr>
                <w:rFonts w:hint="eastAsia"/>
                <w:lang w:eastAsia="ja-JP"/>
              </w:rPr>
              <w:t>SMPTE RP2050-1:2012</w:t>
            </w:r>
          </w:p>
        </w:tc>
      </w:tr>
      <w:tr w:rsidR="009D31EA" w:rsidTr="009D31EA">
        <w:trPr>
          <w:jc w:val="center"/>
        </w:trPr>
        <w:tc>
          <w:tcPr>
            <w:tcW w:w="79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103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2932" w:type="dxa"/>
            <w:shd w:val="clear" w:color="auto" w:fill="auto"/>
          </w:tcPr>
          <w:p w:rsidR="009D31EA" w:rsidRPr="007A6E88" w:rsidRDefault="009D31EA" w:rsidP="00D041C2">
            <w:pPr>
              <w:rPr>
                <w:lang w:eastAsia="ja-JP"/>
              </w:rPr>
            </w:pPr>
            <w:r w:rsidRPr="004C3EB4">
              <w:rPr>
                <w:lang w:eastAsia="ja-JP"/>
              </w:rPr>
              <w:t>-76,783,330,-13</w:t>
            </w:r>
          </w:p>
        </w:tc>
        <w:tc>
          <w:tcPr>
            <w:tcW w:w="836" w:type="dxa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1024</w:t>
            </w:r>
          </w:p>
        </w:tc>
        <w:tc>
          <w:tcPr>
            <w:tcW w:w="4293" w:type="dxa"/>
            <w:shd w:val="clear" w:color="auto" w:fill="auto"/>
          </w:tcPr>
          <w:p w:rsidR="009D31EA" w:rsidRDefault="009D31EA" w:rsidP="00033DEE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Up-sampling filter coefficients for 4:2:0 / 4:2:2 conversion for Odd Lines </w:t>
            </w:r>
            <w:r w:rsidRPr="009D31EA">
              <w:rPr>
                <w:lang w:eastAsia="ja-JP"/>
              </w:rPr>
              <w:t xml:space="preserve">of the </w:t>
            </w:r>
            <w:r w:rsidR="00F37B69">
              <w:rPr>
                <w:rFonts w:hint="eastAsia"/>
                <w:lang w:eastAsia="ja-JP"/>
              </w:rPr>
              <w:t>top</w:t>
            </w:r>
            <w:r w:rsidRPr="009D31EA">
              <w:rPr>
                <w:lang w:eastAsia="ja-JP"/>
              </w:rPr>
              <w:t xml:space="preserve"> field</w:t>
            </w:r>
            <w:r w:rsidR="00655859">
              <w:rPr>
                <w:rFonts w:hint="eastAsia"/>
                <w:lang w:eastAsia="ja-JP"/>
              </w:rPr>
              <w:t xml:space="preserve"> of interlace source</w:t>
            </w:r>
            <w:r w:rsidR="00033DEE" w:rsidRPr="00630572">
              <w:rPr>
                <w:szCs w:val="22"/>
              </w:rPr>
              <w:br/>
            </w:r>
            <w:r w:rsidR="00655859">
              <w:rPr>
                <w:rFonts w:hint="eastAsia"/>
                <w:lang w:eastAsia="ja-JP"/>
              </w:rPr>
              <w:t>(</w:t>
            </w:r>
            <w:r w:rsidR="007853A5">
              <w:rPr>
                <w:rFonts w:hint="eastAsia"/>
                <w:lang w:eastAsia="ja-JP"/>
              </w:rPr>
              <w:t>Reverse order coefficients for</w:t>
            </w:r>
            <w:r w:rsidR="00655859">
              <w:rPr>
                <w:rFonts w:hint="eastAsia"/>
                <w:lang w:eastAsia="ja-JP"/>
              </w:rPr>
              <w:t xml:space="preserve"> Even Lines of the </w:t>
            </w:r>
            <w:r w:rsidR="00F37B69">
              <w:rPr>
                <w:rFonts w:hint="eastAsia"/>
                <w:lang w:eastAsia="ja-JP"/>
              </w:rPr>
              <w:t>bottom</w:t>
            </w:r>
            <w:r w:rsidR="00655859">
              <w:rPr>
                <w:rFonts w:hint="eastAsia"/>
                <w:lang w:eastAsia="ja-JP"/>
              </w:rPr>
              <w:t xml:space="preserve"> field)</w:t>
            </w:r>
            <w:r w:rsidR="00033DEE" w:rsidRPr="00630572">
              <w:rPr>
                <w:szCs w:val="22"/>
              </w:rPr>
              <w:br/>
            </w:r>
            <w:r>
              <w:rPr>
                <w:rFonts w:hint="eastAsia"/>
                <w:lang w:eastAsia="ja-JP"/>
              </w:rPr>
              <w:t>SMPTE RP2050-1:2012</w:t>
            </w:r>
          </w:p>
        </w:tc>
      </w:tr>
      <w:tr w:rsidR="009D31EA" w:rsidTr="009D31EA">
        <w:trPr>
          <w:jc w:val="center"/>
        </w:trPr>
        <w:tc>
          <w:tcPr>
            <w:tcW w:w="79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5</w:t>
            </w:r>
          </w:p>
        </w:tc>
        <w:tc>
          <w:tcPr>
            <w:tcW w:w="103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7</w:t>
            </w:r>
          </w:p>
        </w:tc>
        <w:tc>
          <w:tcPr>
            <w:tcW w:w="2932" w:type="dxa"/>
            <w:shd w:val="clear" w:color="auto" w:fill="auto"/>
          </w:tcPr>
          <w:p w:rsidR="009D31EA" w:rsidRDefault="009D31EA" w:rsidP="00D041C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-29,0,88,138,88,0,-29</w:t>
            </w:r>
          </w:p>
        </w:tc>
        <w:tc>
          <w:tcPr>
            <w:tcW w:w="836" w:type="dxa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256</w:t>
            </w:r>
          </w:p>
        </w:tc>
        <w:tc>
          <w:tcPr>
            <w:tcW w:w="4293" w:type="dxa"/>
            <w:shd w:val="clear" w:color="auto" w:fill="auto"/>
          </w:tcPr>
          <w:p w:rsidR="009D31EA" w:rsidRDefault="009D31EA" w:rsidP="00033DEE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Down-sampling filter coefficients</w:t>
            </w:r>
            <w:r w:rsidR="00033DEE" w:rsidRPr="00630572">
              <w:rPr>
                <w:szCs w:val="22"/>
              </w:rPr>
              <w:br/>
            </w:r>
            <w:r>
              <w:rPr>
                <w:rFonts w:hint="eastAsia"/>
                <w:lang w:eastAsia="ja-JP"/>
              </w:rPr>
              <w:t>MPEG93/N0400 TM5</w:t>
            </w:r>
          </w:p>
        </w:tc>
      </w:tr>
      <w:tr w:rsidR="009D31EA" w:rsidTr="009D31EA">
        <w:trPr>
          <w:jc w:val="center"/>
        </w:trPr>
        <w:tc>
          <w:tcPr>
            <w:tcW w:w="79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</w:t>
            </w:r>
          </w:p>
        </w:tc>
        <w:tc>
          <w:tcPr>
            <w:tcW w:w="1035" w:type="dxa"/>
            <w:shd w:val="clear" w:color="auto" w:fill="auto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4</w:t>
            </w:r>
          </w:p>
        </w:tc>
        <w:tc>
          <w:tcPr>
            <w:tcW w:w="2932" w:type="dxa"/>
            <w:shd w:val="clear" w:color="auto" w:fill="auto"/>
          </w:tcPr>
          <w:p w:rsidR="009D31EA" w:rsidRDefault="009D31EA" w:rsidP="00D041C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-3,35,35,-3</w:t>
            </w:r>
          </w:p>
        </w:tc>
        <w:tc>
          <w:tcPr>
            <w:tcW w:w="836" w:type="dxa"/>
          </w:tcPr>
          <w:p w:rsidR="009D31EA" w:rsidRDefault="009D31EA" w:rsidP="0050037F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64</w:t>
            </w:r>
          </w:p>
        </w:tc>
        <w:tc>
          <w:tcPr>
            <w:tcW w:w="4293" w:type="dxa"/>
            <w:shd w:val="clear" w:color="auto" w:fill="auto"/>
          </w:tcPr>
          <w:p w:rsidR="009D31EA" w:rsidRDefault="009D31EA" w:rsidP="00033DEE">
            <w:r>
              <w:rPr>
                <w:rFonts w:hint="eastAsia"/>
                <w:lang w:eastAsia="ja-JP"/>
              </w:rPr>
              <w:t>Up-sampling filter coefficients</w:t>
            </w:r>
            <w:r w:rsidR="00033DEE" w:rsidRPr="00630572">
              <w:rPr>
                <w:szCs w:val="22"/>
              </w:rPr>
              <w:br/>
            </w:r>
            <w:r>
              <w:rPr>
                <w:rFonts w:hint="eastAsia"/>
                <w:lang w:eastAsia="ja-JP"/>
              </w:rPr>
              <w:t>MPEG93/N0400 TM5</w:t>
            </w:r>
          </w:p>
        </w:tc>
      </w:tr>
      <w:tr w:rsidR="009D31EA" w:rsidTr="009D31EA">
        <w:trPr>
          <w:jc w:val="center"/>
        </w:trPr>
        <w:tc>
          <w:tcPr>
            <w:tcW w:w="795" w:type="dxa"/>
            <w:shd w:val="clear" w:color="auto" w:fill="auto"/>
          </w:tcPr>
          <w:p w:rsidR="009D31EA" w:rsidRDefault="00655859" w:rsidP="00D041C2">
            <w:r>
              <w:rPr>
                <w:rFonts w:hint="eastAsia"/>
                <w:lang w:eastAsia="ja-JP"/>
              </w:rPr>
              <w:t>7</w:t>
            </w:r>
            <w:r w:rsidR="009D31EA">
              <w:rPr>
                <w:rFonts w:hint="eastAsia"/>
              </w:rPr>
              <w:t>..15</w:t>
            </w:r>
          </w:p>
        </w:tc>
        <w:tc>
          <w:tcPr>
            <w:tcW w:w="1035" w:type="dxa"/>
            <w:shd w:val="clear" w:color="auto" w:fill="auto"/>
          </w:tcPr>
          <w:p w:rsidR="009D31EA" w:rsidRDefault="009D31EA" w:rsidP="00D041C2">
            <w:r>
              <w:t>Reserved</w:t>
            </w:r>
          </w:p>
        </w:tc>
        <w:tc>
          <w:tcPr>
            <w:tcW w:w="2932" w:type="dxa"/>
            <w:shd w:val="clear" w:color="auto" w:fill="auto"/>
          </w:tcPr>
          <w:p w:rsidR="009D31EA" w:rsidRDefault="009D31EA" w:rsidP="00D041C2"/>
        </w:tc>
        <w:tc>
          <w:tcPr>
            <w:tcW w:w="836" w:type="dxa"/>
          </w:tcPr>
          <w:p w:rsidR="009D31EA" w:rsidRDefault="009D31EA" w:rsidP="00D041C2"/>
        </w:tc>
        <w:tc>
          <w:tcPr>
            <w:tcW w:w="4293" w:type="dxa"/>
            <w:shd w:val="clear" w:color="auto" w:fill="auto"/>
          </w:tcPr>
          <w:p w:rsidR="009D31EA" w:rsidRDefault="002B18AC" w:rsidP="002B18AC">
            <w:pPr>
              <w:rPr>
                <w:lang w:eastAsia="ja-JP"/>
              </w:rPr>
            </w:pPr>
            <w:r>
              <w:rPr>
                <w:lang w:eastAsia="ja-JP"/>
              </w:rPr>
              <w:t>For future use by ITU-T | ISO/IEC</w:t>
            </w:r>
          </w:p>
        </w:tc>
      </w:tr>
    </w:tbl>
    <w:p w:rsidR="00D20FFB" w:rsidRDefault="00D20FFB" w:rsidP="00F46054">
      <w:pPr>
        <w:rPr>
          <w:szCs w:val="22"/>
          <w:lang w:eastAsia="ja-JP"/>
        </w:rPr>
      </w:pPr>
    </w:p>
    <w:p w:rsidR="00F61E9D" w:rsidRDefault="00AC2A16" w:rsidP="00AC2A16">
      <w:pPr>
        <w:ind w:left="360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NOTE1 </w:t>
      </w:r>
      <w:r>
        <w:rPr>
          <w:szCs w:val="22"/>
          <w:lang w:eastAsia="ja-JP"/>
        </w:rPr>
        <w:t>–</w:t>
      </w:r>
      <w:r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lang w:eastAsia="ja-JP"/>
        </w:rPr>
        <w:t xml:space="preserve">SMPTE EG2050-2:2012 provides details on a possible </w:t>
      </w:r>
      <w:r>
        <w:rPr>
          <w:lang w:eastAsia="ja-JP"/>
        </w:rPr>
        <w:t>implementation</w:t>
      </w:r>
      <w:r>
        <w:rPr>
          <w:rFonts w:hint="eastAsia"/>
          <w:lang w:eastAsia="ja-JP"/>
        </w:rPr>
        <w:t xml:space="preserve"> of the filter defined in SMPTE RP2050-1:2012.</w:t>
      </w:r>
    </w:p>
    <w:p w:rsidR="00AC2A16" w:rsidRPr="00AC2A16" w:rsidRDefault="00AC2A16" w:rsidP="00F46054">
      <w:pPr>
        <w:rPr>
          <w:szCs w:val="22"/>
          <w:lang w:eastAsia="ja-JP"/>
        </w:rPr>
      </w:pPr>
    </w:p>
    <w:p w:rsidR="00F46054" w:rsidRDefault="00F46054" w:rsidP="001B560E">
      <w:pPr>
        <w:pStyle w:val="1"/>
        <w:ind w:left="432" w:hanging="432"/>
        <w:jc w:val="both"/>
      </w:pPr>
      <w:r>
        <w:rPr>
          <w:rFonts w:hint="eastAsia"/>
          <w:lang w:eastAsia="ja-JP"/>
        </w:rPr>
        <w:t>References</w:t>
      </w:r>
    </w:p>
    <w:p w:rsidR="004511E1" w:rsidRDefault="00F46054" w:rsidP="007853A5">
      <w:pPr>
        <w:ind w:left="567" w:hanging="567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[1</w:t>
      </w:r>
      <w:r w:rsidRPr="001A728D">
        <w:rPr>
          <w:rFonts w:hint="eastAsia"/>
          <w:szCs w:val="22"/>
          <w:lang w:eastAsia="ja-JP"/>
        </w:rPr>
        <w:t>]</w:t>
      </w:r>
      <w:r>
        <w:rPr>
          <w:rFonts w:hint="eastAsia"/>
          <w:szCs w:val="22"/>
          <w:lang w:eastAsia="ja-JP"/>
        </w:rPr>
        <w:t xml:space="preserve"> </w:t>
      </w:r>
      <w:r w:rsidRPr="001A728D">
        <w:rPr>
          <w:rFonts w:hint="eastAsia"/>
          <w:szCs w:val="22"/>
          <w:lang w:eastAsia="ja-JP"/>
        </w:rPr>
        <w:tab/>
      </w:r>
      <w:r w:rsidR="009A4887" w:rsidRPr="009A4887">
        <w:rPr>
          <w:szCs w:val="22"/>
          <w:lang w:eastAsia="ja-JP"/>
        </w:rPr>
        <w:t>B. Bross, W.-J.</w:t>
      </w:r>
      <w:r w:rsidR="00E11875">
        <w:rPr>
          <w:szCs w:val="22"/>
          <w:lang w:eastAsia="ja-JP"/>
        </w:rPr>
        <w:t xml:space="preserve"> Han, J.-R. Ohm, G. J. Sullivan</w:t>
      </w:r>
      <w:r w:rsidR="00E11875">
        <w:rPr>
          <w:rFonts w:hint="eastAsia"/>
          <w:szCs w:val="22"/>
          <w:lang w:eastAsia="ja-JP"/>
        </w:rPr>
        <w:t xml:space="preserve"> and</w:t>
      </w:r>
      <w:r w:rsidR="009A4887" w:rsidRPr="009A4887">
        <w:rPr>
          <w:szCs w:val="22"/>
          <w:lang w:eastAsia="ja-JP"/>
        </w:rPr>
        <w:t xml:space="preserve"> T. Wiegand</w:t>
      </w:r>
      <w:r w:rsidR="009A4887">
        <w:rPr>
          <w:rFonts w:hint="eastAsia"/>
          <w:szCs w:val="22"/>
          <w:lang w:eastAsia="ja-JP"/>
        </w:rPr>
        <w:t>,</w:t>
      </w:r>
      <w:r w:rsidR="009A4887" w:rsidRPr="009A4887">
        <w:t xml:space="preserve"> </w:t>
      </w:r>
      <w:r w:rsidR="00286DAD">
        <w:rPr>
          <w:lang w:eastAsia="ja-JP"/>
        </w:rPr>
        <w:t>“</w:t>
      </w:r>
      <w:r w:rsidR="009A4887" w:rsidRPr="009A4887">
        <w:rPr>
          <w:szCs w:val="22"/>
          <w:lang w:eastAsia="ja-JP"/>
        </w:rPr>
        <w:t>High Efficiency Video Coding (HEVC) text specification draft 8</w:t>
      </w:r>
      <w:r w:rsidR="009A4887">
        <w:rPr>
          <w:rFonts w:hint="eastAsia"/>
          <w:szCs w:val="22"/>
          <w:lang w:eastAsia="ja-JP"/>
        </w:rPr>
        <w:t>,</w:t>
      </w:r>
      <w:r w:rsidR="00A43661" w:rsidRPr="0086543B">
        <w:rPr>
          <w:szCs w:val="22"/>
          <w:lang w:eastAsia="ja-JP"/>
        </w:rPr>
        <w:t xml:space="preserve">” </w:t>
      </w:r>
      <w:r w:rsidR="00A43661">
        <w:rPr>
          <w:rFonts w:hint="eastAsia"/>
          <w:szCs w:val="22"/>
          <w:lang w:eastAsia="ja-JP"/>
        </w:rPr>
        <w:t>Joint Collaborative Team on Video Coding</w:t>
      </w:r>
      <w:r w:rsidR="00A43661">
        <w:rPr>
          <w:szCs w:val="22"/>
          <w:lang w:eastAsia="ja-JP"/>
        </w:rPr>
        <w:t>, JCTVC-</w:t>
      </w:r>
      <w:r w:rsidR="009A4887">
        <w:rPr>
          <w:rFonts w:hint="eastAsia"/>
          <w:szCs w:val="22"/>
          <w:lang w:eastAsia="ja-JP"/>
        </w:rPr>
        <w:t>J1</w:t>
      </w:r>
      <w:r w:rsidR="00A43661">
        <w:rPr>
          <w:rFonts w:hint="eastAsia"/>
          <w:szCs w:val="22"/>
          <w:lang w:eastAsia="ja-JP"/>
        </w:rPr>
        <w:t>0</w:t>
      </w:r>
      <w:r w:rsidR="00E14DDA">
        <w:rPr>
          <w:rFonts w:hint="eastAsia"/>
          <w:szCs w:val="22"/>
          <w:lang w:eastAsia="ja-JP"/>
        </w:rPr>
        <w:t>0</w:t>
      </w:r>
      <w:r w:rsidR="009A4887">
        <w:rPr>
          <w:rFonts w:hint="eastAsia"/>
          <w:szCs w:val="22"/>
          <w:lang w:eastAsia="ja-JP"/>
        </w:rPr>
        <w:t>3r7</w:t>
      </w:r>
      <w:r w:rsidR="00A43661" w:rsidRPr="0086543B">
        <w:rPr>
          <w:szCs w:val="22"/>
          <w:lang w:eastAsia="ja-JP"/>
        </w:rPr>
        <w:t xml:space="preserve">, </w:t>
      </w:r>
      <w:r w:rsidR="009A4887">
        <w:rPr>
          <w:rFonts w:hint="eastAsia"/>
          <w:szCs w:val="22"/>
          <w:lang w:eastAsia="ja-JP"/>
        </w:rPr>
        <w:t>Stockholm</w:t>
      </w:r>
      <w:r w:rsidR="00A43661" w:rsidRPr="0086543B">
        <w:rPr>
          <w:szCs w:val="22"/>
          <w:lang w:eastAsia="ja-JP"/>
        </w:rPr>
        <w:t xml:space="preserve">, </w:t>
      </w:r>
      <w:r w:rsidR="00A43661">
        <w:rPr>
          <w:rFonts w:hint="eastAsia"/>
          <w:szCs w:val="22"/>
          <w:lang w:eastAsia="ja-JP"/>
        </w:rPr>
        <w:t>July</w:t>
      </w:r>
      <w:r w:rsidR="00A43661" w:rsidRPr="0086543B">
        <w:rPr>
          <w:szCs w:val="22"/>
          <w:lang w:eastAsia="ja-JP"/>
        </w:rPr>
        <w:t xml:space="preserve"> 201</w:t>
      </w:r>
      <w:r w:rsidR="009A4887">
        <w:rPr>
          <w:rFonts w:hint="eastAsia"/>
          <w:szCs w:val="22"/>
          <w:lang w:eastAsia="ja-JP"/>
        </w:rPr>
        <w:t>2</w:t>
      </w:r>
      <w:r w:rsidR="00A43661" w:rsidRPr="0086543B">
        <w:rPr>
          <w:szCs w:val="22"/>
          <w:lang w:eastAsia="ja-JP"/>
        </w:rPr>
        <w:t>.</w:t>
      </w:r>
    </w:p>
    <w:p w:rsidR="007853A5" w:rsidRDefault="00F46054" w:rsidP="007853A5">
      <w:pPr>
        <w:ind w:left="567" w:hanging="567"/>
        <w:rPr>
          <w:lang w:eastAsia="ja-JP"/>
        </w:rPr>
      </w:pPr>
      <w:r w:rsidRPr="003C50CA">
        <w:rPr>
          <w:szCs w:val="22"/>
          <w:lang w:eastAsia="ja-JP"/>
        </w:rPr>
        <w:t>[</w:t>
      </w:r>
      <w:r w:rsidR="00EF2474">
        <w:rPr>
          <w:rFonts w:hint="eastAsia"/>
          <w:szCs w:val="22"/>
          <w:lang w:eastAsia="ja-JP"/>
        </w:rPr>
        <w:t>2</w:t>
      </w:r>
      <w:r w:rsidRPr="003C50CA">
        <w:rPr>
          <w:szCs w:val="22"/>
          <w:lang w:eastAsia="ja-JP"/>
        </w:rPr>
        <w:t xml:space="preserve">] </w:t>
      </w:r>
      <w:r w:rsidRPr="003C50CA">
        <w:rPr>
          <w:szCs w:val="22"/>
          <w:lang w:eastAsia="ja-JP"/>
        </w:rPr>
        <w:tab/>
      </w:r>
      <w:r w:rsidR="007853A5">
        <w:rPr>
          <w:lang w:eastAsia="ja-JP"/>
        </w:rPr>
        <w:t>“4:2:2 / 4:2:0 Format Conversion Minimizing</w:t>
      </w:r>
      <w:r w:rsidR="007853A5">
        <w:rPr>
          <w:rFonts w:hint="eastAsia"/>
          <w:lang w:eastAsia="ja-JP"/>
        </w:rPr>
        <w:t xml:space="preserve"> </w:t>
      </w:r>
      <w:r w:rsidR="007853A5">
        <w:rPr>
          <w:lang w:eastAsia="ja-JP"/>
        </w:rPr>
        <w:t>Color Difference Signal Degradation in</w:t>
      </w:r>
      <w:r w:rsidR="007853A5">
        <w:rPr>
          <w:rFonts w:hint="eastAsia"/>
          <w:lang w:eastAsia="ja-JP"/>
        </w:rPr>
        <w:t xml:space="preserve"> </w:t>
      </w:r>
      <w:r w:rsidR="007853A5">
        <w:rPr>
          <w:lang w:eastAsia="ja-JP"/>
        </w:rPr>
        <w:t>Concatenated Operations</w:t>
      </w:r>
      <w:r w:rsidR="007853A5">
        <w:rPr>
          <w:rFonts w:hint="eastAsia"/>
          <w:lang w:eastAsia="ja-JP"/>
        </w:rPr>
        <w:t xml:space="preserve"> </w:t>
      </w:r>
      <w:r w:rsidR="00F20C1A">
        <w:rPr>
          <w:lang w:eastAsia="ja-JP"/>
        </w:rPr>
        <w:t>–</w:t>
      </w:r>
      <w:r w:rsidR="00F20C1A">
        <w:rPr>
          <w:rFonts w:hint="eastAsia"/>
          <w:lang w:eastAsia="ja-JP"/>
        </w:rPr>
        <w:t xml:space="preserve"> </w:t>
      </w:r>
      <w:r w:rsidR="007853A5">
        <w:rPr>
          <w:lang w:eastAsia="ja-JP"/>
        </w:rPr>
        <w:t>Filtering</w:t>
      </w:r>
      <w:r w:rsidR="00286DAD">
        <w:rPr>
          <w:rFonts w:hint="eastAsia"/>
          <w:lang w:eastAsia="ja-JP"/>
        </w:rPr>
        <w:t>,</w:t>
      </w:r>
      <w:r w:rsidR="007853A5">
        <w:rPr>
          <w:lang w:eastAsia="ja-JP"/>
        </w:rPr>
        <w:t>”</w:t>
      </w:r>
      <w:r w:rsidR="007853A5">
        <w:rPr>
          <w:rFonts w:hint="eastAsia"/>
          <w:lang w:eastAsia="ja-JP"/>
        </w:rPr>
        <w:t xml:space="preserve"> SMPTE RP2050-1:2012, Jan. 2012.</w:t>
      </w:r>
    </w:p>
    <w:p w:rsidR="00D42C05" w:rsidRDefault="007853A5" w:rsidP="007472AB">
      <w:pPr>
        <w:ind w:left="567" w:hanging="567"/>
        <w:rPr>
          <w:lang w:eastAsia="ja-JP"/>
        </w:rPr>
      </w:pPr>
      <w:r>
        <w:rPr>
          <w:rFonts w:hint="eastAsia"/>
          <w:lang w:eastAsia="ja-JP"/>
        </w:rPr>
        <w:t>[3</w:t>
      </w:r>
      <w:r w:rsidR="00D42C05">
        <w:rPr>
          <w:rFonts w:hint="eastAsia"/>
          <w:lang w:eastAsia="ja-JP"/>
        </w:rPr>
        <w:t xml:space="preserve">] </w:t>
      </w:r>
      <w:r w:rsidR="00D42C05">
        <w:rPr>
          <w:rFonts w:hint="eastAsia"/>
          <w:lang w:eastAsia="ja-JP"/>
        </w:rPr>
        <w:tab/>
      </w:r>
      <w:r w:rsidR="00D42C05">
        <w:rPr>
          <w:lang w:eastAsia="ja-JP"/>
        </w:rPr>
        <w:t>“</w:t>
      </w:r>
      <w:r w:rsidR="00D42C05">
        <w:rPr>
          <w:rFonts w:hint="eastAsia"/>
          <w:lang w:eastAsia="ja-JP"/>
        </w:rPr>
        <w:t>Test Model 5</w:t>
      </w:r>
      <w:r w:rsidR="00286DAD">
        <w:rPr>
          <w:rFonts w:hint="eastAsia"/>
          <w:lang w:eastAsia="ja-JP"/>
        </w:rPr>
        <w:t>,</w:t>
      </w:r>
      <w:r w:rsidR="00D42C05">
        <w:rPr>
          <w:lang w:eastAsia="ja-JP"/>
        </w:rPr>
        <w:t>”</w:t>
      </w:r>
      <w:r w:rsidR="00D42C05">
        <w:rPr>
          <w:rFonts w:hint="eastAsia"/>
          <w:lang w:eastAsia="ja-JP"/>
        </w:rPr>
        <w:t xml:space="preserve"> ISO/IEC JCT1/SC29/WG11 MPEG93/N0400, ITU-T Q.2/15 AVC-491b, April 1993.</w:t>
      </w:r>
    </w:p>
    <w:p w:rsidR="00D42C05" w:rsidRDefault="00EE42B3" w:rsidP="007472AB">
      <w:pPr>
        <w:ind w:left="567" w:hanging="567"/>
        <w:rPr>
          <w:lang w:eastAsia="ja-JP"/>
        </w:rPr>
      </w:pPr>
      <w:r>
        <w:rPr>
          <w:rFonts w:hint="eastAsia"/>
          <w:lang w:eastAsia="ja-JP"/>
        </w:rPr>
        <w:t xml:space="preserve">[4] </w:t>
      </w:r>
      <w:r>
        <w:rPr>
          <w:rFonts w:hint="eastAsia"/>
          <w:lang w:eastAsia="ja-JP"/>
        </w:rPr>
        <w:tab/>
      </w:r>
      <w:r>
        <w:rPr>
          <w:lang w:eastAsia="ja-JP"/>
        </w:rPr>
        <w:t>“4:2:2 / 4:2:0 Format Conversion Minimizing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Color Difference Signal Degradation in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Concatenated Operations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–</w:t>
      </w:r>
      <w:r>
        <w:rPr>
          <w:rFonts w:hint="eastAsia"/>
          <w:lang w:eastAsia="ja-JP"/>
        </w:rPr>
        <w:t xml:space="preserve"> Application,</w:t>
      </w:r>
      <w:r>
        <w:rPr>
          <w:lang w:eastAsia="ja-JP"/>
        </w:rPr>
        <w:t>”</w:t>
      </w:r>
      <w:r>
        <w:rPr>
          <w:rFonts w:hint="eastAsia"/>
          <w:lang w:eastAsia="ja-JP"/>
        </w:rPr>
        <w:t xml:space="preserve"> SMPTE EG2050-2:2012, Jan. 2012.</w:t>
      </w:r>
    </w:p>
    <w:p w:rsidR="001B560E" w:rsidRPr="00A6625F" w:rsidRDefault="001B560E" w:rsidP="001B560E">
      <w:pPr>
        <w:jc w:val="both"/>
        <w:rPr>
          <w:szCs w:val="22"/>
          <w:lang w:eastAsia="ja-JP"/>
        </w:rPr>
      </w:pPr>
    </w:p>
    <w:p w:rsidR="001B560E" w:rsidRDefault="001B560E" w:rsidP="001B560E">
      <w:pPr>
        <w:pStyle w:val="1"/>
        <w:ind w:left="432" w:hanging="432"/>
        <w:jc w:val="both"/>
      </w:pPr>
      <w:r>
        <w:t>Patent rights declaration(s)</w:t>
      </w:r>
    </w:p>
    <w:p w:rsidR="007C6A9F" w:rsidRDefault="001B560E" w:rsidP="001B560E">
      <w:pPr>
        <w:jc w:val="both"/>
        <w:rPr>
          <w:b/>
          <w:szCs w:val="22"/>
          <w:lang w:eastAsia="ja-JP"/>
        </w:rPr>
      </w:pPr>
      <w:r w:rsidRPr="00153D02">
        <w:rPr>
          <w:rFonts w:hint="eastAsia"/>
          <w:b/>
          <w:szCs w:val="22"/>
          <w:lang w:eastAsia="ja-JP"/>
        </w:rPr>
        <w:t>TOSHIBA</w:t>
      </w:r>
      <w:r w:rsidRPr="00153D02">
        <w:rPr>
          <w:b/>
          <w:szCs w:val="22"/>
        </w:rPr>
        <w:t> Corporation may have IPR relating to the technology described in this contribution and,</w:t>
      </w:r>
      <w:r w:rsidRPr="00A01439">
        <w:rPr>
          <w:b/>
          <w:szCs w:val="22"/>
        </w:rPr>
        <w:t xml:space="preserve">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6B76FA" w:rsidRPr="007C6A9F" w:rsidRDefault="006B76FA" w:rsidP="001B560E">
      <w:pPr>
        <w:jc w:val="both"/>
        <w:rPr>
          <w:b/>
          <w:szCs w:val="22"/>
          <w:lang w:eastAsia="ja-JP"/>
        </w:rPr>
      </w:pPr>
    </w:p>
    <w:sectPr w:rsidR="006B76FA" w:rsidRPr="007C6A9F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6CA" w:rsidRDefault="00BA16CA">
      <w:r>
        <w:separator/>
      </w:r>
    </w:p>
  </w:endnote>
  <w:endnote w:type="continuationSeparator" w:id="0">
    <w:p w:rsidR="00BA16CA" w:rsidRDefault="00BA1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570" w:rsidRDefault="00C81570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4D5D72">
      <w:rPr>
        <w:rStyle w:val="a5"/>
        <w:noProof/>
      </w:rPr>
      <w:t>4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4D5D72">
      <w:rPr>
        <w:rStyle w:val="a5"/>
        <w:noProof/>
      </w:rPr>
      <w:t>2012-10-01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6CA" w:rsidRDefault="00BA16CA">
      <w:r>
        <w:separator/>
      </w:r>
    </w:p>
  </w:footnote>
  <w:footnote w:type="continuationSeparator" w:id="0">
    <w:p w:rsidR="00BA16CA" w:rsidRDefault="00BA1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9A5600B"/>
    <w:multiLevelType w:val="hybridMultilevel"/>
    <w:tmpl w:val="A36859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7D0776"/>
    <w:multiLevelType w:val="hybridMultilevel"/>
    <w:tmpl w:val="B494476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491B15"/>
    <w:multiLevelType w:val="hybridMultilevel"/>
    <w:tmpl w:val="2FF6799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2FCE"/>
    <w:rsid w:val="00020FD6"/>
    <w:rsid w:val="000267B0"/>
    <w:rsid w:val="00026BC6"/>
    <w:rsid w:val="00030EBD"/>
    <w:rsid w:val="00033DEE"/>
    <w:rsid w:val="00036EE0"/>
    <w:rsid w:val="00044F53"/>
    <w:rsid w:val="000458BC"/>
    <w:rsid w:val="00045C41"/>
    <w:rsid w:val="00046C03"/>
    <w:rsid w:val="0007614F"/>
    <w:rsid w:val="00092388"/>
    <w:rsid w:val="00096B7B"/>
    <w:rsid w:val="000A3421"/>
    <w:rsid w:val="000A7BF7"/>
    <w:rsid w:val="000B1C6B"/>
    <w:rsid w:val="000C09AC"/>
    <w:rsid w:val="000C17B6"/>
    <w:rsid w:val="000C2C85"/>
    <w:rsid w:val="000D1FE1"/>
    <w:rsid w:val="000D21D3"/>
    <w:rsid w:val="000D348A"/>
    <w:rsid w:val="000E00F3"/>
    <w:rsid w:val="000E2E19"/>
    <w:rsid w:val="000E4B2A"/>
    <w:rsid w:val="000F158C"/>
    <w:rsid w:val="00102EB5"/>
    <w:rsid w:val="001038B7"/>
    <w:rsid w:val="00104309"/>
    <w:rsid w:val="00113C74"/>
    <w:rsid w:val="00124E38"/>
    <w:rsid w:val="0012580B"/>
    <w:rsid w:val="0013526E"/>
    <w:rsid w:val="0015141F"/>
    <w:rsid w:val="00171371"/>
    <w:rsid w:val="00175A24"/>
    <w:rsid w:val="00187E58"/>
    <w:rsid w:val="001909E0"/>
    <w:rsid w:val="001963B6"/>
    <w:rsid w:val="00197A81"/>
    <w:rsid w:val="001A297E"/>
    <w:rsid w:val="001A368E"/>
    <w:rsid w:val="001A5C8E"/>
    <w:rsid w:val="001A7329"/>
    <w:rsid w:val="001B4E28"/>
    <w:rsid w:val="001B560E"/>
    <w:rsid w:val="001C3525"/>
    <w:rsid w:val="001C3998"/>
    <w:rsid w:val="001D0BAB"/>
    <w:rsid w:val="001D1BD2"/>
    <w:rsid w:val="001D2E2D"/>
    <w:rsid w:val="001D45FE"/>
    <w:rsid w:val="001E02BE"/>
    <w:rsid w:val="001E3B37"/>
    <w:rsid w:val="001E73DB"/>
    <w:rsid w:val="001F2594"/>
    <w:rsid w:val="001F4A83"/>
    <w:rsid w:val="00206460"/>
    <w:rsid w:val="002069B4"/>
    <w:rsid w:val="002126A7"/>
    <w:rsid w:val="00215DFC"/>
    <w:rsid w:val="00217866"/>
    <w:rsid w:val="002212DF"/>
    <w:rsid w:val="00222DE7"/>
    <w:rsid w:val="002259B5"/>
    <w:rsid w:val="00227BA7"/>
    <w:rsid w:val="002334F4"/>
    <w:rsid w:val="00235015"/>
    <w:rsid w:val="00242627"/>
    <w:rsid w:val="00243D34"/>
    <w:rsid w:val="00247AAA"/>
    <w:rsid w:val="00256780"/>
    <w:rsid w:val="00275BCF"/>
    <w:rsid w:val="00285C78"/>
    <w:rsid w:val="0028677E"/>
    <w:rsid w:val="00286DAD"/>
    <w:rsid w:val="00292257"/>
    <w:rsid w:val="002937A2"/>
    <w:rsid w:val="00296E0E"/>
    <w:rsid w:val="002979B9"/>
    <w:rsid w:val="002A4E11"/>
    <w:rsid w:val="002A54E0"/>
    <w:rsid w:val="002B1595"/>
    <w:rsid w:val="002B18AC"/>
    <w:rsid w:val="002B191D"/>
    <w:rsid w:val="002C0B0D"/>
    <w:rsid w:val="002C5371"/>
    <w:rsid w:val="002D0AF6"/>
    <w:rsid w:val="002D2347"/>
    <w:rsid w:val="002D6A51"/>
    <w:rsid w:val="002E0F05"/>
    <w:rsid w:val="002E7662"/>
    <w:rsid w:val="002F164D"/>
    <w:rsid w:val="002F21E9"/>
    <w:rsid w:val="002F5F69"/>
    <w:rsid w:val="00306206"/>
    <w:rsid w:val="0031351B"/>
    <w:rsid w:val="003148A2"/>
    <w:rsid w:val="00326856"/>
    <w:rsid w:val="00327C56"/>
    <w:rsid w:val="003312CE"/>
    <w:rsid w:val="003315A1"/>
    <w:rsid w:val="0033223E"/>
    <w:rsid w:val="003373EC"/>
    <w:rsid w:val="00363A9E"/>
    <w:rsid w:val="00364164"/>
    <w:rsid w:val="003706CC"/>
    <w:rsid w:val="0037437D"/>
    <w:rsid w:val="00374AE2"/>
    <w:rsid w:val="003A2D8E"/>
    <w:rsid w:val="003A59AF"/>
    <w:rsid w:val="003B14A7"/>
    <w:rsid w:val="003C20E4"/>
    <w:rsid w:val="003C3DBE"/>
    <w:rsid w:val="003C54A2"/>
    <w:rsid w:val="003D5F5F"/>
    <w:rsid w:val="003E059F"/>
    <w:rsid w:val="003E6F90"/>
    <w:rsid w:val="003F5D0F"/>
    <w:rsid w:val="0040264F"/>
    <w:rsid w:val="00405827"/>
    <w:rsid w:val="00406769"/>
    <w:rsid w:val="00414101"/>
    <w:rsid w:val="00414C28"/>
    <w:rsid w:val="0041781C"/>
    <w:rsid w:val="0042225C"/>
    <w:rsid w:val="00427AF0"/>
    <w:rsid w:val="00433DDB"/>
    <w:rsid w:val="00437619"/>
    <w:rsid w:val="00444171"/>
    <w:rsid w:val="0044558C"/>
    <w:rsid w:val="004511E1"/>
    <w:rsid w:val="00482856"/>
    <w:rsid w:val="004913ED"/>
    <w:rsid w:val="00497828"/>
    <w:rsid w:val="004A36F0"/>
    <w:rsid w:val="004A5FE4"/>
    <w:rsid w:val="004B08A7"/>
    <w:rsid w:val="004B210C"/>
    <w:rsid w:val="004C052E"/>
    <w:rsid w:val="004C3EB4"/>
    <w:rsid w:val="004C3ECB"/>
    <w:rsid w:val="004D3E6A"/>
    <w:rsid w:val="004D405F"/>
    <w:rsid w:val="004D5D72"/>
    <w:rsid w:val="004F4A36"/>
    <w:rsid w:val="004F61E3"/>
    <w:rsid w:val="0050037F"/>
    <w:rsid w:val="0051015C"/>
    <w:rsid w:val="00520547"/>
    <w:rsid w:val="00523C6C"/>
    <w:rsid w:val="00531AE9"/>
    <w:rsid w:val="005511C6"/>
    <w:rsid w:val="005643BE"/>
    <w:rsid w:val="00567EC7"/>
    <w:rsid w:val="00570013"/>
    <w:rsid w:val="00572D7D"/>
    <w:rsid w:val="00574B63"/>
    <w:rsid w:val="00581CCB"/>
    <w:rsid w:val="005841C5"/>
    <w:rsid w:val="00586275"/>
    <w:rsid w:val="00591385"/>
    <w:rsid w:val="00595341"/>
    <w:rsid w:val="005A33A1"/>
    <w:rsid w:val="005A5561"/>
    <w:rsid w:val="005C2293"/>
    <w:rsid w:val="005C385F"/>
    <w:rsid w:val="005C565E"/>
    <w:rsid w:val="005C5D4F"/>
    <w:rsid w:val="005C735C"/>
    <w:rsid w:val="005E46D6"/>
    <w:rsid w:val="005F6F1B"/>
    <w:rsid w:val="005F7E84"/>
    <w:rsid w:val="006019D4"/>
    <w:rsid w:val="00617176"/>
    <w:rsid w:val="00620E2B"/>
    <w:rsid w:val="00624B33"/>
    <w:rsid w:val="00630572"/>
    <w:rsid w:val="00640E46"/>
    <w:rsid w:val="00646707"/>
    <w:rsid w:val="00655859"/>
    <w:rsid w:val="00664DCF"/>
    <w:rsid w:val="00665721"/>
    <w:rsid w:val="00666C4F"/>
    <w:rsid w:val="006707AB"/>
    <w:rsid w:val="00673AED"/>
    <w:rsid w:val="0069273E"/>
    <w:rsid w:val="006A1149"/>
    <w:rsid w:val="006A233A"/>
    <w:rsid w:val="006A65DF"/>
    <w:rsid w:val="006B71D2"/>
    <w:rsid w:val="006B76FA"/>
    <w:rsid w:val="006C5D39"/>
    <w:rsid w:val="006D33D3"/>
    <w:rsid w:val="006E0C4A"/>
    <w:rsid w:val="006E2810"/>
    <w:rsid w:val="006E5417"/>
    <w:rsid w:val="006F02F9"/>
    <w:rsid w:val="006F6C24"/>
    <w:rsid w:val="0070039D"/>
    <w:rsid w:val="00701FF7"/>
    <w:rsid w:val="00704569"/>
    <w:rsid w:val="00704C52"/>
    <w:rsid w:val="00705E05"/>
    <w:rsid w:val="007103E4"/>
    <w:rsid w:val="00712F60"/>
    <w:rsid w:val="00720E3B"/>
    <w:rsid w:val="0072167A"/>
    <w:rsid w:val="0073195B"/>
    <w:rsid w:val="0074070A"/>
    <w:rsid w:val="00743E1E"/>
    <w:rsid w:val="00745F6B"/>
    <w:rsid w:val="007472AB"/>
    <w:rsid w:val="00752701"/>
    <w:rsid w:val="00753F29"/>
    <w:rsid w:val="0075585E"/>
    <w:rsid w:val="007768FF"/>
    <w:rsid w:val="007824D3"/>
    <w:rsid w:val="00782C4E"/>
    <w:rsid w:val="007853A5"/>
    <w:rsid w:val="00796EE3"/>
    <w:rsid w:val="007A3E53"/>
    <w:rsid w:val="007A6E88"/>
    <w:rsid w:val="007A7D29"/>
    <w:rsid w:val="007C6A9F"/>
    <w:rsid w:val="007D0894"/>
    <w:rsid w:val="007D78B6"/>
    <w:rsid w:val="007F03BD"/>
    <w:rsid w:val="007F1F8B"/>
    <w:rsid w:val="007F7897"/>
    <w:rsid w:val="00804389"/>
    <w:rsid w:val="00804406"/>
    <w:rsid w:val="00810A66"/>
    <w:rsid w:val="00812993"/>
    <w:rsid w:val="008206C8"/>
    <w:rsid w:val="00830CA1"/>
    <w:rsid w:val="00831D6B"/>
    <w:rsid w:val="00860C0F"/>
    <w:rsid w:val="0086543B"/>
    <w:rsid w:val="008676E3"/>
    <w:rsid w:val="00872F73"/>
    <w:rsid w:val="00874A6C"/>
    <w:rsid w:val="00876C65"/>
    <w:rsid w:val="00877E58"/>
    <w:rsid w:val="008863D5"/>
    <w:rsid w:val="00887F2A"/>
    <w:rsid w:val="00891EEB"/>
    <w:rsid w:val="008A4B4C"/>
    <w:rsid w:val="008A7B6B"/>
    <w:rsid w:val="008C239F"/>
    <w:rsid w:val="008C3DE2"/>
    <w:rsid w:val="008C4AE1"/>
    <w:rsid w:val="008D18E9"/>
    <w:rsid w:val="008D5219"/>
    <w:rsid w:val="008F02A1"/>
    <w:rsid w:val="0090312D"/>
    <w:rsid w:val="00907757"/>
    <w:rsid w:val="00910494"/>
    <w:rsid w:val="00913850"/>
    <w:rsid w:val="0091443A"/>
    <w:rsid w:val="009212B0"/>
    <w:rsid w:val="009234A5"/>
    <w:rsid w:val="009336F7"/>
    <w:rsid w:val="009374A7"/>
    <w:rsid w:val="009458C9"/>
    <w:rsid w:val="009537CA"/>
    <w:rsid w:val="00965021"/>
    <w:rsid w:val="00966C0A"/>
    <w:rsid w:val="00967420"/>
    <w:rsid w:val="00970237"/>
    <w:rsid w:val="00983738"/>
    <w:rsid w:val="009838FE"/>
    <w:rsid w:val="009851EB"/>
    <w:rsid w:val="009857C3"/>
    <w:rsid w:val="0098723F"/>
    <w:rsid w:val="0099182A"/>
    <w:rsid w:val="0099518F"/>
    <w:rsid w:val="00995805"/>
    <w:rsid w:val="00997B2F"/>
    <w:rsid w:val="009A0E7A"/>
    <w:rsid w:val="009A4887"/>
    <w:rsid w:val="009A523D"/>
    <w:rsid w:val="009A622A"/>
    <w:rsid w:val="009B6BDF"/>
    <w:rsid w:val="009C1DF1"/>
    <w:rsid w:val="009C6A89"/>
    <w:rsid w:val="009D31EA"/>
    <w:rsid w:val="009D3E86"/>
    <w:rsid w:val="009F3022"/>
    <w:rsid w:val="009F496B"/>
    <w:rsid w:val="009F797A"/>
    <w:rsid w:val="00A00F92"/>
    <w:rsid w:val="00A01439"/>
    <w:rsid w:val="00A02E61"/>
    <w:rsid w:val="00A0579D"/>
    <w:rsid w:val="00A05CFF"/>
    <w:rsid w:val="00A060F9"/>
    <w:rsid w:val="00A07D73"/>
    <w:rsid w:val="00A13EDB"/>
    <w:rsid w:val="00A23185"/>
    <w:rsid w:val="00A2611D"/>
    <w:rsid w:val="00A41D9E"/>
    <w:rsid w:val="00A43046"/>
    <w:rsid w:val="00A43661"/>
    <w:rsid w:val="00A44F19"/>
    <w:rsid w:val="00A56B97"/>
    <w:rsid w:val="00A6093D"/>
    <w:rsid w:val="00A6625F"/>
    <w:rsid w:val="00A71B04"/>
    <w:rsid w:val="00A76A6D"/>
    <w:rsid w:val="00A77887"/>
    <w:rsid w:val="00A83253"/>
    <w:rsid w:val="00A910A3"/>
    <w:rsid w:val="00A9230E"/>
    <w:rsid w:val="00AA6E84"/>
    <w:rsid w:val="00AB4341"/>
    <w:rsid w:val="00AC22A1"/>
    <w:rsid w:val="00AC2A16"/>
    <w:rsid w:val="00AC2C77"/>
    <w:rsid w:val="00AC6A1C"/>
    <w:rsid w:val="00AE1289"/>
    <w:rsid w:val="00AE341B"/>
    <w:rsid w:val="00B0393D"/>
    <w:rsid w:val="00B07CA7"/>
    <w:rsid w:val="00B1279A"/>
    <w:rsid w:val="00B15F89"/>
    <w:rsid w:val="00B238ED"/>
    <w:rsid w:val="00B244CF"/>
    <w:rsid w:val="00B364C1"/>
    <w:rsid w:val="00B37BA7"/>
    <w:rsid w:val="00B5222E"/>
    <w:rsid w:val="00B52B53"/>
    <w:rsid w:val="00B61C96"/>
    <w:rsid w:val="00B64993"/>
    <w:rsid w:val="00B6577D"/>
    <w:rsid w:val="00B66AC5"/>
    <w:rsid w:val="00B67B12"/>
    <w:rsid w:val="00B90D33"/>
    <w:rsid w:val="00B912A8"/>
    <w:rsid w:val="00B92A72"/>
    <w:rsid w:val="00B94B06"/>
    <w:rsid w:val="00B94C28"/>
    <w:rsid w:val="00B9525E"/>
    <w:rsid w:val="00BA16CA"/>
    <w:rsid w:val="00BB29D6"/>
    <w:rsid w:val="00BB4929"/>
    <w:rsid w:val="00BC10BA"/>
    <w:rsid w:val="00BC476B"/>
    <w:rsid w:val="00BC5AFD"/>
    <w:rsid w:val="00BD0CC8"/>
    <w:rsid w:val="00BD2885"/>
    <w:rsid w:val="00BD6679"/>
    <w:rsid w:val="00BE65E0"/>
    <w:rsid w:val="00BF25C0"/>
    <w:rsid w:val="00BF49FB"/>
    <w:rsid w:val="00BF59F1"/>
    <w:rsid w:val="00C003DC"/>
    <w:rsid w:val="00C020B9"/>
    <w:rsid w:val="00C0609D"/>
    <w:rsid w:val="00C10F72"/>
    <w:rsid w:val="00C115AB"/>
    <w:rsid w:val="00C14EA6"/>
    <w:rsid w:val="00C27115"/>
    <w:rsid w:val="00C30249"/>
    <w:rsid w:val="00C36FA5"/>
    <w:rsid w:val="00C45D6D"/>
    <w:rsid w:val="00C53C58"/>
    <w:rsid w:val="00C56F92"/>
    <w:rsid w:val="00C606C9"/>
    <w:rsid w:val="00C617F0"/>
    <w:rsid w:val="00C63C76"/>
    <w:rsid w:val="00C654BB"/>
    <w:rsid w:val="00C7435E"/>
    <w:rsid w:val="00C76369"/>
    <w:rsid w:val="00C81570"/>
    <w:rsid w:val="00C81CC7"/>
    <w:rsid w:val="00C85DCA"/>
    <w:rsid w:val="00C90650"/>
    <w:rsid w:val="00C93439"/>
    <w:rsid w:val="00C97D78"/>
    <w:rsid w:val="00CA6A01"/>
    <w:rsid w:val="00CC5A42"/>
    <w:rsid w:val="00CC5C48"/>
    <w:rsid w:val="00CC7B4C"/>
    <w:rsid w:val="00CD0EAB"/>
    <w:rsid w:val="00CD1E43"/>
    <w:rsid w:val="00CF34DB"/>
    <w:rsid w:val="00CF4436"/>
    <w:rsid w:val="00CF558F"/>
    <w:rsid w:val="00D01922"/>
    <w:rsid w:val="00D026DB"/>
    <w:rsid w:val="00D03BEA"/>
    <w:rsid w:val="00D041C2"/>
    <w:rsid w:val="00D04418"/>
    <w:rsid w:val="00D073E2"/>
    <w:rsid w:val="00D16865"/>
    <w:rsid w:val="00D20FFB"/>
    <w:rsid w:val="00D255B1"/>
    <w:rsid w:val="00D42C05"/>
    <w:rsid w:val="00D446EC"/>
    <w:rsid w:val="00D450A2"/>
    <w:rsid w:val="00D51BF0"/>
    <w:rsid w:val="00D55942"/>
    <w:rsid w:val="00D61046"/>
    <w:rsid w:val="00D65DEB"/>
    <w:rsid w:val="00D678FF"/>
    <w:rsid w:val="00D807BF"/>
    <w:rsid w:val="00D83BF1"/>
    <w:rsid w:val="00D84255"/>
    <w:rsid w:val="00D94A68"/>
    <w:rsid w:val="00DA7887"/>
    <w:rsid w:val="00DB2C26"/>
    <w:rsid w:val="00DB2C50"/>
    <w:rsid w:val="00DB4F6F"/>
    <w:rsid w:val="00DD7CCB"/>
    <w:rsid w:val="00DE175A"/>
    <w:rsid w:val="00DE21D6"/>
    <w:rsid w:val="00DE45A2"/>
    <w:rsid w:val="00DE6B43"/>
    <w:rsid w:val="00DF6349"/>
    <w:rsid w:val="00E02A58"/>
    <w:rsid w:val="00E05E24"/>
    <w:rsid w:val="00E11875"/>
    <w:rsid w:val="00E149AC"/>
    <w:rsid w:val="00E14DDA"/>
    <w:rsid w:val="00E17894"/>
    <w:rsid w:val="00E2047C"/>
    <w:rsid w:val="00E22592"/>
    <w:rsid w:val="00E262D4"/>
    <w:rsid w:val="00E358E7"/>
    <w:rsid w:val="00E36250"/>
    <w:rsid w:val="00E411C8"/>
    <w:rsid w:val="00E518F8"/>
    <w:rsid w:val="00E54511"/>
    <w:rsid w:val="00E56A3A"/>
    <w:rsid w:val="00E61DAC"/>
    <w:rsid w:val="00E75FE3"/>
    <w:rsid w:val="00E828D6"/>
    <w:rsid w:val="00E8455B"/>
    <w:rsid w:val="00E845CC"/>
    <w:rsid w:val="00E925B2"/>
    <w:rsid w:val="00EA5776"/>
    <w:rsid w:val="00EB7AB1"/>
    <w:rsid w:val="00ED3AD0"/>
    <w:rsid w:val="00EE00BF"/>
    <w:rsid w:val="00EE42B3"/>
    <w:rsid w:val="00EF2474"/>
    <w:rsid w:val="00EF48CC"/>
    <w:rsid w:val="00F02755"/>
    <w:rsid w:val="00F13F54"/>
    <w:rsid w:val="00F20C1A"/>
    <w:rsid w:val="00F37B69"/>
    <w:rsid w:val="00F43A87"/>
    <w:rsid w:val="00F46054"/>
    <w:rsid w:val="00F61E9D"/>
    <w:rsid w:val="00F672D8"/>
    <w:rsid w:val="00F73032"/>
    <w:rsid w:val="00F779FB"/>
    <w:rsid w:val="00F77BE7"/>
    <w:rsid w:val="00F833BA"/>
    <w:rsid w:val="00F848FC"/>
    <w:rsid w:val="00F91582"/>
    <w:rsid w:val="00F92235"/>
    <w:rsid w:val="00F9282A"/>
    <w:rsid w:val="00F96BAD"/>
    <w:rsid w:val="00FB0E84"/>
    <w:rsid w:val="00FB4D68"/>
    <w:rsid w:val="00FC2AA0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5F5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D5F5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D5F5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cs="Times New Roman"/>
      <w:szCs w:val="20"/>
    </w:rPr>
  </w:style>
  <w:style w:type="paragraph" w:styleId="a9">
    <w:name w:val="caption"/>
    <w:basedOn w:val="a"/>
    <w:next w:val="a"/>
    <w:link w:val="aa"/>
    <w:qFormat/>
    <w:rsid w:val="00F4605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20"/>
    </w:pPr>
    <w:rPr>
      <w:b/>
      <w:bCs/>
      <w:sz w:val="21"/>
      <w:szCs w:val="21"/>
      <w:lang w:val="en-GB"/>
    </w:rPr>
  </w:style>
  <w:style w:type="table" w:styleId="ab">
    <w:name w:val="Table Grid"/>
    <w:basedOn w:val="a1"/>
    <w:uiPriority w:val="59"/>
    <w:rsid w:val="00F77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a"/>
    <w:uiPriority w:val="99"/>
    <w:rsid w:val="0040264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10">
    <w:name w:val="index 1"/>
    <w:basedOn w:val="a"/>
    <w:next w:val="a"/>
    <w:autoRedefine/>
    <w:uiPriority w:val="99"/>
    <w:rsid w:val="0040264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sz w:val="20"/>
      <w:lang w:val="en-GB"/>
    </w:rPr>
  </w:style>
  <w:style w:type="character" w:customStyle="1" w:styleId="aa">
    <w:name w:val="図表番号 (文字)"/>
    <w:link w:val="a9"/>
    <w:locked/>
    <w:rsid w:val="0040264F"/>
    <w:rPr>
      <w:b/>
      <w:bCs/>
      <w:sz w:val="21"/>
      <w:szCs w:val="21"/>
      <w:lang w:val="en-GB" w:eastAsia="en-US"/>
    </w:rPr>
  </w:style>
  <w:style w:type="table" w:styleId="3-D3">
    <w:name w:val="Table 3D effects 3"/>
    <w:basedOn w:val="a1"/>
    <w:rsid w:val="00F672D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No Spacing"/>
    <w:uiPriority w:val="1"/>
    <w:qFormat/>
    <w:rsid w:val="00AC2C77"/>
    <w:pPr>
      <w:widowControl w:val="0"/>
      <w:jc w:val="both"/>
    </w:pPr>
    <w:rPr>
      <w:rFonts w:ascii="Century" w:hAnsi="Century"/>
      <w:kern w:val="2"/>
      <w:sz w:val="21"/>
      <w:szCs w:val="24"/>
    </w:rPr>
  </w:style>
  <w:style w:type="paragraph" w:customStyle="1" w:styleId="tableheading">
    <w:name w:val="table heading"/>
    <w:basedOn w:val="a"/>
    <w:rsid w:val="0049782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49782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497828"/>
    <w:rPr>
      <w:rFonts w:ascii="Times" w:eastAsia="Malgun Gothic" w:hAnsi="Times"/>
      <w:lang w:val="en-GB" w:eastAsia="en-US"/>
    </w:rPr>
  </w:style>
  <w:style w:type="paragraph" w:styleId="ad">
    <w:name w:val="Document Map"/>
    <w:basedOn w:val="a"/>
    <w:link w:val="ae"/>
    <w:rsid w:val="00A44F19"/>
    <w:rPr>
      <w:rFonts w:ascii="MS UI Gothic" w:eastAsia="MS UI Gothic"/>
      <w:sz w:val="18"/>
      <w:szCs w:val="18"/>
    </w:rPr>
  </w:style>
  <w:style w:type="character" w:customStyle="1" w:styleId="ae">
    <w:name w:val="見出しマップ (文字)"/>
    <w:basedOn w:val="a0"/>
    <w:link w:val="ad"/>
    <w:rsid w:val="00A44F19"/>
    <w:rPr>
      <w:rFonts w:ascii="MS UI Gothic" w:eastAsia="MS UI Gothic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5F5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D5F5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D5F5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cs="Times New Roman"/>
      <w:szCs w:val="20"/>
    </w:rPr>
  </w:style>
  <w:style w:type="paragraph" w:styleId="a9">
    <w:name w:val="caption"/>
    <w:basedOn w:val="a"/>
    <w:next w:val="a"/>
    <w:link w:val="aa"/>
    <w:qFormat/>
    <w:rsid w:val="00F4605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20"/>
    </w:pPr>
    <w:rPr>
      <w:b/>
      <w:bCs/>
      <w:sz w:val="21"/>
      <w:szCs w:val="21"/>
      <w:lang w:val="en-GB"/>
    </w:rPr>
  </w:style>
  <w:style w:type="table" w:styleId="ab">
    <w:name w:val="Table Grid"/>
    <w:basedOn w:val="a1"/>
    <w:uiPriority w:val="59"/>
    <w:rsid w:val="00F77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a"/>
    <w:uiPriority w:val="99"/>
    <w:rsid w:val="0040264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10">
    <w:name w:val="index 1"/>
    <w:basedOn w:val="a"/>
    <w:next w:val="a"/>
    <w:autoRedefine/>
    <w:uiPriority w:val="99"/>
    <w:rsid w:val="0040264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sz w:val="20"/>
      <w:lang w:val="en-GB"/>
    </w:rPr>
  </w:style>
  <w:style w:type="character" w:customStyle="1" w:styleId="aa">
    <w:name w:val="図表番号 (文字)"/>
    <w:link w:val="a9"/>
    <w:locked/>
    <w:rsid w:val="0040264F"/>
    <w:rPr>
      <w:b/>
      <w:bCs/>
      <w:sz w:val="21"/>
      <w:szCs w:val="21"/>
      <w:lang w:val="en-GB" w:eastAsia="en-US"/>
    </w:rPr>
  </w:style>
  <w:style w:type="table" w:styleId="3-D3">
    <w:name w:val="Table 3D effects 3"/>
    <w:basedOn w:val="a1"/>
    <w:rsid w:val="00F672D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No Spacing"/>
    <w:uiPriority w:val="1"/>
    <w:qFormat/>
    <w:rsid w:val="00AC2C77"/>
    <w:pPr>
      <w:widowControl w:val="0"/>
      <w:jc w:val="both"/>
    </w:pPr>
    <w:rPr>
      <w:rFonts w:ascii="Century" w:hAnsi="Century"/>
      <w:kern w:val="2"/>
      <w:sz w:val="21"/>
      <w:szCs w:val="24"/>
    </w:rPr>
  </w:style>
  <w:style w:type="paragraph" w:customStyle="1" w:styleId="tableheading">
    <w:name w:val="table heading"/>
    <w:basedOn w:val="a"/>
    <w:rsid w:val="00497828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a"/>
    <w:link w:val="tablesyntaxChar"/>
    <w:rsid w:val="00497828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497828"/>
    <w:rPr>
      <w:rFonts w:ascii="Times" w:eastAsia="Malgun Gothic" w:hAnsi="Times"/>
      <w:lang w:val="en-GB" w:eastAsia="en-US"/>
    </w:rPr>
  </w:style>
  <w:style w:type="paragraph" w:styleId="ad">
    <w:name w:val="Document Map"/>
    <w:basedOn w:val="a"/>
    <w:link w:val="ae"/>
    <w:rsid w:val="00A44F19"/>
    <w:rPr>
      <w:rFonts w:ascii="MS UI Gothic" w:eastAsia="MS UI Gothic"/>
      <w:sz w:val="18"/>
      <w:szCs w:val="18"/>
    </w:rPr>
  </w:style>
  <w:style w:type="character" w:customStyle="1" w:styleId="ae">
    <w:name w:val="見出しマップ (文字)"/>
    <w:basedOn w:val="a0"/>
    <w:link w:val="ad"/>
    <w:rsid w:val="00A44F19"/>
    <w:rPr>
      <w:rFonts w:ascii="MS UI Gothic" w:eastAsia="MS UI Gothic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82A52-1B89-42B8-B7A9-7534F4063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1575</Words>
  <Characters>8983</Characters>
  <Application>Microsoft Office Word</Application>
  <DocSecurity>0</DocSecurity>
  <Lines>74</Lines>
  <Paragraphs>21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Takeshi Chujoh</cp:lastModifiedBy>
  <cp:revision>2</cp:revision>
  <cp:lastPrinted>2012-09-27T01:27:00Z</cp:lastPrinted>
  <dcterms:created xsi:type="dcterms:W3CDTF">2012-10-12T06:20:00Z</dcterms:created>
  <dcterms:modified xsi:type="dcterms:W3CDTF">2012-10-12T06:20:00Z</dcterms:modified>
</cp:coreProperties>
</file>