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7B1ED0" w:rsidP="00C97D78">
            <w:pPr>
              <w:tabs>
                <w:tab w:val="left" w:pos="7200"/>
              </w:tabs>
              <w:spacing w:before="0"/>
              <w:rPr>
                <w:b/>
                <w:szCs w:val="22"/>
                <w:lang w:val="en-CA"/>
              </w:rPr>
            </w:pPr>
            <w:r>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793675">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793675">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811C05">
            <w:pPr>
              <w:tabs>
                <w:tab w:val="left" w:pos="7200"/>
              </w:tabs>
              <w:spacing w:before="0"/>
              <w:rPr>
                <w:b/>
                <w:szCs w:val="22"/>
                <w:lang w:val="en-CA"/>
              </w:rPr>
            </w:pPr>
            <w:r>
              <w:rPr>
                <w:szCs w:val="22"/>
                <w:lang w:val="en-CA"/>
              </w:rPr>
              <w:t>1</w:t>
            </w:r>
            <w:r w:rsidR="00811C05">
              <w:rPr>
                <w:szCs w:val="22"/>
                <w:lang w:val="en-CA"/>
              </w:rPr>
              <w:t>1</w:t>
            </w:r>
            <w:r w:rsidR="00630AA2" w:rsidRPr="005B217D">
              <w:rPr>
                <w:szCs w:val="22"/>
                <w:lang w:val="en-CA"/>
              </w:rPr>
              <w:t>th</w:t>
            </w:r>
            <w:r w:rsidR="00E61DAC" w:rsidRPr="005B217D">
              <w:rPr>
                <w:szCs w:val="22"/>
                <w:lang w:val="en-CA"/>
              </w:rPr>
              <w:t xml:space="preserve"> Meeting: </w:t>
            </w:r>
            <w:r w:rsidR="00811C05">
              <w:rPr>
                <w:szCs w:val="22"/>
                <w:lang w:val="en-CA"/>
              </w:rPr>
              <w:t>Shanghai</w:t>
            </w:r>
            <w:r w:rsidR="005E1AC6" w:rsidRPr="005E1AC6">
              <w:rPr>
                <w:szCs w:val="22"/>
                <w:lang w:val="en-CA"/>
              </w:rPr>
              <w:t xml:space="preserve">, </w:t>
            </w:r>
            <w:r w:rsidR="00811C05">
              <w:rPr>
                <w:szCs w:val="22"/>
                <w:lang w:val="en-CA"/>
              </w:rPr>
              <w:t>CN</w:t>
            </w:r>
            <w:r w:rsidR="005E1AC6" w:rsidRPr="005E1AC6">
              <w:rPr>
                <w:szCs w:val="22"/>
                <w:lang w:val="en-CA"/>
              </w:rPr>
              <w:t xml:space="preserve">, </w:t>
            </w:r>
            <w:r>
              <w:rPr>
                <w:szCs w:val="22"/>
                <w:lang w:val="en-CA"/>
              </w:rPr>
              <w:t>1</w:t>
            </w:r>
            <w:r w:rsidR="00811C05">
              <w:rPr>
                <w:szCs w:val="22"/>
                <w:lang w:val="en-CA"/>
              </w:rPr>
              <w:t>0</w:t>
            </w:r>
            <w:r w:rsidR="005E1AC6" w:rsidRPr="005E1AC6">
              <w:rPr>
                <w:szCs w:val="22"/>
                <w:lang w:val="en-CA"/>
              </w:rPr>
              <w:t>–</w:t>
            </w:r>
            <w:r w:rsidR="00811C05">
              <w:rPr>
                <w:szCs w:val="22"/>
                <w:lang w:val="en-CA"/>
              </w:rPr>
              <w:t>19</w:t>
            </w:r>
            <w:r w:rsidR="005E1AC6" w:rsidRPr="005E1AC6">
              <w:rPr>
                <w:szCs w:val="22"/>
                <w:lang w:val="en-CA"/>
              </w:rPr>
              <w:t xml:space="preserve"> </w:t>
            </w:r>
            <w:r w:rsidR="00811C05">
              <w:rPr>
                <w:szCs w:val="22"/>
                <w:lang w:val="en-CA"/>
              </w:rPr>
              <w:t>Oct.</w:t>
            </w:r>
            <w:r w:rsidR="005E1AC6" w:rsidRPr="005E1AC6">
              <w:rPr>
                <w:szCs w:val="22"/>
                <w:lang w:val="en-CA"/>
              </w:rPr>
              <w:t xml:space="preserve"> 2012</w:t>
            </w:r>
          </w:p>
        </w:tc>
        <w:tc>
          <w:tcPr>
            <w:tcW w:w="3168" w:type="dxa"/>
          </w:tcPr>
          <w:p w:rsidR="008A4B4C" w:rsidRPr="005B217D" w:rsidRDefault="00E61DAC" w:rsidP="004B2DA0">
            <w:pPr>
              <w:tabs>
                <w:tab w:val="left" w:pos="7200"/>
              </w:tabs>
              <w:rPr>
                <w:u w:val="single"/>
                <w:lang w:val="en-CA" w:eastAsia="ja-JP"/>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4B2DA0">
              <w:rPr>
                <w:lang w:val="en-CA"/>
              </w:rPr>
              <w:t>K</w:t>
            </w:r>
            <w:r w:rsidR="004B2DA0">
              <w:rPr>
                <w:rFonts w:hint="eastAsia"/>
                <w:u w:val="single"/>
                <w:lang w:val="en-CA" w:eastAsia="ja-JP"/>
              </w:rPr>
              <w:t>0143</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DC3E66" w:rsidP="00F97387">
            <w:pPr>
              <w:spacing w:before="60" w:after="60"/>
              <w:rPr>
                <w:b/>
                <w:szCs w:val="22"/>
                <w:lang w:val="en-CA" w:eastAsia="ja-JP"/>
              </w:rPr>
            </w:pPr>
            <w:r>
              <w:rPr>
                <w:rFonts w:hint="eastAsia"/>
                <w:b/>
                <w:szCs w:val="22"/>
                <w:lang w:val="en-CA" w:eastAsia="ja-JP"/>
              </w:rPr>
              <w:t xml:space="preserve">On </w:t>
            </w:r>
            <w:r w:rsidR="00F97387">
              <w:rPr>
                <w:rFonts w:hint="eastAsia"/>
                <w:b/>
                <w:szCs w:val="22"/>
                <w:lang w:val="en-CA" w:eastAsia="ja-JP"/>
              </w:rPr>
              <w:t>handling</w:t>
            </w:r>
            <w:r>
              <w:rPr>
                <w:rFonts w:hint="eastAsia"/>
                <w:b/>
                <w:szCs w:val="22"/>
                <w:lang w:val="en-CA" w:eastAsia="ja-JP"/>
              </w:rPr>
              <w:t xml:space="preserve"> of minimum POC range at decoder</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9435C3">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9435C3">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9435C3" w:rsidRPr="005B0FA4" w:rsidRDefault="009435C3" w:rsidP="009435C3">
            <w:pPr>
              <w:spacing w:before="60" w:after="60"/>
              <w:rPr>
                <w:szCs w:val="22"/>
                <w:lang w:eastAsia="ja-JP"/>
              </w:rPr>
            </w:pPr>
            <w:r w:rsidRPr="005B0FA4">
              <w:rPr>
                <w:rFonts w:hint="eastAsia"/>
                <w:szCs w:val="22"/>
                <w:lang w:eastAsia="ja-JP"/>
              </w:rPr>
              <w:t>Kimihiko Kazui, Junpei Koyama, Satoshi Shimada and Akira Nakagawa</w:t>
            </w:r>
          </w:p>
          <w:p w:rsidR="00E61DAC" w:rsidRPr="005B217D" w:rsidRDefault="009435C3" w:rsidP="009435C3">
            <w:pPr>
              <w:spacing w:before="60" w:after="60"/>
              <w:rPr>
                <w:szCs w:val="22"/>
                <w:lang w:val="en-CA"/>
              </w:rPr>
            </w:pPr>
            <w:r w:rsidRPr="005B0FA4">
              <w:rPr>
                <w:rFonts w:hint="eastAsia"/>
                <w:szCs w:val="22"/>
                <w:lang w:eastAsia="ja-JP"/>
              </w:rPr>
              <w:t>4-1-1 Kamikodanaka, Nakahara-ku</w:t>
            </w:r>
            <w:r w:rsidRPr="005B0FA4">
              <w:rPr>
                <w:szCs w:val="22"/>
              </w:rPr>
              <w:br/>
            </w:r>
            <w:r w:rsidRPr="005B0FA4">
              <w:rPr>
                <w:rFonts w:hint="eastAsia"/>
                <w:szCs w:val="22"/>
                <w:lang w:eastAsia="ja-JP"/>
              </w:rPr>
              <w:t xml:space="preserve">211-8588 </w:t>
            </w:r>
            <w:smartTag w:uri="urn:schemas-microsoft-com:office:smarttags" w:element="place">
              <w:smartTag w:uri="urn:schemas-microsoft-com:office:smarttags" w:element="City">
                <w:r w:rsidRPr="005B0FA4">
                  <w:rPr>
                    <w:rFonts w:hint="eastAsia"/>
                    <w:szCs w:val="22"/>
                    <w:lang w:eastAsia="ja-JP"/>
                  </w:rPr>
                  <w:t>Kawasaki</w:t>
                </w:r>
              </w:smartTag>
            </w:smartTag>
            <w:r w:rsidRPr="005B0FA4">
              <w:rPr>
                <w:szCs w:val="22"/>
              </w:rPr>
              <w:br/>
            </w:r>
            <w:r w:rsidRPr="005B0FA4">
              <w:rPr>
                <w:rFonts w:hint="eastAsia"/>
                <w:szCs w:val="22"/>
                <w:lang w:eastAsia="ja-JP"/>
              </w:rPr>
              <w:t>JAPAN</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9435C3" w:rsidRPr="005B0FA4" w:rsidRDefault="009435C3" w:rsidP="009435C3">
            <w:pPr>
              <w:spacing w:before="60" w:after="60"/>
              <w:rPr>
                <w:szCs w:val="22"/>
                <w:lang w:eastAsia="ja-JP"/>
              </w:rPr>
            </w:pPr>
            <w:r w:rsidRPr="005B0FA4">
              <w:rPr>
                <w:rFonts w:hint="eastAsia"/>
                <w:szCs w:val="22"/>
                <w:lang w:eastAsia="ja-JP"/>
              </w:rPr>
              <w:t>+81-44-754-2639</w:t>
            </w:r>
            <w:r w:rsidRPr="005B0FA4">
              <w:rPr>
                <w:szCs w:val="22"/>
              </w:rPr>
              <w:br/>
            </w:r>
          </w:p>
          <w:p w:rsidR="00E61DAC" w:rsidRPr="005B217D" w:rsidRDefault="009435C3" w:rsidP="009435C3">
            <w:pPr>
              <w:spacing w:before="60" w:after="60"/>
              <w:rPr>
                <w:szCs w:val="22"/>
                <w:lang w:val="en-CA"/>
              </w:rPr>
            </w:pPr>
            <w:r w:rsidRPr="005B0FA4">
              <w:rPr>
                <w:rFonts w:hint="eastAsia"/>
                <w:szCs w:val="22"/>
                <w:lang w:eastAsia="ja-JP"/>
              </w:rPr>
              <w:t>kazui.kimihiko@jp.fujitsu.com</w:t>
            </w:r>
            <w:r w:rsidRPr="005B0FA4">
              <w:rPr>
                <w:szCs w:val="22"/>
              </w:rPr>
              <w:t xml:space="preserve"> koyama.junpei@jp.fujitsu.com</w:t>
            </w:r>
            <w:r w:rsidRPr="005B0FA4">
              <w:rPr>
                <w:szCs w:val="22"/>
                <w:lang w:eastAsia="ja-JP"/>
              </w:rPr>
              <w:t xml:space="preserve"> </w:t>
            </w:r>
            <w:r w:rsidRPr="005B0FA4">
              <w:rPr>
                <w:szCs w:val="22"/>
              </w:rPr>
              <w:br/>
            </w:r>
            <w:r w:rsidRPr="005B0FA4">
              <w:rPr>
                <w:szCs w:val="22"/>
                <w:lang w:eastAsia="ja-JP"/>
              </w:rPr>
              <w:t>sshimada@jp.fujitsu.com</w:t>
            </w:r>
            <w:r w:rsidRPr="005B0FA4">
              <w:rPr>
                <w:rFonts w:hint="eastAsia"/>
                <w:szCs w:val="22"/>
                <w:lang w:eastAsia="ja-JP"/>
              </w:rPr>
              <w:br/>
              <w:t>anaka@jp.fujitsu.com</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9435C3">
            <w:pPr>
              <w:spacing w:before="60" w:after="60"/>
              <w:rPr>
                <w:szCs w:val="22"/>
                <w:lang w:val="en-CA"/>
              </w:rPr>
            </w:pPr>
            <w:r w:rsidRPr="005B0FA4">
              <w:rPr>
                <w:rFonts w:hint="eastAsia"/>
                <w:szCs w:val="22"/>
                <w:lang w:eastAsia="ja-JP"/>
              </w:rPr>
              <w:t>FUJITSU LABORATORIES LTD.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BB33FD" w:rsidRDefault="00BB33FD" w:rsidP="00103047">
      <w:pPr>
        <w:jc w:val="both"/>
        <w:rPr>
          <w:bCs/>
          <w:lang w:val="en-CA" w:eastAsia="ja-JP"/>
        </w:rPr>
      </w:pPr>
      <w:r>
        <w:rPr>
          <w:bCs/>
          <w:lang w:val="en-CA" w:eastAsia="ja-JP"/>
        </w:rPr>
        <w:t xml:space="preserve">This contribution provides the text which describes how a decoder can handle a POC value without having 32-bit range limit, according to the resolution at the </w:t>
      </w:r>
      <w:r w:rsidR="000A70C1">
        <w:rPr>
          <w:rFonts w:hint="eastAsia"/>
          <w:bCs/>
          <w:lang w:val="en-CA" w:eastAsia="ja-JP"/>
        </w:rPr>
        <w:t>10</w:t>
      </w:r>
      <w:r w:rsidR="000A70C1" w:rsidRPr="000A70C1">
        <w:rPr>
          <w:rFonts w:hint="eastAsia"/>
          <w:bCs/>
          <w:vertAlign w:val="superscript"/>
          <w:lang w:val="en-CA" w:eastAsia="ja-JP"/>
        </w:rPr>
        <w:t>th</w:t>
      </w:r>
      <w:r w:rsidR="000A70C1">
        <w:rPr>
          <w:bCs/>
          <w:lang w:val="en-CA" w:eastAsia="ja-JP"/>
        </w:rPr>
        <w:t xml:space="preserve"> </w:t>
      </w:r>
      <w:r>
        <w:rPr>
          <w:bCs/>
          <w:lang w:val="en-CA" w:eastAsia="ja-JP"/>
        </w:rPr>
        <w:t xml:space="preserve">JCT-VC meeting. </w:t>
      </w:r>
      <w:r w:rsidR="000A70C1">
        <w:rPr>
          <w:rFonts w:hint="eastAsia"/>
          <w:bCs/>
          <w:lang w:val="en-CA" w:eastAsia="ja-JP"/>
        </w:rPr>
        <w:t>It is</w:t>
      </w:r>
      <w:r>
        <w:rPr>
          <w:bCs/>
          <w:lang w:val="en-CA" w:eastAsia="ja-JP"/>
        </w:rPr>
        <w:t xml:space="preserve"> also propose</w:t>
      </w:r>
      <w:r w:rsidR="000A70C1">
        <w:rPr>
          <w:rFonts w:hint="eastAsia"/>
          <w:bCs/>
          <w:lang w:val="en-CA" w:eastAsia="ja-JP"/>
        </w:rPr>
        <w:t>d</w:t>
      </w:r>
      <w:r>
        <w:rPr>
          <w:bCs/>
          <w:lang w:val="en-CA" w:eastAsia="ja-JP"/>
        </w:rPr>
        <w:t xml:space="preserve"> </w:t>
      </w:r>
      <w:r w:rsidR="005F43E1">
        <w:rPr>
          <w:rFonts w:hint="eastAsia"/>
          <w:bCs/>
          <w:lang w:val="en-CA" w:eastAsia="ja-JP"/>
        </w:rPr>
        <w:t>to extend</w:t>
      </w:r>
      <w:r>
        <w:rPr>
          <w:bCs/>
          <w:lang w:val="en-CA" w:eastAsia="ja-JP"/>
        </w:rPr>
        <w:t xml:space="preserve"> the range of </w:t>
      </w:r>
      <w:r w:rsidR="005F43E1">
        <w:rPr>
          <w:rFonts w:hint="eastAsia"/>
          <w:bCs/>
          <w:lang w:val="en-CA" w:eastAsia="ja-JP"/>
        </w:rPr>
        <w:t>the</w:t>
      </w:r>
      <w:r>
        <w:rPr>
          <w:bCs/>
          <w:lang w:val="en-CA" w:eastAsia="ja-JP"/>
        </w:rPr>
        <w:t xml:space="preserve"> POC </w:t>
      </w:r>
      <w:r w:rsidR="0031650E">
        <w:rPr>
          <w:bCs/>
          <w:lang w:val="en-CA" w:eastAsia="ja-JP"/>
        </w:rPr>
        <w:t>value</w:t>
      </w:r>
      <w:r>
        <w:rPr>
          <w:bCs/>
          <w:lang w:val="en-CA" w:eastAsia="ja-JP"/>
        </w:rPr>
        <w:t xml:space="preserve"> to 64-bit </w:t>
      </w:r>
      <w:r w:rsidR="00444A4D">
        <w:rPr>
          <w:rFonts w:hint="eastAsia"/>
          <w:bCs/>
          <w:lang w:val="en-CA" w:eastAsia="ja-JP"/>
        </w:rPr>
        <w:t xml:space="preserve">as </w:t>
      </w:r>
      <w:r w:rsidR="005F43E1">
        <w:rPr>
          <w:rFonts w:hint="eastAsia"/>
          <w:bCs/>
          <w:lang w:val="en-CA" w:eastAsia="ja-JP"/>
        </w:rPr>
        <w:t>once</w:t>
      </w:r>
      <w:r>
        <w:rPr>
          <w:bCs/>
          <w:lang w:val="en-CA" w:eastAsia="ja-JP"/>
        </w:rPr>
        <w:t xml:space="preserve"> decided at the </w:t>
      </w:r>
      <w:r w:rsidR="000A70C1">
        <w:rPr>
          <w:rFonts w:hint="eastAsia"/>
          <w:bCs/>
          <w:lang w:val="en-CA" w:eastAsia="ja-JP"/>
        </w:rPr>
        <w:t>9</w:t>
      </w:r>
      <w:r w:rsidR="000A70C1" w:rsidRPr="000A70C1">
        <w:rPr>
          <w:rFonts w:hint="eastAsia"/>
          <w:bCs/>
          <w:vertAlign w:val="superscript"/>
          <w:lang w:val="en-CA" w:eastAsia="ja-JP"/>
        </w:rPr>
        <w:t>th</w:t>
      </w:r>
      <w:r w:rsidR="000A70C1">
        <w:rPr>
          <w:bCs/>
          <w:lang w:val="en-CA" w:eastAsia="ja-JP"/>
        </w:rPr>
        <w:t xml:space="preserve"> </w:t>
      </w:r>
      <w:r>
        <w:rPr>
          <w:bCs/>
          <w:lang w:val="en-CA" w:eastAsia="ja-JP"/>
        </w:rPr>
        <w:t>JCT-VC meeting.</w:t>
      </w:r>
    </w:p>
    <w:p w:rsidR="00A54A7C" w:rsidRPr="005B217D" w:rsidRDefault="00A54A7C" w:rsidP="00A54A7C">
      <w:pPr>
        <w:pStyle w:val="1"/>
        <w:rPr>
          <w:lang w:val="en-CA"/>
        </w:rPr>
      </w:pPr>
      <w:r w:rsidRPr="005B217D">
        <w:rPr>
          <w:lang w:val="en-CA"/>
        </w:rPr>
        <w:t>Introduction</w:t>
      </w:r>
    </w:p>
    <w:p w:rsidR="00BB33FD" w:rsidRDefault="000A70C1" w:rsidP="009234A5">
      <w:pPr>
        <w:jc w:val="both"/>
        <w:rPr>
          <w:bCs/>
          <w:lang w:eastAsia="ja-JP"/>
        </w:rPr>
      </w:pPr>
      <w:r>
        <w:rPr>
          <w:rFonts w:hint="eastAsia"/>
          <w:bCs/>
          <w:lang w:eastAsia="ja-JP"/>
        </w:rPr>
        <w:t xml:space="preserve">In </w:t>
      </w:r>
      <w:r w:rsidR="00BB33FD">
        <w:rPr>
          <w:bCs/>
          <w:lang w:eastAsia="ja-JP"/>
        </w:rPr>
        <w:t xml:space="preserve">JCTVC-I0045 "Cyclic POC"[4] </w:t>
      </w:r>
      <w:r>
        <w:rPr>
          <w:bCs/>
          <w:lang w:val="en-CA" w:eastAsia="ja-JP"/>
        </w:rPr>
        <w:t xml:space="preserve">at the </w:t>
      </w:r>
      <w:r>
        <w:rPr>
          <w:rFonts w:hint="eastAsia"/>
          <w:bCs/>
          <w:lang w:val="en-CA" w:eastAsia="ja-JP"/>
        </w:rPr>
        <w:t>9</w:t>
      </w:r>
      <w:r w:rsidRPr="000A70C1">
        <w:rPr>
          <w:rFonts w:hint="eastAsia"/>
          <w:bCs/>
          <w:vertAlign w:val="superscript"/>
          <w:lang w:val="en-CA" w:eastAsia="ja-JP"/>
        </w:rPr>
        <w:t>th</w:t>
      </w:r>
      <w:r>
        <w:rPr>
          <w:bCs/>
          <w:lang w:val="en-CA" w:eastAsia="ja-JP"/>
        </w:rPr>
        <w:t xml:space="preserve"> JCT-VC meeting</w:t>
      </w:r>
      <w:r w:rsidR="00BB33FD">
        <w:rPr>
          <w:bCs/>
          <w:lang w:eastAsia="ja-JP"/>
        </w:rPr>
        <w:t xml:space="preserve"> </w:t>
      </w:r>
      <w:r>
        <w:rPr>
          <w:bCs/>
          <w:lang w:eastAsia="ja-JP"/>
        </w:rPr>
        <w:t xml:space="preserve">it was </w:t>
      </w:r>
      <w:r w:rsidR="00BB33FD">
        <w:rPr>
          <w:bCs/>
          <w:lang w:eastAsia="ja-JP"/>
        </w:rPr>
        <w:t>proposed to modify the defi</w:t>
      </w:r>
      <w:r w:rsidR="005F43E1">
        <w:rPr>
          <w:rFonts w:hint="eastAsia"/>
          <w:bCs/>
          <w:lang w:eastAsia="ja-JP"/>
        </w:rPr>
        <w:t>ni</w:t>
      </w:r>
      <w:r w:rsidR="00BB33FD">
        <w:rPr>
          <w:bCs/>
          <w:lang w:eastAsia="ja-JP"/>
        </w:rPr>
        <w:t xml:space="preserve">tion of </w:t>
      </w:r>
      <w:r>
        <w:rPr>
          <w:rFonts w:hint="eastAsia"/>
          <w:bCs/>
          <w:lang w:eastAsia="ja-JP"/>
        </w:rPr>
        <w:t>the</w:t>
      </w:r>
      <w:r>
        <w:rPr>
          <w:bCs/>
          <w:lang w:eastAsia="ja-JP"/>
        </w:rPr>
        <w:t xml:space="preserve"> </w:t>
      </w:r>
      <w:r w:rsidR="00BB33FD">
        <w:rPr>
          <w:bCs/>
          <w:lang w:eastAsia="ja-JP"/>
        </w:rPr>
        <w:t xml:space="preserve">32-bit </w:t>
      </w:r>
      <w:r w:rsidR="00444A4D">
        <w:rPr>
          <w:rFonts w:hint="eastAsia"/>
          <w:bCs/>
          <w:lang w:eastAsia="ja-JP"/>
        </w:rPr>
        <w:t xml:space="preserve">range </w:t>
      </w:r>
      <w:r w:rsidR="00BB33FD">
        <w:rPr>
          <w:bCs/>
          <w:lang w:eastAsia="ja-JP"/>
        </w:rPr>
        <w:t xml:space="preserve">POC value so that it becomes cyclic. A low delay </w:t>
      </w:r>
      <w:r w:rsidR="00FF035D">
        <w:rPr>
          <w:bCs/>
          <w:lang w:eastAsia="ja-JP"/>
        </w:rPr>
        <w:t xml:space="preserve">video </w:t>
      </w:r>
      <w:r w:rsidR="00BB33FD">
        <w:rPr>
          <w:bCs/>
          <w:lang w:eastAsia="ja-JP"/>
        </w:rPr>
        <w:t>coding appara</w:t>
      </w:r>
      <w:r w:rsidR="00D0010C">
        <w:rPr>
          <w:bCs/>
          <w:lang w:eastAsia="ja-JP"/>
        </w:rPr>
        <w:t>t</w:t>
      </w:r>
      <w:r w:rsidR="00BB33FD">
        <w:rPr>
          <w:bCs/>
          <w:lang w:eastAsia="ja-JP"/>
        </w:rPr>
        <w:t>us using the intra-slice scheme normally encode</w:t>
      </w:r>
      <w:r w:rsidR="003F32E5">
        <w:rPr>
          <w:bCs/>
          <w:lang w:eastAsia="ja-JP"/>
        </w:rPr>
        <w:t>s</w:t>
      </w:r>
      <w:r w:rsidR="00BB33FD">
        <w:rPr>
          <w:bCs/>
          <w:lang w:eastAsia="ja-JP"/>
        </w:rPr>
        <w:t xml:space="preserve"> </w:t>
      </w:r>
      <w:r w:rsidR="00FF035D">
        <w:rPr>
          <w:bCs/>
          <w:lang w:eastAsia="ja-JP"/>
        </w:rPr>
        <w:t>all</w:t>
      </w:r>
      <w:r w:rsidR="00BB33FD">
        <w:rPr>
          <w:bCs/>
          <w:lang w:eastAsia="ja-JP"/>
        </w:rPr>
        <w:t xml:space="preserve"> picture</w:t>
      </w:r>
      <w:r w:rsidR="003F32E5">
        <w:rPr>
          <w:bCs/>
          <w:lang w:eastAsia="ja-JP"/>
        </w:rPr>
        <w:t>s</w:t>
      </w:r>
      <w:r w:rsidR="00BB33FD">
        <w:rPr>
          <w:bCs/>
          <w:lang w:eastAsia="ja-JP"/>
        </w:rPr>
        <w:t xml:space="preserve"> </w:t>
      </w:r>
      <w:r w:rsidR="00FF035D">
        <w:rPr>
          <w:bCs/>
          <w:lang w:eastAsia="ja-JP"/>
        </w:rPr>
        <w:t xml:space="preserve">except the first picture </w:t>
      </w:r>
      <w:r w:rsidR="00BE613B">
        <w:rPr>
          <w:rFonts w:hint="eastAsia"/>
          <w:bCs/>
          <w:lang w:eastAsia="ja-JP"/>
        </w:rPr>
        <w:t xml:space="preserve">in </w:t>
      </w:r>
      <w:r w:rsidR="00BB33FD">
        <w:rPr>
          <w:bCs/>
          <w:lang w:eastAsia="ja-JP"/>
        </w:rPr>
        <w:t>inter</w:t>
      </w:r>
      <w:r w:rsidR="00BE613B">
        <w:rPr>
          <w:rFonts w:hint="eastAsia"/>
          <w:bCs/>
          <w:lang w:eastAsia="ja-JP"/>
        </w:rPr>
        <w:t xml:space="preserve"> mode</w:t>
      </w:r>
      <w:r w:rsidR="00BB33FD">
        <w:rPr>
          <w:bCs/>
          <w:lang w:eastAsia="ja-JP"/>
        </w:rPr>
        <w:t>.</w:t>
      </w:r>
      <w:r w:rsidR="00FF035D">
        <w:rPr>
          <w:bCs/>
          <w:lang w:eastAsia="ja-JP"/>
        </w:rPr>
        <w:t xml:space="preserve"> If the cyclic property is not introduced to </w:t>
      </w:r>
      <w:r w:rsidR="001A22DD">
        <w:rPr>
          <w:bCs/>
          <w:lang w:eastAsia="ja-JP"/>
        </w:rPr>
        <w:t>the</w:t>
      </w:r>
      <w:r w:rsidR="00FF035D">
        <w:rPr>
          <w:bCs/>
          <w:lang w:eastAsia="ja-JP"/>
        </w:rPr>
        <w:t xml:space="preserve"> POC value, the appara</w:t>
      </w:r>
      <w:r w:rsidR="001A22DD">
        <w:rPr>
          <w:bCs/>
          <w:lang w:eastAsia="ja-JP"/>
        </w:rPr>
        <w:t>t</w:t>
      </w:r>
      <w:r w:rsidR="00FF035D">
        <w:rPr>
          <w:bCs/>
          <w:lang w:eastAsia="ja-JP"/>
        </w:rPr>
        <w:t>us is required to insert an IDR picture when the POC value reaches to the maximum value (i.e. 2</w:t>
      </w:r>
      <w:r w:rsidR="00FF035D" w:rsidRPr="00FF035D">
        <w:rPr>
          <w:bCs/>
          <w:vertAlign w:val="superscript"/>
          <w:lang w:eastAsia="ja-JP"/>
        </w:rPr>
        <w:t>31</w:t>
      </w:r>
      <w:r w:rsidR="00FF035D">
        <w:rPr>
          <w:bCs/>
          <w:lang w:eastAsia="ja-JP"/>
        </w:rPr>
        <w:t>-1). This situation happens when the appara</w:t>
      </w:r>
      <w:r w:rsidR="001A22DD">
        <w:rPr>
          <w:bCs/>
          <w:lang w:eastAsia="ja-JP"/>
        </w:rPr>
        <w:t>t</w:t>
      </w:r>
      <w:r w:rsidR="00FF035D">
        <w:rPr>
          <w:bCs/>
          <w:lang w:eastAsia="ja-JP"/>
        </w:rPr>
        <w:t xml:space="preserve">us operates continuously more than 1 year. The insertion of an IDR picture in the middle of the bitstream becomes a burden to a </w:t>
      </w:r>
      <w:r w:rsidR="005F43E1">
        <w:rPr>
          <w:bCs/>
          <w:lang w:eastAsia="ja-JP"/>
        </w:rPr>
        <w:t>manufacturer</w:t>
      </w:r>
      <w:r w:rsidR="00FF035D">
        <w:rPr>
          <w:bCs/>
          <w:lang w:eastAsia="ja-JP"/>
        </w:rPr>
        <w:t xml:space="preserve"> i</w:t>
      </w:r>
      <w:r w:rsidR="00B47262">
        <w:rPr>
          <w:bCs/>
          <w:lang w:eastAsia="ja-JP"/>
        </w:rPr>
        <w:t>n</w:t>
      </w:r>
      <w:r w:rsidR="00FF035D">
        <w:rPr>
          <w:bCs/>
          <w:lang w:eastAsia="ja-JP"/>
        </w:rPr>
        <w:t xml:space="preserve"> terms of product designing and validation because such insertion is quite rare. The intention of JCTVC-I0045 was to remove such burden.</w:t>
      </w:r>
    </w:p>
    <w:p w:rsidR="00FF035D" w:rsidRDefault="00FF035D" w:rsidP="009234A5">
      <w:pPr>
        <w:jc w:val="both"/>
        <w:rPr>
          <w:bCs/>
          <w:lang w:eastAsia="ja-JP"/>
        </w:rPr>
      </w:pPr>
      <w:r>
        <w:rPr>
          <w:bCs/>
          <w:lang w:eastAsia="ja-JP"/>
        </w:rPr>
        <w:t xml:space="preserve">The resolution at the </w:t>
      </w:r>
      <w:r w:rsidR="000A70C1">
        <w:rPr>
          <w:rFonts w:hint="eastAsia"/>
          <w:bCs/>
          <w:lang w:val="en-CA" w:eastAsia="ja-JP"/>
        </w:rPr>
        <w:t>9</w:t>
      </w:r>
      <w:r w:rsidR="000A70C1" w:rsidRPr="000A70C1">
        <w:rPr>
          <w:rFonts w:hint="eastAsia"/>
          <w:bCs/>
          <w:vertAlign w:val="superscript"/>
          <w:lang w:val="en-CA" w:eastAsia="ja-JP"/>
        </w:rPr>
        <w:t>th</w:t>
      </w:r>
      <w:r w:rsidR="000A70C1">
        <w:rPr>
          <w:bCs/>
          <w:lang w:val="en-CA" w:eastAsia="ja-JP"/>
        </w:rPr>
        <w:t xml:space="preserve"> JCT-VC</w:t>
      </w:r>
      <w:r>
        <w:rPr>
          <w:bCs/>
          <w:lang w:eastAsia="ja-JP"/>
        </w:rPr>
        <w:t xml:space="preserve"> meeting was to </w:t>
      </w:r>
      <w:r w:rsidR="005F43E1">
        <w:rPr>
          <w:rFonts w:hint="eastAsia"/>
          <w:bCs/>
          <w:lang w:eastAsia="ja-JP"/>
        </w:rPr>
        <w:t>extend</w:t>
      </w:r>
      <w:r w:rsidR="00D0010C">
        <w:rPr>
          <w:bCs/>
          <w:lang w:eastAsia="ja-JP"/>
        </w:rPr>
        <w:t xml:space="preserve"> the range of </w:t>
      </w:r>
      <w:r w:rsidR="001A22DD">
        <w:rPr>
          <w:bCs/>
          <w:lang w:eastAsia="ja-JP"/>
        </w:rPr>
        <w:t>the</w:t>
      </w:r>
      <w:r w:rsidR="00D0010C">
        <w:rPr>
          <w:bCs/>
          <w:lang w:eastAsia="ja-JP"/>
        </w:rPr>
        <w:t xml:space="preserve"> POC value from 32-bit to 64-bit instead of introducing the cyclic property to the POC value. This </w:t>
      </w:r>
      <w:r w:rsidR="005F43E1">
        <w:rPr>
          <w:rFonts w:hint="eastAsia"/>
          <w:bCs/>
          <w:lang w:eastAsia="ja-JP"/>
        </w:rPr>
        <w:t>extension</w:t>
      </w:r>
      <w:r w:rsidR="00D0010C">
        <w:rPr>
          <w:bCs/>
          <w:lang w:eastAsia="ja-JP"/>
        </w:rPr>
        <w:t xml:space="preserve"> practically </w:t>
      </w:r>
      <w:r w:rsidR="000A70C1">
        <w:rPr>
          <w:bCs/>
          <w:lang w:eastAsia="ja-JP"/>
        </w:rPr>
        <w:t>ma</w:t>
      </w:r>
      <w:r w:rsidR="000A70C1">
        <w:rPr>
          <w:rFonts w:hint="eastAsia"/>
          <w:bCs/>
          <w:lang w:eastAsia="ja-JP"/>
        </w:rPr>
        <w:t>kes</w:t>
      </w:r>
      <w:r w:rsidR="000A70C1">
        <w:rPr>
          <w:bCs/>
          <w:lang w:eastAsia="ja-JP"/>
        </w:rPr>
        <w:t xml:space="preserve"> </w:t>
      </w:r>
      <w:r w:rsidR="00D0010C">
        <w:rPr>
          <w:bCs/>
          <w:lang w:eastAsia="ja-JP"/>
        </w:rPr>
        <w:t>the range of POC value infinite</w:t>
      </w:r>
      <w:r w:rsidR="005F43E1">
        <w:rPr>
          <w:rFonts w:hint="eastAsia"/>
          <w:bCs/>
          <w:lang w:eastAsia="ja-JP"/>
        </w:rPr>
        <w:t xml:space="preserve">. As the result, </w:t>
      </w:r>
      <w:r w:rsidR="00D0010C">
        <w:rPr>
          <w:bCs/>
          <w:lang w:eastAsia="ja-JP"/>
        </w:rPr>
        <w:t xml:space="preserve">the burden to the apparatus </w:t>
      </w:r>
      <w:r w:rsidR="00444A4D">
        <w:rPr>
          <w:rFonts w:hint="eastAsia"/>
          <w:bCs/>
          <w:lang w:eastAsia="ja-JP"/>
        </w:rPr>
        <w:t>can be</w:t>
      </w:r>
      <w:r w:rsidR="00444A4D">
        <w:rPr>
          <w:bCs/>
          <w:lang w:eastAsia="ja-JP"/>
        </w:rPr>
        <w:t xml:space="preserve"> </w:t>
      </w:r>
      <w:r w:rsidR="00D0010C">
        <w:rPr>
          <w:bCs/>
          <w:lang w:eastAsia="ja-JP"/>
        </w:rPr>
        <w:t>removed.</w:t>
      </w:r>
      <w:r w:rsidR="005F43E1">
        <w:rPr>
          <w:rFonts w:hint="eastAsia"/>
          <w:bCs/>
          <w:lang w:eastAsia="ja-JP"/>
        </w:rPr>
        <w:t xml:space="preserve"> The rationale of the 64-bit </w:t>
      </w:r>
      <w:r w:rsidR="00675053">
        <w:rPr>
          <w:rFonts w:hint="eastAsia"/>
          <w:bCs/>
          <w:lang w:eastAsia="ja-JP"/>
        </w:rPr>
        <w:t xml:space="preserve">range </w:t>
      </w:r>
      <w:r w:rsidR="005F43E1">
        <w:rPr>
          <w:rFonts w:hint="eastAsia"/>
          <w:bCs/>
          <w:lang w:eastAsia="ja-JP"/>
        </w:rPr>
        <w:t xml:space="preserve">extension is that the current </w:t>
      </w:r>
      <w:r w:rsidR="005F43E1">
        <w:rPr>
          <w:bCs/>
          <w:lang w:eastAsia="ja-JP"/>
        </w:rPr>
        <w:t>restriction</w:t>
      </w:r>
      <w:r w:rsidR="005F43E1">
        <w:rPr>
          <w:rFonts w:hint="eastAsia"/>
          <w:bCs/>
          <w:lang w:eastAsia="ja-JP"/>
        </w:rPr>
        <w:t xml:space="preserve"> on the </w:t>
      </w:r>
      <w:r w:rsidR="00BE613B">
        <w:rPr>
          <w:rFonts w:hint="eastAsia"/>
          <w:bCs/>
          <w:lang w:eastAsia="ja-JP"/>
        </w:rPr>
        <w:t xml:space="preserve">difference </w:t>
      </w:r>
      <w:r w:rsidR="00BE613B">
        <w:rPr>
          <w:bCs/>
          <w:lang w:eastAsia="ja-JP"/>
        </w:rPr>
        <w:t>between</w:t>
      </w:r>
      <w:r w:rsidR="00BE613B">
        <w:rPr>
          <w:rFonts w:hint="eastAsia"/>
          <w:bCs/>
          <w:lang w:eastAsia="ja-JP"/>
        </w:rPr>
        <w:t xml:space="preserve"> two POC values</w:t>
      </w:r>
      <w:r w:rsidR="00BE613B">
        <w:rPr>
          <w:rStyle w:val="ae"/>
          <w:bCs/>
          <w:lang w:eastAsia="ja-JP"/>
        </w:rPr>
        <w:footnoteReference w:id="1"/>
      </w:r>
      <w:r w:rsidR="005F43E1">
        <w:rPr>
          <w:rFonts w:hint="eastAsia"/>
          <w:bCs/>
          <w:lang w:eastAsia="ja-JP"/>
        </w:rPr>
        <w:t xml:space="preserve"> allows a decoder to handle the POC value </w:t>
      </w:r>
      <w:r w:rsidR="00BE613B">
        <w:rPr>
          <w:rFonts w:hint="eastAsia"/>
          <w:bCs/>
          <w:lang w:eastAsia="ja-JP"/>
        </w:rPr>
        <w:t>with smaller range limit than what is specified in the standard.</w:t>
      </w:r>
    </w:p>
    <w:p w:rsidR="005D082A" w:rsidRDefault="005D082A" w:rsidP="009234A5">
      <w:pPr>
        <w:jc w:val="both"/>
        <w:rPr>
          <w:bCs/>
          <w:lang w:eastAsia="ja-JP"/>
        </w:rPr>
      </w:pPr>
      <w:r>
        <w:rPr>
          <w:bCs/>
          <w:lang w:eastAsia="ja-JP"/>
        </w:rPr>
        <w:t xml:space="preserve">However, it was pointed out that the current specification does not contain the concrete description on how a decoder can handle the POC value with smaller range than what is specified at the </w:t>
      </w:r>
      <w:r w:rsidR="00675053">
        <w:rPr>
          <w:rFonts w:hint="eastAsia"/>
          <w:bCs/>
          <w:lang w:eastAsia="ja-JP"/>
        </w:rPr>
        <w:t>tenth</w:t>
      </w:r>
      <w:r>
        <w:rPr>
          <w:bCs/>
          <w:lang w:eastAsia="ja-JP"/>
        </w:rPr>
        <w:t xml:space="preserve"> JCT-VC meeting. As the result, it was concluded to revert the range of the POC value from 64-bit to 32-bit. It was also concluded to revert again to 64-bit if such concrete description is </w:t>
      </w:r>
      <w:r w:rsidR="00675053">
        <w:rPr>
          <w:bCs/>
          <w:lang w:eastAsia="ja-JP"/>
        </w:rPr>
        <w:t>provided [</w:t>
      </w:r>
      <w:r>
        <w:rPr>
          <w:bCs/>
          <w:lang w:eastAsia="ja-JP"/>
        </w:rPr>
        <w:t>3].</w:t>
      </w:r>
    </w:p>
    <w:p w:rsidR="0096728B" w:rsidRDefault="0096728B">
      <w:pPr>
        <w:tabs>
          <w:tab w:val="clear" w:pos="360"/>
          <w:tab w:val="clear" w:pos="720"/>
          <w:tab w:val="clear" w:pos="1080"/>
          <w:tab w:val="clear" w:pos="1440"/>
        </w:tabs>
        <w:overflowPunct/>
        <w:autoSpaceDE/>
        <w:autoSpaceDN/>
        <w:adjustRightInd/>
        <w:spacing w:before="0"/>
        <w:textAlignment w:val="auto"/>
        <w:rPr>
          <w:bCs/>
          <w:lang w:eastAsia="ja-JP"/>
        </w:rPr>
      </w:pPr>
      <w:r>
        <w:rPr>
          <w:bCs/>
          <w:lang w:eastAsia="ja-JP"/>
        </w:rPr>
        <w:br w:type="page"/>
      </w:r>
    </w:p>
    <w:p w:rsidR="005D082A" w:rsidRDefault="005D082A" w:rsidP="004B2DA0">
      <w:pPr>
        <w:spacing w:afterLines="50" w:after="120"/>
        <w:jc w:val="both"/>
        <w:rPr>
          <w:bCs/>
          <w:lang w:eastAsia="ja-JP"/>
        </w:rPr>
      </w:pPr>
      <w:r>
        <w:rPr>
          <w:bCs/>
          <w:lang w:eastAsia="ja-JP"/>
        </w:rPr>
        <w:lastRenderedPageBreak/>
        <w:t xml:space="preserve">The following </w:t>
      </w:r>
      <w:r w:rsidR="007B3704">
        <w:rPr>
          <w:rFonts w:hint="eastAsia"/>
          <w:bCs/>
          <w:lang w:eastAsia="ja-JP"/>
        </w:rPr>
        <w:t xml:space="preserve">sentence </w:t>
      </w:r>
      <w:r>
        <w:rPr>
          <w:bCs/>
          <w:lang w:eastAsia="ja-JP"/>
        </w:rPr>
        <w:t>is excerpted from JCTVC-J1000</w:t>
      </w:r>
      <w:r w:rsidR="00675053">
        <w:rPr>
          <w:rFonts w:hint="eastAsia"/>
          <w:bCs/>
          <w:lang w:eastAsia="ja-JP"/>
        </w:rPr>
        <w:t xml:space="preserve"> </w:t>
      </w:r>
      <w:r>
        <w:rPr>
          <w:bCs/>
          <w:lang w:eastAsia="ja-JP"/>
        </w:rPr>
        <w:t>[4].</w:t>
      </w:r>
    </w:p>
    <w:tbl>
      <w:tblPr>
        <w:tblStyle w:val="af"/>
        <w:tblW w:w="0" w:type="auto"/>
        <w:tblLook w:val="04A0" w:firstRow="1" w:lastRow="0" w:firstColumn="1" w:lastColumn="0" w:noHBand="0" w:noVBand="1"/>
      </w:tblPr>
      <w:tblGrid>
        <w:gridCol w:w="9558"/>
      </w:tblGrid>
      <w:tr w:rsidR="005D082A" w:rsidTr="005D082A">
        <w:tc>
          <w:tcPr>
            <w:tcW w:w="9558" w:type="dxa"/>
          </w:tcPr>
          <w:p w:rsidR="005D082A" w:rsidRPr="005D082A" w:rsidRDefault="005D082A" w:rsidP="005D082A">
            <w:pPr>
              <w:spacing w:before="40" w:after="40"/>
              <w:jc w:val="both"/>
              <w:rPr>
                <w:bCs/>
                <w:noProof/>
                <w:lang w:eastAsia="ja-JP"/>
              </w:rPr>
            </w:pPr>
            <w:r w:rsidRPr="005D082A">
              <w:rPr>
                <w:rFonts w:eastAsia="SimSun"/>
              </w:rPr>
              <w:t>If adequate text is provided to describe how a decoder can handle POC without having such a range limit, we can review the description of that scheme and consider including it in the standard and removing (or increasing) the 32 bit range limit. That aspect is for further study</w:t>
            </w:r>
          </w:p>
        </w:tc>
      </w:tr>
    </w:tbl>
    <w:p w:rsidR="005D082A" w:rsidRDefault="005D082A" w:rsidP="005D082A">
      <w:pPr>
        <w:jc w:val="both"/>
        <w:rPr>
          <w:bCs/>
          <w:lang w:val="en-CA" w:eastAsia="ja-JP"/>
        </w:rPr>
      </w:pPr>
      <w:r>
        <w:rPr>
          <w:bCs/>
          <w:lang w:val="en-CA" w:eastAsia="ja-JP"/>
        </w:rPr>
        <w:t xml:space="preserve">This contribution provides the text which describes how a decoder can handle a POC value without having 32-bit range limit, according to the resolution at the </w:t>
      </w:r>
      <w:r w:rsidR="007B3704">
        <w:rPr>
          <w:rFonts w:hint="eastAsia"/>
          <w:bCs/>
          <w:lang w:val="en-CA" w:eastAsia="ja-JP"/>
        </w:rPr>
        <w:t>10</w:t>
      </w:r>
      <w:r w:rsidR="007B3704" w:rsidRPr="007B3704">
        <w:rPr>
          <w:rFonts w:hint="eastAsia"/>
          <w:bCs/>
          <w:vertAlign w:val="superscript"/>
          <w:lang w:val="en-CA" w:eastAsia="ja-JP"/>
        </w:rPr>
        <w:t>th</w:t>
      </w:r>
      <w:r w:rsidR="007B3704">
        <w:rPr>
          <w:bCs/>
          <w:lang w:val="en-CA" w:eastAsia="ja-JP"/>
        </w:rPr>
        <w:t xml:space="preserve"> </w:t>
      </w:r>
      <w:r>
        <w:rPr>
          <w:bCs/>
          <w:lang w:val="en-CA" w:eastAsia="ja-JP"/>
        </w:rPr>
        <w:t xml:space="preserve">JCT-VC meeting. </w:t>
      </w:r>
      <w:r w:rsidR="007B3704">
        <w:rPr>
          <w:rFonts w:hint="eastAsia"/>
          <w:bCs/>
          <w:lang w:val="en-CA" w:eastAsia="ja-JP"/>
        </w:rPr>
        <w:t>It is</w:t>
      </w:r>
      <w:r>
        <w:rPr>
          <w:bCs/>
          <w:lang w:val="en-CA" w:eastAsia="ja-JP"/>
        </w:rPr>
        <w:t xml:space="preserve"> also propose</w:t>
      </w:r>
      <w:r w:rsidR="007B3704">
        <w:rPr>
          <w:rFonts w:hint="eastAsia"/>
          <w:bCs/>
          <w:lang w:val="en-CA" w:eastAsia="ja-JP"/>
        </w:rPr>
        <w:t>d</w:t>
      </w:r>
      <w:r>
        <w:rPr>
          <w:bCs/>
          <w:lang w:val="en-CA" w:eastAsia="ja-JP"/>
        </w:rPr>
        <w:t xml:space="preserve"> to extend the range of the POC value to 64-bit </w:t>
      </w:r>
      <w:r w:rsidR="00675053">
        <w:rPr>
          <w:bCs/>
          <w:lang w:val="en-CA" w:eastAsia="ja-JP"/>
        </w:rPr>
        <w:t xml:space="preserve">as </w:t>
      </w:r>
      <w:r>
        <w:rPr>
          <w:bCs/>
          <w:lang w:val="en-CA" w:eastAsia="ja-JP"/>
        </w:rPr>
        <w:t xml:space="preserve">once decided at the </w:t>
      </w:r>
      <w:r w:rsidR="007B3704">
        <w:rPr>
          <w:rFonts w:hint="eastAsia"/>
          <w:bCs/>
          <w:lang w:val="en-CA" w:eastAsia="ja-JP"/>
        </w:rPr>
        <w:t>9</w:t>
      </w:r>
      <w:r w:rsidR="007B3704" w:rsidRPr="007B3704">
        <w:rPr>
          <w:rFonts w:hint="eastAsia"/>
          <w:bCs/>
          <w:vertAlign w:val="superscript"/>
          <w:lang w:val="en-CA" w:eastAsia="ja-JP"/>
        </w:rPr>
        <w:t>th</w:t>
      </w:r>
      <w:r w:rsidR="007B3704">
        <w:rPr>
          <w:bCs/>
          <w:lang w:val="en-CA" w:eastAsia="ja-JP"/>
        </w:rPr>
        <w:t xml:space="preserve"> </w:t>
      </w:r>
      <w:r>
        <w:rPr>
          <w:bCs/>
          <w:lang w:val="en-CA" w:eastAsia="ja-JP"/>
        </w:rPr>
        <w:t>JCT-VC meeting.</w:t>
      </w:r>
    </w:p>
    <w:p w:rsidR="00D01732" w:rsidRDefault="002858C7" w:rsidP="00D01732">
      <w:pPr>
        <w:pStyle w:val="1"/>
        <w:rPr>
          <w:lang w:eastAsia="ja-JP"/>
        </w:rPr>
      </w:pPr>
      <w:r>
        <w:rPr>
          <w:rFonts w:hint="eastAsia"/>
          <w:lang w:eastAsia="ja-JP"/>
        </w:rPr>
        <w:t>Proposed text</w:t>
      </w:r>
    </w:p>
    <w:p w:rsidR="005D082A" w:rsidRPr="005D082A" w:rsidRDefault="005D082A" w:rsidP="002858C7">
      <w:pPr>
        <w:rPr>
          <w:i/>
          <w:lang w:eastAsia="ja-JP"/>
        </w:rPr>
      </w:pPr>
      <w:r w:rsidRPr="005D082A">
        <w:rPr>
          <w:rFonts w:hint="eastAsia"/>
          <w:i/>
          <w:lang w:eastAsia="ja-JP"/>
        </w:rPr>
        <w:t xml:space="preserve">Replace subclause 8.3.1 </w:t>
      </w:r>
      <w:r w:rsidR="00675053">
        <w:rPr>
          <w:rFonts w:hint="eastAsia"/>
          <w:i/>
          <w:lang w:eastAsia="ja-JP"/>
        </w:rPr>
        <w:t xml:space="preserve">in [3] </w:t>
      </w:r>
      <w:r w:rsidRPr="005D082A">
        <w:rPr>
          <w:rFonts w:hint="eastAsia"/>
          <w:i/>
          <w:lang w:eastAsia="ja-JP"/>
        </w:rPr>
        <w:t>by:</w:t>
      </w:r>
    </w:p>
    <w:p w:rsidR="002858C7" w:rsidRPr="00943A5F" w:rsidRDefault="002858C7" w:rsidP="002858C7">
      <w:pPr>
        <w:rPr>
          <w:noProof/>
        </w:rPr>
      </w:pPr>
      <w:r w:rsidRPr="00943A5F">
        <w:rPr>
          <w:noProof/>
        </w:rPr>
        <w:t>Output of this process is PicOrderCntVal, the picture order count of the current picture.</w:t>
      </w:r>
    </w:p>
    <w:p w:rsidR="002858C7" w:rsidRPr="00943A5F" w:rsidRDefault="002858C7" w:rsidP="002858C7">
      <w:pPr>
        <w:rPr>
          <w:noProof/>
          <w:lang w:eastAsia="ja-JP"/>
        </w:rPr>
      </w:pPr>
      <w:r w:rsidRPr="00943A5F">
        <w:rPr>
          <w:noProof/>
        </w:rPr>
        <w:t>Picture order counts are used to identify pictures,</w:t>
      </w:r>
      <w:r w:rsidRPr="00943A5F">
        <w:rPr>
          <w:noProof/>
          <w:lang w:eastAsia="ja-JP"/>
        </w:rPr>
        <w:t xml:space="preserve"> for deriving motion parameters in merge mode and motion vector prediction, </w:t>
      </w:r>
      <w:r w:rsidRPr="00943A5F">
        <w:rPr>
          <w:noProof/>
        </w:rPr>
        <w:t>to represent picture order differences between pictures for motion vector derivation</w:t>
      </w:r>
      <w:r w:rsidRPr="00943A5F">
        <w:rPr>
          <w:noProof/>
          <w:lang w:eastAsia="ja-JP"/>
        </w:rPr>
        <w:t>, and for decoder conformance checking (see subclause </w:t>
      </w:r>
      <w:r w:rsidR="003B2522">
        <w:fldChar w:fldCharType="begin"/>
      </w:r>
      <w:r w:rsidR="003B2522">
        <w:instrText xml:space="preserve"> REF _Ref34233092 \r \h  \* MERGEFORMAT </w:instrText>
      </w:r>
      <w:r w:rsidR="003B2522">
        <w:fldChar w:fldCharType="separate"/>
      </w:r>
      <w:r>
        <w:rPr>
          <w:noProof/>
          <w:lang w:eastAsia="ja-JP"/>
        </w:rPr>
        <w:t>C.5</w:t>
      </w:r>
      <w:r w:rsidR="003B2522">
        <w:fldChar w:fldCharType="end"/>
      </w:r>
      <w:r w:rsidRPr="00943A5F">
        <w:rPr>
          <w:noProof/>
          <w:lang w:eastAsia="ja-JP"/>
        </w:rPr>
        <w:t>).</w:t>
      </w:r>
    </w:p>
    <w:p w:rsidR="002858C7" w:rsidRPr="00943A5F" w:rsidRDefault="002858C7" w:rsidP="002858C7">
      <w:pPr>
        <w:rPr>
          <w:noProof/>
          <w:lang w:eastAsia="ja-JP"/>
        </w:rPr>
      </w:pPr>
      <w:r w:rsidRPr="00943A5F">
        <w:rPr>
          <w:noProof/>
        </w:rPr>
        <w:t>Each coded picture is associated with one picture order count, denoted as PicOrderCntVal.</w:t>
      </w:r>
    </w:p>
    <w:p w:rsidR="002858C7" w:rsidRPr="00943A5F" w:rsidRDefault="002858C7" w:rsidP="002858C7">
      <w:pPr>
        <w:numPr>
          <w:ilvl w:val="12"/>
          <w:numId w:val="0"/>
        </w:numPr>
        <w:rPr>
          <w:noProof/>
        </w:rPr>
      </w:pPr>
      <w:bookmarkStart w:id="4" w:name="_Hlt22461470"/>
      <w:bookmarkEnd w:id="4"/>
      <w:r w:rsidRPr="00943A5F">
        <w:rPr>
          <w:noProof/>
        </w:rPr>
        <w:t>When none of the following conditions is true:</w:t>
      </w:r>
      <w:r>
        <w:rPr>
          <w:noProof/>
        </w:rPr>
        <w:t xml:space="preserve"> [Ed. (GJS): Logical structure of sentence seems strange.]</w:t>
      </w:r>
    </w:p>
    <w:p w:rsidR="002858C7" w:rsidRPr="00943A5F" w:rsidRDefault="002858C7" w:rsidP="002858C7">
      <w:pPr>
        <w:numPr>
          <w:ilvl w:val="0"/>
          <w:numId w:val="14"/>
        </w:numPr>
        <w:tabs>
          <w:tab w:val="clear" w:pos="720"/>
          <w:tab w:val="clear" w:pos="1080"/>
          <w:tab w:val="clear" w:pos="1440"/>
          <w:tab w:val="left" w:pos="794"/>
          <w:tab w:val="left" w:pos="1191"/>
          <w:tab w:val="left" w:pos="1588"/>
          <w:tab w:val="left" w:pos="1985"/>
        </w:tabs>
        <w:jc w:val="both"/>
        <w:textAlignment w:val="auto"/>
        <w:rPr>
          <w:noProof/>
        </w:rPr>
      </w:pPr>
      <w:r w:rsidRPr="00943A5F">
        <w:rPr>
          <w:noProof/>
        </w:rPr>
        <w:t>The current picture is an IDR</w:t>
      </w:r>
    </w:p>
    <w:p w:rsidR="002858C7" w:rsidRPr="00943A5F" w:rsidRDefault="002858C7" w:rsidP="002858C7">
      <w:pPr>
        <w:numPr>
          <w:ilvl w:val="0"/>
          <w:numId w:val="14"/>
        </w:numPr>
        <w:tabs>
          <w:tab w:val="clear" w:pos="720"/>
          <w:tab w:val="clear" w:pos="1080"/>
          <w:tab w:val="clear" w:pos="1440"/>
          <w:tab w:val="left" w:pos="794"/>
          <w:tab w:val="left" w:pos="1191"/>
          <w:tab w:val="left" w:pos="1588"/>
          <w:tab w:val="left" w:pos="1985"/>
        </w:tabs>
        <w:jc w:val="both"/>
        <w:textAlignment w:val="auto"/>
        <w:rPr>
          <w:noProof/>
        </w:rPr>
      </w:pPr>
      <w:r w:rsidRPr="00943A5F">
        <w:rPr>
          <w:noProof/>
        </w:rPr>
        <w:t>The current picture is a BLA picture</w:t>
      </w:r>
    </w:p>
    <w:p w:rsidR="002858C7" w:rsidRPr="00943A5F" w:rsidRDefault="002858C7" w:rsidP="002858C7">
      <w:pPr>
        <w:numPr>
          <w:ilvl w:val="0"/>
          <w:numId w:val="14"/>
        </w:numPr>
        <w:tabs>
          <w:tab w:val="clear" w:pos="720"/>
          <w:tab w:val="clear" w:pos="1080"/>
          <w:tab w:val="clear" w:pos="1440"/>
          <w:tab w:val="left" w:pos="794"/>
          <w:tab w:val="left" w:pos="1191"/>
          <w:tab w:val="left" w:pos="1588"/>
          <w:tab w:val="left" w:pos="1985"/>
        </w:tabs>
        <w:jc w:val="both"/>
        <w:textAlignment w:val="auto"/>
        <w:rPr>
          <w:noProof/>
        </w:rPr>
      </w:pPr>
      <w:r w:rsidRPr="00943A5F">
        <w:rPr>
          <w:noProof/>
        </w:rPr>
        <w:t>The current picture is a CRA picture and is the first coded picture in the bitstream</w:t>
      </w:r>
    </w:p>
    <w:p w:rsidR="002858C7" w:rsidRPr="00943A5F" w:rsidRDefault="002858C7" w:rsidP="002858C7">
      <w:pPr>
        <w:numPr>
          <w:ilvl w:val="12"/>
          <w:numId w:val="0"/>
        </w:numPr>
        <w:rPr>
          <w:noProof/>
        </w:rPr>
      </w:pPr>
      <w:r w:rsidRPr="00943A5F">
        <w:rPr>
          <w:noProof/>
        </w:rPr>
        <w:t>the variables prevPicOrderCntLsb and prevPicOrderCntMsb are derived as follows. Let prevTid0Pic be the previous reference picture in decoding order that has TemporalId equal to 0. The variable prevPicOrderCntLsb is set equal to pic_order_cnt_lsb of prevTid0Pic, and the variable prevPicOrderCntMsb is set equal to PicOrderCntMsb of prevTid0Pic.</w:t>
      </w:r>
    </w:p>
    <w:p w:rsidR="002858C7" w:rsidRPr="00943A5F" w:rsidRDefault="002858C7" w:rsidP="002858C7">
      <w:pPr>
        <w:numPr>
          <w:ilvl w:val="12"/>
          <w:numId w:val="0"/>
        </w:numPr>
        <w:rPr>
          <w:noProof/>
        </w:rPr>
      </w:pPr>
      <w:r w:rsidRPr="00943A5F">
        <w:rPr>
          <w:noProof/>
        </w:rPr>
        <w:t>The variable PicOrderCntMsb of the current picture is derived as follows.</w:t>
      </w:r>
    </w:p>
    <w:p w:rsidR="002858C7" w:rsidRPr="00943A5F" w:rsidRDefault="002858C7" w:rsidP="002858C7">
      <w:pPr>
        <w:numPr>
          <w:ilvl w:val="0"/>
          <w:numId w:val="14"/>
        </w:numPr>
        <w:tabs>
          <w:tab w:val="clear" w:pos="720"/>
          <w:tab w:val="clear" w:pos="1080"/>
          <w:tab w:val="clear" w:pos="1440"/>
          <w:tab w:val="left" w:pos="794"/>
          <w:tab w:val="left" w:pos="1191"/>
          <w:tab w:val="left" w:pos="1588"/>
          <w:tab w:val="left" w:pos="1985"/>
        </w:tabs>
        <w:jc w:val="both"/>
        <w:textAlignment w:val="auto"/>
        <w:rPr>
          <w:noProof/>
        </w:rPr>
      </w:pPr>
      <w:r w:rsidRPr="00943A5F">
        <w:rPr>
          <w:noProof/>
        </w:rPr>
        <w:t>If the current picture is an IDR or a BLA picture, or if the first coded picture in the bitstream is a CRA picture and the current picture is the first coded picture in the bitstream, PicOrderCntMsb is set equal to 0.</w:t>
      </w:r>
    </w:p>
    <w:p w:rsidR="002858C7" w:rsidRPr="00943A5F" w:rsidRDefault="002858C7" w:rsidP="002858C7">
      <w:pPr>
        <w:numPr>
          <w:ilvl w:val="0"/>
          <w:numId w:val="14"/>
        </w:numPr>
        <w:tabs>
          <w:tab w:val="clear" w:pos="720"/>
          <w:tab w:val="clear" w:pos="1080"/>
          <w:tab w:val="clear" w:pos="1440"/>
          <w:tab w:val="left" w:pos="794"/>
          <w:tab w:val="left" w:pos="1191"/>
          <w:tab w:val="left" w:pos="1588"/>
          <w:tab w:val="left" w:pos="1985"/>
        </w:tabs>
        <w:jc w:val="both"/>
        <w:textAlignment w:val="auto"/>
        <w:rPr>
          <w:noProof/>
        </w:rPr>
      </w:pPr>
      <w:r w:rsidRPr="00943A5F">
        <w:rPr>
          <w:noProof/>
        </w:rPr>
        <w:t>Otherwise, PicOrderCntMsb is derived as specified by the following pseudo-code:</w:t>
      </w:r>
    </w:p>
    <w:p w:rsidR="002858C7" w:rsidRPr="00943A5F" w:rsidRDefault="002858C7" w:rsidP="002858C7">
      <w:pPr>
        <w:pStyle w:val="Equation"/>
        <w:tabs>
          <w:tab w:val="clear" w:pos="794"/>
          <w:tab w:val="clear" w:pos="1588"/>
          <w:tab w:val="left" w:pos="851"/>
          <w:tab w:val="left" w:pos="1134"/>
          <w:tab w:val="left" w:pos="1418"/>
          <w:tab w:val="left" w:pos="1701"/>
        </w:tabs>
        <w:spacing w:before="180"/>
        <w:ind w:left="567"/>
        <w:rPr>
          <w:noProof/>
          <w:sz w:val="20"/>
        </w:rPr>
      </w:pPr>
      <w:r w:rsidRPr="00943A5F">
        <w:rPr>
          <w:noProof/>
          <w:sz w:val="20"/>
        </w:rPr>
        <w:t xml:space="preserve">if( ( </w:t>
      </w:r>
      <w:r w:rsidRPr="00943A5F">
        <w:rPr>
          <w:noProof/>
          <w:sz w:val="20"/>
          <w:szCs w:val="20"/>
        </w:rPr>
        <w:t>pic_order_cnt_lsb</w:t>
      </w:r>
      <w:r w:rsidRPr="00943A5F">
        <w:rPr>
          <w:noProof/>
          <w:sz w:val="20"/>
        </w:rPr>
        <w:t xml:space="preserve"> &lt;  prevPicOrderCntLsb )  &amp;&amp;</w:t>
      </w:r>
      <w:r w:rsidRPr="00943A5F">
        <w:rPr>
          <w:noProof/>
          <w:sz w:val="20"/>
        </w:rPr>
        <w:br/>
      </w:r>
      <w:r w:rsidRPr="00943A5F">
        <w:rPr>
          <w:noProof/>
          <w:sz w:val="20"/>
        </w:rPr>
        <w:tab/>
      </w:r>
      <w:r w:rsidRPr="00943A5F">
        <w:rPr>
          <w:noProof/>
          <w:sz w:val="20"/>
        </w:rPr>
        <w:tab/>
        <w:t xml:space="preserve">( ( prevPicOrderCntLsb − </w:t>
      </w:r>
      <w:r w:rsidRPr="00943A5F">
        <w:rPr>
          <w:noProof/>
          <w:sz w:val="20"/>
          <w:szCs w:val="20"/>
        </w:rPr>
        <w:t xml:space="preserve">pic_order_cnt_lsb </w:t>
      </w:r>
      <w:r w:rsidRPr="00943A5F">
        <w:rPr>
          <w:noProof/>
          <w:sz w:val="20"/>
        </w:rPr>
        <w:t>)  &gt;=  ( MaxPicOrderCntLsb / 2 ) ) )</w:t>
      </w:r>
      <w:r w:rsidRPr="00943A5F">
        <w:rPr>
          <w:noProof/>
          <w:sz w:val="20"/>
        </w:rPr>
        <w:br/>
      </w:r>
      <w:r w:rsidRPr="00943A5F">
        <w:rPr>
          <w:noProof/>
          <w:sz w:val="20"/>
        </w:rPr>
        <w:tab/>
        <w:t>PicOrderCntMsb = prevPicOrderCntMsb + MaxPicOrderCntLsb</w:t>
      </w:r>
      <w:r w:rsidRPr="00943A5F">
        <w:rPr>
          <w:noProof/>
        </w:rPr>
        <w:tab/>
      </w:r>
      <w:r w:rsidRPr="00943A5F">
        <w:rPr>
          <w:noProof/>
          <w:sz w:val="20"/>
        </w:rPr>
        <w:t>(</w:t>
      </w:r>
      <w:r w:rsidR="00996FDC" w:rsidRPr="00943A5F">
        <w:rPr>
          <w:noProof/>
          <w:sz w:val="20"/>
        </w:rPr>
        <w:fldChar w:fldCharType="begin"/>
      </w:r>
      <w:r w:rsidRPr="00943A5F">
        <w:rPr>
          <w:noProof/>
          <w:sz w:val="20"/>
        </w:rPr>
        <w:instrText xml:space="preserve"> STYLEREF 1 \s </w:instrText>
      </w:r>
      <w:r w:rsidR="00996FDC" w:rsidRPr="00943A5F">
        <w:rPr>
          <w:noProof/>
          <w:sz w:val="20"/>
        </w:rPr>
        <w:fldChar w:fldCharType="separate"/>
      </w:r>
      <w:r>
        <w:rPr>
          <w:noProof/>
          <w:sz w:val="20"/>
        </w:rPr>
        <w:t>8</w:t>
      </w:r>
      <w:r w:rsidR="00996FDC" w:rsidRPr="00943A5F">
        <w:rPr>
          <w:noProof/>
          <w:sz w:val="20"/>
        </w:rPr>
        <w:fldChar w:fldCharType="end"/>
      </w:r>
      <w:r w:rsidRPr="00943A5F">
        <w:rPr>
          <w:noProof/>
          <w:sz w:val="20"/>
        </w:rPr>
        <w:noBreakHyphen/>
      </w:r>
      <w:r w:rsidR="00996FDC" w:rsidRPr="00943A5F">
        <w:rPr>
          <w:noProof/>
          <w:sz w:val="20"/>
        </w:rPr>
        <w:fldChar w:fldCharType="begin"/>
      </w:r>
      <w:r w:rsidRPr="00943A5F">
        <w:rPr>
          <w:noProof/>
          <w:sz w:val="20"/>
        </w:rPr>
        <w:instrText xml:space="preserve"> SEQ Equation \* ARABIC \s 1 </w:instrText>
      </w:r>
      <w:r w:rsidR="00996FDC" w:rsidRPr="00943A5F">
        <w:rPr>
          <w:noProof/>
          <w:sz w:val="20"/>
        </w:rPr>
        <w:fldChar w:fldCharType="separate"/>
      </w:r>
      <w:r>
        <w:rPr>
          <w:noProof/>
          <w:sz w:val="20"/>
        </w:rPr>
        <w:t>1</w:t>
      </w:r>
      <w:r w:rsidR="00996FDC" w:rsidRPr="00943A5F">
        <w:rPr>
          <w:noProof/>
          <w:sz w:val="20"/>
        </w:rPr>
        <w:fldChar w:fldCharType="end"/>
      </w:r>
      <w:r w:rsidRPr="00943A5F">
        <w:rPr>
          <w:noProof/>
          <w:sz w:val="20"/>
        </w:rPr>
        <w:t>)</w:t>
      </w:r>
      <w:r w:rsidRPr="00943A5F">
        <w:rPr>
          <w:noProof/>
          <w:sz w:val="20"/>
        </w:rPr>
        <w:br/>
        <w:t>else if( (</w:t>
      </w:r>
      <w:r w:rsidRPr="00943A5F">
        <w:rPr>
          <w:noProof/>
          <w:sz w:val="20"/>
          <w:szCs w:val="20"/>
        </w:rPr>
        <w:t>pic_order_cnt_lsb</w:t>
      </w:r>
      <w:r w:rsidRPr="00943A5F">
        <w:rPr>
          <w:noProof/>
          <w:sz w:val="20"/>
        </w:rPr>
        <w:t xml:space="preserve">  &gt;  prevPicOrderCntLsb )  &amp;&amp;</w:t>
      </w:r>
      <w:r w:rsidRPr="00943A5F">
        <w:rPr>
          <w:noProof/>
          <w:sz w:val="20"/>
        </w:rPr>
        <w:br/>
      </w:r>
      <w:r w:rsidRPr="00943A5F">
        <w:rPr>
          <w:noProof/>
          <w:sz w:val="20"/>
        </w:rPr>
        <w:tab/>
      </w:r>
      <w:r w:rsidRPr="00943A5F">
        <w:rPr>
          <w:noProof/>
          <w:sz w:val="20"/>
        </w:rPr>
        <w:tab/>
        <w:t>( (</w:t>
      </w:r>
      <w:r w:rsidRPr="00943A5F">
        <w:rPr>
          <w:noProof/>
          <w:sz w:val="20"/>
          <w:szCs w:val="20"/>
        </w:rPr>
        <w:t>pic_order_cnt_lsb</w:t>
      </w:r>
      <w:r w:rsidRPr="00943A5F">
        <w:rPr>
          <w:noProof/>
          <w:sz w:val="20"/>
        </w:rPr>
        <w:t xml:space="preserve"> − prevPicOrderCntLsb )  &gt;  ( MaxPicOrderCntLsb / 2 ) ) )</w:t>
      </w:r>
      <w:r w:rsidRPr="00943A5F">
        <w:rPr>
          <w:noProof/>
          <w:sz w:val="20"/>
        </w:rPr>
        <w:br/>
      </w:r>
      <w:r w:rsidRPr="00943A5F">
        <w:rPr>
          <w:noProof/>
          <w:sz w:val="20"/>
        </w:rPr>
        <w:tab/>
        <w:t>PicOrderCntMsb = prevPicOrderCntMsb − MaxPicOrderCntLsb</w:t>
      </w:r>
      <w:r w:rsidRPr="00943A5F">
        <w:rPr>
          <w:noProof/>
          <w:sz w:val="20"/>
        </w:rPr>
        <w:br/>
        <w:t>else</w:t>
      </w:r>
      <w:r w:rsidRPr="00943A5F">
        <w:rPr>
          <w:noProof/>
          <w:sz w:val="20"/>
        </w:rPr>
        <w:br/>
      </w:r>
      <w:r w:rsidRPr="00943A5F">
        <w:rPr>
          <w:noProof/>
          <w:sz w:val="20"/>
        </w:rPr>
        <w:tab/>
        <w:t>PicOrderCntMsb = prevPicOrderCntMsb</w:t>
      </w:r>
    </w:p>
    <w:p w:rsidR="002858C7" w:rsidRPr="00943A5F" w:rsidRDefault="002858C7" w:rsidP="002858C7">
      <w:pPr>
        <w:rPr>
          <w:noProof/>
        </w:rPr>
      </w:pPr>
      <w:r w:rsidRPr="00943A5F">
        <w:rPr>
          <w:noProof/>
        </w:rPr>
        <w:t>PicOrderCntVal is derived as</w:t>
      </w:r>
    </w:p>
    <w:p w:rsidR="002858C7" w:rsidRPr="00943A5F" w:rsidRDefault="002858C7" w:rsidP="002858C7">
      <w:pPr>
        <w:pStyle w:val="Equation"/>
        <w:tabs>
          <w:tab w:val="clear" w:pos="794"/>
          <w:tab w:val="clear" w:pos="1588"/>
          <w:tab w:val="left" w:pos="851"/>
          <w:tab w:val="left" w:pos="1134"/>
          <w:tab w:val="left" w:pos="1418"/>
          <w:tab w:val="left" w:pos="1701"/>
        </w:tabs>
        <w:ind w:left="567"/>
        <w:rPr>
          <w:noProof/>
          <w:sz w:val="20"/>
        </w:rPr>
      </w:pPr>
      <w:r w:rsidRPr="00943A5F">
        <w:rPr>
          <w:noProof/>
          <w:sz w:val="20"/>
        </w:rPr>
        <w:t xml:space="preserve">PicOrderCntVal = PicOrderCntMsb + </w:t>
      </w:r>
      <w:r w:rsidRPr="00943A5F">
        <w:rPr>
          <w:noProof/>
          <w:sz w:val="20"/>
          <w:szCs w:val="20"/>
        </w:rPr>
        <w:t>pic_order_cnt_lsb</w:t>
      </w:r>
      <w:r w:rsidRPr="00943A5F">
        <w:rPr>
          <w:noProof/>
          <w:sz w:val="20"/>
        </w:rPr>
        <w:tab/>
        <w:t>(</w:t>
      </w:r>
      <w:r w:rsidR="00996FDC" w:rsidRPr="00943A5F">
        <w:rPr>
          <w:noProof/>
          <w:sz w:val="20"/>
        </w:rPr>
        <w:fldChar w:fldCharType="begin"/>
      </w:r>
      <w:r w:rsidRPr="00943A5F">
        <w:rPr>
          <w:noProof/>
          <w:sz w:val="20"/>
        </w:rPr>
        <w:instrText xml:space="preserve"> STYLEREF 1 \s </w:instrText>
      </w:r>
      <w:r w:rsidR="00996FDC" w:rsidRPr="00943A5F">
        <w:rPr>
          <w:noProof/>
          <w:sz w:val="20"/>
        </w:rPr>
        <w:fldChar w:fldCharType="separate"/>
      </w:r>
      <w:r>
        <w:rPr>
          <w:noProof/>
          <w:sz w:val="20"/>
        </w:rPr>
        <w:t>8</w:t>
      </w:r>
      <w:r w:rsidR="00996FDC" w:rsidRPr="00943A5F">
        <w:rPr>
          <w:noProof/>
          <w:sz w:val="20"/>
        </w:rPr>
        <w:fldChar w:fldCharType="end"/>
      </w:r>
      <w:r w:rsidRPr="00943A5F">
        <w:rPr>
          <w:noProof/>
          <w:sz w:val="20"/>
        </w:rPr>
        <w:noBreakHyphen/>
      </w:r>
      <w:r w:rsidR="00996FDC" w:rsidRPr="00943A5F">
        <w:rPr>
          <w:noProof/>
          <w:sz w:val="20"/>
        </w:rPr>
        <w:fldChar w:fldCharType="begin"/>
      </w:r>
      <w:r w:rsidRPr="00943A5F">
        <w:rPr>
          <w:noProof/>
          <w:sz w:val="20"/>
        </w:rPr>
        <w:instrText xml:space="preserve"> SEQ Equation \* ARABIC \s 1 </w:instrText>
      </w:r>
      <w:r w:rsidR="00996FDC" w:rsidRPr="00943A5F">
        <w:rPr>
          <w:noProof/>
          <w:sz w:val="20"/>
        </w:rPr>
        <w:fldChar w:fldCharType="separate"/>
      </w:r>
      <w:r>
        <w:rPr>
          <w:noProof/>
          <w:sz w:val="20"/>
        </w:rPr>
        <w:t>2</w:t>
      </w:r>
      <w:r w:rsidR="00996FDC" w:rsidRPr="00943A5F">
        <w:rPr>
          <w:noProof/>
          <w:sz w:val="20"/>
        </w:rPr>
        <w:fldChar w:fldCharType="end"/>
      </w:r>
      <w:r w:rsidRPr="00943A5F">
        <w:rPr>
          <w:noProof/>
          <w:sz w:val="20"/>
        </w:rPr>
        <w:t>)</w:t>
      </w:r>
    </w:p>
    <w:p w:rsidR="002858C7" w:rsidRPr="00943A5F" w:rsidRDefault="002858C7" w:rsidP="002858C7">
      <w:pPr>
        <w:pStyle w:val="Note1"/>
        <w:rPr>
          <w:noProof/>
        </w:rPr>
      </w:pPr>
      <w:r w:rsidRPr="00943A5F">
        <w:rPr>
          <w:noProof/>
        </w:rPr>
        <w:t>NOTE </w:t>
      </w:r>
      <w:fldSimple w:instr=" SEQ NoteCounter \s 9 \* MERGEFORMAT ">
        <w:r>
          <w:rPr>
            <w:noProof/>
          </w:rPr>
          <w:t>1</w:t>
        </w:r>
      </w:fldSimple>
      <w:r w:rsidRPr="00943A5F">
        <w:rPr>
          <w:noProof/>
        </w:rPr>
        <w:t> – All IDR pictures will have PicOrderCntVal equal to 0 since pic_order_lsb is inferred to be 0 for IDR pictures and prevPicOrderCntLsb and prevPicOrderCntMsb are both set equal to 0.</w:t>
      </w:r>
    </w:p>
    <w:p w:rsidR="002858C7" w:rsidRDefault="002858C7" w:rsidP="002858C7">
      <w:pPr>
        <w:rPr>
          <w:noProof/>
          <w:lang w:eastAsia="ja-JP"/>
        </w:rPr>
      </w:pPr>
      <w:r w:rsidRPr="00943A5F">
        <w:rPr>
          <w:noProof/>
          <w:lang w:eastAsia="ja-JP"/>
        </w:rPr>
        <w:t>The value of PicOrderCntVal</w:t>
      </w:r>
      <w:r w:rsidRPr="00943A5F">
        <w:rPr>
          <w:noProof/>
        </w:rPr>
        <w:t xml:space="preserve"> shall be in the range of </w:t>
      </w:r>
      <w:r w:rsidRPr="005D082A">
        <w:rPr>
          <w:noProof/>
        </w:rPr>
        <w:t>−</w:t>
      </w:r>
      <w:del w:id="5" w:author="kazui" w:date="2012-09-25T20:22:00Z">
        <w:r w:rsidR="0096728B" w:rsidRPr="005D082A" w:rsidDel="0096728B">
          <w:rPr>
            <w:noProof/>
          </w:rPr>
          <w:delText>2</w:delText>
        </w:r>
        <w:r w:rsidR="0096728B" w:rsidDel="0096728B">
          <w:rPr>
            <w:rFonts w:hint="eastAsia"/>
            <w:noProof/>
            <w:vertAlign w:val="superscript"/>
            <w:lang w:eastAsia="ja-JP"/>
          </w:rPr>
          <w:delText>31</w:delText>
        </w:r>
        <w:r w:rsidR="0096728B" w:rsidRPr="005D082A" w:rsidDel="0096728B">
          <w:rPr>
            <w:noProof/>
          </w:rPr>
          <w:delText xml:space="preserve"> </w:delText>
        </w:r>
      </w:del>
      <w:ins w:id="6" w:author="kazui" w:date="2012-09-25T20:22:00Z">
        <w:r w:rsidR="0096728B" w:rsidRPr="005D082A">
          <w:rPr>
            <w:noProof/>
          </w:rPr>
          <w:t>2</w:t>
        </w:r>
        <w:r w:rsidR="0096728B">
          <w:rPr>
            <w:rFonts w:hint="eastAsia"/>
            <w:noProof/>
            <w:vertAlign w:val="superscript"/>
            <w:lang w:eastAsia="ja-JP"/>
          </w:rPr>
          <w:t>63</w:t>
        </w:r>
        <w:r w:rsidR="0096728B" w:rsidRPr="005D082A">
          <w:rPr>
            <w:noProof/>
          </w:rPr>
          <w:t xml:space="preserve"> </w:t>
        </w:r>
      </w:ins>
      <w:r w:rsidRPr="005D082A">
        <w:rPr>
          <w:noProof/>
        </w:rPr>
        <w:t>to </w:t>
      </w:r>
      <w:del w:id="7" w:author="kazui" w:date="2012-09-25T20:22:00Z">
        <w:r w:rsidR="0096728B" w:rsidRPr="005D082A" w:rsidDel="0096728B">
          <w:rPr>
            <w:noProof/>
          </w:rPr>
          <w:delText>2</w:delText>
        </w:r>
        <w:r w:rsidR="0096728B" w:rsidDel="0096728B">
          <w:rPr>
            <w:rFonts w:hint="eastAsia"/>
            <w:noProof/>
            <w:vertAlign w:val="superscript"/>
            <w:lang w:eastAsia="ja-JP"/>
          </w:rPr>
          <w:delText>31</w:delText>
        </w:r>
        <w:r w:rsidR="0096728B" w:rsidRPr="005D082A" w:rsidDel="0096728B">
          <w:rPr>
            <w:noProof/>
          </w:rPr>
          <w:delText> </w:delText>
        </w:r>
      </w:del>
      <w:ins w:id="8" w:author="kazui" w:date="2012-09-25T20:22:00Z">
        <w:r w:rsidR="0096728B" w:rsidRPr="005D082A">
          <w:rPr>
            <w:noProof/>
          </w:rPr>
          <w:t>2</w:t>
        </w:r>
        <w:r w:rsidR="0096728B">
          <w:rPr>
            <w:rFonts w:hint="eastAsia"/>
            <w:noProof/>
            <w:vertAlign w:val="superscript"/>
            <w:lang w:eastAsia="ja-JP"/>
          </w:rPr>
          <w:t>63</w:t>
        </w:r>
        <w:r w:rsidR="0096728B" w:rsidRPr="005D082A">
          <w:rPr>
            <w:noProof/>
          </w:rPr>
          <w:t> </w:t>
        </w:r>
      </w:ins>
      <w:r w:rsidRPr="005D082A">
        <w:rPr>
          <w:noProof/>
        </w:rPr>
        <w:t>− 1</w:t>
      </w:r>
      <w:r w:rsidRPr="00943A5F">
        <w:rPr>
          <w:noProof/>
        </w:rPr>
        <w:t>, inclusive. In one coded video sequence, the PicOrderCntVal values for any two coded pictures shall not be the same.</w:t>
      </w:r>
    </w:p>
    <w:p w:rsidR="002858C7" w:rsidRPr="00943A5F" w:rsidRDefault="002858C7" w:rsidP="002858C7">
      <w:pPr>
        <w:rPr>
          <w:noProof/>
        </w:rPr>
      </w:pPr>
      <w:r w:rsidRPr="00943A5F">
        <w:rPr>
          <w:noProof/>
        </w:rPr>
        <w:t>The function PicOrderCnt( picX ) is specified as follows:</w:t>
      </w:r>
    </w:p>
    <w:p w:rsidR="002858C7" w:rsidRPr="00943A5F" w:rsidRDefault="002858C7" w:rsidP="002858C7">
      <w:pPr>
        <w:pStyle w:val="Equation"/>
        <w:ind w:left="567"/>
        <w:rPr>
          <w:noProof/>
          <w:sz w:val="20"/>
        </w:rPr>
      </w:pPr>
      <w:r w:rsidRPr="00943A5F">
        <w:rPr>
          <w:noProof/>
          <w:sz w:val="20"/>
        </w:rPr>
        <w:lastRenderedPageBreak/>
        <w:t>PicOrderCnt( picX ) = PicOrderCntVal of the picture picX</w:t>
      </w:r>
      <w:r w:rsidRPr="00943A5F">
        <w:rPr>
          <w:noProof/>
          <w:sz w:val="20"/>
        </w:rPr>
        <w:tab/>
        <w:t>(</w:t>
      </w:r>
      <w:r w:rsidR="00996FDC" w:rsidRPr="00943A5F">
        <w:rPr>
          <w:noProof/>
          <w:sz w:val="20"/>
        </w:rPr>
        <w:fldChar w:fldCharType="begin"/>
      </w:r>
      <w:r w:rsidRPr="00943A5F">
        <w:rPr>
          <w:noProof/>
          <w:sz w:val="20"/>
        </w:rPr>
        <w:instrText xml:space="preserve"> STYLEREF 1 \s </w:instrText>
      </w:r>
      <w:r w:rsidR="00996FDC" w:rsidRPr="00943A5F">
        <w:rPr>
          <w:noProof/>
          <w:sz w:val="20"/>
        </w:rPr>
        <w:fldChar w:fldCharType="separate"/>
      </w:r>
      <w:r>
        <w:rPr>
          <w:noProof/>
          <w:sz w:val="20"/>
        </w:rPr>
        <w:t>8</w:t>
      </w:r>
      <w:r w:rsidR="00996FDC" w:rsidRPr="00943A5F">
        <w:rPr>
          <w:noProof/>
          <w:sz w:val="20"/>
        </w:rPr>
        <w:fldChar w:fldCharType="end"/>
      </w:r>
      <w:r w:rsidRPr="00943A5F">
        <w:rPr>
          <w:noProof/>
          <w:sz w:val="20"/>
        </w:rPr>
        <w:noBreakHyphen/>
      </w:r>
      <w:r w:rsidR="00996FDC" w:rsidRPr="00943A5F">
        <w:rPr>
          <w:noProof/>
          <w:sz w:val="20"/>
        </w:rPr>
        <w:fldChar w:fldCharType="begin"/>
      </w:r>
      <w:r w:rsidRPr="00943A5F">
        <w:rPr>
          <w:noProof/>
          <w:sz w:val="20"/>
        </w:rPr>
        <w:instrText xml:space="preserve"> SEQ Equation \* ARABIC \s 1 </w:instrText>
      </w:r>
      <w:r w:rsidR="00996FDC" w:rsidRPr="00943A5F">
        <w:rPr>
          <w:noProof/>
          <w:sz w:val="20"/>
        </w:rPr>
        <w:fldChar w:fldCharType="separate"/>
      </w:r>
      <w:r>
        <w:rPr>
          <w:noProof/>
          <w:sz w:val="20"/>
        </w:rPr>
        <w:t>3</w:t>
      </w:r>
      <w:r w:rsidR="00996FDC" w:rsidRPr="00943A5F">
        <w:rPr>
          <w:noProof/>
          <w:sz w:val="20"/>
        </w:rPr>
        <w:fldChar w:fldCharType="end"/>
      </w:r>
      <w:r w:rsidRPr="00943A5F">
        <w:rPr>
          <w:noProof/>
          <w:sz w:val="20"/>
        </w:rPr>
        <w:t>)</w:t>
      </w:r>
    </w:p>
    <w:p w:rsidR="002858C7" w:rsidRPr="00943A5F" w:rsidRDefault="002858C7" w:rsidP="002858C7">
      <w:pPr>
        <w:rPr>
          <w:noProof/>
        </w:rPr>
      </w:pPr>
      <w:r w:rsidRPr="00943A5F">
        <w:rPr>
          <w:noProof/>
        </w:rPr>
        <w:t>The function DiffPicOrderCnt( picA, picB ) is specified as follows:</w:t>
      </w:r>
    </w:p>
    <w:p w:rsidR="002858C7" w:rsidRPr="00943A5F" w:rsidRDefault="002858C7" w:rsidP="002858C7">
      <w:pPr>
        <w:pStyle w:val="Equation"/>
        <w:ind w:left="567"/>
        <w:rPr>
          <w:noProof/>
          <w:sz w:val="20"/>
        </w:rPr>
      </w:pPr>
      <w:r w:rsidRPr="00943A5F">
        <w:rPr>
          <w:noProof/>
          <w:sz w:val="20"/>
        </w:rPr>
        <w:t>DiffPicOrderCnt( picA, picB ) = PicOrderCnt( picA ) − PicOrderCnt( picB )</w:t>
      </w:r>
      <w:r w:rsidRPr="00943A5F">
        <w:rPr>
          <w:noProof/>
          <w:sz w:val="20"/>
        </w:rPr>
        <w:tab/>
        <w:t>(</w:t>
      </w:r>
      <w:r w:rsidR="00996FDC" w:rsidRPr="00943A5F">
        <w:rPr>
          <w:noProof/>
          <w:sz w:val="20"/>
        </w:rPr>
        <w:fldChar w:fldCharType="begin"/>
      </w:r>
      <w:r w:rsidRPr="00943A5F">
        <w:rPr>
          <w:noProof/>
          <w:sz w:val="20"/>
        </w:rPr>
        <w:instrText xml:space="preserve"> STYLEREF 1 \s </w:instrText>
      </w:r>
      <w:r w:rsidR="00996FDC" w:rsidRPr="00943A5F">
        <w:rPr>
          <w:noProof/>
          <w:sz w:val="20"/>
        </w:rPr>
        <w:fldChar w:fldCharType="separate"/>
      </w:r>
      <w:r>
        <w:rPr>
          <w:noProof/>
          <w:sz w:val="20"/>
        </w:rPr>
        <w:t>8</w:t>
      </w:r>
      <w:r w:rsidR="00996FDC" w:rsidRPr="00943A5F">
        <w:rPr>
          <w:noProof/>
          <w:sz w:val="20"/>
        </w:rPr>
        <w:fldChar w:fldCharType="end"/>
      </w:r>
      <w:r w:rsidRPr="00943A5F">
        <w:rPr>
          <w:noProof/>
          <w:sz w:val="20"/>
        </w:rPr>
        <w:noBreakHyphen/>
      </w:r>
      <w:r w:rsidR="00996FDC" w:rsidRPr="00943A5F">
        <w:rPr>
          <w:noProof/>
          <w:sz w:val="20"/>
        </w:rPr>
        <w:fldChar w:fldCharType="begin"/>
      </w:r>
      <w:r w:rsidRPr="00943A5F">
        <w:rPr>
          <w:noProof/>
          <w:sz w:val="20"/>
        </w:rPr>
        <w:instrText xml:space="preserve"> SEQ Equation \* ARABIC \s 1 </w:instrText>
      </w:r>
      <w:r w:rsidR="00996FDC" w:rsidRPr="00943A5F">
        <w:rPr>
          <w:noProof/>
          <w:sz w:val="20"/>
        </w:rPr>
        <w:fldChar w:fldCharType="separate"/>
      </w:r>
      <w:r>
        <w:rPr>
          <w:noProof/>
          <w:sz w:val="20"/>
        </w:rPr>
        <w:t>4</w:t>
      </w:r>
      <w:r w:rsidR="00996FDC" w:rsidRPr="00943A5F">
        <w:rPr>
          <w:noProof/>
          <w:sz w:val="20"/>
        </w:rPr>
        <w:fldChar w:fldCharType="end"/>
      </w:r>
      <w:r w:rsidRPr="00943A5F">
        <w:rPr>
          <w:noProof/>
          <w:sz w:val="20"/>
        </w:rPr>
        <w:t>)</w:t>
      </w:r>
    </w:p>
    <w:p w:rsidR="002858C7" w:rsidRPr="00943A5F" w:rsidRDefault="002858C7" w:rsidP="002858C7">
      <w:pPr>
        <w:rPr>
          <w:noProof/>
        </w:rPr>
      </w:pPr>
      <w:r w:rsidRPr="00943A5F">
        <w:rPr>
          <w:noProof/>
        </w:rPr>
        <w:t>The bitstream shall not contain data that result in values of DiffPicOrderCnt( picA, picB ) used in the decoding process that are not in the range of −2</w:t>
      </w:r>
      <w:r w:rsidRPr="00943A5F">
        <w:rPr>
          <w:noProof/>
          <w:vertAlign w:val="superscript"/>
        </w:rPr>
        <w:t>15</w:t>
      </w:r>
      <w:r w:rsidRPr="00943A5F">
        <w:rPr>
          <w:noProof/>
        </w:rPr>
        <w:t xml:space="preserve"> to 2</w:t>
      </w:r>
      <w:r w:rsidRPr="00943A5F">
        <w:rPr>
          <w:noProof/>
          <w:vertAlign w:val="superscript"/>
        </w:rPr>
        <w:t>15</w:t>
      </w:r>
      <w:r w:rsidRPr="00943A5F">
        <w:rPr>
          <w:noProof/>
        </w:rPr>
        <w:t> − 1, inclusive.</w:t>
      </w:r>
      <w:bookmarkStart w:id="9" w:name="_Hlt22605870"/>
      <w:bookmarkEnd w:id="9"/>
      <w:r w:rsidRPr="00943A5F">
        <w:rPr>
          <w:noProof/>
        </w:rPr>
        <w:t xml:space="preserve"> [Ed. (GJS/YKW): Include the limit in all places where such a POC difference is used in the decoding process (i.e. TMVP).]</w:t>
      </w:r>
    </w:p>
    <w:p w:rsidR="002858C7" w:rsidRPr="00943A5F" w:rsidRDefault="002858C7" w:rsidP="002858C7">
      <w:pPr>
        <w:pStyle w:val="Note1"/>
        <w:rPr>
          <w:noProof/>
        </w:rPr>
      </w:pPr>
      <w:r w:rsidRPr="00943A5F">
        <w:rPr>
          <w:noProof/>
        </w:rPr>
        <w:t>NOTE </w:t>
      </w:r>
      <w:fldSimple w:instr=" SEQ NoteCounter \s 9 \* MERGEFORMAT ">
        <w:r>
          <w:rPr>
            <w:noProof/>
          </w:rPr>
          <w:t>2</w:t>
        </w:r>
      </w:fldSimple>
      <w:r w:rsidRPr="00943A5F">
        <w:rPr>
          <w:noProof/>
        </w:rPr>
        <w:t> – Let X be the current picture and Y and Z be two other pictures in the same sequence, Y and Z are considered to be in the same output order direction from X when both DiffPicOrderCnt( X, Y ) and DiffPicOrderCnt( X, Z ) are positive or both are negative.</w:t>
      </w:r>
    </w:p>
    <w:p w:rsidR="002858C7" w:rsidRDefault="002858C7" w:rsidP="002858C7">
      <w:pPr>
        <w:pStyle w:val="Note1"/>
        <w:rPr>
          <w:rFonts w:eastAsiaTheme="minorEastAsia"/>
          <w:noProof/>
          <w:lang w:eastAsia="ja-JP"/>
        </w:rPr>
      </w:pPr>
      <w:r w:rsidRPr="00943A5F">
        <w:rPr>
          <w:noProof/>
        </w:rPr>
        <w:t>NOTE </w:t>
      </w:r>
      <w:fldSimple w:instr=" SEQ NoteCounter \s 9 \* MERGEFORMAT ">
        <w:r>
          <w:rPr>
            <w:noProof/>
          </w:rPr>
          <w:t>3</w:t>
        </w:r>
      </w:fldSimple>
      <w:r w:rsidRPr="00943A5F">
        <w:rPr>
          <w:noProof/>
        </w:rPr>
        <w:t> – Many encoders assign PicOrderCntVal proportional to the sampling time of the corresponding picture relative to the sampling time of the previous IDR or BLA picture.</w:t>
      </w:r>
    </w:p>
    <w:p w:rsidR="00F13697" w:rsidRPr="00CE3D5F" w:rsidRDefault="0096728B" w:rsidP="002858C7">
      <w:pPr>
        <w:pStyle w:val="Note1"/>
        <w:rPr>
          <w:rFonts w:eastAsiaTheme="minorEastAsia"/>
          <w:lang w:eastAsia="ja-JP"/>
        </w:rPr>
      </w:pPr>
      <w:ins w:id="10" w:author="kazui" w:date="2012-09-25T20:22:00Z">
        <w:r>
          <w:rPr>
            <w:rFonts w:eastAsiaTheme="minorEastAsia"/>
            <w:lang w:eastAsia="ja-JP"/>
          </w:rPr>
          <w:t>NOTE</w:t>
        </w:r>
        <w:r>
          <w:rPr>
            <w:rFonts w:eastAsiaTheme="minorEastAsia"/>
            <w:lang w:val="en-US" w:eastAsia="ja-JP"/>
          </w:rPr>
          <w:t> </w:t>
        </w:r>
        <w:r>
          <w:rPr>
            <w:rFonts w:eastAsiaTheme="minorEastAsia"/>
            <w:lang w:eastAsia="ja-JP"/>
          </w:rPr>
          <w:t>4</w:t>
        </w:r>
        <w:r>
          <w:rPr>
            <w:rFonts w:eastAsiaTheme="minorEastAsia"/>
            <w:lang w:val="en-US" w:eastAsia="ja-JP"/>
          </w:rPr>
          <w:t> </w:t>
        </w:r>
        <w:r w:rsidRPr="00943A5F">
          <w:t>– </w:t>
        </w:r>
        <w:r>
          <w:rPr>
            <w:rFonts w:eastAsiaTheme="minorEastAsia"/>
            <w:lang w:eastAsia="ja-JP"/>
          </w:rPr>
          <w:t xml:space="preserve">The range limitation on </w:t>
        </w:r>
      </w:ins>
      <w:ins w:id="11" w:author="kazui" w:date="2012-10-02T17:25:00Z">
        <w:r w:rsidR="00F83E4A" w:rsidRPr="00F83E4A">
          <w:rPr>
            <w:rFonts w:eastAsiaTheme="minorEastAsia" w:hint="eastAsia"/>
            <w:highlight w:val="yellow"/>
            <w:lang w:eastAsia="ja-JP"/>
            <w:rPrChange w:id="12" w:author="kazui" w:date="2012-10-02T17:32:00Z">
              <w:rPr>
                <w:rFonts w:eastAsiaTheme="minorEastAsia" w:hint="eastAsia"/>
                <w:lang w:eastAsia="ja-JP"/>
              </w:rPr>
            </w:rPrChange>
          </w:rPr>
          <w:t>the difference of two POC values</w:t>
        </w:r>
      </w:ins>
      <w:ins w:id="13" w:author="kazui" w:date="2012-09-25T20:22:00Z">
        <w:r w:rsidRPr="00F83E4A">
          <w:rPr>
            <w:rFonts w:eastAsiaTheme="minorEastAsia"/>
            <w:highlight w:val="yellow"/>
            <w:lang w:eastAsia="ja-JP"/>
            <w:rPrChange w:id="14" w:author="kazui" w:date="2012-10-02T17:32:00Z">
              <w:rPr>
                <w:rFonts w:eastAsiaTheme="minorEastAsia"/>
                <w:lang w:eastAsia="ja-JP"/>
              </w:rPr>
            </w:rPrChange>
          </w:rPr>
          <w:t xml:space="preserve"> </w:t>
        </w:r>
      </w:ins>
      <w:ins w:id="15" w:author="kazui" w:date="2012-10-02T17:30:00Z">
        <w:r w:rsidR="00F83E4A" w:rsidRPr="00F83E4A">
          <w:rPr>
            <w:rFonts w:eastAsiaTheme="minorEastAsia" w:hint="eastAsia"/>
            <w:highlight w:val="yellow"/>
            <w:lang w:eastAsia="ja-JP"/>
            <w:rPrChange w:id="16" w:author="kazui" w:date="2012-10-02T17:32:00Z">
              <w:rPr>
                <w:rFonts w:eastAsiaTheme="minorEastAsia" w:hint="eastAsia"/>
                <w:lang w:eastAsia="ja-JP"/>
              </w:rPr>
            </w:rPrChange>
          </w:rPr>
          <w:t xml:space="preserve">referred </w:t>
        </w:r>
      </w:ins>
      <w:ins w:id="17" w:author="kazui" w:date="2012-10-02T17:31:00Z">
        <w:r w:rsidR="00F83E4A" w:rsidRPr="00F83E4A">
          <w:rPr>
            <w:rFonts w:eastAsiaTheme="minorEastAsia" w:hint="eastAsia"/>
            <w:highlight w:val="yellow"/>
            <w:lang w:eastAsia="ja-JP"/>
            <w:rPrChange w:id="18" w:author="kazui" w:date="2012-10-02T17:32:00Z">
              <w:rPr>
                <w:rFonts w:eastAsiaTheme="minorEastAsia" w:hint="eastAsia"/>
                <w:lang w:eastAsia="ja-JP"/>
              </w:rPr>
            </w:rPrChange>
          </w:rPr>
          <w:t xml:space="preserve">in the decoding process </w:t>
        </w:r>
        <w:bookmarkStart w:id="19" w:name="_GoBack"/>
        <w:bookmarkEnd w:id="19"/>
        <w:r w:rsidR="00F83E4A" w:rsidRPr="00F83E4A">
          <w:rPr>
            <w:rFonts w:eastAsiaTheme="minorEastAsia" w:hint="eastAsia"/>
            <w:highlight w:val="yellow"/>
            <w:lang w:eastAsia="ja-JP"/>
            <w:rPrChange w:id="20" w:author="kazui" w:date="2012-10-02T17:32:00Z">
              <w:rPr>
                <w:rFonts w:eastAsiaTheme="minorEastAsia" w:hint="eastAsia"/>
                <w:lang w:eastAsia="ja-JP"/>
              </w:rPr>
            </w:rPrChange>
          </w:rPr>
          <w:t xml:space="preserve">of </w:t>
        </w:r>
      </w:ins>
      <w:ins w:id="21" w:author="kazui" w:date="2012-10-02T17:30:00Z">
        <w:r w:rsidR="00F83E4A" w:rsidRPr="00F83E4A">
          <w:rPr>
            <w:rFonts w:eastAsiaTheme="minorEastAsia" w:hint="eastAsia"/>
            <w:highlight w:val="yellow"/>
            <w:lang w:eastAsia="ja-JP"/>
            <w:rPrChange w:id="22" w:author="kazui" w:date="2012-10-02T17:32:00Z">
              <w:rPr>
                <w:rFonts w:eastAsiaTheme="minorEastAsia" w:hint="eastAsia"/>
                <w:lang w:eastAsia="ja-JP"/>
              </w:rPr>
            </w:rPrChange>
          </w:rPr>
          <w:t>any access unit</w:t>
        </w:r>
        <w:r w:rsidR="00F83E4A">
          <w:rPr>
            <w:rFonts w:eastAsiaTheme="minorEastAsia" w:hint="eastAsia"/>
            <w:lang w:eastAsia="ja-JP"/>
          </w:rPr>
          <w:t xml:space="preserve"> </w:t>
        </w:r>
      </w:ins>
      <w:ins w:id="23" w:author="kazui" w:date="2012-09-25T20:22:00Z">
        <w:r>
          <w:rPr>
            <w:rFonts w:eastAsiaTheme="minorEastAsia"/>
            <w:lang w:eastAsia="ja-JP"/>
          </w:rPr>
          <w:t xml:space="preserve">enables a decoder to handle </w:t>
        </w:r>
        <w:proofErr w:type="spellStart"/>
        <w:r>
          <w:rPr>
            <w:rFonts w:eastAsiaTheme="minorEastAsia"/>
            <w:lang w:eastAsia="ja-JP"/>
          </w:rPr>
          <w:t>PicOrderCntVal</w:t>
        </w:r>
        <w:proofErr w:type="spellEnd"/>
        <w:r>
          <w:rPr>
            <w:rFonts w:eastAsiaTheme="minorEastAsia"/>
            <w:lang w:eastAsia="ja-JP"/>
          </w:rPr>
          <w:t xml:space="preserve"> with the range limit smaller than [-2</w:t>
        </w:r>
        <w:r>
          <w:rPr>
            <w:rFonts w:eastAsiaTheme="minorEastAsia"/>
            <w:vertAlign w:val="superscript"/>
            <w:lang w:eastAsia="ja-JP"/>
          </w:rPr>
          <w:t>63</w:t>
        </w:r>
        <w:r>
          <w:rPr>
            <w:rFonts w:eastAsiaTheme="minorEastAsia"/>
            <w:lang w:eastAsia="ja-JP"/>
          </w:rPr>
          <w:t>,</w:t>
        </w:r>
        <w:r>
          <w:rPr>
            <w:rFonts w:eastAsiaTheme="minorEastAsia"/>
            <w:lang w:val="en-US" w:eastAsia="ja-JP"/>
          </w:rPr>
          <w:t> </w:t>
        </w:r>
        <w:r>
          <w:rPr>
            <w:rFonts w:eastAsiaTheme="minorEastAsia"/>
            <w:lang w:eastAsia="ja-JP"/>
          </w:rPr>
          <w:t>2</w:t>
        </w:r>
        <w:r>
          <w:rPr>
            <w:rFonts w:eastAsiaTheme="minorEastAsia"/>
            <w:vertAlign w:val="superscript"/>
            <w:lang w:eastAsia="ja-JP"/>
          </w:rPr>
          <w:t>63</w:t>
        </w:r>
        <w:r>
          <w:rPr>
            <w:rFonts w:eastAsiaTheme="minorEastAsia"/>
            <w:lang w:val="en-US" w:eastAsia="ja-JP"/>
          </w:rPr>
          <w:t> </w:t>
        </w:r>
        <w:r>
          <w:rPr>
            <w:rFonts w:eastAsiaTheme="minorEastAsia" w:hint="eastAsia"/>
            <w:lang w:val="en-US" w:eastAsia="ja-JP"/>
          </w:rPr>
          <w:t>- </w:t>
        </w:r>
        <w:r>
          <w:rPr>
            <w:rFonts w:eastAsiaTheme="minorEastAsia"/>
            <w:lang w:eastAsia="ja-JP"/>
          </w:rPr>
          <w:t xml:space="preserve">1], since </w:t>
        </w:r>
        <w:r>
          <w:rPr>
            <w:rFonts w:eastAsiaTheme="minorEastAsia" w:hint="eastAsia"/>
            <w:lang w:eastAsia="ja-JP"/>
          </w:rPr>
          <w:t>only</w:t>
        </w:r>
        <w:r>
          <w:rPr>
            <w:rFonts w:eastAsiaTheme="minorEastAsia"/>
            <w:lang w:eastAsia="ja-JP"/>
          </w:rPr>
          <w:t xml:space="preserve"> </w:t>
        </w:r>
        <w:r>
          <w:rPr>
            <w:rFonts w:eastAsiaTheme="minorEastAsia" w:hint="eastAsia"/>
            <w:lang w:eastAsia="ja-JP"/>
          </w:rPr>
          <w:t>the relative</w:t>
        </w:r>
        <w:r>
          <w:rPr>
            <w:rFonts w:eastAsiaTheme="minorEastAsia"/>
            <w:lang w:eastAsia="ja-JP"/>
          </w:rPr>
          <w:t xml:space="preserve"> value of </w:t>
        </w:r>
      </w:ins>
      <w:ins w:id="24" w:author="kazui" w:date="2012-10-02T17:27:00Z">
        <w:r w:rsidR="00F83E4A" w:rsidRPr="00F83E4A">
          <w:rPr>
            <w:rFonts w:eastAsiaTheme="minorEastAsia" w:hint="eastAsia"/>
            <w:highlight w:val="yellow"/>
            <w:lang w:eastAsia="ja-JP"/>
            <w:rPrChange w:id="25" w:author="kazui" w:date="2012-10-02T17:27:00Z">
              <w:rPr>
                <w:rFonts w:eastAsiaTheme="minorEastAsia" w:hint="eastAsia"/>
                <w:lang w:eastAsia="ja-JP"/>
              </w:rPr>
            </w:rPrChange>
          </w:rPr>
          <w:t>POC</w:t>
        </w:r>
      </w:ins>
      <w:ins w:id="26" w:author="kazui" w:date="2012-09-25T20:22:00Z">
        <w:r>
          <w:rPr>
            <w:rFonts w:eastAsiaTheme="minorEastAsia"/>
            <w:lang w:eastAsia="ja-JP"/>
          </w:rPr>
          <w:t xml:space="preserve"> is used in the decoding process. The minimum range limit </w:t>
        </w:r>
        <w:r>
          <w:rPr>
            <w:rFonts w:eastAsiaTheme="minorEastAsia" w:hint="eastAsia"/>
            <w:lang w:eastAsia="ja-JP"/>
          </w:rPr>
          <w:t xml:space="preserve">of </w:t>
        </w:r>
      </w:ins>
      <w:ins w:id="27" w:author="kazui" w:date="2012-10-02T17:27:00Z">
        <w:r w:rsidR="00F83E4A" w:rsidRPr="000E3E09">
          <w:rPr>
            <w:rFonts w:eastAsiaTheme="minorEastAsia" w:hint="eastAsia"/>
            <w:highlight w:val="yellow"/>
            <w:lang w:eastAsia="ja-JP"/>
          </w:rPr>
          <w:t xml:space="preserve">the difference of two </w:t>
        </w:r>
      </w:ins>
      <w:ins w:id="28" w:author="kazui" w:date="2012-10-02T17:28:00Z">
        <w:r w:rsidR="00F83E4A">
          <w:rPr>
            <w:rFonts w:eastAsiaTheme="minorEastAsia" w:hint="eastAsia"/>
            <w:highlight w:val="yellow"/>
            <w:lang w:eastAsia="ja-JP"/>
          </w:rPr>
          <w:t xml:space="preserve">stored </w:t>
        </w:r>
      </w:ins>
      <w:ins w:id="29" w:author="kazui" w:date="2012-10-02T17:27:00Z">
        <w:r w:rsidR="00F83E4A" w:rsidRPr="000E3E09">
          <w:rPr>
            <w:rFonts w:eastAsiaTheme="minorEastAsia" w:hint="eastAsia"/>
            <w:highlight w:val="yellow"/>
            <w:lang w:eastAsia="ja-JP"/>
          </w:rPr>
          <w:t>POC values</w:t>
        </w:r>
      </w:ins>
      <w:ins w:id="30" w:author="kazui" w:date="2012-09-25T20:22:00Z">
        <w:r>
          <w:rPr>
            <w:rFonts w:eastAsiaTheme="minorEastAsia"/>
            <w:lang w:eastAsia="ja-JP"/>
          </w:rPr>
          <w:t xml:space="preserve"> </w:t>
        </w:r>
        <w:r>
          <w:rPr>
            <w:rFonts w:eastAsiaTheme="minorEastAsia" w:hint="eastAsia"/>
            <w:lang w:eastAsia="ja-JP"/>
          </w:rPr>
          <w:t xml:space="preserve">needed </w:t>
        </w:r>
        <w:r>
          <w:rPr>
            <w:rFonts w:eastAsiaTheme="minorEastAsia"/>
            <w:lang w:eastAsia="ja-JP"/>
          </w:rPr>
          <w:t>for yielding</w:t>
        </w:r>
        <w:r>
          <w:rPr>
            <w:rFonts w:eastAsiaTheme="minorEastAsia" w:hint="eastAsia"/>
            <w:lang w:eastAsia="ja-JP"/>
          </w:rPr>
          <w:t xml:space="preserve"> the same result</w:t>
        </w:r>
        <w:r>
          <w:rPr>
            <w:rFonts w:eastAsiaTheme="minorEastAsia"/>
            <w:lang w:eastAsia="ja-JP"/>
          </w:rPr>
          <w:t xml:space="preserve"> </w:t>
        </w:r>
        <w:r>
          <w:rPr>
            <w:rFonts w:eastAsiaTheme="minorEastAsia" w:hint="eastAsia"/>
            <w:lang w:eastAsia="ja-JP"/>
          </w:rPr>
          <w:t xml:space="preserve">as in </w:t>
        </w:r>
        <w:r>
          <w:rPr>
            <w:rFonts w:eastAsiaTheme="minorEastAsia"/>
            <w:lang w:eastAsia="ja-JP"/>
          </w:rPr>
          <w:t>[-2</w:t>
        </w:r>
        <w:r>
          <w:rPr>
            <w:rFonts w:eastAsiaTheme="minorEastAsia"/>
            <w:vertAlign w:val="superscript"/>
            <w:lang w:eastAsia="ja-JP"/>
          </w:rPr>
          <w:t>63</w:t>
        </w:r>
        <w:r>
          <w:rPr>
            <w:rFonts w:eastAsiaTheme="minorEastAsia"/>
            <w:lang w:eastAsia="ja-JP"/>
          </w:rPr>
          <w:t>,</w:t>
        </w:r>
        <w:r>
          <w:rPr>
            <w:rFonts w:eastAsiaTheme="minorEastAsia"/>
            <w:lang w:val="en-US" w:eastAsia="ja-JP"/>
          </w:rPr>
          <w:t> </w:t>
        </w:r>
        <w:r>
          <w:rPr>
            <w:rFonts w:eastAsiaTheme="minorEastAsia"/>
            <w:lang w:eastAsia="ja-JP"/>
          </w:rPr>
          <w:t>2</w:t>
        </w:r>
        <w:r>
          <w:rPr>
            <w:rFonts w:eastAsiaTheme="minorEastAsia"/>
            <w:vertAlign w:val="superscript"/>
            <w:lang w:eastAsia="ja-JP"/>
          </w:rPr>
          <w:t>63</w:t>
        </w:r>
        <w:r>
          <w:rPr>
            <w:rFonts w:eastAsiaTheme="minorEastAsia"/>
            <w:lang w:val="en-US" w:eastAsia="ja-JP"/>
          </w:rPr>
          <w:t> </w:t>
        </w:r>
        <w:r>
          <w:rPr>
            <w:rFonts w:eastAsiaTheme="minorEastAsia" w:hint="eastAsia"/>
            <w:lang w:val="en-US" w:eastAsia="ja-JP"/>
          </w:rPr>
          <w:t>- </w:t>
        </w:r>
        <w:r>
          <w:rPr>
            <w:rFonts w:eastAsiaTheme="minorEastAsia"/>
            <w:lang w:eastAsia="ja-JP"/>
          </w:rPr>
          <w:t>1]</w:t>
        </w:r>
        <w:r>
          <w:rPr>
            <w:rFonts w:eastAsiaTheme="minorEastAsia" w:hint="eastAsia"/>
            <w:lang w:eastAsia="ja-JP"/>
          </w:rPr>
          <w:t xml:space="preserve"> range limit </w:t>
        </w:r>
        <w:r>
          <w:rPr>
            <w:rFonts w:eastAsiaTheme="minorEastAsia"/>
            <w:lang w:eastAsia="ja-JP"/>
          </w:rPr>
          <w:t>is [-2</w:t>
        </w:r>
      </w:ins>
      <w:ins w:id="31" w:author="kazui" w:date="2012-10-02T17:29:00Z">
        <w:r w:rsidR="00F83E4A" w:rsidRPr="00C22134">
          <w:rPr>
            <w:rFonts w:eastAsiaTheme="minorEastAsia" w:hint="eastAsia"/>
            <w:highlight w:val="yellow"/>
            <w:vertAlign w:val="superscript"/>
            <w:lang w:eastAsia="ja-JP"/>
            <w:rPrChange w:id="32" w:author="kazui" w:date="2012-10-02T17:34:00Z">
              <w:rPr>
                <w:rFonts w:eastAsiaTheme="minorEastAsia" w:hint="eastAsia"/>
                <w:vertAlign w:val="superscript"/>
                <w:lang w:eastAsia="ja-JP"/>
              </w:rPr>
            </w:rPrChange>
          </w:rPr>
          <w:t>24</w:t>
        </w:r>
      </w:ins>
      <w:ins w:id="33" w:author="kazui" w:date="2012-09-25T20:22:00Z">
        <w:r>
          <w:rPr>
            <w:rFonts w:eastAsiaTheme="minorEastAsia"/>
            <w:lang w:eastAsia="ja-JP"/>
          </w:rPr>
          <w:t>,</w:t>
        </w:r>
        <w:r>
          <w:rPr>
            <w:rFonts w:eastAsiaTheme="minorEastAsia"/>
            <w:lang w:val="en-US" w:eastAsia="ja-JP"/>
          </w:rPr>
          <w:t> </w:t>
        </w:r>
        <w:r>
          <w:rPr>
            <w:rFonts w:eastAsiaTheme="minorEastAsia"/>
            <w:lang w:eastAsia="ja-JP"/>
          </w:rPr>
          <w:t>2</w:t>
        </w:r>
        <w:r w:rsidRPr="00827C36">
          <w:rPr>
            <w:rFonts w:eastAsiaTheme="minorEastAsia"/>
            <w:vertAlign w:val="superscript"/>
            <w:lang w:eastAsia="ja-JP"/>
          </w:rPr>
          <w:t>16</w:t>
        </w:r>
        <w:r>
          <w:rPr>
            <w:rFonts w:eastAsiaTheme="minorEastAsia"/>
            <w:lang w:val="en-US" w:eastAsia="ja-JP"/>
          </w:rPr>
          <w:t> </w:t>
        </w:r>
        <w:r>
          <w:rPr>
            <w:rFonts w:eastAsiaTheme="minorEastAsia" w:hint="eastAsia"/>
            <w:lang w:val="en-US" w:eastAsia="ja-JP"/>
          </w:rPr>
          <w:t>- </w:t>
        </w:r>
        <w:r>
          <w:rPr>
            <w:rFonts w:eastAsiaTheme="minorEastAsia"/>
            <w:lang w:eastAsia="ja-JP"/>
          </w:rPr>
          <w:t xml:space="preserve">1] (i.e. </w:t>
        </w:r>
      </w:ins>
      <w:ins w:id="34" w:author="kazui" w:date="2012-10-02T17:29:00Z">
        <w:r w:rsidR="00F83E4A">
          <w:rPr>
            <w:rFonts w:eastAsiaTheme="minorEastAsia" w:hint="eastAsia"/>
            <w:lang w:eastAsia="ja-JP"/>
          </w:rPr>
          <w:t>25</w:t>
        </w:r>
      </w:ins>
      <w:ins w:id="35" w:author="kazui" w:date="2012-09-25T20:22:00Z">
        <w:r>
          <w:rPr>
            <w:rFonts w:eastAsiaTheme="minorEastAsia"/>
            <w:lang w:eastAsia="ja-JP"/>
          </w:rPr>
          <w:t xml:space="preserve">-bit range). In order to implement such smaller range limit, </w:t>
        </w:r>
        <w:r>
          <w:rPr>
            <w:rFonts w:eastAsiaTheme="minorEastAsia" w:hint="eastAsia"/>
            <w:lang w:eastAsia="ja-JP"/>
          </w:rPr>
          <w:t xml:space="preserve">a </w:t>
        </w:r>
        <w:r>
          <w:rPr>
            <w:rFonts w:eastAsiaTheme="minorEastAsia"/>
            <w:lang w:eastAsia="ja-JP"/>
          </w:rPr>
          <w:t xml:space="preserve">signed x-bit </w:t>
        </w:r>
        <w:r>
          <w:rPr>
            <w:rFonts w:eastAsiaTheme="minorEastAsia" w:hint="eastAsia"/>
            <w:lang w:eastAsia="ja-JP"/>
          </w:rPr>
          <w:t>(</w:t>
        </w:r>
        <w:r>
          <w:rPr>
            <w:rFonts w:eastAsiaTheme="minorEastAsia"/>
            <w:lang w:eastAsia="ja-JP"/>
          </w:rPr>
          <w:t>x = [</w:t>
        </w:r>
      </w:ins>
      <w:ins w:id="36" w:author="kazui" w:date="2012-10-02T17:33:00Z">
        <w:r w:rsidR="00C22134" w:rsidRPr="00C22134">
          <w:rPr>
            <w:rFonts w:eastAsiaTheme="minorEastAsia" w:hint="eastAsia"/>
            <w:highlight w:val="yellow"/>
            <w:lang w:eastAsia="ja-JP"/>
            <w:rPrChange w:id="37" w:author="kazui" w:date="2012-10-02T17:33:00Z">
              <w:rPr>
                <w:rFonts w:eastAsiaTheme="minorEastAsia" w:hint="eastAsia"/>
                <w:lang w:eastAsia="ja-JP"/>
              </w:rPr>
            </w:rPrChange>
          </w:rPr>
          <w:t>2</w:t>
        </w:r>
      </w:ins>
      <w:ins w:id="38" w:author="kazui" w:date="2012-10-02T17:37:00Z">
        <w:r w:rsidR="00C22134">
          <w:rPr>
            <w:rFonts w:eastAsiaTheme="minorEastAsia" w:hint="eastAsia"/>
            <w:lang w:eastAsia="ja-JP"/>
          </w:rPr>
          <w:t>5</w:t>
        </w:r>
      </w:ins>
      <w:ins w:id="39" w:author="kazui" w:date="2012-09-25T20:22:00Z">
        <w:r>
          <w:rPr>
            <w:rFonts w:eastAsiaTheme="minorEastAsia"/>
            <w:lang w:eastAsia="ja-JP"/>
          </w:rPr>
          <w:t>,</w:t>
        </w:r>
        <w:r>
          <w:rPr>
            <w:rFonts w:eastAsiaTheme="minorEastAsia"/>
            <w:lang w:val="en-US" w:eastAsia="ja-JP"/>
          </w:rPr>
          <w:t> </w:t>
        </w:r>
        <w:r>
          <w:rPr>
            <w:rFonts w:eastAsiaTheme="minorEastAsia"/>
            <w:lang w:eastAsia="ja-JP"/>
          </w:rPr>
          <w:t>64]</w:t>
        </w:r>
        <w:r>
          <w:rPr>
            <w:rFonts w:eastAsiaTheme="minorEastAsia" w:hint="eastAsia"/>
            <w:lang w:eastAsia="ja-JP"/>
          </w:rPr>
          <w:t xml:space="preserve">) </w:t>
        </w:r>
        <w:r>
          <w:rPr>
            <w:rFonts w:eastAsiaTheme="minorEastAsia"/>
            <w:lang w:eastAsia="ja-JP"/>
          </w:rPr>
          <w:t>register</w:t>
        </w:r>
        <w:r>
          <w:rPr>
            <w:rFonts w:eastAsiaTheme="minorEastAsia" w:hint="eastAsia"/>
            <w:lang w:eastAsia="ja-JP"/>
          </w:rPr>
          <w:t xml:space="preserve">, in which a negative value is represented in 2's complement, </w:t>
        </w:r>
        <w:r>
          <w:rPr>
            <w:rFonts w:eastAsiaTheme="minorEastAsia"/>
            <w:lang w:eastAsia="ja-JP"/>
          </w:rPr>
          <w:t xml:space="preserve">is typically used to store </w:t>
        </w:r>
        <w:r>
          <w:rPr>
            <w:rFonts w:eastAsiaTheme="minorEastAsia" w:hint="eastAsia"/>
            <w:lang w:eastAsia="ja-JP"/>
          </w:rPr>
          <w:t>LSB x-bit of each</w:t>
        </w:r>
        <w:r>
          <w:rPr>
            <w:rFonts w:eastAsiaTheme="minorEastAsia"/>
            <w:lang w:eastAsia="ja-JP"/>
          </w:rPr>
          <w:t xml:space="preserve"> variable relating to a POC value (such as </w:t>
        </w:r>
        <w:proofErr w:type="spellStart"/>
        <w:r>
          <w:rPr>
            <w:rFonts w:eastAsiaTheme="minorEastAsia"/>
            <w:lang w:eastAsia="ja-JP"/>
          </w:rPr>
          <w:t>PicOrderCntVal</w:t>
        </w:r>
        <w:proofErr w:type="spellEnd"/>
        <w:r>
          <w:rPr>
            <w:rFonts w:eastAsiaTheme="minorEastAsia"/>
            <w:lang w:eastAsia="ja-JP"/>
          </w:rPr>
          <w:t xml:space="preserve"> and </w:t>
        </w:r>
        <w:proofErr w:type="spellStart"/>
        <w:r>
          <w:rPr>
            <w:rFonts w:eastAsiaTheme="minorEastAsia"/>
            <w:lang w:eastAsia="ja-JP"/>
          </w:rPr>
          <w:t>PicOrderCntMsb</w:t>
        </w:r>
        <w:proofErr w:type="spellEnd"/>
        <w:r>
          <w:rPr>
            <w:rFonts w:eastAsiaTheme="minorEastAsia"/>
            <w:lang w:eastAsia="ja-JP"/>
          </w:rPr>
          <w:t xml:space="preserve">). Addition, subtraction and comparison of two POC-related variables stored in signed x-bit registers are also performed in x-bit range, without using a carry bit or </w:t>
        </w:r>
        <w:r>
          <w:rPr>
            <w:rFonts w:eastAsiaTheme="minorEastAsia" w:hint="eastAsia"/>
            <w:lang w:eastAsia="ja-JP"/>
          </w:rPr>
          <w:t xml:space="preserve">a </w:t>
        </w:r>
        <w:r>
          <w:rPr>
            <w:rFonts w:eastAsiaTheme="minorEastAsia"/>
            <w:lang w:eastAsia="ja-JP"/>
          </w:rPr>
          <w:t>bo</w:t>
        </w:r>
        <w:r>
          <w:rPr>
            <w:rFonts w:eastAsiaTheme="minorEastAsia" w:hint="eastAsia"/>
            <w:lang w:eastAsia="ja-JP"/>
          </w:rPr>
          <w:t>rr</w:t>
        </w:r>
        <w:r>
          <w:rPr>
            <w:rFonts w:eastAsiaTheme="minorEastAsia"/>
            <w:lang w:eastAsia="ja-JP"/>
          </w:rPr>
          <w:t xml:space="preserve">ow bit. As the result, </w:t>
        </w:r>
        <w:proofErr w:type="spellStart"/>
        <w:r>
          <w:rPr>
            <w:rFonts w:eastAsiaTheme="minorEastAsia"/>
            <w:lang w:eastAsia="ja-JP"/>
          </w:rPr>
          <w:t>PicOrderCntVal</w:t>
        </w:r>
        <w:proofErr w:type="spellEnd"/>
        <w:r>
          <w:rPr>
            <w:rFonts w:eastAsiaTheme="minorEastAsia"/>
            <w:lang w:eastAsia="ja-JP"/>
          </w:rPr>
          <w:t xml:space="preserve"> is </w:t>
        </w:r>
        <w:r>
          <w:rPr>
            <w:rFonts w:eastAsiaTheme="minorEastAsia" w:hint="eastAsia"/>
            <w:lang w:eastAsia="ja-JP"/>
          </w:rPr>
          <w:t>seen</w:t>
        </w:r>
        <w:r>
          <w:rPr>
            <w:rFonts w:eastAsiaTheme="minorEastAsia"/>
            <w:lang w:eastAsia="ja-JP"/>
          </w:rPr>
          <w:t xml:space="preserve"> as the variable whose range limit is [-2</w:t>
        </w:r>
        <w:r>
          <w:rPr>
            <w:rFonts w:eastAsiaTheme="minorEastAsia"/>
            <w:vertAlign w:val="superscript"/>
            <w:lang w:eastAsia="ja-JP"/>
          </w:rPr>
          <w:t>x-1</w:t>
        </w:r>
        <w:r>
          <w:rPr>
            <w:rFonts w:eastAsiaTheme="minorEastAsia"/>
            <w:lang w:eastAsia="ja-JP"/>
          </w:rPr>
          <w:t>,</w:t>
        </w:r>
        <w:r>
          <w:rPr>
            <w:rFonts w:eastAsiaTheme="minorEastAsia"/>
            <w:lang w:val="en-US" w:eastAsia="ja-JP"/>
          </w:rPr>
          <w:t> </w:t>
        </w:r>
        <w:r>
          <w:rPr>
            <w:rFonts w:eastAsiaTheme="minorEastAsia"/>
            <w:lang w:eastAsia="ja-JP"/>
          </w:rPr>
          <w:t>2</w:t>
        </w:r>
        <w:r>
          <w:rPr>
            <w:rFonts w:eastAsiaTheme="minorEastAsia"/>
            <w:vertAlign w:val="superscript"/>
            <w:lang w:eastAsia="ja-JP"/>
          </w:rPr>
          <w:t>x-1</w:t>
        </w:r>
        <w:r>
          <w:rPr>
            <w:rFonts w:eastAsiaTheme="minorEastAsia"/>
            <w:lang w:val="en-US" w:eastAsia="ja-JP"/>
          </w:rPr>
          <w:t> </w:t>
        </w:r>
        <w:r>
          <w:rPr>
            <w:rFonts w:eastAsiaTheme="minorEastAsia" w:hint="eastAsia"/>
            <w:lang w:val="en-US" w:eastAsia="ja-JP"/>
          </w:rPr>
          <w:t>- </w:t>
        </w:r>
        <w:r>
          <w:rPr>
            <w:rFonts w:eastAsiaTheme="minorEastAsia"/>
            <w:lang w:eastAsia="ja-JP"/>
          </w:rPr>
          <w:t>1] and whose value is cyclic.</w:t>
        </w:r>
      </w:ins>
    </w:p>
    <w:p w:rsidR="002858C7" w:rsidRPr="002858C7" w:rsidRDefault="002858C7" w:rsidP="002858C7">
      <w:pPr>
        <w:pStyle w:val="Note1"/>
        <w:rPr>
          <w:rFonts w:eastAsiaTheme="minorEastAsia"/>
          <w:noProof/>
          <w:lang w:eastAsia="ja-JP"/>
        </w:rPr>
      </w:pPr>
    </w:p>
    <w:p w:rsidR="0096728B" w:rsidRDefault="0096728B" w:rsidP="0096728B">
      <w:pPr>
        <w:pStyle w:val="1"/>
        <w:rPr>
          <w:lang w:eastAsia="ja-JP"/>
        </w:rPr>
      </w:pPr>
      <w:r>
        <w:rPr>
          <w:rFonts w:hint="eastAsia"/>
          <w:lang w:eastAsia="ja-JP"/>
        </w:rPr>
        <w:t>Example</w:t>
      </w:r>
      <w:r w:rsidR="00E03775">
        <w:rPr>
          <w:rFonts w:hint="eastAsia"/>
          <w:lang w:eastAsia="ja-JP"/>
        </w:rPr>
        <w:t>s</w:t>
      </w:r>
    </w:p>
    <w:p w:rsidR="007E492D" w:rsidRDefault="00E03775" w:rsidP="007E492D">
      <w:pPr>
        <w:rPr>
          <w:lang w:eastAsia="ja-JP"/>
        </w:rPr>
      </w:pPr>
      <w:r>
        <w:rPr>
          <w:rFonts w:hint="eastAsia"/>
          <w:lang w:eastAsia="ja-JP"/>
        </w:rPr>
        <w:t>The following</w:t>
      </w:r>
      <w:r w:rsidR="007E492D">
        <w:rPr>
          <w:rFonts w:hint="eastAsia"/>
          <w:lang w:eastAsia="ja-JP"/>
        </w:rPr>
        <w:t xml:space="preserve"> example</w:t>
      </w:r>
      <w:r>
        <w:rPr>
          <w:rFonts w:hint="eastAsia"/>
          <w:lang w:eastAsia="ja-JP"/>
        </w:rPr>
        <w:t>s</w:t>
      </w:r>
      <w:r w:rsidR="007E492D">
        <w:rPr>
          <w:rFonts w:hint="eastAsia"/>
          <w:lang w:eastAsia="ja-JP"/>
        </w:rPr>
        <w:t xml:space="preserve"> show that the operations of </w:t>
      </w:r>
      <w:proofErr w:type="spellStart"/>
      <w:r w:rsidR="007E492D">
        <w:rPr>
          <w:rFonts w:hint="eastAsia"/>
          <w:lang w:eastAsia="ja-JP"/>
        </w:rPr>
        <w:t>PicOrderCntVal</w:t>
      </w:r>
      <w:proofErr w:type="spellEnd"/>
      <w:r w:rsidR="007E492D">
        <w:rPr>
          <w:rFonts w:hint="eastAsia"/>
          <w:lang w:eastAsia="ja-JP"/>
        </w:rPr>
        <w:t xml:space="preserve"> stored in signed 32-bit register can still yield the correct result even when </w:t>
      </w:r>
      <w:proofErr w:type="spellStart"/>
      <w:r w:rsidR="007E492D">
        <w:rPr>
          <w:rFonts w:hint="eastAsia"/>
          <w:lang w:eastAsia="ja-JP"/>
        </w:rPr>
        <w:t>PicOrderCntVal</w:t>
      </w:r>
      <w:proofErr w:type="spellEnd"/>
      <w:r w:rsidR="007E492D">
        <w:rPr>
          <w:rFonts w:hint="eastAsia"/>
          <w:lang w:eastAsia="ja-JP"/>
        </w:rPr>
        <w:t xml:space="preserve"> is at the upper limit and lower limit of </w:t>
      </w:r>
      <w:r w:rsidR="007E492D">
        <w:rPr>
          <w:lang w:eastAsia="ja-JP"/>
        </w:rPr>
        <w:t>3</w:t>
      </w:r>
      <w:r w:rsidR="007E492D">
        <w:rPr>
          <w:rFonts w:hint="eastAsia"/>
          <w:lang w:eastAsia="ja-JP"/>
        </w:rPr>
        <w:t>2-bit representation.</w:t>
      </w:r>
    </w:p>
    <w:p w:rsidR="007E492D" w:rsidRDefault="00DD00E4" w:rsidP="007E492D">
      <w:pPr>
        <w:rPr>
          <w:lang w:eastAsia="ja-JP"/>
        </w:rPr>
      </w:pPr>
      <w:r>
        <w:rPr>
          <w:rFonts w:hint="eastAsia"/>
          <w:lang w:eastAsia="ja-JP"/>
        </w:rPr>
        <w:t>A v</w:t>
      </w:r>
      <w:r w:rsidR="007E492D">
        <w:rPr>
          <w:rFonts w:hint="eastAsia"/>
          <w:lang w:eastAsia="ja-JP"/>
        </w:rPr>
        <w:t xml:space="preserve">ariable with </w:t>
      </w:r>
      <w:r>
        <w:rPr>
          <w:rFonts w:hint="eastAsia"/>
          <w:lang w:eastAsia="ja-JP"/>
        </w:rPr>
        <w:t>suffix '_64' is stored in signed 64-bit register. A variable with suffix '_32' is stored in signed 32-bit register.</w:t>
      </w:r>
    </w:p>
    <w:p w:rsidR="00E03775" w:rsidRDefault="00DD00E4" w:rsidP="0096728B">
      <w:pPr>
        <w:rPr>
          <w:u w:val="single"/>
          <w:lang w:eastAsia="ja-JP"/>
        </w:rPr>
      </w:pPr>
      <w:r w:rsidRPr="00E03775">
        <w:rPr>
          <w:u w:val="single"/>
          <w:lang w:eastAsia="ja-JP"/>
        </w:rPr>
        <w:t xml:space="preserve">Case 1: </w:t>
      </w:r>
      <w:r>
        <w:rPr>
          <w:rFonts w:hint="eastAsia"/>
          <w:u w:val="single"/>
          <w:lang w:eastAsia="ja-JP"/>
        </w:rPr>
        <w:t>A</w:t>
      </w:r>
      <w:r w:rsidRPr="00E03775">
        <w:rPr>
          <w:u w:val="single"/>
          <w:lang w:eastAsia="ja-JP"/>
        </w:rPr>
        <w:t xml:space="preserve"> = 2</w:t>
      </w:r>
      <w:r w:rsidRPr="00E03775">
        <w:rPr>
          <w:u w:val="single"/>
          <w:vertAlign w:val="superscript"/>
          <w:lang w:eastAsia="ja-JP"/>
        </w:rPr>
        <w:t>31</w:t>
      </w:r>
      <w:r w:rsidRPr="00E03775">
        <w:rPr>
          <w:u w:val="single"/>
          <w:lang w:eastAsia="ja-JP"/>
        </w:rPr>
        <w:t xml:space="preserve">-1, </w:t>
      </w:r>
      <w:r>
        <w:rPr>
          <w:rFonts w:hint="eastAsia"/>
          <w:u w:val="single"/>
          <w:lang w:eastAsia="ja-JP"/>
        </w:rPr>
        <w:t>B</w:t>
      </w:r>
      <w:r w:rsidRPr="00E03775">
        <w:rPr>
          <w:u w:val="single"/>
          <w:lang w:eastAsia="ja-JP"/>
        </w:rPr>
        <w:t xml:space="preserve"> = 1</w:t>
      </w:r>
    </w:p>
    <w:p w:rsidR="00E03775" w:rsidRDefault="00DD00E4" w:rsidP="0096728B">
      <w:pPr>
        <w:rPr>
          <w:lang w:eastAsia="ja-JP"/>
        </w:rPr>
      </w:pPr>
      <w:r w:rsidRPr="00E03775">
        <w:rPr>
          <w:rFonts w:hint="eastAsia"/>
          <w:lang w:eastAsia="ja-JP"/>
        </w:rPr>
        <w:t>C = A + B</w:t>
      </w:r>
      <w:r w:rsidR="00AF2A3A" w:rsidRPr="00E03775">
        <w:rPr>
          <w:rFonts w:hint="eastAsia"/>
          <w:lang w:eastAsia="ja-JP"/>
        </w:rPr>
        <w:t xml:space="preserve"> = 2</w:t>
      </w:r>
      <w:r w:rsidR="00AF2A3A" w:rsidRPr="00E03775">
        <w:rPr>
          <w:vertAlign w:val="superscript"/>
          <w:lang w:eastAsia="ja-JP"/>
        </w:rPr>
        <w:t>31</w:t>
      </w:r>
      <w:r w:rsidR="00E03775">
        <w:rPr>
          <w:rFonts w:hint="eastAsia"/>
          <w:vertAlign w:val="superscript"/>
          <w:lang w:eastAsia="ja-JP"/>
        </w:rPr>
        <w:t xml:space="preserve"> </w:t>
      </w:r>
      <w:r w:rsidR="00E03775" w:rsidRPr="00E03775">
        <w:rPr>
          <w:rFonts w:hint="eastAsia"/>
          <w:lang w:eastAsia="ja-JP"/>
        </w:rPr>
        <w:t>(</w:t>
      </w:r>
      <w:r w:rsidR="00E03775">
        <w:rPr>
          <w:rFonts w:hint="eastAsia"/>
          <w:lang w:eastAsia="ja-JP"/>
        </w:rPr>
        <w:t>64-bit) or -2</w:t>
      </w:r>
      <w:r w:rsidR="00E03775" w:rsidRPr="00E03775">
        <w:rPr>
          <w:rFonts w:hint="eastAsia"/>
          <w:vertAlign w:val="superscript"/>
          <w:lang w:eastAsia="ja-JP"/>
        </w:rPr>
        <w:t>31</w:t>
      </w:r>
      <w:r w:rsidR="00E03775">
        <w:rPr>
          <w:rFonts w:hint="eastAsia"/>
          <w:lang w:eastAsia="ja-JP"/>
        </w:rPr>
        <w:t xml:space="preserve"> (32-bit)</w:t>
      </w:r>
    </w:p>
    <w:p w:rsidR="00E03775" w:rsidRDefault="00AF2A3A" w:rsidP="0096728B">
      <w:pPr>
        <w:rPr>
          <w:lang w:eastAsia="ja-JP"/>
        </w:rPr>
      </w:pPr>
      <w:r w:rsidRPr="00E03775">
        <w:rPr>
          <w:rFonts w:hint="eastAsia"/>
          <w:lang w:eastAsia="ja-JP"/>
        </w:rPr>
        <w:t>D = C - A = 1</w:t>
      </w:r>
    </w:p>
    <w:p w:rsidR="00DD00E4" w:rsidRPr="00E03775" w:rsidRDefault="00AF2A3A" w:rsidP="0096728B">
      <w:pPr>
        <w:rPr>
          <w:lang w:eastAsia="ja-JP"/>
        </w:rPr>
      </w:pPr>
      <w:r w:rsidRPr="00E03775">
        <w:rPr>
          <w:rFonts w:hint="eastAsia"/>
          <w:lang w:eastAsia="ja-JP"/>
        </w:rPr>
        <w:t>E = A - C = -1</w:t>
      </w:r>
    </w:p>
    <w:p w:rsidR="00DD00E4" w:rsidRDefault="00AF2A3A" w:rsidP="00E03775">
      <w:pPr>
        <w:ind w:leftChars="100" w:left="220"/>
        <w:rPr>
          <w:lang w:eastAsia="ja-JP"/>
        </w:rPr>
      </w:pPr>
      <w:r>
        <w:rPr>
          <w:rFonts w:hint="eastAsia"/>
          <w:lang w:eastAsia="ja-JP"/>
        </w:rPr>
        <w:t>A_64 = 0x0000 0000 7FFF FFFF</w:t>
      </w:r>
    </w:p>
    <w:p w:rsidR="00AF2A3A" w:rsidRDefault="00AF2A3A" w:rsidP="00E03775">
      <w:pPr>
        <w:ind w:leftChars="100" w:left="220"/>
        <w:rPr>
          <w:lang w:eastAsia="ja-JP"/>
        </w:rPr>
      </w:pPr>
      <w:r>
        <w:rPr>
          <w:rFonts w:hint="eastAsia"/>
          <w:lang w:eastAsia="ja-JP"/>
        </w:rPr>
        <w:t>A_32 = 0x7FFF FFFF</w:t>
      </w:r>
      <w:r w:rsidR="00E83E9C">
        <w:rPr>
          <w:rFonts w:hint="eastAsia"/>
          <w:lang w:eastAsia="ja-JP"/>
        </w:rPr>
        <w:t xml:space="preserve"> </w:t>
      </w:r>
      <w:proofErr w:type="gramStart"/>
      <w:r w:rsidR="00E83E9C">
        <w:rPr>
          <w:rFonts w:hint="eastAsia"/>
          <w:lang w:eastAsia="ja-JP"/>
        </w:rPr>
        <w:t>( =</w:t>
      </w:r>
      <w:proofErr w:type="gramEnd"/>
      <w:r w:rsidR="00E83E9C">
        <w:rPr>
          <w:rFonts w:hint="eastAsia"/>
          <w:lang w:eastAsia="ja-JP"/>
        </w:rPr>
        <w:t xml:space="preserve"> A_64 &amp; 0xFFFF FFFF)</w:t>
      </w:r>
    </w:p>
    <w:p w:rsidR="00AF2A3A" w:rsidRDefault="00AF2A3A" w:rsidP="00E03775">
      <w:pPr>
        <w:ind w:leftChars="100" w:left="220"/>
        <w:rPr>
          <w:lang w:eastAsia="ja-JP"/>
        </w:rPr>
      </w:pPr>
      <w:r>
        <w:rPr>
          <w:rFonts w:hint="eastAsia"/>
          <w:lang w:eastAsia="ja-JP"/>
        </w:rPr>
        <w:t>B_64 = 0x0000 0000 0000 0001</w:t>
      </w:r>
    </w:p>
    <w:p w:rsidR="00AF2A3A" w:rsidRDefault="00AF2A3A" w:rsidP="00E03775">
      <w:pPr>
        <w:ind w:leftChars="100" w:left="220"/>
        <w:rPr>
          <w:lang w:eastAsia="ja-JP"/>
        </w:rPr>
      </w:pPr>
      <w:r>
        <w:rPr>
          <w:rFonts w:hint="eastAsia"/>
          <w:lang w:eastAsia="ja-JP"/>
        </w:rPr>
        <w:t>B_32 = 0x0000 0001</w:t>
      </w:r>
    </w:p>
    <w:p w:rsidR="00AF2A3A" w:rsidRDefault="00AF2A3A" w:rsidP="00E03775">
      <w:pPr>
        <w:ind w:leftChars="100" w:left="220"/>
        <w:rPr>
          <w:lang w:eastAsia="ja-JP"/>
        </w:rPr>
      </w:pPr>
      <w:r>
        <w:rPr>
          <w:rFonts w:hint="eastAsia"/>
          <w:lang w:eastAsia="ja-JP"/>
        </w:rPr>
        <w:t>C_64 = 0x0000 0000 8000 0000</w:t>
      </w:r>
    </w:p>
    <w:p w:rsidR="00AF2A3A" w:rsidRDefault="00AF2A3A" w:rsidP="00E03775">
      <w:pPr>
        <w:ind w:leftChars="100" w:left="220"/>
        <w:rPr>
          <w:lang w:eastAsia="ja-JP"/>
        </w:rPr>
      </w:pPr>
      <w:r>
        <w:rPr>
          <w:rFonts w:hint="eastAsia"/>
          <w:lang w:eastAsia="ja-JP"/>
        </w:rPr>
        <w:t xml:space="preserve">C_32 = 0x8000 0000 </w:t>
      </w:r>
      <w:proofErr w:type="gramStart"/>
      <w:r>
        <w:rPr>
          <w:rFonts w:hint="eastAsia"/>
          <w:lang w:eastAsia="ja-JP"/>
        </w:rPr>
        <w:t>(</w:t>
      </w:r>
      <w:r w:rsidR="00E83E9C">
        <w:rPr>
          <w:rFonts w:hint="eastAsia"/>
          <w:lang w:eastAsia="ja-JP"/>
        </w:rPr>
        <w:t xml:space="preserve"> </w:t>
      </w:r>
      <w:r>
        <w:rPr>
          <w:rFonts w:hint="eastAsia"/>
          <w:lang w:eastAsia="ja-JP"/>
        </w:rPr>
        <w:t>=</w:t>
      </w:r>
      <w:proofErr w:type="gramEnd"/>
      <w:r>
        <w:rPr>
          <w:rFonts w:hint="eastAsia"/>
          <w:lang w:eastAsia="ja-JP"/>
        </w:rPr>
        <w:t xml:space="preserve"> -2</w:t>
      </w:r>
      <w:r w:rsidRPr="00E03775">
        <w:rPr>
          <w:vertAlign w:val="superscript"/>
          <w:lang w:eastAsia="ja-JP"/>
        </w:rPr>
        <w:t>31</w:t>
      </w:r>
      <w:r w:rsidRPr="00E03775">
        <w:rPr>
          <w:lang w:eastAsia="ja-JP"/>
        </w:rPr>
        <w:t>)</w:t>
      </w:r>
    </w:p>
    <w:p w:rsidR="00AF2A3A" w:rsidRDefault="00AF2A3A" w:rsidP="00E03775">
      <w:pPr>
        <w:ind w:leftChars="100" w:left="220"/>
        <w:rPr>
          <w:lang w:eastAsia="ja-JP"/>
        </w:rPr>
      </w:pPr>
      <w:r>
        <w:rPr>
          <w:rFonts w:hint="eastAsia"/>
          <w:lang w:eastAsia="ja-JP"/>
        </w:rPr>
        <w:t>D_64 = 0x0000 0000 0000 0001</w:t>
      </w:r>
    </w:p>
    <w:p w:rsidR="00AF2A3A" w:rsidRDefault="00AF2A3A" w:rsidP="00E03775">
      <w:pPr>
        <w:ind w:leftChars="100" w:left="220"/>
        <w:rPr>
          <w:lang w:eastAsia="ja-JP"/>
        </w:rPr>
      </w:pPr>
      <w:r>
        <w:rPr>
          <w:rFonts w:hint="eastAsia"/>
          <w:lang w:eastAsia="ja-JP"/>
        </w:rPr>
        <w:t xml:space="preserve">D_32 = 0x0000 0001 </w:t>
      </w:r>
      <w:proofErr w:type="gramStart"/>
      <w:r w:rsidR="00E83E9C">
        <w:rPr>
          <w:rFonts w:hint="eastAsia"/>
          <w:lang w:eastAsia="ja-JP"/>
        </w:rPr>
        <w:t xml:space="preserve">( </w:t>
      </w:r>
      <w:r>
        <w:rPr>
          <w:rFonts w:hint="eastAsia"/>
          <w:lang w:eastAsia="ja-JP"/>
        </w:rPr>
        <w:t>=</w:t>
      </w:r>
      <w:proofErr w:type="gramEnd"/>
      <w:r>
        <w:rPr>
          <w:rFonts w:hint="eastAsia"/>
          <w:lang w:eastAsia="ja-JP"/>
        </w:rPr>
        <w:t xml:space="preserve">D_64 </w:t>
      </w:r>
      <w:r w:rsidR="00E83E9C">
        <w:rPr>
          <w:rFonts w:hint="eastAsia"/>
          <w:lang w:eastAsia="ja-JP"/>
        </w:rPr>
        <w:t>&amp;</w:t>
      </w:r>
      <w:r>
        <w:rPr>
          <w:rFonts w:hint="eastAsia"/>
          <w:lang w:eastAsia="ja-JP"/>
        </w:rPr>
        <w:t xml:space="preserve"> 0xFFFF FFFF)</w:t>
      </w:r>
    </w:p>
    <w:p w:rsidR="00AF2A3A" w:rsidRDefault="00AF2A3A" w:rsidP="00E03775">
      <w:pPr>
        <w:ind w:leftChars="100" w:left="220"/>
        <w:rPr>
          <w:lang w:eastAsia="ja-JP"/>
        </w:rPr>
      </w:pPr>
      <w:r>
        <w:rPr>
          <w:rFonts w:hint="eastAsia"/>
          <w:lang w:eastAsia="ja-JP"/>
        </w:rPr>
        <w:t xml:space="preserve">E_64 = 0xFFFF FFFF </w:t>
      </w:r>
      <w:proofErr w:type="spellStart"/>
      <w:r>
        <w:rPr>
          <w:rFonts w:hint="eastAsia"/>
          <w:lang w:eastAsia="ja-JP"/>
        </w:rPr>
        <w:t>FFFF</w:t>
      </w:r>
      <w:proofErr w:type="spellEnd"/>
      <w:r>
        <w:rPr>
          <w:rFonts w:hint="eastAsia"/>
          <w:lang w:eastAsia="ja-JP"/>
        </w:rPr>
        <w:t xml:space="preserve"> </w:t>
      </w:r>
      <w:proofErr w:type="spellStart"/>
      <w:r>
        <w:rPr>
          <w:rFonts w:hint="eastAsia"/>
          <w:lang w:eastAsia="ja-JP"/>
        </w:rPr>
        <w:t>FFFF</w:t>
      </w:r>
      <w:proofErr w:type="spellEnd"/>
    </w:p>
    <w:p w:rsidR="00AF2A3A" w:rsidRDefault="00AF2A3A" w:rsidP="00E03775">
      <w:pPr>
        <w:ind w:leftChars="100" w:left="220"/>
        <w:rPr>
          <w:lang w:eastAsia="ja-JP"/>
        </w:rPr>
      </w:pPr>
      <w:r>
        <w:rPr>
          <w:rFonts w:hint="eastAsia"/>
          <w:lang w:eastAsia="ja-JP"/>
        </w:rPr>
        <w:t xml:space="preserve">E_32 = 0xFFFF FFFF </w:t>
      </w:r>
      <w:proofErr w:type="gramStart"/>
      <w:r w:rsidR="00E83E9C">
        <w:rPr>
          <w:rFonts w:hint="eastAsia"/>
          <w:lang w:eastAsia="ja-JP"/>
        </w:rPr>
        <w:t xml:space="preserve">( </w:t>
      </w:r>
      <w:r>
        <w:rPr>
          <w:rFonts w:hint="eastAsia"/>
          <w:lang w:eastAsia="ja-JP"/>
        </w:rPr>
        <w:t>=</w:t>
      </w:r>
      <w:proofErr w:type="gramEnd"/>
      <w:r>
        <w:rPr>
          <w:rFonts w:hint="eastAsia"/>
          <w:lang w:eastAsia="ja-JP"/>
        </w:rPr>
        <w:t xml:space="preserve">E_64 </w:t>
      </w:r>
      <w:r w:rsidR="00E83E9C">
        <w:rPr>
          <w:rFonts w:hint="eastAsia"/>
          <w:lang w:eastAsia="ja-JP"/>
        </w:rPr>
        <w:t>&amp;</w:t>
      </w:r>
      <w:r>
        <w:rPr>
          <w:rFonts w:hint="eastAsia"/>
          <w:lang w:eastAsia="ja-JP"/>
        </w:rPr>
        <w:t xml:space="preserve"> 0xFFFF FFFF)</w:t>
      </w:r>
    </w:p>
    <w:p w:rsidR="00AF2A3A" w:rsidRDefault="00AF2A3A" w:rsidP="00AF2A3A">
      <w:pPr>
        <w:rPr>
          <w:u w:val="single"/>
          <w:lang w:eastAsia="ja-JP"/>
        </w:rPr>
      </w:pPr>
    </w:p>
    <w:p w:rsidR="00E03775" w:rsidRDefault="00E83E9C" w:rsidP="00E83E9C">
      <w:pPr>
        <w:rPr>
          <w:u w:val="single"/>
          <w:lang w:eastAsia="ja-JP"/>
        </w:rPr>
      </w:pPr>
      <w:r w:rsidRPr="00DD00E4">
        <w:rPr>
          <w:rFonts w:hint="eastAsia"/>
          <w:u w:val="single"/>
          <w:lang w:eastAsia="ja-JP"/>
        </w:rPr>
        <w:t xml:space="preserve">Case </w:t>
      </w:r>
      <w:r>
        <w:rPr>
          <w:rFonts w:hint="eastAsia"/>
          <w:u w:val="single"/>
          <w:lang w:eastAsia="ja-JP"/>
        </w:rPr>
        <w:t>2</w:t>
      </w:r>
      <w:r w:rsidRPr="00DD00E4">
        <w:rPr>
          <w:rFonts w:hint="eastAsia"/>
          <w:u w:val="single"/>
          <w:lang w:eastAsia="ja-JP"/>
        </w:rPr>
        <w:t xml:space="preserve">: </w:t>
      </w:r>
      <w:r>
        <w:rPr>
          <w:rFonts w:hint="eastAsia"/>
          <w:u w:val="single"/>
          <w:lang w:eastAsia="ja-JP"/>
        </w:rPr>
        <w:t>A</w:t>
      </w:r>
      <w:r w:rsidRPr="00DD00E4">
        <w:rPr>
          <w:rFonts w:hint="eastAsia"/>
          <w:u w:val="single"/>
          <w:lang w:eastAsia="ja-JP"/>
        </w:rPr>
        <w:t xml:space="preserve"> = </w:t>
      </w:r>
      <w:r>
        <w:rPr>
          <w:rFonts w:hint="eastAsia"/>
          <w:u w:val="single"/>
          <w:lang w:eastAsia="ja-JP"/>
        </w:rPr>
        <w:t>2</w:t>
      </w:r>
      <w:r w:rsidRPr="00DD00E4">
        <w:rPr>
          <w:rFonts w:hint="eastAsia"/>
          <w:u w:val="single"/>
          <w:vertAlign w:val="superscript"/>
          <w:lang w:eastAsia="ja-JP"/>
        </w:rPr>
        <w:t>3</w:t>
      </w:r>
      <w:r>
        <w:rPr>
          <w:rFonts w:hint="eastAsia"/>
          <w:u w:val="single"/>
          <w:vertAlign w:val="superscript"/>
          <w:lang w:eastAsia="ja-JP"/>
        </w:rPr>
        <w:t>2</w:t>
      </w:r>
      <w:r w:rsidRPr="00E03775">
        <w:rPr>
          <w:u w:val="single"/>
          <w:lang w:eastAsia="ja-JP"/>
        </w:rPr>
        <w:t>+</w:t>
      </w:r>
      <w:r w:rsidRPr="00DD00E4">
        <w:rPr>
          <w:rFonts w:hint="eastAsia"/>
          <w:u w:val="single"/>
          <w:lang w:eastAsia="ja-JP"/>
        </w:rPr>
        <w:t>2</w:t>
      </w:r>
      <w:r w:rsidRPr="00DD00E4">
        <w:rPr>
          <w:rFonts w:hint="eastAsia"/>
          <w:u w:val="single"/>
          <w:vertAlign w:val="superscript"/>
          <w:lang w:eastAsia="ja-JP"/>
        </w:rPr>
        <w:t>31</w:t>
      </w:r>
      <w:r w:rsidRPr="00E03775">
        <w:rPr>
          <w:u w:val="single"/>
          <w:lang w:eastAsia="ja-JP"/>
        </w:rPr>
        <w:t>+1</w:t>
      </w:r>
      <w:r w:rsidRPr="00DD00E4">
        <w:rPr>
          <w:rFonts w:hint="eastAsia"/>
          <w:u w:val="single"/>
          <w:lang w:eastAsia="ja-JP"/>
        </w:rPr>
        <w:t xml:space="preserve">, </w:t>
      </w:r>
      <w:r>
        <w:rPr>
          <w:rFonts w:hint="eastAsia"/>
          <w:u w:val="single"/>
          <w:lang w:eastAsia="ja-JP"/>
        </w:rPr>
        <w:t>B</w:t>
      </w:r>
      <w:r w:rsidRPr="00DD00E4">
        <w:rPr>
          <w:rFonts w:hint="eastAsia"/>
          <w:u w:val="single"/>
          <w:lang w:eastAsia="ja-JP"/>
        </w:rPr>
        <w:t xml:space="preserve"> = </w:t>
      </w:r>
      <w:r>
        <w:rPr>
          <w:rFonts w:hint="eastAsia"/>
          <w:u w:val="single"/>
          <w:lang w:eastAsia="ja-JP"/>
        </w:rPr>
        <w:t>-2</w:t>
      </w:r>
    </w:p>
    <w:p w:rsidR="00E03775" w:rsidRDefault="00E83E9C" w:rsidP="00E83E9C">
      <w:pPr>
        <w:rPr>
          <w:lang w:eastAsia="ja-JP"/>
        </w:rPr>
      </w:pPr>
      <w:r w:rsidRPr="00E03775">
        <w:rPr>
          <w:rFonts w:hint="eastAsia"/>
          <w:lang w:eastAsia="ja-JP"/>
        </w:rPr>
        <w:lastRenderedPageBreak/>
        <w:t>C = A + B = 2</w:t>
      </w:r>
      <w:r w:rsidRPr="00E03775">
        <w:rPr>
          <w:rFonts w:hint="eastAsia"/>
          <w:vertAlign w:val="superscript"/>
          <w:lang w:eastAsia="ja-JP"/>
        </w:rPr>
        <w:t>32</w:t>
      </w:r>
      <w:r w:rsidRPr="00E03775">
        <w:rPr>
          <w:rFonts w:hint="eastAsia"/>
          <w:lang w:eastAsia="ja-JP"/>
        </w:rPr>
        <w:t>+2</w:t>
      </w:r>
      <w:r w:rsidRPr="00E03775">
        <w:rPr>
          <w:rFonts w:hint="eastAsia"/>
          <w:vertAlign w:val="superscript"/>
          <w:lang w:eastAsia="ja-JP"/>
        </w:rPr>
        <w:t>31</w:t>
      </w:r>
      <w:r w:rsidRPr="00E03775">
        <w:rPr>
          <w:lang w:eastAsia="ja-JP"/>
        </w:rPr>
        <w:t>-</w:t>
      </w:r>
      <w:r w:rsidRPr="00E03775">
        <w:rPr>
          <w:rFonts w:hint="eastAsia"/>
          <w:lang w:eastAsia="ja-JP"/>
        </w:rPr>
        <w:t>1</w:t>
      </w:r>
      <w:r w:rsidR="00E03775">
        <w:rPr>
          <w:rFonts w:hint="eastAsia"/>
          <w:lang w:eastAsia="ja-JP"/>
        </w:rPr>
        <w:t xml:space="preserve"> (64-bit) or </w:t>
      </w:r>
      <w:r w:rsidR="00E03775" w:rsidRPr="00A63F87">
        <w:rPr>
          <w:rFonts w:hint="eastAsia"/>
          <w:lang w:eastAsia="ja-JP"/>
        </w:rPr>
        <w:t>2</w:t>
      </w:r>
      <w:r w:rsidR="00E03775" w:rsidRPr="00A63F87">
        <w:rPr>
          <w:rFonts w:hint="eastAsia"/>
          <w:vertAlign w:val="superscript"/>
          <w:lang w:eastAsia="ja-JP"/>
        </w:rPr>
        <w:t>31</w:t>
      </w:r>
      <w:r w:rsidR="00E03775" w:rsidRPr="00A63F87">
        <w:rPr>
          <w:lang w:eastAsia="ja-JP"/>
        </w:rPr>
        <w:t>-</w:t>
      </w:r>
      <w:r w:rsidR="00E03775" w:rsidRPr="00A63F87">
        <w:rPr>
          <w:rFonts w:hint="eastAsia"/>
          <w:lang w:eastAsia="ja-JP"/>
        </w:rPr>
        <w:t>1</w:t>
      </w:r>
      <w:r w:rsidR="00E03775">
        <w:rPr>
          <w:rFonts w:hint="eastAsia"/>
          <w:lang w:eastAsia="ja-JP"/>
        </w:rPr>
        <w:t xml:space="preserve"> (32-bit)</w:t>
      </w:r>
    </w:p>
    <w:p w:rsidR="00E03775" w:rsidRDefault="00E83E9C" w:rsidP="00E83E9C">
      <w:pPr>
        <w:rPr>
          <w:lang w:eastAsia="ja-JP"/>
        </w:rPr>
      </w:pPr>
      <w:r w:rsidRPr="00E03775">
        <w:rPr>
          <w:rFonts w:hint="eastAsia"/>
          <w:lang w:eastAsia="ja-JP"/>
        </w:rPr>
        <w:t>D = C - A = -2</w:t>
      </w:r>
    </w:p>
    <w:p w:rsidR="00E83E9C" w:rsidRPr="00E03775" w:rsidRDefault="00E83E9C" w:rsidP="00E83E9C">
      <w:pPr>
        <w:rPr>
          <w:lang w:eastAsia="ja-JP"/>
        </w:rPr>
      </w:pPr>
      <w:r w:rsidRPr="00E03775">
        <w:rPr>
          <w:rFonts w:hint="eastAsia"/>
          <w:lang w:eastAsia="ja-JP"/>
        </w:rPr>
        <w:t>E = A - C = 2</w:t>
      </w:r>
    </w:p>
    <w:p w:rsidR="00E83E9C" w:rsidRDefault="00E83E9C" w:rsidP="00E83E9C">
      <w:pPr>
        <w:ind w:leftChars="100" w:left="220"/>
        <w:rPr>
          <w:lang w:eastAsia="ja-JP"/>
        </w:rPr>
      </w:pPr>
      <w:r>
        <w:rPr>
          <w:rFonts w:hint="eastAsia"/>
          <w:lang w:eastAsia="ja-JP"/>
        </w:rPr>
        <w:t>A_64 = 0x0000 0001 8000 0001</w:t>
      </w:r>
    </w:p>
    <w:p w:rsidR="00E83E9C" w:rsidRDefault="00E83E9C" w:rsidP="00E83E9C">
      <w:pPr>
        <w:ind w:leftChars="100" w:left="220"/>
        <w:rPr>
          <w:lang w:eastAsia="ja-JP"/>
        </w:rPr>
      </w:pPr>
      <w:r>
        <w:rPr>
          <w:rFonts w:hint="eastAsia"/>
          <w:lang w:eastAsia="ja-JP"/>
        </w:rPr>
        <w:t xml:space="preserve">A_32 = 0x8000 0001 </w:t>
      </w:r>
      <w:proofErr w:type="gramStart"/>
      <w:r>
        <w:rPr>
          <w:rFonts w:hint="eastAsia"/>
          <w:lang w:eastAsia="ja-JP"/>
        </w:rPr>
        <w:t>( =</w:t>
      </w:r>
      <w:proofErr w:type="gramEnd"/>
      <w:r>
        <w:rPr>
          <w:rFonts w:hint="eastAsia"/>
          <w:lang w:eastAsia="ja-JP"/>
        </w:rPr>
        <w:t xml:space="preserve"> -2</w:t>
      </w:r>
      <w:r w:rsidRPr="00AF2A3A">
        <w:rPr>
          <w:rFonts w:hint="eastAsia"/>
          <w:vertAlign w:val="superscript"/>
          <w:lang w:eastAsia="ja-JP"/>
        </w:rPr>
        <w:t>31</w:t>
      </w:r>
      <w:r>
        <w:rPr>
          <w:rFonts w:hint="eastAsia"/>
          <w:lang w:eastAsia="ja-JP"/>
        </w:rPr>
        <w:t>+</w:t>
      </w:r>
      <w:r w:rsidRPr="00E03775">
        <w:rPr>
          <w:lang w:eastAsia="ja-JP"/>
        </w:rPr>
        <w:t>1</w:t>
      </w:r>
      <w:r w:rsidRPr="00AF2A3A">
        <w:rPr>
          <w:rFonts w:hint="eastAsia"/>
          <w:lang w:eastAsia="ja-JP"/>
        </w:rPr>
        <w:t>)</w:t>
      </w:r>
      <w:r>
        <w:rPr>
          <w:rFonts w:hint="eastAsia"/>
          <w:lang w:eastAsia="ja-JP"/>
        </w:rPr>
        <w:t xml:space="preserve"> ( = A_64 &amp; 0xFFFF FFFF)</w:t>
      </w:r>
    </w:p>
    <w:p w:rsidR="00E83E9C" w:rsidRDefault="00E83E9C" w:rsidP="00E83E9C">
      <w:pPr>
        <w:ind w:leftChars="100" w:left="220"/>
        <w:rPr>
          <w:lang w:eastAsia="ja-JP"/>
        </w:rPr>
      </w:pPr>
      <w:r>
        <w:rPr>
          <w:rFonts w:hint="eastAsia"/>
          <w:lang w:eastAsia="ja-JP"/>
        </w:rPr>
        <w:t xml:space="preserve">B_64 = 0xFFFF FFFF </w:t>
      </w:r>
      <w:proofErr w:type="spellStart"/>
      <w:r>
        <w:rPr>
          <w:rFonts w:hint="eastAsia"/>
          <w:lang w:eastAsia="ja-JP"/>
        </w:rPr>
        <w:t>FFFF</w:t>
      </w:r>
      <w:proofErr w:type="spellEnd"/>
      <w:r>
        <w:rPr>
          <w:rFonts w:hint="eastAsia"/>
          <w:lang w:eastAsia="ja-JP"/>
        </w:rPr>
        <w:t xml:space="preserve"> FFFE</w:t>
      </w:r>
    </w:p>
    <w:p w:rsidR="00E83E9C" w:rsidRDefault="00E83E9C" w:rsidP="00E83E9C">
      <w:pPr>
        <w:ind w:leftChars="100" w:left="220"/>
        <w:rPr>
          <w:lang w:eastAsia="ja-JP"/>
        </w:rPr>
      </w:pPr>
      <w:r>
        <w:rPr>
          <w:rFonts w:hint="eastAsia"/>
          <w:lang w:eastAsia="ja-JP"/>
        </w:rPr>
        <w:t>B_32 = 0xFFFF FFFE</w:t>
      </w:r>
    </w:p>
    <w:p w:rsidR="00E83E9C" w:rsidRDefault="00E83E9C" w:rsidP="00E83E9C">
      <w:pPr>
        <w:ind w:leftChars="100" w:left="220"/>
        <w:rPr>
          <w:lang w:eastAsia="ja-JP"/>
        </w:rPr>
      </w:pPr>
      <w:r>
        <w:rPr>
          <w:rFonts w:hint="eastAsia"/>
          <w:lang w:eastAsia="ja-JP"/>
        </w:rPr>
        <w:t xml:space="preserve">C_64 = 0x0000 0001 </w:t>
      </w:r>
      <w:r w:rsidR="009B62E2">
        <w:rPr>
          <w:rFonts w:hint="eastAsia"/>
          <w:lang w:eastAsia="ja-JP"/>
        </w:rPr>
        <w:t>7FFF FFFF</w:t>
      </w:r>
    </w:p>
    <w:p w:rsidR="00E83E9C" w:rsidRDefault="00E83E9C" w:rsidP="00E83E9C">
      <w:pPr>
        <w:ind w:leftChars="100" w:left="220"/>
        <w:rPr>
          <w:lang w:eastAsia="ja-JP"/>
        </w:rPr>
      </w:pPr>
      <w:r>
        <w:rPr>
          <w:rFonts w:hint="eastAsia"/>
          <w:lang w:eastAsia="ja-JP"/>
        </w:rPr>
        <w:t>C_32 = 0x</w:t>
      </w:r>
      <w:r w:rsidR="009B62E2">
        <w:rPr>
          <w:rFonts w:hint="eastAsia"/>
          <w:lang w:eastAsia="ja-JP"/>
        </w:rPr>
        <w:t>7FFF FFFF</w:t>
      </w:r>
      <w:r>
        <w:rPr>
          <w:rFonts w:hint="eastAsia"/>
          <w:lang w:eastAsia="ja-JP"/>
        </w:rPr>
        <w:t xml:space="preserve"> (=2</w:t>
      </w:r>
      <w:r w:rsidRPr="00AF2A3A">
        <w:rPr>
          <w:rFonts w:hint="eastAsia"/>
          <w:vertAlign w:val="superscript"/>
          <w:lang w:eastAsia="ja-JP"/>
        </w:rPr>
        <w:t>31</w:t>
      </w:r>
      <w:r w:rsidR="009B62E2" w:rsidRPr="00E03775">
        <w:rPr>
          <w:lang w:eastAsia="ja-JP"/>
        </w:rPr>
        <w:t>-1</w:t>
      </w:r>
      <w:r w:rsidRPr="00AF2A3A">
        <w:rPr>
          <w:rFonts w:hint="eastAsia"/>
          <w:lang w:eastAsia="ja-JP"/>
        </w:rPr>
        <w:t>)</w:t>
      </w:r>
    </w:p>
    <w:p w:rsidR="00E83E9C" w:rsidRDefault="00E83E9C" w:rsidP="00E83E9C">
      <w:pPr>
        <w:ind w:leftChars="100" w:left="220"/>
        <w:rPr>
          <w:lang w:eastAsia="ja-JP"/>
        </w:rPr>
      </w:pPr>
      <w:r>
        <w:rPr>
          <w:rFonts w:hint="eastAsia"/>
          <w:lang w:eastAsia="ja-JP"/>
        </w:rPr>
        <w:t>D_64 = 0x</w:t>
      </w:r>
      <w:r w:rsidR="009B62E2">
        <w:rPr>
          <w:rFonts w:hint="eastAsia"/>
          <w:lang w:eastAsia="ja-JP"/>
        </w:rPr>
        <w:t xml:space="preserve">FFFF FFFF </w:t>
      </w:r>
      <w:proofErr w:type="spellStart"/>
      <w:r w:rsidR="009B62E2">
        <w:rPr>
          <w:rFonts w:hint="eastAsia"/>
          <w:lang w:eastAsia="ja-JP"/>
        </w:rPr>
        <w:t>FFFF</w:t>
      </w:r>
      <w:proofErr w:type="spellEnd"/>
      <w:r w:rsidR="009B62E2">
        <w:rPr>
          <w:rFonts w:hint="eastAsia"/>
          <w:lang w:eastAsia="ja-JP"/>
        </w:rPr>
        <w:t xml:space="preserve"> FFFE</w:t>
      </w:r>
    </w:p>
    <w:p w:rsidR="00E83E9C" w:rsidRDefault="00E83E9C" w:rsidP="00E83E9C">
      <w:pPr>
        <w:ind w:leftChars="100" w:left="220"/>
        <w:rPr>
          <w:lang w:eastAsia="ja-JP"/>
        </w:rPr>
      </w:pPr>
      <w:r>
        <w:rPr>
          <w:rFonts w:hint="eastAsia"/>
          <w:lang w:eastAsia="ja-JP"/>
        </w:rPr>
        <w:t>D_32 = 0x</w:t>
      </w:r>
      <w:r w:rsidR="009B62E2">
        <w:rPr>
          <w:rFonts w:hint="eastAsia"/>
          <w:lang w:eastAsia="ja-JP"/>
        </w:rPr>
        <w:t xml:space="preserve">FFFF FFFE </w:t>
      </w:r>
      <w:r>
        <w:rPr>
          <w:rFonts w:hint="eastAsia"/>
          <w:lang w:eastAsia="ja-JP"/>
        </w:rPr>
        <w:t>= (D_64 | 0xFFFF FFFF)</w:t>
      </w:r>
    </w:p>
    <w:p w:rsidR="00E83E9C" w:rsidRDefault="00E83E9C" w:rsidP="00E83E9C">
      <w:pPr>
        <w:ind w:leftChars="100" w:left="220"/>
        <w:rPr>
          <w:lang w:eastAsia="ja-JP"/>
        </w:rPr>
      </w:pPr>
      <w:r>
        <w:rPr>
          <w:rFonts w:hint="eastAsia"/>
          <w:lang w:eastAsia="ja-JP"/>
        </w:rPr>
        <w:t>E_64 = 0x</w:t>
      </w:r>
      <w:r w:rsidR="009B62E2">
        <w:rPr>
          <w:rFonts w:hint="eastAsia"/>
          <w:lang w:eastAsia="ja-JP"/>
        </w:rPr>
        <w:t>0000 0000 0000 0002</w:t>
      </w:r>
    </w:p>
    <w:p w:rsidR="00DD00E4" w:rsidRDefault="00E83E9C" w:rsidP="00E03775">
      <w:pPr>
        <w:ind w:leftChars="100" w:left="220"/>
        <w:rPr>
          <w:lang w:eastAsia="ja-JP"/>
        </w:rPr>
      </w:pPr>
      <w:r>
        <w:rPr>
          <w:rFonts w:hint="eastAsia"/>
          <w:lang w:eastAsia="ja-JP"/>
        </w:rPr>
        <w:t>E_32 = 0x</w:t>
      </w:r>
      <w:r w:rsidR="009B62E2">
        <w:rPr>
          <w:rFonts w:hint="eastAsia"/>
          <w:lang w:eastAsia="ja-JP"/>
        </w:rPr>
        <w:t>0000 0002</w:t>
      </w:r>
      <w:r>
        <w:rPr>
          <w:rFonts w:hint="eastAsia"/>
          <w:lang w:eastAsia="ja-JP"/>
        </w:rPr>
        <w:t xml:space="preserve"> = (E_64 | 0xFFFF FFFF)</w:t>
      </w:r>
    </w:p>
    <w:p w:rsidR="009B62E2" w:rsidRDefault="009B62E2" w:rsidP="009B62E2">
      <w:pPr>
        <w:rPr>
          <w:u w:val="single"/>
          <w:lang w:eastAsia="ja-JP"/>
        </w:rPr>
      </w:pPr>
    </w:p>
    <w:p w:rsidR="00E03775" w:rsidRDefault="009B62E2" w:rsidP="009B62E2">
      <w:pPr>
        <w:rPr>
          <w:u w:val="single"/>
          <w:lang w:eastAsia="ja-JP"/>
        </w:rPr>
      </w:pPr>
      <w:r w:rsidRPr="00DD00E4">
        <w:rPr>
          <w:rFonts w:hint="eastAsia"/>
          <w:u w:val="single"/>
          <w:lang w:eastAsia="ja-JP"/>
        </w:rPr>
        <w:t xml:space="preserve">Case </w:t>
      </w:r>
      <w:r>
        <w:rPr>
          <w:rFonts w:hint="eastAsia"/>
          <w:u w:val="single"/>
          <w:lang w:eastAsia="ja-JP"/>
        </w:rPr>
        <w:t>3</w:t>
      </w:r>
      <w:r w:rsidRPr="00DD00E4">
        <w:rPr>
          <w:rFonts w:hint="eastAsia"/>
          <w:u w:val="single"/>
          <w:lang w:eastAsia="ja-JP"/>
        </w:rPr>
        <w:t xml:space="preserve">: </w:t>
      </w:r>
      <w:r>
        <w:rPr>
          <w:rFonts w:hint="eastAsia"/>
          <w:u w:val="single"/>
          <w:lang w:eastAsia="ja-JP"/>
        </w:rPr>
        <w:t>A</w:t>
      </w:r>
      <w:r w:rsidRPr="00DD00E4">
        <w:rPr>
          <w:rFonts w:hint="eastAsia"/>
          <w:u w:val="single"/>
          <w:lang w:eastAsia="ja-JP"/>
        </w:rPr>
        <w:t xml:space="preserve"> = </w:t>
      </w:r>
      <w:r>
        <w:rPr>
          <w:rFonts w:hint="eastAsia"/>
          <w:u w:val="single"/>
          <w:lang w:eastAsia="ja-JP"/>
        </w:rPr>
        <w:t>2</w:t>
      </w:r>
      <w:r w:rsidRPr="00DD00E4">
        <w:rPr>
          <w:rFonts w:hint="eastAsia"/>
          <w:u w:val="single"/>
          <w:vertAlign w:val="superscript"/>
          <w:lang w:eastAsia="ja-JP"/>
        </w:rPr>
        <w:t>3</w:t>
      </w:r>
      <w:r>
        <w:rPr>
          <w:rFonts w:hint="eastAsia"/>
          <w:u w:val="single"/>
          <w:vertAlign w:val="superscript"/>
          <w:lang w:eastAsia="ja-JP"/>
        </w:rPr>
        <w:t>2</w:t>
      </w:r>
      <w:r>
        <w:rPr>
          <w:rFonts w:hint="eastAsia"/>
          <w:u w:val="single"/>
          <w:lang w:eastAsia="ja-JP"/>
        </w:rPr>
        <w:t>-1</w:t>
      </w:r>
      <w:r w:rsidRPr="00DD00E4">
        <w:rPr>
          <w:rFonts w:hint="eastAsia"/>
          <w:u w:val="single"/>
          <w:lang w:eastAsia="ja-JP"/>
        </w:rPr>
        <w:t xml:space="preserve">, </w:t>
      </w:r>
      <w:r>
        <w:rPr>
          <w:rFonts w:hint="eastAsia"/>
          <w:u w:val="single"/>
          <w:lang w:eastAsia="ja-JP"/>
        </w:rPr>
        <w:t>B</w:t>
      </w:r>
      <w:r w:rsidRPr="00DD00E4">
        <w:rPr>
          <w:rFonts w:hint="eastAsia"/>
          <w:u w:val="single"/>
          <w:lang w:eastAsia="ja-JP"/>
        </w:rPr>
        <w:t xml:space="preserve"> = </w:t>
      </w:r>
      <w:r w:rsidR="00E03775">
        <w:rPr>
          <w:rFonts w:hint="eastAsia"/>
          <w:u w:val="single"/>
          <w:lang w:eastAsia="ja-JP"/>
        </w:rPr>
        <w:t>1</w:t>
      </w:r>
    </w:p>
    <w:p w:rsidR="00E03775" w:rsidRPr="00E03775" w:rsidRDefault="009B62E2" w:rsidP="009B62E2">
      <w:pPr>
        <w:rPr>
          <w:lang w:eastAsia="ja-JP"/>
        </w:rPr>
      </w:pPr>
      <w:r w:rsidRPr="00E03775">
        <w:rPr>
          <w:rFonts w:hint="eastAsia"/>
          <w:lang w:eastAsia="ja-JP"/>
        </w:rPr>
        <w:t>C = A + B = 2</w:t>
      </w:r>
      <w:r w:rsidRPr="00E03775">
        <w:rPr>
          <w:rFonts w:hint="eastAsia"/>
          <w:vertAlign w:val="superscript"/>
          <w:lang w:eastAsia="ja-JP"/>
        </w:rPr>
        <w:t>32</w:t>
      </w:r>
      <w:r w:rsidR="00E03775" w:rsidRPr="00E03775">
        <w:rPr>
          <w:rFonts w:hint="eastAsia"/>
          <w:lang w:eastAsia="ja-JP"/>
        </w:rPr>
        <w:t xml:space="preserve"> (</w:t>
      </w:r>
      <w:r w:rsidR="00E03775">
        <w:rPr>
          <w:rFonts w:hint="eastAsia"/>
          <w:lang w:eastAsia="ja-JP"/>
        </w:rPr>
        <w:t>64-bit) or 0 (32-bit)</w:t>
      </w:r>
    </w:p>
    <w:p w:rsidR="00E03775" w:rsidRPr="00E03775" w:rsidRDefault="00E03775" w:rsidP="009B62E2">
      <w:pPr>
        <w:rPr>
          <w:lang w:eastAsia="ja-JP"/>
        </w:rPr>
      </w:pPr>
      <w:r w:rsidRPr="00E03775">
        <w:rPr>
          <w:rFonts w:hint="eastAsia"/>
          <w:lang w:eastAsia="ja-JP"/>
        </w:rPr>
        <w:t>D = C - A = 1</w:t>
      </w:r>
    </w:p>
    <w:p w:rsidR="009B62E2" w:rsidRPr="00E03775" w:rsidRDefault="009B62E2" w:rsidP="009B62E2">
      <w:pPr>
        <w:rPr>
          <w:lang w:eastAsia="ja-JP"/>
        </w:rPr>
      </w:pPr>
      <w:r w:rsidRPr="00E03775">
        <w:rPr>
          <w:rFonts w:hint="eastAsia"/>
          <w:lang w:eastAsia="ja-JP"/>
        </w:rPr>
        <w:t>E = A - C = -1</w:t>
      </w:r>
    </w:p>
    <w:p w:rsidR="009B62E2" w:rsidRDefault="009B62E2" w:rsidP="009B62E2">
      <w:pPr>
        <w:ind w:leftChars="100" w:left="220"/>
        <w:rPr>
          <w:lang w:eastAsia="ja-JP"/>
        </w:rPr>
      </w:pPr>
      <w:r>
        <w:rPr>
          <w:rFonts w:hint="eastAsia"/>
          <w:lang w:eastAsia="ja-JP"/>
        </w:rPr>
        <w:t xml:space="preserve">A_64 = 0x0000 0000 FFFF </w:t>
      </w:r>
      <w:proofErr w:type="spellStart"/>
      <w:r>
        <w:rPr>
          <w:rFonts w:hint="eastAsia"/>
          <w:lang w:eastAsia="ja-JP"/>
        </w:rPr>
        <w:t>FFFF</w:t>
      </w:r>
      <w:proofErr w:type="spellEnd"/>
    </w:p>
    <w:p w:rsidR="009B62E2" w:rsidRDefault="009B62E2" w:rsidP="009B62E2">
      <w:pPr>
        <w:ind w:leftChars="100" w:left="220"/>
        <w:rPr>
          <w:lang w:eastAsia="ja-JP"/>
        </w:rPr>
      </w:pPr>
      <w:r>
        <w:rPr>
          <w:rFonts w:hint="eastAsia"/>
          <w:lang w:eastAsia="ja-JP"/>
        </w:rPr>
        <w:t xml:space="preserve">A_32 = 0xFFFF FFFF </w:t>
      </w:r>
      <w:proofErr w:type="gramStart"/>
      <w:r>
        <w:rPr>
          <w:rFonts w:hint="eastAsia"/>
          <w:lang w:eastAsia="ja-JP"/>
        </w:rPr>
        <w:t>( =</w:t>
      </w:r>
      <w:proofErr w:type="gramEnd"/>
      <w:r>
        <w:rPr>
          <w:rFonts w:hint="eastAsia"/>
          <w:lang w:eastAsia="ja-JP"/>
        </w:rPr>
        <w:t xml:space="preserve"> -1</w:t>
      </w:r>
      <w:r w:rsidRPr="00AF2A3A">
        <w:rPr>
          <w:rFonts w:hint="eastAsia"/>
          <w:lang w:eastAsia="ja-JP"/>
        </w:rPr>
        <w:t>)</w:t>
      </w:r>
      <w:r>
        <w:rPr>
          <w:rFonts w:hint="eastAsia"/>
          <w:lang w:eastAsia="ja-JP"/>
        </w:rPr>
        <w:t xml:space="preserve"> ( = A_64 &amp; 0xFFFF FFFF)</w:t>
      </w:r>
    </w:p>
    <w:p w:rsidR="009B62E2" w:rsidRDefault="009B62E2" w:rsidP="009B62E2">
      <w:pPr>
        <w:ind w:leftChars="100" w:left="220"/>
        <w:rPr>
          <w:lang w:eastAsia="ja-JP"/>
        </w:rPr>
      </w:pPr>
      <w:r>
        <w:rPr>
          <w:rFonts w:hint="eastAsia"/>
          <w:lang w:eastAsia="ja-JP"/>
        </w:rPr>
        <w:t>B_64 = 0x0000 0000 0000 0001</w:t>
      </w:r>
    </w:p>
    <w:p w:rsidR="009B62E2" w:rsidRDefault="009B62E2" w:rsidP="009B62E2">
      <w:pPr>
        <w:ind w:leftChars="100" w:left="220"/>
        <w:rPr>
          <w:lang w:eastAsia="ja-JP"/>
        </w:rPr>
      </w:pPr>
      <w:r>
        <w:rPr>
          <w:rFonts w:hint="eastAsia"/>
          <w:lang w:eastAsia="ja-JP"/>
        </w:rPr>
        <w:t>B_32 = 0x0000 0001</w:t>
      </w:r>
    </w:p>
    <w:p w:rsidR="009B62E2" w:rsidRDefault="009B62E2" w:rsidP="009B62E2">
      <w:pPr>
        <w:ind w:leftChars="100" w:left="220"/>
        <w:rPr>
          <w:lang w:eastAsia="ja-JP"/>
        </w:rPr>
      </w:pPr>
      <w:r>
        <w:rPr>
          <w:rFonts w:hint="eastAsia"/>
          <w:lang w:eastAsia="ja-JP"/>
        </w:rPr>
        <w:t>C_64 = 0x0000 0001 0000 000</w:t>
      </w:r>
    </w:p>
    <w:p w:rsidR="009B62E2" w:rsidRDefault="009B62E2" w:rsidP="009B62E2">
      <w:pPr>
        <w:ind w:leftChars="100" w:left="220"/>
        <w:rPr>
          <w:lang w:eastAsia="ja-JP"/>
        </w:rPr>
      </w:pPr>
      <w:r>
        <w:rPr>
          <w:rFonts w:hint="eastAsia"/>
          <w:lang w:eastAsia="ja-JP"/>
        </w:rPr>
        <w:t>C_32 = 0x0000 0000 (=0</w:t>
      </w:r>
      <w:r w:rsidRPr="00AF2A3A">
        <w:rPr>
          <w:rFonts w:hint="eastAsia"/>
          <w:lang w:eastAsia="ja-JP"/>
        </w:rPr>
        <w:t>)</w:t>
      </w:r>
    </w:p>
    <w:p w:rsidR="009B62E2" w:rsidRDefault="009B62E2" w:rsidP="009B62E2">
      <w:pPr>
        <w:ind w:leftChars="100" w:left="220"/>
        <w:rPr>
          <w:lang w:eastAsia="ja-JP"/>
        </w:rPr>
      </w:pPr>
      <w:r>
        <w:rPr>
          <w:rFonts w:hint="eastAsia"/>
          <w:lang w:eastAsia="ja-JP"/>
        </w:rPr>
        <w:t>D_64 = 0x0000 0000 0000 0001</w:t>
      </w:r>
    </w:p>
    <w:p w:rsidR="009B62E2" w:rsidRDefault="009B62E2" w:rsidP="009B62E2">
      <w:pPr>
        <w:ind w:leftChars="100" w:left="220"/>
        <w:rPr>
          <w:lang w:eastAsia="ja-JP"/>
        </w:rPr>
      </w:pPr>
      <w:r>
        <w:rPr>
          <w:rFonts w:hint="eastAsia"/>
          <w:lang w:eastAsia="ja-JP"/>
        </w:rPr>
        <w:t>D_32 = 0x0000 0001 = (D_64 | 0xFFFF FFFF)</w:t>
      </w:r>
    </w:p>
    <w:p w:rsidR="009B62E2" w:rsidRDefault="009B62E2" w:rsidP="009B62E2">
      <w:pPr>
        <w:ind w:leftChars="100" w:left="220"/>
        <w:rPr>
          <w:lang w:eastAsia="ja-JP"/>
        </w:rPr>
      </w:pPr>
      <w:r>
        <w:rPr>
          <w:rFonts w:hint="eastAsia"/>
          <w:lang w:eastAsia="ja-JP"/>
        </w:rPr>
        <w:t xml:space="preserve">E_64 = 0xFFFF FFFF </w:t>
      </w:r>
      <w:proofErr w:type="spellStart"/>
      <w:r>
        <w:rPr>
          <w:rFonts w:hint="eastAsia"/>
          <w:lang w:eastAsia="ja-JP"/>
        </w:rPr>
        <w:t>FFFF</w:t>
      </w:r>
      <w:proofErr w:type="spellEnd"/>
      <w:r>
        <w:rPr>
          <w:rFonts w:hint="eastAsia"/>
          <w:lang w:eastAsia="ja-JP"/>
        </w:rPr>
        <w:t xml:space="preserve"> </w:t>
      </w:r>
      <w:proofErr w:type="spellStart"/>
      <w:r>
        <w:rPr>
          <w:rFonts w:hint="eastAsia"/>
          <w:lang w:eastAsia="ja-JP"/>
        </w:rPr>
        <w:t>FFFF</w:t>
      </w:r>
      <w:proofErr w:type="spellEnd"/>
    </w:p>
    <w:p w:rsidR="009B62E2" w:rsidRPr="00DD00E4" w:rsidRDefault="009B62E2" w:rsidP="009B62E2">
      <w:pPr>
        <w:ind w:leftChars="100" w:left="220"/>
        <w:rPr>
          <w:lang w:eastAsia="ja-JP"/>
        </w:rPr>
      </w:pPr>
      <w:r>
        <w:rPr>
          <w:rFonts w:hint="eastAsia"/>
          <w:lang w:eastAsia="ja-JP"/>
        </w:rPr>
        <w:t>E_32 = 0xFFFF FFFF = (E_64 | 0xFFFF FFFF)</w:t>
      </w:r>
    </w:p>
    <w:p w:rsidR="009B62E2" w:rsidRDefault="009B62E2" w:rsidP="00E03775">
      <w:pPr>
        <w:ind w:leftChars="100" w:left="220"/>
        <w:rPr>
          <w:lang w:eastAsia="ja-JP"/>
        </w:rPr>
      </w:pPr>
    </w:p>
    <w:p w:rsidR="009B62E2" w:rsidRPr="009B62E2" w:rsidRDefault="009B62E2" w:rsidP="009B62E2">
      <w:pPr>
        <w:rPr>
          <w:lang w:eastAsia="ja-JP"/>
        </w:rPr>
      </w:pPr>
      <w:r>
        <w:rPr>
          <w:rFonts w:hint="eastAsia"/>
          <w:lang w:eastAsia="ja-JP"/>
        </w:rPr>
        <w:t>In the above example</w:t>
      </w:r>
      <w:r w:rsidR="00E03775">
        <w:rPr>
          <w:rFonts w:hint="eastAsia"/>
          <w:lang w:eastAsia="ja-JP"/>
        </w:rPr>
        <w:t>s</w:t>
      </w:r>
      <w:r>
        <w:rPr>
          <w:rFonts w:hint="eastAsia"/>
          <w:lang w:eastAsia="ja-JP"/>
        </w:rPr>
        <w:t xml:space="preserve">, variable A contains the absolute POC value and variable B contains the delta </w:t>
      </w:r>
      <w:r w:rsidR="006A3901">
        <w:rPr>
          <w:lang w:eastAsia="ja-JP"/>
        </w:rPr>
        <w:t xml:space="preserve">value. </w:t>
      </w:r>
    </w:p>
    <w:p w:rsidR="004A3047" w:rsidRDefault="004A3047" w:rsidP="004A3047">
      <w:pPr>
        <w:pStyle w:val="1"/>
        <w:rPr>
          <w:lang w:eastAsia="ja-JP"/>
        </w:rPr>
      </w:pPr>
      <w:r>
        <w:rPr>
          <w:rFonts w:hint="eastAsia"/>
          <w:lang w:eastAsia="ja-JP"/>
        </w:rPr>
        <w:t>Conclusion</w:t>
      </w:r>
    </w:p>
    <w:p w:rsidR="00675053" w:rsidRPr="004A3047" w:rsidRDefault="00675053" w:rsidP="009435C3">
      <w:pPr>
        <w:jc w:val="both"/>
        <w:rPr>
          <w:szCs w:val="22"/>
          <w:lang w:val="en-CA" w:eastAsia="ja-JP"/>
        </w:rPr>
      </w:pPr>
      <w:r>
        <w:rPr>
          <w:szCs w:val="22"/>
          <w:lang w:val="en-CA" w:eastAsia="ja-JP"/>
        </w:rPr>
        <w:t>It is proposed to adopt the proposed text into the latest draft specification text.</w:t>
      </w:r>
    </w:p>
    <w:p w:rsidR="009435C3" w:rsidRDefault="009435C3" w:rsidP="009435C3">
      <w:pPr>
        <w:pStyle w:val="1"/>
        <w:rPr>
          <w:lang w:val="en-CA" w:eastAsia="ja-JP"/>
        </w:rPr>
      </w:pPr>
      <w:r>
        <w:rPr>
          <w:rFonts w:hint="eastAsia"/>
          <w:lang w:val="en-CA" w:eastAsia="ja-JP"/>
        </w:rPr>
        <w:t>References</w:t>
      </w:r>
    </w:p>
    <w:p w:rsidR="009435C3" w:rsidRDefault="009435C3" w:rsidP="009435C3">
      <w:pPr>
        <w:rPr>
          <w:lang w:val="en-CA" w:eastAsia="ja-JP"/>
        </w:rPr>
      </w:pPr>
      <w:r>
        <w:rPr>
          <w:rFonts w:hint="eastAsia"/>
          <w:lang w:val="en-CA" w:eastAsia="ja-JP"/>
        </w:rPr>
        <w:t xml:space="preserve">[1] </w:t>
      </w:r>
      <w:r w:rsidRPr="00AB7BF1">
        <w:rPr>
          <w:rFonts w:hint="eastAsia"/>
          <w:lang w:val="en-CA" w:eastAsia="ja-JP"/>
        </w:rPr>
        <w:t>"</w:t>
      </w:r>
      <w:r>
        <w:rPr>
          <w:rFonts w:hint="eastAsia"/>
          <w:szCs w:val="22"/>
          <w:lang w:eastAsia="ja-JP"/>
        </w:rPr>
        <w:t xml:space="preserve">High Efficiency Video Coding (HEVC) text specification draft </w:t>
      </w:r>
      <w:r w:rsidR="00E7794B">
        <w:rPr>
          <w:rFonts w:hint="eastAsia"/>
          <w:szCs w:val="22"/>
          <w:lang w:eastAsia="ja-JP"/>
        </w:rPr>
        <w:t>8</w:t>
      </w:r>
      <w:r w:rsidRPr="00AB7BF1">
        <w:rPr>
          <w:rFonts w:hint="eastAsia"/>
          <w:lang w:val="en-CA" w:eastAsia="ja-JP"/>
        </w:rPr>
        <w:t>"</w:t>
      </w:r>
      <w:r>
        <w:rPr>
          <w:rFonts w:hint="eastAsia"/>
          <w:lang w:val="en-CA" w:eastAsia="ja-JP"/>
        </w:rPr>
        <w:t>, JCTVC-</w:t>
      </w:r>
      <w:r w:rsidR="00E7794B">
        <w:rPr>
          <w:rFonts w:hint="eastAsia"/>
          <w:lang w:val="en-CA" w:eastAsia="ja-JP"/>
        </w:rPr>
        <w:t>J</w:t>
      </w:r>
      <w:r>
        <w:rPr>
          <w:rFonts w:hint="eastAsia"/>
          <w:lang w:val="en-CA" w:eastAsia="ja-JP"/>
        </w:rPr>
        <w:t xml:space="preserve">1003, </w:t>
      </w:r>
      <w:r w:rsidR="00E7794B">
        <w:rPr>
          <w:rFonts w:hint="eastAsia"/>
          <w:lang w:val="en-CA" w:eastAsia="ja-JP"/>
        </w:rPr>
        <w:t>July</w:t>
      </w:r>
      <w:r>
        <w:rPr>
          <w:rFonts w:hint="eastAsia"/>
          <w:lang w:val="en-CA" w:eastAsia="ja-JP"/>
        </w:rPr>
        <w:t xml:space="preserve"> 2012, </w:t>
      </w:r>
      <w:r w:rsidR="00E7794B">
        <w:rPr>
          <w:rFonts w:hint="eastAsia"/>
          <w:lang w:val="en-CA" w:eastAsia="ja-JP"/>
        </w:rPr>
        <w:t>Stockholm</w:t>
      </w:r>
      <w:r>
        <w:rPr>
          <w:rFonts w:hint="eastAsia"/>
          <w:lang w:val="en-CA" w:eastAsia="ja-JP"/>
        </w:rPr>
        <w:t xml:space="preserve"> Sw</w:t>
      </w:r>
      <w:r w:rsidR="00E7794B">
        <w:rPr>
          <w:rFonts w:hint="eastAsia"/>
          <w:lang w:val="en-CA" w:eastAsia="ja-JP"/>
        </w:rPr>
        <w:t>eden</w:t>
      </w:r>
    </w:p>
    <w:p w:rsidR="009435C3" w:rsidRDefault="009435C3" w:rsidP="009435C3">
      <w:pPr>
        <w:jc w:val="both"/>
        <w:rPr>
          <w:lang w:val="en-CA" w:eastAsia="ja-JP"/>
        </w:rPr>
      </w:pPr>
      <w:r>
        <w:rPr>
          <w:rFonts w:hint="eastAsia"/>
          <w:szCs w:val="22"/>
          <w:lang w:val="en-SG" w:eastAsia="ja-JP"/>
        </w:rPr>
        <w:lastRenderedPageBreak/>
        <w:t xml:space="preserve">[2] </w:t>
      </w:r>
      <w:r w:rsidR="00E7794B">
        <w:rPr>
          <w:rFonts w:hint="eastAsia"/>
          <w:szCs w:val="22"/>
          <w:lang w:val="en-SG" w:eastAsia="ja-JP"/>
        </w:rPr>
        <w:t>K.Kazui</w:t>
      </w:r>
      <w:r>
        <w:rPr>
          <w:rFonts w:hint="eastAsia"/>
          <w:szCs w:val="22"/>
          <w:lang w:val="en-SG" w:eastAsia="ja-JP"/>
        </w:rPr>
        <w:t xml:space="preserve"> et al., </w:t>
      </w:r>
      <w:r w:rsidRPr="0044022B">
        <w:rPr>
          <w:rFonts w:hint="eastAsia"/>
          <w:szCs w:val="22"/>
          <w:lang w:val="en-SG" w:eastAsia="ja-JP"/>
        </w:rPr>
        <w:t>"</w:t>
      </w:r>
      <w:r w:rsidR="00743383">
        <w:rPr>
          <w:rFonts w:hint="eastAsia"/>
          <w:szCs w:val="22"/>
          <w:lang w:val="en-CA" w:eastAsia="ja-JP"/>
        </w:rPr>
        <w:t>Cyclic POC</w:t>
      </w:r>
      <w:r w:rsidRPr="0044022B">
        <w:rPr>
          <w:rFonts w:hint="eastAsia"/>
          <w:szCs w:val="22"/>
          <w:lang w:val="en-SG" w:eastAsia="ja-JP"/>
        </w:rPr>
        <w:t>"</w:t>
      </w:r>
      <w:r>
        <w:rPr>
          <w:rFonts w:hint="eastAsia"/>
          <w:szCs w:val="22"/>
          <w:lang w:val="en-SG" w:eastAsia="ja-JP"/>
        </w:rPr>
        <w:t xml:space="preserve">, </w:t>
      </w:r>
      <w:r>
        <w:rPr>
          <w:rFonts w:hint="eastAsia"/>
          <w:lang w:val="en-CA" w:eastAsia="ja-JP"/>
        </w:rPr>
        <w:t>JCTVC-I0</w:t>
      </w:r>
      <w:r w:rsidR="00743383">
        <w:rPr>
          <w:rFonts w:hint="eastAsia"/>
          <w:lang w:val="en-CA" w:eastAsia="ja-JP"/>
        </w:rPr>
        <w:t>045</w:t>
      </w:r>
      <w:r>
        <w:rPr>
          <w:rFonts w:hint="eastAsia"/>
          <w:lang w:val="en-CA" w:eastAsia="ja-JP"/>
        </w:rPr>
        <w:t xml:space="preserve">, </w:t>
      </w:r>
      <w:r w:rsidR="00E7794B">
        <w:rPr>
          <w:rFonts w:hint="eastAsia"/>
          <w:lang w:val="en-CA" w:eastAsia="ja-JP"/>
        </w:rPr>
        <w:t>July 2012, Stockholm Sweden</w:t>
      </w:r>
    </w:p>
    <w:p w:rsidR="00E13577" w:rsidRDefault="00E13577" w:rsidP="009435C3">
      <w:pPr>
        <w:jc w:val="both"/>
        <w:rPr>
          <w:lang w:val="en-CA" w:eastAsia="ja-JP"/>
        </w:rPr>
      </w:pPr>
      <w:r>
        <w:rPr>
          <w:rFonts w:hint="eastAsia"/>
          <w:lang w:val="en-CA" w:eastAsia="ja-JP"/>
        </w:rPr>
        <w:t xml:space="preserve">[3] </w:t>
      </w:r>
      <w:r w:rsidR="00074D0A">
        <w:rPr>
          <w:lang w:val="en-CA" w:eastAsia="ja-JP"/>
        </w:rPr>
        <w:t>“</w:t>
      </w:r>
      <w:r w:rsidRPr="00E13577">
        <w:rPr>
          <w:lang w:val="en-CA" w:eastAsia="ja-JP"/>
        </w:rPr>
        <w:t>Proposed Editorial Improvements for High efficiency video coding (HEVC) Text Specification Draft 8</w:t>
      </w:r>
      <w:r w:rsidR="00074D0A">
        <w:rPr>
          <w:lang w:val="en-CA" w:eastAsia="ja-JP"/>
        </w:rPr>
        <w:t>”</w:t>
      </w:r>
      <w:r>
        <w:rPr>
          <w:rFonts w:hint="eastAsia"/>
          <w:lang w:val="en-CA" w:eastAsia="ja-JP"/>
        </w:rPr>
        <w:t>, JCTVC-K0030, October 2012, Shanghai China</w:t>
      </w:r>
    </w:p>
    <w:p w:rsidR="00743383" w:rsidRDefault="00743383" w:rsidP="00743383">
      <w:pPr>
        <w:jc w:val="both"/>
        <w:rPr>
          <w:szCs w:val="22"/>
          <w:lang w:val="en-SG" w:eastAsia="ja-JP"/>
        </w:rPr>
      </w:pPr>
      <w:r>
        <w:rPr>
          <w:rFonts w:hint="eastAsia"/>
          <w:lang w:val="en-CA" w:eastAsia="ja-JP"/>
        </w:rPr>
        <w:t>[4] "</w:t>
      </w:r>
      <w:r w:rsidRPr="001D67FF">
        <w:rPr>
          <w:lang w:val="en-CA" w:eastAsia="ja-JP"/>
        </w:rPr>
        <w:t>Meeting Report of 10th JCT-VC Meeting</w:t>
      </w:r>
      <w:r>
        <w:rPr>
          <w:rFonts w:hint="eastAsia"/>
          <w:lang w:val="en-CA" w:eastAsia="ja-JP"/>
        </w:rPr>
        <w:t>", JCTVC-J1000, July 2012, Stockholm Sweden</w:t>
      </w:r>
    </w:p>
    <w:p w:rsidR="009435C3" w:rsidRPr="005B217D" w:rsidRDefault="009435C3" w:rsidP="009435C3">
      <w:pPr>
        <w:pStyle w:val="1"/>
        <w:rPr>
          <w:lang w:val="en-CA"/>
        </w:rPr>
      </w:pPr>
      <w:r w:rsidRPr="005B217D">
        <w:rPr>
          <w:lang w:val="en-CA"/>
        </w:rPr>
        <w:t>Patent rights declaration(s)</w:t>
      </w:r>
    </w:p>
    <w:p w:rsidR="007F1F8B" w:rsidRPr="005B217D" w:rsidRDefault="009435C3" w:rsidP="009234A5">
      <w:pPr>
        <w:jc w:val="both"/>
        <w:rPr>
          <w:szCs w:val="22"/>
          <w:lang w:val="en-CA"/>
        </w:rPr>
      </w:pPr>
      <w:r>
        <w:rPr>
          <w:rFonts w:hint="eastAsia"/>
          <w:b/>
          <w:szCs w:val="22"/>
          <w:lang w:val="en-CA" w:eastAsia="ja-JP"/>
        </w:rPr>
        <w:t>FUJITSU LIMITED</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7F1F8B" w:rsidRPr="005B217D"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ED0" w:rsidRDefault="007B1ED0">
      <w:r>
        <w:separator/>
      </w:r>
    </w:p>
  </w:endnote>
  <w:endnote w:type="continuationSeparator" w:id="0">
    <w:p w:rsidR="007B1ED0" w:rsidRDefault="007B1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E2" w:rsidRDefault="009B62E2"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a5"/>
      </w:rPr>
      <w:fldChar w:fldCharType="begin"/>
    </w:r>
    <w:r>
      <w:rPr>
        <w:rStyle w:val="a5"/>
      </w:rPr>
      <w:instrText xml:space="preserve"> PAGE </w:instrText>
    </w:r>
    <w:r>
      <w:rPr>
        <w:rStyle w:val="a5"/>
      </w:rPr>
      <w:fldChar w:fldCharType="separate"/>
    </w:r>
    <w:r w:rsidR="00C22134">
      <w:rPr>
        <w:rStyle w:val="a5"/>
        <w:noProof/>
      </w:rPr>
      <w:t>3</w:t>
    </w:r>
    <w:r>
      <w:rPr>
        <w:rStyle w:val="a5"/>
      </w:rPr>
      <w:fldChar w:fldCharType="end"/>
    </w:r>
    <w:r>
      <w:rPr>
        <w:rStyle w:val="a5"/>
      </w:rPr>
      <w:tab/>
      <w:t xml:space="preserve">Date Saved: </w:t>
    </w:r>
    <w:r>
      <w:rPr>
        <w:rStyle w:val="a5"/>
      </w:rPr>
      <w:fldChar w:fldCharType="begin"/>
    </w:r>
    <w:r>
      <w:rPr>
        <w:rStyle w:val="a5"/>
      </w:rPr>
      <w:instrText xml:space="preserve"> SAVEDATE  \@ "yyyy-MM-dd"  \* MERGEFORMAT </w:instrText>
    </w:r>
    <w:r>
      <w:rPr>
        <w:rStyle w:val="a5"/>
      </w:rPr>
      <w:fldChar w:fldCharType="separate"/>
    </w:r>
    <w:ins w:id="40" w:author="kazui" w:date="2012-10-02T17:21:00Z">
      <w:r w:rsidR="00F83E4A">
        <w:rPr>
          <w:rStyle w:val="a5"/>
          <w:noProof/>
        </w:rPr>
        <w:t>2012-10-01</w:t>
      </w:r>
    </w:ins>
    <w:del w:id="41" w:author="kazui" w:date="2012-10-02T17:21:00Z">
      <w:r w:rsidR="004B2DA0" w:rsidDel="00F83E4A">
        <w:rPr>
          <w:rStyle w:val="a5"/>
          <w:noProof/>
        </w:rPr>
        <w:delText>2012-09-25</w:delText>
      </w:r>
    </w:del>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ED0" w:rsidRDefault="007B1ED0">
      <w:r>
        <w:separator/>
      </w:r>
    </w:p>
  </w:footnote>
  <w:footnote w:type="continuationSeparator" w:id="0">
    <w:p w:rsidR="007B1ED0" w:rsidRDefault="007B1ED0">
      <w:r>
        <w:continuationSeparator/>
      </w:r>
    </w:p>
  </w:footnote>
  <w:footnote w:id="1">
    <w:p w:rsidR="009B62E2" w:rsidRDefault="009B62E2">
      <w:pPr>
        <w:pStyle w:val="ac"/>
        <w:rPr>
          <w:lang w:eastAsia="ja-JP"/>
        </w:rPr>
      </w:pPr>
      <w:r>
        <w:rPr>
          <w:rStyle w:val="ae"/>
        </w:rPr>
        <w:footnoteRef/>
      </w:r>
      <w:r>
        <w:t xml:space="preserve"> </w:t>
      </w:r>
      <w:r>
        <w:rPr>
          <w:lang w:eastAsia="ja-JP"/>
        </w:rPr>
        <w:t xml:space="preserve">The draft specification text (version 8) defines the range limit of a POC value as 32-bit. On the order hand, the decoding process only uses the difference of two POC values instead of using the absolute value. Since the difference between any two POC values used at the decoding process of a coded picture is limited to </w:t>
      </w:r>
      <w:del w:id="0" w:author="kazui" w:date="2012-10-02T17:22:00Z">
        <w:r w:rsidDel="00F83E4A">
          <w:rPr>
            <w:lang w:eastAsia="ja-JP"/>
          </w:rPr>
          <w:delText>16</w:delText>
        </w:r>
      </w:del>
      <w:ins w:id="1" w:author="kazui" w:date="2012-10-02T17:22:00Z">
        <w:r w:rsidR="00F83E4A">
          <w:rPr>
            <w:rFonts w:hint="eastAsia"/>
            <w:lang w:eastAsia="ja-JP"/>
          </w:rPr>
          <w:t>24</w:t>
        </w:r>
      </w:ins>
      <w:r>
        <w:rPr>
          <w:lang w:eastAsia="ja-JP"/>
        </w:rPr>
        <w:t xml:space="preserve">-bit, a decoder only handling the LSB </w:t>
      </w:r>
      <w:del w:id="2" w:author="kazui" w:date="2012-10-02T17:22:00Z">
        <w:r w:rsidDel="00F83E4A">
          <w:rPr>
            <w:lang w:eastAsia="ja-JP"/>
          </w:rPr>
          <w:delText>17</w:delText>
        </w:r>
      </w:del>
      <w:ins w:id="3" w:author="kazui" w:date="2012-10-02T17:22:00Z">
        <w:r w:rsidR="00F83E4A">
          <w:rPr>
            <w:rFonts w:hint="eastAsia"/>
            <w:lang w:eastAsia="ja-JP"/>
          </w:rPr>
          <w:t>25</w:t>
        </w:r>
      </w:ins>
      <w:r>
        <w:rPr>
          <w:lang w:eastAsia="ja-JP"/>
        </w:rPr>
        <w:t>-bit of the POC value can still decode a picture correctly</w:t>
      </w:r>
      <w:r w:rsidR="000A70C1">
        <w:rPr>
          <w:rFonts w:hint="eastAsia"/>
          <w:lang w:eastAsia="ja-JP"/>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1"/>
      <w:lvlText w:val="%1"/>
      <w:lvlJc w:val="left"/>
      <w:pPr>
        <w:ind w:left="1425" w:hanging="432"/>
      </w:pPr>
    </w:lvl>
    <w:lvl w:ilvl="1">
      <w:start w:val="1"/>
      <w:numFmt w:val="decimal"/>
      <w:pStyle w:val="2"/>
      <w:lvlText w:val="%1.%2"/>
      <w:lvlJc w:val="left"/>
      <w:pPr>
        <w:ind w:left="2419" w:hanging="576"/>
      </w:pPr>
    </w:lvl>
    <w:lvl w:ilvl="2">
      <w:start w:val="1"/>
      <w:numFmt w:val="decimal"/>
      <w:pStyle w:val="3"/>
      <w:lvlText w:val="%1.%2.%3"/>
      <w:lvlJc w:val="left"/>
      <w:pPr>
        <w:ind w:left="2563" w:hanging="720"/>
      </w:pPr>
    </w:lvl>
    <w:lvl w:ilvl="3">
      <w:start w:val="1"/>
      <w:numFmt w:val="decimal"/>
      <w:pStyle w:val="4"/>
      <w:lvlText w:val="%1.%2.%3.%4"/>
      <w:lvlJc w:val="left"/>
      <w:pPr>
        <w:ind w:left="2707" w:hanging="864"/>
      </w:pPr>
    </w:lvl>
    <w:lvl w:ilvl="4">
      <w:start w:val="1"/>
      <w:numFmt w:val="decimal"/>
      <w:pStyle w:val="5"/>
      <w:lvlText w:val="%1.%2.%3.%4.%5"/>
      <w:lvlJc w:val="left"/>
      <w:pPr>
        <w:ind w:left="2851" w:hanging="1008"/>
      </w:pPr>
    </w:lvl>
    <w:lvl w:ilvl="5">
      <w:start w:val="1"/>
      <w:numFmt w:val="decimal"/>
      <w:pStyle w:val="6"/>
      <w:lvlText w:val="%1.%2.%3.%4.%5.%6"/>
      <w:lvlJc w:val="left"/>
      <w:pPr>
        <w:ind w:left="2995" w:hanging="1152"/>
      </w:pPr>
    </w:lvl>
    <w:lvl w:ilvl="6">
      <w:start w:val="1"/>
      <w:numFmt w:val="decimal"/>
      <w:pStyle w:val="7"/>
      <w:lvlText w:val="%1.%2.%3.%4.%5.%6.%7"/>
      <w:lvlJc w:val="left"/>
      <w:pPr>
        <w:ind w:left="3139" w:hanging="1296"/>
      </w:pPr>
    </w:lvl>
    <w:lvl w:ilvl="7">
      <w:start w:val="1"/>
      <w:numFmt w:val="decimal"/>
      <w:pStyle w:val="8"/>
      <w:lvlText w:val="%1.%2.%3.%4.%5.%6.%7.%8"/>
      <w:lvlJc w:val="left"/>
      <w:pPr>
        <w:ind w:left="3283" w:hanging="1440"/>
      </w:pPr>
    </w:lvl>
    <w:lvl w:ilvl="8">
      <w:start w:val="1"/>
      <w:numFmt w:val="decimal"/>
      <w:lvlText w:val="%1.%2.%3.%4.%5.%6.%7.%8.%9"/>
      <w:lvlJc w:val="left"/>
      <w:pPr>
        <w:ind w:left="3427"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1">
    <w:nsid w:val="6C1F3634"/>
    <w:multiLevelType w:val="hybridMultilevel"/>
    <w:tmpl w:val="2904D0B8"/>
    <w:lvl w:ilvl="0" w:tplc="CCE27728">
      <w:start w:val="1"/>
      <w:numFmt w:val="bullet"/>
      <w:lvlText w:val="–"/>
      <w:lvlJc w:val="left"/>
      <w:pPr>
        <w:ind w:left="640" w:hanging="420"/>
      </w:pPr>
      <w:rPr>
        <w:rFonts w:ascii="Courier New" w:hAnsi="Courier New"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9"/>
  </w:num>
  <w:num w:numId="4">
    <w:abstractNumId w:val="7"/>
  </w:num>
  <w:num w:numId="5">
    <w:abstractNumId w:val="8"/>
  </w:num>
  <w:num w:numId="6">
    <w:abstractNumId w:val="5"/>
  </w:num>
  <w:num w:numId="7">
    <w:abstractNumId w:val="6"/>
  </w:num>
  <w:num w:numId="8">
    <w:abstractNumId w:val="5"/>
  </w:num>
  <w:num w:numId="9">
    <w:abstractNumId w:val="1"/>
  </w:num>
  <w:num w:numId="10">
    <w:abstractNumId w:val="4"/>
  </w:num>
  <w:num w:numId="11">
    <w:abstractNumId w:val="3"/>
  </w:num>
  <w:num w:numId="12">
    <w:abstractNumId w:val="11"/>
  </w:num>
  <w:num w:numId="13">
    <w:abstractNumId w:val="13"/>
  </w:num>
  <w:num w:numId="14">
    <w:abstractNumId w:val="1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activeWritingStyle w:appName="MSWord" w:lang="en-US" w:vendorID="64" w:dllVersion="131078" w:nlCheck="1" w:checkStyle="0"/>
  <w:activeWritingStyle w:appName="MSWord" w:lang="ja-JP" w:vendorID="64" w:dllVersion="131078" w:nlCheck="1" w:checkStyle="1"/>
  <w:activeWritingStyle w:appName="MSWord" w:lang="en-CA" w:vendorID="64" w:dllVersion="131078" w:nlCheck="1" w:checkStyle="1"/>
  <w:activeWritingStyle w:appName="MSWord" w:lang="en-GB" w:vendorID="64" w:dllVersion="131078" w:nlCheck="1" w:checkStyle="1"/>
  <w:activeWritingStyle w:appName="MSWord" w:lang="en-SG"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6C5D39"/>
    <w:rsid w:val="000458BC"/>
    <w:rsid w:val="00045C41"/>
    <w:rsid w:val="00046C03"/>
    <w:rsid w:val="00074D0A"/>
    <w:rsid w:val="0007614F"/>
    <w:rsid w:val="000A70C1"/>
    <w:rsid w:val="000B1C6B"/>
    <w:rsid w:val="000B4FF9"/>
    <w:rsid w:val="000C09AC"/>
    <w:rsid w:val="000E00F3"/>
    <w:rsid w:val="000F158C"/>
    <w:rsid w:val="00102F3D"/>
    <w:rsid w:val="00103047"/>
    <w:rsid w:val="0012126C"/>
    <w:rsid w:val="00124E38"/>
    <w:rsid w:val="0012580B"/>
    <w:rsid w:val="00131F90"/>
    <w:rsid w:val="0013526E"/>
    <w:rsid w:val="00171371"/>
    <w:rsid w:val="00175A24"/>
    <w:rsid w:val="00187E58"/>
    <w:rsid w:val="001A22DD"/>
    <w:rsid w:val="001A297E"/>
    <w:rsid w:val="001A368E"/>
    <w:rsid w:val="001A7329"/>
    <w:rsid w:val="001B4E28"/>
    <w:rsid w:val="001C3525"/>
    <w:rsid w:val="001D1BD2"/>
    <w:rsid w:val="001E02BE"/>
    <w:rsid w:val="001E3B37"/>
    <w:rsid w:val="001F2594"/>
    <w:rsid w:val="001F28F3"/>
    <w:rsid w:val="002055A6"/>
    <w:rsid w:val="00206460"/>
    <w:rsid w:val="002069B4"/>
    <w:rsid w:val="0021196C"/>
    <w:rsid w:val="00215DFC"/>
    <w:rsid w:val="002212DF"/>
    <w:rsid w:val="00222CD4"/>
    <w:rsid w:val="002264A6"/>
    <w:rsid w:val="00227BA7"/>
    <w:rsid w:val="00234C58"/>
    <w:rsid w:val="00263398"/>
    <w:rsid w:val="00275BCF"/>
    <w:rsid w:val="002858C7"/>
    <w:rsid w:val="00292257"/>
    <w:rsid w:val="002A54E0"/>
    <w:rsid w:val="002A6285"/>
    <w:rsid w:val="002B1595"/>
    <w:rsid w:val="002B191D"/>
    <w:rsid w:val="002D0AF6"/>
    <w:rsid w:val="002F164D"/>
    <w:rsid w:val="00306206"/>
    <w:rsid w:val="0031650E"/>
    <w:rsid w:val="00317D85"/>
    <w:rsid w:val="00327C56"/>
    <w:rsid w:val="003315A1"/>
    <w:rsid w:val="003373EC"/>
    <w:rsid w:val="00342FF4"/>
    <w:rsid w:val="003706CC"/>
    <w:rsid w:val="00377710"/>
    <w:rsid w:val="003A2D8E"/>
    <w:rsid w:val="003B2522"/>
    <w:rsid w:val="003C20E4"/>
    <w:rsid w:val="003D242F"/>
    <w:rsid w:val="003E6F90"/>
    <w:rsid w:val="003F32E5"/>
    <w:rsid w:val="003F5D0F"/>
    <w:rsid w:val="00414101"/>
    <w:rsid w:val="00430A08"/>
    <w:rsid w:val="00433DDB"/>
    <w:rsid w:val="00434783"/>
    <w:rsid w:val="00437619"/>
    <w:rsid w:val="00444A4D"/>
    <w:rsid w:val="004A2A63"/>
    <w:rsid w:val="004A3047"/>
    <w:rsid w:val="004B0923"/>
    <w:rsid w:val="004B210C"/>
    <w:rsid w:val="004B2DA0"/>
    <w:rsid w:val="004B7C95"/>
    <w:rsid w:val="004D405F"/>
    <w:rsid w:val="004E4F4F"/>
    <w:rsid w:val="004E6789"/>
    <w:rsid w:val="004F61E3"/>
    <w:rsid w:val="0051015C"/>
    <w:rsid w:val="00516CF1"/>
    <w:rsid w:val="00520CCD"/>
    <w:rsid w:val="00522A73"/>
    <w:rsid w:val="00531AE9"/>
    <w:rsid w:val="00550A66"/>
    <w:rsid w:val="00562351"/>
    <w:rsid w:val="005656BC"/>
    <w:rsid w:val="00567EC7"/>
    <w:rsid w:val="00570013"/>
    <w:rsid w:val="005801A2"/>
    <w:rsid w:val="005952A5"/>
    <w:rsid w:val="005A33A1"/>
    <w:rsid w:val="005B217D"/>
    <w:rsid w:val="005B40B3"/>
    <w:rsid w:val="005C385F"/>
    <w:rsid w:val="005D082A"/>
    <w:rsid w:val="005E0745"/>
    <w:rsid w:val="005E1AC6"/>
    <w:rsid w:val="005F43E1"/>
    <w:rsid w:val="005F4882"/>
    <w:rsid w:val="005F6F1B"/>
    <w:rsid w:val="00622384"/>
    <w:rsid w:val="00624B33"/>
    <w:rsid w:val="00630AA2"/>
    <w:rsid w:val="00646707"/>
    <w:rsid w:val="00647E81"/>
    <w:rsid w:val="00662E58"/>
    <w:rsid w:val="00664DCF"/>
    <w:rsid w:val="00675053"/>
    <w:rsid w:val="006960CF"/>
    <w:rsid w:val="006A3901"/>
    <w:rsid w:val="006C37E3"/>
    <w:rsid w:val="006C5D39"/>
    <w:rsid w:val="006D34B6"/>
    <w:rsid w:val="006E2810"/>
    <w:rsid w:val="006E5417"/>
    <w:rsid w:val="00704AC3"/>
    <w:rsid w:val="007055EA"/>
    <w:rsid w:val="00712F60"/>
    <w:rsid w:val="00715866"/>
    <w:rsid w:val="00720E3B"/>
    <w:rsid w:val="007211AB"/>
    <w:rsid w:val="00743383"/>
    <w:rsid w:val="00745F6B"/>
    <w:rsid w:val="0075585E"/>
    <w:rsid w:val="00770571"/>
    <w:rsid w:val="00774DFA"/>
    <w:rsid w:val="007768FF"/>
    <w:rsid w:val="007824D3"/>
    <w:rsid w:val="00793675"/>
    <w:rsid w:val="00796353"/>
    <w:rsid w:val="00796EE3"/>
    <w:rsid w:val="007A7D29"/>
    <w:rsid w:val="007B1ED0"/>
    <w:rsid w:val="007B3704"/>
    <w:rsid w:val="007B4AB8"/>
    <w:rsid w:val="007E3CF0"/>
    <w:rsid w:val="007E492D"/>
    <w:rsid w:val="007F1F8B"/>
    <w:rsid w:val="007F67A1"/>
    <w:rsid w:val="00811C05"/>
    <w:rsid w:val="008206C8"/>
    <w:rsid w:val="00827C36"/>
    <w:rsid w:val="00864C70"/>
    <w:rsid w:val="00874A6C"/>
    <w:rsid w:val="00876C65"/>
    <w:rsid w:val="0088634E"/>
    <w:rsid w:val="008A3DF5"/>
    <w:rsid w:val="008A4B4C"/>
    <w:rsid w:val="008C239F"/>
    <w:rsid w:val="008E2D0B"/>
    <w:rsid w:val="008E480C"/>
    <w:rsid w:val="00905A53"/>
    <w:rsid w:val="00907757"/>
    <w:rsid w:val="009212B0"/>
    <w:rsid w:val="009234A5"/>
    <w:rsid w:val="009303B3"/>
    <w:rsid w:val="009336F7"/>
    <w:rsid w:val="009374A7"/>
    <w:rsid w:val="009435C3"/>
    <w:rsid w:val="00962E2C"/>
    <w:rsid w:val="0096728B"/>
    <w:rsid w:val="0098551D"/>
    <w:rsid w:val="0099518F"/>
    <w:rsid w:val="00996FDC"/>
    <w:rsid w:val="009A523D"/>
    <w:rsid w:val="009B62E2"/>
    <w:rsid w:val="009D474F"/>
    <w:rsid w:val="009F496B"/>
    <w:rsid w:val="00A01439"/>
    <w:rsid w:val="00A02E61"/>
    <w:rsid w:val="00A05CFF"/>
    <w:rsid w:val="00A164B3"/>
    <w:rsid w:val="00A35079"/>
    <w:rsid w:val="00A40F02"/>
    <w:rsid w:val="00A43C63"/>
    <w:rsid w:val="00A54A7C"/>
    <w:rsid w:val="00A56B97"/>
    <w:rsid w:val="00A6093D"/>
    <w:rsid w:val="00A76A6D"/>
    <w:rsid w:val="00A80F39"/>
    <w:rsid w:val="00A83253"/>
    <w:rsid w:val="00A85D56"/>
    <w:rsid w:val="00AA4600"/>
    <w:rsid w:val="00AA6E84"/>
    <w:rsid w:val="00AC1B5D"/>
    <w:rsid w:val="00AE341B"/>
    <w:rsid w:val="00AF2A3A"/>
    <w:rsid w:val="00B06ED7"/>
    <w:rsid w:val="00B07CA7"/>
    <w:rsid w:val="00B1279A"/>
    <w:rsid w:val="00B47262"/>
    <w:rsid w:val="00B5222E"/>
    <w:rsid w:val="00B61C96"/>
    <w:rsid w:val="00B73A2A"/>
    <w:rsid w:val="00B94B06"/>
    <w:rsid w:val="00B94C28"/>
    <w:rsid w:val="00BA5250"/>
    <w:rsid w:val="00BB33FD"/>
    <w:rsid w:val="00BC10BA"/>
    <w:rsid w:val="00BC5AFD"/>
    <w:rsid w:val="00BE613B"/>
    <w:rsid w:val="00C04F43"/>
    <w:rsid w:val="00C0609D"/>
    <w:rsid w:val="00C115AB"/>
    <w:rsid w:val="00C22134"/>
    <w:rsid w:val="00C23FD2"/>
    <w:rsid w:val="00C30249"/>
    <w:rsid w:val="00C3723B"/>
    <w:rsid w:val="00C606C9"/>
    <w:rsid w:val="00C80288"/>
    <w:rsid w:val="00C84003"/>
    <w:rsid w:val="00C90650"/>
    <w:rsid w:val="00C97D78"/>
    <w:rsid w:val="00CC2AAE"/>
    <w:rsid w:val="00CC5A42"/>
    <w:rsid w:val="00CD0EAB"/>
    <w:rsid w:val="00CD1AFA"/>
    <w:rsid w:val="00CE01FF"/>
    <w:rsid w:val="00CE3D5F"/>
    <w:rsid w:val="00CF34DB"/>
    <w:rsid w:val="00CF558F"/>
    <w:rsid w:val="00D0010C"/>
    <w:rsid w:val="00D01732"/>
    <w:rsid w:val="00D073E2"/>
    <w:rsid w:val="00D26E1A"/>
    <w:rsid w:val="00D4151B"/>
    <w:rsid w:val="00D446EC"/>
    <w:rsid w:val="00D51BF0"/>
    <w:rsid w:val="00D55942"/>
    <w:rsid w:val="00D55A07"/>
    <w:rsid w:val="00D663D3"/>
    <w:rsid w:val="00D807BF"/>
    <w:rsid w:val="00D82FCC"/>
    <w:rsid w:val="00DA7887"/>
    <w:rsid w:val="00DB1E96"/>
    <w:rsid w:val="00DB2C26"/>
    <w:rsid w:val="00DC3E66"/>
    <w:rsid w:val="00DD00E4"/>
    <w:rsid w:val="00DD7578"/>
    <w:rsid w:val="00DE51DA"/>
    <w:rsid w:val="00DE6B43"/>
    <w:rsid w:val="00DF0773"/>
    <w:rsid w:val="00E03775"/>
    <w:rsid w:val="00E11923"/>
    <w:rsid w:val="00E13577"/>
    <w:rsid w:val="00E262D4"/>
    <w:rsid w:val="00E36250"/>
    <w:rsid w:val="00E54511"/>
    <w:rsid w:val="00E61DAC"/>
    <w:rsid w:val="00E679D1"/>
    <w:rsid w:val="00E72B80"/>
    <w:rsid w:val="00E75FE3"/>
    <w:rsid w:val="00E7794B"/>
    <w:rsid w:val="00E83E9C"/>
    <w:rsid w:val="00E86C4C"/>
    <w:rsid w:val="00E92E23"/>
    <w:rsid w:val="00EB7AB1"/>
    <w:rsid w:val="00EF48CC"/>
    <w:rsid w:val="00F05FF5"/>
    <w:rsid w:val="00F13282"/>
    <w:rsid w:val="00F13697"/>
    <w:rsid w:val="00F73032"/>
    <w:rsid w:val="00F83E4A"/>
    <w:rsid w:val="00F848FC"/>
    <w:rsid w:val="00F92625"/>
    <w:rsid w:val="00F9282A"/>
    <w:rsid w:val="00F96BAD"/>
    <w:rsid w:val="00F97387"/>
    <w:rsid w:val="00FA45EA"/>
    <w:rsid w:val="00FB0E84"/>
    <w:rsid w:val="00FD01C2"/>
    <w:rsid w:val="00FF035D"/>
    <w:rsid w:val="00FF0CE3"/>
    <w:rsid w:val="00FF2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0"/>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A6285"/>
    <w:pPr>
      <w:tabs>
        <w:tab w:val="center" w:pos="4320"/>
        <w:tab w:val="right" w:pos="8640"/>
      </w:tabs>
    </w:pPr>
  </w:style>
  <w:style w:type="paragraph" w:styleId="a4">
    <w:name w:val="footer"/>
    <w:basedOn w:val="a"/>
    <w:rsid w:val="002A6285"/>
    <w:pPr>
      <w:tabs>
        <w:tab w:val="center" w:pos="4320"/>
        <w:tab w:val="right" w:pos="8640"/>
      </w:tabs>
    </w:pPr>
  </w:style>
  <w:style w:type="character" w:styleId="a5">
    <w:name w:val="page number"/>
    <w:basedOn w:val="a0"/>
    <w:rsid w:val="002A6285"/>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E11923"/>
    <w:rPr>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link w:val="4"/>
    <w:rsid w:val="000E00F3"/>
    <w:rPr>
      <w:b/>
      <w:bCs/>
      <w:sz w:val="28"/>
      <w:szCs w:val="28"/>
      <w:lang w:eastAsia="en-US"/>
    </w:rPr>
  </w:style>
  <w:style w:type="character" w:customStyle="1" w:styleId="50">
    <w:name w:val="見出し 5 (文字)"/>
    <w:link w:val="5"/>
    <w:rsid w:val="000E00F3"/>
    <w:rPr>
      <w:b/>
      <w:bCs/>
      <w:i/>
      <w:iCs/>
      <w:sz w:val="26"/>
      <w:szCs w:val="26"/>
      <w:lang w:eastAsia="en-US"/>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customStyle="1" w:styleId="tableheading">
    <w:name w:val="table heading"/>
    <w:basedOn w:val="a"/>
    <w:rsid w:val="00DD7578"/>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a"/>
    <w:rsid w:val="00DD7578"/>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a"/>
    <w:link w:val="tablesyntaxChar"/>
    <w:rsid w:val="00DD757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DD7578"/>
    <w:rPr>
      <w:rFonts w:ascii="Times" w:eastAsia="Malgun Gothic" w:hAnsi="Times"/>
      <w:lang w:val="en-GB" w:eastAsia="en-US"/>
    </w:rPr>
  </w:style>
  <w:style w:type="paragraph" w:styleId="ab">
    <w:name w:val="caption"/>
    <w:basedOn w:val="a"/>
    <w:next w:val="a"/>
    <w:unhideWhenUsed/>
    <w:qFormat/>
    <w:rsid w:val="00AC1B5D"/>
    <w:rPr>
      <w:rFonts w:eastAsia="ＭＳ 明朝"/>
      <w:b/>
      <w:bCs/>
      <w:sz w:val="21"/>
      <w:szCs w:val="21"/>
    </w:rPr>
  </w:style>
  <w:style w:type="paragraph" w:customStyle="1" w:styleId="Equation">
    <w:name w:val="Equation"/>
    <w:basedOn w:val="a"/>
    <w:uiPriority w:val="99"/>
    <w:rsid w:val="002858C7"/>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Note1">
    <w:name w:val="Note 1"/>
    <w:basedOn w:val="a"/>
    <w:rsid w:val="002858C7"/>
    <w:pPr>
      <w:tabs>
        <w:tab w:val="clear" w:pos="360"/>
        <w:tab w:val="clear" w:pos="720"/>
        <w:tab w:val="clear" w:pos="1080"/>
        <w:tab w:val="clear" w:pos="1440"/>
      </w:tabs>
      <w:spacing w:before="60"/>
      <w:ind w:left="288"/>
      <w:jc w:val="both"/>
    </w:pPr>
    <w:rPr>
      <w:rFonts w:eastAsia="Malgun Gothic"/>
      <w:sz w:val="18"/>
      <w:szCs w:val="18"/>
      <w:lang w:val="en-GB"/>
    </w:rPr>
  </w:style>
  <w:style w:type="paragraph" w:styleId="ac">
    <w:name w:val="footnote text"/>
    <w:basedOn w:val="a"/>
    <w:link w:val="ad"/>
    <w:rsid w:val="00BE613B"/>
    <w:pPr>
      <w:snapToGrid w:val="0"/>
    </w:pPr>
  </w:style>
  <w:style w:type="character" w:customStyle="1" w:styleId="ad">
    <w:name w:val="脚注文字列 (文字)"/>
    <w:basedOn w:val="a0"/>
    <w:link w:val="ac"/>
    <w:rsid w:val="00BE613B"/>
    <w:rPr>
      <w:sz w:val="22"/>
      <w:lang w:eastAsia="en-US"/>
    </w:rPr>
  </w:style>
  <w:style w:type="character" w:styleId="ae">
    <w:name w:val="footnote reference"/>
    <w:basedOn w:val="a0"/>
    <w:rsid w:val="00BE613B"/>
    <w:rPr>
      <w:vertAlign w:val="superscript"/>
    </w:rPr>
  </w:style>
  <w:style w:type="table" w:styleId="af">
    <w:name w:val="Table Grid"/>
    <w:basedOn w:val="a1"/>
    <w:rsid w:val="005D08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85BF18-8D82-46AC-9000-DC893DBDB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5</Pages>
  <Words>1604</Words>
  <Characters>9146</Characters>
  <Application>Microsoft Office Word</Application>
  <DocSecurity>0</DocSecurity>
  <Lines>76</Lines>
  <Paragraphs>21</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10729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kazui</cp:lastModifiedBy>
  <cp:revision>35</cp:revision>
  <cp:lastPrinted>1900-12-31T15:00:00Z</cp:lastPrinted>
  <dcterms:created xsi:type="dcterms:W3CDTF">2012-09-17T09:56:00Z</dcterms:created>
  <dcterms:modified xsi:type="dcterms:W3CDTF">2012-10-02T08:40:00Z</dcterms:modified>
</cp:coreProperties>
</file>