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7F7580"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14:anchorId="5A1ECA1F" wp14:editId="6A3CFF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14:anchorId="4131DEF7" wp14:editId="31437D5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14:anchorId="052CB473" wp14:editId="1F134F95">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801D7" w:rsidP="00E801D7">
            <w:pPr>
              <w:tabs>
                <w:tab w:val="left" w:pos="7200"/>
              </w:tabs>
              <w:spacing w:before="0"/>
              <w:rPr>
                <w:b/>
                <w:szCs w:val="22"/>
                <w:lang w:val="en-CA"/>
              </w:rPr>
            </w:pPr>
            <w:r w:rsidRPr="00E801D7">
              <w:rPr>
                <w:szCs w:val="22"/>
                <w:lang w:val="en-CA"/>
              </w:rPr>
              <w:t>10</w:t>
            </w:r>
            <w:r w:rsidR="00630AA2" w:rsidRPr="00E801D7">
              <w:rPr>
                <w:szCs w:val="22"/>
                <w:lang w:val="en-CA"/>
              </w:rPr>
              <w:t>th</w:t>
            </w:r>
            <w:r w:rsidR="00E61DAC" w:rsidRPr="00E801D7">
              <w:rPr>
                <w:szCs w:val="22"/>
                <w:lang w:val="en-CA"/>
              </w:rPr>
              <w:t xml:space="preserve"> Meeting: </w:t>
            </w:r>
            <w:r w:rsidRPr="00E801D7">
              <w:rPr>
                <w:szCs w:val="22"/>
                <w:lang w:val="en-CA"/>
              </w:rPr>
              <w:t>Stockholm, SE</w:t>
            </w:r>
            <w:r w:rsidR="005E1AC6" w:rsidRPr="00E801D7">
              <w:rPr>
                <w:szCs w:val="22"/>
                <w:lang w:val="en-CA"/>
              </w:rPr>
              <w:t xml:space="preserve">, </w:t>
            </w:r>
            <w:r w:rsidRPr="00E801D7">
              <w:rPr>
                <w:szCs w:val="22"/>
                <w:lang w:val="en-CA"/>
              </w:rPr>
              <w:t>11</w:t>
            </w:r>
            <w:r w:rsidR="005E1AC6" w:rsidRPr="00E801D7">
              <w:rPr>
                <w:szCs w:val="22"/>
                <w:lang w:val="en-CA"/>
              </w:rPr>
              <w:t xml:space="preserve"> – </w:t>
            </w:r>
            <w:r w:rsidRPr="00E801D7">
              <w:rPr>
                <w:szCs w:val="22"/>
                <w:lang w:val="en-CA"/>
              </w:rPr>
              <w:t>20</w:t>
            </w:r>
            <w:r w:rsidR="005E1AC6" w:rsidRPr="00E801D7">
              <w:rPr>
                <w:szCs w:val="22"/>
                <w:lang w:val="en-CA"/>
              </w:rPr>
              <w:t xml:space="preserve"> </w:t>
            </w:r>
            <w:r w:rsidRPr="00E801D7">
              <w:rPr>
                <w:szCs w:val="22"/>
                <w:lang w:val="en-CA"/>
              </w:rPr>
              <w:t>July</w:t>
            </w:r>
            <w:r w:rsidR="005E1AC6" w:rsidRPr="00E801D7">
              <w:rPr>
                <w:szCs w:val="22"/>
                <w:lang w:val="en-CA"/>
              </w:rPr>
              <w:t xml:space="preserve"> 2012</w:t>
            </w:r>
          </w:p>
        </w:tc>
        <w:tc>
          <w:tcPr>
            <w:tcW w:w="3168" w:type="dxa"/>
          </w:tcPr>
          <w:p w:rsidR="008A4B4C" w:rsidRPr="005B217D" w:rsidRDefault="00E61DAC" w:rsidP="00F5724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DF23B2">
              <w:rPr>
                <w:lang w:val="en-CA"/>
              </w:rPr>
              <w:t>J</w:t>
            </w:r>
            <w:r w:rsidR="00CB0854">
              <w:rPr>
                <w:lang w:val="en-CA"/>
              </w:rPr>
              <w:t>0</w:t>
            </w:r>
            <w:r w:rsidR="00A02B88">
              <w:rPr>
                <w:lang w:val="en-CA"/>
              </w:rPr>
              <w:t>0574</w:t>
            </w:r>
            <w:ins w:id="0" w:author="Ye-Kui Wang" w:date="2012-07-19T06:32:00Z">
              <w:r w:rsidR="00DB1313">
                <w:rPr>
                  <w:lang w:val="en-CA"/>
                </w:rPr>
                <w:t>r1</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11B5E" w:rsidP="00111B5E">
            <w:pPr>
              <w:spacing w:before="60" w:after="60"/>
              <w:rPr>
                <w:b/>
                <w:szCs w:val="22"/>
                <w:lang w:val="en-CA"/>
              </w:rPr>
            </w:pPr>
            <w:proofErr w:type="spellStart"/>
            <w:r w:rsidRPr="00111B5E">
              <w:rPr>
                <w:b/>
                <w:szCs w:val="22"/>
                <w:lang w:val="en-CA"/>
              </w:rPr>
              <w:t>BoG</w:t>
            </w:r>
            <w:proofErr w:type="spellEnd"/>
            <w:r w:rsidRPr="00111B5E">
              <w:rPr>
                <w:b/>
                <w:szCs w:val="22"/>
                <w:lang w:val="en-CA"/>
              </w:rPr>
              <w:t xml:space="preserve"> on high-level syntax for extension planning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A02B88" w:rsidRDefault="00E61DAC" w:rsidP="00EA100A">
            <w:pPr>
              <w:spacing w:before="60" w:after="60"/>
              <w:rPr>
                <w:szCs w:val="22"/>
                <w:lang w:val="en-CA"/>
              </w:rPr>
            </w:pPr>
            <w:r w:rsidRPr="00A02B88">
              <w:rPr>
                <w:szCs w:val="22"/>
                <w:lang w:val="en-CA"/>
              </w:rPr>
              <w:t xml:space="preserve">Input Document to </w:t>
            </w:r>
            <w:r w:rsidR="00AE341B" w:rsidRPr="00A02B88">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A02B88" w:rsidRDefault="00A02B88" w:rsidP="00EA100A">
            <w:pPr>
              <w:spacing w:before="60" w:after="60"/>
              <w:rPr>
                <w:szCs w:val="22"/>
                <w:lang w:val="en-CA"/>
              </w:rPr>
            </w:pPr>
            <w:r>
              <w:rPr>
                <w:szCs w:val="22"/>
                <w:lang w:val="en-CA"/>
              </w:rPr>
              <w:t>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2201B4" w:rsidRDefault="00A02B88" w:rsidP="00EA100A">
            <w:pPr>
              <w:spacing w:before="60" w:after="60"/>
              <w:rPr>
                <w:szCs w:val="22"/>
                <w:lang w:val="en-CA"/>
              </w:rPr>
            </w:pPr>
            <w:r w:rsidRPr="00593BB1">
              <w:rPr>
                <w:szCs w:val="22"/>
                <w:lang w:val="pt-BR"/>
              </w:rPr>
              <w:t>Ye-Kui Wang</w:t>
            </w:r>
            <w:r w:rsidRPr="00E142A6">
              <w:rPr>
                <w:szCs w:val="22"/>
              </w:rPr>
              <w:br/>
            </w:r>
            <w:r w:rsidRPr="00145392">
              <w:rPr>
                <w:szCs w:val="22"/>
              </w:rPr>
              <w:t>5775 Morehouse Drive</w:t>
            </w:r>
            <w:r>
              <w:rPr>
                <w:szCs w:val="22"/>
              </w:rPr>
              <w:br/>
              <w:t xml:space="preserve">San Diego, CA 92121, </w:t>
            </w:r>
            <w:r w:rsidRPr="00145392">
              <w:rPr>
                <w:szCs w:val="22"/>
              </w:rPr>
              <w:t>USA</w:t>
            </w:r>
          </w:p>
        </w:tc>
        <w:tc>
          <w:tcPr>
            <w:tcW w:w="900" w:type="dxa"/>
          </w:tcPr>
          <w:p w:rsidR="00E61DAC" w:rsidRPr="002201B4" w:rsidRDefault="00E61DAC">
            <w:pPr>
              <w:spacing w:before="60" w:after="60"/>
              <w:rPr>
                <w:szCs w:val="22"/>
                <w:lang w:val="en-CA"/>
              </w:rPr>
            </w:pPr>
            <w:r w:rsidRPr="002201B4">
              <w:rPr>
                <w:szCs w:val="22"/>
                <w:lang w:val="en-CA"/>
              </w:rPr>
              <w:t>Tel:</w:t>
            </w:r>
            <w:r w:rsidRPr="002201B4">
              <w:rPr>
                <w:szCs w:val="22"/>
                <w:lang w:val="en-CA"/>
              </w:rPr>
              <w:br/>
              <w:t>Email:</w:t>
            </w:r>
          </w:p>
        </w:tc>
        <w:tc>
          <w:tcPr>
            <w:tcW w:w="3168" w:type="dxa"/>
          </w:tcPr>
          <w:p w:rsidR="00CD12F2" w:rsidRPr="002201B4" w:rsidRDefault="00A02B88" w:rsidP="00AD492E">
            <w:pPr>
              <w:tabs>
                <w:tab w:val="left" w:pos="794"/>
                <w:tab w:val="left" w:pos="1191"/>
                <w:tab w:val="left" w:pos="1588"/>
                <w:tab w:val="left" w:pos="1985"/>
              </w:tabs>
              <w:spacing w:before="60" w:after="60"/>
              <w:rPr>
                <w:szCs w:val="22"/>
                <w:u w:val="single"/>
              </w:rPr>
            </w:pPr>
            <w:r w:rsidRPr="00593BB1">
              <w:rPr>
                <w:szCs w:val="22"/>
              </w:rPr>
              <w:t>1-858-651-8345</w:t>
            </w:r>
            <w:r w:rsidRPr="00593BB1">
              <w:rPr>
                <w:szCs w:val="22"/>
              </w:rPr>
              <w:br/>
            </w:r>
            <w:hyperlink r:id="rId11" w:history="1">
              <w:r w:rsidRPr="00593BB1">
                <w:rPr>
                  <w:rStyle w:val="Hyperlink"/>
                  <w:szCs w:val="22"/>
                </w:rPr>
                <w:t>yekuiw@qualcomm.com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A02B88" w:rsidRDefault="00111B5E" w:rsidP="00A02B88">
            <w:pPr>
              <w:spacing w:before="60" w:after="60"/>
              <w:rPr>
                <w:szCs w:val="22"/>
                <w:lang w:val="en-CA"/>
              </w:rPr>
            </w:pPr>
            <w:proofErr w:type="spellStart"/>
            <w:r w:rsidRPr="00111B5E">
              <w:rPr>
                <w:szCs w:val="22"/>
                <w:lang w:val="en-CA"/>
              </w:rPr>
              <w:t>BoG</w:t>
            </w:r>
            <w:proofErr w:type="spellEnd"/>
            <w:r w:rsidRPr="00111B5E">
              <w:rPr>
                <w:szCs w:val="22"/>
                <w:lang w:val="en-CA"/>
              </w:rPr>
              <w:t xml:space="preserve"> on high-level syntax for extension planning</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4B0386" w:rsidRDefault="004B0386" w:rsidP="00D149DD">
      <w:r>
        <w:t xml:space="preserve">The following was concluded by the JCT-VC </w:t>
      </w:r>
      <w:r>
        <w:rPr>
          <w:lang w:val="en-CA"/>
        </w:rPr>
        <w:t>on Tuesday, 17 July, 2012:</w:t>
      </w:r>
    </w:p>
    <w:p w:rsidR="00D149DD" w:rsidRPr="004B0386" w:rsidRDefault="00D149DD" w:rsidP="00D149DD">
      <w:pPr>
        <w:rPr>
          <w:i/>
        </w:rPr>
      </w:pPr>
      <w:r w:rsidRPr="004B0386">
        <w:rPr>
          <w:i/>
        </w:rPr>
        <w:t>In future extensions, the reserved_zero_6bits in the NAL unit header has been anticipated to be used as a layer ID, for which the VPS would identify the purpose. Within that concept, either:</w:t>
      </w:r>
    </w:p>
    <w:p w:rsidR="000508B9" w:rsidRPr="004B0386" w:rsidRDefault="000508B9" w:rsidP="002B04CE">
      <w:pPr>
        <w:numPr>
          <w:ilvl w:val="0"/>
          <w:numId w:val="6"/>
        </w:numPr>
        <w:ind w:left="720"/>
        <w:rPr>
          <w:i/>
        </w:rPr>
      </w:pPr>
      <w:r w:rsidRPr="004B0386">
        <w:rPr>
          <w:i/>
        </w:rPr>
        <w:t xml:space="preserve">Approach </w:t>
      </w:r>
      <w:r>
        <w:rPr>
          <w:i/>
        </w:rPr>
        <w:t>1</w:t>
      </w:r>
      <w:r w:rsidRPr="004B0386">
        <w:rPr>
          <w:i/>
        </w:rPr>
        <w:t>: The mapping of a value of the 6 bits to that information would be a general LUT in the VPS.</w:t>
      </w:r>
    </w:p>
    <w:p w:rsidR="00D149DD" w:rsidRPr="004B0386" w:rsidRDefault="00D149DD" w:rsidP="002B04CE">
      <w:pPr>
        <w:numPr>
          <w:ilvl w:val="0"/>
          <w:numId w:val="6"/>
        </w:numPr>
        <w:ind w:left="720"/>
        <w:rPr>
          <w:i/>
        </w:rPr>
      </w:pPr>
      <w:r w:rsidRPr="004B0386">
        <w:rPr>
          <w:i/>
        </w:rPr>
        <w:t xml:space="preserve">Approach </w:t>
      </w:r>
      <w:r w:rsidR="000508B9">
        <w:rPr>
          <w:i/>
        </w:rPr>
        <w:t>2</w:t>
      </w:r>
      <w:r w:rsidRPr="004B0386">
        <w:rPr>
          <w:i/>
        </w:rPr>
        <w:t>: There would be a partitioning of the 6 bits into distinct bit fields – e.g., dependency ID and quality ID and view ID and depth flag</w:t>
      </w:r>
    </w:p>
    <w:p w:rsidR="00D149DD" w:rsidRPr="004B0386" w:rsidRDefault="00D149DD" w:rsidP="00D149DD">
      <w:pPr>
        <w:rPr>
          <w:i/>
        </w:rPr>
      </w:pPr>
      <w:r w:rsidRPr="004B0386">
        <w:rPr>
          <w:i/>
        </w:rPr>
        <w:t>For either approach, combining the 6-bit reserved_zero_6bits with the 3-bit temporal_id_plus1 would allow further flexibility.</w:t>
      </w:r>
    </w:p>
    <w:p w:rsidR="00D149DD" w:rsidRPr="004B0386" w:rsidRDefault="00D149DD" w:rsidP="00D149DD">
      <w:pPr>
        <w:rPr>
          <w:i/>
        </w:rPr>
      </w:pPr>
      <w:r w:rsidRPr="004B0386">
        <w:rPr>
          <w:i/>
        </w:rPr>
        <w:t>It was suggested that both approaches could actually be used – e.g., controlled by a flag.</w:t>
      </w:r>
      <w:r w:rsidR="004B0386" w:rsidRPr="004B0386">
        <w:rPr>
          <w:i/>
        </w:rPr>
        <w:t xml:space="preserve"> </w:t>
      </w:r>
      <w:r w:rsidRPr="004B0386">
        <w:rPr>
          <w:i/>
        </w:rPr>
        <w:t xml:space="preserve">It was suggested that it would be easier to keep some bits as reserved when using the </w:t>
      </w:r>
      <w:r w:rsidR="00C44436">
        <w:rPr>
          <w:i/>
        </w:rPr>
        <w:t>2nd</w:t>
      </w:r>
      <w:r w:rsidRPr="004B0386">
        <w:rPr>
          <w:i/>
        </w:rPr>
        <w:t xml:space="preserve"> approach.</w:t>
      </w:r>
      <w:r w:rsidR="004B0386" w:rsidRPr="004B0386">
        <w:rPr>
          <w:i/>
        </w:rPr>
        <w:t xml:space="preserve"> </w:t>
      </w:r>
      <w:r w:rsidRPr="004B0386">
        <w:rPr>
          <w:i/>
        </w:rPr>
        <w:t xml:space="preserve">The base spec does not necessarily need to have any of this defined, except for a scheme that would combine </w:t>
      </w:r>
      <w:r w:rsidR="004B0386" w:rsidRPr="004B0386">
        <w:rPr>
          <w:i/>
        </w:rPr>
        <w:t>reserved_zero_6bits and temporal_id_plus1</w:t>
      </w:r>
      <w:r w:rsidRPr="004B0386">
        <w:rPr>
          <w:i/>
        </w:rPr>
        <w:t>.</w:t>
      </w:r>
    </w:p>
    <w:p w:rsidR="004B0386" w:rsidRDefault="004B0386" w:rsidP="00A02B88">
      <w:r>
        <w:t xml:space="preserve">Based on the above, a </w:t>
      </w:r>
      <w:proofErr w:type="spellStart"/>
      <w:r>
        <w:t>BoG</w:t>
      </w:r>
      <w:proofErr w:type="spellEnd"/>
      <w:r>
        <w:t xml:space="preserve"> </w:t>
      </w:r>
      <w:r w:rsidRPr="004B0386">
        <w:t xml:space="preserve">on high-level syntax for extension planning </w:t>
      </w:r>
      <w:r>
        <w:t xml:space="preserve">was created to </w:t>
      </w:r>
    </w:p>
    <w:p w:rsidR="00D149DD" w:rsidRDefault="00D149DD" w:rsidP="002B04CE">
      <w:pPr>
        <w:numPr>
          <w:ilvl w:val="1"/>
          <w:numId w:val="5"/>
        </w:numPr>
      </w:pPr>
      <w:r>
        <w:t>to produce a document containing a "straw man" for a flexible approach – particularly focusing on the 2nd method</w:t>
      </w:r>
    </w:p>
    <w:p w:rsidR="00D149DD" w:rsidRPr="00D149DD" w:rsidRDefault="00D149DD" w:rsidP="002B04CE">
      <w:pPr>
        <w:numPr>
          <w:ilvl w:val="1"/>
          <w:numId w:val="5"/>
        </w:numPr>
      </w:pPr>
      <w:r>
        <w:t>to collect in the document some possible alternatives</w:t>
      </w:r>
    </w:p>
    <w:p w:rsidR="00C548C4" w:rsidRDefault="004B0386" w:rsidP="004B0386">
      <w:r w:rsidRPr="004B0386">
        <w:t xml:space="preserve">The </w:t>
      </w:r>
      <w:proofErr w:type="spellStart"/>
      <w:r w:rsidRPr="004B0386">
        <w:t>BoG</w:t>
      </w:r>
      <w:proofErr w:type="spellEnd"/>
      <w:r w:rsidRPr="004B0386">
        <w:t xml:space="preserve"> </w:t>
      </w:r>
      <w:r w:rsidR="007857C8">
        <w:t xml:space="preserve">firstly </w:t>
      </w:r>
      <w:r w:rsidRPr="004B0386">
        <w:t xml:space="preserve">met from 18:20 to 20:30 on Tuesday, 17 July, 2012, with the </w:t>
      </w:r>
      <w:r w:rsidR="008C4BDE">
        <w:t xml:space="preserve">following </w:t>
      </w:r>
      <w:r w:rsidR="006A500D">
        <w:t>agenda</w:t>
      </w:r>
      <w:r w:rsidR="00C548C4">
        <w:t>:</w:t>
      </w:r>
    </w:p>
    <w:p w:rsidR="00C548C4" w:rsidRDefault="00C548C4" w:rsidP="00C548C4">
      <w:pPr>
        <w:numPr>
          <w:ilvl w:val="0"/>
          <w:numId w:val="7"/>
        </w:numPr>
      </w:pPr>
      <w:r>
        <w:t>Overview of NAL unit, VPS,VUI and HRD syntaxes taking into account adoptions at this meeting</w:t>
      </w:r>
    </w:p>
    <w:p w:rsidR="00C548C4" w:rsidRDefault="00C548C4" w:rsidP="00C548C4">
      <w:pPr>
        <w:numPr>
          <w:ilvl w:val="0"/>
          <w:numId w:val="7"/>
        </w:numPr>
      </w:pPr>
      <w:r w:rsidRPr="00111B5E">
        <w:t>Collect a list of questions to be answered for each of the following two approaches</w:t>
      </w:r>
      <w:r>
        <w:t>, as well as other questions</w:t>
      </w:r>
    </w:p>
    <w:p w:rsidR="00C548C4" w:rsidRPr="00111B5E" w:rsidRDefault="00C548C4" w:rsidP="00C548C4">
      <w:pPr>
        <w:numPr>
          <w:ilvl w:val="0"/>
          <w:numId w:val="7"/>
        </w:numPr>
      </w:pPr>
      <w:r>
        <w:t>Review 3V VPS design in the software</w:t>
      </w:r>
    </w:p>
    <w:p w:rsidR="00C548C4" w:rsidRDefault="00C548C4" w:rsidP="00C548C4">
      <w:pPr>
        <w:numPr>
          <w:ilvl w:val="0"/>
          <w:numId w:val="7"/>
        </w:numPr>
      </w:pPr>
      <w:r>
        <w:t>Discuss and tentatively conclude on each of the questions</w:t>
      </w:r>
    </w:p>
    <w:p w:rsidR="004B0386" w:rsidRPr="004B0386" w:rsidRDefault="00C548C4" w:rsidP="004B0386">
      <w:r>
        <w:t xml:space="preserve">At the first </w:t>
      </w:r>
      <w:proofErr w:type="spellStart"/>
      <w:r>
        <w:t>BoG</w:t>
      </w:r>
      <w:proofErr w:type="spellEnd"/>
      <w:r>
        <w:t xml:space="preserve"> meeting, q</w:t>
      </w:r>
      <w:r w:rsidR="006A500D">
        <w:t xml:space="preserve">uestions specific for both approaches and other questions were collected and the list of questions for the 1st approach were discussed and tentatively concluded with a simple answer (see Section </w:t>
      </w:r>
      <w:r w:rsidR="006A500D">
        <w:fldChar w:fldCharType="begin"/>
      </w:r>
      <w:r w:rsidR="006A500D">
        <w:instrText xml:space="preserve"> REF _Ref330329885 \r \h </w:instrText>
      </w:r>
      <w:r w:rsidR="006A500D">
        <w:fldChar w:fldCharType="separate"/>
      </w:r>
      <w:r>
        <w:t>1</w:t>
      </w:r>
      <w:r w:rsidR="006A500D">
        <w:fldChar w:fldCharType="end"/>
      </w:r>
      <w:r w:rsidR="006A500D">
        <w:t>)</w:t>
      </w:r>
      <w:r w:rsidR="004B0386">
        <w:t>.</w:t>
      </w:r>
    </w:p>
    <w:p w:rsidR="0081424F" w:rsidRDefault="006A500D" w:rsidP="00A02B88">
      <w:r>
        <w:lastRenderedPageBreak/>
        <w:t xml:space="preserve">The </w:t>
      </w:r>
      <w:proofErr w:type="spellStart"/>
      <w:r>
        <w:t>BoG</w:t>
      </w:r>
      <w:proofErr w:type="spellEnd"/>
      <w:r>
        <w:t xml:space="preserve"> </w:t>
      </w:r>
      <w:r w:rsidR="0081424F" w:rsidRPr="004B0386">
        <w:t xml:space="preserve">met </w:t>
      </w:r>
      <w:r w:rsidR="00C548C4">
        <w:t xml:space="preserve">the second time </w:t>
      </w:r>
      <w:r w:rsidR="0081424F" w:rsidRPr="004B0386">
        <w:t>from 1</w:t>
      </w:r>
      <w:r w:rsidR="0081424F">
        <w:t>1:45</w:t>
      </w:r>
      <w:r w:rsidR="0081424F" w:rsidRPr="004B0386">
        <w:t xml:space="preserve"> to </w:t>
      </w:r>
      <w:r w:rsidR="0081424F">
        <w:t>14:00</w:t>
      </w:r>
      <w:r w:rsidR="0081424F" w:rsidRPr="004B0386">
        <w:t xml:space="preserve"> on </w:t>
      </w:r>
      <w:r w:rsidR="0081424F">
        <w:t>Wednesday</w:t>
      </w:r>
      <w:r w:rsidR="0081424F" w:rsidRPr="004B0386">
        <w:t>, 1</w:t>
      </w:r>
      <w:r w:rsidR="0081424F">
        <w:t>8</w:t>
      </w:r>
      <w:r w:rsidR="0081424F" w:rsidRPr="004B0386">
        <w:t xml:space="preserve"> July, 2012</w:t>
      </w:r>
      <w:r w:rsidR="0081424F">
        <w:t xml:space="preserve">. All the questions </w:t>
      </w:r>
      <w:r w:rsidR="00C548C4">
        <w:t xml:space="preserve">remained from the 1st </w:t>
      </w:r>
      <w:proofErr w:type="spellStart"/>
      <w:r w:rsidR="00C548C4">
        <w:t>BoG</w:t>
      </w:r>
      <w:proofErr w:type="spellEnd"/>
      <w:r w:rsidR="00C548C4">
        <w:t xml:space="preserve"> meeting </w:t>
      </w:r>
      <w:r w:rsidR="0081424F">
        <w:t xml:space="preserve">were discussed and answers to these questions were agreed. </w:t>
      </w:r>
      <w:r w:rsidR="00C548C4">
        <w:t xml:space="preserve">At the second meeting, the </w:t>
      </w:r>
      <w:proofErr w:type="spellStart"/>
      <w:r w:rsidR="00C548C4">
        <w:t>BoG</w:t>
      </w:r>
      <w:proofErr w:type="spellEnd"/>
      <w:r w:rsidR="00C548C4">
        <w:t xml:space="preserve"> reviewed the documents listed in Section </w:t>
      </w:r>
      <w:r w:rsidR="00C548C4">
        <w:fldChar w:fldCharType="begin"/>
      </w:r>
      <w:r w:rsidR="00C548C4">
        <w:instrText xml:space="preserve"> REF _Ref330361340 \r \h </w:instrText>
      </w:r>
      <w:r w:rsidR="00C548C4">
        <w:fldChar w:fldCharType="separate"/>
      </w:r>
      <w:r w:rsidR="00C548C4">
        <w:t>4</w:t>
      </w:r>
      <w:r w:rsidR="00C548C4">
        <w:fldChar w:fldCharType="end"/>
      </w:r>
      <w:r w:rsidR="00C548C4">
        <w:t xml:space="preserve">, and </w:t>
      </w:r>
      <w:r w:rsidR="00875CAD">
        <w:t>further agreed on the following:</w:t>
      </w:r>
    </w:p>
    <w:p w:rsidR="00875CAD" w:rsidRPr="00875CAD" w:rsidRDefault="00E3443F" w:rsidP="00875CAD">
      <w:pPr>
        <w:pStyle w:val="ListParagraph"/>
        <w:numPr>
          <w:ilvl w:val="0"/>
          <w:numId w:val="9"/>
        </w:numPr>
        <w:rPr>
          <w:rFonts w:ascii="Times New Roman" w:hAnsi="Times New Roman"/>
          <w:lang w:val="en-CA"/>
        </w:rPr>
      </w:pPr>
      <w:r>
        <w:rPr>
          <w:rFonts w:ascii="Times New Roman" w:hAnsi="Times New Roman"/>
          <w:lang w:val="en-CA"/>
        </w:rPr>
        <w:t>To include in the VPS extension p</w:t>
      </w:r>
      <w:r w:rsidR="00875CAD" w:rsidRPr="00875CAD">
        <w:rPr>
          <w:rFonts w:ascii="Times New Roman" w:hAnsi="Times New Roman"/>
          <w:lang w:val="en-CA"/>
        </w:rPr>
        <w:t xml:space="preserve">rofile and level for all operation points involving at least one enhancement layer, with similar function as for the </w:t>
      </w:r>
      <w:r>
        <w:rPr>
          <w:rFonts w:ascii="Times New Roman" w:hAnsi="Times New Roman"/>
          <w:lang w:val="en-CA"/>
        </w:rPr>
        <w:t>base layer for temporal subsets</w:t>
      </w:r>
    </w:p>
    <w:p w:rsidR="00875CAD" w:rsidRPr="00875CAD" w:rsidRDefault="00E3443F" w:rsidP="00875CAD">
      <w:pPr>
        <w:pStyle w:val="ListParagraph"/>
        <w:numPr>
          <w:ilvl w:val="0"/>
          <w:numId w:val="9"/>
        </w:numPr>
        <w:rPr>
          <w:rFonts w:ascii="Times New Roman" w:hAnsi="Times New Roman"/>
          <w:lang w:val="en-CA"/>
        </w:rPr>
      </w:pPr>
      <w:r>
        <w:rPr>
          <w:rFonts w:ascii="Times New Roman" w:hAnsi="Times New Roman"/>
          <w:lang w:val="en-CA"/>
        </w:rPr>
        <w:t xml:space="preserve">It is not needed to include HRD information in the VPS extension as it is already possible to include </w:t>
      </w:r>
      <w:r w:rsidR="00875CAD" w:rsidRPr="00875CAD">
        <w:rPr>
          <w:rFonts w:ascii="Times New Roman" w:hAnsi="Times New Roman"/>
          <w:lang w:val="en-CA"/>
        </w:rPr>
        <w:t xml:space="preserve">HRD parameters for all operation points </w:t>
      </w:r>
      <w:r>
        <w:rPr>
          <w:rFonts w:ascii="Times New Roman" w:hAnsi="Times New Roman"/>
          <w:lang w:val="en-CA"/>
        </w:rPr>
        <w:t>in the VPS base</w:t>
      </w:r>
    </w:p>
    <w:p w:rsidR="00265CA3" w:rsidRDefault="00044423" w:rsidP="00A02B88">
      <w:r>
        <w:t xml:space="preserve">The </w:t>
      </w:r>
      <w:proofErr w:type="spellStart"/>
      <w:r>
        <w:t>BoG</w:t>
      </w:r>
      <w:proofErr w:type="spellEnd"/>
      <w:r>
        <w:t xml:space="preserve"> </w:t>
      </w:r>
      <w:r w:rsidR="00F57243">
        <w:t xml:space="preserve">met the 3rd time from 11:15 to 12:30 on July 19, 2012, and agreed two sets of "straw man" designs, one for each of the two approaches, as described in Section </w:t>
      </w:r>
      <w:r w:rsidR="00F57243">
        <w:fldChar w:fldCharType="begin"/>
      </w:r>
      <w:r w:rsidR="00F57243">
        <w:instrText xml:space="preserve"> REF _Ref330330380 \r \h </w:instrText>
      </w:r>
      <w:r w:rsidR="00F57243">
        <w:fldChar w:fldCharType="separate"/>
      </w:r>
      <w:r w:rsidR="00F57243">
        <w:t>3</w:t>
      </w:r>
      <w:r w:rsidR="00F57243">
        <w:fldChar w:fldCharType="end"/>
      </w:r>
      <w:r w:rsidR="00F57243">
        <w:t>.</w:t>
      </w:r>
    </w:p>
    <w:p w:rsidR="00044423" w:rsidRDefault="008329D7" w:rsidP="00A02B88">
      <w:r>
        <w:t xml:space="preserve">At the third </w:t>
      </w:r>
      <w:proofErr w:type="spellStart"/>
      <w:r>
        <w:t>BoG</w:t>
      </w:r>
      <w:proofErr w:type="spellEnd"/>
      <w:r>
        <w:t xml:space="preserve"> meeting, the </w:t>
      </w:r>
      <w:proofErr w:type="spellStart"/>
      <w:r>
        <w:t>BoG</w:t>
      </w:r>
      <w:proofErr w:type="spellEnd"/>
      <w:r w:rsidR="00265CA3">
        <w:t xml:space="preserve"> was not able to agree </w:t>
      </w:r>
      <w:r>
        <w:t xml:space="preserve">on the syntax for inclusion </w:t>
      </w:r>
      <w:r w:rsidR="00265CA3">
        <w:t xml:space="preserve">in the "straw man" designs </w:t>
      </w:r>
      <w:r>
        <w:t xml:space="preserve">of </w:t>
      </w:r>
      <w:r w:rsidR="00265CA3">
        <w:t xml:space="preserve">profile and level information for operation points including at least one enhancement layer in VPS extensions, though </w:t>
      </w:r>
      <w:r>
        <w:t xml:space="preserve">there is already </w:t>
      </w:r>
      <w:r w:rsidR="00265CA3">
        <w:t>inclusion of profile and level information for the base layer operation point</w:t>
      </w:r>
      <w:r>
        <w:t xml:space="preserve">, and the </w:t>
      </w:r>
      <w:proofErr w:type="spellStart"/>
      <w:r>
        <w:t>BoG</w:t>
      </w:r>
      <w:proofErr w:type="spellEnd"/>
      <w:r>
        <w:t xml:space="preserve"> agreed at its 2nd meeting to </w:t>
      </w:r>
      <w:r>
        <w:rPr>
          <w:lang w:val="en-CA"/>
        </w:rPr>
        <w:t>include such information in the VPS extension</w:t>
      </w:r>
      <w:r w:rsidR="00265CA3">
        <w:t>.</w:t>
      </w:r>
      <w:r>
        <w:t xml:space="preserve"> </w:t>
      </w:r>
      <w:proofErr w:type="gramStart"/>
      <w:r>
        <w:t xml:space="preserve">The </w:t>
      </w:r>
      <w:proofErr w:type="spellStart"/>
      <w:r>
        <w:t>BoG</w:t>
      </w:r>
      <w:proofErr w:type="spellEnd"/>
      <w:r>
        <w:t xml:space="preserve"> suggestion that this is discussed.</w:t>
      </w:r>
      <w:proofErr w:type="gramEnd"/>
    </w:p>
    <w:p w:rsidR="008329D7" w:rsidRDefault="008329D7" w:rsidP="00A02B88">
      <w:r>
        <w:t xml:space="preserve">The </w:t>
      </w:r>
      <w:proofErr w:type="spellStart"/>
      <w:r>
        <w:t>BoG</w:t>
      </w:r>
      <w:proofErr w:type="spellEnd"/>
      <w:r>
        <w:t xml:space="preserve"> makes the following </w:t>
      </w:r>
      <w:r w:rsidRPr="00DB1313">
        <w:rPr>
          <w:highlight w:val="yellow"/>
        </w:rPr>
        <w:t>recommendation</w:t>
      </w:r>
      <w:r>
        <w:t>:</w:t>
      </w:r>
    </w:p>
    <w:p w:rsidR="008329D7" w:rsidRPr="002E5FD8" w:rsidRDefault="008329D7" w:rsidP="00DB1313">
      <w:pPr>
        <w:pStyle w:val="ListParagraph"/>
        <w:numPr>
          <w:ilvl w:val="0"/>
          <w:numId w:val="11"/>
        </w:numPr>
      </w:pPr>
      <w:r w:rsidRPr="00DB1313">
        <w:rPr>
          <w:rFonts w:ascii="Times New Roman" w:hAnsi="Times New Roman"/>
        </w:rPr>
        <w:t xml:space="preserve">Adopt the </w:t>
      </w:r>
      <w:r w:rsidRPr="008329D7">
        <w:rPr>
          <w:rFonts w:ascii="Times New Roman" w:hAnsi="Times New Roman"/>
        </w:rPr>
        <w:t xml:space="preserve">agreed two sets of </w:t>
      </w:r>
      <w:r>
        <w:rPr>
          <w:rFonts w:ascii="Times New Roman" w:hAnsi="Times New Roman"/>
        </w:rPr>
        <w:t>VPS extension</w:t>
      </w:r>
      <w:r w:rsidRPr="008329D7">
        <w:rPr>
          <w:rFonts w:ascii="Times New Roman" w:hAnsi="Times New Roman"/>
        </w:rPr>
        <w:t xml:space="preserve"> designs, one for each of the two approaches</w:t>
      </w:r>
      <w:r>
        <w:rPr>
          <w:rFonts w:ascii="Times New Roman" w:hAnsi="Times New Roman"/>
        </w:rPr>
        <w:t xml:space="preserve">, as described in </w:t>
      </w:r>
      <w:r w:rsidRPr="008329D7">
        <w:rPr>
          <w:rFonts w:ascii="Times New Roman" w:hAnsi="Times New Roman"/>
        </w:rPr>
        <w:t>Section 3</w:t>
      </w:r>
      <w:r>
        <w:rPr>
          <w:rFonts w:ascii="Times New Roman" w:hAnsi="Times New Roman"/>
        </w:rPr>
        <w:t xml:space="preserve"> of the </w:t>
      </w:r>
      <w:proofErr w:type="spellStart"/>
      <w:r>
        <w:rPr>
          <w:rFonts w:ascii="Times New Roman" w:hAnsi="Times New Roman"/>
        </w:rPr>
        <w:t>BoG</w:t>
      </w:r>
      <w:proofErr w:type="spellEnd"/>
      <w:r>
        <w:rPr>
          <w:rFonts w:ascii="Times New Roman" w:hAnsi="Times New Roman"/>
        </w:rPr>
        <w:t xml:space="preserve"> report, as the "straw man" designs.</w:t>
      </w:r>
    </w:p>
    <w:p w:rsidR="00EE7ABB" w:rsidRDefault="008329D7" w:rsidP="00A02B88">
      <w:r>
        <w:t xml:space="preserve">The </w:t>
      </w:r>
      <w:proofErr w:type="spellStart"/>
      <w:r>
        <w:t>BoG</w:t>
      </w:r>
      <w:proofErr w:type="spellEnd"/>
      <w:r>
        <w:t xml:space="preserve"> </w:t>
      </w:r>
      <w:r w:rsidRPr="00DB1313">
        <w:rPr>
          <w:highlight w:val="yellow"/>
        </w:rPr>
        <w:t xml:space="preserve">suggests </w:t>
      </w:r>
      <w:proofErr w:type="gramStart"/>
      <w:r w:rsidR="00EE7ABB">
        <w:rPr>
          <w:highlight w:val="yellow"/>
        </w:rPr>
        <w:t xml:space="preserve">to </w:t>
      </w:r>
      <w:r w:rsidRPr="00DB1313">
        <w:rPr>
          <w:highlight w:val="yellow"/>
        </w:rPr>
        <w:t>discuss</w:t>
      </w:r>
      <w:proofErr w:type="gramEnd"/>
      <w:r>
        <w:t xml:space="preserve"> </w:t>
      </w:r>
      <w:r w:rsidR="00EE7ABB">
        <w:t xml:space="preserve">on whether to include, in the "straw man" designs, the syntax and semantics for inclusion of profile and level information for operation points including at least one enhancement layer, as described in Section </w:t>
      </w:r>
      <w:r w:rsidR="00EE7ABB">
        <w:fldChar w:fldCharType="begin"/>
      </w:r>
      <w:r w:rsidR="00EE7ABB">
        <w:instrText xml:space="preserve"> REF _Ref330437043 \r \h </w:instrText>
      </w:r>
      <w:r w:rsidR="00EE7ABB">
        <w:fldChar w:fldCharType="separate"/>
      </w:r>
      <w:r w:rsidR="00EE7ABB">
        <w:t>4</w:t>
      </w:r>
      <w:r w:rsidR="00EE7ABB">
        <w:fldChar w:fldCharType="end"/>
      </w:r>
      <w:r w:rsidR="00EE7ABB">
        <w:t>.</w:t>
      </w:r>
    </w:p>
    <w:p w:rsidR="000062EF" w:rsidRDefault="00DB2C63" w:rsidP="00A02B88">
      <w:r>
        <w:t xml:space="preserve">For information, HEVC base spec NAL unit, VPS,VUI and HRD syntaxes taking into account adoptions  at this meeting (subject to minor changes per the detailed JCT-VC meeting notes) have been provided in Section </w:t>
      </w:r>
      <w:r>
        <w:fldChar w:fldCharType="begin"/>
      </w:r>
      <w:r>
        <w:instrText xml:space="preserve"> REF _Ref330330233 \r \h </w:instrText>
      </w:r>
      <w:r>
        <w:fldChar w:fldCharType="separate"/>
      </w:r>
      <w:r w:rsidR="00C548C4">
        <w:t>2</w:t>
      </w:r>
      <w:r>
        <w:fldChar w:fldCharType="end"/>
      </w:r>
      <w:r>
        <w:t xml:space="preserve">, and the </w:t>
      </w:r>
      <w:r w:rsidR="00EE7ABB">
        <w:t xml:space="preserve">list of input documents are listed in Section </w:t>
      </w:r>
      <w:r w:rsidR="00EE7ABB">
        <w:fldChar w:fldCharType="begin"/>
      </w:r>
      <w:r w:rsidR="00EE7ABB">
        <w:instrText xml:space="preserve"> REF _Ref330439548 \r \h </w:instrText>
      </w:r>
      <w:r w:rsidR="00EE7ABB">
        <w:fldChar w:fldCharType="separate"/>
      </w:r>
      <w:r w:rsidR="00EE7ABB">
        <w:t>5</w:t>
      </w:r>
      <w:r w:rsidR="00EE7ABB">
        <w:fldChar w:fldCharType="end"/>
      </w:r>
      <w:r>
        <w:t>.</w:t>
      </w:r>
    </w:p>
    <w:p w:rsidR="00EE7ABB" w:rsidRPr="006A500D" w:rsidRDefault="00EE7ABB" w:rsidP="00A02B88"/>
    <w:p w:rsidR="006A500D" w:rsidRDefault="006A500D" w:rsidP="006A500D">
      <w:pPr>
        <w:pStyle w:val="Heading1"/>
        <w:jc w:val="both"/>
        <w:rPr>
          <w:lang w:val="en-CA"/>
        </w:rPr>
      </w:pPr>
      <w:bookmarkStart w:id="1" w:name="_Ref330329885"/>
      <w:r>
        <w:rPr>
          <w:lang w:val="en-CA"/>
        </w:rPr>
        <w:t>Questions and answers</w:t>
      </w:r>
      <w:bookmarkEnd w:id="1"/>
    </w:p>
    <w:p w:rsidR="00111B5E" w:rsidRDefault="00111B5E" w:rsidP="006A500D">
      <w:pPr>
        <w:pStyle w:val="Heading2"/>
        <w:rPr>
          <w:lang w:val="en-CA"/>
        </w:rPr>
      </w:pPr>
      <w:r>
        <w:rPr>
          <w:lang w:val="en-CA"/>
        </w:rPr>
        <w:t xml:space="preserve">Questions to be answered for the </w:t>
      </w:r>
      <w:r w:rsidR="000508B9">
        <w:rPr>
          <w:lang w:val="en-CA"/>
        </w:rPr>
        <w:t>1st approach</w:t>
      </w:r>
    </w:p>
    <w:p w:rsidR="00A02B88" w:rsidRDefault="000508B9" w:rsidP="00A02B88">
      <w:pPr>
        <w:rPr>
          <w:lang w:val="en-CA"/>
        </w:rPr>
      </w:pPr>
      <w:r w:rsidRPr="000508B9">
        <w:rPr>
          <w:lang w:val="en-CA"/>
        </w:rPr>
        <w:t>The list of q</w:t>
      </w:r>
      <w:r w:rsidR="00A02B88" w:rsidRPr="000508B9">
        <w:rPr>
          <w:lang w:val="en-CA"/>
        </w:rPr>
        <w:t xml:space="preserve">uestions </w:t>
      </w:r>
      <w:r w:rsidRPr="000508B9">
        <w:rPr>
          <w:lang w:val="en-CA"/>
        </w:rPr>
        <w:t>collected</w:t>
      </w:r>
      <w:r>
        <w:rPr>
          <w:lang w:val="en-CA"/>
        </w:rPr>
        <w:t xml:space="preserve"> for the 1st approach </w:t>
      </w:r>
      <w:r w:rsidR="00875CAD">
        <w:rPr>
          <w:lang w:val="en-CA"/>
        </w:rPr>
        <w:t xml:space="preserve">and </w:t>
      </w:r>
      <w:r>
        <w:rPr>
          <w:lang w:val="en-CA"/>
        </w:rPr>
        <w:t xml:space="preserve">the answers agreed by the </w:t>
      </w:r>
      <w:proofErr w:type="spellStart"/>
      <w:r>
        <w:rPr>
          <w:lang w:val="en-CA"/>
        </w:rPr>
        <w:t>BoG</w:t>
      </w:r>
      <w:proofErr w:type="spellEnd"/>
      <w:r>
        <w:rPr>
          <w:lang w:val="en-CA"/>
        </w:rPr>
        <w:t xml:space="preserve"> at its first meeting are as follows.</w:t>
      </w:r>
    </w:p>
    <w:p w:rsidR="000508B9" w:rsidRPr="000508B9" w:rsidRDefault="000508B9" w:rsidP="00A02B88">
      <w:pPr>
        <w:rPr>
          <w:lang w:val="en-CA"/>
        </w:rPr>
      </w:pP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Whether operation point</w:t>
      </w:r>
      <w:r w:rsidR="000508B9">
        <w:rPr>
          <w:rFonts w:ascii="Times New Roman" w:hAnsi="Times New Roman"/>
          <w:lang w:val="en-CA"/>
        </w:rPr>
        <w:t xml:space="preserve"> (OP)</w:t>
      </w:r>
      <w:r w:rsidRPr="000508B9">
        <w:rPr>
          <w:rFonts w:ascii="Times New Roman" w:hAnsi="Times New Roman"/>
          <w:lang w:val="en-CA"/>
        </w:rPr>
        <w:t xml:space="preserve"> information should be included in the VPS?</w:t>
      </w:r>
    </w:p>
    <w:p w:rsidR="00A02B88" w:rsidRDefault="00A02B88" w:rsidP="002B04CE">
      <w:pPr>
        <w:pStyle w:val="ListParagraph"/>
        <w:numPr>
          <w:ilvl w:val="1"/>
          <w:numId w:val="2"/>
        </w:numPr>
        <w:rPr>
          <w:rFonts w:ascii="Times New Roman" w:hAnsi="Times New Roman"/>
          <w:lang w:val="en-CA"/>
        </w:rPr>
      </w:pPr>
      <w:r w:rsidRPr="000508B9">
        <w:rPr>
          <w:rFonts w:ascii="Times New Roman" w:hAnsi="Times New Roman"/>
          <w:lang w:val="en-CA"/>
        </w:rPr>
        <w:t xml:space="preserve">OP dependency information?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0508B9" w:rsidRPr="000508B9" w:rsidRDefault="000508B9" w:rsidP="002B04CE">
      <w:pPr>
        <w:pStyle w:val="ListParagraph"/>
        <w:numPr>
          <w:ilvl w:val="1"/>
          <w:numId w:val="2"/>
        </w:numPr>
        <w:rPr>
          <w:rFonts w:ascii="Times New Roman" w:hAnsi="Times New Roman"/>
          <w:lang w:val="en-CA"/>
        </w:rPr>
      </w:pPr>
      <w:r>
        <w:rPr>
          <w:rFonts w:ascii="Times New Roman" w:hAnsi="Times New Roman"/>
          <w:lang w:val="en-CA"/>
        </w:rPr>
        <w:t>Other OP information</w:t>
      </w: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Whether to include layer dependency information into VPS?</w:t>
      </w:r>
    </w:p>
    <w:p w:rsidR="00A02B88" w:rsidRPr="000508B9" w:rsidRDefault="00A02B88" w:rsidP="002B04CE">
      <w:pPr>
        <w:pStyle w:val="ListParagraph"/>
        <w:numPr>
          <w:ilvl w:val="1"/>
          <w:numId w:val="2"/>
        </w:numPr>
        <w:rPr>
          <w:rFonts w:ascii="Times New Roman" w:hAnsi="Times New Roman"/>
          <w:lang w:val="en-CA"/>
        </w:rPr>
      </w:pPr>
      <w:r w:rsidRPr="000508B9">
        <w:rPr>
          <w:rFonts w:ascii="Times New Roman" w:hAnsi="Times New Roman"/>
          <w:highlight w:val="green"/>
          <w:lang w:val="en-CA"/>
        </w:rPr>
        <w:t>Yes</w:t>
      </w:r>
      <w:r w:rsidRPr="000508B9">
        <w:rPr>
          <w:rFonts w:ascii="Times New Roman" w:hAnsi="Times New Roman"/>
          <w:lang w:val="en-CA"/>
        </w:rPr>
        <w:t>, for both HSVC H3DV</w:t>
      </w: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Whether to include representation format information?</w:t>
      </w:r>
    </w:p>
    <w:p w:rsidR="00A02B88" w:rsidRPr="000508B9" w:rsidRDefault="00A02B88" w:rsidP="002B04CE">
      <w:pPr>
        <w:pStyle w:val="ListParagraph"/>
        <w:numPr>
          <w:ilvl w:val="1"/>
          <w:numId w:val="2"/>
        </w:numPr>
        <w:rPr>
          <w:rFonts w:ascii="Times New Roman" w:hAnsi="Times New Roman"/>
          <w:lang w:val="en-CA"/>
        </w:rPr>
      </w:pPr>
      <w:r w:rsidRPr="000508B9">
        <w:rPr>
          <w:rFonts w:ascii="Times New Roman" w:hAnsi="Times New Roman"/>
          <w:lang w:val="en-CA"/>
        </w:rPr>
        <w:t xml:space="preserve">Spatial resolutions, bit depth, color format?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 xml:space="preserve">Bitrate and frame rate information?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A02B88" w:rsidRPr="000508B9" w:rsidRDefault="00A02B88" w:rsidP="002B04CE">
      <w:pPr>
        <w:pStyle w:val="ListParagraph"/>
        <w:numPr>
          <w:ilvl w:val="1"/>
          <w:numId w:val="2"/>
        </w:numPr>
        <w:rPr>
          <w:rFonts w:ascii="Times New Roman" w:hAnsi="Times New Roman"/>
          <w:lang w:val="en-CA"/>
        </w:rPr>
      </w:pPr>
      <w:r w:rsidRPr="000508B9">
        <w:rPr>
          <w:rFonts w:ascii="Times New Roman" w:hAnsi="Times New Roman"/>
          <w:lang w:val="en-CA"/>
        </w:rPr>
        <w:t>Also for the base spec?</w:t>
      </w: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 xml:space="preserve">Other SPS syntax elements, e.g., VUI? </w:t>
      </w:r>
      <w:r w:rsidRPr="000508B9">
        <w:rPr>
          <w:rFonts w:ascii="Times New Roman" w:hAnsi="Times New Roman"/>
          <w:highlight w:val="red"/>
          <w:lang w:val="en-CA"/>
        </w:rPr>
        <w:t>Not</w:t>
      </w:r>
      <w:r w:rsidRPr="000508B9">
        <w:rPr>
          <w:rFonts w:ascii="Times New Roman" w:hAnsi="Times New Roman"/>
          <w:lang w:val="en-CA"/>
        </w:rPr>
        <w:t xml:space="preserve"> right now.</w:t>
      </w:r>
    </w:p>
    <w:p w:rsidR="00A02B88" w:rsidRPr="000508B9" w:rsidRDefault="00A02B88" w:rsidP="002B04CE">
      <w:pPr>
        <w:pStyle w:val="ListParagraph"/>
        <w:numPr>
          <w:ilvl w:val="1"/>
          <w:numId w:val="2"/>
        </w:numPr>
        <w:rPr>
          <w:rFonts w:ascii="Times New Roman" w:hAnsi="Times New Roman"/>
          <w:lang w:val="en-CA"/>
        </w:rPr>
      </w:pPr>
      <w:r w:rsidRPr="000508B9">
        <w:rPr>
          <w:rFonts w:ascii="Times New Roman" w:hAnsi="Times New Roman"/>
          <w:lang w:val="en-CA"/>
        </w:rPr>
        <w:t>Also for the base spec?</w:t>
      </w: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How many extensibility types to support and how?</w:t>
      </w:r>
    </w:p>
    <w:p w:rsidR="00A02B88" w:rsidRPr="000508B9" w:rsidRDefault="00A02B88" w:rsidP="002B04CE">
      <w:pPr>
        <w:pStyle w:val="ListParagraph"/>
        <w:numPr>
          <w:ilvl w:val="1"/>
          <w:numId w:val="2"/>
        </w:numPr>
        <w:rPr>
          <w:rFonts w:ascii="Times New Roman" w:hAnsi="Times New Roman"/>
          <w:lang w:val="en-CA"/>
        </w:rPr>
      </w:pPr>
      <w:r w:rsidRPr="000508B9">
        <w:rPr>
          <w:rFonts w:ascii="Times New Roman" w:hAnsi="Times New Roman"/>
          <w:lang w:val="en-CA"/>
        </w:rPr>
        <w:t xml:space="preserve">Beyond </w:t>
      </w:r>
      <w:proofErr w:type="spellStart"/>
      <w:r w:rsidRPr="000508B9">
        <w:rPr>
          <w:rFonts w:ascii="Times New Roman" w:hAnsi="Times New Roman"/>
          <w:lang w:val="en-CA"/>
        </w:rPr>
        <w:t>dependency_id</w:t>
      </w:r>
      <w:proofErr w:type="spellEnd"/>
      <w:r w:rsidRPr="000508B9">
        <w:rPr>
          <w:rFonts w:ascii="Times New Roman" w:hAnsi="Times New Roman"/>
          <w:lang w:val="en-CA"/>
        </w:rPr>
        <w:t xml:space="preserve">, </w:t>
      </w:r>
      <w:proofErr w:type="spellStart"/>
      <w:r w:rsidRPr="000508B9">
        <w:rPr>
          <w:rFonts w:ascii="Times New Roman" w:hAnsi="Times New Roman"/>
          <w:lang w:val="en-CA"/>
        </w:rPr>
        <w:t>quality_id</w:t>
      </w:r>
      <w:proofErr w:type="spellEnd"/>
      <w:r w:rsidRPr="000508B9">
        <w:rPr>
          <w:rFonts w:ascii="Times New Roman" w:hAnsi="Times New Roman"/>
          <w:lang w:val="en-CA"/>
        </w:rPr>
        <w:t xml:space="preserve">, </w:t>
      </w:r>
      <w:proofErr w:type="spellStart"/>
      <w:r w:rsidRPr="000508B9">
        <w:rPr>
          <w:rFonts w:ascii="Times New Roman" w:hAnsi="Times New Roman"/>
          <w:lang w:val="en-CA"/>
        </w:rPr>
        <w:t>view_id</w:t>
      </w:r>
      <w:proofErr w:type="spellEnd"/>
      <w:r w:rsidRPr="000508B9">
        <w:rPr>
          <w:rFonts w:ascii="Times New Roman" w:hAnsi="Times New Roman"/>
          <w:lang w:val="en-CA"/>
        </w:rPr>
        <w:t xml:space="preserve"> (view order index), </w:t>
      </w:r>
      <w:proofErr w:type="spellStart"/>
      <w:r w:rsidRPr="000508B9">
        <w:rPr>
          <w:rFonts w:ascii="Times New Roman" w:hAnsi="Times New Roman"/>
          <w:lang w:val="en-CA"/>
        </w:rPr>
        <w:t>depth_flag</w:t>
      </w:r>
      <w:proofErr w:type="spellEnd"/>
      <w:r w:rsidRPr="000508B9">
        <w:rPr>
          <w:rFonts w:ascii="Times New Roman" w:hAnsi="Times New Roman"/>
          <w:lang w:val="en-CA"/>
        </w:rPr>
        <w:t>?</w:t>
      </w:r>
    </w:p>
    <w:p w:rsidR="00A02B88" w:rsidRPr="000508B9" w:rsidRDefault="00A02B88" w:rsidP="002B04CE">
      <w:pPr>
        <w:pStyle w:val="ListParagraph"/>
        <w:numPr>
          <w:ilvl w:val="2"/>
          <w:numId w:val="2"/>
        </w:numPr>
        <w:rPr>
          <w:rFonts w:ascii="Times New Roman" w:hAnsi="Times New Roman"/>
          <w:lang w:val="en-CA"/>
        </w:rPr>
      </w:pPr>
      <w:r w:rsidRPr="000508B9">
        <w:rPr>
          <w:rFonts w:ascii="Times New Roman" w:hAnsi="Times New Roman"/>
          <w:highlight w:val="green"/>
          <w:lang w:val="en-CA"/>
        </w:rPr>
        <w:t>Extensibility would be needed</w:t>
      </w:r>
      <w:r w:rsidRPr="000508B9">
        <w:rPr>
          <w:rFonts w:ascii="Times New Roman" w:hAnsi="Times New Roman"/>
          <w:lang w:val="en-CA"/>
        </w:rPr>
        <w:t xml:space="preserve"> - we </w:t>
      </w:r>
      <w:r w:rsidRPr="000508B9">
        <w:rPr>
          <w:rFonts w:ascii="Times New Roman" w:hAnsi="Times New Roman"/>
          <w:highlight w:val="red"/>
          <w:lang w:val="en-CA"/>
        </w:rPr>
        <w:t>don't</w:t>
      </w:r>
      <w:r w:rsidRPr="000508B9">
        <w:rPr>
          <w:rFonts w:ascii="Times New Roman" w:hAnsi="Times New Roman"/>
          <w:lang w:val="en-CA"/>
        </w:rPr>
        <w:t xml:space="preserve"> specify any specific other dimension types.</w:t>
      </w:r>
    </w:p>
    <w:p w:rsidR="00A02B88" w:rsidRPr="000508B9" w:rsidRDefault="00A02B88" w:rsidP="00A02B88">
      <w:pPr>
        <w:pStyle w:val="ListParagraph"/>
        <w:ind w:left="1440"/>
        <w:rPr>
          <w:rFonts w:ascii="Times New Roman" w:hAnsi="Times New Roman"/>
          <w:lang w:val="en-CA"/>
        </w:rPr>
      </w:pPr>
      <w:r w:rsidRPr="000508B9">
        <w:rPr>
          <w:rFonts w:ascii="Times New Roman" w:hAnsi="Times New Roman"/>
          <w:lang w:val="en-CA"/>
        </w:rPr>
        <w:t xml:space="preserve">Example: </w:t>
      </w:r>
      <w:proofErr w:type="spellStart"/>
      <w:r w:rsidRPr="000508B9">
        <w:rPr>
          <w:rFonts w:ascii="Times New Roman" w:hAnsi="Times New Roman"/>
          <w:lang w:val="en-CA"/>
        </w:rPr>
        <w:t>extension_type</w:t>
      </w:r>
      <w:proofErr w:type="spellEnd"/>
      <w:r w:rsidRPr="000508B9">
        <w:rPr>
          <w:rFonts w:ascii="Times New Roman" w:hAnsi="Times New Roman"/>
          <w:lang w:val="en-CA"/>
        </w:rPr>
        <w:t xml:space="preserve"> </w:t>
      </w:r>
      <w:proofErr w:type="gramStart"/>
      <w:r w:rsidRPr="000508B9">
        <w:rPr>
          <w:rFonts w:ascii="Times New Roman" w:hAnsi="Times New Roman"/>
          <w:lang w:val="en-CA"/>
        </w:rPr>
        <w:t>u(</w:t>
      </w:r>
      <w:proofErr w:type="gramEnd"/>
      <w:r w:rsidRPr="000508B9">
        <w:rPr>
          <w:rFonts w:ascii="Times New Roman" w:hAnsi="Times New Roman"/>
          <w:lang w:val="en-CA"/>
        </w:rPr>
        <w:t>v)</w:t>
      </w:r>
    </w:p>
    <w:p w:rsidR="00A02B88" w:rsidRPr="000508B9" w:rsidRDefault="00A02B88" w:rsidP="00A02B88">
      <w:pPr>
        <w:pStyle w:val="ListParagraph"/>
        <w:ind w:left="1440"/>
        <w:rPr>
          <w:rFonts w:ascii="Times New Roman" w:hAnsi="Times New Roman"/>
          <w:lang w:val="en-CA"/>
        </w:rPr>
      </w:pPr>
      <w:r w:rsidRPr="000508B9">
        <w:rPr>
          <w:rFonts w:ascii="Times New Roman" w:hAnsi="Times New Roman"/>
          <w:lang w:val="en-CA"/>
        </w:rPr>
        <w:lastRenderedPageBreak/>
        <w:t xml:space="preserve">0: HSVC, with </w:t>
      </w:r>
      <w:proofErr w:type="spellStart"/>
      <w:r w:rsidRPr="000508B9">
        <w:rPr>
          <w:rFonts w:ascii="Times New Roman" w:hAnsi="Times New Roman"/>
          <w:lang w:val="en-CA"/>
        </w:rPr>
        <w:t>dependency_id</w:t>
      </w:r>
      <w:proofErr w:type="spellEnd"/>
      <w:r w:rsidRPr="000508B9">
        <w:rPr>
          <w:rFonts w:ascii="Times New Roman" w:hAnsi="Times New Roman"/>
          <w:lang w:val="en-CA"/>
        </w:rPr>
        <w:t xml:space="preserve"> (3 bits), </w:t>
      </w:r>
      <w:proofErr w:type="spellStart"/>
      <w:r w:rsidRPr="000508B9">
        <w:rPr>
          <w:rFonts w:ascii="Times New Roman" w:hAnsi="Times New Roman"/>
          <w:lang w:val="en-CA"/>
        </w:rPr>
        <w:t>quality_id</w:t>
      </w:r>
      <w:proofErr w:type="spellEnd"/>
      <w:r w:rsidRPr="000508B9">
        <w:rPr>
          <w:rFonts w:ascii="Times New Roman" w:hAnsi="Times New Roman"/>
          <w:lang w:val="en-CA"/>
        </w:rPr>
        <w:t xml:space="preserve"> (4 bits) or just 8 bits for all IDs</w:t>
      </w:r>
    </w:p>
    <w:p w:rsidR="00A02B88" w:rsidRPr="000508B9" w:rsidRDefault="00A02B88" w:rsidP="00A02B88">
      <w:pPr>
        <w:pStyle w:val="ListParagraph"/>
        <w:ind w:left="1440"/>
        <w:rPr>
          <w:rFonts w:ascii="Times New Roman" w:hAnsi="Times New Roman"/>
          <w:lang w:val="en-CA"/>
        </w:rPr>
      </w:pPr>
      <w:r w:rsidRPr="000508B9">
        <w:rPr>
          <w:rFonts w:ascii="Times New Roman" w:hAnsi="Times New Roman"/>
          <w:lang w:val="en-CA"/>
        </w:rPr>
        <w:t xml:space="preserve">1: H3DV, with </w:t>
      </w:r>
      <w:proofErr w:type="spellStart"/>
      <w:r w:rsidRPr="000508B9">
        <w:rPr>
          <w:rFonts w:ascii="Times New Roman" w:hAnsi="Times New Roman"/>
          <w:lang w:val="en-CA"/>
        </w:rPr>
        <w:t>view_idx</w:t>
      </w:r>
      <w:proofErr w:type="spellEnd"/>
      <w:r w:rsidRPr="000508B9">
        <w:rPr>
          <w:rFonts w:ascii="Times New Roman" w:hAnsi="Times New Roman"/>
          <w:lang w:val="en-CA"/>
        </w:rPr>
        <w:t xml:space="preserve"> (4 bits), </w:t>
      </w:r>
      <w:proofErr w:type="spellStart"/>
      <w:r w:rsidRPr="000508B9">
        <w:rPr>
          <w:rFonts w:ascii="Times New Roman" w:hAnsi="Times New Roman"/>
          <w:lang w:val="en-CA"/>
        </w:rPr>
        <w:t>depth_flag</w:t>
      </w:r>
      <w:proofErr w:type="spellEnd"/>
      <w:r w:rsidRPr="000508B9">
        <w:rPr>
          <w:rFonts w:ascii="Times New Roman" w:hAnsi="Times New Roman"/>
          <w:lang w:val="en-CA"/>
        </w:rPr>
        <w:t xml:space="preserve"> (1 bit) just 8 bits for </w:t>
      </w:r>
      <w:proofErr w:type="spellStart"/>
      <w:r w:rsidRPr="000508B9">
        <w:rPr>
          <w:rFonts w:ascii="Times New Roman" w:hAnsi="Times New Roman"/>
          <w:lang w:val="en-CA"/>
        </w:rPr>
        <w:t>view_idx</w:t>
      </w:r>
      <w:proofErr w:type="spellEnd"/>
    </w:p>
    <w:p w:rsidR="00A02B88" w:rsidRPr="000508B9" w:rsidRDefault="00A02B88" w:rsidP="00A02B88">
      <w:pPr>
        <w:pStyle w:val="ListParagraph"/>
        <w:ind w:left="1440"/>
        <w:rPr>
          <w:rFonts w:ascii="Times New Roman" w:hAnsi="Times New Roman"/>
          <w:lang w:val="en-CA"/>
        </w:rPr>
      </w:pPr>
      <w:r w:rsidRPr="000508B9">
        <w:rPr>
          <w:rFonts w:ascii="Times New Roman" w:hAnsi="Times New Roman"/>
          <w:lang w:val="en-CA"/>
        </w:rPr>
        <w:t>Other values reserved</w:t>
      </w:r>
    </w:p>
    <w:p w:rsidR="00A02B88" w:rsidRPr="000508B9" w:rsidRDefault="00A02B88" w:rsidP="002B04CE">
      <w:pPr>
        <w:pStyle w:val="ListParagraph"/>
        <w:numPr>
          <w:ilvl w:val="1"/>
          <w:numId w:val="2"/>
        </w:numPr>
        <w:rPr>
          <w:rFonts w:ascii="Times New Roman" w:hAnsi="Times New Roman"/>
          <w:lang w:val="en-CA"/>
        </w:rPr>
      </w:pPr>
      <w:r w:rsidRPr="000508B9">
        <w:rPr>
          <w:rFonts w:ascii="Times New Roman" w:hAnsi="Times New Roman"/>
          <w:lang w:val="en-CA"/>
        </w:rPr>
        <w:t xml:space="preserve">Extensibility type backward compatibility - </w:t>
      </w:r>
      <w:r w:rsidRPr="000508B9">
        <w:rPr>
          <w:rFonts w:ascii="Times New Roman" w:hAnsi="Times New Roman"/>
          <w:highlight w:val="green"/>
          <w:lang w:val="en-CA"/>
        </w:rPr>
        <w:t>Yes</w:t>
      </w: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 xml:space="preserve">Also include temporal_id (which means we need to change the base spec also to combine temporal_id_plus1 and the reserved_zero_6bits)? </w:t>
      </w:r>
      <w:r w:rsidRPr="000508B9">
        <w:rPr>
          <w:rFonts w:ascii="Times New Roman" w:hAnsi="Times New Roman"/>
          <w:highlight w:val="red"/>
          <w:lang w:val="en-CA"/>
        </w:rPr>
        <w:t>No.</w:t>
      </w:r>
    </w:p>
    <w:p w:rsidR="00A02B88" w:rsidRPr="000508B9" w:rsidRDefault="00A02B88" w:rsidP="002B04CE">
      <w:pPr>
        <w:pStyle w:val="ListParagraph"/>
        <w:numPr>
          <w:ilvl w:val="1"/>
          <w:numId w:val="2"/>
        </w:numPr>
        <w:rPr>
          <w:rFonts w:ascii="Times New Roman" w:hAnsi="Times New Roman"/>
          <w:lang w:val="en-CA"/>
        </w:rPr>
      </w:pPr>
      <w:r w:rsidRPr="000508B9">
        <w:rPr>
          <w:rFonts w:ascii="Times New Roman" w:hAnsi="Times New Roman"/>
          <w:lang w:val="en-CA"/>
        </w:rPr>
        <w:t>This solution would not enable adaptation based on the 9-bit ID without parsing the LUT</w:t>
      </w:r>
    </w:p>
    <w:p w:rsidR="00A02B88" w:rsidRPr="000508B9" w:rsidRDefault="00A02B88" w:rsidP="002B04CE">
      <w:pPr>
        <w:pStyle w:val="ListParagraph"/>
        <w:numPr>
          <w:ilvl w:val="0"/>
          <w:numId w:val="2"/>
        </w:numPr>
        <w:rPr>
          <w:rFonts w:ascii="Times New Roman" w:hAnsi="Times New Roman"/>
          <w:lang w:val="en-CA"/>
        </w:rPr>
      </w:pPr>
      <w:r w:rsidRPr="000508B9">
        <w:rPr>
          <w:rFonts w:ascii="Times New Roman" w:hAnsi="Times New Roman"/>
          <w:lang w:val="en-CA"/>
        </w:rPr>
        <w:t xml:space="preserve">Whether to add a version number? </w:t>
      </w:r>
      <w:r w:rsidRPr="000508B9">
        <w:rPr>
          <w:rFonts w:ascii="Times New Roman" w:hAnsi="Times New Roman"/>
          <w:highlight w:val="red"/>
          <w:lang w:val="en-CA"/>
        </w:rPr>
        <w:t xml:space="preserve">Not </w:t>
      </w:r>
      <w:r w:rsidR="008D1647">
        <w:rPr>
          <w:rFonts w:ascii="Times New Roman" w:hAnsi="Times New Roman"/>
          <w:highlight w:val="red"/>
          <w:lang w:val="en-CA"/>
        </w:rPr>
        <w:t>right</w:t>
      </w:r>
      <w:r w:rsidRPr="000508B9">
        <w:rPr>
          <w:rFonts w:ascii="Times New Roman" w:hAnsi="Times New Roman"/>
          <w:highlight w:val="red"/>
          <w:lang w:val="en-CA"/>
        </w:rPr>
        <w:t xml:space="preserve"> now</w:t>
      </w:r>
    </w:p>
    <w:p w:rsidR="000508B9" w:rsidRDefault="000508B9" w:rsidP="006A500D">
      <w:pPr>
        <w:pStyle w:val="Heading2"/>
        <w:rPr>
          <w:lang w:val="en-CA"/>
        </w:rPr>
      </w:pPr>
      <w:r>
        <w:rPr>
          <w:lang w:val="en-CA"/>
        </w:rPr>
        <w:t xml:space="preserve">Questions to be answered for the </w:t>
      </w:r>
      <w:r w:rsidR="006A500D">
        <w:rPr>
          <w:lang w:val="en-CA"/>
        </w:rPr>
        <w:t xml:space="preserve">2nd </w:t>
      </w:r>
      <w:r>
        <w:rPr>
          <w:lang w:val="en-CA"/>
        </w:rPr>
        <w:t>approach</w:t>
      </w:r>
    </w:p>
    <w:p w:rsidR="00A02B88" w:rsidRDefault="006A500D" w:rsidP="00A02B88">
      <w:pPr>
        <w:rPr>
          <w:lang w:val="en-CA"/>
        </w:rPr>
      </w:pPr>
      <w:r>
        <w:rPr>
          <w:lang w:val="en-CA"/>
        </w:rPr>
        <w:t xml:space="preserve">The following questions have been collected for the 2nd approach at the first </w:t>
      </w:r>
      <w:proofErr w:type="spellStart"/>
      <w:r>
        <w:rPr>
          <w:lang w:val="en-CA"/>
        </w:rPr>
        <w:t>BoG</w:t>
      </w:r>
      <w:proofErr w:type="spellEnd"/>
      <w:r>
        <w:rPr>
          <w:lang w:val="en-CA"/>
        </w:rPr>
        <w:t xml:space="preserve"> meeting. The </w:t>
      </w:r>
      <w:proofErr w:type="spellStart"/>
      <w:r>
        <w:rPr>
          <w:lang w:val="en-CA"/>
        </w:rPr>
        <w:t>BoG</w:t>
      </w:r>
      <w:proofErr w:type="spellEnd"/>
      <w:r>
        <w:rPr>
          <w:lang w:val="en-CA"/>
        </w:rPr>
        <w:t xml:space="preserve"> planned to meet further to discuss and concludes on these questions.</w:t>
      </w:r>
    </w:p>
    <w:p w:rsidR="006A500D" w:rsidRDefault="006A500D" w:rsidP="00A02B88">
      <w:pPr>
        <w:rPr>
          <w:lang w:val="en-CA"/>
        </w:rPr>
      </w:pPr>
    </w:p>
    <w:p w:rsidR="00A02B88" w:rsidRDefault="00A02B88" w:rsidP="002B04CE">
      <w:pPr>
        <w:pStyle w:val="ListParagraph"/>
        <w:numPr>
          <w:ilvl w:val="0"/>
          <w:numId w:val="4"/>
        </w:numPr>
        <w:rPr>
          <w:rFonts w:ascii="Times New Roman" w:hAnsi="Times New Roman"/>
          <w:lang w:val="en-CA"/>
        </w:rPr>
      </w:pPr>
      <w:r w:rsidRPr="006A500D">
        <w:rPr>
          <w:rFonts w:ascii="Times New Roman" w:hAnsi="Times New Roman"/>
          <w:lang w:val="en-CA"/>
        </w:rPr>
        <w:t>Fixed partitioning or configurable partitioning?</w:t>
      </w:r>
      <w:r w:rsidR="00867D93">
        <w:rPr>
          <w:rFonts w:ascii="Times New Roman" w:hAnsi="Times New Roman"/>
          <w:lang w:val="en-CA"/>
        </w:rPr>
        <w:t xml:space="preserve"> </w:t>
      </w:r>
      <w:r w:rsidR="00867D93" w:rsidRPr="00867D93">
        <w:rPr>
          <w:rFonts w:ascii="Times New Roman" w:hAnsi="Times New Roman"/>
          <w:highlight w:val="cyan"/>
          <w:lang w:val="en-CA"/>
        </w:rPr>
        <w:t>Configurable.</w:t>
      </w:r>
    </w:p>
    <w:p w:rsidR="004D667F" w:rsidRPr="006A500D" w:rsidRDefault="004D667F" w:rsidP="004D667F">
      <w:pPr>
        <w:pStyle w:val="ListParagraph"/>
        <w:rPr>
          <w:rFonts w:ascii="Times New Roman" w:hAnsi="Times New Roman"/>
          <w:lang w:val="en-CA"/>
        </w:rPr>
      </w:pPr>
    </w:p>
    <w:p w:rsidR="009D0A4C" w:rsidRDefault="00A02B88" w:rsidP="002B04CE">
      <w:pPr>
        <w:pStyle w:val="ListParagraph"/>
        <w:numPr>
          <w:ilvl w:val="0"/>
          <w:numId w:val="4"/>
        </w:numPr>
        <w:rPr>
          <w:rFonts w:ascii="Times New Roman" w:hAnsi="Times New Roman"/>
          <w:lang w:val="en-CA"/>
        </w:rPr>
      </w:pPr>
      <w:r w:rsidRPr="006A500D">
        <w:rPr>
          <w:rFonts w:ascii="Times New Roman" w:hAnsi="Times New Roman"/>
          <w:lang w:val="en-CA"/>
        </w:rPr>
        <w:t>6 bits or 9 bits (or even more)?</w:t>
      </w:r>
      <w:r w:rsidR="00867D93">
        <w:rPr>
          <w:rFonts w:ascii="Times New Roman" w:hAnsi="Times New Roman"/>
          <w:lang w:val="en-CA"/>
        </w:rPr>
        <w:t xml:space="preserve"> </w:t>
      </w:r>
    </w:p>
    <w:p w:rsidR="009D0A4C" w:rsidRDefault="009D0A4C" w:rsidP="009D0A4C">
      <w:pPr>
        <w:pStyle w:val="ListParagraph"/>
        <w:rPr>
          <w:rFonts w:ascii="Times New Roman" w:hAnsi="Times New Roman"/>
          <w:lang w:val="en-CA"/>
        </w:rPr>
      </w:pPr>
      <w:r>
        <w:rPr>
          <w:rFonts w:ascii="Times New Roman" w:hAnsi="Times New Roman"/>
          <w:lang w:val="en-CA"/>
        </w:rPr>
        <w:t xml:space="preserve">It seems that for approach 2, wherein partitioning of the 6 bit to fields is already done, </w:t>
      </w:r>
      <w:r w:rsidRPr="00D3613F">
        <w:rPr>
          <w:rFonts w:ascii="Times New Roman" w:hAnsi="Times New Roman"/>
          <w:highlight w:val="cyan"/>
          <w:lang w:val="en-CA"/>
        </w:rPr>
        <w:t>it is more favorable to combine temporal_id too</w:t>
      </w:r>
      <w:r>
        <w:rPr>
          <w:rFonts w:ascii="Times New Roman" w:hAnsi="Times New Roman"/>
          <w:lang w:val="en-CA"/>
        </w:rPr>
        <w:t>, knowing that combining the 9 bits altogether, t</w:t>
      </w:r>
      <w:r w:rsidRPr="000508B9">
        <w:rPr>
          <w:rFonts w:ascii="Times New Roman" w:hAnsi="Times New Roman"/>
          <w:lang w:val="en-CA"/>
        </w:rPr>
        <w:t>his solution would not enable adaptation based on the 9-bit ID without parsing the LUT</w:t>
      </w:r>
      <w:r>
        <w:rPr>
          <w:rFonts w:ascii="Times New Roman" w:hAnsi="Times New Roman"/>
          <w:lang w:val="en-CA"/>
        </w:rPr>
        <w:t>.</w:t>
      </w:r>
    </w:p>
    <w:p w:rsidR="009D0A4C" w:rsidRPr="006A500D" w:rsidRDefault="009D0A4C" w:rsidP="009D0A4C">
      <w:pPr>
        <w:pStyle w:val="ListParagraph"/>
        <w:rPr>
          <w:rFonts w:ascii="Times New Roman" w:hAnsi="Times New Roman"/>
          <w:lang w:val="en-CA"/>
        </w:rPr>
      </w:pPr>
    </w:p>
    <w:p w:rsidR="008373C4" w:rsidRDefault="00A02B88" w:rsidP="002B04CE">
      <w:pPr>
        <w:pStyle w:val="ListParagraph"/>
        <w:numPr>
          <w:ilvl w:val="0"/>
          <w:numId w:val="4"/>
        </w:numPr>
        <w:rPr>
          <w:rFonts w:ascii="Times New Roman" w:hAnsi="Times New Roman"/>
          <w:lang w:val="en-CA"/>
        </w:rPr>
      </w:pPr>
      <w:r w:rsidRPr="006A500D">
        <w:rPr>
          <w:rFonts w:ascii="Times New Roman" w:hAnsi="Times New Roman"/>
          <w:lang w:val="en-CA"/>
        </w:rPr>
        <w:t>Whether the partitioning method is signalled in a NAL unit header (e.g., the VPS NAL unit header, 2nd byte) or in a NAL unit payload, or both?</w:t>
      </w:r>
      <w:r w:rsidR="004D667F">
        <w:rPr>
          <w:rFonts w:ascii="Times New Roman" w:hAnsi="Times New Roman"/>
          <w:lang w:val="en-CA"/>
        </w:rPr>
        <w:t xml:space="preserve"> </w:t>
      </w:r>
    </w:p>
    <w:p w:rsidR="00A02B88" w:rsidRPr="006A500D" w:rsidRDefault="008373C4" w:rsidP="008373C4">
      <w:pPr>
        <w:pStyle w:val="ListParagraph"/>
        <w:rPr>
          <w:rFonts w:ascii="Times New Roman" w:hAnsi="Times New Roman"/>
          <w:lang w:val="en-CA"/>
        </w:rPr>
      </w:pPr>
      <w:r>
        <w:rPr>
          <w:rFonts w:ascii="Times New Roman" w:hAnsi="Times New Roman"/>
          <w:lang w:val="en-CA"/>
        </w:rPr>
        <w:t xml:space="preserve">The only difference here is that putting the information VPS NAL unit header is easier to access, as it is earlier and would not be contemplated by start code emulation prevention process, while putting in the NAL unit payload can avoid irregular syntax design for NAL unit header syntax. </w:t>
      </w:r>
      <w:r w:rsidRPr="008373C4">
        <w:rPr>
          <w:rFonts w:ascii="Times New Roman" w:hAnsi="Times New Roman"/>
          <w:highlight w:val="cyan"/>
          <w:lang w:val="en-CA"/>
        </w:rPr>
        <w:t>It seems that putting the information into the NAL unit payload is more favorable</w:t>
      </w:r>
      <w:r>
        <w:rPr>
          <w:rFonts w:ascii="Times New Roman" w:hAnsi="Times New Roman"/>
          <w:highlight w:val="cyan"/>
          <w:lang w:val="en-CA"/>
        </w:rPr>
        <w:t xml:space="preserve"> by the </w:t>
      </w:r>
      <w:proofErr w:type="spellStart"/>
      <w:r>
        <w:rPr>
          <w:rFonts w:ascii="Times New Roman" w:hAnsi="Times New Roman"/>
          <w:highlight w:val="cyan"/>
          <w:lang w:val="en-CA"/>
        </w:rPr>
        <w:t>BoG</w:t>
      </w:r>
      <w:proofErr w:type="spellEnd"/>
      <w:r>
        <w:rPr>
          <w:rFonts w:ascii="Times New Roman" w:hAnsi="Times New Roman"/>
          <w:highlight w:val="cyan"/>
          <w:lang w:val="en-CA"/>
        </w:rPr>
        <w:t xml:space="preserve"> participants</w:t>
      </w:r>
      <w:r w:rsidRPr="008373C4">
        <w:rPr>
          <w:rFonts w:ascii="Times New Roman" w:hAnsi="Times New Roman"/>
          <w:highlight w:val="cyan"/>
          <w:lang w:val="en-CA"/>
        </w:rPr>
        <w:t>.</w:t>
      </w:r>
    </w:p>
    <w:p w:rsidR="006A500D" w:rsidRDefault="006A500D" w:rsidP="006A500D">
      <w:pPr>
        <w:pStyle w:val="Heading2"/>
        <w:rPr>
          <w:lang w:val="en-CA"/>
        </w:rPr>
      </w:pPr>
      <w:r>
        <w:rPr>
          <w:lang w:val="en-CA"/>
        </w:rPr>
        <w:t>Other related questions to be answered</w:t>
      </w:r>
    </w:p>
    <w:p w:rsidR="006A500D" w:rsidRDefault="006A500D" w:rsidP="006A500D">
      <w:pPr>
        <w:rPr>
          <w:lang w:val="en-CA"/>
        </w:rPr>
      </w:pPr>
      <w:r>
        <w:rPr>
          <w:lang w:val="en-CA"/>
        </w:rPr>
        <w:t xml:space="preserve">The following other related questions have been collected at the first </w:t>
      </w:r>
      <w:proofErr w:type="spellStart"/>
      <w:r>
        <w:rPr>
          <w:lang w:val="en-CA"/>
        </w:rPr>
        <w:t>BoG</w:t>
      </w:r>
      <w:proofErr w:type="spellEnd"/>
      <w:r>
        <w:rPr>
          <w:lang w:val="en-CA"/>
        </w:rPr>
        <w:t xml:space="preserve"> meeting. The </w:t>
      </w:r>
      <w:proofErr w:type="spellStart"/>
      <w:r>
        <w:rPr>
          <w:lang w:val="en-CA"/>
        </w:rPr>
        <w:t>BoG</w:t>
      </w:r>
      <w:proofErr w:type="spellEnd"/>
      <w:r>
        <w:rPr>
          <w:lang w:val="en-CA"/>
        </w:rPr>
        <w:t xml:space="preserve"> planned to meet further to discuss and concludes on these questions.</w:t>
      </w:r>
    </w:p>
    <w:p w:rsidR="00A02B88" w:rsidRPr="006A500D" w:rsidRDefault="00A02B88" w:rsidP="002B04CE">
      <w:pPr>
        <w:pStyle w:val="ListParagraph"/>
        <w:numPr>
          <w:ilvl w:val="0"/>
          <w:numId w:val="3"/>
        </w:numPr>
        <w:rPr>
          <w:rFonts w:ascii="Times New Roman" w:hAnsi="Times New Roman"/>
          <w:lang w:val="en-CA"/>
        </w:rPr>
      </w:pPr>
      <w:r w:rsidRPr="006A500D">
        <w:rPr>
          <w:rFonts w:ascii="Times New Roman" w:hAnsi="Times New Roman"/>
          <w:lang w:val="en-CA"/>
        </w:rPr>
        <w:t>Coexistence of scalability and 3DV?</w:t>
      </w:r>
    </w:p>
    <w:p w:rsidR="00A02B88" w:rsidRPr="006A500D" w:rsidRDefault="00A02B88" w:rsidP="002B04CE">
      <w:pPr>
        <w:pStyle w:val="ListParagraph"/>
        <w:numPr>
          <w:ilvl w:val="1"/>
          <w:numId w:val="3"/>
        </w:numPr>
        <w:rPr>
          <w:rFonts w:ascii="Times New Roman" w:hAnsi="Times New Roman"/>
          <w:lang w:val="en-CA"/>
        </w:rPr>
      </w:pPr>
      <w:r w:rsidRPr="006A500D">
        <w:rPr>
          <w:rFonts w:ascii="Times New Roman" w:hAnsi="Times New Roman"/>
          <w:lang w:val="en-CA"/>
        </w:rPr>
        <w:t>Support that or not? Yes, as that is included in the requirement. At least the architecture of the design should not preclude it.</w:t>
      </w:r>
    </w:p>
    <w:p w:rsidR="00A02B88" w:rsidRPr="006A500D" w:rsidRDefault="00A02B88" w:rsidP="002B04CE">
      <w:pPr>
        <w:pStyle w:val="ListParagraph"/>
        <w:numPr>
          <w:ilvl w:val="1"/>
          <w:numId w:val="3"/>
        </w:numPr>
        <w:rPr>
          <w:rFonts w:ascii="Times New Roman" w:hAnsi="Times New Roman"/>
          <w:lang w:val="en-CA"/>
        </w:rPr>
      </w:pPr>
      <w:r w:rsidRPr="006A500D">
        <w:rPr>
          <w:rFonts w:ascii="Times New Roman" w:hAnsi="Times New Roman"/>
          <w:lang w:val="en-CA"/>
        </w:rPr>
        <w:t>If yes, to what extent?</w:t>
      </w:r>
      <w:r w:rsidR="00E5615C">
        <w:rPr>
          <w:rFonts w:ascii="Times New Roman" w:hAnsi="Times New Roman"/>
          <w:lang w:val="en-CA"/>
        </w:rPr>
        <w:t xml:space="preserve"> The design should be extensible in a way that backward compatibility is possible for a possible future extension that supports the coexistence.</w:t>
      </w:r>
    </w:p>
    <w:p w:rsidR="00A02B88" w:rsidRDefault="00A02B88" w:rsidP="002B04CE">
      <w:pPr>
        <w:pStyle w:val="ListParagraph"/>
        <w:numPr>
          <w:ilvl w:val="0"/>
          <w:numId w:val="3"/>
        </w:numPr>
        <w:rPr>
          <w:rFonts w:ascii="Times New Roman" w:hAnsi="Times New Roman"/>
          <w:lang w:val="en-CA"/>
        </w:rPr>
      </w:pPr>
      <w:r w:rsidRPr="006A500D">
        <w:rPr>
          <w:rFonts w:ascii="Times New Roman" w:hAnsi="Times New Roman"/>
          <w:lang w:val="en-CA"/>
        </w:rPr>
        <w:t>Whether to support multi-standard extensions? Yes, as that is included in the requirement. At least the architecture of the design should not preclude it.</w:t>
      </w:r>
    </w:p>
    <w:p w:rsidR="00E5615C" w:rsidRDefault="00E5615C" w:rsidP="00E5615C">
      <w:pPr>
        <w:pStyle w:val="ListParagraph"/>
        <w:rPr>
          <w:rFonts w:ascii="Times New Roman" w:hAnsi="Times New Roman"/>
          <w:lang w:val="en-CA"/>
        </w:rPr>
      </w:pPr>
      <w:r>
        <w:rPr>
          <w:rFonts w:ascii="Times New Roman" w:hAnsi="Times New Roman"/>
          <w:lang w:val="en-CA"/>
        </w:rPr>
        <w:t xml:space="preserve">Suggestion: To have a flag in the VPS to indicate whether the base layer is HEVC or not. If not, signal </w:t>
      </w:r>
      <w:r w:rsidR="00CD5B41">
        <w:rPr>
          <w:rFonts w:ascii="Times New Roman" w:hAnsi="Times New Roman"/>
          <w:lang w:val="en-CA"/>
        </w:rPr>
        <w:t>which standard. - Not now, as we don't have a complete solution on the table, e.g., if the base layer is not HEVC, what is the NAL unit header syntax and so on.</w:t>
      </w:r>
    </w:p>
    <w:p w:rsidR="00E5615C" w:rsidRPr="006A500D" w:rsidRDefault="00CD5B41" w:rsidP="00E5615C">
      <w:pPr>
        <w:pStyle w:val="ListParagraph"/>
        <w:rPr>
          <w:rFonts w:ascii="Times New Roman" w:hAnsi="Times New Roman"/>
          <w:lang w:val="en-CA"/>
        </w:rPr>
      </w:pPr>
      <w:r>
        <w:rPr>
          <w:rFonts w:ascii="Times New Roman" w:hAnsi="Times New Roman"/>
          <w:lang w:val="en-CA"/>
        </w:rPr>
        <w:t xml:space="preserve">Question: Should this indication, if any, be included the base spec? </w:t>
      </w:r>
      <w:proofErr w:type="gramStart"/>
      <w:r>
        <w:rPr>
          <w:rFonts w:ascii="Times New Roman" w:hAnsi="Times New Roman"/>
          <w:lang w:val="en-CA"/>
        </w:rPr>
        <w:t>Probably not.</w:t>
      </w:r>
      <w:proofErr w:type="gramEnd"/>
    </w:p>
    <w:p w:rsidR="00CD5B41" w:rsidRDefault="00A02B88" w:rsidP="00CD5B41">
      <w:pPr>
        <w:pStyle w:val="ListParagraph"/>
        <w:numPr>
          <w:ilvl w:val="0"/>
          <w:numId w:val="3"/>
        </w:numPr>
        <w:rPr>
          <w:rFonts w:ascii="Times New Roman" w:hAnsi="Times New Roman"/>
          <w:lang w:val="en-CA"/>
        </w:rPr>
      </w:pPr>
      <w:r w:rsidRPr="006A500D">
        <w:rPr>
          <w:rFonts w:ascii="Times New Roman" w:hAnsi="Times New Roman"/>
          <w:lang w:val="en-CA"/>
        </w:rPr>
        <w:t>Whether to allow use of the reserved</w:t>
      </w:r>
      <w:r w:rsidR="0058236E">
        <w:rPr>
          <w:rFonts w:ascii="Times New Roman" w:hAnsi="Times New Roman"/>
          <w:lang w:val="en-CA"/>
        </w:rPr>
        <w:t xml:space="preserve"> bits for more than layer IDs?</w:t>
      </w:r>
    </w:p>
    <w:p w:rsidR="0058236E" w:rsidRDefault="0058236E" w:rsidP="0058236E">
      <w:pPr>
        <w:pStyle w:val="ListParagraph"/>
        <w:numPr>
          <w:ilvl w:val="1"/>
          <w:numId w:val="3"/>
        </w:numPr>
        <w:rPr>
          <w:rFonts w:ascii="Times New Roman" w:hAnsi="Times New Roman"/>
          <w:lang w:val="en-CA"/>
        </w:rPr>
      </w:pPr>
      <w:r>
        <w:rPr>
          <w:rFonts w:ascii="Times New Roman" w:hAnsi="Times New Roman"/>
          <w:lang w:val="en-CA"/>
        </w:rPr>
        <w:t xml:space="preserve">The </w:t>
      </w:r>
      <w:r w:rsidRPr="006A500D">
        <w:rPr>
          <w:rFonts w:ascii="Times New Roman" w:hAnsi="Times New Roman"/>
          <w:lang w:val="en-CA"/>
        </w:rPr>
        <w:t>reserved</w:t>
      </w:r>
      <w:r>
        <w:rPr>
          <w:rFonts w:ascii="Times New Roman" w:hAnsi="Times New Roman"/>
          <w:lang w:val="en-CA"/>
        </w:rPr>
        <w:t xml:space="preserve"> bits are generally for layer IDs</w:t>
      </w:r>
    </w:p>
    <w:p w:rsidR="0058236E" w:rsidRPr="00CD5B41" w:rsidRDefault="0058236E" w:rsidP="0058236E">
      <w:pPr>
        <w:pStyle w:val="ListParagraph"/>
        <w:numPr>
          <w:ilvl w:val="1"/>
          <w:numId w:val="3"/>
        </w:numPr>
        <w:rPr>
          <w:rFonts w:ascii="Times New Roman" w:hAnsi="Times New Roman"/>
          <w:lang w:val="en-CA"/>
        </w:rPr>
      </w:pPr>
      <w:r>
        <w:rPr>
          <w:rFonts w:ascii="Times New Roman" w:hAnsi="Times New Roman"/>
          <w:lang w:val="en-CA"/>
        </w:rPr>
        <w:t>However, within the scope of approach 2, if only a subset of the reserved bits are sufficient to represent all the scalability dimension IDs, then the remaining bits can be reserved or used for other purposes, when needed</w:t>
      </w:r>
    </w:p>
    <w:p w:rsidR="00A02B88" w:rsidRDefault="00A02B88" w:rsidP="00A02B88">
      <w:pPr>
        <w:pStyle w:val="Heading1"/>
        <w:jc w:val="both"/>
        <w:rPr>
          <w:lang w:val="en-CA"/>
        </w:rPr>
      </w:pPr>
      <w:bookmarkStart w:id="2" w:name="_Ref330330233"/>
      <w:r>
        <w:rPr>
          <w:lang w:val="en-CA"/>
        </w:rPr>
        <w:lastRenderedPageBreak/>
        <w:t>HEVC base specification syntaxes</w:t>
      </w:r>
      <w:bookmarkEnd w:id="2"/>
    </w:p>
    <w:p w:rsidR="00CC51E1" w:rsidRDefault="00CC51E1" w:rsidP="00A02B88">
      <w:pPr>
        <w:pStyle w:val="Heading2"/>
        <w:rPr>
          <w:lang w:val="en-CA"/>
        </w:rPr>
      </w:pPr>
      <w:r>
        <w:rPr>
          <w:lang w:val="en-CA"/>
        </w:rPr>
        <w:t xml:space="preserve">NAL </w:t>
      </w:r>
      <w:r w:rsidR="00E40255">
        <w:rPr>
          <w:lang w:val="en-CA"/>
        </w:rPr>
        <w:t>unit header syntax</w:t>
      </w:r>
    </w:p>
    <w:p w:rsidR="00CC51E1" w:rsidRDefault="00CC51E1" w:rsidP="00D83FFA">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CC51E1" w:rsidRPr="003F17AE" w:rsidTr="00CC51E1">
        <w:trPr>
          <w:cantSplit/>
          <w:jc w:val="center"/>
        </w:trPr>
        <w:tc>
          <w:tcPr>
            <w:tcW w:w="6700" w:type="dxa"/>
          </w:tcPr>
          <w:p w:rsidR="00CC51E1" w:rsidRPr="003F17AE" w:rsidRDefault="00CC51E1" w:rsidP="00CC51E1">
            <w:pPr>
              <w:pStyle w:val="tablesyntax"/>
            </w:pPr>
            <w:proofErr w:type="spellStart"/>
            <w:r w:rsidRPr="003F17AE">
              <w:t>nal_unit</w:t>
            </w:r>
            <w:proofErr w:type="spellEnd"/>
            <w:r w:rsidRPr="003F17AE">
              <w:t xml:space="preserve">( </w:t>
            </w:r>
            <w:proofErr w:type="spellStart"/>
            <w:r w:rsidRPr="003F17AE">
              <w:t>NumBytesInNALunit</w:t>
            </w:r>
            <w:proofErr w:type="spellEnd"/>
            <w:r w:rsidRPr="003F17AE">
              <w:t xml:space="preserve"> ) {</w:t>
            </w:r>
          </w:p>
        </w:tc>
        <w:tc>
          <w:tcPr>
            <w:tcW w:w="1157" w:type="dxa"/>
          </w:tcPr>
          <w:p w:rsidR="00CC51E1" w:rsidRPr="003F17AE" w:rsidRDefault="00CC51E1" w:rsidP="00CC51E1">
            <w:pPr>
              <w:pStyle w:val="tableheading"/>
              <w:overflowPunct/>
              <w:autoSpaceDE/>
              <w:autoSpaceDN/>
              <w:adjustRightInd/>
              <w:jc w:val="left"/>
              <w:textAlignment w:val="auto"/>
            </w:pPr>
            <w:r w:rsidRPr="003F17AE">
              <w:t>Descriptor</w:t>
            </w:r>
          </w:p>
        </w:tc>
      </w:tr>
      <w:tr w:rsidR="00CC51E1" w:rsidRPr="003F17AE" w:rsidTr="00CC51E1">
        <w:trPr>
          <w:cantSplit/>
          <w:jc w:val="center"/>
        </w:trPr>
        <w:tc>
          <w:tcPr>
            <w:tcW w:w="6700" w:type="dxa"/>
          </w:tcPr>
          <w:p w:rsidR="00CC51E1" w:rsidRPr="003F17AE" w:rsidRDefault="00CC51E1" w:rsidP="00CC51E1">
            <w:pPr>
              <w:pStyle w:val="tablesyntax"/>
            </w:pPr>
            <w:r w:rsidRPr="003F17AE">
              <w:rPr>
                <w:b/>
                <w:bCs/>
              </w:rPr>
              <w:tab/>
            </w:r>
            <w:proofErr w:type="spellStart"/>
            <w:r w:rsidRPr="003F17AE">
              <w:rPr>
                <w:b/>
                <w:bCs/>
              </w:rPr>
              <w:t>forbidden_zero_bit</w:t>
            </w:r>
            <w:proofErr w:type="spellEnd"/>
          </w:p>
        </w:tc>
        <w:tc>
          <w:tcPr>
            <w:tcW w:w="1157" w:type="dxa"/>
          </w:tcPr>
          <w:p w:rsidR="00CC51E1" w:rsidRPr="003F17AE" w:rsidRDefault="00CC51E1" w:rsidP="00CC51E1">
            <w:pPr>
              <w:pStyle w:val="tablecell"/>
            </w:pPr>
            <w:r w:rsidRPr="003F17AE">
              <w:t>f(1)</w:t>
            </w:r>
          </w:p>
        </w:tc>
      </w:tr>
      <w:tr w:rsidR="00CC51E1" w:rsidRPr="00CC51E1" w:rsidTr="00CC51E1">
        <w:trPr>
          <w:cantSplit/>
          <w:jc w:val="center"/>
        </w:trPr>
        <w:tc>
          <w:tcPr>
            <w:tcW w:w="6700" w:type="dxa"/>
          </w:tcPr>
          <w:p w:rsidR="00CC51E1" w:rsidRPr="00CC51E1" w:rsidRDefault="00CC51E1" w:rsidP="00CC51E1">
            <w:pPr>
              <w:pStyle w:val="tablesyntax"/>
            </w:pPr>
            <w:r w:rsidRPr="00CC51E1">
              <w:rPr>
                <w:b/>
                <w:bCs/>
              </w:rPr>
              <w:tab/>
            </w:r>
            <w:proofErr w:type="spellStart"/>
            <w:r w:rsidRPr="00CC51E1">
              <w:rPr>
                <w:b/>
                <w:bCs/>
              </w:rPr>
              <w:t>nal_unit_type</w:t>
            </w:r>
            <w:proofErr w:type="spellEnd"/>
          </w:p>
        </w:tc>
        <w:tc>
          <w:tcPr>
            <w:tcW w:w="1157" w:type="dxa"/>
          </w:tcPr>
          <w:p w:rsidR="00CC51E1" w:rsidRPr="00CC51E1" w:rsidRDefault="00CC51E1" w:rsidP="00CC51E1">
            <w:pPr>
              <w:pStyle w:val="tablecell"/>
            </w:pPr>
            <w:r w:rsidRPr="00CC51E1">
              <w:t>u(6)</w:t>
            </w:r>
          </w:p>
        </w:tc>
      </w:tr>
      <w:tr w:rsidR="00CC51E1" w:rsidRPr="00E40255" w:rsidTr="00CC51E1">
        <w:trPr>
          <w:cantSplit/>
          <w:jc w:val="center"/>
        </w:trPr>
        <w:tc>
          <w:tcPr>
            <w:tcW w:w="6700" w:type="dxa"/>
          </w:tcPr>
          <w:p w:rsidR="00CC51E1" w:rsidRPr="00E40255" w:rsidRDefault="00CC51E1" w:rsidP="00CC51E1">
            <w:pPr>
              <w:pStyle w:val="tablesyntax"/>
              <w:rPr>
                <w:b/>
                <w:bCs/>
              </w:rPr>
            </w:pPr>
            <w:r w:rsidRPr="003F17AE">
              <w:tab/>
            </w:r>
            <w:r w:rsidRPr="00E40255">
              <w:rPr>
                <w:b/>
                <w:bCs/>
              </w:rPr>
              <w:t>reserved_zero_6bits</w:t>
            </w:r>
          </w:p>
        </w:tc>
        <w:tc>
          <w:tcPr>
            <w:tcW w:w="1157" w:type="dxa"/>
          </w:tcPr>
          <w:p w:rsidR="00CC51E1" w:rsidRPr="00E40255" w:rsidRDefault="00CC51E1" w:rsidP="00CC51E1">
            <w:pPr>
              <w:pStyle w:val="tableheading"/>
              <w:overflowPunct/>
              <w:autoSpaceDE/>
              <w:autoSpaceDN/>
              <w:adjustRightInd/>
              <w:jc w:val="left"/>
              <w:textAlignment w:val="auto"/>
              <w:rPr>
                <w:b w:val="0"/>
                <w:bCs w:val="0"/>
              </w:rPr>
            </w:pPr>
            <w:r w:rsidRPr="00E40255">
              <w:rPr>
                <w:b w:val="0"/>
              </w:rPr>
              <w:t>u(6)</w:t>
            </w:r>
          </w:p>
        </w:tc>
      </w:tr>
      <w:tr w:rsidR="00CC51E1" w:rsidRPr="00CC51E1" w:rsidTr="00CC51E1">
        <w:trPr>
          <w:cantSplit/>
          <w:jc w:val="center"/>
        </w:trPr>
        <w:tc>
          <w:tcPr>
            <w:tcW w:w="6700" w:type="dxa"/>
          </w:tcPr>
          <w:p w:rsidR="00CC51E1" w:rsidRPr="00E40255" w:rsidRDefault="00CC51E1" w:rsidP="00CC51E1">
            <w:pPr>
              <w:pStyle w:val="tablesyntax"/>
              <w:rPr>
                <w:b/>
                <w:bCs/>
              </w:rPr>
            </w:pPr>
            <w:r w:rsidRPr="00E40255">
              <w:tab/>
            </w:r>
            <w:r w:rsidRPr="00E40255">
              <w:rPr>
                <w:b/>
                <w:bCs/>
              </w:rPr>
              <w:t>temporal_id_plus1</w:t>
            </w:r>
          </w:p>
        </w:tc>
        <w:tc>
          <w:tcPr>
            <w:tcW w:w="1157" w:type="dxa"/>
          </w:tcPr>
          <w:p w:rsidR="00CC51E1" w:rsidRPr="00CC51E1" w:rsidRDefault="00CC51E1" w:rsidP="00CC51E1">
            <w:pPr>
              <w:pStyle w:val="tableheading"/>
              <w:overflowPunct/>
              <w:autoSpaceDE/>
              <w:autoSpaceDN/>
              <w:adjustRightInd/>
              <w:jc w:val="left"/>
              <w:textAlignment w:val="auto"/>
              <w:rPr>
                <w:b w:val="0"/>
                <w:bCs w:val="0"/>
              </w:rPr>
            </w:pPr>
            <w:r w:rsidRPr="00E40255">
              <w:rPr>
                <w:b w:val="0"/>
              </w:rPr>
              <w:t>u(3)</w:t>
            </w:r>
          </w:p>
        </w:tc>
      </w:tr>
      <w:tr w:rsidR="00CC51E1" w:rsidRPr="003F17AE" w:rsidTr="00CC51E1">
        <w:trPr>
          <w:cantSplit/>
          <w:jc w:val="center"/>
        </w:trPr>
        <w:tc>
          <w:tcPr>
            <w:tcW w:w="6700" w:type="dxa"/>
          </w:tcPr>
          <w:p w:rsidR="00CC51E1" w:rsidRPr="003F17AE" w:rsidRDefault="00CC51E1" w:rsidP="00CC51E1">
            <w:pPr>
              <w:pStyle w:val="tablesyntax"/>
            </w:pPr>
            <w:r w:rsidRPr="003F17AE">
              <w:tab/>
            </w:r>
            <w:proofErr w:type="spellStart"/>
            <w:r w:rsidRPr="003F17AE">
              <w:t>NumBytesInRBSP</w:t>
            </w:r>
            <w:proofErr w:type="spellEnd"/>
            <w:r w:rsidRPr="003F17AE">
              <w:t xml:space="preserve"> = </w:t>
            </w:r>
            <w:r>
              <w:t>0</w:t>
            </w:r>
          </w:p>
        </w:tc>
        <w:tc>
          <w:tcPr>
            <w:tcW w:w="1157" w:type="dxa"/>
          </w:tcPr>
          <w:p w:rsidR="00CC51E1" w:rsidRPr="003F17AE" w:rsidRDefault="00CC51E1" w:rsidP="00CC51E1">
            <w:pPr>
              <w:pStyle w:val="tableheading"/>
              <w:overflowPunct/>
              <w:autoSpaceDE/>
              <w:autoSpaceDN/>
              <w:adjustRightInd/>
              <w:jc w:val="left"/>
              <w:textAlignment w:val="auto"/>
              <w:rPr>
                <w:b w:val="0"/>
                <w:bCs w:val="0"/>
              </w:rPr>
            </w:pPr>
          </w:p>
        </w:tc>
      </w:tr>
      <w:tr w:rsidR="00CC51E1" w:rsidRPr="003F17AE" w:rsidTr="00CC51E1">
        <w:trPr>
          <w:cantSplit/>
          <w:jc w:val="center"/>
        </w:trPr>
        <w:tc>
          <w:tcPr>
            <w:tcW w:w="6700" w:type="dxa"/>
          </w:tcPr>
          <w:p w:rsidR="00CC51E1" w:rsidRPr="003F17AE" w:rsidRDefault="00CC51E1" w:rsidP="00CC51E1">
            <w:pPr>
              <w:pStyle w:val="tablesyntax"/>
            </w:pPr>
            <w:r w:rsidRPr="003F17AE">
              <w:tab/>
              <w:t xml:space="preserve">for( </w:t>
            </w:r>
            <w:proofErr w:type="spellStart"/>
            <w:r w:rsidRPr="003F17AE">
              <w:t>i</w:t>
            </w:r>
            <w:proofErr w:type="spellEnd"/>
            <w:r w:rsidRPr="003F17AE">
              <w:t xml:space="preserve"> = </w:t>
            </w:r>
            <w:r>
              <w:t>2</w:t>
            </w:r>
            <w:r w:rsidRPr="003F17AE">
              <w:t xml:space="preserve">; </w:t>
            </w:r>
            <w:proofErr w:type="spellStart"/>
            <w:r w:rsidRPr="003F17AE">
              <w:t>i</w:t>
            </w:r>
            <w:proofErr w:type="spellEnd"/>
            <w:r w:rsidRPr="003F17AE">
              <w:t xml:space="preserve"> &lt; </w:t>
            </w:r>
            <w:proofErr w:type="spellStart"/>
            <w:r w:rsidRPr="003F17AE">
              <w:t>NumBytesInNALunit</w:t>
            </w:r>
            <w:proofErr w:type="spellEnd"/>
            <w:r w:rsidRPr="003F17AE">
              <w:t xml:space="preserve">; </w:t>
            </w:r>
            <w:proofErr w:type="spellStart"/>
            <w:r w:rsidRPr="003F17AE">
              <w:t>i</w:t>
            </w:r>
            <w:proofErr w:type="spellEnd"/>
            <w:r w:rsidRPr="003F17AE">
              <w:t>++ ) {</w:t>
            </w:r>
          </w:p>
        </w:tc>
        <w:tc>
          <w:tcPr>
            <w:tcW w:w="1157" w:type="dxa"/>
          </w:tcPr>
          <w:p w:rsidR="00CC51E1" w:rsidRPr="003F17AE" w:rsidRDefault="00CC51E1" w:rsidP="00CC51E1">
            <w:pPr>
              <w:pStyle w:val="tableheading"/>
              <w:overflowPunct/>
              <w:autoSpaceDE/>
              <w:autoSpaceDN/>
              <w:adjustRightInd/>
              <w:jc w:val="left"/>
              <w:textAlignment w:val="auto"/>
              <w:rPr>
                <w:b w:val="0"/>
                <w:bCs w:val="0"/>
              </w:rPr>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t xml:space="preserve">if( </w:t>
            </w:r>
            <w:proofErr w:type="spellStart"/>
            <w:r w:rsidRPr="003F17AE">
              <w:t>i</w:t>
            </w:r>
            <w:proofErr w:type="spellEnd"/>
            <w:r w:rsidRPr="003F17AE">
              <w:t xml:space="preserve"> + 2 &lt; </w:t>
            </w:r>
            <w:proofErr w:type="spellStart"/>
            <w:r w:rsidRPr="003F17AE">
              <w:t>NumBytesInNALunit</w:t>
            </w:r>
            <w:proofErr w:type="spellEnd"/>
            <w:r w:rsidRPr="003F17AE">
              <w:t xml:space="preserve"> &amp;&amp; </w:t>
            </w:r>
            <w:proofErr w:type="spellStart"/>
            <w:r w:rsidRPr="003F17AE">
              <w:t>next_bits</w:t>
            </w:r>
            <w:proofErr w:type="spellEnd"/>
            <w:r w:rsidRPr="003F17AE">
              <w:t>( 24 )  = =  0x000003 ) {</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CC51E1" w:rsidRPr="003F17AE" w:rsidRDefault="00CC51E1" w:rsidP="00CC51E1">
            <w:pPr>
              <w:pStyle w:val="tablecell"/>
            </w:pPr>
            <w:r w:rsidRPr="003F17AE">
              <w:t>b(8)</w:t>
            </w: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CC51E1" w:rsidRPr="003F17AE" w:rsidRDefault="00CC51E1" w:rsidP="00CC51E1">
            <w:pPr>
              <w:pStyle w:val="tablecell"/>
            </w:pPr>
            <w:r w:rsidRPr="003F17AE">
              <w:t>b(8)</w:t>
            </w: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t>i</w:t>
            </w:r>
            <w:proofErr w:type="spellEnd"/>
            <w:r w:rsidRPr="003F17AE">
              <w:t xml:space="preserve"> += 2</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emulation_prevention_three_byte</w:t>
            </w:r>
            <w:proofErr w:type="spellEnd"/>
            <w:r w:rsidRPr="003F17AE">
              <w:t xml:space="preserve">  /* equal to 0x03 */</w:t>
            </w:r>
          </w:p>
        </w:tc>
        <w:tc>
          <w:tcPr>
            <w:tcW w:w="1157" w:type="dxa"/>
          </w:tcPr>
          <w:p w:rsidR="00CC51E1" w:rsidRPr="003F17AE" w:rsidRDefault="00CC51E1" w:rsidP="00CC51E1">
            <w:pPr>
              <w:pStyle w:val="tablecell"/>
            </w:pPr>
            <w:r w:rsidRPr="003F17AE">
              <w:t>f(8)</w:t>
            </w: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t>} else</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CC51E1" w:rsidRPr="003F17AE" w:rsidRDefault="00CC51E1" w:rsidP="00CC51E1">
            <w:pPr>
              <w:pStyle w:val="tablecell"/>
            </w:pPr>
            <w:r w:rsidRPr="003F17AE">
              <w:t>b(8)</w:t>
            </w:r>
          </w:p>
        </w:tc>
      </w:tr>
      <w:tr w:rsidR="00CC51E1" w:rsidRPr="003F17AE" w:rsidTr="00CC51E1">
        <w:trPr>
          <w:cantSplit/>
          <w:jc w:val="center"/>
        </w:trPr>
        <w:tc>
          <w:tcPr>
            <w:tcW w:w="6700" w:type="dxa"/>
          </w:tcPr>
          <w:p w:rsidR="00CC51E1" w:rsidRPr="003F17AE" w:rsidRDefault="00CC51E1" w:rsidP="00CC51E1">
            <w:pPr>
              <w:pStyle w:val="tablesyntax"/>
            </w:pPr>
            <w:r w:rsidRPr="003F17AE">
              <w:tab/>
              <w:t>}</w:t>
            </w:r>
          </w:p>
        </w:tc>
        <w:tc>
          <w:tcPr>
            <w:tcW w:w="1157" w:type="dxa"/>
          </w:tcPr>
          <w:p w:rsidR="00CC51E1" w:rsidRPr="003F17AE" w:rsidRDefault="00CC51E1" w:rsidP="00CC51E1">
            <w:pPr>
              <w:pStyle w:val="tablecell"/>
            </w:pPr>
          </w:p>
        </w:tc>
      </w:tr>
      <w:tr w:rsidR="00CC51E1" w:rsidRPr="003F17AE" w:rsidTr="00CC51E1">
        <w:trPr>
          <w:cantSplit/>
          <w:jc w:val="center"/>
        </w:trPr>
        <w:tc>
          <w:tcPr>
            <w:tcW w:w="6700" w:type="dxa"/>
          </w:tcPr>
          <w:p w:rsidR="00CC51E1" w:rsidRPr="003F17AE" w:rsidRDefault="00CC51E1" w:rsidP="00CC51E1">
            <w:pPr>
              <w:pStyle w:val="tablesyntax"/>
              <w:keepNext w:val="0"/>
            </w:pPr>
            <w:r w:rsidRPr="003F17AE">
              <w:t>}</w:t>
            </w:r>
          </w:p>
        </w:tc>
        <w:tc>
          <w:tcPr>
            <w:tcW w:w="1157" w:type="dxa"/>
          </w:tcPr>
          <w:p w:rsidR="00CC51E1" w:rsidRPr="003F17AE" w:rsidRDefault="00CC51E1" w:rsidP="00CC51E1">
            <w:pPr>
              <w:pStyle w:val="tablecell"/>
              <w:keepNext w:val="0"/>
            </w:pPr>
          </w:p>
        </w:tc>
      </w:tr>
    </w:tbl>
    <w:p w:rsidR="00CC51E1" w:rsidRDefault="00CC51E1" w:rsidP="00D83FFA">
      <w:pPr>
        <w:rPr>
          <w:lang w:val="en-CA"/>
        </w:rPr>
      </w:pPr>
    </w:p>
    <w:p w:rsidR="00E35826" w:rsidRPr="00E35826" w:rsidRDefault="00E35826" w:rsidP="00A02B88">
      <w:pPr>
        <w:pStyle w:val="Heading2"/>
        <w:rPr>
          <w:lang w:val="en-CA"/>
        </w:rPr>
      </w:pPr>
      <w:r w:rsidRPr="00E35826">
        <w:rPr>
          <w:lang w:val="en-CA"/>
        </w:rPr>
        <w:t>Video parameter set RBSP syntax</w:t>
      </w:r>
    </w:p>
    <w:p w:rsidR="00E35826" w:rsidRDefault="00E35826" w:rsidP="00E35826">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E35826" w:rsidRPr="00FB0B6F" w:rsidTr="00F37D56">
        <w:trPr>
          <w:cantSplit/>
          <w:jc w:val="center"/>
        </w:trPr>
        <w:tc>
          <w:tcPr>
            <w:tcW w:w="6754" w:type="dxa"/>
          </w:tcPr>
          <w:p w:rsidR="00E35826" w:rsidRPr="00FB0B6F" w:rsidRDefault="00E35826" w:rsidP="00F37D56">
            <w:pPr>
              <w:pStyle w:val="tablesyntax"/>
            </w:pPr>
            <w:proofErr w:type="spellStart"/>
            <w:r w:rsidRPr="009E5D62">
              <w:lastRenderedPageBreak/>
              <w:t>video_parameter_set_rbsp</w:t>
            </w:r>
            <w:proofErr w:type="spellEnd"/>
            <w:r w:rsidRPr="009E5D62">
              <w:t>( )</w:t>
            </w:r>
            <w:r w:rsidRPr="00FB0B6F">
              <w:t xml:space="preserve"> {</w:t>
            </w:r>
          </w:p>
        </w:tc>
        <w:tc>
          <w:tcPr>
            <w:tcW w:w="1174" w:type="dxa"/>
          </w:tcPr>
          <w:p w:rsidR="00E35826" w:rsidRPr="00FB0B6F" w:rsidRDefault="00E35826" w:rsidP="00F37D56">
            <w:pPr>
              <w:pStyle w:val="tableheading"/>
              <w:rPr>
                <w:b w:val="0"/>
              </w:rPr>
            </w:pPr>
            <w:r w:rsidRPr="00FB0B6F">
              <w:rPr>
                <w:b w:val="0"/>
              </w:rPr>
              <w:t>Descriptor</w:t>
            </w:r>
          </w:p>
        </w:tc>
      </w:tr>
      <w:tr w:rsidR="00E35826" w:rsidRPr="008A4D6C" w:rsidTr="00F37D56">
        <w:trPr>
          <w:cantSplit/>
          <w:jc w:val="center"/>
        </w:trPr>
        <w:tc>
          <w:tcPr>
            <w:tcW w:w="6754" w:type="dxa"/>
          </w:tcPr>
          <w:p w:rsidR="00E35826" w:rsidRPr="008A4D6C" w:rsidRDefault="00E35826" w:rsidP="00F37D56">
            <w:pPr>
              <w:pStyle w:val="tablesyntax"/>
              <w:rPr>
                <w:b/>
              </w:rPr>
            </w:pPr>
            <w:r w:rsidRPr="00FB0B6F">
              <w:tab/>
            </w:r>
            <w:proofErr w:type="spellStart"/>
            <w:r w:rsidRPr="008A4D6C">
              <w:rPr>
                <w:b/>
                <w:bCs/>
              </w:rPr>
              <w:t>video_parameter_set_id</w:t>
            </w:r>
            <w:proofErr w:type="spellEnd"/>
          </w:p>
        </w:tc>
        <w:tc>
          <w:tcPr>
            <w:tcW w:w="1174" w:type="dxa"/>
          </w:tcPr>
          <w:p w:rsidR="00E35826" w:rsidRPr="008A4D6C" w:rsidRDefault="00E35826" w:rsidP="005D629D">
            <w:pPr>
              <w:pStyle w:val="tablecell"/>
            </w:pPr>
            <w:r w:rsidRPr="008A4D6C">
              <w:t>u(</w:t>
            </w:r>
            <w:r w:rsidR="005D629D">
              <w:t>4</w:t>
            </w:r>
            <w:r w:rsidRPr="008A4D6C">
              <w:t>)</w:t>
            </w:r>
          </w:p>
        </w:tc>
      </w:tr>
      <w:tr w:rsidR="0043087F" w:rsidRPr="008A4D6C" w:rsidTr="0043087F">
        <w:trPr>
          <w:cantSplit/>
          <w:jc w:val="center"/>
        </w:trPr>
        <w:tc>
          <w:tcPr>
            <w:tcW w:w="6754" w:type="dxa"/>
          </w:tcPr>
          <w:p w:rsidR="0043087F" w:rsidRPr="008A4D6C" w:rsidRDefault="0043087F" w:rsidP="0043087F">
            <w:pPr>
              <w:pStyle w:val="tablesyntax"/>
              <w:rPr>
                <w:b/>
                <w:bCs/>
              </w:rPr>
            </w:pPr>
            <w:r w:rsidRPr="008A4D6C">
              <w:rPr>
                <w:b/>
              </w:rPr>
              <w:tab/>
            </w:r>
            <w:proofErr w:type="spellStart"/>
            <w:r w:rsidR="00A02B88">
              <w:rPr>
                <w:b/>
              </w:rPr>
              <w:t>vps_</w:t>
            </w:r>
            <w:r w:rsidRPr="008A4D6C">
              <w:rPr>
                <w:b/>
              </w:rPr>
              <w:t>temporal_id_nesting_flag</w:t>
            </w:r>
            <w:proofErr w:type="spellEnd"/>
          </w:p>
        </w:tc>
        <w:tc>
          <w:tcPr>
            <w:tcW w:w="1174" w:type="dxa"/>
          </w:tcPr>
          <w:p w:rsidR="0043087F" w:rsidRPr="008A4D6C" w:rsidRDefault="0043087F" w:rsidP="0043087F">
            <w:pPr>
              <w:pStyle w:val="tablecell"/>
            </w:pPr>
            <w:r w:rsidRPr="008A4D6C">
              <w:t>u(1)</w:t>
            </w:r>
          </w:p>
        </w:tc>
      </w:tr>
      <w:tr w:rsidR="0043087F" w:rsidRPr="008A4D6C" w:rsidTr="0043087F">
        <w:trPr>
          <w:cantSplit/>
          <w:jc w:val="center"/>
        </w:trPr>
        <w:tc>
          <w:tcPr>
            <w:tcW w:w="6754" w:type="dxa"/>
          </w:tcPr>
          <w:p w:rsidR="0043087F" w:rsidRPr="00E15D6A" w:rsidRDefault="0043087F" w:rsidP="0043087F">
            <w:pPr>
              <w:pStyle w:val="tablesyntax"/>
              <w:rPr>
                <w:b/>
              </w:rPr>
            </w:pPr>
            <w:r>
              <w:tab/>
            </w:r>
            <w:r w:rsidRPr="001A5A1F">
              <w:rPr>
                <w:b/>
              </w:rPr>
              <w:t>reserved_zero_2bits</w:t>
            </w:r>
          </w:p>
        </w:tc>
        <w:tc>
          <w:tcPr>
            <w:tcW w:w="1174" w:type="dxa"/>
          </w:tcPr>
          <w:p w:rsidR="0043087F" w:rsidRPr="008A4D6C" w:rsidRDefault="0043087F" w:rsidP="0043087F">
            <w:pPr>
              <w:pStyle w:val="tablecell"/>
            </w:pPr>
            <w:r>
              <w:t>u(2)</w:t>
            </w:r>
          </w:p>
        </w:tc>
      </w:tr>
      <w:tr w:rsidR="0043087F" w:rsidRPr="008A4D6C" w:rsidTr="0043087F">
        <w:trPr>
          <w:cantSplit/>
          <w:jc w:val="center"/>
        </w:trPr>
        <w:tc>
          <w:tcPr>
            <w:tcW w:w="6754" w:type="dxa"/>
          </w:tcPr>
          <w:p w:rsidR="0043087F" w:rsidRPr="008A4D6C" w:rsidRDefault="0043087F" w:rsidP="00A02B88">
            <w:pPr>
              <w:pStyle w:val="tablesyntax"/>
              <w:rPr>
                <w:b/>
                <w:bCs/>
                <w:strike/>
              </w:rPr>
            </w:pPr>
            <w:r w:rsidRPr="008A4D6C">
              <w:tab/>
            </w:r>
            <w:r w:rsidRPr="008A4D6C">
              <w:rPr>
                <w:b/>
                <w:bCs/>
              </w:rPr>
              <w:t>reserved_zero_</w:t>
            </w:r>
            <w:r>
              <w:rPr>
                <w:b/>
                <w:bCs/>
              </w:rPr>
              <w:t>6</w:t>
            </w:r>
            <w:r w:rsidRPr="008A4D6C">
              <w:rPr>
                <w:b/>
                <w:bCs/>
              </w:rPr>
              <w:t>bits</w:t>
            </w:r>
          </w:p>
        </w:tc>
        <w:tc>
          <w:tcPr>
            <w:tcW w:w="1174" w:type="dxa"/>
          </w:tcPr>
          <w:p w:rsidR="0043087F" w:rsidRPr="008A4D6C" w:rsidRDefault="0043087F" w:rsidP="0043087F">
            <w:pPr>
              <w:pStyle w:val="tablecell"/>
            </w:pPr>
            <w:r w:rsidRPr="008A4D6C">
              <w:t>u(</w:t>
            </w:r>
            <w:r>
              <w:t>6</w:t>
            </w:r>
            <w:r w:rsidRPr="008A4D6C">
              <w:t>)</w:t>
            </w:r>
          </w:p>
        </w:tc>
      </w:tr>
      <w:tr w:rsidR="0066013A" w:rsidRPr="008A4D6C" w:rsidTr="00F37D56">
        <w:trPr>
          <w:cantSplit/>
          <w:jc w:val="center"/>
        </w:trPr>
        <w:tc>
          <w:tcPr>
            <w:tcW w:w="6754" w:type="dxa"/>
          </w:tcPr>
          <w:p w:rsidR="0066013A" w:rsidRPr="008A4D6C" w:rsidRDefault="0066013A" w:rsidP="0066013A">
            <w:pPr>
              <w:pStyle w:val="tablesyntax"/>
              <w:rPr>
                <w:b/>
              </w:rPr>
            </w:pPr>
            <w:r w:rsidRPr="008A4D6C">
              <w:rPr>
                <w:b/>
              </w:rPr>
              <w:tab/>
            </w:r>
            <w:r w:rsidR="004524FA">
              <w:rPr>
                <w:b/>
              </w:rPr>
              <w:t>vps_</w:t>
            </w:r>
            <w:r w:rsidRPr="008A4D6C">
              <w:rPr>
                <w:b/>
              </w:rPr>
              <w:t>max_sub_layers_minus1</w:t>
            </w:r>
          </w:p>
        </w:tc>
        <w:tc>
          <w:tcPr>
            <w:tcW w:w="1174" w:type="dxa"/>
          </w:tcPr>
          <w:p w:rsidR="0066013A" w:rsidRPr="008A4D6C" w:rsidRDefault="0066013A" w:rsidP="00F37D56">
            <w:pPr>
              <w:pStyle w:val="tablecell"/>
            </w:pPr>
            <w:r w:rsidRPr="008A4D6C">
              <w:rPr>
                <w:lang w:eastAsia="ko-KR"/>
              </w:rPr>
              <w:t>u(3)</w:t>
            </w:r>
          </w:p>
        </w:tc>
      </w:tr>
      <w:tr w:rsidR="00E35826" w:rsidRPr="008A4D6C" w:rsidTr="00F37D56">
        <w:trPr>
          <w:cantSplit/>
          <w:jc w:val="center"/>
        </w:trPr>
        <w:tc>
          <w:tcPr>
            <w:tcW w:w="6754" w:type="dxa"/>
          </w:tcPr>
          <w:p w:rsidR="00E35826" w:rsidRPr="008A4D6C" w:rsidRDefault="00E35826" w:rsidP="004524FA">
            <w:pPr>
              <w:pStyle w:val="tablesyntax"/>
            </w:pPr>
            <w:r w:rsidRPr="008A4D6C">
              <w:tab/>
            </w:r>
            <w:proofErr w:type="spellStart"/>
            <w:r w:rsidRPr="008A4D6C">
              <w:t>profile_level</w:t>
            </w:r>
            <w:proofErr w:type="spellEnd"/>
            <w:r w:rsidRPr="008A4D6C">
              <w:t>( </w:t>
            </w:r>
            <w:r w:rsidR="006704B9">
              <w:t>1</w:t>
            </w:r>
            <w:r w:rsidRPr="008A4D6C">
              <w:t xml:space="preserve">, </w:t>
            </w:r>
            <w:r w:rsidR="004524FA">
              <w:t>vps_</w:t>
            </w:r>
            <w:r w:rsidRPr="008A4D6C">
              <w:t>max_</w:t>
            </w:r>
            <w:r w:rsidR="0066013A" w:rsidRPr="008A4D6C">
              <w:t>sub</w:t>
            </w:r>
            <w:r w:rsidRPr="008A4D6C">
              <w:t>_layers_minus1 )</w:t>
            </w:r>
          </w:p>
        </w:tc>
        <w:tc>
          <w:tcPr>
            <w:tcW w:w="1174" w:type="dxa"/>
          </w:tcPr>
          <w:p w:rsidR="00E35826" w:rsidRPr="008A4D6C" w:rsidRDefault="00E35826" w:rsidP="00F37D56">
            <w:pPr>
              <w:pStyle w:val="tablecell"/>
            </w:pPr>
          </w:p>
        </w:tc>
      </w:tr>
      <w:tr w:rsidR="00E35826" w:rsidRPr="008A4D6C" w:rsidDel="00A6475F" w:rsidTr="00F37D56">
        <w:trPr>
          <w:cantSplit/>
          <w:jc w:val="center"/>
        </w:trPr>
        <w:tc>
          <w:tcPr>
            <w:tcW w:w="6754" w:type="dxa"/>
          </w:tcPr>
          <w:p w:rsidR="00E35826" w:rsidRPr="008A4D6C" w:rsidRDefault="00E35826" w:rsidP="00E40255">
            <w:pPr>
              <w:pStyle w:val="tablesyntax"/>
              <w:rPr>
                <w:b/>
              </w:rPr>
            </w:pPr>
            <w:r w:rsidRPr="008A4D6C">
              <w:tab/>
            </w:r>
            <w:r w:rsidR="00E40255">
              <w:rPr>
                <w:b/>
              </w:rPr>
              <w:t>reserved_zero_12bits</w:t>
            </w:r>
          </w:p>
        </w:tc>
        <w:tc>
          <w:tcPr>
            <w:tcW w:w="1174" w:type="dxa"/>
          </w:tcPr>
          <w:p w:rsidR="00E35826" w:rsidRPr="008A4D6C" w:rsidDel="00A6475F" w:rsidRDefault="00E35826" w:rsidP="00F37D56">
            <w:pPr>
              <w:pStyle w:val="tableheading"/>
              <w:overflowPunct/>
              <w:autoSpaceDE/>
              <w:autoSpaceDN/>
              <w:adjustRightInd/>
              <w:jc w:val="left"/>
              <w:textAlignment w:val="auto"/>
              <w:rPr>
                <w:b w:val="0"/>
              </w:rPr>
            </w:pPr>
            <w:r w:rsidRPr="008A4D6C">
              <w:rPr>
                <w:b w:val="0"/>
              </w:rPr>
              <w:t>u(12)</w:t>
            </w:r>
          </w:p>
        </w:tc>
      </w:tr>
      <w:tr w:rsidR="0066013A" w:rsidRPr="008A4D6C" w:rsidTr="00F37D56">
        <w:trPr>
          <w:cantSplit/>
          <w:jc w:val="center"/>
        </w:trPr>
        <w:tc>
          <w:tcPr>
            <w:tcW w:w="6754" w:type="dxa"/>
          </w:tcPr>
          <w:p w:rsidR="0066013A" w:rsidRPr="008A4D6C" w:rsidRDefault="0066013A" w:rsidP="0066013A">
            <w:pPr>
              <w:pStyle w:val="tablesyntax"/>
              <w:rPr>
                <w:bCs/>
              </w:rPr>
            </w:pPr>
            <w:r w:rsidRPr="008A4D6C">
              <w:tab/>
              <w:t xml:space="preserve">for( </w:t>
            </w:r>
            <w:proofErr w:type="spellStart"/>
            <w:r w:rsidRPr="008A4D6C">
              <w:t>i</w:t>
            </w:r>
            <w:proofErr w:type="spellEnd"/>
            <w:r w:rsidRPr="008A4D6C">
              <w:t xml:space="preserve"> = 0; </w:t>
            </w:r>
            <w:proofErr w:type="spellStart"/>
            <w:r w:rsidRPr="008A4D6C">
              <w:t>i</w:t>
            </w:r>
            <w:proofErr w:type="spellEnd"/>
            <w:r w:rsidRPr="008A4D6C">
              <w:t xml:space="preserve"> &lt;= </w:t>
            </w:r>
            <w:r w:rsidR="004524FA">
              <w:t>vps_</w:t>
            </w:r>
            <w:r w:rsidRPr="008A4D6C">
              <w:t xml:space="preserve">max_sub_layers_minus1; </w:t>
            </w:r>
            <w:proofErr w:type="spellStart"/>
            <w:r w:rsidRPr="008A4D6C">
              <w:t>i</w:t>
            </w:r>
            <w:proofErr w:type="spellEnd"/>
            <w:r w:rsidRPr="008A4D6C">
              <w:t>++ ) {</w:t>
            </w:r>
          </w:p>
        </w:tc>
        <w:tc>
          <w:tcPr>
            <w:tcW w:w="1174" w:type="dxa"/>
          </w:tcPr>
          <w:p w:rsidR="0066013A" w:rsidRPr="008A4D6C" w:rsidRDefault="0066013A" w:rsidP="00F37D56">
            <w:pPr>
              <w:pStyle w:val="tableheading"/>
              <w:overflowPunct/>
              <w:autoSpaceDE/>
              <w:autoSpaceDN/>
              <w:adjustRightInd/>
              <w:jc w:val="left"/>
              <w:textAlignment w:val="auto"/>
              <w:rPr>
                <w:b w:val="0"/>
              </w:rPr>
            </w:pPr>
          </w:p>
        </w:tc>
      </w:tr>
      <w:tr w:rsidR="00E35826" w:rsidRPr="008A4D6C"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8A4D6C" w:rsidRDefault="00E35826" w:rsidP="008A4D6C">
            <w:pPr>
              <w:pStyle w:val="tablesyntax"/>
            </w:pPr>
            <w:r w:rsidRPr="008A4D6C">
              <w:rPr>
                <w:b/>
              </w:rPr>
              <w:tab/>
            </w:r>
            <w:r w:rsidRPr="008A4D6C">
              <w:rPr>
                <w:b/>
              </w:rPr>
              <w:tab/>
            </w:r>
            <w:proofErr w:type="spellStart"/>
            <w:r w:rsidR="00A02B88">
              <w:rPr>
                <w:b/>
              </w:rPr>
              <w:t>vps_</w:t>
            </w:r>
            <w:r w:rsidRPr="008A4D6C">
              <w:rPr>
                <w:b/>
              </w:rPr>
              <w:t>max_dec_pic_buffering</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E35826" w:rsidRPr="008A4D6C" w:rsidRDefault="00E35826" w:rsidP="00F37D56">
            <w:pPr>
              <w:pStyle w:val="tablecell"/>
            </w:pPr>
            <w:proofErr w:type="spellStart"/>
            <w:r w:rsidRPr="008A4D6C">
              <w:t>ue</w:t>
            </w:r>
            <w:proofErr w:type="spellEnd"/>
            <w:r w:rsidRPr="008A4D6C">
              <w:t>(v)</w:t>
            </w:r>
          </w:p>
        </w:tc>
      </w:tr>
      <w:tr w:rsidR="00E35826" w:rsidRPr="008A4D6C"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8A4D6C" w:rsidRDefault="00E35826" w:rsidP="008A4D6C">
            <w:pPr>
              <w:pStyle w:val="tablesyntax"/>
              <w:rPr>
                <w:b/>
              </w:rPr>
            </w:pPr>
            <w:r w:rsidRPr="008A4D6C">
              <w:rPr>
                <w:b/>
              </w:rPr>
              <w:tab/>
            </w:r>
            <w:r w:rsidRPr="008A4D6C">
              <w:rPr>
                <w:b/>
              </w:rPr>
              <w:tab/>
            </w:r>
            <w:proofErr w:type="spellStart"/>
            <w:r w:rsidR="00A02B88">
              <w:rPr>
                <w:b/>
              </w:rPr>
              <w:t>vps_</w:t>
            </w:r>
            <w:r w:rsidR="00E972A8">
              <w:rPr>
                <w:b/>
              </w:rPr>
              <w:t>max_</w:t>
            </w:r>
            <w:r w:rsidRPr="008A4D6C">
              <w:rPr>
                <w:b/>
              </w:rPr>
              <w:t>num_reorder_pics</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E35826" w:rsidRPr="008A4D6C" w:rsidRDefault="00E35826" w:rsidP="00F37D56">
            <w:pPr>
              <w:pStyle w:val="tablecell"/>
            </w:pPr>
            <w:proofErr w:type="spellStart"/>
            <w:r w:rsidRPr="008A4D6C">
              <w:t>ue</w:t>
            </w:r>
            <w:proofErr w:type="spellEnd"/>
            <w:r w:rsidRPr="008A4D6C">
              <w:t>(v)</w:t>
            </w:r>
          </w:p>
        </w:tc>
      </w:tr>
      <w:tr w:rsidR="00E35826" w:rsidRPr="008A4D6C" w:rsidTr="00F37D56">
        <w:trPr>
          <w:cantSplit/>
          <w:jc w:val="center"/>
        </w:trPr>
        <w:tc>
          <w:tcPr>
            <w:tcW w:w="6754" w:type="dxa"/>
          </w:tcPr>
          <w:p w:rsidR="00E35826" w:rsidRPr="008A4D6C" w:rsidRDefault="00E35826" w:rsidP="008A4D6C">
            <w:pPr>
              <w:pStyle w:val="tablesyntax"/>
              <w:rPr>
                <w:b/>
              </w:rPr>
            </w:pPr>
            <w:r w:rsidRPr="008A4D6C">
              <w:rPr>
                <w:b/>
              </w:rPr>
              <w:tab/>
            </w:r>
            <w:r w:rsidRPr="008A4D6C">
              <w:rPr>
                <w:b/>
              </w:rPr>
              <w:tab/>
            </w:r>
            <w:proofErr w:type="spellStart"/>
            <w:r w:rsidR="00A02B88">
              <w:rPr>
                <w:b/>
              </w:rPr>
              <w:t>vps_</w:t>
            </w:r>
            <w:r w:rsidRPr="008A4D6C">
              <w:rPr>
                <w:b/>
              </w:rPr>
              <w:t>max_latency_increase</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Pr>
          <w:p w:rsidR="00E35826" w:rsidRPr="008A4D6C" w:rsidRDefault="00E35826" w:rsidP="00F37D56">
            <w:pPr>
              <w:pStyle w:val="tablecell"/>
              <w:rPr>
                <w:lang w:eastAsia="ko-KR"/>
              </w:rPr>
            </w:pPr>
            <w:proofErr w:type="spellStart"/>
            <w:r w:rsidRPr="008A4D6C">
              <w:t>ue</w:t>
            </w:r>
            <w:proofErr w:type="spellEnd"/>
            <w:r w:rsidRPr="008A4D6C">
              <w:t>(v)</w:t>
            </w:r>
          </w:p>
        </w:tc>
      </w:tr>
      <w:tr w:rsidR="00E35826" w:rsidRPr="008A4D6C" w:rsidTr="00F37D56">
        <w:trPr>
          <w:cantSplit/>
          <w:jc w:val="center"/>
        </w:trPr>
        <w:tc>
          <w:tcPr>
            <w:tcW w:w="6754" w:type="dxa"/>
          </w:tcPr>
          <w:p w:rsidR="00E35826" w:rsidRPr="008A4D6C" w:rsidRDefault="00E35826" w:rsidP="00F37D56">
            <w:pPr>
              <w:pStyle w:val="tablesyntax"/>
              <w:rPr>
                <w:bCs/>
              </w:rPr>
            </w:pPr>
            <w:r w:rsidRPr="008A4D6C">
              <w:rPr>
                <w:b/>
              </w:rPr>
              <w:tab/>
            </w:r>
            <w:r w:rsidRPr="008A4D6C">
              <w:t>}</w:t>
            </w:r>
          </w:p>
        </w:tc>
        <w:tc>
          <w:tcPr>
            <w:tcW w:w="1174" w:type="dxa"/>
          </w:tcPr>
          <w:p w:rsidR="00E35826" w:rsidRPr="008A4D6C" w:rsidRDefault="00E35826" w:rsidP="00F37D56">
            <w:pPr>
              <w:pStyle w:val="tablecell"/>
            </w:pPr>
          </w:p>
        </w:tc>
      </w:tr>
      <w:tr w:rsidR="00D83FFA" w:rsidRPr="008A4D6C" w:rsidTr="0043087F">
        <w:trPr>
          <w:cantSplit/>
          <w:jc w:val="center"/>
        </w:trPr>
        <w:tc>
          <w:tcPr>
            <w:tcW w:w="6754" w:type="dxa"/>
          </w:tcPr>
          <w:p w:rsidR="00D83FFA" w:rsidRPr="008A4D6C" w:rsidRDefault="00D83FFA" w:rsidP="0043087F">
            <w:pPr>
              <w:pStyle w:val="tablesyntax"/>
              <w:rPr>
                <w:b/>
              </w:rPr>
            </w:pPr>
            <w:r>
              <w:rPr>
                <w:b/>
              </w:rPr>
              <w:tab/>
            </w:r>
            <w:proofErr w:type="spellStart"/>
            <w:r>
              <w:rPr>
                <w:b/>
              </w:rPr>
              <w:t>num_hrd_parameters</w:t>
            </w:r>
            <w:proofErr w:type="spellEnd"/>
          </w:p>
        </w:tc>
        <w:tc>
          <w:tcPr>
            <w:tcW w:w="1174" w:type="dxa"/>
          </w:tcPr>
          <w:p w:rsidR="00D83FFA" w:rsidRPr="008A4D6C" w:rsidRDefault="00D83FFA" w:rsidP="0043087F">
            <w:pPr>
              <w:pStyle w:val="tablecell"/>
            </w:pPr>
            <w:proofErr w:type="spellStart"/>
            <w:r>
              <w:t>ue</w:t>
            </w:r>
            <w:proofErr w:type="spellEnd"/>
            <w:r>
              <w:t>(v)</w:t>
            </w:r>
          </w:p>
        </w:tc>
      </w:tr>
      <w:tr w:rsidR="00D83FFA" w:rsidRPr="00EE712F" w:rsidTr="0043087F">
        <w:trPr>
          <w:cantSplit/>
          <w:jc w:val="center"/>
        </w:trPr>
        <w:tc>
          <w:tcPr>
            <w:tcW w:w="6754" w:type="dxa"/>
          </w:tcPr>
          <w:p w:rsidR="00D83FFA" w:rsidRPr="00CB205A" w:rsidRDefault="00D83FFA" w:rsidP="0043087F">
            <w:pPr>
              <w:pStyle w:val="tablesyntax"/>
            </w:pPr>
            <w:r>
              <w:rPr>
                <w:b/>
              </w:rPr>
              <w:tab/>
            </w:r>
            <w:r>
              <w:t xml:space="preserve">for( </w:t>
            </w:r>
            <w:proofErr w:type="spellStart"/>
            <w:r>
              <w:t>i</w:t>
            </w:r>
            <w:proofErr w:type="spellEnd"/>
            <w:r>
              <w:t xml:space="preserve"> = 0; </w:t>
            </w:r>
            <w:proofErr w:type="spellStart"/>
            <w:r>
              <w:t>i</w:t>
            </w:r>
            <w:proofErr w:type="spellEnd"/>
            <w:r>
              <w:t xml:space="preserve"> &lt; </w:t>
            </w:r>
            <w:proofErr w:type="spellStart"/>
            <w:r>
              <w:t>num_hrd_parameters</w:t>
            </w:r>
            <w:proofErr w:type="spellEnd"/>
            <w:r>
              <w:t xml:space="preserve">; </w:t>
            </w:r>
            <w:proofErr w:type="spellStart"/>
            <w:r>
              <w:t>i</w:t>
            </w:r>
            <w:proofErr w:type="spellEnd"/>
            <w:r>
              <w:t>++ ) {</w:t>
            </w:r>
          </w:p>
        </w:tc>
        <w:tc>
          <w:tcPr>
            <w:tcW w:w="1174" w:type="dxa"/>
          </w:tcPr>
          <w:p w:rsidR="00D83FFA" w:rsidRDefault="00D83FFA" w:rsidP="0043087F">
            <w:pPr>
              <w:pStyle w:val="tablecell"/>
            </w:pPr>
          </w:p>
        </w:tc>
      </w:tr>
      <w:tr w:rsidR="00D83FFA" w:rsidRPr="00EE712F" w:rsidTr="0043087F">
        <w:trPr>
          <w:cantSplit/>
          <w:jc w:val="center"/>
        </w:trPr>
        <w:tc>
          <w:tcPr>
            <w:tcW w:w="6754" w:type="dxa"/>
          </w:tcPr>
          <w:p w:rsidR="00D83FFA" w:rsidRPr="00CB205A" w:rsidRDefault="00D83FFA" w:rsidP="0043087F">
            <w:pPr>
              <w:pStyle w:val="tablesyntax"/>
            </w:pPr>
            <w:r>
              <w:rPr>
                <w:b/>
              </w:rPr>
              <w:tab/>
            </w:r>
            <w:r>
              <w:rPr>
                <w:b/>
              </w:rPr>
              <w:tab/>
            </w:r>
            <w:r>
              <w:t xml:space="preserve">if( </w:t>
            </w:r>
            <w:proofErr w:type="spellStart"/>
            <w:r>
              <w:t>i</w:t>
            </w:r>
            <w:proofErr w:type="spellEnd"/>
            <w:r>
              <w:t xml:space="preserve"> &gt; 0 )</w:t>
            </w:r>
          </w:p>
        </w:tc>
        <w:tc>
          <w:tcPr>
            <w:tcW w:w="1174" w:type="dxa"/>
          </w:tcPr>
          <w:p w:rsidR="00D83FFA" w:rsidRDefault="00D83FFA" w:rsidP="0043087F">
            <w:pPr>
              <w:pStyle w:val="tablecell"/>
            </w:pPr>
          </w:p>
        </w:tc>
      </w:tr>
      <w:tr w:rsidR="00D83FFA" w:rsidRPr="00EE712F" w:rsidTr="0043087F">
        <w:trPr>
          <w:cantSplit/>
          <w:jc w:val="center"/>
        </w:trPr>
        <w:tc>
          <w:tcPr>
            <w:tcW w:w="6754" w:type="dxa"/>
          </w:tcPr>
          <w:p w:rsidR="00D83FFA" w:rsidRPr="00CB205A" w:rsidRDefault="00D83FFA" w:rsidP="00D83FFA">
            <w:pPr>
              <w:pStyle w:val="tablesyntax"/>
            </w:pPr>
            <w:r>
              <w:rPr>
                <w:b/>
              </w:rPr>
              <w:tab/>
            </w:r>
            <w:r>
              <w:rPr>
                <w:b/>
              </w:rPr>
              <w:tab/>
            </w:r>
            <w:r>
              <w:rPr>
                <w:b/>
              </w:rPr>
              <w:tab/>
            </w:r>
            <w:proofErr w:type="spellStart"/>
            <w:r>
              <w:t>op_point</w:t>
            </w:r>
            <w:proofErr w:type="spellEnd"/>
            <w:r>
              <w:t>( </w:t>
            </w:r>
            <w:proofErr w:type="spellStart"/>
            <w:r>
              <w:t>i</w:t>
            </w:r>
            <w:proofErr w:type="spellEnd"/>
            <w:r>
              <w:t> )</w:t>
            </w:r>
          </w:p>
        </w:tc>
        <w:tc>
          <w:tcPr>
            <w:tcW w:w="1174" w:type="dxa"/>
          </w:tcPr>
          <w:p w:rsidR="00D83FFA" w:rsidRDefault="00D83FFA" w:rsidP="0043087F">
            <w:pPr>
              <w:pStyle w:val="tablecell"/>
            </w:pPr>
          </w:p>
        </w:tc>
      </w:tr>
      <w:tr w:rsidR="00E35826" w:rsidRPr="00737ECD" w:rsidTr="00F37D56">
        <w:trPr>
          <w:cantSplit/>
          <w:jc w:val="center"/>
        </w:trPr>
        <w:tc>
          <w:tcPr>
            <w:tcW w:w="6754" w:type="dxa"/>
          </w:tcPr>
          <w:p w:rsidR="00E35826" w:rsidRPr="008A4D6C" w:rsidRDefault="00D83FFA" w:rsidP="00D83FFA">
            <w:pPr>
              <w:pStyle w:val="tablesyntax"/>
            </w:pPr>
            <w:r>
              <w:rPr>
                <w:b/>
              </w:rPr>
              <w:tab/>
            </w:r>
            <w:r w:rsidR="00E35826" w:rsidRPr="008A4D6C">
              <w:rPr>
                <w:b/>
              </w:rPr>
              <w:tab/>
            </w:r>
            <w:proofErr w:type="spellStart"/>
            <w:r w:rsidR="00E35826" w:rsidRPr="008A4D6C">
              <w:t>hrd_</w:t>
            </w:r>
            <w:r w:rsidR="0066013A" w:rsidRPr="008A4D6C">
              <w:t>parameters</w:t>
            </w:r>
            <w:proofErr w:type="spellEnd"/>
            <w:r w:rsidR="006704B9">
              <w:t>( </w:t>
            </w:r>
            <w:proofErr w:type="spellStart"/>
            <w:r>
              <w:t>i</w:t>
            </w:r>
            <w:proofErr w:type="spellEnd"/>
            <w:r>
              <w:t xml:space="preserve">  = =  0</w:t>
            </w:r>
            <w:r w:rsidR="00E35826" w:rsidRPr="008A4D6C">
              <w:t xml:space="preserve">, </w:t>
            </w:r>
            <w:r w:rsidR="004524FA">
              <w:t>vps_</w:t>
            </w:r>
            <w:r w:rsidR="00E35826" w:rsidRPr="008A4D6C">
              <w:t>max_</w:t>
            </w:r>
            <w:r w:rsidR="0066013A" w:rsidRPr="008A4D6C">
              <w:t>sub</w:t>
            </w:r>
            <w:r w:rsidR="00E35826" w:rsidRPr="008A4D6C">
              <w:t>_layers_minus1 )</w:t>
            </w:r>
          </w:p>
        </w:tc>
        <w:tc>
          <w:tcPr>
            <w:tcW w:w="1174" w:type="dxa"/>
          </w:tcPr>
          <w:p w:rsidR="00E35826" w:rsidRPr="008A4D6C" w:rsidRDefault="00E35826" w:rsidP="00F37D56">
            <w:pPr>
              <w:pStyle w:val="tablecell"/>
            </w:pPr>
          </w:p>
        </w:tc>
      </w:tr>
      <w:tr w:rsidR="00D83FFA" w:rsidRPr="00CB205A" w:rsidTr="0043087F">
        <w:trPr>
          <w:cantSplit/>
          <w:jc w:val="center"/>
        </w:trPr>
        <w:tc>
          <w:tcPr>
            <w:tcW w:w="6754" w:type="dxa"/>
          </w:tcPr>
          <w:p w:rsidR="00D83FFA" w:rsidRPr="00CB205A" w:rsidRDefault="00D83FFA" w:rsidP="0043087F">
            <w:pPr>
              <w:pStyle w:val="tablesyntax"/>
            </w:pPr>
            <w:r w:rsidRPr="00CB205A">
              <w:tab/>
              <w:t>}</w:t>
            </w:r>
          </w:p>
        </w:tc>
        <w:tc>
          <w:tcPr>
            <w:tcW w:w="1174" w:type="dxa"/>
          </w:tcPr>
          <w:p w:rsidR="00D83FFA" w:rsidRPr="00D83FFA" w:rsidRDefault="00D83FFA" w:rsidP="0043087F">
            <w:pPr>
              <w:pStyle w:val="tablecell"/>
            </w:pPr>
          </w:p>
        </w:tc>
      </w:tr>
      <w:tr w:rsidR="00E35826" w:rsidRPr="00FB0B6F" w:rsidTr="00F37D56">
        <w:trPr>
          <w:cantSplit/>
          <w:jc w:val="center"/>
        </w:trPr>
        <w:tc>
          <w:tcPr>
            <w:tcW w:w="6754" w:type="dxa"/>
          </w:tcPr>
          <w:p w:rsidR="00E35826" w:rsidRPr="009E5D62" w:rsidRDefault="00E35826" w:rsidP="00F37D56">
            <w:pPr>
              <w:pStyle w:val="tablesyntax"/>
              <w:rPr>
                <w:b/>
                <w:bCs/>
              </w:rPr>
            </w:pPr>
            <w:r w:rsidRPr="00FB0B6F">
              <w:rPr>
                <w:bCs/>
              </w:rPr>
              <w:tab/>
            </w:r>
            <w:proofErr w:type="spellStart"/>
            <w:r w:rsidRPr="00FB0B6F">
              <w:rPr>
                <w:b/>
                <w:bCs/>
              </w:rPr>
              <w:t>vps_extension_flag</w:t>
            </w:r>
            <w:proofErr w:type="spellEnd"/>
          </w:p>
        </w:tc>
        <w:tc>
          <w:tcPr>
            <w:tcW w:w="1174" w:type="dxa"/>
          </w:tcPr>
          <w:p w:rsidR="00E35826" w:rsidRPr="00FB0B6F" w:rsidRDefault="00E35826" w:rsidP="00F37D56">
            <w:pPr>
              <w:pStyle w:val="tablecell"/>
            </w:pPr>
            <w:r w:rsidRPr="00FB0B6F">
              <w:t>u(1)</w:t>
            </w: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
                <w:bCs/>
              </w:rPr>
            </w:pPr>
            <w:r w:rsidRPr="00FB0B6F">
              <w:rPr>
                <w:bCs/>
              </w:rPr>
              <w:tab/>
              <w:t xml:space="preserve">if( </w:t>
            </w:r>
            <w:proofErr w:type="spellStart"/>
            <w:r w:rsidRPr="00FB0B6F">
              <w:rPr>
                <w:bCs/>
              </w:rPr>
              <w:t>vps_extension_flag</w:t>
            </w:r>
            <w:proofErr w:type="spellEnd"/>
            <w:r w:rsidRPr="00FB0B6F">
              <w:rPr>
                <w:bCs/>
              </w:rPr>
              <w:t xml:space="preserve"> )</w:t>
            </w:r>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Cs/>
              </w:rPr>
            </w:pPr>
            <w:r w:rsidRPr="00FB0B6F">
              <w:rPr>
                <w:b/>
              </w:rPr>
              <w:tab/>
            </w:r>
            <w:r w:rsidRPr="00FB0B6F">
              <w:rPr>
                <w:b/>
              </w:rPr>
              <w:tab/>
            </w:r>
            <w:r w:rsidRPr="00FB0B6F">
              <w:t xml:space="preserve">while( </w:t>
            </w:r>
            <w:proofErr w:type="spellStart"/>
            <w:r w:rsidRPr="00FB0B6F">
              <w:t>more_rbsp_data</w:t>
            </w:r>
            <w:proofErr w:type="spellEnd"/>
            <w:r w:rsidRPr="00FB0B6F">
              <w:t>( ) )</w:t>
            </w:r>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
                <w:bCs/>
              </w:rPr>
            </w:pPr>
            <w:r w:rsidRPr="00FB0B6F">
              <w:rPr>
                <w:b/>
              </w:rPr>
              <w:tab/>
            </w:r>
            <w:r w:rsidRPr="00FB0B6F">
              <w:rPr>
                <w:b/>
              </w:rPr>
              <w:tab/>
            </w:r>
            <w:r w:rsidRPr="00FB0B6F">
              <w:rPr>
                <w:b/>
              </w:rPr>
              <w:tab/>
            </w:r>
            <w:proofErr w:type="spellStart"/>
            <w:r w:rsidRPr="00FB0B6F">
              <w:rPr>
                <w:b/>
              </w:rPr>
              <w:t>vps_extension_data_flag</w:t>
            </w:r>
            <w:proofErr w:type="spellEnd"/>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r w:rsidRPr="00FB0B6F">
              <w:t>u(1)</w:t>
            </w: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syntax"/>
              <w:rPr>
                <w:b/>
                <w:bCs/>
              </w:rPr>
            </w:pPr>
            <w:r w:rsidRPr="00FB0B6F">
              <w:rPr>
                <w:bCs/>
              </w:rPr>
              <w:tab/>
            </w:r>
            <w:proofErr w:type="spellStart"/>
            <w:r w:rsidRPr="00FB0B6F">
              <w:rPr>
                <w:bCs/>
              </w:rPr>
              <w:t>rbsp_trailing_bits</w:t>
            </w:r>
            <w:proofErr w:type="spellEnd"/>
            <w:r w:rsidRPr="00FB0B6F">
              <w:rPr>
                <w:bCs/>
              </w:rPr>
              <w:t>( )</w:t>
            </w:r>
          </w:p>
        </w:tc>
        <w:tc>
          <w:tcPr>
            <w:tcW w:w="117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cell"/>
            </w:pPr>
          </w:p>
        </w:tc>
      </w:tr>
      <w:tr w:rsidR="00E35826" w:rsidRPr="00FB0B6F" w:rsidTr="00F37D56">
        <w:trPr>
          <w:cantSplit/>
          <w:jc w:val="center"/>
        </w:trPr>
        <w:tc>
          <w:tcPr>
            <w:tcW w:w="6754" w:type="dxa"/>
            <w:tcBorders>
              <w:top w:val="single" w:sz="4" w:space="0" w:color="auto"/>
              <w:left w:val="single" w:sz="4" w:space="0" w:color="auto"/>
              <w:bottom w:val="single" w:sz="4" w:space="0" w:color="auto"/>
              <w:right w:val="single" w:sz="4" w:space="0" w:color="auto"/>
            </w:tcBorders>
          </w:tcPr>
          <w:p w:rsidR="00E35826" w:rsidRPr="00FB0B6F" w:rsidRDefault="00E35826" w:rsidP="00F37D56">
            <w:pPr>
              <w:pStyle w:val="tablesyntax"/>
              <w:rPr>
                <w:bCs/>
              </w:rPr>
            </w:pPr>
            <w:r w:rsidRPr="00FB0B6F">
              <w:rPr>
                <w:bCs/>
              </w:rPr>
              <w:t>}</w:t>
            </w:r>
          </w:p>
        </w:tc>
        <w:tc>
          <w:tcPr>
            <w:tcW w:w="1174" w:type="dxa"/>
            <w:tcBorders>
              <w:top w:val="single" w:sz="4" w:space="0" w:color="auto"/>
              <w:left w:val="single" w:sz="4" w:space="0" w:color="auto"/>
              <w:bottom w:val="single" w:sz="4" w:space="0" w:color="auto"/>
              <w:right w:val="single" w:sz="4" w:space="0" w:color="auto"/>
            </w:tcBorders>
          </w:tcPr>
          <w:p w:rsidR="00E35826" w:rsidRPr="009E5D62" w:rsidRDefault="00E35826" w:rsidP="00F37D56">
            <w:pPr>
              <w:pStyle w:val="tablecell"/>
            </w:pPr>
          </w:p>
        </w:tc>
      </w:tr>
    </w:tbl>
    <w:p w:rsidR="00E35826" w:rsidRDefault="00E35826" w:rsidP="00E35826">
      <w:pPr>
        <w:rPr>
          <w:lang w:val="en-CA"/>
        </w:rPr>
      </w:pPr>
    </w:p>
    <w:p w:rsidR="008A4D6C" w:rsidRPr="008A4D6C" w:rsidRDefault="008A4D6C" w:rsidP="00A02B88">
      <w:pPr>
        <w:pStyle w:val="Heading3"/>
        <w:rPr>
          <w:lang w:val="en-CA"/>
        </w:rPr>
      </w:pPr>
      <w:r w:rsidRPr="008A4D6C">
        <w:rPr>
          <w:lang w:val="en-CA"/>
        </w:rPr>
        <w:t>Profile and level syntax</w:t>
      </w:r>
    </w:p>
    <w:p w:rsidR="008A4D6C" w:rsidRDefault="008A4D6C" w:rsidP="008A4D6C">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8A4D6C" w:rsidRPr="00FB0B6F" w:rsidTr="00F37D56">
        <w:trPr>
          <w:cantSplit/>
          <w:jc w:val="center"/>
        </w:trPr>
        <w:tc>
          <w:tcPr>
            <w:tcW w:w="6754" w:type="dxa"/>
          </w:tcPr>
          <w:p w:rsidR="008A4D6C" w:rsidRPr="00FB0B6F" w:rsidRDefault="008A4D6C" w:rsidP="00241ADE">
            <w:pPr>
              <w:pStyle w:val="tablesyntax"/>
            </w:pPr>
            <w:proofErr w:type="spellStart"/>
            <w:r>
              <w:lastRenderedPageBreak/>
              <w:t>p</w:t>
            </w:r>
            <w:r w:rsidRPr="004B3ED8">
              <w:t>rofile_level</w:t>
            </w:r>
            <w:proofErr w:type="spellEnd"/>
            <w:r>
              <w:t>( </w:t>
            </w:r>
            <w:proofErr w:type="spellStart"/>
            <w:r w:rsidR="006704B9">
              <w:t>ProfilePresentFlag</w:t>
            </w:r>
            <w:proofErr w:type="spellEnd"/>
            <w:r w:rsidR="006704B9">
              <w:t xml:space="preserve">, </w:t>
            </w:r>
            <w:r w:rsidR="00241ADE">
              <w:t>Max</w:t>
            </w:r>
            <w:r>
              <w:t>Num</w:t>
            </w:r>
            <w:r w:rsidR="00241ADE">
              <w:t>SubLayers</w:t>
            </w:r>
            <w:r>
              <w:t>Minus1</w:t>
            </w:r>
            <w:r w:rsidRPr="004B3ED8">
              <w:t> ) {</w:t>
            </w:r>
          </w:p>
        </w:tc>
        <w:tc>
          <w:tcPr>
            <w:tcW w:w="1174" w:type="dxa"/>
          </w:tcPr>
          <w:p w:rsidR="008A4D6C" w:rsidRPr="00FB0B6F" w:rsidRDefault="008A4D6C" w:rsidP="00F37D56">
            <w:pPr>
              <w:pStyle w:val="tablecell"/>
            </w:pPr>
          </w:p>
        </w:tc>
      </w:tr>
      <w:tr w:rsidR="006704B9" w:rsidRPr="00FB0B6F" w:rsidTr="00F37D56">
        <w:trPr>
          <w:cantSplit/>
          <w:jc w:val="center"/>
        </w:trPr>
        <w:tc>
          <w:tcPr>
            <w:tcW w:w="6754" w:type="dxa"/>
          </w:tcPr>
          <w:p w:rsidR="006704B9" w:rsidRDefault="006704B9" w:rsidP="00241ADE">
            <w:pPr>
              <w:pStyle w:val="tablesyntax"/>
            </w:pPr>
            <w:r>
              <w:tab/>
              <w:t xml:space="preserve">if( </w:t>
            </w:r>
            <w:proofErr w:type="spellStart"/>
            <w:r>
              <w:t>ProfilePresentFlag</w:t>
            </w:r>
            <w:proofErr w:type="spellEnd"/>
            <w:r>
              <w:t xml:space="preserve"> ) {</w:t>
            </w:r>
          </w:p>
        </w:tc>
        <w:tc>
          <w:tcPr>
            <w:tcW w:w="1174" w:type="dxa"/>
          </w:tcPr>
          <w:p w:rsidR="006704B9" w:rsidRPr="00FB0B6F" w:rsidRDefault="006704B9" w:rsidP="00F37D56">
            <w:pPr>
              <w:pStyle w:val="tablecell"/>
            </w:pPr>
          </w:p>
        </w:tc>
      </w:tr>
      <w:tr w:rsidR="008A4D6C" w:rsidRPr="00737ECD" w:rsidTr="00F37D56">
        <w:trPr>
          <w:cantSplit/>
          <w:jc w:val="center"/>
        </w:trPr>
        <w:tc>
          <w:tcPr>
            <w:tcW w:w="6754" w:type="dxa"/>
          </w:tcPr>
          <w:p w:rsidR="008A4D6C" w:rsidRPr="00AF72A4" w:rsidRDefault="006704B9" w:rsidP="00F37D56">
            <w:pPr>
              <w:pStyle w:val="tablesyntax"/>
              <w:rPr>
                <w:b/>
              </w:rPr>
            </w:pPr>
            <w:r>
              <w:rPr>
                <w:b/>
              </w:rPr>
              <w:tab/>
            </w:r>
            <w:r w:rsidR="008A4D6C" w:rsidRPr="00AF72A4">
              <w:rPr>
                <w:b/>
              </w:rPr>
              <w:tab/>
            </w:r>
            <w:proofErr w:type="spellStart"/>
            <w:r w:rsidR="008A4D6C" w:rsidRPr="00AF72A4">
              <w:rPr>
                <w:b/>
              </w:rPr>
              <w:t>profile_space</w:t>
            </w:r>
            <w:proofErr w:type="spellEnd"/>
          </w:p>
        </w:tc>
        <w:tc>
          <w:tcPr>
            <w:tcW w:w="1174" w:type="dxa"/>
          </w:tcPr>
          <w:p w:rsidR="008A4D6C" w:rsidRPr="000245F5" w:rsidRDefault="008A4D6C" w:rsidP="00F37D56">
            <w:pPr>
              <w:pStyle w:val="tablecell"/>
            </w:pPr>
            <w:r w:rsidRPr="000245F5">
              <w:t>u(3)</w:t>
            </w:r>
          </w:p>
        </w:tc>
      </w:tr>
      <w:tr w:rsidR="008A4D6C" w:rsidRPr="00737ECD" w:rsidTr="00F37D56">
        <w:trPr>
          <w:cantSplit/>
          <w:jc w:val="center"/>
        </w:trPr>
        <w:tc>
          <w:tcPr>
            <w:tcW w:w="6754" w:type="dxa"/>
          </w:tcPr>
          <w:p w:rsidR="008A4D6C" w:rsidRPr="00AF72A4" w:rsidRDefault="006704B9" w:rsidP="00F37D56">
            <w:pPr>
              <w:pStyle w:val="tablesyntax"/>
              <w:rPr>
                <w:b/>
              </w:rPr>
            </w:pPr>
            <w:r>
              <w:rPr>
                <w:b/>
              </w:rPr>
              <w:tab/>
            </w:r>
            <w:r w:rsidR="008A4D6C" w:rsidRPr="00AF72A4">
              <w:rPr>
                <w:b/>
              </w:rPr>
              <w:tab/>
            </w:r>
            <w:proofErr w:type="spellStart"/>
            <w:r w:rsidR="008A4D6C" w:rsidRPr="00AF72A4">
              <w:rPr>
                <w:b/>
              </w:rPr>
              <w:t>profile_idc</w:t>
            </w:r>
            <w:proofErr w:type="spellEnd"/>
          </w:p>
        </w:tc>
        <w:tc>
          <w:tcPr>
            <w:tcW w:w="1174" w:type="dxa"/>
          </w:tcPr>
          <w:p w:rsidR="008A4D6C" w:rsidRPr="000245F5" w:rsidRDefault="008A4D6C" w:rsidP="00F37D56">
            <w:pPr>
              <w:pStyle w:val="tablecell"/>
            </w:pPr>
            <w:r w:rsidRPr="000245F5">
              <w:t>u(5)</w:t>
            </w:r>
          </w:p>
        </w:tc>
      </w:tr>
      <w:tr w:rsidR="008A4D6C" w:rsidRPr="00737ECD" w:rsidTr="00F37D56">
        <w:trPr>
          <w:cantSplit/>
          <w:jc w:val="center"/>
        </w:trPr>
        <w:tc>
          <w:tcPr>
            <w:tcW w:w="6754" w:type="dxa"/>
          </w:tcPr>
          <w:p w:rsidR="008A4D6C" w:rsidRPr="00AF72A4" w:rsidRDefault="006704B9" w:rsidP="00E972A8">
            <w:pPr>
              <w:pStyle w:val="tablesyntax"/>
              <w:rPr>
                <w:b/>
              </w:rPr>
            </w:pPr>
            <w:r>
              <w:tab/>
            </w:r>
            <w:r w:rsidR="008A4D6C" w:rsidRPr="00AF72A4">
              <w:tab/>
              <w:t xml:space="preserve">for( </w:t>
            </w:r>
            <w:proofErr w:type="spellStart"/>
            <w:r w:rsidR="00E972A8">
              <w:t>i</w:t>
            </w:r>
            <w:proofErr w:type="spellEnd"/>
            <w:r w:rsidR="008A4D6C" w:rsidRPr="00AF72A4">
              <w:t xml:space="preserve"> = 0; </w:t>
            </w:r>
            <w:proofErr w:type="spellStart"/>
            <w:r w:rsidR="00E972A8">
              <w:t>i</w:t>
            </w:r>
            <w:proofErr w:type="spellEnd"/>
            <w:r w:rsidR="008A4D6C" w:rsidRPr="00AF72A4">
              <w:t xml:space="preserve"> &lt; 32; </w:t>
            </w:r>
            <w:proofErr w:type="spellStart"/>
            <w:r w:rsidR="00E972A8">
              <w:t>i</w:t>
            </w:r>
            <w:proofErr w:type="spellEnd"/>
            <w:r w:rsidR="008A4D6C" w:rsidRPr="00AF72A4">
              <w:t>++ )</w:t>
            </w:r>
          </w:p>
        </w:tc>
        <w:tc>
          <w:tcPr>
            <w:tcW w:w="1174" w:type="dxa"/>
          </w:tcPr>
          <w:p w:rsidR="008A4D6C" w:rsidRPr="000245F5" w:rsidRDefault="008A4D6C" w:rsidP="00F37D56">
            <w:pPr>
              <w:pStyle w:val="tablecell"/>
            </w:pPr>
          </w:p>
        </w:tc>
      </w:tr>
      <w:tr w:rsidR="008A4D6C" w:rsidRPr="00737ECD" w:rsidTr="00F37D56">
        <w:trPr>
          <w:cantSplit/>
          <w:jc w:val="center"/>
        </w:trPr>
        <w:tc>
          <w:tcPr>
            <w:tcW w:w="6754" w:type="dxa"/>
          </w:tcPr>
          <w:p w:rsidR="008A4D6C" w:rsidRPr="00AF72A4" w:rsidRDefault="006704B9" w:rsidP="00E972A8">
            <w:pPr>
              <w:pStyle w:val="tablesyntax"/>
              <w:rPr>
                <w:b/>
                <w:bCs/>
              </w:rPr>
            </w:pPr>
            <w:r>
              <w:rPr>
                <w:b/>
                <w:bCs/>
              </w:rPr>
              <w:tab/>
            </w:r>
            <w:r w:rsidR="008A4D6C" w:rsidRPr="00AF72A4">
              <w:rPr>
                <w:b/>
                <w:bCs/>
              </w:rPr>
              <w:tab/>
            </w:r>
            <w:r w:rsidR="008A4D6C" w:rsidRPr="00AF72A4">
              <w:rPr>
                <w:b/>
                <w:bCs/>
              </w:rPr>
              <w:tab/>
            </w:r>
            <w:proofErr w:type="spellStart"/>
            <w:r w:rsidR="008A4D6C" w:rsidRPr="00AF72A4">
              <w:rPr>
                <w:b/>
                <w:bCs/>
              </w:rPr>
              <w:t>profile_compatability_flag</w:t>
            </w:r>
            <w:proofErr w:type="spellEnd"/>
            <w:r w:rsidR="008A4D6C" w:rsidRPr="00AF72A4">
              <w:rPr>
                <w:b/>
                <w:bCs/>
              </w:rPr>
              <w:t>[</w:t>
            </w:r>
            <w:r w:rsidR="008A4D6C" w:rsidRPr="00AF72A4">
              <w:rPr>
                <w:bCs/>
              </w:rPr>
              <w:t> </w:t>
            </w:r>
            <w:proofErr w:type="spellStart"/>
            <w:r w:rsidR="00E972A8">
              <w:rPr>
                <w:bCs/>
              </w:rPr>
              <w:t>i</w:t>
            </w:r>
            <w:proofErr w:type="spellEnd"/>
            <w:r w:rsidR="008A4D6C" w:rsidRPr="00AF72A4">
              <w:rPr>
                <w:bCs/>
              </w:rPr>
              <w:t> </w:t>
            </w:r>
            <w:r w:rsidR="008A4D6C" w:rsidRPr="00AF72A4">
              <w:rPr>
                <w:b/>
                <w:bCs/>
              </w:rPr>
              <w:t>]</w:t>
            </w:r>
          </w:p>
        </w:tc>
        <w:tc>
          <w:tcPr>
            <w:tcW w:w="1174" w:type="dxa"/>
          </w:tcPr>
          <w:p w:rsidR="008A4D6C" w:rsidRPr="000245F5" w:rsidRDefault="008A4D6C" w:rsidP="00F37D56">
            <w:pPr>
              <w:pStyle w:val="tablecell"/>
            </w:pPr>
            <w:r w:rsidRPr="000245F5">
              <w:t>u(1)</w:t>
            </w:r>
          </w:p>
        </w:tc>
      </w:tr>
      <w:tr w:rsidR="008A4D6C" w:rsidRPr="00737ECD" w:rsidTr="00F37D56">
        <w:trPr>
          <w:cantSplit/>
          <w:jc w:val="center"/>
        </w:trPr>
        <w:tc>
          <w:tcPr>
            <w:tcW w:w="6754" w:type="dxa"/>
          </w:tcPr>
          <w:p w:rsidR="008A4D6C" w:rsidRPr="00AF72A4" w:rsidRDefault="006704B9" w:rsidP="00F37D56">
            <w:pPr>
              <w:pStyle w:val="tablesyntax"/>
              <w:rPr>
                <w:b/>
                <w:bCs/>
              </w:rPr>
            </w:pPr>
            <w:r>
              <w:rPr>
                <w:b/>
                <w:bCs/>
              </w:rPr>
              <w:tab/>
            </w:r>
            <w:r w:rsidR="008A4D6C" w:rsidRPr="00AF72A4">
              <w:rPr>
                <w:b/>
                <w:bCs/>
              </w:rPr>
              <w:tab/>
            </w:r>
            <w:proofErr w:type="spellStart"/>
            <w:r w:rsidR="008A4D6C" w:rsidRPr="00AF72A4">
              <w:rPr>
                <w:b/>
                <w:bCs/>
              </w:rPr>
              <w:t>constraint_flags</w:t>
            </w:r>
            <w:proofErr w:type="spellEnd"/>
          </w:p>
        </w:tc>
        <w:tc>
          <w:tcPr>
            <w:tcW w:w="1174" w:type="dxa"/>
          </w:tcPr>
          <w:p w:rsidR="008A4D6C" w:rsidRPr="000245F5" w:rsidRDefault="008A4D6C" w:rsidP="00F37D56">
            <w:pPr>
              <w:pStyle w:val="tablecell"/>
            </w:pPr>
            <w:r w:rsidRPr="000245F5">
              <w:t>u(16)</w:t>
            </w:r>
          </w:p>
        </w:tc>
      </w:tr>
      <w:tr w:rsidR="006704B9" w:rsidRPr="00737ECD" w:rsidTr="00F37D56">
        <w:trPr>
          <w:cantSplit/>
          <w:jc w:val="center"/>
        </w:trPr>
        <w:tc>
          <w:tcPr>
            <w:tcW w:w="6754" w:type="dxa"/>
          </w:tcPr>
          <w:p w:rsidR="006704B9" w:rsidRPr="006704B9" w:rsidRDefault="006704B9" w:rsidP="00F37D56">
            <w:pPr>
              <w:pStyle w:val="tablesyntax"/>
              <w:rPr>
                <w:bCs/>
              </w:rPr>
            </w:pPr>
            <w:r w:rsidRPr="006704B9">
              <w:rPr>
                <w:bCs/>
              </w:rPr>
              <w:tab/>
              <w:t>}</w:t>
            </w:r>
          </w:p>
        </w:tc>
        <w:tc>
          <w:tcPr>
            <w:tcW w:w="1174" w:type="dxa"/>
          </w:tcPr>
          <w:p w:rsidR="006704B9" w:rsidRPr="006704B9" w:rsidRDefault="006704B9" w:rsidP="00F37D56">
            <w:pPr>
              <w:pStyle w:val="tablecell"/>
            </w:pPr>
          </w:p>
        </w:tc>
      </w:tr>
      <w:tr w:rsidR="008A4D6C" w:rsidRPr="00737ECD" w:rsidTr="00F37D56">
        <w:trPr>
          <w:cantSplit/>
          <w:jc w:val="center"/>
        </w:trPr>
        <w:tc>
          <w:tcPr>
            <w:tcW w:w="6754" w:type="dxa"/>
          </w:tcPr>
          <w:p w:rsidR="008A4D6C" w:rsidRPr="00AF72A4" w:rsidRDefault="008A4D6C" w:rsidP="006704B9">
            <w:pPr>
              <w:pStyle w:val="tablesyntax"/>
              <w:rPr>
                <w:b/>
              </w:rPr>
            </w:pPr>
            <w:r w:rsidRPr="00AF72A4">
              <w:rPr>
                <w:b/>
              </w:rPr>
              <w:tab/>
            </w:r>
            <w:proofErr w:type="spellStart"/>
            <w:r w:rsidRPr="00AF72A4">
              <w:rPr>
                <w:b/>
              </w:rPr>
              <w:t>level_idc</w:t>
            </w:r>
            <w:proofErr w:type="spellEnd"/>
          </w:p>
        </w:tc>
        <w:tc>
          <w:tcPr>
            <w:tcW w:w="1174" w:type="dxa"/>
          </w:tcPr>
          <w:p w:rsidR="008A4D6C" w:rsidRPr="000245F5" w:rsidRDefault="008A4D6C" w:rsidP="00F37D56">
            <w:pPr>
              <w:pStyle w:val="tablecell"/>
            </w:pPr>
            <w:r w:rsidRPr="000245F5">
              <w:t>u(8)</w:t>
            </w:r>
          </w:p>
        </w:tc>
      </w:tr>
      <w:tr w:rsidR="008A4D6C" w:rsidRPr="00241ADE" w:rsidTr="00F37D56">
        <w:trPr>
          <w:cantSplit/>
          <w:jc w:val="center"/>
        </w:trPr>
        <w:tc>
          <w:tcPr>
            <w:tcW w:w="6754" w:type="dxa"/>
          </w:tcPr>
          <w:p w:rsidR="008A4D6C" w:rsidRPr="00AF72A4" w:rsidRDefault="008A4D6C" w:rsidP="00241ADE">
            <w:pPr>
              <w:pStyle w:val="tablesyntax"/>
              <w:rPr>
                <w:b/>
                <w:bCs/>
              </w:rPr>
            </w:pPr>
            <w:r w:rsidRPr="00AF72A4">
              <w:rPr>
                <w:b/>
              </w:rPr>
              <w:tab/>
            </w:r>
            <w:r w:rsidRPr="00AF72A4">
              <w:t xml:space="preserve">for( </w:t>
            </w:r>
            <w:proofErr w:type="spellStart"/>
            <w:r w:rsidRPr="00AF72A4">
              <w:t>i</w:t>
            </w:r>
            <w:proofErr w:type="spellEnd"/>
            <w:r w:rsidRPr="00AF72A4">
              <w:t xml:space="preserve"> = 0; </w:t>
            </w:r>
            <w:proofErr w:type="spellStart"/>
            <w:r w:rsidRPr="00AF72A4">
              <w:t>i</w:t>
            </w:r>
            <w:proofErr w:type="spellEnd"/>
            <w:r w:rsidRPr="00AF72A4">
              <w:t xml:space="preserve"> &lt; </w:t>
            </w:r>
            <w:r w:rsidR="00241ADE">
              <w:t>Max</w:t>
            </w:r>
            <w:r w:rsidRPr="00AF72A4">
              <w:t>Num</w:t>
            </w:r>
            <w:r w:rsidR="00241ADE">
              <w:t>SubLayers</w:t>
            </w:r>
            <w:r w:rsidRPr="00AF72A4">
              <w:t xml:space="preserve">Minus1; </w:t>
            </w:r>
            <w:proofErr w:type="spellStart"/>
            <w:r w:rsidRPr="00AF72A4">
              <w:t>i</w:t>
            </w:r>
            <w:proofErr w:type="spellEnd"/>
            <w:r w:rsidRPr="00AF72A4">
              <w:t>++ )</w:t>
            </w:r>
            <w:r w:rsidR="00241ADE">
              <w:t xml:space="preserve"> {</w:t>
            </w:r>
          </w:p>
        </w:tc>
        <w:tc>
          <w:tcPr>
            <w:tcW w:w="1174" w:type="dxa"/>
          </w:tcPr>
          <w:p w:rsidR="008A4D6C" w:rsidRPr="000245F5" w:rsidRDefault="008A4D6C" w:rsidP="00F37D56">
            <w:pPr>
              <w:pStyle w:val="tablecell"/>
            </w:pPr>
          </w:p>
        </w:tc>
      </w:tr>
      <w:tr w:rsidR="00830BD0" w:rsidRPr="00737ECD" w:rsidTr="00830BD0">
        <w:trPr>
          <w:cantSplit/>
          <w:jc w:val="center"/>
        </w:trPr>
        <w:tc>
          <w:tcPr>
            <w:tcW w:w="6754" w:type="dxa"/>
          </w:tcPr>
          <w:p w:rsidR="00830BD0" w:rsidRPr="00AF72A4" w:rsidRDefault="00830BD0" w:rsidP="00830BD0">
            <w:pPr>
              <w:pStyle w:val="tablesyntax"/>
              <w:rPr>
                <w:b/>
              </w:rPr>
            </w:pPr>
            <w:r w:rsidRPr="00AF72A4">
              <w:rPr>
                <w:b/>
              </w:rPr>
              <w:tab/>
            </w:r>
            <w:r>
              <w:rPr>
                <w:b/>
              </w:rPr>
              <w:tab/>
            </w:r>
            <w:proofErr w:type="spellStart"/>
            <w:r>
              <w:rPr>
                <w:b/>
              </w:rPr>
              <w:t>sub_layer_profile</w:t>
            </w:r>
            <w:r w:rsidRPr="00AF72A4">
              <w:rPr>
                <w:b/>
              </w:rPr>
              <w:t>_present_flag</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830BD0" w:rsidRPr="000245F5" w:rsidRDefault="00830BD0" w:rsidP="00830BD0">
            <w:pPr>
              <w:pStyle w:val="tablecell"/>
            </w:pPr>
            <w:r w:rsidRPr="000245F5">
              <w:t>u(1)</w:t>
            </w:r>
          </w:p>
        </w:tc>
      </w:tr>
      <w:tr w:rsidR="00830BD0" w:rsidRPr="00737ECD" w:rsidTr="00830BD0">
        <w:trPr>
          <w:cantSplit/>
          <w:jc w:val="center"/>
        </w:trPr>
        <w:tc>
          <w:tcPr>
            <w:tcW w:w="6754" w:type="dxa"/>
          </w:tcPr>
          <w:p w:rsidR="00830BD0" w:rsidRPr="00AF72A4" w:rsidRDefault="00830BD0" w:rsidP="00830BD0">
            <w:pPr>
              <w:pStyle w:val="tablesyntax"/>
              <w:rPr>
                <w:b/>
              </w:rPr>
            </w:pPr>
            <w:r>
              <w:rPr>
                <w:b/>
              </w:rPr>
              <w:tab/>
            </w:r>
            <w:r w:rsidRPr="00AF72A4">
              <w:rPr>
                <w:b/>
              </w:rPr>
              <w:tab/>
            </w:r>
            <w:proofErr w:type="spellStart"/>
            <w:r>
              <w:rPr>
                <w:b/>
              </w:rPr>
              <w:t>sub_</w:t>
            </w:r>
            <w:r w:rsidRPr="00AF72A4">
              <w:rPr>
                <w:b/>
              </w:rPr>
              <w:t>layer</w:t>
            </w:r>
            <w:r>
              <w:rPr>
                <w:b/>
              </w:rPr>
              <w:t>_level</w:t>
            </w:r>
            <w:r w:rsidRPr="00AF72A4">
              <w:rPr>
                <w:b/>
              </w:rPr>
              <w:t>_present_flag</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830BD0" w:rsidRPr="000245F5" w:rsidRDefault="00830BD0" w:rsidP="00830BD0">
            <w:pPr>
              <w:pStyle w:val="tablecell"/>
            </w:pPr>
            <w:r w:rsidRPr="000245F5">
              <w:t>u(1)</w:t>
            </w:r>
          </w:p>
        </w:tc>
      </w:tr>
      <w:tr w:rsidR="00B62D2A" w:rsidRPr="00241ADE" w:rsidTr="00F37D56">
        <w:trPr>
          <w:cantSplit/>
          <w:jc w:val="center"/>
        </w:trPr>
        <w:tc>
          <w:tcPr>
            <w:tcW w:w="6754" w:type="dxa"/>
          </w:tcPr>
          <w:p w:rsidR="00B62D2A" w:rsidRPr="00B62D2A" w:rsidRDefault="00B62D2A" w:rsidP="00B62D2A">
            <w:pPr>
              <w:pStyle w:val="tablesyntax"/>
            </w:pPr>
            <w:r w:rsidRPr="00B62D2A">
              <w:tab/>
            </w:r>
            <w:r w:rsidRPr="00B62D2A">
              <w:tab/>
              <w:t>if(</w:t>
            </w:r>
            <w:r w:rsidR="006704B9">
              <w:t xml:space="preserve"> </w:t>
            </w:r>
            <w:proofErr w:type="spellStart"/>
            <w:r w:rsidR="006704B9">
              <w:t>ProfilePresentFlag</w:t>
            </w:r>
            <w:proofErr w:type="spellEnd"/>
            <w:r w:rsidR="006704B9" w:rsidRPr="00B62D2A">
              <w:t xml:space="preserve"> </w:t>
            </w:r>
            <w:r w:rsidR="006704B9">
              <w:t xml:space="preserve"> &amp;&amp;  </w:t>
            </w:r>
            <w:proofErr w:type="spellStart"/>
            <w:r w:rsidRPr="00B62D2A">
              <w:t>sub_layer</w:t>
            </w:r>
            <w:r>
              <w:t>_profile</w:t>
            </w:r>
            <w:r w:rsidRPr="00B62D2A">
              <w:t>_present_flag</w:t>
            </w:r>
            <w:proofErr w:type="spellEnd"/>
            <w:r w:rsidR="00830BD0">
              <w:t>[ </w:t>
            </w:r>
            <w:proofErr w:type="spellStart"/>
            <w:r w:rsidR="00830BD0">
              <w:t>i</w:t>
            </w:r>
            <w:proofErr w:type="spellEnd"/>
            <w:r w:rsidR="00830BD0">
              <w:t> ]</w:t>
            </w:r>
            <w:r>
              <w:t xml:space="preserve"> </w:t>
            </w:r>
            <w:r w:rsidRPr="00B62D2A">
              <w:t>)</w:t>
            </w:r>
            <w:r>
              <w:t xml:space="preserve"> {</w:t>
            </w:r>
          </w:p>
        </w:tc>
        <w:tc>
          <w:tcPr>
            <w:tcW w:w="1174" w:type="dxa"/>
          </w:tcPr>
          <w:p w:rsidR="00B62D2A" w:rsidRPr="000245F5" w:rsidRDefault="00B62D2A" w:rsidP="00F37D56">
            <w:pPr>
              <w:pStyle w:val="tablecell"/>
            </w:pPr>
          </w:p>
        </w:tc>
      </w:tr>
      <w:tr w:rsidR="00241ADE" w:rsidRPr="00737ECD" w:rsidTr="00F37D56">
        <w:trPr>
          <w:cantSplit/>
          <w:jc w:val="center"/>
        </w:trPr>
        <w:tc>
          <w:tcPr>
            <w:tcW w:w="6754" w:type="dxa"/>
          </w:tcPr>
          <w:p w:rsidR="00241ADE" w:rsidRPr="00AF72A4" w:rsidRDefault="00241ADE" w:rsidP="00241ADE">
            <w:pPr>
              <w:pStyle w:val="tablesyntax"/>
              <w:rPr>
                <w:b/>
              </w:rPr>
            </w:pPr>
            <w:r>
              <w:rPr>
                <w:b/>
              </w:rPr>
              <w:tab/>
            </w:r>
            <w:r>
              <w:rPr>
                <w:b/>
              </w:rPr>
              <w:tab/>
            </w:r>
            <w:r w:rsidRPr="00AF72A4">
              <w:rPr>
                <w:b/>
              </w:rPr>
              <w:tab/>
            </w:r>
            <w:proofErr w:type="spellStart"/>
            <w:r>
              <w:rPr>
                <w:b/>
              </w:rPr>
              <w:t>sub_layer_</w:t>
            </w:r>
            <w:r w:rsidRPr="00AF72A4">
              <w:rPr>
                <w:b/>
              </w:rPr>
              <w:t>profile_space</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241ADE" w:rsidRPr="000245F5" w:rsidRDefault="00241ADE" w:rsidP="00F37D56">
            <w:pPr>
              <w:pStyle w:val="tablecell"/>
            </w:pPr>
            <w:r w:rsidRPr="000245F5">
              <w:t>u(3)</w:t>
            </w:r>
          </w:p>
        </w:tc>
      </w:tr>
      <w:tr w:rsidR="00241ADE" w:rsidRPr="00737ECD" w:rsidTr="00F37D56">
        <w:trPr>
          <w:cantSplit/>
          <w:jc w:val="center"/>
        </w:trPr>
        <w:tc>
          <w:tcPr>
            <w:tcW w:w="6754" w:type="dxa"/>
          </w:tcPr>
          <w:p w:rsidR="00241ADE" w:rsidRPr="00AF72A4" w:rsidRDefault="00241ADE" w:rsidP="00241ADE">
            <w:pPr>
              <w:pStyle w:val="tablesyntax"/>
              <w:rPr>
                <w:b/>
              </w:rPr>
            </w:pPr>
            <w:r>
              <w:rPr>
                <w:b/>
              </w:rPr>
              <w:tab/>
            </w:r>
            <w:r>
              <w:rPr>
                <w:b/>
              </w:rPr>
              <w:tab/>
            </w:r>
            <w:r w:rsidRPr="00AF72A4">
              <w:rPr>
                <w:b/>
              </w:rPr>
              <w:tab/>
            </w:r>
            <w:proofErr w:type="spellStart"/>
            <w:r>
              <w:rPr>
                <w:b/>
              </w:rPr>
              <w:t>sub_layer_</w:t>
            </w:r>
            <w:r w:rsidRPr="00AF72A4">
              <w:rPr>
                <w:b/>
              </w:rPr>
              <w:t>profile_idc</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241ADE" w:rsidRPr="000245F5" w:rsidRDefault="00241ADE" w:rsidP="00F37D56">
            <w:pPr>
              <w:pStyle w:val="tablecell"/>
            </w:pPr>
            <w:r w:rsidRPr="000245F5">
              <w:t>u(5)</w:t>
            </w:r>
          </w:p>
        </w:tc>
      </w:tr>
      <w:tr w:rsidR="00241ADE" w:rsidRPr="00737ECD" w:rsidTr="00F37D56">
        <w:trPr>
          <w:cantSplit/>
          <w:jc w:val="center"/>
        </w:trPr>
        <w:tc>
          <w:tcPr>
            <w:tcW w:w="6754" w:type="dxa"/>
          </w:tcPr>
          <w:p w:rsidR="00241ADE" w:rsidRPr="00AF72A4" w:rsidRDefault="00241ADE" w:rsidP="00F37D56">
            <w:pPr>
              <w:pStyle w:val="tablesyntax"/>
              <w:rPr>
                <w:b/>
              </w:rPr>
            </w:pPr>
            <w:r>
              <w:tab/>
            </w:r>
            <w:r>
              <w:tab/>
            </w:r>
            <w:r w:rsidRPr="00AF72A4">
              <w:tab/>
              <w:t>for( j = 0; j &lt; 32; j++ )</w:t>
            </w:r>
          </w:p>
        </w:tc>
        <w:tc>
          <w:tcPr>
            <w:tcW w:w="1174" w:type="dxa"/>
          </w:tcPr>
          <w:p w:rsidR="00241ADE" w:rsidRPr="000245F5" w:rsidRDefault="00241ADE" w:rsidP="00F37D56">
            <w:pPr>
              <w:pStyle w:val="tablecell"/>
            </w:pPr>
          </w:p>
        </w:tc>
      </w:tr>
      <w:tr w:rsidR="00241ADE" w:rsidRPr="00737ECD" w:rsidTr="00F37D56">
        <w:trPr>
          <w:cantSplit/>
          <w:jc w:val="center"/>
        </w:trPr>
        <w:tc>
          <w:tcPr>
            <w:tcW w:w="6754" w:type="dxa"/>
          </w:tcPr>
          <w:p w:rsidR="00241ADE" w:rsidRPr="00AF72A4" w:rsidRDefault="00241ADE" w:rsidP="00241ADE">
            <w:pPr>
              <w:pStyle w:val="tablesyntax"/>
              <w:rPr>
                <w:b/>
                <w:bCs/>
              </w:rPr>
            </w:pPr>
            <w:r>
              <w:rPr>
                <w:b/>
                <w:bCs/>
              </w:rPr>
              <w:tab/>
            </w:r>
            <w:r>
              <w:rPr>
                <w:b/>
                <w:bCs/>
              </w:rPr>
              <w:tab/>
            </w:r>
            <w:r w:rsidRPr="00AF72A4">
              <w:rPr>
                <w:b/>
                <w:bCs/>
              </w:rPr>
              <w:tab/>
            </w:r>
            <w:r w:rsidRPr="00AF72A4">
              <w:rPr>
                <w:b/>
                <w:bCs/>
              </w:rPr>
              <w:tab/>
            </w:r>
            <w:proofErr w:type="spellStart"/>
            <w:r>
              <w:rPr>
                <w:b/>
                <w:bCs/>
              </w:rPr>
              <w:t>sub_layer_</w:t>
            </w:r>
            <w:r w:rsidRPr="00AF72A4">
              <w:rPr>
                <w:b/>
                <w:bCs/>
              </w:rPr>
              <w:t>profile_compatability_flag</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r w:rsidRPr="00AF72A4">
              <w:rPr>
                <w:bCs/>
              </w:rPr>
              <w:t> </w:t>
            </w:r>
            <w:r>
              <w:rPr>
                <w:bCs/>
              </w:rPr>
              <w:t>j</w:t>
            </w:r>
            <w:r w:rsidRPr="00AF72A4">
              <w:rPr>
                <w:bCs/>
              </w:rPr>
              <w:t> </w:t>
            </w:r>
            <w:r w:rsidRPr="00AF72A4">
              <w:rPr>
                <w:b/>
                <w:bCs/>
              </w:rPr>
              <w:t>]</w:t>
            </w:r>
          </w:p>
        </w:tc>
        <w:tc>
          <w:tcPr>
            <w:tcW w:w="1174" w:type="dxa"/>
          </w:tcPr>
          <w:p w:rsidR="00241ADE" w:rsidRPr="000245F5" w:rsidRDefault="00241ADE" w:rsidP="00F37D56">
            <w:pPr>
              <w:pStyle w:val="tablecell"/>
            </w:pPr>
            <w:r w:rsidRPr="000245F5">
              <w:t>u(1)</w:t>
            </w:r>
          </w:p>
        </w:tc>
      </w:tr>
      <w:tr w:rsidR="00241ADE" w:rsidRPr="00737ECD" w:rsidTr="00F37D56">
        <w:trPr>
          <w:cantSplit/>
          <w:jc w:val="center"/>
        </w:trPr>
        <w:tc>
          <w:tcPr>
            <w:tcW w:w="6754" w:type="dxa"/>
          </w:tcPr>
          <w:p w:rsidR="00241ADE" w:rsidRPr="00AF72A4" w:rsidRDefault="00241ADE" w:rsidP="00241ADE">
            <w:pPr>
              <w:pStyle w:val="tablesyntax"/>
              <w:rPr>
                <w:b/>
                <w:bCs/>
              </w:rPr>
            </w:pPr>
            <w:r>
              <w:rPr>
                <w:b/>
                <w:bCs/>
              </w:rPr>
              <w:tab/>
            </w:r>
            <w:r>
              <w:rPr>
                <w:b/>
                <w:bCs/>
              </w:rPr>
              <w:tab/>
            </w:r>
            <w:r w:rsidRPr="00AF72A4">
              <w:rPr>
                <w:b/>
                <w:bCs/>
              </w:rPr>
              <w:tab/>
            </w:r>
            <w:proofErr w:type="spellStart"/>
            <w:r w:rsidR="00B62D2A">
              <w:rPr>
                <w:b/>
                <w:bCs/>
              </w:rPr>
              <w:t>sub_layer_</w:t>
            </w:r>
            <w:r w:rsidRPr="00AF72A4">
              <w:rPr>
                <w:b/>
                <w:bCs/>
              </w:rPr>
              <w:t>constraint_flags</w:t>
            </w:r>
            <w:proofErr w:type="spellEnd"/>
            <w:r w:rsidRPr="00AF72A4">
              <w:rPr>
                <w:b/>
                <w:bCs/>
              </w:rPr>
              <w:t>[</w:t>
            </w:r>
            <w:r w:rsidRPr="00AF72A4">
              <w:rPr>
                <w:bCs/>
              </w:rPr>
              <w:t> </w:t>
            </w:r>
            <w:proofErr w:type="spellStart"/>
            <w:r>
              <w:rPr>
                <w:bCs/>
              </w:rPr>
              <w:t>i</w:t>
            </w:r>
            <w:proofErr w:type="spellEnd"/>
            <w:r w:rsidRPr="00AF72A4">
              <w:rPr>
                <w:bCs/>
              </w:rPr>
              <w:t> </w:t>
            </w:r>
            <w:r w:rsidRPr="00AF72A4">
              <w:rPr>
                <w:b/>
                <w:bCs/>
              </w:rPr>
              <w:t>]</w:t>
            </w:r>
          </w:p>
        </w:tc>
        <w:tc>
          <w:tcPr>
            <w:tcW w:w="1174" w:type="dxa"/>
          </w:tcPr>
          <w:p w:rsidR="00241ADE" w:rsidRPr="000245F5" w:rsidRDefault="00241ADE" w:rsidP="00F37D56">
            <w:pPr>
              <w:pStyle w:val="tablecell"/>
            </w:pPr>
            <w:r w:rsidRPr="000245F5">
              <w:t>u(16)</w:t>
            </w:r>
          </w:p>
        </w:tc>
      </w:tr>
      <w:tr w:rsidR="00B62D2A" w:rsidRPr="00737ECD" w:rsidTr="00F37D56">
        <w:trPr>
          <w:cantSplit/>
          <w:jc w:val="center"/>
        </w:trPr>
        <w:tc>
          <w:tcPr>
            <w:tcW w:w="6754" w:type="dxa"/>
          </w:tcPr>
          <w:p w:rsidR="00B62D2A" w:rsidRPr="00B62D2A" w:rsidRDefault="00B62D2A" w:rsidP="00241ADE">
            <w:pPr>
              <w:pStyle w:val="tablesyntax"/>
              <w:rPr>
                <w:bCs/>
              </w:rPr>
            </w:pPr>
            <w:r w:rsidRPr="00B62D2A">
              <w:rPr>
                <w:bCs/>
              </w:rPr>
              <w:tab/>
            </w:r>
            <w:r w:rsidRPr="00B62D2A">
              <w:rPr>
                <w:bCs/>
              </w:rPr>
              <w:tab/>
              <w:t>}</w:t>
            </w:r>
          </w:p>
        </w:tc>
        <w:tc>
          <w:tcPr>
            <w:tcW w:w="1174" w:type="dxa"/>
          </w:tcPr>
          <w:p w:rsidR="00B62D2A" w:rsidRPr="000245F5" w:rsidRDefault="00B62D2A" w:rsidP="00F37D56">
            <w:pPr>
              <w:pStyle w:val="tablecell"/>
            </w:pPr>
          </w:p>
        </w:tc>
      </w:tr>
      <w:tr w:rsidR="00B62D2A" w:rsidRPr="00241ADE" w:rsidTr="00F37D56">
        <w:trPr>
          <w:cantSplit/>
          <w:jc w:val="center"/>
        </w:trPr>
        <w:tc>
          <w:tcPr>
            <w:tcW w:w="6754" w:type="dxa"/>
          </w:tcPr>
          <w:p w:rsidR="00B62D2A" w:rsidRPr="00B62D2A" w:rsidRDefault="00B62D2A" w:rsidP="00B62D2A">
            <w:pPr>
              <w:pStyle w:val="tablesyntax"/>
            </w:pPr>
            <w:r w:rsidRPr="00B62D2A">
              <w:tab/>
            </w:r>
            <w:r w:rsidRPr="00B62D2A">
              <w:tab/>
              <w:t>if(</w:t>
            </w:r>
            <w:r>
              <w:t xml:space="preserve"> </w:t>
            </w:r>
            <w:proofErr w:type="spellStart"/>
            <w:r w:rsidRPr="00B62D2A">
              <w:t>sub_layer</w:t>
            </w:r>
            <w:r>
              <w:t>_level</w:t>
            </w:r>
            <w:r w:rsidRPr="00B62D2A">
              <w:t>_present_flag</w:t>
            </w:r>
            <w:proofErr w:type="spellEnd"/>
            <w:r w:rsidR="00830BD0">
              <w:t>[ </w:t>
            </w:r>
            <w:proofErr w:type="spellStart"/>
            <w:r w:rsidR="00830BD0">
              <w:t>i</w:t>
            </w:r>
            <w:proofErr w:type="spellEnd"/>
            <w:r w:rsidR="00830BD0">
              <w:t> ]</w:t>
            </w:r>
            <w:r>
              <w:t xml:space="preserve"> </w:t>
            </w:r>
            <w:r w:rsidRPr="00B62D2A">
              <w:t>)</w:t>
            </w:r>
          </w:p>
        </w:tc>
        <w:tc>
          <w:tcPr>
            <w:tcW w:w="1174" w:type="dxa"/>
          </w:tcPr>
          <w:p w:rsidR="00B62D2A" w:rsidRPr="000245F5" w:rsidRDefault="00B62D2A" w:rsidP="00F37D56">
            <w:pPr>
              <w:pStyle w:val="tablecell"/>
            </w:pPr>
          </w:p>
        </w:tc>
      </w:tr>
      <w:tr w:rsidR="008A4D6C" w:rsidRPr="00737ECD" w:rsidTr="00F37D56">
        <w:trPr>
          <w:cantSplit/>
          <w:jc w:val="center"/>
        </w:trPr>
        <w:tc>
          <w:tcPr>
            <w:tcW w:w="6754" w:type="dxa"/>
          </w:tcPr>
          <w:p w:rsidR="008A4D6C" w:rsidRPr="00AF72A4" w:rsidRDefault="008A4D6C" w:rsidP="006704B9">
            <w:pPr>
              <w:pStyle w:val="tablesyntax"/>
              <w:rPr>
                <w:b/>
              </w:rPr>
            </w:pPr>
            <w:r w:rsidRPr="00AF72A4">
              <w:rPr>
                <w:b/>
              </w:rPr>
              <w:tab/>
            </w:r>
            <w:r w:rsidRPr="00AF72A4">
              <w:rPr>
                <w:b/>
              </w:rPr>
              <w:tab/>
            </w:r>
            <w:r w:rsidRPr="00AF72A4">
              <w:rPr>
                <w:b/>
              </w:rPr>
              <w:tab/>
            </w:r>
            <w:proofErr w:type="spellStart"/>
            <w:r w:rsidR="00241ADE">
              <w:rPr>
                <w:b/>
              </w:rPr>
              <w:t>sub_layer</w:t>
            </w:r>
            <w:r w:rsidR="00B62D2A">
              <w:rPr>
                <w:b/>
              </w:rPr>
              <w:t>_</w:t>
            </w:r>
            <w:r w:rsidRPr="00AF72A4">
              <w:rPr>
                <w:b/>
              </w:rPr>
              <w:t>level_idc</w:t>
            </w:r>
            <w:proofErr w:type="spellEnd"/>
            <w:r w:rsidRPr="00AF72A4">
              <w:t>[ </w:t>
            </w:r>
            <w:proofErr w:type="spellStart"/>
            <w:r w:rsidRPr="00AF72A4">
              <w:t>i</w:t>
            </w:r>
            <w:proofErr w:type="spellEnd"/>
            <w:r w:rsidRPr="00AF72A4">
              <w:t> ]</w:t>
            </w:r>
          </w:p>
        </w:tc>
        <w:tc>
          <w:tcPr>
            <w:tcW w:w="1174" w:type="dxa"/>
          </w:tcPr>
          <w:p w:rsidR="008A4D6C" w:rsidRPr="000245F5" w:rsidRDefault="008A4D6C" w:rsidP="00F37D56">
            <w:pPr>
              <w:pStyle w:val="tablecell"/>
            </w:pPr>
            <w:r w:rsidRPr="000245F5">
              <w:t>u(8)</w:t>
            </w:r>
          </w:p>
        </w:tc>
      </w:tr>
      <w:tr w:rsidR="00241ADE" w:rsidRPr="00737ECD" w:rsidTr="00F37D56">
        <w:trPr>
          <w:cantSplit/>
          <w:jc w:val="center"/>
        </w:trPr>
        <w:tc>
          <w:tcPr>
            <w:tcW w:w="6754" w:type="dxa"/>
          </w:tcPr>
          <w:p w:rsidR="00241ADE" w:rsidRPr="00241ADE" w:rsidRDefault="00241ADE" w:rsidP="00F37D56">
            <w:pPr>
              <w:pStyle w:val="tablesyntax"/>
            </w:pPr>
            <w:r w:rsidRPr="00241ADE">
              <w:tab/>
              <w:t>}</w:t>
            </w:r>
          </w:p>
        </w:tc>
        <w:tc>
          <w:tcPr>
            <w:tcW w:w="1174" w:type="dxa"/>
          </w:tcPr>
          <w:p w:rsidR="00241ADE" w:rsidRPr="000245F5" w:rsidRDefault="00241ADE" w:rsidP="00F37D56">
            <w:pPr>
              <w:pStyle w:val="tablecell"/>
            </w:pPr>
          </w:p>
        </w:tc>
      </w:tr>
      <w:tr w:rsidR="008A4D6C" w:rsidRPr="00737ECD" w:rsidTr="00F37D56">
        <w:trPr>
          <w:cantSplit/>
          <w:jc w:val="center"/>
        </w:trPr>
        <w:tc>
          <w:tcPr>
            <w:tcW w:w="6754" w:type="dxa"/>
          </w:tcPr>
          <w:p w:rsidR="008A4D6C" w:rsidRPr="00AF72A4" w:rsidRDefault="008A4D6C" w:rsidP="00F37D56">
            <w:pPr>
              <w:pStyle w:val="tablesyntax"/>
            </w:pPr>
            <w:r w:rsidRPr="00AF72A4">
              <w:t>}</w:t>
            </w:r>
          </w:p>
        </w:tc>
        <w:tc>
          <w:tcPr>
            <w:tcW w:w="1174" w:type="dxa"/>
          </w:tcPr>
          <w:p w:rsidR="008A4D6C" w:rsidRPr="000245F5" w:rsidRDefault="008A4D6C" w:rsidP="00F37D56">
            <w:pPr>
              <w:pStyle w:val="tablecell"/>
            </w:pPr>
          </w:p>
        </w:tc>
      </w:tr>
    </w:tbl>
    <w:p w:rsidR="008A4D6C" w:rsidRDefault="008A4D6C" w:rsidP="008A4D6C">
      <w:pPr>
        <w:rPr>
          <w:lang w:val="en-CA"/>
        </w:rPr>
      </w:pPr>
    </w:p>
    <w:p w:rsidR="00D83FFA" w:rsidRPr="0042249F" w:rsidRDefault="00D83FFA" w:rsidP="00A02B88">
      <w:pPr>
        <w:pStyle w:val="Heading3"/>
        <w:rPr>
          <w:lang w:val="en-CA"/>
        </w:rPr>
      </w:pPr>
      <w:r>
        <w:rPr>
          <w:lang w:val="en-CA"/>
        </w:rPr>
        <w:t>Operating point</w:t>
      </w:r>
      <w:r w:rsidRPr="0042249F">
        <w:rPr>
          <w:lang w:val="en-CA"/>
        </w:rPr>
        <w:t xml:space="preserve"> syntax</w:t>
      </w:r>
    </w:p>
    <w:p w:rsidR="00D83FFA" w:rsidRDefault="00D83FFA" w:rsidP="00D83FF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D83FFA" w:rsidRPr="00FB0B6F" w:rsidTr="0043087F">
        <w:trPr>
          <w:cantSplit/>
          <w:jc w:val="center"/>
        </w:trPr>
        <w:tc>
          <w:tcPr>
            <w:tcW w:w="6754" w:type="dxa"/>
          </w:tcPr>
          <w:p w:rsidR="00D83FFA" w:rsidRPr="00FB0B6F" w:rsidRDefault="00D83FFA" w:rsidP="0043087F">
            <w:pPr>
              <w:pStyle w:val="tablesyntax"/>
            </w:pPr>
            <w:proofErr w:type="spellStart"/>
            <w:r>
              <w:t>op_point</w:t>
            </w:r>
            <w:proofErr w:type="spellEnd"/>
            <w:r>
              <w:t>( </w:t>
            </w:r>
            <w:proofErr w:type="spellStart"/>
            <w:r>
              <w:t>opIdx</w:t>
            </w:r>
            <w:proofErr w:type="spellEnd"/>
            <w:r w:rsidRPr="004B3ED8">
              <w:t> ) {</w:t>
            </w:r>
          </w:p>
        </w:tc>
        <w:tc>
          <w:tcPr>
            <w:tcW w:w="1174" w:type="dxa"/>
          </w:tcPr>
          <w:p w:rsidR="00D83FFA" w:rsidRPr="00FB0B6F" w:rsidRDefault="00D83FFA" w:rsidP="0043087F">
            <w:pPr>
              <w:pStyle w:val="tableheading"/>
              <w:overflowPunct/>
              <w:autoSpaceDE/>
              <w:autoSpaceDN/>
              <w:adjustRightInd/>
              <w:jc w:val="left"/>
              <w:textAlignment w:val="auto"/>
            </w:pPr>
            <w:r w:rsidRPr="001A5A1F">
              <w:t>Descriptor</w:t>
            </w:r>
          </w:p>
        </w:tc>
      </w:tr>
      <w:tr w:rsidR="00D83FFA" w:rsidRPr="00FB0B6F" w:rsidTr="0043087F">
        <w:trPr>
          <w:cantSplit/>
          <w:jc w:val="center"/>
        </w:trPr>
        <w:tc>
          <w:tcPr>
            <w:tcW w:w="6754" w:type="dxa"/>
          </w:tcPr>
          <w:p w:rsidR="00D83FFA" w:rsidRPr="000309B3" w:rsidRDefault="00D83FFA" w:rsidP="00F641CB">
            <w:pPr>
              <w:pStyle w:val="tablesyntax"/>
            </w:pPr>
            <w:r>
              <w:tab/>
            </w:r>
            <w:r>
              <w:rPr>
                <w:b/>
              </w:rPr>
              <w:t>op_num_layer_id_values_minus1</w:t>
            </w:r>
            <w:r>
              <w:t>[</w:t>
            </w:r>
            <w:r w:rsidR="00F641CB">
              <w:t> </w:t>
            </w:r>
            <w:proofErr w:type="spellStart"/>
            <w:r>
              <w:t>opIdx</w:t>
            </w:r>
            <w:proofErr w:type="spellEnd"/>
            <w:r w:rsidR="00F641CB">
              <w:t> </w:t>
            </w:r>
            <w:r>
              <w:t>]</w:t>
            </w:r>
          </w:p>
        </w:tc>
        <w:tc>
          <w:tcPr>
            <w:tcW w:w="1174" w:type="dxa"/>
          </w:tcPr>
          <w:p w:rsidR="00D83FFA" w:rsidRPr="00FB0B6F" w:rsidRDefault="00D83FFA" w:rsidP="0043087F">
            <w:pPr>
              <w:pStyle w:val="tablecell"/>
            </w:pPr>
            <w:proofErr w:type="spellStart"/>
            <w:r>
              <w:t>ue</w:t>
            </w:r>
            <w:proofErr w:type="spellEnd"/>
            <w:r>
              <w:t>(v)</w:t>
            </w:r>
          </w:p>
        </w:tc>
      </w:tr>
      <w:tr w:rsidR="00D83FFA" w:rsidRPr="00737ECD" w:rsidTr="0043087F">
        <w:trPr>
          <w:cantSplit/>
          <w:jc w:val="center"/>
        </w:trPr>
        <w:tc>
          <w:tcPr>
            <w:tcW w:w="6754" w:type="dxa"/>
          </w:tcPr>
          <w:p w:rsidR="00D83FFA" w:rsidRPr="00241ADE" w:rsidRDefault="00D83FFA" w:rsidP="0043087F">
            <w:pPr>
              <w:pStyle w:val="tablesyntax"/>
            </w:pPr>
            <w:r>
              <w:tab/>
              <w:t xml:space="preserve">for( </w:t>
            </w:r>
            <w:proofErr w:type="spellStart"/>
            <w:r>
              <w:t>i</w:t>
            </w:r>
            <w:proofErr w:type="spellEnd"/>
            <w:r>
              <w:t xml:space="preserve"> = 0; </w:t>
            </w:r>
            <w:proofErr w:type="spellStart"/>
            <w:r>
              <w:t>i</w:t>
            </w:r>
            <w:proofErr w:type="spellEnd"/>
            <w:r>
              <w:t xml:space="preserve"> &lt;= op_num_layer_id_values_minus1; </w:t>
            </w:r>
            <w:proofErr w:type="spellStart"/>
            <w:r>
              <w:t>i</w:t>
            </w:r>
            <w:proofErr w:type="spellEnd"/>
            <w:r>
              <w:t>++ )</w:t>
            </w:r>
          </w:p>
        </w:tc>
        <w:tc>
          <w:tcPr>
            <w:tcW w:w="1174" w:type="dxa"/>
          </w:tcPr>
          <w:p w:rsidR="00D83FFA" w:rsidRPr="000245F5" w:rsidRDefault="00D83FFA" w:rsidP="0043087F">
            <w:pPr>
              <w:pStyle w:val="tablecell"/>
            </w:pPr>
          </w:p>
        </w:tc>
      </w:tr>
      <w:tr w:rsidR="00D83FFA" w:rsidRPr="00737ECD" w:rsidTr="0043087F">
        <w:trPr>
          <w:cantSplit/>
          <w:jc w:val="center"/>
        </w:trPr>
        <w:tc>
          <w:tcPr>
            <w:tcW w:w="6754" w:type="dxa"/>
          </w:tcPr>
          <w:p w:rsidR="00D83FFA" w:rsidRDefault="00D83FFA" w:rsidP="00F641CB">
            <w:pPr>
              <w:pStyle w:val="tablesyntax"/>
            </w:pPr>
            <w:r>
              <w:tab/>
            </w:r>
            <w:r>
              <w:tab/>
            </w:r>
            <w:proofErr w:type="spellStart"/>
            <w:r>
              <w:rPr>
                <w:b/>
              </w:rPr>
              <w:t>op_</w:t>
            </w:r>
            <w:r w:rsidRPr="00CB205A">
              <w:rPr>
                <w:b/>
              </w:rPr>
              <w:t>layer_id</w:t>
            </w:r>
            <w:proofErr w:type="spellEnd"/>
            <w:r>
              <w:t>[</w:t>
            </w:r>
            <w:r w:rsidR="00F641CB">
              <w:t> </w:t>
            </w:r>
            <w:proofErr w:type="spellStart"/>
            <w:r>
              <w:t>opIdx</w:t>
            </w:r>
            <w:proofErr w:type="spellEnd"/>
            <w:r w:rsidR="00F641CB">
              <w:t> </w:t>
            </w:r>
            <w:r>
              <w:t>][</w:t>
            </w:r>
            <w:r w:rsidR="00F641CB">
              <w:t> </w:t>
            </w:r>
            <w:proofErr w:type="spellStart"/>
            <w:r>
              <w:t>i</w:t>
            </w:r>
            <w:proofErr w:type="spellEnd"/>
            <w:r w:rsidR="00F641CB">
              <w:t> </w:t>
            </w:r>
            <w:r>
              <w:t>]</w:t>
            </w:r>
          </w:p>
        </w:tc>
        <w:tc>
          <w:tcPr>
            <w:tcW w:w="1174" w:type="dxa"/>
          </w:tcPr>
          <w:p w:rsidR="00D83FFA" w:rsidRPr="000245F5" w:rsidRDefault="00D83FFA" w:rsidP="0043087F">
            <w:pPr>
              <w:pStyle w:val="tablecell"/>
            </w:pPr>
            <w:r>
              <w:t>u(6)</w:t>
            </w:r>
          </w:p>
        </w:tc>
      </w:tr>
      <w:tr w:rsidR="00D83FFA" w:rsidRPr="00737ECD" w:rsidTr="0043087F">
        <w:trPr>
          <w:cantSplit/>
          <w:jc w:val="center"/>
        </w:trPr>
        <w:tc>
          <w:tcPr>
            <w:tcW w:w="6754" w:type="dxa"/>
          </w:tcPr>
          <w:p w:rsidR="00D83FFA" w:rsidRPr="00AF72A4" w:rsidRDefault="00D83FFA" w:rsidP="0043087F">
            <w:pPr>
              <w:pStyle w:val="tablesyntax"/>
            </w:pPr>
            <w:r w:rsidRPr="00AF72A4">
              <w:t>}</w:t>
            </w:r>
          </w:p>
        </w:tc>
        <w:tc>
          <w:tcPr>
            <w:tcW w:w="1174" w:type="dxa"/>
          </w:tcPr>
          <w:p w:rsidR="00D83FFA" w:rsidRPr="000245F5" w:rsidRDefault="00D83FFA" w:rsidP="0043087F">
            <w:pPr>
              <w:pStyle w:val="tablecell"/>
            </w:pPr>
          </w:p>
        </w:tc>
      </w:tr>
    </w:tbl>
    <w:p w:rsidR="00D83FFA" w:rsidRDefault="00D83FFA" w:rsidP="00D83FFA"/>
    <w:p w:rsidR="00E35826" w:rsidRDefault="00E35826" w:rsidP="00A02B88">
      <w:pPr>
        <w:pStyle w:val="Heading2"/>
        <w:rPr>
          <w:lang w:val="en-CA"/>
        </w:rPr>
      </w:pPr>
      <w:r>
        <w:rPr>
          <w:lang w:val="en-CA"/>
        </w:rPr>
        <w:t>SPS syntax</w:t>
      </w:r>
    </w:p>
    <w:p w:rsidR="0042249F" w:rsidRPr="0042249F" w:rsidRDefault="0042249F" w:rsidP="0042249F">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42249F" w:rsidRPr="003F17AE" w:rsidTr="00F37D56">
        <w:trPr>
          <w:cantSplit/>
          <w:jc w:val="center"/>
        </w:trPr>
        <w:tc>
          <w:tcPr>
            <w:tcW w:w="6710" w:type="dxa"/>
          </w:tcPr>
          <w:p w:rsidR="0042249F" w:rsidRPr="003F17AE" w:rsidRDefault="0042249F" w:rsidP="00F37D56">
            <w:pPr>
              <w:pStyle w:val="tablesyntax"/>
            </w:pPr>
            <w:proofErr w:type="spellStart"/>
            <w:r w:rsidRPr="003F17AE">
              <w:lastRenderedPageBreak/>
              <w:t>seq_parameter_set_rbsp</w:t>
            </w:r>
            <w:proofErr w:type="spellEnd"/>
            <w:r w:rsidRPr="003F17AE">
              <w:t>( ) {</w:t>
            </w:r>
          </w:p>
        </w:tc>
        <w:tc>
          <w:tcPr>
            <w:tcW w:w="1218" w:type="dxa"/>
          </w:tcPr>
          <w:p w:rsidR="0042249F" w:rsidRPr="003F17AE" w:rsidRDefault="0042249F" w:rsidP="00F37D56">
            <w:pPr>
              <w:pStyle w:val="tableheading"/>
            </w:pPr>
            <w:r w:rsidRPr="003F17AE">
              <w:t>Descriptor</w:t>
            </w:r>
          </w:p>
        </w:tc>
      </w:tr>
      <w:tr w:rsidR="00E40255" w:rsidRPr="00E40255" w:rsidTr="00F37D56">
        <w:trPr>
          <w:cantSplit/>
          <w:jc w:val="center"/>
        </w:trPr>
        <w:tc>
          <w:tcPr>
            <w:tcW w:w="6710" w:type="dxa"/>
          </w:tcPr>
          <w:p w:rsidR="004524FA" w:rsidRPr="00E40255" w:rsidRDefault="004524FA" w:rsidP="00F37D56">
            <w:pPr>
              <w:pStyle w:val="tablesyntax"/>
              <w:rPr>
                <w:b/>
              </w:rPr>
            </w:pPr>
            <w:r w:rsidRPr="00E40255">
              <w:rPr>
                <w:b/>
              </w:rPr>
              <w:tab/>
            </w:r>
            <w:proofErr w:type="spellStart"/>
            <w:r w:rsidRPr="00E40255">
              <w:rPr>
                <w:b/>
                <w:bCs/>
              </w:rPr>
              <w:t>video_parameter_set_id</w:t>
            </w:r>
            <w:proofErr w:type="spellEnd"/>
          </w:p>
        </w:tc>
        <w:tc>
          <w:tcPr>
            <w:tcW w:w="1218" w:type="dxa"/>
          </w:tcPr>
          <w:p w:rsidR="004524FA" w:rsidRPr="00E40255" w:rsidRDefault="004524FA" w:rsidP="009477D2">
            <w:pPr>
              <w:pStyle w:val="tablecell"/>
            </w:pPr>
            <w:r w:rsidRPr="00E40255">
              <w:t>u(</w:t>
            </w:r>
            <w:r w:rsidR="009477D2" w:rsidRPr="00E40255">
              <w:t>4</w:t>
            </w:r>
            <w:r w:rsidRPr="00E40255">
              <w:t>)</w:t>
            </w:r>
          </w:p>
        </w:tc>
      </w:tr>
      <w:tr w:rsidR="00E40255" w:rsidRPr="00E40255" w:rsidTr="00F37D56">
        <w:trPr>
          <w:cantSplit/>
          <w:jc w:val="center"/>
        </w:trPr>
        <w:tc>
          <w:tcPr>
            <w:tcW w:w="6710" w:type="dxa"/>
          </w:tcPr>
          <w:p w:rsidR="004524FA" w:rsidRPr="00E40255" w:rsidRDefault="004524FA" w:rsidP="00F37D56">
            <w:pPr>
              <w:pStyle w:val="tablesyntax"/>
              <w:rPr>
                <w:b/>
              </w:rPr>
            </w:pPr>
            <w:r w:rsidRPr="00E40255">
              <w:rPr>
                <w:b/>
              </w:rPr>
              <w:tab/>
              <w:t>sps_max_sub_layers_minus1</w:t>
            </w:r>
          </w:p>
        </w:tc>
        <w:tc>
          <w:tcPr>
            <w:tcW w:w="1218" w:type="dxa"/>
          </w:tcPr>
          <w:p w:rsidR="004524FA" w:rsidRPr="00E40255" w:rsidRDefault="004524FA" w:rsidP="00F37D56">
            <w:pPr>
              <w:pStyle w:val="tablecell"/>
            </w:pPr>
            <w:r w:rsidRPr="00E40255">
              <w:rPr>
                <w:lang w:eastAsia="ko-KR"/>
              </w:rPr>
              <w:t>u(3)</w:t>
            </w:r>
          </w:p>
        </w:tc>
      </w:tr>
      <w:tr w:rsidR="00E40255" w:rsidRPr="00E40255" w:rsidTr="00F37D56">
        <w:trPr>
          <w:cantSplit/>
          <w:jc w:val="center"/>
        </w:trPr>
        <w:tc>
          <w:tcPr>
            <w:tcW w:w="6710" w:type="dxa"/>
          </w:tcPr>
          <w:p w:rsidR="009477D2" w:rsidRPr="00E40255" w:rsidRDefault="009477D2" w:rsidP="009477D2">
            <w:pPr>
              <w:pStyle w:val="tablesyntax"/>
              <w:rPr>
                <w:b/>
              </w:rPr>
            </w:pPr>
            <w:r w:rsidRPr="00E40255">
              <w:rPr>
                <w:b/>
              </w:rPr>
              <w:tab/>
            </w:r>
            <w:proofErr w:type="spellStart"/>
            <w:r w:rsidRPr="00E40255">
              <w:rPr>
                <w:b/>
              </w:rPr>
              <w:t>reserved_zero_bit</w:t>
            </w:r>
            <w:proofErr w:type="spellEnd"/>
          </w:p>
        </w:tc>
        <w:tc>
          <w:tcPr>
            <w:tcW w:w="1218" w:type="dxa"/>
          </w:tcPr>
          <w:p w:rsidR="009477D2" w:rsidRPr="00E40255" w:rsidRDefault="009477D2" w:rsidP="00F37D56">
            <w:pPr>
              <w:pStyle w:val="tablecell"/>
              <w:rPr>
                <w:lang w:eastAsia="ko-KR"/>
              </w:rPr>
            </w:pPr>
            <w:r w:rsidRPr="00E40255">
              <w:rPr>
                <w:lang w:eastAsia="ko-KR"/>
              </w:rPr>
              <w:t>u(1)</w:t>
            </w:r>
          </w:p>
        </w:tc>
      </w:tr>
      <w:tr w:rsidR="00E40255" w:rsidRPr="00E40255" w:rsidTr="00F37D56">
        <w:trPr>
          <w:cantSplit/>
          <w:jc w:val="center"/>
        </w:trPr>
        <w:tc>
          <w:tcPr>
            <w:tcW w:w="6710" w:type="dxa"/>
          </w:tcPr>
          <w:p w:rsidR="004524FA" w:rsidRPr="00E40255" w:rsidRDefault="004524FA" w:rsidP="004524FA">
            <w:pPr>
              <w:pStyle w:val="tablesyntax"/>
              <w:rPr>
                <w:b/>
              </w:rPr>
            </w:pPr>
            <w:r w:rsidRPr="00E40255">
              <w:rPr>
                <w:b/>
              </w:rPr>
              <w:tab/>
            </w:r>
            <w:proofErr w:type="spellStart"/>
            <w:r w:rsidRPr="00E40255">
              <w:t>profile_level</w:t>
            </w:r>
            <w:proofErr w:type="spellEnd"/>
            <w:r w:rsidRPr="00E40255">
              <w:t>( 0, sps_max_sub_layers_minus1 )</w:t>
            </w:r>
          </w:p>
        </w:tc>
        <w:tc>
          <w:tcPr>
            <w:tcW w:w="1218" w:type="dxa"/>
          </w:tcPr>
          <w:p w:rsidR="004524FA" w:rsidRPr="00E40255" w:rsidRDefault="004524FA" w:rsidP="00F37D56">
            <w:pPr>
              <w:pStyle w:val="tableheading"/>
            </w:pPr>
          </w:p>
        </w:tc>
      </w:tr>
      <w:tr w:rsidR="004524FA" w:rsidRPr="003F17AE" w:rsidTr="00F37D56">
        <w:trPr>
          <w:cantSplit/>
          <w:jc w:val="center"/>
        </w:trPr>
        <w:tc>
          <w:tcPr>
            <w:tcW w:w="6710" w:type="dxa"/>
          </w:tcPr>
          <w:p w:rsidR="004524FA" w:rsidRPr="003F17AE" w:rsidRDefault="004524FA" w:rsidP="00F37D56">
            <w:pPr>
              <w:pStyle w:val="tablesyntax"/>
              <w:rPr>
                <w:b/>
                <w:bCs/>
                <w:sz w:val="22"/>
                <w:szCs w:val="22"/>
              </w:rPr>
            </w:pPr>
            <w:r w:rsidRPr="003F17AE">
              <w:rPr>
                <w:b/>
              </w:rPr>
              <w:tab/>
            </w:r>
            <w:proofErr w:type="spellStart"/>
            <w:r w:rsidRPr="003F17AE">
              <w:rPr>
                <w:b/>
                <w:bCs/>
              </w:rPr>
              <w:t>seq_parameter_set_id</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b/>
              </w:rPr>
              <w:t>chroma_format_idc</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pPr>
            <w:r w:rsidRPr="003F17AE">
              <w:tab/>
              <w:t xml:space="preserve">if( </w:t>
            </w:r>
            <w:proofErr w:type="spellStart"/>
            <w:r w:rsidRPr="003F17AE">
              <w:t>chroma_format_idc</w:t>
            </w:r>
            <w:proofErr w:type="spellEnd"/>
            <w:r w:rsidRPr="003F17AE">
              <w:t xml:space="preserve">  = =  3 )</w:t>
            </w:r>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rPr>
            </w:pPr>
            <w:r w:rsidRPr="003F17AE">
              <w:rPr>
                <w:b/>
              </w:rPr>
              <w:tab/>
            </w:r>
            <w:r w:rsidRPr="003F17AE">
              <w:rPr>
                <w:b/>
              </w:rPr>
              <w:tab/>
            </w:r>
            <w:proofErr w:type="spellStart"/>
            <w:r w:rsidRPr="003F17AE">
              <w:rPr>
                <w:b/>
              </w:rPr>
              <w:t>separate_colour_plane_flag</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r w:rsidRPr="003F17AE">
              <w:t>u(1)</w:t>
            </w:r>
          </w:p>
        </w:tc>
      </w:tr>
      <w:tr w:rsidR="00E40255" w:rsidRPr="00E40255" w:rsidTr="00F37D56">
        <w:trPr>
          <w:cantSplit/>
          <w:jc w:val="center"/>
        </w:trPr>
        <w:tc>
          <w:tcPr>
            <w:tcW w:w="6710" w:type="dxa"/>
          </w:tcPr>
          <w:p w:rsidR="004524FA" w:rsidRPr="00E40255" w:rsidRDefault="004524FA" w:rsidP="00F37D56">
            <w:pPr>
              <w:pStyle w:val="tablesyntax"/>
              <w:rPr>
                <w:b/>
                <w:lang w:eastAsia="ko-KR"/>
              </w:rPr>
            </w:pPr>
            <w:r w:rsidRPr="00E40255">
              <w:rPr>
                <w:b/>
                <w:lang w:eastAsia="ko-KR"/>
              </w:rPr>
              <w:tab/>
              <w:t>sps_max_temporal_layers_minus1</w:t>
            </w:r>
          </w:p>
        </w:tc>
        <w:tc>
          <w:tcPr>
            <w:tcW w:w="1218" w:type="dxa"/>
          </w:tcPr>
          <w:p w:rsidR="004524FA" w:rsidRPr="00E40255" w:rsidRDefault="004524FA" w:rsidP="00F37D56">
            <w:pPr>
              <w:pStyle w:val="tablecell"/>
              <w:rPr>
                <w:lang w:eastAsia="ko-KR"/>
              </w:rPr>
            </w:pPr>
            <w:r w:rsidRPr="00E40255">
              <w:rPr>
                <w:lang w:eastAsia="ko-KR"/>
              </w:rPr>
              <w:t>u(3)</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
                <w:bCs/>
              </w:rPr>
              <w:tab/>
            </w:r>
            <w:proofErr w:type="spellStart"/>
            <w:r w:rsidRPr="003F17AE">
              <w:rPr>
                <w:b/>
                <w:bCs/>
              </w:rPr>
              <w:t>pic_width_in_luma_samples</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
                <w:bCs/>
              </w:rPr>
              <w:tab/>
            </w:r>
            <w:proofErr w:type="spellStart"/>
            <w:r w:rsidRPr="003F17AE">
              <w:rPr>
                <w:b/>
                <w:bCs/>
              </w:rPr>
              <w:t>pic_height_in_luma_samples</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proofErr w:type="spellStart"/>
            <w:r w:rsidRPr="003F17AE">
              <w:rPr>
                <w:b/>
                <w:bCs/>
              </w:rPr>
              <w:t>pic_cropping_flag</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r w:rsidRPr="003F17AE">
              <w:t>u(1)</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Cs/>
              </w:rPr>
            </w:pPr>
            <w:r w:rsidRPr="003F17AE">
              <w:rPr>
                <w:bCs/>
              </w:rPr>
              <w:tab/>
              <w:t xml:space="preserve">if( </w:t>
            </w:r>
            <w:proofErr w:type="spellStart"/>
            <w:r w:rsidRPr="003F17AE">
              <w:rPr>
                <w:bCs/>
              </w:rPr>
              <w:t>pic_cropping_flag</w:t>
            </w:r>
            <w:proofErr w:type="spellEnd"/>
            <w:r w:rsidRPr="003F17AE">
              <w:rPr>
                <w:bCs/>
              </w:rPr>
              <w:t xml:space="preserve"> ) {</w:t>
            </w:r>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pic_crop_left_offset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pic_crop_right_offset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pic_crop_top_offset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
                <w:bCs/>
              </w:rPr>
            </w:pPr>
            <w:r w:rsidRPr="003F17AE">
              <w:rPr>
                <w:b/>
                <w:bCs/>
              </w:rPr>
              <w:tab/>
            </w:r>
            <w:r w:rsidRPr="003F17AE">
              <w:rPr>
                <w:b/>
                <w:bCs/>
              </w:rPr>
              <w:tab/>
            </w:r>
            <w:proofErr w:type="spellStart"/>
            <w:r w:rsidRPr="003F17AE">
              <w:rPr>
                <w:b/>
                <w:bCs/>
              </w:rPr>
              <w:t>pic_crop_bottom_offset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syntax"/>
              <w:rPr>
                <w:bCs/>
              </w:rPr>
            </w:pPr>
            <w:r w:rsidRPr="003F17AE">
              <w:rPr>
                <w:bCs/>
              </w:rPr>
              <w:tab/>
              <w:t>}</w:t>
            </w:r>
          </w:p>
        </w:tc>
        <w:tc>
          <w:tcPr>
            <w:tcW w:w="1218" w:type="dxa"/>
            <w:tcBorders>
              <w:top w:val="single" w:sz="4" w:space="0" w:color="auto"/>
              <w:left w:val="single" w:sz="4" w:space="0" w:color="auto"/>
              <w:bottom w:val="single" w:sz="4" w:space="0" w:color="auto"/>
              <w:right w:val="single" w:sz="4" w:space="0" w:color="auto"/>
            </w:tcBorders>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b/>
                <w:bCs/>
              </w:rPr>
              <w:tab/>
              <w:t>bit_depth_luma_minus8</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
                <w:bCs/>
              </w:rPr>
              <w:tab/>
              <w:t>bit_depth_chroma_minus8</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bCs/>
              </w:rPr>
            </w:pPr>
            <w:r w:rsidRPr="003F17AE">
              <w:rPr>
                <w:bCs/>
              </w:rPr>
              <w:t xml:space="preserve">[Ed. (BB): </w:t>
            </w:r>
            <w:proofErr w:type="spellStart"/>
            <w:r w:rsidRPr="003F17AE">
              <w:rPr>
                <w:bCs/>
              </w:rPr>
              <w:t>chroma</w:t>
            </w:r>
            <w:proofErr w:type="spellEnd"/>
            <w:r w:rsidRPr="003F17AE">
              <w:rPr>
                <w:bCs/>
              </w:rPr>
              <w:t xml:space="preserve"> bit depth present in HM software but not used further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rFonts w:hint="eastAsia"/>
                <w:bCs/>
                <w:lang w:eastAsia="ko-KR"/>
              </w:rPr>
              <w:tab/>
            </w:r>
            <w:proofErr w:type="spellStart"/>
            <w:r w:rsidRPr="003F17AE">
              <w:rPr>
                <w:rFonts w:hint="eastAsia"/>
                <w:b/>
                <w:bCs/>
                <w:lang w:eastAsia="ko-KR"/>
              </w:rPr>
              <w:t>pcm_enabled_flag</w:t>
            </w:r>
            <w:proofErr w:type="spellEnd"/>
          </w:p>
        </w:tc>
        <w:tc>
          <w:tcPr>
            <w:tcW w:w="1218" w:type="dxa"/>
          </w:tcPr>
          <w:p w:rsidR="004524FA" w:rsidRPr="003F17AE" w:rsidRDefault="004524FA" w:rsidP="00F37D56">
            <w:pPr>
              <w:pStyle w:val="tablecell"/>
              <w:rPr>
                <w:lang w:eastAsia="ko-KR"/>
              </w:rPr>
            </w:pPr>
            <w:r w:rsidRPr="003F17AE">
              <w:rPr>
                <w:rFonts w:hint="eastAsia"/>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Cs/>
                <w:lang w:eastAsia="ko-KR"/>
              </w:rPr>
            </w:pPr>
            <w:r w:rsidRPr="003F17AE">
              <w:rPr>
                <w:rFonts w:hint="eastAsia"/>
                <w:bCs/>
                <w:lang w:eastAsia="ko-KR"/>
              </w:rPr>
              <w:tab/>
              <w:t xml:space="preserve">if( </w:t>
            </w:r>
            <w:proofErr w:type="spellStart"/>
            <w:r w:rsidRPr="003F17AE">
              <w:rPr>
                <w:rFonts w:hint="eastAsia"/>
                <w:bCs/>
                <w:lang w:eastAsia="ko-KR"/>
              </w:rPr>
              <w:t>pcm_enabled_flag</w:t>
            </w:r>
            <w:proofErr w:type="spellEnd"/>
            <w:r w:rsidRPr="003F17AE">
              <w:rPr>
                <w:rFonts w:hint="eastAsia"/>
                <w:bCs/>
                <w:lang w:eastAsia="ko-KR"/>
              </w:rPr>
              <w:t xml:space="preserve"> )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b/>
                <w:bCs/>
                <w:lang w:eastAsia="ko-KR"/>
              </w:rPr>
              <w:tab/>
            </w:r>
            <w:r w:rsidRPr="003F17AE">
              <w:rPr>
                <w:rFonts w:hint="eastAsia"/>
                <w:b/>
                <w:bCs/>
                <w:lang w:eastAsia="ko-KR"/>
              </w:rPr>
              <w:tab/>
            </w:r>
            <w:r>
              <w:rPr>
                <w:b/>
                <w:bCs/>
                <w:lang w:eastAsia="ko-KR"/>
              </w:rPr>
              <w:t>pcm_sample_bit_depth_</w:t>
            </w:r>
            <w:r w:rsidRPr="003F17AE">
              <w:rPr>
                <w:b/>
                <w:bCs/>
                <w:lang w:eastAsia="ko-KR"/>
              </w:rPr>
              <w:t>luma_minus1</w:t>
            </w:r>
          </w:p>
        </w:tc>
        <w:tc>
          <w:tcPr>
            <w:tcW w:w="1218" w:type="dxa"/>
          </w:tcPr>
          <w:p w:rsidR="004524FA" w:rsidRPr="003F17AE" w:rsidRDefault="004524FA" w:rsidP="00F37D56">
            <w:pPr>
              <w:pStyle w:val="tablecell"/>
              <w:rPr>
                <w:lang w:eastAsia="ko-KR"/>
              </w:rPr>
            </w:pPr>
            <w:r w:rsidRPr="003F17AE">
              <w:rPr>
                <w:lang w:eastAsia="ko-KR"/>
              </w:rPr>
              <w:t>u(4)</w:t>
            </w:r>
          </w:p>
        </w:tc>
      </w:tr>
      <w:tr w:rsidR="004524FA" w:rsidRPr="003F17AE" w:rsidTr="00F37D56">
        <w:trPr>
          <w:cantSplit/>
          <w:jc w:val="center"/>
        </w:trPr>
        <w:tc>
          <w:tcPr>
            <w:tcW w:w="6710" w:type="dxa"/>
          </w:tcPr>
          <w:p w:rsidR="004524FA" w:rsidRPr="003F17AE" w:rsidRDefault="004524FA" w:rsidP="00F37D56">
            <w:pPr>
              <w:pStyle w:val="tablesyntax"/>
              <w:rPr>
                <w:b/>
                <w:bCs/>
                <w:lang w:eastAsia="ko-KR"/>
              </w:rPr>
            </w:pPr>
            <w:r w:rsidRPr="003F17AE">
              <w:rPr>
                <w:b/>
                <w:bCs/>
                <w:lang w:eastAsia="ko-KR"/>
              </w:rPr>
              <w:tab/>
            </w:r>
            <w:r w:rsidRPr="003F17AE">
              <w:rPr>
                <w:rFonts w:hint="eastAsia"/>
                <w:b/>
                <w:bCs/>
                <w:lang w:eastAsia="ko-KR"/>
              </w:rPr>
              <w:tab/>
            </w:r>
            <w:r>
              <w:rPr>
                <w:b/>
                <w:bCs/>
                <w:lang w:eastAsia="ko-KR"/>
              </w:rPr>
              <w:t>pcm_sample_bit_depth_</w:t>
            </w:r>
            <w:r w:rsidRPr="003F17AE">
              <w:rPr>
                <w:b/>
                <w:bCs/>
                <w:lang w:eastAsia="ko-KR"/>
              </w:rPr>
              <w:t>chroma_minus1</w:t>
            </w:r>
          </w:p>
        </w:tc>
        <w:tc>
          <w:tcPr>
            <w:tcW w:w="1218" w:type="dxa"/>
          </w:tcPr>
          <w:p w:rsidR="004524FA" w:rsidRPr="003F17AE" w:rsidRDefault="004524FA" w:rsidP="00F37D56">
            <w:pPr>
              <w:pStyle w:val="tablecell"/>
              <w:rPr>
                <w:lang w:eastAsia="ko-KR"/>
              </w:rPr>
            </w:pPr>
            <w:r w:rsidRPr="003F17AE">
              <w:rPr>
                <w:lang w:eastAsia="ko-KR"/>
              </w:rPr>
              <w:t>u(4)</w:t>
            </w:r>
          </w:p>
        </w:tc>
      </w:tr>
      <w:tr w:rsidR="004524FA" w:rsidRPr="003F17AE" w:rsidTr="00F37D56">
        <w:trPr>
          <w:cantSplit/>
          <w:jc w:val="center"/>
        </w:trPr>
        <w:tc>
          <w:tcPr>
            <w:tcW w:w="6710" w:type="dxa"/>
          </w:tcPr>
          <w:p w:rsidR="004524FA" w:rsidRPr="003F17AE" w:rsidRDefault="004524FA" w:rsidP="00F37D56">
            <w:pPr>
              <w:pStyle w:val="tablesyntax"/>
              <w:rPr>
                <w:bCs/>
                <w:lang w:eastAsia="ko-KR"/>
              </w:rPr>
            </w:pPr>
            <w:r w:rsidRPr="003F17AE">
              <w:rPr>
                <w:rFonts w:hint="eastAsia"/>
                <w:bCs/>
                <w:lang w:eastAsia="ko-KR"/>
              </w:rPr>
              <w:tab/>
              <w:t>}</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Cs/>
              </w:rPr>
            </w:pPr>
            <w:r w:rsidRPr="003F17AE">
              <w:rPr>
                <w:b/>
              </w:rPr>
              <w:tab/>
              <w:t>log2_max_pic_order_cnt_lsb_minus4</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E40255" w:rsidRPr="00E40255" w:rsidTr="00F37D56">
        <w:trPr>
          <w:cantSplit/>
          <w:jc w:val="center"/>
        </w:trPr>
        <w:tc>
          <w:tcPr>
            <w:tcW w:w="6710" w:type="dxa"/>
          </w:tcPr>
          <w:p w:rsidR="004524FA" w:rsidRPr="00E40255" w:rsidRDefault="004524FA" w:rsidP="00F37D56">
            <w:pPr>
              <w:pStyle w:val="tablesyntax"/>
              <w:rPr>
                <w:b/>
              </w:rPr>
            </w:pPr>
            <w:r w:rsidRPr="00E40255">
              <w:tab/>
              <w:t xml:space="preserve">for( </w:t>
            </w:r>
            <w:proofErr w:type="spellStart"/>
            <w:r w:rsidRPr="00E40255">
              <w:t>i</w:t>
            </w:r>
            <w:proofErr w:type="spellEnd"/>
            <w:r w:rsidRPr="00E40255">
              <w:t xml:space="preserve"> = 0; </w:t>
            </w:r>
            <w:proofErr w:type="spellStart"/>
            <w:r w:rsidRPr="00E40255">
              <w:t>i</w:t>
            </w:r>
            <w:proofErr w:type="spellEnd"/>
            <w:r w:rsidRPr="00E40255">
              <w:t xml:space="preserve"> &lt;= sps_max_temporal_layers_minus1; </w:t>
            </w:r>
            <w:proofErr w:type="spellStart"/>
            <w:r w:rsidRPr="00E40255">
              <w:t>i</w:t>
            </w:r>
            <w:proofErr w:type="spellEnd"/>
            <w:r w:rsidRPr="00E40255">
              <w:t>++ ) {</w:t>
            </w:r>
          </w:p>
        </w:tc>
        <w:tc>
          <w:tcPr>
            <w:tcW w:w="1218" w:type="dxa"/>
          </w:tcPr>
          <w:p w:rsidR="004524FA" w:rsidRPr="00E40255" w:rsidRDefault="004524FA" w:rsidP="00F37D56">
            <w:pPr>
              <w:pStyle w:val="tablecell"/>
            </w:pPr>
          </w:p>
        </w:tc>
      </w:tr>
      <w:tr w:rsidR="00E40255" w:rsidRPr="00E40255" w:rsidTr="00F37D56">
        <w:trPr>
          <w:cantSplit/>
          <w:jc w:val="center"/>
        </w:trPr>
        <w:tc>
          <w:tcPr>
            <w:tcW w:w="6710" w:type="dxa"/>
          </w:tcPr>
          <w:p w:rsidR="004524FA" w:rsidRPr="00E40255" w:rsidRDefault="004524FA" w:rsidP="00F37D56">
            <w:pPr>
              <w:pStyle w:val="tablesyntax"/>
              <w:rPr>
                <w:b/>
              </w:rPr>
            </w:pPr>
            <w:r w:rsidRPr="00E40255">
              <w:rPr>
                <w:b/>
              </w:rPr>
              <w:tab/>
            </w:r>
            <w:r w:rsidRPr="00E40255">
              <w:rPr>
                <w:b/>
              </w:rPr>
              <w:tab/>
            </w:r>
            <w:proofErr w:type="spellStart"/>
            <w:r w:rsidRPr="00E40255">
              <w:rPr>
                <w:b/>
              </w:rPr>
              <w:t>sps_max_dec_pic_buffering</w:t>
            </w:r>
            <w:proofErr w:type="spellEnd"/>
            <w:r w:rsidRPr="00E40255">
              <w:rPr>
                <w:b/>
              </w:rPr>
              <w:t>[</w:t>
            </w:r>
            <w:r w:rsidRPr="00E40255">
              <w:t> </w:t>
            </w:r>
            <w:proofErr w:type="spellStart"/>
            <w:r w:rsidRPr="00E40255">
              <w:t>i</w:t>
            </w:r>
            <w:proofErr w:type="spellEnd"/>
            <w:r w:rsidRPr="00E40255">
              <w:t> </w:t>
            </w:r>
            <w:r w:rsidRPr="00E40255">
              <w:rPr>
                <w:b/>
              </w:rPr>
              <w:t>]</w:t>
            </w:r>
          </w:p>
        </w:tc>
        <w:tc>
          <w:tcPr>
            <w:tcW w:w="1218" w:type="dxa"/>
          </w:tcPr>
          <w:p w:rsidR="004524FA" w:rsidRPr="00E40255" w:rsidRDefault="004524FA" w:rsidP="00F37D56">
            <w:pPr>
              <w:pStyle w:val="tablecell"/>
            </w:pPr>
            <w:proofErr w:type="spellStart"/>
            <w:r w:rsidRPr="00E40255">
              <w:t>ue</w:t>
            </w:r>
            <w:proofErr w:type="spellEnd"/>
            <w:r w:rsidRPr="00E40255">
              <w:t>(v)</w:t>
            </w:r>
          </w:p>
        </w:tc>
      </w:tr>
      <w:tr w:rsidR="00E40255" w:rsidRPr="00E40255" w:rsidTr="00F37D56">
        <w:trPr>
          <w:cantSplit/>
          <w:jc w:val="center"/>
        </w:trPr>
        <w:tc>
          <w:tcPr>
            <w:tcW w:w="6710" w:type="dxa"/>
          </w:tcPr>
          <w:p w:rsidR="004524FA" w:rsidRPr="00E40255" w:rsidRDefault="004524FA" w:rsidP="00F37D56">
            <w:pPr>
              <w:pStyle w:val="tablesyntax"/>
              <w:rPr>
                <w:b/>
              </w:rPr>
            </w:pPr>
            <w:r w:rsidRPr="00E40255">
              <w:rPr>
                <w:b/>
              </w:rPr>
              <w:tab/>
            </w:r>
            <w:r w:rsidRPr="00E40255">
              <w:rPr>
                <w:b/>
              </w:rPr>
              <w:tab/>
            </w:r>
            <w:proofErr w:type="spellStart"/>
            <w:r w:rsidRPr="00E40255">
              <w:rPr>
                <w:b/>
              </w:rPr>
              <w:t>sps_num_reorder_pics</w:t>
            </w:r>
            <w:proofErr w:type="spellEnd"/>
            <w:r w:rsidRPr="00E40255">
              <w:rPr>
                <w:b/>
              </w:rPr>
              <w:t>[</w:t>
            </w:r>
            <w:r w:rsidRPr="00E40255">
              <w:t> </w:t>
            </w:r>
            <w:proofErr w:type="spellStart"/>
            <w:r w:rsidRPr="00E40255">
              <w:t>i</w:t>
            </w:r>
            <w:proofErr w:type="spellEnd"/>
            <w:r w:rsidRPr="00E40255">
              <w:t> </w:t>
            </w:r>
            <w:r w:rsidRPr="00E40255">
              <w:rPr>
                <w:b/>
              </w:rPr>
              <w:t>]</w:t>
            </w:r>
          </w:p>
        </w:tc>
        <w:tc>
          <w:tcPr>
            <w:tcW w:w="1218" w:type="dxa"/>
          </w:tcPr>
          <w:p w:rsidR="004524FA" w:rsidRPr="00E40255" w:rsidRDefault="004524FA" w:rsidP="00F37D56">
            <w:pPr>
              <w:pStyle w:val="tablecell"/>
            </w:pPr>
            <w:proofErr w:type="spellStart"/>
            <w:r w:rsidRPr="00E40255">
              <w:t>ue</w:t>
            </w:r>
            <w:proofErr w:type="spellEnd"/>
            <w:r w:rsidRPr="00E40255">
              <w:t>(v)</w:t>
            </w:r>
          </w:p>
        </w:tc>
      </w:tr>
      <w:tr w:rsidR="00E40255" w:rsidRPr="00E40255" w:rsidTr="00F37D56">
        <w:trPr>
          <w:cantSplit/>
          <w:jc w:val="center"/>
        </w:trPr>
        <w:tc>
          <w:tcPr>
            <w:tcW w:w="6710" w:type="dxa"/>
          </w:tcPr>
          <w:p w:rsidR="004524FA" w:rsidRPr="00E40255" w:rsidRDefault="004524FA" w:rsidP="00F37D56">
            <w:pPr>
              <w:pStyle w:val="tablesyntax"/>
              <w:rPr>
                <w:b/>
              </w:rPr>
            </w:pPr>
            <w:r w:rsidRPr="00E40255">
              <w:rPr>
                <w:b/>
              </w:rPr>
              <w:tab/>
            </w:r>
            <w:r w:rsidRPr="00E40255">
              <w:rPr>
                <w:b/>
              </w:rPr>
              <w:tab/>
            </w:r>
            <w:proofErr w:type="spellStart"/>
            <w:r w:rsidRPr="00E40255">
              <w:rPr>
                <w:b/>
              </w:rPr>
              <w:t>sps_max_latency_increase</w:t>
            </w:r>
            <w:proofErr w:type="spellEnd"/>
            <w:r w:rsidRPr="00E40255">
              <w:rPr>
                <w:b/>
              </w:rPr>
              <w:t>[</w:t>
            </w:r>
            <w:r w:rsidRPr="00E40255">
              <w:t> </w:t>
            </w:r>
            <w:proofErr w:type="spellStart"/>
            <w:r w:rsidRPr="00E40255">
              <w:t>i</w:t>
            </w:r>
            <w:proofErr w:type="spellEnd"/>
            <w:r w:rsidRPr="00E40255">
              <w:t> </w:t>
            </w:r>
            <w:r w:rsidRPr="00E40255">
              <w:rPr>
                <w:b/>
              </w:rPr>
              <w:t>]</w:t>
            </w:r>
          </w:p>
        </w:tc>
        <w:tc>
          <w:tcPr>
            <w:tcW w:w="1218" w:type="dxa"/>
          </w:tcPr>
          <w:p w:rsidR="004524FA" w:rsidRPr="00E40255" w:rsidRDefault="004524FA" w:rsidP="00F37D56">
            <w:pPr>
              <w:pStyle w:val="tablecell"/>
            </w:pPr>
            <w:proofErr w:type="spellStart"/>
            <w:r w:rsidRPr="00E40255">
              <w:t>ue</w:t>
            </w:r>
            <w:proofErr w:type="spellEnd"/>
            <w:r w:rsidRPr="00E40255">
              <w:t>(v)</w:t>
            </w:r>
          </w:p>
        </w:tc>
      </w:tr>
      <w:tr w:rsidR="00E40255" w:rsidRPr="00E40255" w:rsidTr="00F37D56">
        <w:trPr>
          <w:cantSplit/>
          <w:jc w:val="center"/>
        </w:trPr>
        <w:tc>
          <w:tcPr>
            <w:tcW w:w="6710" w:type="dxa"/>
          </w:tcPr>
          <w:p w:rsidR="004524FA" w:rsidRPr="00E40255" w:rsidRDefault="004524FA" w:rsidP="00F37D56">
            <w:pPr>
              <w:pStyle w:val="tablesyntax"/>
            </w:pPr>
            <w:r w:rsidRPr="00E40255">
              <w:tab/>
              <w:t>}</w:t>
            </w:r>
          </w:p>
        </w:tc>
        <w:tc>
          <w:tcPr>
            <w:tcW w:w="1218" w:type="dxa"/>
          </w:tcPr>
          <w:p w:rsidR="004524FA" w:rsidRPr="00E40255"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proofErr w:type="spellStart"/>
            <w:r w:rsidRPr="003F17AE">
              <w:rPr>
                <w:b/>
              </w:rPr>
              <w:t>restricted_ref_pic_lists_flag</w:t>
            </w:r>
            <w:proofErr w:type="spellEnd"/>
          </w:p>
        </w:tc>
        <w:tc>
          <w:tcPr>
            <w:tcW w:w="1218" w:type="dxa"/>
          </w:tcPr>
          <w:p w:rsidR="004524FA" w:rsidRPr="003F17AE" w:rsidRDefault="004524FA" w:rsidP="00F37D56">
            <w:pPr>
              <w:pStyle w:val="tablecell"/>
            </w:pPr>
            <w:r w:rsidRPr="003F17AE">
              <w:rPr>
                <w:u w:val="single"/>
              </w:rPr>
              <w:t>u(1)</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t>if( </w:t>
            </w:r>
            <w:proofErr w:type="spellStart"/>
            <w:r w:rsidRPr="003F17AE">
              <w:t>restricted_ref_pic_lists_flag</w:t>
            </w:r>
            <w:proofErr w:type="spellEnd"/>
            <w:r w:rsidRPr="003F17AE">
              <w:t xml:space="preserve"> )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r w:rsidRPr="003F17AE">
              <w:tab/>
            </w:r>
            <w:proofErr w:type="spellStart"/>
            <w:r w:rsidRPr="003F17AE">
              <w:rPr>
                <w:b/>
              </w:rPr>
              <w:t>lists_modification_present_flag</w:t>
            </w:r>
            <w:proofErr w:type="spellEnd"/>
          </w:p>
        </w:tc>
        <w:tc>
          <w:tcPr>
            <w:tcW w:w="1218" w:type="dxa"/>
          </w:tcPr>
          <w:p w:rsidR="004524FA" w:rsidRPr="003F17AE" w:rsidRDefault="004524FA" w:rsidP="00F37D56">
            <w:pPr>
              <w:pStyle w:val="tablecell"/>
            </w:pPr>
            <w:r w:rsidRPr="003F17AE">
              <w:rPr>
                <w:u w:val="single"/>
              </w:rPr>
              <w:t>u(1)</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t>log2_min_coding_block_size_minus3</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t>log2_diff_max_min_coding_block_size</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r w:rsidRPr="003F17AE">
              <w:rPr>
                <w:b/>
              </w:rPr>
              <w:t>log2_min_transform_block_size_minus2</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t>log2_diff_max_min_transform_block_size</w:t>
            </w:r>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lang w:eastAsia="ko-KR"/>
              </w:rPr>
            </w:pPr>
            <w:r w:rsidRPr="003F17AE">
              <w:rPr>
                <w:rFonts w:hint="eastAsia"/>
                <w:lang w:eastAsia="ko-KR"/>
              </w:rPr>
              <w:tab/>
              <w:t xml:space="preserve">if( </w:t>
            </w:r>
            <w:proofErr w:type="spellStart"/>
            <w:r w:rsidRPr="003F17AE">
              <w:rPr>
                <w:rFonts w:hint="eastAsia"/>
                <w:lang w:eastAsia="ko-KR"/>
              </w:rPr>
              <w:t>pcm_enabled_flag</w:t>
            </w:r>
            <w:proofErr w:type="spellEnd"/>
            <w:r w:rsidRPr="003F17AE">
              <w:rPr>
                <w:rFonts w:hint="eastAsia"/>
                <w:lang w:eastAsia="ko-KR"/>
              </w:rPr>
              <w:t xml:space="preserve"> )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r w:rsidRPr="003F17AE">
              <w:rPr>
                <w:rFonts w:hint="eastAsia"/>
                <w:b/>
                <w:lang w:eastAsia="ko-KR"/>
              </w:rPr>
              <w:tab/>
            </w:r>
            <w:r w:rsidRPr="003F17AE">
              <w:rPr>
                <w:b/>
                <w:lang w:eastAsia="ko-KR"/>
              </w:rPr>
              <w:t>log2_min_pcm_coding_block_size_minus3</w:t>
            </w:r>
          </w:p>
        </w:tc>
        <w:tc>
          <w:tcPr>
            <w:tcW w:w="1218" w:type="dxa"/>
          </w:tcPr>
          <w:p w:rsidR="004524FA" w:rsidRPr="003F17AE" w:rsidRDefault="004524FA" w:rsidP="00F37D56">
            <w:pPr>
              <w:pStyle w:val="tablecell"/>
              <w:rPr>
                <w:lang w:eastAsia="ko-KR"/>
              </w:rPr>
            </w:pPr>
            <w:proofErr w:type="spellStart"/>
            <w:r w:rsidRPr="003F17AE">
              <w:rPr>
                <w:lang w:eastAsia="ko-KR"/>
              </w:rPr>
              <w:t>ue</w:t>
            </w:r>
            <w:proofErr w:type="spellEnd"/>
            <w:r w:rsidRPr="003F17AE">
              <w:rPr>
                <w:lang w:eastAsia="ko-KR"/>
              </w:rPr>
              <w:t>(v)</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rFonts w:hint="eastAsia"/>
                <w:lang w:eastAsia="ko-KR"/>
              </w:rPr>
              <w:tab/>
            </w:r>
            <w:r w:rsidRPr="003F17AE">
              <w:rPr>
                <w:lang w:eastAsia="ko-KR"/>
              </w:rPr>
              <w:tab/>
            </w:r>
            <w:r w:rsidRPr="003F17AE">
              <w:rPr>
                <w:rFonts w:hint="eastAsia"/>
                <w:b/>
                <w:lang w:eastAsia="ko-KR"/>
              </w:rPr>
              <w:t>log2_diff_max_min_pcm_coding_block_size</w:t>
            </w:r>
          </w:p>
        </w:tc>
        <w:tc>
          <w:tcPr>
            <w:tcW w:w="1218" w:type="dxa"/>
          </w:tcPr>
          <w:p w:rsidR="004524FA" w:rsidRPr="003F17AE" w:rsidRDefault="004524FA" w:rsidP="00F37D56">
            <w:pPr>
              <w:pStyle w:val="tablecell"/>
              <w:rPr>
                <w:lang w:eastAsia="ko-KR"/>
              </w:rPr>
            </w:pPr>
            <w:proofErr w:type="spellStart"/>
            <w:r w:rsidRPr="003F17AE">
              <w:rPr>
                <w:rFonts w:hint="eastAsia"/>
                <w:lang w:eastAsia="ko-KR"/>
              </w:rPr>
              <w:t>ue</w:t>
            </w:r>
            <w:proofErr w:type="spellEnd"/>
            <w:r w:rsidRPr="003F17AE">
              <w:rPr>
                <w:rFonts w:hint="eastAsia"/>
                <w:lang w:eastAsia="ko-KR"/>
              </w:rPr>
              <w:t>(v)</w:t>
            </w:r>
          </w:p>
        </w:tc>
      </w:tr>
      <w:tr w:rsidR="004524FA" w:rsidRPr="003F17AE" w:rsidTr="00F37D56">
        <w:trPr>
          <w:cantSplit/>
          <w:jc w:val="center"/>
        </w:trPr>
        <w:tc>
          <w:tcPr>
            <w:tcW w:w="6710" w:type="dxa"/>
          </w:tcPr>
          <w:p w:rsidR="004524FA" w:rsidRPr="003F17AE" w:rsidRDefault="004524FA" w:rsidP="00F37D56">
            <w:pPr>
              <w:pStyle w:val="tablesyntax"/>
              <w:rPr>
                <w:lang w:eastAsia="ko-KR"/>
              </w:rPr>
            </w:pPr>
            <w:r w:rsidRPr="003F17AE">
              <w:rPr>
                <w:rFonts w:hint="eastAsia"/>
                <w:lang w:eastAsia="ko-KR"/>
              </w:rPr>
              <w:tab/>
              <w:t>}</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b/>
              </w:rPr>
              <w:t>max_transform_hierarchy_depth_inter</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b/>
              </w:rPr>
              <w:t>max_transform_hierarchy_depth_intra</w:t>
            </w:r>
            <w:proofErr w:type="spellEnd"/>
          </w:p>
        </w:tc>
        <w:tc>
          <w:tcPr>
            <w:tcW w:w="1218" w:type="dxa"/>
          </w:tcPr>
          <w:p w:rsidR="004524FA" w:rsidRPr="003F17AE" w:rsidRDefault="004524FA" w:rsidP="00F37D56">
            <w:pPr>
              <w:pStyle w:val="tablecell"/>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rPr>
                <w:b/>
              </w:rPr>
              <w:tab/>
            </w:r>
            <w:proofErr w:type="spellStart"/>
            <w:r w:rsidRPr="003F17AE">
              <w:rPr>
                <w:rFonts w:hint="eastAsia"/>
                <w:b/>
                <w:bCs/>
                <w:lang w:eastAsia="ja-JP"/>
              </w:rPr>
              <w:t>scaling_list_enable_flag</w:t>
            </w:r>
            <w:proofErr w:type="spellEnd"/>
          </w:p>
        </w:tc>
        <w:tc>
          <w:tcPr>
            <w:tcW w:w="1218" w:type="dxa"/>
          </w:tcPr>
          <w:p w:rsidR="004524FA" w:rsidRPr="003F17AE" w:rsidRDefault="004524FA" w:rsidP="00F37D56">
            <w:pPr>
              <w:pStyle w:val="tablecell"/>
            </w:pPr>
            <w:r w:rsidRPr="003F17AE">
              <w:rPr>
                <w:lang w:eastAsia="ko-KR"/>
              </w:rPr>
              <w:t>u(1)</w:t>
            </w:r>
          </w:p>
        </w:tc>
      </w:tr>
      <w:tr w:rsidR="004524FA" w:rsidRPr="00FB08DB" w:rsidTr="00F37D56">
        <w:trPr>
          <w:cantSplit/>
          <w:jc w:val="center"/>
        </w:trPr>
        <w:tc>
          <w:tcPr>
            <w:tcW w:w="6710" w:type="dxa"/>
          </w:tcPr>
          <w:p w:rsidR="004524FA" w:rsidRPr="00F12540" w:rsidRDefault="004524FA" w:rsidP="00F37D56">
            <w:pPr>
              <w:pStyle w:val="tablesyntax"/>
              <w:rPr>
                <w:lang w:eastAsia="ja-JP"/>
              </w:rPr>
            </w:pPr>
            <w:r>
              <w:rPr>
                <w:lang w:eastAsia="ja-JP"/>
              </w:rPr>
              <w:lastRenderedPageBreak/>
              <w:tab/>
            </w:r>
            <w:r w:rsidRPr="00F12540">
              <w:rPr>
                <w:rFonts w:hint="eastAsia"/>
                <w:lang w:eastAsia="ja-JP"/>
              </w:rPr>
              <w:t>if</w:t>
            </w:r>
            <w:r w:rsidRPr="00B17C4A">
              <w:rPr>
                <w:rFonts w:hint="eastAsia"/>
                <w:lang w:eastAsia="ja-JP"/>
              </w:rPr>
              <w:t xml:space="preserve">( </w:t>
            </w:r>
            <w:proofErr w:type="spellStart"/>
            <w:r w:rsidRPr="00B17C4A">
              <w:rPr>
                <w:rFonts w:hint="eastAsia"/>
                <w:lang w:eastAsia="ja-JP"/>
              </w:rPr>
              <w:t>scaling_list_enable_flag</w:t>
            </w:r>
            <w:proofErr w:type="spellEnd"/>
            <w:r w:rsidRPr="00B17C4A">
              <w:rPr>
                <w:rFonts w:hint="eastAsia"/>
                <w:lang w:eastAsia="ja-JP"/>
              </w:rPr>
              <w:t xml:space="preserve"> ) {</w:t>
            </w:r>
          </w:p>
        </w:tc>
        <w:tc>
          <w:tcPr>
            <w:tcW w:w="1218" w:type="dxa"/>
          </w:tcPr>
          <w:p w:rsidR="004524FA" w:rsidRPr="00FB08DB" w:rsidRDefault="004524FA" w:rsidP="00F37D56">
            <w:pPr>
              <w:pStyle w:val="tablecell"/>
            </w:pPr>
          </w:p>
        </w:tc>
      </w:tr>
      <w:tr w:rsidR="004524FA" w:rsidRPr="00307F77" w:rsidTr="00F37D56">
        <w:trPr>
          <w:cantSplit/>
          <w:jc w:val="center"/>
        </w:trPr>
        <w:tc>
          <w:tcPr>
            <w:tcW w:w="6710" w:type="dxa"/>
          </w:tcPr>
          <w:p w:rsidR="004524FA" w:rsidRPr="00307F77" w:rsidRDefault="004524FA" w:rsidP="00F37D56">
            <w:pPr>
              <w:pStyle w:val="tablesyntax"/>
              <w:tabs>
                <w:tab w:val="clear" w:pos="216"/>
                <w:tab w:val="clear" w:pos="432"/>
                <w:tab w:val="left" w:pos="415"/>
              </w:tabs>
              <w:rPr>
                <w:b/>
              </w:rPr>
            </w:pPr>
            <w:r w:rsidRPr="00240184">
              <w:rPr>
                <w:b/>
              </w:rPr>
              <w:tab/>
            </w:r>
            <w:proofErr w:type="spellStart"/>
            <w:r w:rsidRPr="00240184">
              <w:rPr>
                <w:b/>
                <w:bCs/>
                <w:lang w:eastAsia="ja-JP"/>
              </w:rPr>
              <w:t>sps_scaling_list_data_present_flag</w:t>
            </w:r>
            <w:proofErr w:type="spellEnd"/>
          </w:p>
        </w:tc>
        <w:tc>
          <w:tcPr>
            <w:tcW w:w="1218" w:type="dxa"/>
          </w:tcPr>
          <w:p w:rsidR="004524FA" w:rsidRPr="00307F77" w:rsidRDefault="004524FA" w:rsidP="00F37D56">
            <w:pPr>
              <w:pStyle w:val="tablecell"/>
            </w:pPr>
            <w:r w:rsidRPr="00240184">
              <w:rPr>
                <w:rFonts w:eastAsia="MS Mincho"/>
                <w:lang w:eastAsia="ja-JP"/>
              </w:rPr>
              <w:t>u(1)</w:t>
            </w:r>
          </w:p>
        </w:tc>
      </w:tr>
      <w:tr w:rsidR="004524FA" w:rsidRPr="00307F77" w:rsidTr="00F37D56">
        <w:trPr>
          <w:cantSplit/>
          <w:jc w:val="center"/>
        </w:trPr>
        <w:tc>
          <w:tcPr>
            <w:tcW w:w="6710" w:type="dxa"/>
          </w:tcPr>
          <w:p w:rsidR="004524FA" w:rsidRPr="00307F77" w:rsidRDefault="004524FA" w:rsidP="00F37D56">
            <w:pPr>
              <w:pStyle w:val="tablesyntax"/>
              <w:tabs>
                <w:tab w:val="clear" w:pos="216"/>
              </w:tabs>
              <w:rPr>
                <w:b/>
              </w:rPr>
            </w:pPr>
            <w:r w:rsidRPr="00240184">
              <w:rPr>
                <w:bCs/>
              </w:rPr>
              <w:tab/>
            </w:r>
            <w:r w:rsidRPr="00240184">
              <w:rPr>
                <w:rFonts w:eastAsia="Times New Roman"/>
                <w:bCs/>
                <w:lang w:eastAsia="zh-TW"/>
              </w:rPr>
              <w:t xml:space="preserve">if( </w:t>
            </w:r>
            <w:proofErr w:type="spellStart"/>
            <w:r w:rsidRPr="00240184">
              <w:rPr>
                <w:rFonts w:eastAsia="Times New Roman"/>
                <w:bCs/>
                <w:lang w:eastAsia="zh-TW"/>
              </w:rPr>
              <w:t>sps_</w:t>
            </w:r>
            <w:r w:rsidRPr="00240184">
              <w:rPr>
                <w:bCs/>
                <w:lang w:eastAsia="ja-JP"/>
              </w:rPr>
              <w:t>scaling_list_data_present</w:t>
            </w:r>
            <w:r w:rsidRPr="00240184">
              <w:rPr>
                <w:rFonts w:eastAsia="Times New Roman"/>
                <w:bCs/>
                <w:lang w:eastAsia="zh-TW"/>
              </w:rPr>
              <w:t>_flag</w:t>
            </w:r>
            <w:proofErr w:type="spellEnd"/>
            <w:r w:rsidRPr="00240184">
              <w:rPr>
                <w:rFonts w:eastAsia="Times New Roman"/>
                <w:bCs/>
                <w:lang w:eastAsia="zh-TW"/>
              </w:rPr>
              <w:t xml:space="preserve"> )</w:t>
            </w:r>
          </w:p>
        </w:tc>
        <w:tc>
          <w:tcPr>
            <w:tcW w:w="1218" w:type="dxa"/>
          </w:tcPr>
          <w:p w:rsidR="004524FA" w:rsidRPr="00307F77" w:rsidRDefault="004524FA" w:rsidP="00F37D56">
            <w:pPr>
              <w:pStyle w:val="tablecell"/>
            </w:pPr>
          </w:p>
        </w:tc>
      </w:tr>
      <w:tr w:rsidR="004524FA" w:rsidRPr="00FB08DB" w:rsidTr="00F37D56">
        <w:trPr>
          <w:cantSplit/>
          <w:jc w:val="center"/>
        </w:trPr>
        <w:tc>
          <w:tcPr>
            <w:tcW w:w="6710" w:type="dxa"/>
          </w:tcPr>
          <w:p w:rsidR="004524FA" w:rsidRPr="00FB08DB" w:rsidRDefault="004524FA" w:rsidP="00F37D56">
            <w:pPr>
              <w:pStyle w:val="tablesyntax"/>
              <w:tabs>
                <w:tab w:val="clear" w:pos="432"/>
                <w:tab w:val="clear" w:pos="648"/>
                <w:tab w:val="left" w:pos="640"/>
              </w:tabs>
              <w:rPr>
                <w:b/>
              </w:rPr>
            </w:pPr>
            <w:r w:rsidRPr="00240184">
              <w:rPr>
                <w:bCs/>
              </w:rPr>
              <w:tab/>
            </w:r>
            <w:r w:rsidRPr="00240184">
              <w:rPr>
                <w:bCs/>
              </w:rPr>
              <w:tab/>
            </w:r>
            <w:proofErr w:type="spellStart"/>
            <w:r w:rsidRPr="00240184">
              <w:rPr>
                <w:bCs/>
                <w:lang w:eastAsia="ja-JP"/>
              </w:rPr>
              <w:t>scaling_list</w:t>
            </w:r>
            <w:r w:rsidRPr="00240184">
              <w:rPr>
                <w:rFonts w:eastAsia="Times New Roman"/>
                <w:bCs/>
                <w:lang w:eastAsia="zh-TW"/>
              </w:rPr>
              <w:t>_param</w:t>
            </w:r>
            <w:proofErr w:type="spellEnd"/>
            <w:r w:rsidRPr="00240184">
              <w:rPr>
                <w:rFonts w:eastAsia="Times New Roman"/>
                <w:bCs/>
                <w:lang w:eastAsia="zh-TW"/>
              </w:rPr>
              <w:t>( )</w:t>
            </w:r>
          </w:p>
        </w:tc>
        <w:tc>
          <w:tcPr>
            <w:tcW w:w="1218" w:type="dxa"/>
          </w:tcPr>
          <w:p w:rsidR="004524FA" w:rsidRPr="00FB08DB" w:rsidRDefault="004524FA" w:rsidP="00F37D56">
            <w:pPr>
              <w:pStyle w:val="tablecell"/>
            </w:pPr>
          </w:p>
        </w:tc>
      </w:tr>
      <w:tr w:rsidR="004524FA" w:rsidRPr="00FB08DB" w:rsidTr="00F37D56">
        <w:trPr>
          <w:cantSplit/>
          <w:jc w:val="center"/>
        </w:trPr>
        <w:tc>
          <w:tcPr>
            <w:tcW w:w="6710" w:type="dxa"/>
          </w:tcPr>
          <w:p w:rsidR="004524FA" w:rsidRPr="00F12540" w:rsidRDefault="004524FA" w:rsidP="00F37D56">
            <w:pPr>
              <w:pStyle w:val="tablesyntax"/>
              <w:rPr>
                <w:lang w:eastAsia="ja-JP"/>
              </w:rPr>
            </w:pPr>
            <w:r>
              <w:rPr>
                <w:lang w:eastAsia="ja-JP"/>
              </w:rPr>
              <w:tab/>
            </w:r>
            <w:r w:rsidRPr="00F12540">
              <w:rPr>
                <w:rFonts w:hint="eastAsia"/>
                <w:lang w:eastAsia="ja-JP"/>
              </w:rPr>
              <w:t>}</w:t>
            </w:r>
          </w:p>
        </w:tc>
        <w:tc>
          <w:tcPr>
            <w:tcW w:w="1218" w:type="dxa"/>
          </w:tcPr>
          <w:p w:rsidR="004524FA" w:rsidRPr="00FB08DB"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chroma_pred_from_luma_enabled_flag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Pr>
                <w:rFonts w:eastAsia="SimSun"/>
                <w:b/>
                <w:lang w:eastAsia="zh-CN"/>
              </w:rPr>
              <w:tab/>
            </w:r>
            <w:proofErr w:type="spellStart"/>
            <w:r w:rsidRPr="00A6442B">
              <w:rPr>
                <w:rFonts w:eastAsia="SimSun" w:hint="eastAsia"/>
                <w:b/>
                <w:lang w:eastAsia="zh-CN"/>
              </w:rPr>
              <w:t>transform_skip_enabled_flag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seq_loop_filter_across_slices_enabled_flag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asymmetric_motion_partitions_enabled_flag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Pr>
                <w:b/>
                <w:lang w:eastAsia="ko-KR"/>
              </w:rPr>
              <w:t>nsrqt_enabled_flag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sample_adaptive_offset_enabled_flag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proofErr w:type="spellStart"/>
            <w:r w:rsidRPr="003F17AE">
              <w:rPr>
                <w:b/>
                <w:lang w:eastAsia="ko-KR"/>
              </w:rPr>
              <w:t>adaptive_loop_filter_enabled_flag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lang w:eastAsia="ko-KR"/>
              </w:rPr>
            </w:pPr>
            <w:r w:rsidRPr="003F17AE">
              <w:rPr>
                <w:rFonts w:hint="eastAsia"/>
                <w:lang w:eastAsia="ko-KR"/>
              </w:rPr>
              <w:tab/>
              <w:t xml:space="preserve">if( </w:t>
            </w:r>
            <w:proofErr w:type="spellStart"/>
            <w:r w:rsidRPr="003F17AE">
              <w:rPr>
                <w:rFonts w:hint="eastAsia"/>
                <w:lang w:eastAsia="ko-KR"/>
              </w:rPr>
              <w:t>pcm_enabled_flag</w:t>
            </w:r>
            <w:proofErr w:type="spellEnd"/>
            <w:r w:rsidRPr="003F17AE">
              <w:rPr>
                <w:rFonts w:hint="eastAsia"/>
                <w:lang w:eastAsia="ko-KR"/>
              </w:rPr>
              <w:t xml:space="preserv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lang w:eastAsia="ko-KR"/>
              </w:rPr>
              <w:tab/>
            </w:r>
            <w:r w:rsidRPr="003F17AE">
              <w:rPr>
                <w:rFonts w:hint="eastAsia"/>
                <w:b/>
                <w:lang w:eastAsia="ko-KR"/>
              </w:rPr>
              <w:tab/>
            </w:r>
            <w:proofErr w:type="spellStart"/>
            <w:r w:rsidRPr="003F17AE">
              <w:rPr>
                <w:b/>
                <w:lang w:eastAsia="ko-KR"/>
              </w:rPr>
              <w:t>pcm_loop_filter_disable_flag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E40255" w:rsidRPr="00E40255" w:rsidTr="00F37D56">
        <w:trPr>
          <w:cantSplit/>
          <w:jc w:val="center"/>
        </w:trPr>
        <w:tc>
          <w:tcPr>
            <w:tcW w:w="6710" w:type="dxa"/>
          </w:tcPr>
          <w:p w:rsidR="004524FA" w:rsidRPr="00E40255" w:rsidRDefault="004524FA" w:rsidP="00F37D56">
            <w:pPr>
              <w:pStyle w:val="tablesyntax"/>
              <w:rPr>
                <w:b/>
                <w:lang w:eastAsia="ko-KR"/>
              </w:rPr>
            </w:pPr>
            <w:r w:rsidRPr="00E40255">
              <w:rPr>
                <w:b/>
                <w:lang w:eastAsia="ko-KR"/>
              </w:rPr>
              <w:tab/>
            </w:r>
            <w:proofErr w:type="spellStart"/>
            <w:r w:rsidRPr="00E40255">
              <w:rPr>
                <w:b/>
                <w:lang w:eastAsia="ko-KR"/>
              </w:rPr>
              <w:t>sps_temporal_id_nesting_flag</w:t>
            </w:r>
            <w:proofErr w:type="spellEnd"/>
          </w:p>
        </w:tc>
        <w:tc>
          <w:tcPr>
            <w:tcW w:w="1218" w:type="dxa"/>
          </w:tcPr>
          <w:p w:rsidR="004524FA" w:rsidRPr="00E40255" w:rsidRDefault="004524FA" w:rsidP="00F37D56">
            <w:pPr>
              <w:pStyle w:val="tablecell"/>
              <w:rPr>
                <w:lang w:eastAsia="ko-KR"/>
              </w:rPr>
            </w:pPr>
            <w:r w:rsidRPr="00E40255">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Cs/>
              </w:rPr>
              <w:t>[Ed. (BB): x y padding syntax missing here, present in HM software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bCs/>
              </w:rPr>
              <w:tab/>
            </w:r>
            <w:proofErr w:type="spellStart"/>
            <w:r w:rsidRPr="003F17AE">
              <w:rPr>
                <w:b/>
                <w:bCs/>
              </w:rPr>
              <w:t>num_short_term_ref_pic_sets</w:t>
            </w:r>
            <w:proofErr w:type="spellEnd"/>
          </w:p>
        </w:tc>
        <w:tc>
          <w:tcPr>
            <w:tcW w:w="1218" w:type="dxa"/>
          </w:tcPr>
          <w:p w:rsidR="004524FA" w:rsidRPr="003F17AE" w:rsidRDefault="004524FA" w:rsidP="00F37D56">
            <w:pPr>
              <w:pStyle w:val="tablecell"/>
              <w:rPr>
                <w:lang w:eastAsia="ko-KR"/>
              </w:rPr>
            </w:pPr>
            <w:proofErr w:type="spellStart"/>
            <w:r w:rsidRPr="003F17AE">
              <w:t>ue</w:t>
            </w:r>
            <w:proofErr w:type="spellEnd"/>
            <w:r w:rsidRPr="003F17AE">
              <w:t>(v)</w:t>
            </w: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Cs/>
              </w:rPr>
              <w:tab/>
              <w:t xml:space="preserve">for( </w:t>
            </w:r>
            <w:proofErr w:type="spellStart"/>
            <w:r w:rsidRPr="003F17AE">
              <w:rPr>
                <w:bCs/>
              </w:rPr>
              <w:t>i</w:t>
            </w:r>
            <w:proofErr w:type="spellEnd"/>
            <w:r w:rsidRPr="003F17AE">
              <w:rPr>
                <w:bCs/>
              </w:rPr>
              <w:t xml:space="preserve"> = 0; </w:t>
            </w:r>
            <w:proofErr w:type="spellStart"/>
            <w:r w:rsidRPr="003F17AE">
              <w:rPr>
                <w:bCs/>
              </w:rPr>
              <w:t>i</w:t>
            </w:r>
            <w:proofErr w:type="spellEnd"/>
            <w:r w:rsidRPr="003F17AE">
              <w:rPr>
                <w:bCs/>
              </w:rPr>
              <w:t xml:space="preserve"> &lt; </w:t>
            </w:r>
            <w:proofErr w:type="spellStart"/>
            <w:r w:rsidRPr="003F17AE">
              <w:rPr>
                <w:bCs/>
              </w:rPr>
              <w:t>num_short_term_ref_pic_sets</w:t>
            </w:r>
            <w:proofErr w:type="spellEnd"/>
            <w:r w:rsidRPr="003F17AE">
              <w:rPr>
                <w:bCs/>
              </w:rPr>
              <w:t xml:space="preserve">; </w:t>
            </w:r>
            <w:proofErr w:type="spellStart"/>
            <w:r w:rsidRPr="003F17AE">
              <w:rPr>
                <w:bCs/>
              </w:rPr>
              <w:t>i</w:t>
            </w:r>
            <w:proofErr w:type="spellEnd"/>
            <w:r w:rsidRPr="003F17AE">
              <w:rPr>
                <w:bCs/>
              </w:rPr>
              <w:t>++)</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b/>
              </w:rPr>
              <w:tab/>
            </w:r>
            <w:r w:rsidRPr="003F17AE">
              <w:rPr>
                <w:b/>
              </w:rPr>
              <w:tab/>
            </w:r>
            <w:proofErr w:type="spellStart"/>
            <w:r w:rsidRPr="003F17AE">
              <w:t>short_term_ref_pic_set</w:t>
            </w:r>
            <w:proofErr w:type="spellEnd"/>
            <w:r w:rsidRPr="003F17AE">
              <w:t>( </w:t>
            </w:r>
            <w:proofErr w:type="spellStart"/>
            <w:r w:rsidRPr="003F17AE">
              <w:t>i</w:t>
            </w:r>
            <w:proofErr w:type="spellEnd"/>
            <w:r w:rsidRPr="003F17AE">
              <w:t>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rPr>
                <w:b/>
                <w:lang w:eastAsia="ko-KR"/>
              </w:rPr>
            </w:pPr>
            <w:r w:rsidRPr="003F17AE">
              <w:rPr>
                <w:lang w:eastAsia="ko-KR"/>
              </w:rPr>
              <w:tab/>
            </w:r>
            <w:proofErr w:type="spellStart"/>
            <w:r w:rsidRPr="003F17AE">
              <w:rPr>
                <w:b/>
              </w:rPr>
              <w:t>long_term_ref_pics_present_flag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A97F31" w:rsidRDefault="004524FA" w:rsidP="00F37D56">
            <w:pPr>
              <w:pStyle w:val="tablesyntax"/>
              <w:rPr>
                <w:b/>
                <w:lang w:eastAsia="ko-KR"/>
              </w:rPr>
            </w:pPr>
            <w:r w:rsidRPr="00A97F31">
              <w:rPr>
                <w:b/>
                <w:lang w:eastAsia="ko-KR"/>
              </w:rPr>
              <w:tab/>
            </w:r>
            <w:proofErr w:type="spellStart"/>
            <w:r>
              <w:rPr>
                <w:b/>
                <w:lang w:eastAsia="ko-KR"/>
              </w:rPr>
              <w:t>sps_</w:t>
            </w:r>
            <w:r w:rsidRPr="00A97F31">
              <w:rPr>
                <w:b/>
                <w:lang w:eastAsia="ko-KR"/>
              </w:rPr>
              <w:t>temporal_mvp_</w:t>
            </w:r>
            <w:r>
              <w:rPr>
                <w:b/>
                <w:lang w:eastAsia="ko-KR"/>
              </w:rPr>
              <w:t>enable_</w:t>
            </w:r>
            <w:r w:rsidRPr="00A97F31">
              <w:rPr>
                <w:b/>
                <w:lang w:eastAsia="ko-KR"/>
              </w:rPr>
              <w:t>flag</w:t>
            </w:r>
            <w:proofErr w:type="spellEnd"/>
          </w:p>
        </w:tc>
        <w:tc>
          <w:tcPr>
            <w:tcW w:w="1218" w:type="dxa"/>
          </w:tcPr>
          <w:p w:rsidR="004524FA" w:rsidRPr="003F17AE" w:rsidRDefault="004524FA" w:rsidP="00F37D56">
            <w:pPr>
              <w:pStyle w:val="tablecell"/>
              <w:rPr>
                <w:lang w:eastAsia="ko-KR"/>
              </w:rPr>
            </w:pPr>
            <w:r>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rPr>
                <w:b/>
              </w:rPr>
            </w:pPr>
            <w:r w:rsidRPr="003F17AE">
              <w:tab/>
            </w:r>
            <w:proofErr w:type="spellStart"/>
            <w:r w:rsidRPr="003F17AE">
              <w:rPr>
                <w:b/>
              </w:rPr>
              <w:t>vui_parameters_present_flag</w:t>
            </w:r>
            <w:proofErr w:type="spellEnd"/>
          </w:p>
        </w:tc>
        <w:tc>
          <w:tcPr>
            <w:tcW w:w="1218" w:type="dxa"/>
          </w:tcPr>
          <w:p w:rsidR="004524FA" w:rsidRPr="003F17AE" w:rsidRDefault="004524FA" w:rsidP="00F37D56">
            <w:pPr>
              <w:pStyle w:val="tablecell"/>
              <w:rPr>
                <w:lang w:eastAsia="ko-KR"/>
              </w:rPr>
            </w:pPr>
            <w:r w:rsidRPr="003F17AE">
              <w:rPr>
                <w:lang w:eastAsia="ko-KR"/>
              </w:rPr>
              <w:t>u(1)</w:t>
            </w:r>
          </w:p>
        </w:tc>
      </w:tr>
      <w:tr w:rsidR="004524FA" w:rsidRPr="003F17AE" w:rsidTr="00F37D56">
        <w:trPr>
          <w:cantSplit/>
          <w:jc w:val="center"/>
        </w:trPr>
        <w:tc>
          <w:tcPr>
            <w:tcW w:w="6710" w:type="dxa"/>
          </w:tcPr>
          <w:p w:rsidR="004524FA" w:rsidRPr="003F17AE" w:rsidRDefault="004524FA" w:rsidP="00F37D56">
            <w:pPr>
              <w:pStyle w:val="tablesyntax"/>
            </w:pPr>
            <w:r w:rsidRPr="003F17AE">
              <w:tab/>
              <w:t xml:space="preserve">if( </w:t>
            </w:r>
            <w:proofErr w:type="spellStart"/>
            <w:r w:rsidRPr="003F17AE">
              <w:t>vui_parameters_present_flag</w:t>
            </w:r>
            <w:proofErr w:type="spellEnd"/>
            <w:r w:rsidRPr="003F17AE">
              <w:t xml:space="preserv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tab/>
            </w:r>
            <w:r w:rsidRPr="003F17AE">
              <w:tab/>
            </w:r>
            <w:proofErr w:type="spellStart"/>
            <w:r w:rsidRPr="003F17AE">
              <w:t>vui_parameters</w:t>
            </w:r>
            <w:proofErr w:type="spellEnd"/>
            <w:r w:rsidRPr="003F17AE">
              <w:t>(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rPr>
                <w:b/>
                <w:bCs/>
              </w:rPr>
              <w:tab/>
            </w:r>
            <w:proofErr w:type="spellStart"/>
            <w:r w:rsidRPr="003F17AE">
              <w:rPr>
                <w:b/>
                <w:bCs/>
              </w:rPr>
              <w:t>sps_extension_flag</w:t>
            </w:r>
            <w:proofErr w:type="spellEnd"/>
          </w:p>
        </w:tc>
        <w:tc>
          <w:tcPr>
            <w:tcW w:w="1218" w:type="dxa"/>
          </w:tcPr>
          <w:p w:rsidR="004524FA" w:rsidRPr="003F17AE" w:rsidRDefault="004524FA" w:rsidP="00F37D56">
            <w:pPr>
              <w:pStyle w:val="tablecell"/>
              <w:rPr>
                <w:lang w:eastAsia="ko-KR"/>
              </w:rPr>
            </w:pPr>
            <w:r w:rsidRPr="003F17AE">
              <w:t>u(1)</w:t>
            </w:r>
          </w:p>
        </w:tc>
      </w:tr>
      <w:tr w:rsidR="004524FA" w:rsidRPr="003F17AE" w:rsidTr="00F37D56">
        <w:trPr>
          <w:cantSplit/>
          <w:jc w:val="center"/>
        </w:trPr>
        <w:tc>
          <w:tcPr>
            <w:tcW w:w="6710" w:type="dxa"/>
          </w:tcPr>
          <w:p w:rsidR="004524FA" w:rsidRPr="003F17AE" w:rsidRDefault="004524FA" w:rsidP="00F37D56">
            <w:pPr>
              <w:pStyle w:val="tablesyntax"/>
            </w:pPr>
            <w:r w:rsidRPr="003F17AE">
              <w:rPr>
                <w:bCs/>
              </w:rPr>
              <w:tab/>
              <w:t xml:space="preserve">if( </w:t>
            </w:r>
            <w:proofErr w:type="spellStart"/>
            <w:r w:rsidRPr="003F17AE">
              <w:rPr>
                <w:bCs/>
              </w:rPr>
              <w:t>sps_extension_flag</w:t>
            </w:r>
            <w:proofErr w:type="spellEnd"/>
            <w:r w:rsidRPr="003F17AE">
              <w:rPr>
                <w:bCs/>
              </w:rPr>
              <w:t xml:space="preserve">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rPr>
                <w:b/>
              </w:rPr>
              <w:tab/>
            </w:r>
            <w:r w:rsidRPr="003F17AE">
              <w:rPr>
                <w:b/>
              </w:rPr>
              <w:tab/>
            </w:r>
            <w:r w:rsidRPr="003F17AE">
              <w:t xml:space="preserve">while( </w:t>
            </w:r>
            <w:proofErr w:type="spellStart"/>
            <w:r w:rsidRPr="003F17AE">
              <w:t>more_rbsp_data</w:t>
            </w:r>
            <w:proofErr w:type="spellEnd"/>
            <w:r w:rsidRPr="003F17AE">
              <w:t>( ) )</w:t>
            </w:r>
          </w:p>
        </w:tc>
        <w:tc>
          <w:tcPr>
            <w:tcW w:w="1218" w:type="dxa"/>
          </w:tcPr>
          <w:p w:rsidR="004524FA" w:rsidRPr="003F17AE" w:rsidRDefault="004524FA" w:rsidP="00F37D56">
            <w:pPr>
              <w:pStyle w:val="tablecell"/>
              <w:rPr>
                <w:lang w:eastAsia="ko-KR"/>
              </w:rPr>
            </w:pPr>
          </w:p>
        </w:tc>
      </w:tr>
      <w:tr w:rsidR="004524FA" w:rsidRPr="003F17AE" w:rsidTr="00F37D56">
        <w:trPr>
          <w:cantSplit/>
          <w:jc w:val="center"/>
        </w:trPr>
        <w:tc>
          <w:tcPr>
            <w:tcW w:w="6710" w:type="dxa"/>
          </w:tcPr>
          <w:p w:rsidR="004524FA" w:rsidRPr="003F17AE" w:rsidRDefault="004524FA" w:rsidP="00F37D56">
            <w:pPr>
              <w:pStyle w:val="tablesyntax"/>
            </w:pPr>
            <w:r w:rsidRPr="003F17AE">
              <w:rPr>
                <w:b/>
              </w:rPr>
              <w:tab/>
            </w:r>
            <w:r w:rsidRPr="003F17AE">
              <w:rPr>
                <w:b/>
              </w:rPr>
              <w:tab/>
            </w:r>
            <w:r w:rsidRPr="003F17AE">
              <w:rPr>
                <w:b/>
              </w:rPr>
              <w:tab/>
            </w:r>
            <w:proofErr w:type="spellStart"/>
            <w:r w:rsidRPr="003F17AE">
              <w:rPr>
                <w:b/>
              </w:rPr>
              <w:t>sps_extension_data_flag</w:t>
            </w:r>
            <w:proofErr w:type="spellEnd"/>
          </w:p>
        </w:tc>
        <w:tc>
          <w:tcPr>
            <w:tcW w:w="1218" w:type="dxa"/>
          </w:tcPr>
          <w:p w:rsidR="004524FA" w:rsidRPr="003F17AE" w:rsidRDefault="004524FA" w:rsidP="00F37D56">
            <w:pPr>
              <w:pStyle w:val="tablecell"/>
              <w:rPr>
                <w:lang w:eastAsia="ko-KR"/>
              </w:rPr>
            </w:pPr>
            <w:r w:rsidRPr="003F17AE">
              <w:t>u(1)</w:t>
            </w:r>
          </w:p>
        </w:tc>
      </w:tr>
      <w:tr w:rsidR="004524FA" w:rsidRPr="003F17AE" w:rsidTr="00F37D56">
        <w:trPr>
          <w:cantSplit/>
          <w:jc w:val="center"/>
        </w:trPr>
        <w:tc>
          <w:tcPr>
            <w:tcW w:w="6710" w:type="dxa"/>
          </w:tcPr>
          <w:p w:rsidR="004524FA" w:rsidRPr="003F17AE" w:rsidRDefault="004524FA" w:rsidP="00F37D56">
            <w:pPr>
              <w:pStyle w:val="tablesyntax"/>
              <w:rPr>
                <w:bCs/>
              </w:rPr>
            </w:pPr>
            <w:r w:rsidRPr="003F17AE">
              <w:rPr>
                <w:bCs/>
              </w:rPr>
              <w:tab/>
            </w:r>
            <w:proofErr w:type="spellStart"/>
            <w:r w:rsidRPr="003F17AE">
              <w:rPr>
                <w:bCs/>
              </w:rPr>
              <w:t>rbsp_trailing_bits</w:t>
            </w:r>
            <w:proofErr w:type="spellEnd"/>
            <w:r w:rsidRPr="003F17AE">
              <w:rPr>
                <w:bCs/>
              </w:rPr>
              <w:t>( )</w:t>
            </w:r>
          </w:p>
        </w:tc>
        <w:tc>
          <w:tcPr>
            <w:tcW w:w="1218" w:type="dxa"/>
          </w:tcPr>
          <w:p w:rsidR="004524FA" w:rsidRPr="003F17AE" w:rsidRDefault="004524FA" w:rsidP="00F37D56">
            <w:pPr>
              <w:pStyle w:val="tablecell"/>
            </w:pPr>
          </w:p>
        </w:tc>
      </w:tr>
      <w:tr w:rsidR="004524FA" w:rsidRPr="003F17AE" w:rsidTr="00F37D56">
        <w:trPr>
          <w:cantSplit/>
          <w:jc w:val="center"/>
        </w:trPr>
        <w:tc>
          <w:tcPr>
            <w:tcW w:w="6710" w:type="dxa"/>
          </w:tcPr>
          <w:p w:rsidR="004524FA" w:rsidRPr="003F17AE" w:rsidRDefault="004524FA" w:rsidP="00F37D56">
            <w:pPr>
              <w:pStyle w:val="tablesyntax"/>
              <w:keepNext w:val="0"/>
            </w:pPr>
            <w:r w:rsidRPr="003F17AE">
              <w:t>}</w:t>
            </w:r>
          </w:p>
        </w:tc>
        <w:tc>
          <w:tcPr>
            <w:tcW w:w="1218" w:type="dxa"/>
          </w:tcPr>
          <w:p w:rsidR="004524FA" w:rsidRPr="003F17AE" w:rsidRDefault="004524FA" w:rsidP="00F37D56">
            <w:pPr>
              <w:pStyle w:val="tablecell"/>
              <w:keepNext w:val="0"/>
            </w:pPr>
          </w:p>
        </w:tc>
      </w:tr>
    </w:tbl>
    <w:p w:rsidR="0042249F" w:rsidRDefault="0042249F" w:rsidP="0042249F"/>
    <w:p w:rsidR="000E7ADD" w:rsidRDefault="000E7ADD" w:rsidP="00A02B88">
      <w:pPr>
        <w:pStyle w:val="Heading2"/>
        <w:rPr>
          <w:lang w:val="en-CA"/>
        </w:rPr>
      </w:pPr>
      <w:bookmarkStart w:id="3" w:name="_Toc20134575"/>
      <w:bookmarkStart w:id="4" w:name="_Ref23740064"/>
      <w:bookmarkStart w:id="5" w:name="_Toc77680674"/>
      <w:bookmarkStart w:id="6" w:name="_Toc118289277"/>
      <w:bookmarkStart w:id="7" w:name="_Toc226456885"/>
      <w:bookmarkStart w:id="8" w:name="_Toc248045504"/>
      <w:bookmarkStart w:id="9" w:name="_Toc287363889"/>
      <w:bookmarkStart w:id="10" w:name="_Toc311220037"/>
      <w:bookmarkStart w:id="11" w:name="_Ref317176267"/>
      <w:bookmarkStart w:id="12" w:name="_Toc317198935"/>
      <w:bookmarkStart w:id="13" w:name="_Toc329688681"/>
      <w:r w:rsidRPr="0042249F">
        <w:rPr>
          <w:lang w:val="en-CA"/>
        </w:rPr>
        <w:t xml:space="preserve">VUI </w:t>
      </w:r>
      <w:r w:rsidR="00F6532A">
        <w:rPr>
          <w:lang w:val="en-CA"/>
        </w:rPr>
        <w:t xml:space="preserve">and HRD </w:t>
      </w:r>
      <w:r w:rsidRPr="0042249F">
        <w:rPr>
          <w:lang w:val="en-CA"/>
        </w:rPr>
        <w:t>parameters syntax</w:t>
      </w:r>
      <w:bookmarkEnd w:id="3"/>
      <w:bookmarkEnd w:id="4"/>
      <w:bookmarkEnd w:id="5"/>
      <w:bookmarkEnd w:id="6"/>
      <w:bookmarkEnd w:id="7"/>
      <w:bookmarkEnd w:id="8"/>
      <w:bookmarkEnd w:id="9"/>
      <w:bookmarkEnd w:id="10"/>
      <w:bookmarkEnd w:id="11"/>
      <w:bookmarkEnd w:id="12"/>
      <w:bookmarkEnd w:id="13"/>
      <w:r w:rsidR="00A02B88">
        <w:rPr>
          <w:lang w:val="en-CA"/>
        </w:rPr>
        <w:t>es</w:t>
      </w:r>
    </w:p>
    <w:p w:rsidR="00A02B88" w:rsidRPr="008A4D6C" w:rsidRDefault="00A02B88" w:rsidP="00A02B88">
      <w:pPr>
        <w:pStyle w:val="Heading3"/>
        <w:rPr>
          <w:lang w:val="en-CA"/>
        </w:rPr>
      </w:pPr>
      <w:r>
        <w:rPr>
          <w:lang w:val="en-CA"/>
        </w:rPr>
        <w:t>VUI syntax</w:t>
      </w:r>
    </w:p>
    <w:p w:rsidR="00A02B88" w:rsidRDefault="00A02B88" w:rsidP="00E4025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E40255" w:rsidRPr="003F17AE" w:rsidTr="009D45F3">
        <w:trPr>
          <w:cantSplit/>
          <w:jc w:val="center"/>
        </w:trPr>
        <w:tc>
          <w:tcPr>
            <w:tcW w:w="6700" w:type="dxa"/>
          </w:tcPr>
          <w:p w:rsidR="00E40255" w:rsidRPr="003F17AE" w:rsidRDefault="00E40255" w:rsidP="009D45F3">
            <w:pPr>
              <w:pStyle w:val="tablesyntax"/>
            </w:pPr>
            <w:proofErr w:type="spellStart"/>
            <w:r w:rsidRPr="003F17AE">
              <w:lastRenderedPageBreak/>
              <w:t>vui_parameters</w:t>
            </w:r>
            <w:proofErr w:type="spellEnd"/>
            <w:r w:rsidRPr="003F17AE">
              <w:t>( ) {</w:t>
            </w:r>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t>Descriptor</w:t>
            </w:r>
          </w:p>
        </w:tc>
      </w:tr>
      <w:tr w:rsidR="00E40255" w:rsidRPr="003F17AE" w:rsidTr="009D45F3">
        <w:trPr>
          <w:cantSplit/>
          <w:jc w:val="center"/>
        </w:trPr>
        <w:tc>
          <w:tcPr>
            <w:tcW w:w="6700" w:type="dxa"/>
          </w:tcPr>
          <w:p w:rsidR="00E40255" w:rsidRPr="003F17AE" w:rsidRDefault="00E40255" w:rsidP="009D45F3">
            <w:pPr>
              <w:pStyle w:val="tablesyntax"/>
            </w:pPr>
            <w:r w:rsidRPr="003F17AE">
              <w:rPr>
                <w:b/>
              </w:rPr>
              <w:tab/>
            </w:r>
            <w:proofErr w:type="spellStart"/>
            <w:r w:rsidRPr="003F17AE">
              <w:rPr>
                <w:b/>
              </w:rPr>
              <w:t>aspect_ratio_info_present_flag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rPr>
                <w:b/>
              </w:rPr>
            </w:pPr>
            <w:r w:rsidRPr="003F17AE">
              <w:rPr>
                <w:b/>
              </w:rPr>
              <w:tab/>
            </w:r>
            <w:r w:rsidRPr="003F17AE">
              <w:t xml:space="preserve">if( </w:t>
            </w:r>
            <w:proofErr w:type="spellStart"/>
            <w:r w:rsidRPr="003F17AE">
              <w:t>aspect_ratio_info_present_flag</w:t>
            </w:r>
            <w:proofErr w:type="spellEnd"/>
            <w:r w:rsidRPr="003F17AE">
              <w:t xml:space="preserve"> )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rPr>
                <w:b/>
              </w:rPr>
            </w:pPr>
            <w:r w:rsidRPr="003F17AE">
              <w:rPr>
                <w:b/>
              </w:rPr>
              <w:tab/>
            </w:r>
            <w:r w:rsidRPr="003F17AE">
              <w:rPr>
                <w:b/>
              </w:rPr>
              <w:tab/>
            </w:r>
            <w:proofErr w:type="spellStart"/>
            <w:r w:rsidRPr="003F17AE">
              <w:rPr>
                <w:b/>
              </w:rPr>
              <w:t>aspect_ratio_idc</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u(8)</w:t>
            </w:r>
          </w:p>
        </w:tc>
      </w:tr>
      <w:tr w:rsidR="00E40255" w:rsidRPr="003F17AE" w:rsidTr="009D45F3">
        <w:trPr>
          <w:cantSplit/>
          <w:jc w:val="center"/>
        </w:trPr>
        <w:tc>
          <w:tcPr>
            <w:tcW w:w="6700" w:type="dxa"/>
          </w:tcPr>
          <w:p w:rsidR="00E40255" w:rsidRPr="003F17AE" w:rsidRDefault="00E40255" w:rsidP="009D45F3">
            <w:pPr>
              <w:pStyle w:val="tablesyntax"/>
              <w:rPr>
                <w:b/>
              </w:rPr>
            </w:pPr>
            <w:r w:rsidRPr="003F17AE">
              <w:rPr>
                <w:b/>
              </w:rPr>
              <w:tab/>
            </w:r>
            <w:r w:rsidRPr="003F17AE">
              <w:rPr>
                <w:b/>
              </w:rPr>
              <w:tab/>
            </w:r>
            <w:r w:rsidRPr="003F17AE">
              <w:t xml:space="preserve">if( </w:t>
            </w:r>
            <w:proofErr w:type="spellStart"/>
            <w:r w:rsidRPr="003F17AE">
              <w:t>aspect_ratio_idc</w:t>
            </w:r>
            <w:proofErr w:type="spellEnd"/>
            <w:r w:rsidRPr="003F17AE">
              <w:t xml:space="preserve">  = =  </w:t>
            </w:r>
            <w:proofErr w:type="spellStart"/>
            <w:r w:rsidRPr="003F17AE">
              <w:t>Extended_SAR</w:t>
            </w:r>
            <w:proofErr w:type="spellEnd"/>
            <w:r w:rsidRPr="003F17AE">
              <w:t xml:space="preserve"> )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rPr>
                <w:b/>
              </w:rPr>
            </w:pPr>
            <w:r w:rsidRPr="003F17AE">
              <w:rPr>
                <w:b/>
                <w:bCs/>
              </w:rPr>
              <w:tab/>
            </w:r>
            <w:r w:rsidRPr="003F17AE">
              <w:rPr>
                <w:b/>
                <w:bCs/>
              </w:rPr>
              <w:tab/>
            </w:r>
            <w:r w:rsidRPr="003F17AE">
              <w:rPr>
                <w:b/>
                <w:bCs/>
              </w:rPr>
              <w:tab/>
            </w:r>
            <w:proofErr w:type="spellStart"/>
            <w:r w:rsidRPr="003F17AE">
              <w:rPr>
                <w:b/>
                <w:bCs/>
              </w:rPr>
              <w:t>sar_width</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u(16)</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r>
            <w:r w:rsidRPr="003F17AE">
              <w:rPr>
                <w:b/>
                <w:bCs/>
              </w:rPr>
              <w:tab/>
            </w:r>
            <w:proofErr w:type="spellStart"/>
            <w:r w:rsidRPr="003F17AE">
              <w:rPr>
                <w:b/>
                <w:bCs/>
              </w:rPr>
              <w:t>sar_height</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u(16)</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tab/>
            </w:r>
            <w:r w:rsidRPr="003F17AE">
              <w:tab/>
              <w:t>}</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pPr>
            <w:r w:rsidRPr="003F17AE">
              <w:tab/>
              <w:t>}</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pPr>
            <w:r w:rsidRPr="003F17AE">
              <w:tab/>
            </w:r>
            <w:proofErr w:type="spellStart"/>
            <w:r w:rsidRPr="003F17AE">
              <w:rPr>
                <w:b/>
              </w:rPr>
              <w:t>overscan_info_present_flag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pPr>
            <w:r w:rsidRPr="003F17AE">
              <w:tab/>
              <w:t xml:space="preserve">if( </w:t>
            </w:r>
            <w:proofErr w:type="spellStart"/>
            <w:r w:rsidRPr="003F17AE">
              <w:t>overscan_info_present_flag</w:t>
            </w:r>
            <w:proofErr w:type="spellEnd"/>
            <w:r w:rsidRPr="003F17AE">
              <w:t xml:space="preserve">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pPr>
            <w:r w:rsidRPr="003F17AE">
              <w:tab/>
            </w:r>
            <w:r w:rsidRPr="003F17AE">
              <w:tab/>
            </w:r>
            <w:proofErr w:type="spellStart"/>
            <w:r w:rsidRPr="003F17AE">
              <w:rPr>
                <w:b/>
                <w:bCs/>
              </w:rPr>
              <w:t>overscan_appropriate_flag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pPr>
            <w:r w:rsidRPr="003F17AE">
              <w:rPr>
                <w:b/>
                <w:bCs/>
              </w:rPr>
              <w:tab/>
            </w:r>
            <w:proofErr w:type="spellStart"/>
            <w:r w:rsidRPr="003F17AE">
              <w:rPr>
                <w:b/>
                <w:bCs/>
              </w:rPr>
              <w:t>video_signal_type_present_flag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tab/>
              <w:t xml:space="preserve">if( </w:t>
            </w:r>
            <w:proofErr w:type="spellStart"/>
            <w:r w:rsidRPr="003F17AE">
              <w:t>video_signal_type_present_flag</w:t>
            </w:r>
            <w:proofErr w:type="spellEnd"/>
            <w:r w:rsidRPr="003F17AE">
              <w:t xml:space="preserve"> )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pPr>
            <w:r w:rsidRPr="003F17AE">
              <w:rPr>
                <w:b/>
                <w:bCs/>
              </w:rPr>
              <w:tab/>
            </w:r>
            <w:r w:rsidRPr="003F17AE">
              <w:rPr>
                <w:b/>
                <w:bCs/>
              </w:rPr>
              <w:tab/>
            </w:r>
            <w:proofErr w:type="spellStart"/>
            <w:r w:rsidRPr="003F17AE">
              <w:rPr>
                <w:b/>
              </w:rPr>
              <w:t>video_format</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u(3)</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tab/>
            </w:r>
            <w:r w:rsidRPr="003F17AE">
              <w:tab/>
            </w:r>
            <w:proofErr w:type="spellStart"/>
            <w:r w:rsidRPr="003F17AE">
              <w:rPr>
                <w:b/>
                <w:bCs/>
              </w:rPr>
              <w:t>video_full_range_flag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pPr>
            <w:r w:rsidRPr="003F17AE">
              <w:tab/>
            </w:r>
            <w:r w:rsidRPr="003F17AE">
              <w:tab/>
            </w:r>
            <w:proofErr w:type="spellStart"/>
            <w:r w:rsidRPr="003F17AE">
              <w:rPr>
                <w:b/>
              </w:rPr>
              <w:t>colour_description_present_flag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pPr>
            <w:r w:rsidRPr="003F17AE">
              <w:tab/>
            </w:r>
            <w:r w:rsidRPr="003F17AE">
              <w:tab/>
              <w:t xml:space="preserve">if( </w:t>
            </w:r>
            <w:proofErr w:type="spellStart"/>
            <w:r w:rsidRPr="003F17AE">
              <w:t>colour_description_present_flag</w:t>
            </w:r>
            <w:proofErr w:type="spellEnd"/>
            <w:r w:rsidRPr="003F17AE">
              <w:t xml:space="preserve"> )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pPr>
            <w:r w:rsidRPr="003F17AE">
              <w:rPr>
                <w:rFonts w:eastAsia="?l?r ??’c"/>
                <w:lang w:eastAsia="ja-JP"/>
              </w:rPr>
              <w:tab/>
            </w:r>
            <w:r w:rsidRPr="003F17AE">
              <w:tab/>
            </w:r>
            <w:r w:rsidRPr="003F17AE">
              <w:tab/>
            </w:r>
            <w:proofErr w:type="spellStart"/>
            <w:r w:rsidRPr="003F17AE">
              <w:rPr>
                <w:b/>
              </w:rPr>
              <w:t>colour_primaries</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u(8)</w:t>
            </w:r>
          </w:p>
        </w:tc>
      </w:tr>
      <w:tr w:rsidR="00E40255" w:rsidRPr="003F17AE" w:rsidTr="009D45F3">
        <w:trPr>
          <w:cantSplit/>
          <w:jc w:val="center"/>
        </w:trPr>
        <w:tc>
          <w:tcPr>
            <w:tcW w:w="6700" w:type="dxa"/>
          </w:tcPr>
          <w:p w:rsidR="00E40255" w:rsidRPr="003F17AE" w:rsidRDefault="00E40255" w:rsidP="009D45F3">
            <w:pPr>
              <w:pStyle w:val="tablesyntax"/>
              <w:rPr>
                <w:rFonts w:eastAsia="?l?r ??’c"/>
                <w:lang w:eastAsia="ja-JP"/>
              </w:rPr>
            </w:pPr>
            <w:r w:rsidRPr="003F17AE">
              <w:rPr>
                <w:rFonts w:eastAsia="?l?r ??’c"/>
                <w:lang w:eastAsia="ja-JP"/>
              </w:rPr>
              <w:tab/>
            </w:r>
            <w:r w:rsidRPr="003F17AE">
              <w:tab/>
            </w:r>
            <w:r w:rsidRPr="003F17AE">
              <w:tab/>
            </w:r>
            <w:proofErr w:type="spellStart"/>
            <w:r w:rsidRPr="003F17AE">
              <w:rPr>
                <w:b/>
              </w:rPr>
              <w:t>transfer_characteristics</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u(8)</w:t>
            </w:r>
          </w:p>
        </w:tc>
      </w:tr>
      <w:tr w:rsidR="00E40255" w:rsidRPr="003F17AE" w:rsidTr="009D45F3">
        <w:trPr>
          <w:cantSplit/>
          <w:jc w:val="center"/>
        </w:trPr>
        <w:tc>
          <w:tcPr>
            <w:tcW w:w="6700" w:type="dxa"/>
          </w:tcPr>
          <w:p w:rsidR="00E40255" w:rsidRPr="003F17AE" w:rsidRDefault="00E40255" w:rsidP="009D45F3">
            <w:pPr>
              <w:pStyle w:val="tablesyntax"/>
              <w:rPr>
                <w:rFonts w:eastAsia="?l?r ??’c"/>
                <w:lang w:eastAsia="ja-JP"/>
              </w:rPr>
            </w:pPr>
            <w:r w:rsidRPr="003F17AE">
              <w:rPr>
                <w:rFonts w:eastAsia="?l?r ??’c"/>
                <w:b/>
                <w:lang w:eastAsia="ja-JP"/>
              </w:rPr>
              <w:tab/>
            </w:r>
            <w:r w:rsidRPr="003F17AE">
              <w:rPr>
                <w:b/>
              </w:rPr>
              <w:tab/>
            </w:r>
            <w:r w:rsidRPr="003F17AE">
              <w:rPr>
                <w:b/>
              </w:rPr>
              <w:tab/>
            </w:r>
            <w:proofErr w:type="spellStart"/>
            <w:r w:rsidRPr="003F17AE">
              <w:rPr>
                <w:b/>
              </w:rPr>
              <w:t>matrix_coefficients</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u(8)</w:t>
            </w:r>
          </w:p>
        </w:tc>
      </w:tr>
      <w:tr w:rsidR="00E40255" w:rsidRPr="003F17AE" w:rsidTr="009D45F3">
        <w:trPr>
          <w:cantSplit/>
          <w:jc w:val="center"/>
        </w:trPr>
        <w:tc>
          <w:tcPr>
            <w:tcW w:w="6700" w:type="dxa"/>
          </w:tcPr>
          <w:p w:rsidR="00E40255" w:rsidRPr="003F17AE" w:rsidRDefault="00E40255" w:rsidP="009D45F3">
            <w:pPr>
              <w:pStyle w:val="tablesyntax"/>
              <w:rPr>
                <w:rFonts w:eastAsia="?l?r ??’c"/>
                <w:b/>
                <w:lang w:eastAsia="ja-JP"/>
              </w:rPr>
            </w:pPr>
            <w:r w:rsidRPr="003F17AE">
              <w:rPr>
                <w:b/>
              </w:rPr>
              <w:tab/>
            </w:r>
            <w:r w:rsidRPr="003F17AE">
              <w:rPr>
                <w:b/>
              </w:rPr>
              <w:tab/>
            </w:r>
            <w:r w:rsidRPr="003F17AE">
              <w:t>}</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rPr>
                <w:b/>
              </w:rPr>
            </w:pPr>
            <w:r w:rsidRPr="003F17AE">
              <w:rPr>
                <w:b/>
              </w:rPr>
              <w:tab/>
            </w:r>
            <w:r w:rsidRPr="003F17AE">
              <w:t>}</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rPr>
                <w:b/>
              </w:rPr>
            </w:pPr>
            <w:r w:rsidRPr="003F17AE">
              <w:rPr>
                <w:b/>
              </w:rPr>
              <w:tab/>
            </w:r>
            <w:proofErr w:type="spellStart"/>
            <w:r w:rsidRPr="003F17AE">
              <w:rPr>
                <w:b/>
              </w:rPr>
              <w:t>chroma_loc_info_present_flag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rPr>
                <w:b/>
              </w:rPr>
            </w:pPr>
            <w:r w:rsidRPr="003F17AE">
              <w:rPr>
                <w:b/>
                <w:bCs/>
              </w:rPr>
              <w:tab/>
            </w:r>
            <w:r w:rsidRPr="003F17AE">
              <w:t xml:space="preserve">if( </w:t>
            </w:r>
            <w:proofErr w:type="spellStart"/>
            <w:r w:rsidRPr="003F17AE">
              <w:t>chroma_loc_info_present_flag</w:t>
            </w:r>
            <w:proofErr w:type="spellEnd"/>
            <w:r w:rsidRPr="003F17AE">
              <w:t xml:space="preserve"> )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r>
            <w:proofErr w:type="spellStart"/>
            <w:r w:rsidRPr="003F17AE">
              <w:rPr>
                <w:b/>
                <w:bCs/>
              </w:rPr>
              <w:t>chroma_sample_loc_type_top_field</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r>
            <w:proofErr w:type="spellStart"/>
            <w:r w:rsidRPr="003F17AE">
              <w:rPr>
                <w:b/>
                <w:bCs/>
              </w:rPr>
              <w:t>chroma_sample_loc_type_bottom_field</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proofErr w:type="spellStart"/>
            <w:r w:rsidRPr="003F17AE">
              <w:rPr>
                <w:b w:val="0"/>
              </w:rPr>
              <w:t>ue</w:t>
            </w:r>
            <w:proofErr w:type="spellEnd"/>
            <w:r w:rsidRPr="003F17AE">
              <w:rPr>
                <w:b w:val="0"/>
              </w:rPr>
              <w:t>(v)</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t>}</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proofErr w:type="spellStart"/>
            <w:r w:rsidRPr="003F17AE">
              <w:rPr>
                <w:b/>
                <w:bCs/>
              </w:rPr>
              <w:t>neutral_chroma_indication_flag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proofErr w:type="spellStart"/>
            <w:r w:rsidRPr="003F17AE">
              <w:rPr>
                <w:b/>
                <w:bCs/>
              </w:rPr>
              <w:t>field_</w:t>
            </w:r>
            <w:r>
              <w:rPr>
                <w:b/>
                <w:bCs/>
              </w:rPr>
              <w:t>seq</w:t>
            </w:r>
            <w:r w:rsidRPr="003F17AE">
              <w:rPr>
                <w:b/>
                <w:bCs/>
              </w:rPr>
              <w:t>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rPr>
                <w:b/>
                <w:bCs/>
              </w:rPr>
            </w:pPr>
            <w:r>
              <w:rPr>
                <w:b/>
                <w:bCs/>
              </w:rPr>
              <w:tab/>
            </w:r>
            <w:proofErr w:type="spellStart"/>
            <w:r w:rsidRPr="00E40255">
              <w:t>hrd_parameters</w:t>
            </w:r>
            <w:proofErr w:type="spellEnd"/>
            <w:r w:rsidRPr="00E40255">
              <w:t>( 1, sps_max_sub_layers_minus1 )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pPr>
            <w:r w:rsidRPr="003F17AE">
              <w:rPr>
                <w:b/>
                <w:bCs/>
              </w:rPr>
              <w:tab/>
            </w:r>
            <w:proofErr w:type="spellStart"/>
            <w:r w:rsidRPr="003F17AE">
              <w:rPr>
                <w:b/>
                <w:bCs/>
              </w:rPr>
              <w:t>bitstream_restriction_flag</w:t>
            </w:r>
            <w:proofErr w:type="spellEnd"/>
          </w:p>
        </w:tc>
        <w:tc>
          <w:tcPr>
            <w:tcW w:w="1157" w:type="dxa"/>
          </w:tcPr>
          <w:p w:rsidR="00E40255" w:rsidRPr="003F17AE" w:rsidRDefault="00E40255" w:rsidP="009D45F3">
            <w:pPr>
              <w:pStyle w:val="tableheading"/>
              <w:overflowPunct/>
              <w:autoSpaceDE/>
              <w:autoSpaceDN/>
              <w:adjustRightInd/>
              <w:jc w:val="left"/>
              <w:textAlignment w:val="auto"/>
              <w:rPr>
                <w:b w:val="0"/>
              </w:rPr>
            </w:pPr>
            <w:r w:rsidRPr="003F17AE">
              <w:rPr>
                <w:b w:val="0"/>
              </w:rPr>
              <w:t>u(1)</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t xml:space="preserve">if( </w:t>
            </w:r>
            <w:proofErr w:type="spellStart"/>
            <w:r w:rsidRPr="003F17AE">
              <w:t>bitstream_restriction_flag</w:t>
            </w:r>
            <w:proofErr w:type="spellEnd"/>
            <w:r w:rsidRPr="003F17AE">
              <w:t xml:space="preserve"> ) {</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AA0568" w:rsidTr="009D45F3">
        <w:trPr>
          <w:cantSplit/>
          <w:jc w:val="center"/>
        </w:trPr>
        <w:tc>
          <w:tcPr>
            <w:tcW w:w="6700" w:type="dxa"/>
          </w:tcPr>
          <w:p w:rsidR="00E40255" w:rsidRPr="00612796" w:rsidRDefault="00E40255" w:rsidP="009D45F3">
            <w:pPr>
              <w:pStyle w:val="tablesyntax"/>
              <w:rPr>
                <w:b/>
                <w:bCs/>
              </w:rPr>
            </w:pPr>
            <w:r w:rsidRPr="00612796">
              <w:rPr>
                <w:b/>
                <w:bCs/>
              </w:rPr>
              <w:tab/>
            </w:r>
            <w:r w:rsidRPr="00612796">
              <w:rPr>
                <w:b/>
                <w:bCs/>
              </w:rPr>
              <w:tab/>
            </w:r>
            <w:proofErr w:type="spellStart"/>
            <w:r w:rsidRPr="00612796">
              <w:rPr>
                <w:b/>
                <w:bCs/>
              </w:rPr>
              <w:t>tiles_fixed_structure_flag</w:t>
            </w:r>
            <w:proofErr w:type="spellEnd"/>
          </w:p>
        </w:tc>
        <w:tc>
          <w:tcPr>
            <w:tcW w:w="1157" w:type="dxa"/>
          </w:tcPr>
          <w:p w:rsidR="00E40255" w:rsidRPr="00612796" w:rsidRDefault="00E40255" w:rsidP="009D45F3">
            <w:pPr>
              <w:pStyle w:val="tableheading"/>
              <w:overflowPunct/>
              <w:autoSpaceDE/>
              <w:autoSpaceDN/>
              <w:adjustRightInd/>
              <w:jc w:val="left"/>
              <w:rPr>
                <w:b w:val="0"/>
              </w:rPr>
            </w:pPr>
            <w:r w:rsidRPr="00612796">
              <w:rPr>
                <w:b w:val="0"/>
              </w:rPr>
              <w:t>u(1)</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r>
            <w:proofErr w:type="spellStart"/>
            <w:r w:rsidRPr="003F17AE">
              <w:rPr>
                <w:b/>
                <w:bCs/>
              </w:rPr>
              <w:t>motion_vectors_over_pic_boundaries_flag</w:t>
            </w:r>
            <w:proofErr w:type="spellEnd"/>
          </w:p>
        </w:tc>
        <w:tc>
          <w:tcPr>
            <w:tcW w:w="1157" w:type="dxa"/>
          </w:tcPr>
          <w:p w:rsidR="00E40255" w:rsidRPr="00F53EDA" w:rsidRDefault="00E40255" w:rsidP="009D45F3">
            <w:pPr>
              <w:pStyle w:val="tableheading"/>
              <w:overflowPunct/>
              <w:autoSpaceDE/>
              <w:autoSpaceDN/>
              <w:adjustRightInd/>
              <w:jc w:val="left"/>
              <w:textAlignment w:val="auto"/>
              <w:rPr>
                <w:b w:val="0"/>
              </w:rPr>
            </w:pPr>
            <w:r w:rsidRPr="001F10C1">
              <w:rPr>
                <w:b w:val="0"/>
              </w:rPr>
              <w:t>u(1)</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r>
            <w:proofErr w:type="spellStart"/>
            <w:r w:rsidRPr="003F17AE">
              <w:rPr>
                <w:b/>
                <w:bCs/>
              </w:rPr>
              <w:t>max_bytes_per_pic_denom</w:t>
            </w:r>
            <w:proofErr w:type="spellEnd"/>
          </w:p>
        </w:tc>
        <w:tc>
          <w:tcPr>
            <w:tcW w:w="1157" w:type="dxa"/>
          </w:tcPr>
          <w:p w:rsidR="00E40255" w:rsidRPr="00F53EDA" w:rsidRDefault="00E40255" w:rsidP="009D45F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r>
            <w:proofErr w:type="spellStart"/>
            <w:r w:rsidRPr="003F17AE">
              <w:rPr>
                <w:b/>
                <w:bCs/>
              </w:rPr>
              <w:t>max_bits_per_mincu_denom</w:t>
            </w:r>
            <w:proofErr w:type="spellEnd"/>
          </w:p>
        </w:tc>
        <w:tc>
          <w:tcPr>
            <w:tcW w:w="1157" w:type="dxa"/>
          </w:tcPr>
          <w:p w:rsidR="00E40255" w:rsidRPr="00F53EDA" w:rsidRDefault="00E40255" w:rsidP="009D45F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t>log2_max_mv_length_horizontal</w:t>
            </w:r>
          </w:p>
        </w:tc>
        <w:tc>
          <w:tcPr>
            <w:tcW w:w="1157" w:type="dxa"/>
          </w:tcPr>
          <w:p w:rsidR="00E40255" w:rsidRPr="00F53EDA" w:rsidRDefault="00E40255" w:rsidP="009D45F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rPr>
                <w:b/>
                <w:bCs/>
              </w:rPr>
              <w:tab/>
              <w:t>log2_max_mv_length_vertical</w:t>
            </w:r>
          </w:p>
        </w:tc>
        <w:tc>
          <w:tcPr>
            <w:tcW w:w="1157" w:type="dxa"/>
          </w:tcPr>
          <w:p w:rsidR="00E40255" w:rsidRPr="00F53EDA" w:rsidRDefault="00E40255" w:rsidP="009D45F3">
            <w:pPr>
              <w:pStyle w:val="tableheading"/>
              <w:overflowPunct/>
              <w:autoSpaceDE/>
              <w:autoSpaceDN/>
              <w:adjustRightInd/>
              <w:jc w:val="left"/>
              <w:textAlignment w:val="auto"/>
              <w:rPr>
                <w:b w:val="0"/>
              </w:rPr>
            </w:pPr>
            <w:proofErr w:type="spellStart"/>
            <w:r w:rsidRPr="001F10C1">
              <w:rPr>
                <w:b w:val="0"/>
              </w:rPr>
              <w:t>ue</w:t>
            </w:r>
            <w:proofErr w:type="spellEnd"/>
            <w:r w:rsidRPr="001F10C1">
              <w:rPr>
                <w:b w:val="0"/>
              </w:rPr>
              <w:t>(v)</w:t>
            </w: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rPr>
                <w:b/>
                <w:bCs/>
              </w:rPr>
              <w:tab/>
            </w:r>
            <w:r w:rsidRPr="003F17AE">
              <w:t>}</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r w:rsidR="00E40255" w:rsidRPr="003F17AE" w:rsidTr="009D45F3">
        <w:trPr>
          <w:cantSplit/>
          <w:jc w:val="center"/>
        </w:trPr>
        <w:tc>
          <w:tcPr>
            <w:tcW w:w="6700" w:type="dxa"/>
          </w:tcPr>
          <w:p w:rsidR="00E40255" w:rsidRPr="003F17AE" w:rsidRDefault="00E40255" w:rsidP="009D45F3">
            <w:pPr>
              <w:pStyle w:val="tablesyntax"/>
              <w:rPr>
                <w:b/>
                <w:bCs/>
              </w:rPr>
            </w:pPr>
            <w:r w:rsidRPr="003F17AE">
              <w:t>}</w:t>
            </w:r>
          </w:p>
        </w:tc>
        <w:tc>
          <w:tcPr>
            <w:tcW w:w="1157" w:type="dxa"/>
          </w:tcPr>
          <w:p w:rsidR="00E40255" w:rsidRPr="003F17AE" w:rsidRDefault="00E40255" w:rsidP="009D45F3">
            <w:pPr>
              <w:pStyle w:val="tableheading"/>
              <w:overflowPunct/>
              <w:autoSpaceDE/>
              <w:autoSpaceDN/>
              <w:adjustRightInd/>
              <w:jc w:val="left"/>
              <w:textAlignment w:val="auto"/>
              <w:rPr>
                <w:b w:val="0"/>
              </w:rPr>
            </w:pPr>
          </w:p>
        </w:tc>
      </w:tr>
    </w:tbl>
    <w:p w:rsidR="00A02B88" w:rsidRPr="008A4D6C" w:rsidRDefault="00A02B88" w:rsidP="00A02B88">
      <w:pPr>
        <w:pStyle w:val="Heading3"/>
        <w:rPr>
          <w:lang w:val="en-CA"/>
        </w:rPr>
      </w:pPr>
      <w:r>
        <w:rPr>
          <w:lang w:val="en-CA"/>
        </w:rPr>
        <w:t>HRD parameters syntax</w:t>
      </w:r>
    </w:p>
    <w:p w:rsidR="00E40255" w:rsidRPr="00E40255" w:rsidRDefault="00E40255" w:rsidP="00E40255">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E40255" w:rsidRPr="001A5A1F" w:rsidTr="009D45F3">
        <w:trPr>
          <w:cantSplit/>
          <w:jc w:val="center"/>
        </w:trPr>
        <w:tc>
          <w:tcPr>
            <w:tcW w:w="6700" w:type="dxa"/>
          </w:tcPr>
          <w:p w:rsidR="00E40255" w:rsidRPr="001A5A1F" w:rsidRDefault="00E40255" w:rsidP="009D45F3">
            <w:pPr>
              <w:pStyle w:val="tablesyntax"/>
            </w:pPr>
            <w:proofErr w:type="spellStart"/>
            <w:r w:rsidRPr="001A5A1F">
              <w:lastRenderedPageBreak/>
              <w:t>hrd_parameters</w:t>
            </w:r>
            <w:proofErr w:type="spellEnd"/>
            <w:r w:rsidRPr="001A5A1F">
              <w:t>( </w:t>
            </w:r>
            <w:proofErr w:type="spellStart"/>
            <w:r>
              <w:t>commonInfPresentFlag</w:t>
            </w:r>
            <w:proofErr w:type="spellEnd"/>
            <w:r>
              <w:t>, MaxNumSubLayersMinus1</w:t>
            </w:r>
            <w:r w:rsidRPr="004B3ED8">
              <w:t> </w:t>
            </w:r>
            <w:r w:rsidRPr="001A5A1F">
              <w:t>) {</w:t>
            </w:r>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t>Descriptor</w:t>
            </w:r>
          </w:p>
        </w:tc>
      </w:tr>
      <w:tr w:rsidR="00E40255" w:rsidRPr="001A5A1F" w:rsidTr="009D45F3">
        <w:trPr>
          <w:cantSplit/>
          <w:jc w:val="center"/>
        </w:trPr>
        <w:tc>
          <w:tcPr>
            <w:tcW w:w="6700" w:type="dxa"/>
          </w:tcPr>
          <w:p w:rsidR="00E40255" w:rsidRPr="001A5A1F" w:rsidRDefault="00E40255" w:rsidP="009D45F3">
            <w:pPr>
              <w:pStyle w:val="tablesyntax"/>
            </w:pPr>
            <w:r w:rsidRPr="001A5A1F">
              <w:tab/>
              <w:t>if(</w:t>
            </w:r>
            <w:r>
              <w:t xml:space="preserve"> </w:t>
            </w:r>
            <w:proofErr w:type="spellStart"/>
            <w:r>
              <w:t>commonInfPresentFlag</w:t>
            </w:r>
            <w:proofErr w:type="spellEnd"/>
            <w:r w:rsidRPr="001A5A1F">
              <w:t xml:space="preserve"> ) {</w:t>
            </w:r>
          </w:p>
        </w:tc>
        <w:tc>
          <w:tcPr>
            <w:tcW w:w="1157" w:type="dxa"/>
          </w:tcPr>
          <w:p w:rsidR="00E40255" w:rsidRPr="001A5A1F" w:rsidRDefault="00E40255" w:rsidP="009D45F3">
            <w:pPr>
              <w:pStyle w:val="tableheading"/>
              <w:overflowPunct/>
              <w:autoSpaceDE/>
              <w:autoSpaceDN/>
              <w:adjustRightInd/>
              <w:jc w:val="left"/>
              <w:textAlignment w:val="auto"/>
            </w:pPr>
          </w:p>
        </w:tc>
      </w:tr>
      <w:tr w:rsidR="00E40255" w:rsidRPr="001A5A1F" w:rsidTr="009D45F3">
        <w:trPr>
          <w:cantSplit/>
          <w:jc w:val="center"/>
        </w:trPr>
        <w:tc>
          <w:tcPr>
            <w:tcW w:w="6700" w:type="dxa"/>
          </w:tcPr>
          <w:p w:rsidR="00E40255" w:rsidRPr="004C0647" w:rsidRDefault="00E40255" w:rsidP="009D45F3">
            <w:pPr>
              <w:pStyle w:val="tablesyntax"/>
              <w:rPr>
                <w:b/>
                <w:bCs/>
              </w:rPr>
            </w:pPr>
            <w:r w:rsidRPr="004C0647">
              <w:rPr>
                <w:b/>
                <w:bCs/>
              </w:rPr>
              <w:tab/>
            </w:r>
            <w:r w:rsidRPr="004C0647">
              <w:rPr>
                <w:b/>
                <w:bCs/>
              </w:rPr>
              <w:tab/>
            </w:r>
            <w:proofErr w:type="spellStart"/>
            <w:r w:rsidRPr="004C0647">
              <w:rPr>
                <w:b/>
                <w:bCs/>
              </w:rPr>
              <w:t>timing_info_present_flag</w:t>
            </w:r>
            <w:proofErr w:type="spellEnd"/>
          </w:p>
        </w:tc>
        <w:tc>
          <w:tcPr>
            <w:tcW w:w="1157" w:type="dxa"/>
          </w:tcPr>
          <w:p w:rsidR="00E40255" w:rsidRPr="00B968A2" w:rsidRDefault="00E40255" w:rsidP="009D45F3">
            <w:pPr>
              <w:pStyle w:val="tableheading"/>
              <w:overflowPunct/>
              <w:autoSpaceDE/>
              <w:autoSpaceDN/>
              <w:adjustRightInd/>
              <w:jc w:val="left"/>
              <w:textAlignment w:val="auto"/>
              <w:rPr>
                <w:b w:val="0"/>
              </w:rPr>
            </w:pPr>
            <w:r w:rsidRPr="00B968A2">
              <w:rPr>
                <w:b w:val="0"/>
              </w:rPr>
              <w:t>u(1)</w:t>
            </w: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t xml:space="preserve">if( </w:t>
            </w:r>
            <w:proofErr w:type="spellStart"/>
            <w:r w:rsidRPr="001A5A1F">
              <w:t>timing_info_present_flag</w:t>
            </w:r>
            <w:proofErr w:type="spellEnd"/>
            <w:r w:rsidRPr="001A5A1F">
              <w:t xml:space="preserve"> )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rPr>
                <w:b/>
                <w:bCs/>
              </w:rPr>
              <w:tab/>
            </w:r>
            <w:proofErr w:type="spellStart"/>
            <w:r w:rsidRPr="001A5A1F">
              <w:rPr>
                <w:b/>
                <w:bCs/>
              </w:rPr>
              <w:t>num_units_in_tick</w:t>
            </w:r>
            <w:proofErr w:type="spellEnd"/>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u(32)</w:t>
            </w: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rPr>
                <w:b/>
                <w:bCs/>
              </w:rPr>
              <w:tab/>
            </w:r>
            <w:proofErr w:type="spellStart"/>
            <w:r w:rsidRPr="001A5A1F">
              <w:rPr>
                <w:b/>
                <w:bCs/>
              </w:rPr>
              <w:t>time_scale</w:t>
            </w:r>
            <w:proofErr w:type="spellEnd"/>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u(32)</w:t>
            </w:r>
          </w:p>
        </w:tc>
      </w:tr>
      <w:tr w:rsidR="00E40255" w:rsidRPr="001A5A1F" w:rsidTr="009D45F3">
        <w:trPr>
          <w:cantSplit/>
          <w:jc w:val="center"/>
        </w:trPr>
        <w:tc>
          <w:tcPr>
            <w:tcW w:w="6700" w:type="dxa"/>
          </w:tcPr>
          <w:p w:rsidR="00E40255" w:rsidRPr="001A5A1F" w:rsidRDefault="00E40255" w:rsidP="009D45F3">
            <w:pPr>
              <w:pStyle w:val="tablesyntax"/>
              <w:rPr>
                <w:bCs/>
              </w:rPr>
            </w:pPr>
            <w:r w:rsidRPr="001A5A1F">
              <w:rPr>
                <w:bCs/>
              </w:rPr>
              <w:tab/>
            </w:r>
            <w:r w:rsidRPr="001A5A1F">
              <w:rPr>
                <w:bCs/>
              </w:rPr>
              <w:tab/>
            </w:r>
            <w:r w:rsidRPr="004C0647">
              <w:t>}</w:t>
            </w:r>
          </w:p>
        </w:tc>
        <w:tc>
          <w:tcPr>
            <w:tcW w:w="1157" w:type="dxa"/>
          </w:tcPr>
          <w:p w:rsidR="00E40255" w:rsidRPr="004C0647"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proofErr w:type="spellStart"/>
            <w:r w:rsidRPr="001A5A1F">
              <w:rPr>
                <w:b/>
                <w:bCs/>
              </w:rPr>
              <w:t>nal_hrd_parameters_present_flag</w:t>
            </w:r>
            <w:proofErr w:type="spellEnd"/>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u(1)</w:t>
            </w:r>
          </w:p>
        </w:tc>
      </w:tr>
      <w:tr w:rsidR="00E40255" w:rsidRPr="001A5A1F" w:rsidTr="009D45F3">
        <w:trPr>
          <w:cantSplit/>
          <w:jc w:val="center"/>
        </w:trPr>
        <w:tc>
          <w:tcPr>
            <w:tcW w:w="6700" w:type="dxa"/>
          </w:tcPr>
          <w:p w:rsidR="00E40255" w:rsidRPr="001A5A1F" w:rsidRDefault="00E40255" w:rsidP="009D45F3">
            <w:pPr>
              <w:pStyle w:val="tablesyntax"/>
            </w:pPr>
            <w:r w:rsidRPr="001A5A1F">
              <w:rPr>
                <w:b/>
                <w:bCs/>
              </w:rPr>
              <w:tab/>
            </w:r>
            <w:r w:rsidRPr="001A5A1F">
              <w:rPr>
                <w:b/>
                <w:bCs/>
              </w:rPr>
              <w:tab/>
            </w:r>
            <w:proofErr w:type="spellStart"/>
            <w:r w:rsidRPr="001A5A1F">
              <w:rPr>
                <w:b/>
                <w:bCs/>
              </w:rPr>
              <w:t>vcl_hrd_parameters_present_flag</w:t>
            </w:r>
            <w:proofErr w:type="spellEnd"/>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u(1)</w:t>
            </w:r>
          </w:p>
        </w:tc>
      </w:tr>
      <w:tr w:rsidR="00E40255" w:rsidRPr="001A5A1F" w:rsidTr="009D45F3">
        <w:trPr>
          <w:cantSplit/>
          <w:trHeight w:val="350"/>
          <w:jc w:val="center"/>
        </w:trPr>
        <w:tc>
          <w:tcPr>
            <w:tcW w:w="6700" w:type="dxa"/>
          </w:tcPr>
          <w:p w:rsidR="00E40255" w:rsidRPr="001A5A1F" w:rsidRDefault="00E40255" w:rsidP="009D45F3">
            <w:pPr>
              <w:pStyle w:val="tablesyntax"/>
            </w:pPr>
            <w:r w:rsidRPr="001A5A1F">
              <w:rPr>
                <w:b/>
                <w:bCs/>
              </w:rPr>
              <w:tab/>
            </w:r>
            <w:r>
              <w:rPr>
                <w:b/>
                <w:bCs/>
              </w:rPr>
              <w:tab/>
            </w:r>
            <w:r w:rsidRPr="001A5A1F">
              <w:t xml:space="preserve">if( </w:t>
            </w:r>
            <w:proofErr w:type="spellStart"/>
            <w:r w:rsidRPr="001A5A1F">
              <w:t>nal_hrd_parameters_present_flag</w:t>
            </w:r>
            <w:proofErr w:type="spellEnd"/>
            <w:r w:rsidRPr="001A5A1F">
              <w:t xml:space="preserve"> | | </w:t>
            </w:r>
            <w:proofErr w:type="spellStart"/>
            <w:r w:rsidRPr="001A5A1F">
              <w:t>vcl_hrd_parameters_present_flag</w:t>
            </w:r>
            <w:proofErr w:type="spellEnd"/>
            <w:r w:rsidRPr="001A5A1F">
              <w:t xml:space="preserve">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rPr>
                <w:b/>
                <w:bCs/>
              </w:rPr>
              <w:tab/>
            </w:r>
            <w:proofErr w:type="spellStart"/>
            <w:r w:rsidRPr="001A5A1F">
              <w:rPr>
                <w:b/>
                <w:bCs/>
              </w:rPr>
              <w:t>sub_pic_cpb_params_present_flag</w:t>
            </w:r>
            <w:proofErr w:type="spellEnd"/>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u(1)</w:t>
            </w:r>
          </w:p>
        </w:tc>
      </w:tr>
      <w:tr w:rsidR="00E40255" w:rsidRPr="001A5A1F" w:rsidTr="009D45F3">
        <w:trPr>
          <w:cantSplit/>
          <w:jc w:val="center"/>
        </w:trPr>
        <w:tc>
          <w:tcPr>
            <w:tcW w:w="6700" w:type="dxa"/>
          </w:tcPr>
          <w:p w:rsidR="00E40255" w:rsidRPr="001A5A1F" w:rsidRDefault="00E40255" w:rsidP="009D45F3">
            <w:pPr>
              <w:pStyle w:val="tablesyntax"/>
              <w:rPr>
                <w:bCs/>
              </w:rPr>
            </w:pPr>
            <w:r w:rsidRPr="001A5A1F">
              <w:rPr>
                <w:bCs/>
              </w:rPr>
              <w:tab/>
            </w:r>
            <w:r w:rsidRPr="001A5A1F">
              <w:rPr>
                <w:bCs/>
              </w:rPr>
              <w:tab/>
            </w:r>
            <w:r w:rsidRPr="001A5A1F">
              <w:rPr>
                <w:bCs/>
              </w:rPr>
              <w:tab/>
              <w:t xml:space="preserve">if( </w:t>
            </w:r>
            <w:proofErr w:type="spellStart"/>
            <w:r w:rsidRPr="001A5A1F">
              <w:rPr>
                <w:bCs/>
              </w:rPr>
              <w:t>sub_pic_cpb_params_present_flag</w:t>
            </w:r>
            <w:proofErr w:type="spellEnd"/>
            <w:r w:rsidRPr="001A5A1F">
              <w:rPr>
                <w:bCs/>
              </w:rPr>
              <w:t xml:space="preserve">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rPr>
                <w:b/>
                <w:bCs/>
              </w:rPr>
              <w:tab/>
            </w:r>
            <w:r w:rsidRPr="001A5A1F">
              <w:rPr>
                <w:b/>
                <w:bCs/>
              </w:rPr>
              <w:tab/>
              <w:t>tick</w:t>
            </w:r>
            <w:r>
              <w:rPr>
                <w:b/>
                <w:bCs/>
              </w:rPr>
              <w:t>_divisor_minus2</w:t>
            </w:r>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w:t>
            </w:r>
            <w:r>
              <w:rPr>
                <w:b w:val="0"/>
              </w:rPr>
              <w:t>8</w:t>
            </w:r>
            <w:r w:rsidRPr="001A5A1F">
              <w:rPr>
                <w:b w:val="0"/>
              </w:rPr>
              <w:t>)</w:t>
            </w:r>
          </w:p>
        </w:tc>
      </w:tr>
      <w:tr w:rsidR="00E40255" w:rsidRPr="001A5A1F" w:rsidTr="009D45F3">
        <w:trPr>
          <w:cantSplit/>
          <w:jc w:val="center"/>
        </w:trPr>
        <w:tc>
          <w:tcPr>
            <w:tcW w:w="6700" w:type="dxa"/>
          </w:tcPr>
          <w:p w:rsidR="00E40255" w:rsidRPr="001A5A1F" w:rsidRDefault="00E40255" w:rsidP="009D45F3">
            <w:pPr>
              <w:pStyle w:val="tablesyntax"/>
            </w:pPr>
            <w:r w:rsidRPr="001A5A1F">
              <w:tab/>
            </w:r>
            <w:r w:rsidRPr="001A5A1F">
              <w:tab/>
            </w:r>
            <w:r w:rsidRPr="001A5A1F">
              <w:tab/>
            </w:r>
            <w:proofErr w:type="spellStart"/>
            <w:r w:rsidRPr="001A5A1F">
              <w:rPr>
                <w:b/>
                <w:bCs/>
              </w:rPr>
              <w:t>bit_rate_scale</w:t>
            </w:r>
            <w:proofErr w:type="spellEnd"/>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u(4)</w:t>
            </w:r>
          </w:p>
        </w:tc>
      </w:tr>
      <w:tr w:rsidR="00E40255" w:rsidRPr="001A5A1F" w:rsidTr="009D45F3">
        <w:trPr>
          <w:cantSplit/>
          <w:jc w:val="center"/>
        </w:trPr>
        <w:tc>
          <w:tcPr>
            <w:tcW w:w="6700" w:type="dxa"/>
          </w:tcPr>
          <w:p w:rsidR="00E40255" w:rsidRPr="001A5A1F" w:rsidRDefault="00E40255" w:rsidP="009D45F3">
            <w:pPr>
              <w:pStyle w:val="tablesyntax"/>
            </w:pPr>
            <w:r w:rsidRPr="001A5A1F">
              <w:tab/>
            </w:r>
            <w:r w:rsidRPr="001A5A1F">
              <w:tab/>
            </w:r>
            <w:r w:rsidRPr="001A5A1F">
              <w:tab/>
            </w:r>
            <w:proofErr w:type="spellStart"/>
            <w:r w:rsidRPr="001A5A1F">
              <w:rPr>
                <w:b/>
                <w:bCs/>
              </w:rPr>
              <w:t>cpb_size_scale</w:t>
            </w:r>
            <w:proofErr w:type="spellEnd"/>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u(4)</w:t>
            </w: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rPr>
                <w:b/>
                <w:bCs/>
              </w:rPr>
              <w:tab/>
              <w:t>initial_cpb_removal_delay_length_minus1</w:t>
            </w:r>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u(5)</w:t>
            </w: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rPr>
                <w:b/>
                <w:bCs/>
              </w:rPr>
              <w:tab/>
              <w:t>cpb_removal_delay_length_minus1</w:t>
            </w:r>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u(5)</w:t>
            </w: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rPr>
                <w:b/>
                <w:bCs/>
              </w:rPr>
              <w:tab/>
            </w:r>
            <w:r w:rsidRPr="001A5A1F">
              <w:rPr>
                <w:b/>
                <w:bCs/>
              </w:rPr>
              <w:tab/>
            </w:r>
            <w:r w:rsidRPr="001A5A1F">
              <w:rPr>
                <w:b/>
                <w:bCs/>
              </w:rPr>
              <w:tab/>
              <w:t>dpb_output_delay_length_minus1</w:t>
            </w:r>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u(5)</w:t>
            </w:r>
          </w:p>
        </w:tc>
      </w:tr>
      <w:tr w:rsidR="00E40255" w:rsidRPr="001A5A1F" w:rsidTr="009D45F3">
        <w:trPr>
          <w:cantSplit/>
          <w:jc w:val="center"/>
        </w:trPr>
        <w:tc>
          <w:tcPr>
            <w:tcW w:w="6700" w:type="dxa"/>
          </w:tcPr>
          <w:p w:rsidR="00E40255" w:rsidRPr="001A5A1F" w:rsidRDefault="00E40255" w:rsidP="009D45F3">
            <w:pPr>
              <w:pStyle w:val="tablesyntax"/>
              <w:rPr>
                <w:bCs/>
              </w:rPr>
            </w:pPr>
            <w:r w:rsidRPr="001A5A1F">
              <w:rPr>
                <w:bCs/>
              </w:rPr>
              <w:tab/>
            </w:r>
            <w:r w:rsidRPr="001A5A1F">
              <w:rPr>
                <w:bCs/>
              </w:rPr>
              <w:tab/>
              <w:t>}</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Cs/>
              </w:rPr>
            </w:pPr>
            <w:r>
              <w:rPr>
                <w:bCs/>
              </w:rPr>
              <w:tab/>
              <w:t>}</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tab/>
              <w:t xml:space="preserve">for( </w:t>
            </w:r>
            <w:proofErr w:type="spellStart"/>
            <w:r w:rsidRPr="001A5A1F">
              <w:t>i</w:t>
            </w:r>
            <w:proofErr w:type="spellEnd"/>
            <w:r w:rsidRPr="001A5A1F">
              <w:t xml:space="preserve"> = 0; </w:t>
            </w:r>
            <w:proofErr w:type="spellStart"/>
            <w:r w:rsidRPr="001A5A1F">
              <w:t>i</w:t>
            </w:r>
            <w:proofErr w:type="spellEnd"/>
            <w:r w:rsidRPr="001A5A1F">
              <w:t xml:space="preserve">  &lt;= </w:t>
            </w:r>
            <w:r>
              <w:t>MaxNumSubLayersMinus1</w:t>
            </w:r>
            <w:r w:rsidRPr="001A5A1F">
              <w:t xml:space="preserve">; </w:t>
            </w:r>
            <w:proofErr w:type="spellStart"/>
            <w:r w:rsidRPr="001A5A1F">
              <w:t>i</w:t>
            </w:r>
            <w:proofErr w:type="spellEnd"/>
            <w:r w:rsidRPr="001A5A1F">
              <w:t>++ )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
                <w:bCs/>
              </w:rPr>
            </w:pPr>
            <w:r>
              <w:rPr>
                <w:b/>
                <w:bCs/>
              </w:rPr>
              <w:tab/>
            </w:r>
            <w:r w:rsidRPr="001A5A1F">
              <w:rPr>
                <w:b/>
                <w:bCs/>
              </w:rPr>
              <w:tab/>
            </w:r>
            <w:proofErr w:type="spellStart"/>
            <w:r w:rsidRPr="001A5A1F">
              <w:rPr>
                <w:b/>
                <w:bCs/>
              </w:rPr>
              <w:t>fixed_pic_rate_flag</w:t>
            </w:r>
            <w:proofErr w:type="spellEnd"/>
            <w:r w:rsidRPr="00753356">
              <w:rPr>
                <w:bCs/>
              </w:rPr>
              <w:t>[ </w:t>
            </w:r>
            <w:proofErr w:type="spellStart"/>
            <w:r w:rsidRPr="00753356">
              <w:rPr>
                <w:bCs/>
              </w:rPr>
              <w:t>i</w:t>
            </w:r>
            <w:proofErr w:type="spellEnd"/>
            <w:r w:rsidRPr="00753356">
              <w:rPr>
                <w:bCs/>
              </w:rPr>
              <w:t> ]</w:t>
            </w:r>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u(1)</w:t>
            </w:r>
          </w:p>
        </w:tc>
      </w:tr>
      <w:tr w:rsidR="00E40255" w:rsidRPr="00753356" w:rsidTr="009D45F3">
        <w:trPr>
          <w:cantSplit/>
          <w:jc w:val="center"/>
        </w:trPr>
        <w:tc>
          <w:tcPr>
            <w:tcW w:w="6700" w:type="dxa"/>
          </w:tcPr>
          <w:p w:rsidR="00E40255" w:rsidRPr="00753356" w:rsidRDefault="00E40255" w:rsidP="009D45F3">
            <w:pPr>
              <w:pStyle w:val="tablesyntax"/>
              <w:rPr>
                <w:bCs/>
              </w:rPr>
            </w:pPr>
            <w:r>
              <w:rPr>
                <w:bCs/>
              </w:rPr>
              <w:tab/>
            </w:r>
            <w:r w:rsidRPr="00753356">
              <w:rPr>
                <w:bCs/>
              </w:rPr>
              <w:tab/>
              <w:t xml:space="preserve">if( </w:t>
            </w:r>
            <w:proofErr w:type="spellStart"/>
            <w:r w:rsidRPr="00753356">
              <w:rPr>
                <w:bCs/>
              </w:rPr>
              <w:t>fixed_pic_rate_flag</w:t>
            </w:r>
            <w:proofErr w:type="spellEnd"/>
            <w:r w:rsidRPr="00753356">
              <w:rPr>
                <w:bCs/>
              </w:rPr>
              <w:t>[ </w:t>
            </w:r>
            <w:proofErr w:type="spellStart"/>
            <w:r w:rsidRPr="00753356">
              <w:rPr>
                <w:bCs/>
              </w:rPr>
              <w:t>i</w:t>
            </w:r>
            <w:proofErr w:type="spellEnd"/>
            <w:r w:rsidRPr="00753356">
              <w:rPr>
                <w:bCs/>
              </w:rPr>
              <w:t> ] )</w:t>
            </w:r>
          </w:p>
        </w:tc>
        <w:tc>
          <w:tcPr>
            <w:tcW w:w="1157" w:type="dxa"/>
          </w:tcPr>
          <w:p w:rsidR="00E40255" w:rsidRPr="00753356" w:rsidRDefault="00E40255" w:rsidP="009D45F3">
            <w:pPr>
              <w:pStyle w:val="tableheading"/>
              <w:overflowPunct/>
              <w:autoSpaceDE/>
              <w:autoSpaceDN/>
              <w:adjustRightInd/>
              <w:jc w:val="left"/>
              <w:textAlignment w:val="auto"/>
              <w:rPr>
                <w:b w:val="0"/>
              </w:rPr>
            </w:pPr>
          </w:p>
        </w:tc>
      </w:tr>
      <w:tr w:rsidR="00E40255" w:rsidRPr="00852CBC" w:rsidTr="009D45F3">
        <w:trPr>
          <w:cantSplit/>
          <w:jc w:val="center"/>
        </w:trPr>
        <w:tc>
          <w:tcPr>
            <w:tcW w:w="6700" w:type="dxa"/>
          </w:tcPr>
          <w:p w:rsidR="00E40255" w:rsidRPr="00753356" w:rsidRDefault="00E40255" w:rsidP="009D45F3">
            <w:pPr>
              <w:pStyle w:val="tablesyntax"/>
              <w:rPr>
                <w:b/>
                <w:bCs/>
              </w:rPr>
            </w:pPr>
            <w:r>
              <w:rPr>
                <w:bCs/>
              </w:rPr>
              <w:tab/>
            </w:r>
            <w:r w:rsidRPr="00753356">
              <w:rPr>
                <w:bCs/>
              </w:rPr>
              <w:tab/>
            </w:r>
            <w:r w:rsidRPr="00753356">
              <w:rPr>
                <w:bCs/>
              </w:rPr>
              <w:tab/>
            </w:r>
            <w:r w:rsidRPr="00753356">
              <w:rPr>
                <w:b/>
                <w:bCs/>
              </w:rPr>
              <w:t>pic_duration_in_tc_minus1</w:t>
            </w:r>
            <w:r w:rsidRPr="00753356">
              <w:rPr>
                <w:bCs/>
              </w:rPr>
              <w:t>[ </w:t>
            </w:r>
            <w:proofErr w:type="spellStart"/>
            <w:r w:rsidRPr="00753356">
              <w:rPr>
                <w:bCs/>
              </w:rPr>
              <w:t>i</w:t>
            </w:r>
            <w:proofErr w:type="spellEnd"/>
            <w:r w:rsidRPr="00753356">
              <w:rPr>
                <w:bCs/>
              </w:rPr>
              <w:t> ]</w:t>
            </w:r>
          </w:p>
        </w:tc>
        <w:tc>
          <w:tcPr>
            <w:tcW w:w="1157" w:type="dxa"/>
          </w:tcPr>
          <w:p w:rsidR="00E40255" w:rsidRPr="001A5A1F" w:rsidRDefault="00E40255" w:rsidP="009D45F3">
            <w:pPr>
              <w:pStyle w:val="tableheading"/>
              <w:overflowPunct/>
              <w:autoSpaceDE/>
              <w:autoSpaceDN/>
              <w:adjustRightInd/>
              <w:jc w:val="left"/>
              <w:textAlignment w:val="auto"/>
              <w:rPr>
                <w:b w:val="0"/>
              </w:rPr>
            </w:pPr>
            <w:proofErr w:type="spellStart"/>
            <w:r w:rsidRPr="00753356">
              <w:rPr>
                <w:b w:val="0"/>
              </w:rPr>
              <w:t>ue</w:t>
            </w:r>
            <w:proofErr w:type="spellEnd"/>
            <w:r w:rsidRPr="00753356">
              <w:rPr>
                <w:b w:val="0"/>
              </w:rPr>
              <w:t>(v)</w:t>
            </w:r>
          </w:p>
        </w:tc>
      </w:tr>
      <w:tr w:rsidR="00E40255" w:rsidRPr="001A5A1F" w:rsidTr="009D45F3">
        <w:trPr>
          <w:cantSplit/>
          <w:jc w:val="center"/>
        </w:trPr>
        <w:tc>
          <w:tcPr>
            <w:tcW w:w="6700" w:type="dxa"/>
          </w:tcPr>
          <w:p w:rsidR="00E40255" w:rsidRPr="001A5A1F" w:rsidRDefault="00E40255" w:rsidP="009D45F3">
            <w:pPr>
              <w:pStyle w:val="tablesyntax"/>
              <w:rPr>
                <w:b/>
                <w:bCs/>
              </w:rPr>
            </w:pPr>
            <w:r>
              <w:rPr>
                <w:b/>
                <w:bCs/>
              </w:rPr>
              <w:tab/>
            </w:r>
            <w:r w:rsidRPr="001A5A1F">
              <w:rPr>
                <w:b/>
                <w:bCs/>
              </w:rPr>
              <w:tab/>
            </w:r>
            <w:proofErr w:type="spellStart"/>
            <w:r w:rsidRPr="001A5A1F">
              <w:rPr>
                <w:b/>
                <w:bCs/>
              </w:rPr>
              <w:t>low_delay_hrd_flag</w:t>
            </w:r>
            <w:proofErr w:type="spellEnd"/>
            <w:r w:rsidRPr="00753356">
              <w:rPr>
                <w:bCs/>
              </w:rPr>
              <w:t>[ </w:t>
            </w:r>
            <w:proofErr w:type="spellStart"/>
            <w:r w:rsidRPr="00753356">
              <w:rPr>
                <w:bCs/>
              </w:rPr>
              <w:t>i</w:t>
            </w:r>
            <w:proofErr w:type="spellEnd"/>
            <w:r w:rsidRPr="00753356">
              <w:rPr>
                <w:bCs/>
              </w:rPr>
              <w:t> ]</w:t>
            </w:r>
          </w:p>
        </w:tc>
        <w:tc>
          <w:tcPr>
            <w:tcW w:w="1157" w:type="dxa"/>
          </w:tcPr>
          <w:p w:rsidR="00E40255" w:rsidRPr="001A5A1F" w:rsidRDefault="00E40255" w:rsidP="009D45F3">
            <w:pPr>
              <w:pStyle w:val="tableheading"/>
              <w:overflowPunct/>
              <w:autoSpaceDE/>
              <w:autoSpaceDN/>
              <w:adjustRightInd/>
              <w:jc w:val="left"/>
              <w:textAlignment w:val="auto"/>
              <w:rPr>
                <w:b w:val="0"/>
              </w:rPr>
            </w:pPr>
            <w:r w:rsidRPr="001A5A1F">
              <w:rPr>
                <w:b w:val="0"/>
              </w:rPr>
              <w:t>u(1)</w:t>
            </w:r>
          </w:p>
        </w:tc>
      </w:tr>
      <w:tr w:rsidR="00E40255" w:rsidRPr="00945BF9" w:rsidTr="009D45F3">
        <w:trPr>
          <w:cantSplit/>
          <w:jc w:val="center"/>
        </w:trPr>
        <w:tc>
          <w:tcPr>
            <w:tcW w:w="6700" w:type="dxa"/>
          </w:tcPr>
          <w:p w:rsidR="00E40255" w:rsidRPr="00945BF9" w:rsidRDefault="00E40255" w:rsidP="009D45F3">
            <w:pPr>
              <w:pStyle w:val="tablesyntax"/>
            </w:pPr>
            <w:r>
              <w:tab/>
            </w:r>
            <w:r w:rsidRPr="00945BF9">
              <w:tab/>
            </w:r>
            <w:r w:rsidRPr="00945BF9">
              <w:rPr>
                <w:b/>
                <w:bCs/>
              </w:rPr>
              <w:t>cpb_cnt_minus1</w:t>
            </w:r>
            <w:r w:rsidRPr="00753356">
              <w:rPr>
                <w:bCs/>
              </w:rPr>
              <w:t>[ </w:t>
            </w:r>
            <w:proofErr w:type="spellStart"/>
            <w:r w:rsidRPr="00753356">
              <w:rPr>
                <w:bCs/>
              </w:rPr>
              <w:t>i</w:t>
            </w:r>
            <w:proofErr w:type="spellEnd"/>
            <w:r w:rsidRPr="00753356">
              <w:rPr>
                <w:bCs/>
              </w:rPr>
              <w:t> ]</w:t>
            </w:r>
          </w:p>
        </w:tc>
        <w:tc>
          <w:tcPr>
            <w:tcW w:w="1157" w:type="dxa"/>
          </w:tcPr>
          <w:p w:rsidR="00E40255" w:rsidRPr="00945BF9" w:rsidRDefault="00E40255" w:rsidP="009D45F3">
            <w:pPr>
              <w:pStyle w:val="tableheading"/>
              <w:overflowPunct/>
              <w:autoSpaceDE/>
              <w:autoSpaceDN/>
              <w:adjustRightInd/>
              <w:jc w:val="left"/>
              <w:textAlignment w:val="auto"/>
              <w:rPr>
                <w:b w:val="0"/>
              </w:rPr>
            </w:pPr>
            <w:proofErr w:type="spellStart"/>
            <w:r w:rsidRPr="00945BF9">
              <w:rPr>
                <w:b w:val="0"/>
              </w:rPr>
              <w:t>ue</w:t>
            </w:r>
            <w:proofErr w:type="spellEnd"/>
            <w:r w:rsidRPr="00945BF9">
              <w:rPr>
                <w:b w:val="0"/>
              </w:rPr>
              <w:t>(v)</w:t>
            </w: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tab/>
            </w:r>
            <w:r w:rsidRPr="001A5A1F">
              <w:tab/>
              <w:t xml:space="preserve">if( </w:t>
            </w:r>
            <w:proofErr w:type="spellStart"/>
            <w:r w:rsidRPr="001A5A1F">
              <w:t>nal_hrd_parameters_present_flag</w:t>
            </w:r>
            <w:proofErr w:type="spellEnd"/>
            <w:r w:rsidRPr="001A5A1F">
              <w:t xml:space="preserve">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pPr>
            <w:r w:rsidRPr="001A5A1F">
              <w:tab/>
            </w:r>
            <w:r w:rsidRPr="001A5A1F">
              <w:tab/>
            </w:r>
            <w:r w:rsidRPr="001A5A1F">
              <w:tab/>
            </w:r>
            <w:proofErr w:type="spellStart"/>
            <w:r w:rsidRPr="001A5A1F">
              <w:t>hrd_parameters_</w:t>
            </w:r>
            <w:r>
              <w:t>sub</w:t>
            </w:r>
            <w:r w:rsidRPr="001A5A1F">
              <w:t>_layer</w:t>
            </w:r>
            <w:proofErr w:type="spellEnd"/>
            <w:r w:rsidRPr="001A5A1F">
              <w:t>(</w:t>
            </w:r>
            <w:r>
              <w:t> </w:t>
            </w:r>
            <w:proofErr w:type="spellStart"/>
            <w:r>
              <w:t>i</w:t>
            </w:r>
            <w:proofErr w:type="spellEnd"/>
            <w:r w:rsidRPr="001A5A1F">
              <w:t>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rPr>
                <w:b/>
                <w:bCs/>
              </w:rPr>
            </w:pPr>
            <w:r w:rsidRPr="001A5A1F">
              <w:tab/>
            </w:r>
            <w:r w:rsidRPr="001A5A1F">
              <w:tab/>
              <w:t xml:space="preserve">if( </w:t>
            </w:r>
            <w:proofErr w:type="spellStart"/>
            <w:r w:rsidRPr="001A5A1F">
              <w:t>vcl_hrd_parameters_present_flag</w:t>
            </w:r>
            <w:proofErr w:type="spellEnd"/>
            <w:r w:rsidRPr="001A5A1F">
              <w:t xml:space="preserve">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pPr>
            <w:r w:rsidRPr="001A5A1F">
              <w:tab/>
            </w:r>
            <w:r w:rsidRPr="001A5A1F">
              <w:tab/>
            </w:r>
            <w:r w:rsidRPr="001A5A1F">
              <w:tab/>
            </w:r>
            <w:proofErr w:type="spellStart"/>
            <w:r w:rsidRPr="001A5A1F">
              <w:t>hrd_parameters_</w:t>
            </w:r>
            <w:r>
              <w:t>sub</w:t>
            </w:r>
            <w:r w:rsidRPr="001A5A1F">
              <w:t>_layer</w:t>
            </w:r>
            <w:proofErr w:type="spellEnd"/>
            <w:r w:rsidRPr="001A5A1F">
              <w:t>(</w:t>
            </w:r>
            <w:r>
              <w:t> </w:t>
            </w:r>
            <w:proofErr w:type="spellStart"/>
            <w:r>
              <w:t>i</w:t>
            </w:r>
            <w:proofErr w:type="spellEnd"/>
            <w:r w:rsidRPr="001A5A1F">
              <w:t> )</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jc w:val="center"/>
        </w:trPr>
        <w:tc>
          <w:tcPr>
            <w:tcW w:w="6700" w:type="dxa"/>
          </w:tcPr>
          <w:p w:rsidR="00E40255" w:rsidRPr="001A5A1F" w:rsidRDefault="00E40255" w:rsidP="009D45F3">
            <w:pPr>
              <w:pStyle w:val="tablesyntax"/>
            </w:pPr>
            <w:r w:rsidRPr="001A5A1F">
              <w:tab/>
              <w:t>}</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r w:rsidR="00E40255" w:rsidRPr="001A5A1F" w:rsidTr="009D45F3">
        <w:trPr>
          <w:cantSplit/>
          <w:trHeight w:val="350"/>
          <w:jc w:val="center"/>
        </w:trPr>
        <w:tc>
          <w:tcPr>
            <w:tcW w:w="6700" w:type="dxa"/>
          </w:tcPr>
          <w:p w:rsidR="00E40255" w:rsidRPr="001A5A1F" w:rsidRDefault="00E40255" w:rsidP="009D45F3">
            <w:pPr>
              <w:pStyle w:val="tablesyntax"/>
            </w:pPr>
            <w:r w:rsidRPr="001A5A1F">
              <w:rPr>
                <w:bCs/>
              </w:rPr>
              <w:t>}</w:t>
            </w:r>
          </w:p>
        </w:tc>
        <w:tc>
          <w:tcPr>
            <w:tcW w:w="1157" w:type="dxa"/>
          </w:tcPr>
          <w:p w:rsidR="00E40255" w:rsidRPr="001A5A1F" w:rsidRDefault="00E40255" w:rsidP="009D45F3">
            <w:pPr>
              <w:pStyle w:val="tableheading"/>
              <w:overflowPunct/>
              <w:autoSpaceDE/>
              <w:autoSpaceDN/>
              <w:adjustRightInd/>
              <w:jc w:val="left"/>
              <w:textAlignment w:val="auto"/>
              <w:rPr>
                <w:b w:val="0"/>
              </w:rPr>
            </w:pPr>
          </w:p>
        </w:tc>
      </w:tr>
    </w:tbl>
    <w:p w:rsidR="00E40255" w:rsidRDefault="00E40255" w:rsidP="00E40255">
      <w:pPr>
        <w:jc w:val="both"/>
        <w:rPr>
          <w:szCs w:val="22"/>
          <w:lang w:val="en-CA"/>
        </w:rPr>
      </w:pPr>
    </w:p>
    <w:p w:rsidR="00A02B88" w:rsidRPr="008A4D6C" w:rsidRDefault="00A02B88" w:rsidP="00A02B88">
      <w:pPr>
        <w:pStyle w:val="Heading3"/>
        <w:rPr>
          <w:lang w:val="en-CA"/>
        </w:rPr>
      </w:pPr>
      <w:r>
        <w:rPr>
          <w:lang w:val="en-CA"/>
        </w:rPr>
        <w:t>Sub-layer HRD parameters syntax</w:t>
      </w:r>
    </w:p>
    <w:p w:rsidR="00A02B88" w:rsidRDefault="00A02B88" w:rsidP="00E40255">
      <w:pPr>
        <w:jc w:val="both"/>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5"/>
        <w:gridCol w:w="1170"/>
      </w:tblGrid>
      <w:tr w:rsidR="00E40255" w:rsidRPr="00945BF9" w:rsidTr="009D45F3">
        <w:trPr>
          <w:cantSplit/>
          <w:jc w:val="center"/>
        </w:trPr>
        <w:tc>
          <w:tcPr>
            <w:tcW w:w="6915" w:type="dxa"/>
          </w:tcPr>
          <w:p w:rsidR="00E40255" w:rsidRPr="00945BF9" w:rsidRDefault="00E40255" w:rsidP="009D45F3">
            <w:pPr>
              <w:pStyle w:val="tablesyntax"/>
            </w:pPr>
            <w:proofErr w:type="spellStart"/>
            <w:r w:rsidRPr="00945BF9">
              <w:t>hrd_parameters_</w:t>
            </w:r>
            <w:r>
              <w:t>sub</w:t>
            </w:r>
            <w:r w:rsidRPr="00945BF9">
              <w:t>_layer</w:t>
            </w:r>
            <w:proofErr w:type="spellEnd"/>
            <w:r w:rsidRPr="00945BF9">
              <w:t>( </w:t>
            </w:r>
            <w:proofErr w:type="spellStart"/>
            <w:r>
              <w:t>tId</w:t>
            </w:r>
            <w:proofErr w:type="spellEnd"/>
            <w:r>
              <w:t> </w:t>
            </w:r>
            <w:r w:rsidRPr="00945BF9">
              <w:t>) {</w:t>
            </w:r>
          </w:p>
        </w:tc>
        <w:tc>
          <w:tcPr>
            <w:tcW w:w="1170" w:type="dxa"/>
          </w:tcPr>
          <w:p w:rsidR="00E40255" w:rsidRPr="00945BF9" w:rsidRDefault="00E40255" w:rsidP="009D45F3">
            <w:pPr>
              <w:pStyle w:val="tableheading"/>
              <w:overflowPunct/>
              <w:autoSpaceDE/>
              <w:autoSpaceDN/>
              <w:adjustRightInd/>
              <w:jc w:val="left"/>
              <w:textAlignment w:val="auto"/>
              <w:rPr>
                <w:b w:val="0"/>
              </w:rPr>
            </w:pPr>
            <w:r w:rsidRPr="00945BF9">
              <w:t>Descriptor</w:t>
            </w:r>
          </w:p>
        </w:tc>
      </w:tr>
      <w:tr w:rsidR="00E40255" w:rsidRPr="00945BF9" w:rsidTr="009D45F3">
        <w:trPr>
          <w:cantSplit/>
          <w:jc w:val="center"/>
        </w:trPr>
        <w:tc>
          <w:tcPr>
            <w:tcW w:w="6915" w:type="dxa"/>
          </w:tcPr>
          <w:p w:rsidR="00E40255" w:rsidRPr="00945BF9" w:rsidRDefault="00E40255" w:rsidP="009D45F3">
            <w:pPr>
              <w:pStyle w:val="tablesyntax"/>
            </w:pPr>
            <w:r w:rsidRPr="00945BF9">
              <w:tab/>
              <w:t xml:space="preserve">for( </w:t>
            </w:r>
            <w:proofErr w:type="spellStart"/>
            <w:r w:rsidRPr="00945BF9">
              <w:t>SchedSelIdx</w:t>
            </w:r>
            <w:proofErr w:type="spellEnd"/>
            <w:r w:rsidRPr="00945BF9">
              <w:t xml:space="preserve"> = 0; </w:t>
            </w:r>
            <w:proofErr w:type="spellStart"/>
            <w:r w:rsidRPr="00945BF9">
              <w:t>SchedSelIdx</w:t>
            </w:r>
            <w:proofErr w:type="spellEnd"/>
            <w:r w:rsidRPr="00945BF9">
              <w:t xml:space="preserve"> &lt;= cpb_cnt_minus1</w:t>
            </w:r>
            <w:r>
              <w:t>[ </w:t>
            </w:r>
            <w:proofErr w:type="spellStart"/>
            <w:r>
              <w:t>i</w:t>
            </w:r>
            <w:proofErr w:type="spellEnd"/>
            <w:r>
              <w:t> ]</w:t>
            </w:r>
            <w:r w:rsidRPr="00945BF9">
              <w:t xml:space="preserve">; </w:t>
            </w:r>
            <w:proofErr w:type="spellStart"/>
            <w:r w:rsidRPr="00945BF9">
              <w:t>SchedSelIdx</w:t>
            </w:r>
            <w:proofErr w:type="spellEnd"/>
            <w:r w:rsidRPr="00945BF9">
              <w:t>++ ) {</w:t>
            </w:r>
          </w:p>
        </w:tc>
        <w:tc>
          <w:tcPr>
            <w:tcW w:w="1170" w:type="dxa"/>
          </w:tcPr>
          <w:p w:rsidR="00E40255" w:rsidRPr="00945BF9" w:rsidRDefault="00E40255" w:rsidP="009D45F3">
            <w:pPr>
              <w:pStyle w:val="tableheading"/>
              <w:overflowPunct/>
              <w:autoSpaceDE/>
              <w:autoSpaceDN/>
              <w:adjustRightInd/>
              <w:jc w:val="left"/>
              <w:textAlignment w:val="auto"/>
              <w:rPr>
                <w:b w:val="0"/>
              </w:rPr>
            </w:pPr>
          </w:p>
        </w:tc>
      </w:tr>
      <w:tr w:rsidR="00E40255" w:rsidRPr="00945BF9" w:rsidTr="009D45F3">
        <w:trPr>
          <w:cantSplit/>
          <w:jc w:val="center"/>
        </w:trPr>
        <w:tc>
          <w:tcPr>
            <w:tcW w:w="6915" w:type="dxa"/>
          </w:tcPr>
          <w:p w:rsidR="00E40255" w:rsidRPr="00945BF9" w:rsidRDefault="00E40255" w:rsidP="009D45F3">
            <w:pPr>
              <w:pStyle w:val="tablesyntax"/>
            </w:pPr>
            <w:r w:rsidRPr="00945BF9">
              <w:rPr>
                <w:b/>
                <w:bCs/>
              </w:rPr>
              <w:tab/>
            </w:r>
            <w:r w:rsidRPr="00945BF9">
              <w:rPr>
                <w:b/>
                <w:bCs/>
              </w:rPr>
              <w:tab/>
              <w:t>bit_rate_value_minus1[</w:t>
            </w:r>
            <w:r w:rsidRPr="00945BF9">
              <w:t xml:space="preserve"> </w:t>
            </w:r>
            <w:proofErr w:type="spellStart"/>
            <w:r w:rsidRPr="00945BF9">
              <w:t>SchedSelIdx</w:t>
            </w:r>
            <w:proofErr w:type="spellEnd"/>
            <w:r w:rsidRPr="00945BF9">
              <w:t xml:space="preserve"> </w:t>
            </w:r>
            <w:r w:rsidRPr="00945BF9">
              <w:rPr>
                <w:b/>
                <w:bCs/>
              </w:rPr>
              <w:t>]</w:t>
            </w:r>
          </w:p>
        </w:tc>
        <w:tc>
          <w:tcPr>
            <w:tcW w:w="1170" w:type="dxa"/>
          </w:tcPr>
          <w:p w:rsidR="00E40255" w:rsidRPr="00945BF9" w:rsidRDefault="00E40255" w:rsidP="009D45F3">
            <w:pPr>
              <w:pStyle w:val="tableheading"/>
              <w:overflowPunct/>
              <w:autoSpaceDE/>
              <w:autoSpaceDN/>
              <w:adjustRightInd/>
              <w:jc w:val="left"/>
              <w:textAlignment w:val="auto"/>
              <w:rPr>
                <w:b w:val="0"/>
              </w:rPr>
            </w:pPr>
            <w:proofErr w:type="spellStart"/>
            <w:r w:rsidRPr="00945BF9">
              <w:rPr>
                <w:b w:val="0"/>
              </w:rPr>
              <w:t>ue</w:t>
            </w:r>
            <w:proofErr w:type="spellEnd"/>
            <w:r w:rsidRPr="00945BF9">
              <w:rPr>
                <w:b w:val="0"/>
              </w:rPr>
              <w:t>(v)</w:t>
            </w:r>
          </w:p>
        </w:tc>
      </w:tr>
      <w:tr w:rsidR="00E40255" w:rsidRPr="00945BF9" w:rsidTr="009D45F3">
        <w:trPr>
          <w:cantSplit/>
          <w:jc w:val="center"/>
        </w:trPr>
        <w:tc>
          <w:tcPr>
            <w:tcW w:w="6915" w:type="dxa"/>
          </w:tcPr>
          <w:p w:rsidR="00E40255" w:rsidRPr="00945BF9" w:rsidRDefault="00E40255" w:rsidP="009D45F3">
            <w:pPr>
              <w:pStyle w:val="tablesyntax"/>
              <w:rPr>
                <w:b/>
                <w:bCs/>
              </w:rPr>
            </w:pPr>
            <w:r w:rsidRPr="00945BF9">
              <w:rPr>
                <w:b/>
                <w:bCs/>
              </w:rPr>
              <w:tab/>
            </w:r>
            <w:r w:rsidRPr="00945BF9">
              <w:rPr>
                <w:b/>
                <w:bCs/>
              </w:rPr>
              <w:tab/>
              <w:t>cpb_size_value_minus1[</w:t>
            </w:r>
            <w:r w:rsidRPr="00945BF9">
              <w:t xml:space="preserve"> </w:t>
            </w:r>
            <w:proofErr w:type="spellStart"/>
            <w:r w:rsidRPr="00945BF9">
              <w:t>SchedSelIdx</w:t>
            </w:r>
            <w:proofErr w:type="spellEnd"/>
            <w:r w:rsidRPr="00945BF9">
              <w:t xml:space="preserve"> </w:t>
            </w:r>
            <w:r w:rsidRPr="00945BF9">
              <w:rPr>
                <w:b/>
                <w:bCs/>
              </w:rPr>
              <w:t>]</w:t>
            </w:r>
          </w:p>
        </w:tc>
        <w:tc>
          <w:tcPr>
            <w:tcW w:w="1170" w:type="dxa"/>
          </w:tcPr>
          <w:p w:rsidR="00E40255" w:rsidRPr="00945BF9" w:rsidRDefault="00E40255" w:rsidP="009D45F3">
            <w:pPr>
              <w:pStyle w:val="tableheading"/>
              <w:overflowPunct/>
              <w:autoSpaceDE/>
              <w:autoSpaceDN/>
              <w:adjustRightInd/>
              <w:jc w:val="left"/>
              <w:textAlignment w:val="auto"/>
              <w:rPr>
                <w:b w:val="0"/>
              </w:rPr>
            </w:pPr>
            <w:proofErr w:type="spellStart"/>
            <w:r w:rsidRPr="00945BF9">
              <w:rPr>
                <w:b w:val="0"/>
              </w:rPr>
              <w:t>ue</w:t>
            </w:r>
            <w:proofErr w:type="spellEnd"/>
            <w:r w:rsidRPr="00945BF9">
              <w:rPr>
                <w:b w:val="0"/>
              </w:rPr>
              <w:t>(v)</w:t>
            </w:r>
          </w:p>
        </w:tc>
      </w:tr>
      <w:tr w:rsidR="00E40255" w:rsidRPr="001A5A1F" w:rsidTr="009D45F3">
        <w:trPr>
          <w:cantSplit/>
          <w:jc w:val="center"/>
        </w:trPr>
        <w:tc>
          <w:tcPr>
            <w:tcW w:w="6915" w:type="dxa"/>
          </w:tcPr>
          <w:p w:rsidR="00E40255" w:rsidRPr="001A5A1F" w:rsidRDefault="00E40255" w:rsidP="009D45F3">
            <w:pPr>
              <w:pStyle w:val="tablesyntax"/>
              <w:rPr>
                <w:b/>
                <w:bCs/>
              </w:rPr>
            </w:pPr>
            <w:r w:rsidRPr="001A5A1F">
              <w:tab/>
            </w:r>
            <w:r w:rsidRPr="001A5A1F">
              <w:tab/>
            </w:r>
            <w:proofErr w:type="spellStart"/>
            <w:r w:rsidRPr="001A5A1F">
              <w:rPr>
                <w:b/>
                <w:bCs/>
              </w:rPr>
              <w:t>cbr_flag</w:t>
            </w:r>
            <w:proofErr w:type="spellEnd"/>
            <w:r w:rsidRPr="00945BF9">
              <w:rPr>
                <w:b/>
                <w:bCs/>
              </w:rPr>
              <w:t>[</w:t>
            </w:r>
            <w:r w:rsidRPr="00945BF9">
              <w:t xml:space="preserve"> </w:t>
            </w:r>
            <w:proofErr w:type="spellStart"/>
            <w:r w:rsidRPr="00945BF9">
              <w:t>SchedSelIdx</w:t>
            </w:r>
            <w:proofErr w:type="spellEnd"/>
            <w:r w:rsidRPr="00945BF9">
              <w:t xml:space="preserve"> </w:t>
            </w:r>
            <w:r w:rsidRPr="00945BF9">
              <w:rPr>
                <w:b/>
                <w:bCs/>
              </w:rPr>
              <w:t>]</w:t>
            </w:r>
          </w:p>
        </w:tc>
        <w:tc>
          <w:tcPr>
            <w:tcW w:w="1170" w:type="dxa"/>
          </w:tcPr>
          <w:p w:rsidR="00E40255" w:rsidRPr="001A5A1F" w:rsidRDefault="00E40255" w:rsidP="009D45F3">
            <w:pPr>
              <w:pStyle w:val="tableheading"/>
              <w:overflowPunct/>
              <w:autoSpaceDE/>
              <w:autoSpaceDN/>
              <w:adjustRightInd/>
              <w:jc w:val="left"/>
              <w:textAlignment w:val="auto"/>
              <w:rPr>
                <w:b w:val="0"/>
              </w:rPr>
            </w:pPr>
            <w:r w:rsidRPr="001A5A1F">
              <w:rPr>
                <w:b w:val="0"/>
              </w:rPr>
              <w:t>u(1)</w:t>
            </w:r>
          </w:p>
        </w:tc>
      </w:tr>
      <w:tr w:rsidR="00E40255" w:rsidRPr="00945BF9" w:rsidTr="009D45F3">
        <w:trPr>
          <w:cantSplit/>
          <w:jc w:val="center"/>
        </w:trPr>
        <w:tc>
          <w:tcPr>
            <w:tcW w:w="6915" w:type="dxa"/>
          </w:tcPr>
          <w:p w:rsidR="00E40255" w:rsidRPr="00945BF9" w:rsidRDefault="00E40255" w:rsidP="009D45F3">
            <w:pPr>
              <w:pStyle w:val="tablesyntax"/>
            </w:pPr>
            <w:r w:rsidRPr="00945BF9">
              <w:rPr>
                <w:b/>
                <w:bCs/>
              </w:rPr>
              <w:tab/>
            </w:r>
            <w:r w:rsidRPr="00945BF9">
              <w:t>}</w:t>
            </w:r>
          </w:p>
        </w:tc>
        <w:tc>
          <w:tcPr>
            <w:tcW w:w="1170" w:type="dxa"/>
          </w:tcPr>
          <w:p w:rsidR="00E40255" w:rsidRPr="00945BF9" w:rsidRDefault="00E40255" w:rsidP="009D45F3">
            <w:pPr>
              <w:pStyle w:val="tableheading"/>
              <w:overflowPunct/>
              <w:autoSpaceDE/>
              <w:autoSpaceDN/>
              <w:adjustRightInd/>
              <w:jc w:val="left"/>
              <w:textAlignment w:val="auto"/>
              <w:rPr>
                <w:b w:val="0"/>
              </w:rPr>
            </w:pPr>
          </w:p>
        </w:tc>
      </w:tr>
      <w:tr w:rsidR="00E40255" w:rsidTr="009D45F3">
        <w:trPr>
          <w:cantSplit/>
          <w:jc w:val="center"/>
        </w:trPr>
        <w:tc>
          <w:tcPr>
            <w:tcW w:w="6915" w:type="dxa"/>
          </w:tcPr>
          <w:p w:rsidR="00E40255" w:rsidRDefault="00E40255" w:rsidP="009D45F3">
            <w:pPr>
              <w:pStyle w:val="tablesyntax"/>
              <w:rPr>
                <w:b/>
                <w:bCs/>
              </w:rPr>
            </w:pPr>
            <w:r w:rsidRPr="00945BF9">
              <w:t>}</w:t>
            </w:r>
          </w:p>
        </w:tc>
        <w:tc>
          <w:tcPr>
            <w:tcW w:w="1170" w:type="dxa"/>
          </w:tcPr>
          <w:p w:rsidR="00E40255" w:rsidRDefault="00E40255" w:rsidP="009D45F3">
            <w:pPr>
              <w:pStyle w:val="tableheading"/>
              <w:overflowPunct/>
              <w:autoSpaceDE/>
              <w:autoSpaceDN/>
              <w:adjustRightInd/>
              <w:jc w:val="left"/>
              <w:textAlignment w:val="auto"/>
              <w:rPr>
                <w:b w:val="0"/>
              </w:rPr>
            </w:pPr>
          </w:p>
        </w:tc>
      </w:tr>
    </w:tbl>
    <w:p w:rsidR="00E40255" w:rsidRDefault="00E40255" w:rsidP="00E40255">
      <w:pPr>
        <w:rPr>
          <w:lang w:val="en-CA"/>
        </w:rPr>
      </w:pPr>
    </w:p>
    <w:p w:rsidR="00A02B88" w:rsidRDefault="00A02B88" w:rsidP="00A02B88">
      <w:pPr>
        <w:pStyle w:val="Heading1"/>
        <w:jc w:val="both"/>
        <w:rPr>
          <w:lang w:val="en-CA"/>
        </w:rPr>
      </w:pPr>
      <w:bookmarkStart w:id="14" w:name="_Ref330330380"/>
      <w:r>
        <w:rPr>
          <w:lang w:val="en-CA"/>
        </w:rPr>
        <w:lastRenderedPageBreak/>
        <w:t>HEVC extension specification syntaxes</w:t>
      </w:r>
      <w:bookmarkEnd w:id="14"/>
    </w:p>
    <w:p w:rsidR="00A02B88" w:rsidRDefault="00A02B88" w:rsidP="00A02B88">
      <w:pPr>
        <w:pStyle w:val="Heading2"/>
        <w:rPr>
          <w:lang w:val="en-CA"/>
        </w:rPr>
      </w:pPr>
      <w:r>
        <w:rPr>
          <w:lang w:val="en-CA"/>
        </w:rPr>
        <w:t>NAL unit header syntax</w:t>
      </w:r>
    </w:p>
    <w:p w:rsidR="00A02B88" w:rsidRDefault="00A02B88" w:rsidP="00A02B88">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157"/>
      </w:tblGrid>
      <w:tr w:rsidR="00A02B88" w:rsidRPr="003F17AE" w:rsidTr="00A02B88">
        <w:trPr>
          <w:cantSplit/>
          <w:jc w:val="center"/>
        </w:trPr>
        <w:tc>
          <w:tcPr>
            <w:tcW w:w="6700" w:type="dxa"/>
          </w:tcPr>
          <w:p w:rsidR="00A02B88" w:rsidRPr="003F17AE" w:rsidRDefault="00A02B88" w:rsidP="00A02B88">
            <w:pPr>
              <w:pStyle w:val="tablesyntax"/>
            </w:pPr>
            <w:proofErr w:type="spellStart"/>
            <w:r w:rsidRPr="003F17AE">
              <w:t>nal_unit</w:t>
            </w:r>
            <w:proofErr w:type="spellEnd"/>
            <w:r w:rsidRPr="003F17AE">
              <w:t xml:space="preserve">( </w:t>
            </w:r>
            <w:proofErr w:type="spellStart"/>
            <w:r w:rsidRPr="003F17AE">
              <w:t>NumBytesInNALunit</w:t>
            </w:r>
            <w:proofErr w:type="spellEnd"/>
            <w:r w:rsidRPr="003F17AE">
              <w:t xml:space="preserve"> ) {</w:t>
            </w:r>
          </w:p>
        </w:tc>
        <w:tc>
          <w:tcPr>
            <w:tcW w:w="1157" w:type="dxa"/>
          </w:tcPr>
          <w:p w:rsidR="00A02B88" w:rsidRPr="003F17AE" w:rsidRDefault="00A02B88" w:rsidP="00A02B88">
            <w:pPr>
              <w:pStyle w:val="tableheading"/>
              <w:overflowPunct/>
              <w:autoSpaceDE/>
              <w:autoSpaceDN/>
              <w:adjustRightInd/>
              <w:jc w:val="left"/>
              <w:textAlignment w:val="auto"/>
            </w:pPr>
            <w:r w:rsidRPr="003F17AE">
              <w:t>Descriptor</w:t>
            </w:r>
          </w:p>
        </w:tc>
      </w:tr>
      <w:tr w:rsidR="00A02B88" w:rsidRPr="003F17AE" w:rsidTr="00A02B88">
        <w:trPr>
          <w:cantSplit/>
          <w:jc w:val="center"/>
        </w:trPr>
        <w:tc>
          <w:tcPr>
            <w:tcW w:w="6700" w:type="dxa"/>
          </w:tcPr>
          <w:p w:rsidR="00A02B88" w:rsidRPr="003F17AE" w:rsidRDefault="00A02B88" w:rsidP="00A02B88">
            <w:pPr>
              <w:pStyle w:val="tablesyntax"/>
            </w:pPr>
            <w:r w:rsidRPr="003F17AE">
              <w:rPr>
                <w:b/>
                <w:bCs/>
              </w:rPr>
              <w:tab/>
            </w:r>
            <w:proofErr w:type="spellStart"/>
            <w:r w:rsidRPr="003F17AE">
              <w:rPr>
                <w:b/>
                <w:bCs/>
              </w:rPr>
              <w:t>forbidden_zero_bit</w:t>
            </w:r>
            <w:proofErr w:type="spellEnd"/>
          </w:p>
        </w:tc>
        <w:tc>
          <w:tcPr>
            <w:tcW w:w="1157" w:type="dxa"/>
          </w:tcPr>
          <w:p w:rsidR="00A02B88" w:rsidRPr="003F17AE" w:rsidRDefault="00A02B88" w:rsidP="00A02B88">
            <w:pPr>
              <w:pStyle w:val="tablecell"/>
            </w:pPr>
            <w:r w:rsidRPr="003F17AE">
              <w:t>f(1)</w:t>
            </w:r>
          </w:p>
        </w:tc>
      </w:tr>
      <w:tr w:rsidR="00A02B88" w:rsidRPr="00CC51E1" w:rsidTr="00A02B88">
        <w:trPr>
          <w:cantSplit/>
          <w:jc w:val="center"/>
        </w:trPr>
        <w:tc>
          <w:tcPr>
            <w:tcW w:w="6700" w:type="dxa"/>
          </w:tcPr>
          <w:p w:rsidR="00A02B88" w:rsidRPr="00CC51E1" w:rsidRDefault="00A02B88" w:rsidP="00A02B88">
            <w:pPr>
              <w:pStyle w:val="tablesyntax"/>
            </w:pPr>
            <w:r w:rsidRPr="00CC51E1">
              <w:rPr>
                <w:b/>
                <w:bCs/>
              </w:rPr>
              <w:tab/>
            </w:r>
            <w:proofErr w:type="spellStart"/>
            <w:r w:rsidRPr="00CC51E1">
              <w:rPr>
                <w:b/>
                <w:bCs/>
              </w:rPr>
              <w:t>nal_unit_type</w:t>
            </w:r>
            <w:proofErr w:type="spellEnd"/>
          </w:p>
        </w:tc>
        <w:tc>
          <w:tcPr>
            <w:tcW w:w="1157" w:type="dxa"/>
          </w:tcPr>
          <w:p w:rsidR="00A02B88" w:rsidRPr="00CC51E1" w:rsidRDefault="00A02B88" w:rsidP="00A02B88">
            <w:pPr>
              <w:pStyle w:val="tablecell"/>
            </w:pPr>
            <w:r w:rsidRPr="00CC51E1">
              <w:t>u(6)</w:t>
            </w:r>
          </w:p>
        </w:tc>
      </w:tr>
      <w:tr w:rsidR="00A02B88" w:rsidRPr="00E40255" w:rsidTr="00A02B88">
        <w:trPr>
          <w:cantSplit/>
          <w:jc w:val="center"/>
        </w:trPr>
        <w:tc>
          <w:tcPr>
            <w:tcW w:w="6700" w:type="dxa"/>
          </w:tcPr>
          <w:p w:rsidR="00A02B88" w:rsidRPr="00E40255" w:rsidRDefault="00A02B88" w:rsidP="00A02B88">
            <w:pPr>
              <w:pStyle w:val="tablesyntax"/>
              <w:rPr>
                <w:b/>
                <w:bCs/>
              </w:rPr>
            </w:pPr>
            <w:r w:rsidRPr="003F17AE">
              <w:tab/>
            </w:r>
            <w:proofErr w:type="spellStart"/>
            <w:r w:rsidRPr="00A578B2">
              <w:rPr>
                <w:b/>
                <w:bCs/>
                <w:highlight w:val="yellow"/>
              </w:rPr>
              <w:t>layer_id</w:t>
            </w:r>
            <w:proofErr w:type="spellEnd"/>
            <w:r w:rsidRPr="00A578B2">
              <w:rPr>
                <w:bCs/>
                <w:highlight w:val="yellow"/>
              </w:rPr>
              <w:t xml:space="preserve"> // reserved_zero_6bits</w:t>
            </w:r>
          </w:p>
        </w:tc>
        <w:tc>
          <w:tcPr>
            <w:tcW w:w="1157" w:type="dxa"/>
          </w:tcPr>
          <w:p w:rsidR="00A02B88" w:rsidRPr="00E40255" w:rsidRDefault="00A02B88" w:rsidP="00A02B88">
            <w:pPr>
              <w:pStyle w:val="tableheading"/>
              <w:overflowPunct/>
              <w:autoSpaceDE/>
              <w:autoSpaceDN/>
              <w:adjustRightInd/>
              <w:jc w:val="left"/>
              <w:textAlignment w:val="auto"/>
              <w:rPr>
                <w:b w:val="0"/>
                <w:bCs w:val="0"/>
              </w:rPr>
            </w:pPr>
            <w:r w:rsidRPr="00E40255">
              <w:rPr>
                <w:b w:val="0"/>
              </w:rPr>
              <w:t>u(6)</w:t>
            </w:r>
          </w:p>
        </w:tc>
      </w:tr>
      <w:tr w:rsidR="00A02B88" w:rsidRPr="00CC51E1" w:rsidTr="00A02B88">
        <w:trPr>
          <w:cantSplit/>
          <w:jc w:val="center"/>
        </w:trPr>
        <w:tc>
          <w:tcPr>
            <w:tcW w:w="6700" w:type="dxa"/>
          </w:tcPr>
          <w:p w:rsidR="00A02B88" w:rsidRPr="00E40255" w:rsidRDefault="00A02B88" w:rsidP="00A02B88">
            <w:pPr>
              <w:pStyle w:val="tablesyntax"/>
              <w:rPr>
                <w:b/>
                <w:bCs/>
              </w:rPr>
            </w:pPr>
            <w:r w:rsidRPr="00E40255">
              <w:tab/>
            </w:r>
            <w:r w:rsidRPr="00E40255">
              <w:rPr>
                <w:b/>
                <w:bCs/>
              </w:rPr>
              <w:t>temporal_id_plus1</w:t>
            </w:r>
          </w:p>
        </w:tc>
        <w:tc>
          <w:tcPr>
            <w:tcW w:w="1157" w:type="dxa"/>
          </w:tcPr>
          <w:p w:rsidR="00A02B88" w:rsidRPr="00CC51E1" w:rsidRDefault="00A02B88" w:rsidP="00A02B88">
            <w:pPr>
              <w:pStyle w:val="tableheading"/>
              <w:overflowPunct/>
              <w:autoSpaceDE/>
              <w:autoSpaceDN/>
              <w:adjustRightInd/>
              <w:jc w:val="left"/>
              <w:textAlignment w:val="auto"/>
              <w:rPr>
                <w:b w:val="0"/>
                <w:bCs w:val="0"/>
              </w:rPr>
            </w:pPr>
            <w:r w:rsidRPr="00E40255">
              <w:rPr>
                <w:b w:val="0"/>
              </w:rPr>
              <w:t>u(3)</w:t>
            </w:r>
          </w:p>
        </w:tc>
      </w:tr>
      <w:tr w:rsidR="00A02B88" w:rsidRPr="003F17AE" w:rsidTr="00A02B88">
        <w:trPr>
          <w:cantSplit/>
          <w:jc w:val="center"/>
        </w:trPr>
        <w:tc>
          <w:tcPr>
            <w:tcW w:w="6700" w:type="dxa"/>
          </w:tcPr>
          <w:p w:rsidR="00A02B88" w:rsidRPr="003F17AE" w:rsidRDefault="00A02B88" w:rsidP="00A02B88">
            <w:pPr>
              <w:pStyle w:val="tablesyntax"/>
            </w:pPr>
            <w:r w:rsidRPr="003F17AE">
              <w:tab/>
            </w:r>
            <w:proofErr w:type="spellStart"/>
            <w:r w:rsidRPr="003F17AE">
              <w:t>NumBytesInRBSP</w:t>
            </w:r>
            <w:proofErr w:type="spellEnd"/>
            <w:r w:rsidRPr="003F17AE">
              <w:t xml:space="preserve"> = </w:t>
            </w:r>
            <w:r>
              <w:t>0</w:t>
            </w:r>
          </w:p>
        </w:tc>
        <w:tc>
          <w:tcPr>
            <w:tcW w:w="1157" w:type="dxa"/>
          </w:tcPr>
          <w:p w:rsidR="00A02B88" w:rsidRPr="003F17AE" w:rsidRDefault="00A02B88" w:rsidP="00A02B88">
            <w:pPr>
              <w:pStyle w:val="tableheading"/>
              <w:overflowPunct/>
              <w:autoSpaceDE/>
              <w:autoSpaceDN/>
              <w:adjustRightInd/>
              <w:jc w:val="left"/>
              <w:textAlignment w:val="auto"/>
              <w:rPr>
                <w:b w:val="0"/>
                <w:bCs w:val="0"/>
              </w:rPr>
            </w:pPr>
          </w:p>
        </w:tc>
      </w:tr>
      <w:tr w:rsidR="00A02B88" w:rsidRPr="003F17AE" w:rsidTr="00A02B88">
        <w:trPr>
          <w:cantSplit/>
          <w:jc w:val="center"/>
        </w:trPr>
        <w:tc>
          <w:tcPr>
            <w:tcW w:w="6700" w:type="dxa"/>
          </w:tcPr>
          <w:p w:rsidR="00A02B88" w:rsidRPr="003F17AE" w:rsidRDefault="00A02B88" w:rsidP="00A02B88">
            <w:pPr>
              <w:pStyle w:val="tablesyntax"/>
            </w:pPr>
            <w:r w:rsidRPr="003F17AE">
              <w:tab/>
              <w:t xml:space="preserve">for( </w:t>
            </w:r>
            <w:proofErr w:type="spellStart"/>
            <w:r w:rsidRPr="003F17AE">
              <w:t>i</w:t>
            </w:r>
            <w:proofErr w:type="spellEnd"/>
            <w:r w:rsidRPr="003F17AE">
              <w:t xml:space="preserve"> = </w:t>
            </w:r>
            <w:r>
              <w:t>2</w:t>
            </w:r>
            <w:r w:rsidRPr="003F17AE">
              <w:t xml:space="preserve">; </w:t>
            </w:r>
            <w:proofErr w:type="spellStart"/>
            <w:r w:rsidRPr="003F17AE">
              <w:t>i</w:t>
            </w:r>
            <w:proofErr w:type="spellEnd"/>
            <w:r w:rsidRPr="003F17AE">
              <w:t xml:space="preserve"> &lt; </w:t>
            </w:r>
            <w:proofErr w:type="spellStart"/>
            <w:r w:rsidRPr="003F17AE">
              <w:t>NumBytesInNALunit</w:t>
            </w:r>
            <w:proofErr w:type="spellEnd"/>
            <w:r w:rsidRPr="003F17AE">
              <w:t xml:space="preserve">; </w:t>
            </w:r>
            <w:proofErr w:type="spellStart"/>
            <w:r w:rsidRPr="003F17AE">
              <w:t>i</w:t>
            </w:r>
            <w:proofErr w:type="spellEnd"/>
            <w:r w:rsidRPr="003F17AE">
              <w:t>++ ) {</w:t>
            </w:r>
          </w:p>
        </w:tc>
        <w:tc>
          <w:tcPr>
            <w:tcW w:w="1157" w:type="dxa"/>
          </w:tcPr>
          <w:p w:rsidR="00A02B88" w:rsidRPr="003F17AE" w:rsidRDefault="00A02B88" w:rsidP="00A02B88">
            <w:pPr>
              <w:pStyle w:val="tableheading"/>
              <w:overflowPunct/>
              <w:autoSpaceDE/>
              <w:autoSpaceDN/>
              <w:adjustRightInd/>
              <w:jc w:val="left"/>
              <w:textAlignment w:val="auto"/>
              <w:rPr>
                <w:b w:val="0"/>
                <w:bCs w:val="0"/>
              </w:rPr>
            </w:pPr>
          </w:p>
        </w:tc>
      </w:tr>
      <w:tr w:rsidR="00A02B88" w:rsidRPr="003F17AE" w:rsidTr="00A02B88">
        <w:trPr>
          <w:cantSplit/>
          <w:jc w:val="center"/>
        </w:trPr>
        <w:tc>
          <w:tcPr>
            <w:tcW w:w="6700" w:type="dxa"/>
          </w:tcPr>
          <w:p w:rsidR="00A02B88" w:rsidRPr="003F17AE" w:rsidRDefault="00A02B88" w:rsidP="00A02B88">
            <w:pPr>
              <w:pStyle w:val="tablesyntax"/>
            </w:pPr>
            <w:r w:rsidRPr="003F17AE">
              <w:tab/>
            </w:r>
            <w:r w:rsidRPr="003F17AE">
              <w:tab/>
              <w:t xml:space="preserve">if( </w:t>
            </w:r>
            <w:proofErr w:type="spellStart"/>
            <w:r w:rsidRPr="003F17AE">
              <w:t>i</w:t>
            </w:r>
            <w:proofErr w:type="spellEnd"/>
            <w:r w:rsidRPr="003F17AE">
              <w:t xml:space="preserve"> + 2 &lt; </w:t>
            </w:r>
            <w:proofErr w:type="spellStart"/>
            <w:r w:rsidRPr="003F17AE">
              <w:t>NumBytesInNALunit</w:t>
            </w:r>
            <w:proofErr w:type="spellEnd"/>
            <w:r w:rsidRPr="003F17AE">
              <w:t xml:space="preserve"> &amp;&amp; </w:t>
            </w:r>
            <w:proofErr w:type="spellStart"/>
            <w:r w:rsidRPr="003F17AE">
              <w:t>next_bits</w:t>
            </w:r>
            <w:proofErr w:type="spellEnd"/>
            <w:r w:rsidRPr="003F17AE">
              <w:t>( 24 )  = =  0x000003 ) {</w:t>
            </w:r>
          </w:p>
        </w:tc>
        <w:tc>
          <w:tcPr>
            <w:tcW w:w="1157" w:type="dxa"/>
          </w:tcPr>
          <w:p w:rsidR="00A02B88" w:rsidRPr="003F17AE" w:rsidRDefault="00A02B88" w:rsidP="00A02B88">
            <w:pPr>
              <w:pStyle w:val="tablecell"/>
            </w:pPr>
          </w:p>
        </w:tc>
      </w:tr>
      <w:tr w:rsidR="00A02B88" w:rsidRPr="003F17AE" w:rsidTr="00A02B88">
        <w:trPr>
          <w:cantSplit/>
          <w:jc w:val="center"/>
        </w:trPr>
        <w:tc>
          <w:tcPr>
            <w:tcW w:w="6700" w:type="dxa"/>
          </w:tcPr>
          <w:p w:rsidR="00A02B88" w:rsidRPr="003F17AE" w:rsidRDefault="00A02B88" w:rsidP="00A02B88">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A02B88" w:rsidRPr="003F17AE" w:rsidRDefault="00A02B88" w:rsidP="00A02B88">
            <w:pPr>
              <w:pStyle w:val="tablecell"/>
            </w:pPr>
            <w:r w:rsidRPr="003F17AE">
              <w:t>b(8)</w:t>
            </w:r>
          </w:p>
        </w:tc>
      </w:tr>
      <w:tr w:rsidR="00A02B88" w:rsidRPr="003F17AE" w:rsidTr="00A02B88">
        <w:trPr>
          <w:cantSplit/>
          <w:jc w:val="center"/>
        </w:trPr>
        <w:tc>
          <w:tcPr>
            <w:tcW w:w="6700" w:type="dxa"/>
          </w:tcPr>
          <w:p w:rsidR="00A02B88" w:rsidRPr="003F17AE" w:rsidRDefault="00A02B88" w:rsidP="00A02B88">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A02B88" w:rsidRPr="003F17AE" w:rsidRDefault="00A02B88" w:rsidP="00A02B88">
            <w:pPr>
              <w:pStyle w:val="tablecell"/>
            </w:pPr>
            <w:r w:rsidRPr="003F17AE">
              <w:t>b(8)</w:t>
            </w:r>
          </w:p>
        </w:tc>
      </w:tr>
      <w:tr w:rsidR="00A02B88" w:rsidRPr="003F17AE" w:rsidTr="00A02B88">
        <w:trPr>
          <w:cantSplit/>
          <w:jc w:val="center"/>
        </w:trPr>
        <w:tc>
          <w:tcPr>
            <w:tcW w:w="6700" w:type="dxa"/>
          </w:tcPr>
          <w:p w:rsidR="00A02B88" w:rsidRPr="003F17AE" w:rsidRDefault="00A02B88" w:rsidP="00A02B88">
            <w:pPr>
              <w:pStyle w:val="tablesyntax"/>
            </w:pPr>
            <w:r w:rsidRPr="003F17AE">
              <w:tab/>
            </w:r>
            <w:r w:rsidRPr="003F17AE">
              <w:tab/>
            </w:r>
            <w:r w:rsidRPr="003F17AE">
              <w:tab/>
            </w:r>
            <w:proofErr w:type="spellStart"/>
            <w:r w:rsidRPr="003F17AE">
              <w:t>i</w:t>
            </w:r>
            <w:proofErr w:type="spellEnd"/>
            <w:r w:rsidRPr="003F17AE">
              <w:t xml:space="preserve"> += 2</w:t>
            </w:r>
          </w:p>
        </w:tc>
        <w:tc>
          <w:tcPr>
            <w:tcW w:w="1157" w:type="dxa"/>
          </w:tcPr>
          <w:p w:rsidR="00A02B88" w:rsidRPr="003F17AE" w:rsidRDefault="00A02B88" w:rsidP="00A02B88">
            <w:pPr>
              <w:pStyle w:val="tablecell"/>
            </w:pPr>
          </w:p>
        </w:tc>
      </w:tr>
      <w:tr w:rsidR="00A02B88" w:rsidRPr="003F17AE" w:rsidTr="00A02B88">
        <w:trPr>
          <w:cantSplit/>
          <w:jc w:val="center"/>
        </w:trPr>
        <w:tc>
          <w:tcPr>
            <w:tcW w:w="6700" w:type="dxa"/>
          </w:tcPr>
          <w:p w:rsidR="00A02B88" w:rsidRPr="003F17AE" w:rsidRDefault="00A02B88" w:rsidP="00A02B88">
            <w:pPr>
              <w:pStyle w:val="tablesyntax"/>
            </w:pPr>
            <w:r w:rsidRPr="003F17AE">
              <w:tab/>
            </w:r>
            <w:r w:rsidRPr="003F17AE">
              <w:tab/>
            </w:r>
            <w:r w:rsidRPr="003F17AE">
              <w:tab/>
            </w:r>
            <w:proofErr w:type="spellStart"/>
            <w:r w:rsidRPr="003F17AE">
              <w:rPr>
                <w:b/>
                <w:bCs/>
              </w:rPr>
              <w:t>emulation_prevention_three_byte</w:t>
            </w:r>
            <w:proofErr w:type="spellEnd"/>
            <w:r w:rsidRPr="003F17AE">
              <w:t xml:space="preserve">  /* equal to 0x03 */</w:t>
            </w:r>
          </w:p>
        </w:tc>
        <w:tc>
          <w:tcPr>
            <w:tcW w:w="1157" w:type="dxa"/>
          </w:tcPr>
          <w:p w:rsidR="00A02B88" w:rsidRPr="003F17AE" w:rsidRDefault="00A02B88" w:rsidP="00A02B88">
            <w:pPr>
              <w:pStyle w:val="tablecell"/>
            </w:pPr>
            <w:r w:rsidRPr="003F17AE">
              <w:t>f(8)</w:t>
            </w:r>
          </w:p>
        </w:tc>
      </w:tr>
      <w:tr w:rsidR="00A02B88" w:rsidRPr="003F17AE" w:rsidTr="00A02B88">
        <w:trPr>
          <w:cantSplit/>
          <w:jc w:val="center"/>
        </w:trPr>
        <w:tc>
          <w:tcPr>
            <w:tcW w:w="6700" w:type="dxa"/>
          </w:tcPr>
          <w:p w:rsidR="00A02B88" w:rsidRPr="003F17AE" w:rsidRDefault="00A02B88" w:rsidP="00A02B88">
            <w:pPr>
              <w:pStyle w:val="tablesyntax"/>
            </w:pPr>
            <w:r w:rsidRPr="003F17AE">
              <w:tab/>
            </w:r>
            <w:r w:rsidRPr="003F17AE">
              <w:tab/>
              <w:t>} else</w:t>
            </w:r>
          </w:p>
        </w:tc>
        <w:tc>
          <w:tcPr>
            <w:tcW w:w="1157" w:type="dxa"/>
          </w:tcPr>
          <w:p w:rsidR="00A02B88" w:rsidRPr="003F17AE" w:rsidRDefault="00A02B88" w:rsidP="00A02B88">
            <w:pPr>
              <w:pStyle w:val="tablecell"/>
            </w:pPr>
          </w:p>
        </w:tc>
      </w:tr>
      <w:tr w:rsidR="00A02B88" w:rsidRPr="003F17AE" w:rsidTr="00A02B88">
        <w:trPr>
          <w:cantSplit/>
          <w:jc w:val="center"/>
        </w:trPr>
        <w:tc>
          <w:tcPr>
            <w:tcW w:w="6700" w:type="dxa"/>
          </w:tcPr>
          <w:p w:rsidR="00A02B88" w:rsidRPr="003F17AE" w:rsidRDefault="00A02B88" w:rsidP="00A02B88">
            <w:pPr>
              <w:pStyle w:val="tablesyntax"/>
            </w:pPr>
            <w:r w:rsidRPr="003F17AE">
              <w:tab/>
            </w:r>
            <w:r w:rsidRPr="003F17AE">
              <w:tab/>
            </w:r>
            <w:r w:rsidRPr="003F17AE">
              <w:tab/>
            </w:r>
            <w:proofErr w:type="spellStart"/>
            <w:r w:rsidRPr="003F17AE">
              <w:rPr>
                <w:b/>
                <w:bCs/>
              </w:rPr>
              <w:t>rbsp_byte</w:t>
            </w:r>
            <w:proofErr w:type="spellEnd"/>
            <w:r w:rsidRPr="003F17AE">
              <w:rPr>
                <w:b/>
                <w:bCs/>
              </w:rPr>
              <w:t>[</w:t>
            </w:r>
            <w:r w:rsidRPr="003F17AE">
              <w:t> </w:t>
            </w:r>
            <w:proofErr w:type="spellStart"/>
            <w:r w:rsidRPr="003F17AE">
              <w:t>NumBytesInRBSP</w:t>
            </w:r>
            <w:proofErr w:type="spellEnd"/>
            <w:r w:rsidRPr="003F17AE">
              <w:t>++ </w:t>
            </w:r>
            <w:r w:rsidRPr="003F17AE">
              <w:rPr>
                <w:b/>
                <w:bCs/>
              </w:rPr>
              <w:t>]</w:t>
            </w:r>
          </w:p>
        </w:tc>
        <w:tc>
          <w:tcPr>
            <w:tcW w:w="1157" w:type="dxa"/>
          </w:tcPr>
          <w:p w:rsidR="00A02B88" w:rsidRPr="003F17AE" w:rsidRDefault="00A02B88" w:rsidP="00A02B88">
            <w:pPr>
              <w:pStyle w:val="tablecell"/>
            </w:pPr>
            <w:r w:rsidRPr="003F17AE">
              <w:t>b(8)</w:t>
            </w:r>
          </w:p>
        </w:tc>
      </w:tr>
      <w:tr w:rsidR="00A02B88" w:rsidRPr="003F17AE" w:rsidTr="00A02B88">
        <w:trPr>
          <w:cantSplit/>
          <w:jc w:val="center"/>
        </w:trPr>
        <w:tc>
          <w:tcPr>
            <w:tcW w:w="6700" w:type="dxa"/>
          </w:tcPr>
          <w:p w:rsidR="00A02B88" w:rsidRPr="003F17AE" w:rsidRDefault="00A02B88" w:rsidP="00A02B88">
            <w:pPr>
              <w:pStyle w:val="tablesyntax"/>
            </w:pPr>
            <w:r w:rsidRPr="003F17AE">
              <w:tab/>
              <w:t>}</w:t>
            </w:r>
          </w:p>
        </w:tc>
        <w:tc>
          <w:tcPr>
            <w:tcW w:w="1157" w:type="dxa"/>
          </w:tcPr>
          <w:p w:rsidR="00A02B88" w:rsidRPr="003F17AE" w:rsidRDefault="00A02B88" w:rsidP="00A02B88">
            <w:pPr>
              <w:pStyle w:val="tablecell"/>
            </w:pPr>
          </w:p>
        </w:tc>
      </w:tr>
      <w:tr w:rsidR="00A02B88" w:rsidRPr="003F17AE" w:rsidTr="00A02B88">
        <w:trPr>
          <w:cantSplit/>
          <w:jc w:val="center"/>
        </w:trPr>
        <w:tc>
          <w:tcPr>
            <w:tcW w:w="6700" w:type="dxa"/>
          </w:tcPr>
          <w:p w:rsidR="00A02B88" w:rsidRPr="003F17AE" w:rsidRDefault="00A02B88" w:rsidP="00A02B88">
            <w:pPr>
              <w:pStyle w:val="tablesyntax"/>
              <w:keepNext w:val="0"/>
            </w:pPr>
            <w:r w:rsidRPr="003F17AE">
              <w:t>}</w:t>
            </w:r>
          </w:p>
        </w:tc>
        <w:tc>
          <w:tcPr>
            <w:tcW w:w="1157" w:type="dxa"/>
          </w:tcPr>
          <w:p w:rsidR="00A02B88" w:rsidRPr="003F17AE" w:rsidRDefault="00A02B88" w:rsidP="00A02B88">
            <w:pPr>
              <w:pStyle w:val="tablecell"/>
              <w:keepNext w:val="0"/>
            </w:pPr>
          </w:p>
        </w:tc>
      </w:tr>
    </w:tbl>
    <w:p w:rsidR="00A02B88" w:rsidRDefault="00A02B88" w:rsidP="00A02B88">
      <w:pPr>
        <w:rPr>
          <w:lang w:val="en-CA"/>
        </w:rPr>
      </w:pPr>
    </w:p>
    <w:p w:rsidR="00A02B88" w:rsidRPr="00E35826" w:rsidRDefault="00A02B88" w:rsidP="00A02B88">
      <w:pPr>
        <w:pStyle w:val="Heading2"/>
        <w:rPr>
          <w:lang w:val="en-CA"/>
        </w:rPr>
      </w:pPr>
      <w:bookmarkStart w:id="15" w:name="_Ref330436145"/>
      <w:r w:rsidRPr="00E35826">
        <w:rPr>
          <w:lang w:val="en-CA"/>
        </w:rPr>
        <w:t>Video parameter set RBSP syntax</w:t>
      </w:r>
      <w:bookmarkEnd w:id="15"/>
    </w:p>
    <w:p w:rsidR="00A02B88" w:rsidRDefault="00A02B88" w:rsidP="00A02B88">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A02B88" w:rsidRPr="00FB0B6F" w:rsidTr="00A02B88">
        <w:trPr>
          <w:cantSplit/>
          <w:jc w:val="center"/>
        </w:trPr>
        <w:tc>
          <w:tcPr>
            <w:tcW w:w="6754" w:type="dxa"/>
          </w:tcPr>
          <w:p w:rsidR="00A02B88" w:rsidRPr="00FB0B6F" w:rsidRDefault="00A02B88" w:rsidP="00A02B88">
            <w:pPr>
              <w:pStyle w:val="tablesyntax"/>
            </w:pPr>
            <w:proofErr w:type="spellStart"/>
            <w:r w:rsidRPr="009E5D62">
              <w:lastRenderedPageBreak/>
              <w:t>video_parameter_set_rbsp</w:t>
            </w:r>
            <w:proofErr w:type="spellEnd"/>
            <w:r w:rsidRPr="009E5D62">
              <w:t>( )</w:t>
            </w:r>
            <w:r w:rsidRPr="00FB0B6F">
              <w:t xml:space="preserve"> {</w:t>
            </w:r>
          </w:p>
        </w:tc>
        <w:tc>
          <w:tcPr>
            <w:tcW w:w="1174" w:type="dxa"/>
          </w:tcPr>
          <w:p w:rsidR="00A02B88" w:rsidRPr="00FB0B6F" w:rsidRDefault="00A02B88" w:rsidP="00A02B88">
            <w:pPr>
              <w:pStyle w:val="tableheading"/>
              <w:rPr>
                <w:b w:val="0"/>
              </w:rPr>
            </w:pPr>
            <w:r w:rsidRPr="00FB0B6F">
              <w:rPr>
                <w:b w:val="0"/>
              </w:rPr>
              <w:t>Descriptor</w:t>
            </w:r>
          </w:p>
        </w:tc>
      </w:tr>
      <w:tr w:rsidR="00A02B88" w:rsidRPr="008A4D6C" w:rsidTr="00A02B88">
        <w:trPr>
          <w:cantSplit/>
          <w:jc w:val="center"/>
        </w:trPr>
        <w:tc>
          <w:tcPr>
            <w:tcW w:w="6754" w:type="dxa"/>
          </w:tcPr>
          <w:p w:rsidR="00A02B88" w:rsidRPr="008A4D6C" w:rsidRDefault="00A02B88" w:rsidP="00A02B88">
            <w:pPr>
              <w:pStyle w:val="tablesyntax"/>
              <w:rPr>
                <w:b/>
              </w:rPr>
            </w:pPr>
            <w:r w:rsidRPr="00FB0B6F">
              <w:tab/>
            </w:r>
            <w:proofErr w:type="spellStart"/>
            <w:r w:rsidRPr="008A4D6C">
              <w:rPr>
                <w:b/>
                <w:bCs/>
              </w:rPr>
              <w:t>video_parameter_set_id</w:t>
            </w:r>
            <w:proofErr w:type="spellEnd"/>
          </w:p>
        </w:tc>
        <w:tc>
          <w:tcPr>
            <w:tcW w:w="1174" w:type="dxa"/>
          </w:tcPr>
          <w:p w:rsidR="00A02B88" w:rsidRPr="008A4D6C" w:rsidRDefault="00A02B88" w:rsidP="00A02B88">
            <w:pPr>
              <w:pStyle w:val="tablecell"/>
            </w:pPr>
            <w:r w:rsidRPr="008A4D6C">
              <w:t>u(</w:t>
            </w:r>
            <w:r>
              <w:t>4</w:t>
            </w:r>
            <w:r w:rsidRPr="008A4D6C">
              <w:t>)</w:t>
            </w:r>
          </w:p>
        </w:tc>
      </w:tr>
      <w:tr w:rsidR="00A02B88" w:rsidRPr="008A4D6C" w:rsidTr="00A02B88">
        <w:trPr>
          <w:cantSplit/>
          <w:jc w:val="center"/>
        </w:trPr>
        <w:tc>
          <w:tcPr>
            <w:tcW w:w="6754" w:type="dxa"/>
          </w:tcPr>
          <w:p w:rsidR="00A02B88" w:rsidRPr="008A4D6C" w:rsidRDefault="00A02B88" w:rsidP="00A02B88">
            <w:pPr>
              <w:pStyle w:val="tablesyntax"/>
              <w:rPr>
                <w:b/>
                <w:bCs/>
              </w:rPr>
            </w:pPr>
            <w:r w:rsidRPr="008A4D6C">
              <w:rPr>
                <w:b/>
              </w:rPr>
              <w:tab/>
            </w:r>
            <w:proofErr w:type="spellStart"/>
            <w:r>
              <w:rPr>
                <w:b/>
              </w:rPr>
              <w:t>vps_</w:t>
            </w:r>
            <w:r w:rsidRPr="008A4D6C">
              <w:rPr>
                <w:b/>
              </w:rPr>
              <w:t>temporal_id_nesting_flag</w:t>
            </w:r>
            <w:proofErr w:type="spellEnd"/>
          </w:p>
        </w:tc>
        <w:tc>
          <w:tcPr>
            <w:tcW w:w="1174" w:type="dxa"/>
          </w:tcPr>
          <w:p w:rsidR="00A02B88" w:rsidRPr="008A4D6C" w:rsidRDefault="00A02B88" w:rsidP="00A02B88">
            <w:pPr>
              <w:pStyle w:val="tablecell"/>
            </w:pPr>
            <w:r w:rsidRPr="008A4D6C">
              <w:t>u(1)</w:t>
            </w:r>
          </w:p>
        </w:tc>
      </w:tr>
      <w:tr w:rsidR="00A02B88" w:rsidRPr="008A4D6C" w:rsidTr="00A02B88">
        <w:trPr>
          <w:cantSplit/>
          <w:jc w:val="center"/>
        </w:trPr>
        <w:tc>
          <w:tcPr>
            <w:tcW w:w="6754" w:type="dxa"/>
          </w:tcPr>
          <w:p w:rsidR="00A02B88" w:rsidRPr="00E15D6A" w:rsidRDefault="00A02B88" w:rsidP="00A02B88">
            <w:pPr>
              <w:pStyle w:val="tablesyntax"/>
              <w:rPr>
                <w:b/>
              </w:rPr>
            </w:pPr>
            <w:r>
              <w:tab/>
            </w:r>
            <w:r w:rsidRPr="001A5A1F">
              <w:rPr>
                <w:b/>
              </w:rPr>
              <w:t>reserved_zero_2bits</w:t>
            </w:r>
          </w:p>
        </w:tc>
        <w:tc>
          <w:tcPr>
            <w:tcW w:w="1174" w:type="dxa"/>
          </w:tcPr>
          <w:p w:rsidR="00A02B88" w:rsidRPr="008A4D6C" w:rsidRDefault="00A02B88" w:rsidP="00A02B88">
            <w:pPr>
              <w:pStyle w:val="tablecell"/>
            </w:pPr>
            <w:r>
              <w:t>u(2)</w:t>
            </w:r>
          </w:p>
        </w:tc>
      </w:tr>
      <w:tr w:rsidR="00A02B88" w:rsidRPr="008A4D6C" w:rsidTr="00A02B88">
        <w:trPr>
          <w:cantSplit/>
          <w:jc w:val="center"/>
        </w:trPr>
        <w:tc>
          <w:tcPr>
            <w:tcW w:w="6754" w:type="dxa"/>
          </w:tcPr>
          <w:p w:rsidR="00A02B88" w:rsidRPr="008A4D6C" w:rsidRDefault="00A02B88" w:rsidP="00A578B2">
            <w:pPr>
              <w:pStyle w:val="tablesyntax"/>
              <w:rPr>
                <w:b/>
                <w:bCs/>
                <w:strike/>
              </w:rPr>
            </w:pPr>
            <w:r w:rsidRPr="008A4D6C">
              <w:tab/>
            </w:r>
            <w:r w:rsidR="00A578B2" w:rsidRPr="00A578B2">
              <w:rPr>
                <w:b/>
                <w:bCs/>
                <w:highlight w:val="yellow"/>
              </w:rPr>
              <w:t>max</w:t>
            </w:r>
            <w:r w:rsidR="00A578B2">
              <w:rPr>
                <w:b/>
                <w:bCs/>
                <w:highlight w:val="yellow"/>
              </w:rPr>
              <w:t>_num_</w:t>
            </w:r>
            <w:r w:rsidR="00A578B2" w:rsidRPr="00A578B2">
              <w:rPr>
                <w:b/>
                <w:bCs/>
                <w:highlight w:val="yellow"/>
              </w:rPr>
              <w:t>layers_minus1</w:t>
            </w:r>
            <w:r w:rsidR="00A578B2" w:rsidRPr="00A578B2">
              <w:rPr>
                <w:bCs/>
                <w:highlight w:val="yellow"/>
              </w:rPr>
              <w:t xml:space="preserve"> //r</w:t>
            </w:r>
            <w:r w:rsidRPr="00A578B2">
              <w:rPr>
                <w:bCs/>
                <w:highlight w:val="yellow"/>
              </w:rPr>
              <w:t>eserved_zero_6bits</w:t>
            </w:r>
          </w:p>
        </w:tc>
        <w:tc>
          <w:tcPr>
            <w:tcW w:w="1174" w:type="dxa"/>
          </w:tcPr>
          <w:p w:rsidR="00A02B88" w:rsidRPr="008A4D6C" w:rsidRDefault="00A02B88" w:rsidP="00A02B88">
            <w:pPr>
              <w:pStyle w:val="tablecell"/>
            </w:pPr>
            <w:r w:rsidRPr="008A4D6C">
              <w:t>u(</w:t>
            </w:r>
            <w:r>
              <w:t>6</w:t>
            </w:r>
            <w:r w:rsidRPr="008A4D6C">
              <w:t>)</w:t>
            </w:r>
          </w:p>
        </w:tc>
      </w:tr>
      <w:tr w:rsidR="00A02B88" w:rsidRPr="008A4D6C" w:rsidTr="00A02B88">
        <w:trPr>
          <w:cantSplit/>
          <w:jc w:val="center"/>
        </w:trPr>
        <w:tc>
          <w:tcPr>
            <w:tcW w:w="6754" w:type="dxa"/>
          </w:tcPr>
          <w:p w:rsidR="00A02B88" w:rsidRPr="008A4D6C" w:rsidRDefault="00A02B88" w:rsidP="00A02B88">
            <w:pPr>
              <w:pStyle w:val="tablesyntax"/>
              <w:rPr>
                <w:b/>
              </w:rPr>
            </w:pPr>
            <w:r w:rsidRPr="008A4D6C">
              <w:rPr>
                <w:b/>
              </w:rPr>
              <w:tab/>
            </w:r>
            <w:r>
              <w:rPr>
                <w:b/>
              </w:rPr>
              <w:t>vps_</w:t>
            </w:r>
            <w:r w:rsidRPr="008A4D6C">
              <w:rPr>
                <w:b/>
              </w:rPr>
              <w:t>max_sub_layers_minus1</w:t>
            </w:r>
          </w:p>
        </w:tc>
        <w:tc>
          <w:tcPr>
            <w:tcW w:w="1174" w:type="dxa"/>
          </w:tcPr>
          <w:p w:rsidR="00A02B88" w:rsidRPr="008A4D6C" w:rsidRDefault="00A02B88" w:rsidP="00A02B88">
            <w:pPr>
              <w:pStyle w:val="tablecell"/>
            </w:pPr>
            <w:r w:rsidRPr="008A4D6C">
              <w:rPr>
                <w:lang w:eastAsia="ko-KR"/>
              </w:rPr>
              <w:t>u(3)</w:t>
            </w:r>
          </w:p>
        </w:tc>
      </w:tr>
      <w:tr w:rsidR="00A02B88" w:rsidRPr="008A4D6C" w:rsidTr="00A02B88">
        <w:trPr>
          <w:cantSplit/>
          <w:jc w:val="center"/>
        </w:trPr>
        <w:tc>
          <w:tcPr>
            <w:tcW w:w="6754" w:type="dxa"/>
          </w:tcPr>
          <w:p w:rsidR="00A02B88" w:rsidRPr="008A4D6C" w:rsidRDefault="00A02B88" w:rsidP="00A02B88">
            <w:pPr>
              <w:pStyle w:val="tablesyntax"/>
            </w:pPr>
            <w:r w:rsidRPr="008A4D6C">
              <w:tab/>
            </w:r>
            <w:proofErr w:type="spellStart"/>
            <w:r w:rsidRPr="008A4D6C">
              <w:t>profile_level</w:t>
            </w:r>
            <w:proofErr w:type="spellEnd"/>
            <w:r w:rsidRPr="008A4D6C">
              <w:t>( </w:t>
            </w:r>
            <w:r>
              <w:t>1</w:t>
            </w:r>
            <w:r w:rsidRPr="008A4D6C">
              <w:t xml:space="preserve">, </w:t>
            </w:r>
            <w:r>
              <w:t>vps_</w:t>
            </w:r>
            <w:r w:rsidRPr="008A4D6C">
              <w:t>max_sub_layers_minus1 )</w:t>
            </w:r>
          </w:p>
        </w:tc>
        <w:tc>
          <w:tcPr>
            <w:tcW w:w="1174" w:type="dxa"/>
          </w:tcPr>
          <w:p w:rsidR="00A02B88" w:rsidRPr="008A4D6C" w:rsidRDefault="00A02B88" w:rsidP="00A02B88">
            <w:pPr>
              <w:pStyle w:val="tablecell"/>
            </w:pPr>
          </w:p>
        </w:tc>
      </w:tr>
      <w:tr w:rsidR="00A02B88" w:rsidRPr="008A4D6C" w:rsidDel="00A6475F" w:rsidTr="00A02B88">
        <w:trPr>
          <w:cantSplit/>
          <w:jc w:val="center"/>
        </w:trPr>
        <w:tc>
          <w:tcPr>
            <w:tcW w:w="6754" w:type="dxa"/>
          </w:tcPr>
          <w:p w:rsidR="00A02B88" w:rsidRPr="008A4D6C" w:rsidRDefault="00A02B88" w:rsidP="00A578B2">
            <w:pPr>
              <w:pStyle w:val="tablesyntax"/>
              <w:rPr>
                <w:b/>
              </w:rPr>
            </w:pPr>
            <w:r w:rsidRPr="008A4D6C">
              <w:tab/>
            </w:r>
            <w:proofErr w:type="spellStart"/>
            <w:r w:rsidR="00A578B2" w:rsidRPr="00A578B2">
              <w:rPr>
                <w:b/>
                <w:highlight w:val="yellow"/>
              </w:rPr>
              <w:t>next_essential_info_byte_offset</w:t>
            </w:r>
            <w:proofErr w:type="spellEnd"/>
            <w:r w:rsidR="00A578B2" w:rsidRPr="00A578B2">
              <w:rPr>
                <w:highlight w:val="yellow"/>
              </w:rPr>
              <w:t xml:space="preserve"> //</w:t>
            </w:r>
            <w:r w:rsidRPr="00A578B2">
              <w:rPr>
                <w:highlight w:val="yellow"/>
              </w:rPr>
              <w:t>reserved_zero_12bits</w:t>
            </w:r>
          </w:p>
        </w:tc>
        <w:tc>
          <w:tcPr>
            <w:tcW w:w="1174" w:type="dxa"/>
          </w:tcPr>
          <w:p w:rsidR="00A02B88" w:rsidRPr="008A4D6C" w:rsidDel="00A6475F" w:rsidRDefault="00A02B88" w:rsidP="00A02B88">
            <w:pPr>
              <w:pStyle w:val="tableheading"/>
              <w:overflowPunct/>
              <w:autoSpaceDE/>
              <w:autoSpaceDN/>
              <w:adjustRightInd/>
              <w:jc w:val="left"/>
              <w:textAlignment w:val="auto"/>
              <w:rPr>
                <w:b w:val="0"/>
              </w:rPr>
            </w:pPr>
            <w:r w:rsidRPr="008A4D6C">
              <w:rPr>
                <w:b w:val="0"/>
              </w:rPr>
              <w:t>u(12)</w:t>
            </w:r>
          </w:p>
        </w:tc>
      </w:tr>
      <w:tr w:rsidR="00A02B88" w:rsidRPr="008A4D6C" w:rsidTr="00A02B88">
        <w:trPr>
          <w:cantSplit/>
          <w:jc w:val="center"/>
        </w:trPr>
        <w:tc>
          <w:tcPr>
            <w:tcW w:w="6754" w:type="dxa"/>
          </w:tcPr>
          <w:p w:rsidR="00A02B88" w:rsidRPr="008A4D6C" w:rsidRDefault="00A02B88" w:rsidP="00A02B88">
            <w:pPr>
              <w:pStyle w:val="tablesyntax"/>
              <w:rPr>
                <w:bCs/>
              </w:rPr>
            </w:pPr>
            <w:r w:rsidRPr="008A4D6C">
              <w:tab/>
              <w:t xml:space="preserve">for( </w:t>
            </w:r>
            <w:proofErr w:type="spellStart"/>
            <w:r w:rsidRPr="008A4D6C">
              <w:t>i</w:t>
            </w:r>
            <w:proofErr w:type="spellEnd"/>
            <w:r w:rsidRPr="008A4D6C">
              <w:t xml:space="preserve"> = 0; </w:t>
            </w:r>
            <w:proofErr w:type="spellStart"/>
            <w:r w:rsidRPr="008A4D6C">
              <w:t>i</w:t>
            </w:r>
            <w:proofErr w:type="spellEnd"/>
            <w:r w:rsidRPr="008A4D6C">
              <w:t xml:space="preserve"> &lt;= </w:t>
            </w:r>
            <w:r>
              <w:t>vps_</w:t>
            </w:r>
            <w:r w:rsidRPr="008A4D6C">
              <w:t xml:space="preserve">max_sub_layers_minus1; </w:t>
            </w:r>
            <w:proofErr w:type="spellStart"/>
            <w:r w:rsidRPr="008A4D6C">
              <w:t>i</w:t>
            </w:r>
            <w:proofErr w:type="spellEnd"/>
            <w:r w:rsidRPr="008A4D6C">
              <w:t>++ ) {</w:t>
            </w:r>
          </w:p>
        </w:tc>
        <w:tc>
          <w:tcPr>
            <w:tcW w:w="1174" w:type="dxa"/>
          </w:tcPr>
          <w:p w:rsidR="00A02B88" w:rsidRPr="008A4D6C" w:rsidRDefault="00A02B88" w:rsidP="00A02B88">
            <w:pPr>
              <w:pStyle w:val="tableheading"/>
              <w:overflowPunct/>
              <w:autoSpaceDE/>
              <w:autoSpaceDN/>
              <w:adjustRightInd/>
              <w:jc w:val="left"/>
              <w:textAlignment w:val="auto"/>
              <w:rPr>
                <w:b w:val="0"/>
              </w:rPr>
            </w:pPr>
          </w:p>
        </w:tc>
      </w:tr>
      <w:tr w:rsidR="00A02B88" w:rsidRPr="008A4D6C" w:rsidTr="00A02B88">
        <w:trPr>
          <w:cantSplit/>
          <w:jc w:val="center"/>
        </w:trPr>
        <w:tc>
          <w:tcPr>
            <w:tcW w:w="6754" w:type="dxa"/>
            <w:tcBorders>
              <w:top w:val="single" w:sz="4" w:space="0" w:color="auto"/>
              <w:left w:val="single" w:sz="4" w:space="0" w:color="auto"/>
              <w:bottom w:val="single" w:sz="4" w:space="0" w:color="auto"/>
              <w:right w:val="single" w:sz="4" w:space="0" w:color="auto"/>
            </w:tcBorders>
          </w:tcPr>
          <w:p w:rsidR="00A02B88" w:rsidRPr="008A4D6C" w:rsidRDefault="00A02B88" w:rsidP="00A02B88">
            <w:pPr>
              <w:pStyle w:val="tablesyntax"/>
            </w:pPr>
            <w:r w:rsidRPr="008A4D6C">
              <w:rPr>
                <w:b/>
              </w:rPr>
              <w:tab/>
            </w:r>
            <w:r w:rsidRPr="008A4D6C">
              <w:rPr>
                <w:b/>
              </w:rPr>
              <w:tab/>
            </w:r>
            <w:proofErr w:type="spellStart"/>
            <w:r>
              <w:rPr>
                <w:b/>
              </w:rPr>
              <w:t>vps_</w:t>
            </w:r>
            <w:r w:rsidRPr="008A4D6C">
              <w:rPr>
                <w:b/>
              </w:rPr>
              <w:t>max_dec_pic_buffering</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A02B88" w:rsidRPr="008A4D6C" w:rsidRDefault="00A02B88" w:rsidP="00A02B88">
            <w:pPr>
              <w:pStyle w:val="tablecell"/>
            </w:pPr>
            <w:proofErr w:type="spellStart"/>
            <w:r w:rsidRPr="008A4D6C">
              <w:t>ue</w:t>
            </w:r>
            <w:proofErr w:type="spellEnd"/>
            <w:r w:rsidRPr="008A4D6C">
              <w:t>(v)</w:t>
            </w:r>
          </w:p>
        </w:tc>
      </w:tr>
      <w:tr w:rsidR="00A02B88" w:rsidRPr="008A4D6C" w:rsidTr="00A02B88">
        <w:trPr>
          <w:cantSplit/>
          <w:jc w:val="center"/>
        </w:trPr>
        <w:tc>
          <w:tcPr>
            <w:tcW w:w="6754" w:type="dxa"/>
            <w:tcBorders>
              <w:top w:val="single" w:sz="4" w:space="0" w:color="auto"/>
              <w:left w:val="single" w:sz="4" w:space="0" w:color="auto"/>
              <w:bottom w:val="single" w:sz="4" w:space="0" w:color="auto"/>
              <w:right w:val="single" w:sz="4" w:space="0" w:color="auto"/>
            </w:tcBorders>
          </w:tcPr>
          <w:p w:rsidR="00A02B88" w:rsidRPr="008A4D6C" w:rsidRDefault="00A02B88" w:rsidP="00A02B88">
            <w:pPr>
              <w:pStyle w:val="tablesyntax"/>
              <w:rPr>
                <w:b/>
              </w:rPr>
            </w:pPr>
            <w:r w:rsidRPr="008A4D6C">
              <w:rPr>
                <w:b/>
              </w:rPr>
              <w:tab/>
            </w:r>
            <w:r w:rsidRPr="008A4D6C">
              <w:rPr>
                <w:b/>
              </w:rPr>
              <w:tab/>
            </w:r>
            <w:proofErr w:type="spellStart"/>
            <w:r>
              <w:rPr>
                <w:b/>
              </w:rPr>
              <w:t>vps_max_</w:t>
            </w:r>
            <w:r w:rsidRPr="008A4D6C">
              <w:rPr>
                <w:b/>
              </w:rPr>
              <w:t>num_reorder_pics</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Borders>
              <w:top w:val="single" w:sz="4" w:space="0" w:color="auto"/>
              <w:left w:val="single" w:sz="4" w:space="0" w:color="auto"/>
              <w:bottom w:val="single" w:sz="4" w:space="0" w:color="auto"/>
              <w:right w:val="single" w:sz="4" w:space="0" w:color="auto"/>
            </w:tcBorders>
          </w:tcPr>
          <w:p w:rsidR="00A02B88" w:rsidRPr="008A4D6C" w:rsidRDefault="00A02B88" w:rsidP="00A02B88">
            <w:pPr>
              <w:pStyle w:val="tablecell"/>
            </w:pPr>
            <w:proofErr w:type="spellStart"/>
            <w:r w:rsidRPr="008A4D6C">
              <w:t>ue</w:t>
            </w:r>
            <w:proofErr w:type="spellEnd"/>
            <w:r w:rsidRPr="008A4D6C">
              <w:t>(v)</w:t>
            </w:r>
          </w:p>
        </w:tc>
      </w:tr>
      <w:tr w:rsidR="00A02B88" w:rsidRPr="008A4D6C" w:rsidTr="00A02B88">
        <w:trPr>
          <w:cantSplit/>
          <w:jc w:val="center"/>
        </w:trPr>
        <w:tc>
          <w:tcPr>
            <w:tcW w:w="6754" w:type="dxa"/>
          </w:tcPr>
          <w:p w:rsidR="00A02B88" w:rsidRPr="008A4D6C" w:rsidRDefault="00A02B88" w:rsidP="00A02B88">
            <w:pPr>
              <w:pStyle w:val="tablesyntax"/>
              <w:rPr>
                <w:b/>
              </w:rPr>
            </w:pPr>
            <w:r w:rsidRPr="008A4D6C">
              <w:rPr>
                <w:b/>
              </w:rPr>
              <w:tab/>
            </w:r>
            <w:r w:rsidRPr="008A4D6C">
              <w:rPr>
                <w:b/>
              </w:rPr>
              <w:tab/>
            </w:r>
            <w:proofErr w:type="spellStart"/>
            <w:r>
              <w:rPr>
                <w:b/>
              </w:rPr>
              <w:t>vps_</w:t>
            </w:r>
            <w:r w:rsidRPr="008A4D6C">
              <w:rPr>
                <w:b/>
              </w:rPr>
              <w:t>max_latency_increase</w:t>
            </w:r>
            <w:proofErr w:type="spellEnd"/>
            <w:r w:rsidRPr="008A4D6C">
              <w:rPr>
                <w:b/>
              </w:rPr>
              <w:t>[</w:t>
            </w:r>
            <w:r w:rsidRPr="008A4D6C">
              <w:t> </w:t>
            </w:r>
            <w:proofErr w:type="spellStart"/>
            <w:r w:rsidRPr="008A4D6C">
              <w:t>i</w:t>
            </w:r>
            <w:proofErr w:type="spellEnd"/>
            <w:r w:rsidRPr="008A4D6C">
              <w:t> </w:t>
            </w:r>
            <w:r w:rsidRPr="008A4D6C">
              <w:rPr>
                <w:b/>
              </w:rPr>
              <w:t>]</w:t>
            </w:r>
          </w:p>
        </w:tc>
        <w:tc>
          <w:tcPr>
            <w:tcW w:w="1174" w:type="dxa"/>
          </w:tcPr>
          <w:p w:rsidR="00A02B88" w:rsidRPr="008A4D6C" w:rsidRDefault="00A02B88" w:rsidP="00A02B88">
            <w:pPr>
              <w:pStyle w:val="tablecell"/>
              <w:rPr>
                <w:lang w:eastAsia="ko-KR"/>
              </w:rPr>
            </w:pPr>
            <w:proofErr w:type="spellStart"/>
            <w:r w:rsidRPr="008A4D6C">
              <w:t>ue</w:t>
            </w:r>
            <w:proofErr w:type="spellEnd"/>
            <w:r w:rsidRPr="008A4D6C">
              <w:t>(v)</w:t>
            </w:r>
          </w:p>
        </w:tc>
      </w:tr>
      <w:tr w:rsidR="00A02B88" w:rsidRPr="008A4D6C" w:rsidTr="00A02B88">
        <w:trPr>
          <w:cantSplit/>
          <w:jc w:val="center"/>
        </w:trPr>
        <w:tc>
          <w:tcPr>
            <w:tcW w:w="6754" w:type="dxa"/>
          </w:tcPr>
          <w:p w:rsidR="00A02B88" w:rsidRPr="008A4D6C" w:rsidRDefault="00A02B88" w:rsidP="00A02B88">
            <w:pPr>
              <w:pStyle w:val="tablesyntax"/>
              <w:rPr>
                <w:bCs/>
              </w:rPr>
            </w:pPr>
            <w:r w:rsidRPr="008A4D6C">
              <w:rPr>
                <w:b/>
              </w:rPr>
              <w:tab/>
            </w:r>
            <w:r w:rsidRPr="008A4D6C">
              <w:t>}</w:t>
            </w:r>
          </w:p>
        </w:tc>
        <w:tc>
          <w:tcPr>
            <w:tcW w:w="1174" w:type="dxa"/>
          </w:tcPr>
          <w:p w:rsidR="00A02B88" w:rsidRPr="008A4D6C" w:rsidRDefault="00A02B88" w:rsidP="00A02B88">
            <w:pPr>
              <w:pStyle w:val="tablecell"/>
            </w:pPr>
          </w:p>
        </w:tc>
      </w:tr>
      <w:tr w:rsidR="00A02B88" w:rsidRPr="008A4D6C" w:rsidTr="00A02B88">
        <w:trPr>
          <w:cantSplit/>
          <w:jc w:val="center"/>
        </w:trPr>
        <w:tc>
          <w:tcPr>
            <w:tcW w:w="6754" w:type="dxa"/>
          </w:tcPr>
          <w:p w:rsidR="00A02B88" w:rsidRPr="008A4D6C" w:rsidRDefault="00A02B88" w:rsidP="00A02B88">
            <w:pPr>
              <w:pStyle w:val="tablesyntax"/>
              <w:rPr>
                <w:b/>
              </w:rPr>
            </w:pPr>
            <w:r>
              <w:rPr>
                <w:b/>
              </w:rPr>
              <w:tab/>
            </w:r>
            <w:proofErr w:type="spellStart"/>
            <w:r>
              <w:rPr>
                <w:b/>
              </w:rPr>
              <w:t>num_hrd_parameters</w:t>
            </w:r>
            <w:proofErr w:type="spellEnd"/>
          </w:p>
        </w:tc>
        <w:tc>
          <w:tcPr>
            <w:tcW w:w="1174" w:type="dxa"/>
          </w:tcPr>
          <w:p w:rsidR="00A02B88" w:rsidRPr="008A4D6C" w:rsidRDefault="00A02B88" w:rsidP="00A02B88">
            <w:pPr>
              <w:pStyle w:val="tablecell"/>
            </w:pPr>
            <w:proofErr w:type="spellStart"/>
            <w:r>
              <w:t>ue</w:t>
            </w:r>
            <w:proofErr w:type="spellEnd"/>
            <w:r>
              <w:t>(v)</w:t>
            </w:r>
          </w:p>
        </w:tc>
      </w:tr>
      <w:tr w:rsidR="00A02B88" w:rsidRPr="00EE712F" w:rsidTr="00A02B88">
        <w:trPr>
          <w:cantSplit/>
          <w:jc w:val="center"/>
        </w:trPr>
        <w:tc>
          <w:tcPr>
            <w:tcW w:w="6754" w:type="dxa"/>
          </w:tcPr>
          <w:p w:rsidR="00A02B88" w:rsidRPr="00CB205A" w:rsidRDefault="00A02B88" w:rsidP="00A02B88">
            <w:pPr>
              <w:pStyle w:val="tablesyntax"/>
            </w:pPr>
            <w:r>
              <w:rPr>
                <w:b/>
              </w:rPr>
              <w:tab/>
            </w:r>
            <w:r>
              <w:t xml:space="preserve">for( </w:t>
            </w:r>
            <w:proofErr w:type="spellStart"/>
            <w:r>
              <w:t>i</w:t>
            </w:r>
            <w:proofErr w:type="spellEnd"/>
            <w:r>
              <w:t xml:space="preserve"> = 0; </w:t>
            </w:r>
            <w:proofErr w:type="spellStart"/>
            <w:r>
              <w:t>i</w:t>
            </w:r>
            <w:proofErr w:type="spellEnd"/>
            <w:r>
              <w:t xml:space="preserve"> &lt; </w:t>
            </w:r>
            <w:proofErr w:type="spellStart"/>
            <w:r>
              <w:t>num_hrd_parameters</w:t>
            </w:r>
            <w:proofErr w:type="spellEnd"/>
            <w:r>
              <w:t xml:space="preserve">; </w:t>
            </w:r>
            <w:proofErr w:type="spellStart"/>
            <w:r>
              <w:t>i</w:t>
            </w:r>
            <w:proofErr w:type="spellEnd"/>
            <w:r>
              <w:t>++ ) {</w:t>
            </w:r>
          </w:p>
        </w:tc>
        <w:tc>
          <w:tcPr>
            <w:tcW w:w="1174" w:type="dxa"/>
          </w:tcPr>
          <w:p w:rsidR="00A02B88" w:rsidRDefault="00A02B88" w:rsidP="00A02B88">
            <w:pPr>
              <w:pStyle w:val="tablecell"/>
            </w:pPr>
          </w:p>
        </w:tc>
      </w:tr>
      <w:tr w:rsidR="00A02B88" w:rsidRPr="00EE712F" w:rsidTr="00A02B88">
        <w:trPr>
          <w:cantSplit/>
          <w:jc w:val="center"/>
        </w:trPr>
        <w:tc>
          <w:tcPr>
            <w:tcW w:w="6754" w:type="dxa"/>
          </w:tcPr>
          <w:p w:rsidR="00A02B88" w:rsidRPr="00CB205A" w:rsidRDefault="00A02B88" w:rsidP="00A02B88">
            <w:pPr>
              <w:pStyle w:val="tablesyntax"/>
            </w:pPr>
            <w:r>
              <w:rPr>
                <w:b/>
              </w:rPr>
              <w:tab/>
            </w:r>
            <w:r>
              <w:rPr>
                <w:b/>
              </w:rPr>
              <w:tab/>
            </w:r>
            <w:r>
              <w:t xml:space="preserve">if( </w:t>
            </w:r>
            <w:proofErr w:type="spellStart"/>
            <w:r>
              <w:t>i</w:t>
            </w:r>
            <w:proofErr w:type="spellEnd"/>
            <w:r>
              <w:t xml:space="preserve"> &gt; 0 )</w:t>
            </w:r>
          </w:p>
        </w:tc>
        <w:tc>
          <w:tcPr>
            <w:tcW w:w="1174" w:type="dxa"/>
          </w:tcPr>
          <w:p w:rsidR="00A02B88" w:rsidRDefault="00A02B88" w:rsidP="00A02B88">
            <w:pPr>
              <w:pStyle w:val="tablecell"/>
            </w:pPr>
          </w:p>
        </w:tc>
      </w:tr>
      <w:tr w:rsidR="00A02B88" w:rsidRPr="00EE712F" w:rsidTr="00A02B88">
        <w:trPr>
          <w:cantSplit/>
          <w:jc w:val="center"/>
        </w:trPr>
        <w:tc>
          <w:tcPr>
            <w:tcW w:w="6754" w:type="dxa"/>
          </w:tcPr>
          <w:p w:rsidR="00A02B88" w:rsidRPr="00CB205A" w:rsidRDefault="00A02B88" w:rsidP="00A02B88">
            <w:pPr>
              <w:pStyle w:val="tablesyntax"/>
            </w:pPr>
            <w:r>
              <w:rPr>
                <w:b/>
              </w:rPr>
              <w:tab/>
            </w:r>
            <w:r>
              <w:rPr>
                <w:b/>
              </w:rPr>
              <w:tab/>
            </w:r>
            <w:r>
              <w:rPr>
                <w:b/>
              </w:rPr>
              <w:tab/>
            </w:r>
            <w:proofErr w:type="spellStart"/>
            <w:r>
              <w:t>op_point</w:t>
            </w:r>
            <w:proofErr w:type="spellEnd"/>
            <w:r>
              <w:t>( </w:t>
            </w:r>
            <w:proofErr w:type="spellStart"/>
            <w:r>
              <w:t>i</w:t>
            </w:r>
            <w:proofErr w:type="spellEnd"/>
            <w:r>
              <w:t> )</w:t>
            </w:r>
          </w:p>
        </w:tc>
        <w:tc>
          <w:tcPr>
            <w:tcW w:w="1174" w:type="dxa"/>
          </w:tcPr>
          <w:p w:rsidR="00A02B88" w:rsidRDefault="00A02B88" w:rsidP="00A02B88">
            <w:pPr>
              <w:pStyle w:val="tablecell"/>
            </w:pPr>
          </w:p>
        </w:tc>
      </w:tr>
      <w:tr w:rsidR="00A02B88" w:rsidRPr="00737ECD" w:rsidTr="00A02B88">
        <w:trPr>
          <w:cantSplit/>
          <w:jc w:val="center"/>
        </w:trPr>
        <w:tc>
          <w:tcPr>
            <w:tcW w:w="6754" w:type="dxa"/>
          </w:tcPr>
          <w:p w:rsidR="00A02B88" w:rsidRPr="008A4D6C" w:rsidRDefault="00A02B88" w:rsidP="00A02B88">
            <w:pPr>
              <w:pStyle w:val="tablesyntax"/>
            </w:pPr>
            <w:r>
              <w:rPr>
                <w:b/>
              </w:rPr>
              <w:tab/>
            </w:r>
            <w:r w:rsidRPr="008A4D6C">
              <w:rPr>
                <w:b/>
              </w:rPr>
              <w:tab/>
            </w:r>
            <w:proofErr w:type="spellStart"/>
            <w:r w:rsidRPr="008A4D6C">
              <w:t>hrd_parameters</w:t>
            </w:r>
            <w:proofErr w:type="spellEnd"/>
            <w:r>
              <w:t>( </w:t>
            </w:r>
            <w:proofErr w:type="spellStart"/>
            <w:r>
              <w:t>i</w:t>
            </w:r>
            <w:proofErr w:type="spellEnd"/>
            <w:r>
              <w:t xml:space="preserve">  = =  0</w:t>
            </w:r>
            <w:r w:rsidRPr="008A4D6C">
              <w:t xml:space="preserve">, </w:t>
            </w:r>
            <w:r>
              <w:t>vps_</w:t>
            </w:r>
            <w:r w:rsidRPr="008A4D6C">
              <w:t>max_sub_layers_minus1 )</w:t>
            </w:r>
          </w:p>
        </w:tc>
        <w:tc>
          <w:tcPr>
            <w:tcW w:w="1174" w:type="dxa"/>
          </w:tcPr>
          <w:p w:rsidR="00A02B88" w:rsidRPr="008A4D6C" w:rsidRDefault="00A02B88" w:rsidP="00A02B88">
            <w:pPr>
              <w:pStyle w:val="tablecell"/>
            </w:pPr>
          </w:p>
        </w:tc>
      </w:tr>
      <w:tr w:rsidR="00A02B88" w:rsidRPr="00CB205A" w:rsidTr="00A02B88">
        <w:trPr>
          <w:cantSplit/>
          <w:jc w:val="center"/>
        </w:trPr>
        <w:tc>
          <w:tcPr>
            <w:tcW w:w="6754" w:type="dxa"/>
          </w:tcPr>
          <w:p w:rsidR="00A02B88" w:rsidRPr="00CB205A" w:rsidRDefault="00A02B88" w:rsidP="00A02B88">
            <w:pPr>
              <w:pStyle w:val="tablesyntax"/>
            </w:pPr>
            <w:r w:rsidRPr="00CB205A">
              <w:tab/>
              <w:t>}</w:t>
            </w:r>
          </w:p>
        </w:tc>
        <w:tc>
          <w:tcPr>
            <w:tcW w:w="1174" w:type="dxa"/>
          </w:tcPr>
          <w:p w:rsidR="00A02B88" w:rsidRPr="00D83FFA" w:rsidRDefault="00A02B88" w:rsidP="00A02B88">
            <w:pPr>
              <w:pStyle w:val="tablecell"/>
            </w:pPr>
          </w:p>
        </w:tc>
      </w:tr>
      <w:tr w:rsidR="00A578B2" w:rsidRPr="00FB0B6F" w:rsidTr="00F555BE">
        <w:trPr>
          <w:cantSplit/>
          <w:jc w:val="center"/>
        </w:trPr>
        <w:tc>
          <w:tcPr>
            <w:tcW w:w="6754" w:type="dxa"/>
          </w:tcPr>
          <w:p w:rsidR="00A578B2" w:rsidRPr="00A578B2" w:rsidRDefault="00A578B2" w:rsidP="00A578B2">
            <w:pPr>
              <w:pStyle w:val="tablesyntax"/>
              <w:rPr>
                <w:b/>
                <w:bCs/>
                <w:highlight w:val="yellow"/>
              </w:rPr>
            </w:pPr>
            <w:r w:rsidRPr="00FB0B6F">
              <w:rPr>
                <w:bCs/>
              </w:rPr>
              <w:tab/>
            </w:r>
            <w:proofErr w:type="spellStart"/>
            <w:r w:rsidRPr="00A578B2">
              <w:rPr>
                <w:b/>
                <w:bCs/>
                <w:highlight w:val="yellow"/>
              </w:rPr>
              <w:t>bit_equal_to_one</w:t>
            </w:r>
            <w:proofErr w:type="spellEnd"/>
          </w:p>
        </w:tc>
        <w:tc>
          <w:tcPr>
            <w:tcW w:w="1174" w:type="dxa"/>
          </w:tcPr>
          <w:p w:rsidR="00A578B2" w:rsidRPr="00FB0B6F" w:rsidRDefault="00A578B2" w:rsidP="00F555BE">
            <w:pPr>
              <w:pStyle w:val="tablecell"/>
            </w:pPr>
            <w:r w:rsidRPr="00A578B2">
              <w:rPr>
                <w:highlight w:val="yellow"/>
              </w:rPr>
              <w:t>u(1)</w:t>
            </w:r>
          </w:p>
        </w:tc>
      </w:tr>
      <w:tr w:rsidR="00A578B2" w:rsidRPr="00872DAF" w:rsidTr="00F555BE">
        <w:trPr>
          <w:cantSplit/>
          <w:jc w:val="center"/>
        </w:trPr>
        <w:tc>
          <w:tcPr>
            <w:tcW w:w="6754" w:type="dxa"/>
          </w:tcPr>
          <w:p w:rsidR="00A578B2" w:rsidRPr="00872DAF" w:rsidRDefault="006A500D" w:rsidP="00DB2C63">
            <w:pPr>
              <w:pStyle w:val="tablesyntax"/>
              <w:rPr>
                <w:bCs/>
                <w:highlight w:val="yellow"/>
              </w:rPr>
            </w:pPr>
            <w:r w:rsidRPr="00872DAF">
              <w:rPr>
                <w:bCs/>
              </w:rPr>
              <w:tab/>
            </w:r>
            <w:proofErr w:type="spellStart"/>
            <w:r w:rsidR="00DB2C63" w:rsidRPr="00DB1313">
              <w:rPr>
                <w:bCs/>
                <w:highlight w:val="yellow"/>
              </w:rPr>
              <w:t>vps_extension</w:t>
            </w:r>
            <w:proofErr w:type="spellEnd"/>
            <w:r w:rsidR="00DB2C63" w:rsidRPr="00DB1313">
              <w:rPr>
                <w:bCs/>
                <w:highlight w:val="yellow"/>
              </w:rPr>
              <w:t>( )</w:t>
            </w:r>
          </w:p>
        </w:tc>
        <w:tc>
          <w:tcPr>
            <w:tcW w:w="1174" w:type="dxa"/>
          </w:tcPr>
          <w:p w:rsidR="00A578B2" w:rsidRPr="00872DAF" w:rsidRDefault="00A578B2" w:rsidP="00F555BE">
            <w:pPr>
              <w:pStyle w:val="tablecell"/>
              <w:rPr>
                <w:highlight w:val="yellow"/>
              </w:rPr>
            </w:pPr>
          </w:p>
        </w:tc>
      </w:tr>
      <w:tr w:rsidR="00A02B88" w:rsidRPr="00FB0B6F" w:rsidTr="00A02B88">
        <w:trPr>
          <w:cantSplit/>
          <w:jc w:val="center"/>
        </w:trPr>
        <w:tc>
          <w:tcPr>
            <w:tcW w:w="6754" w:type="dxa"/>
          </w:tcPr>
          <w:p w:rsidR="00A02B88" w:rsidRPr="009E5D62" w:rsidRDefault="00A02B88" w:rsidP="00A02B88">
            <w:pPr>
              <w:pStyle w:val="tablesyntax"/>
              <w:rPr>
                <w:b/>
                <w:bCs/>
              </w:rPr>
            </w:pPr>
            <w:r w:rsidRPr="00FB0B6F">
              <w:rPr>
                <w:bCs/>
              </w:rPr>
              <w:tab/>
            </w:r>
            <w:proofErr w:type="spellStart"/>
            <w:r w:rsidRPr="00FB0B6F">
              <w:rPr>
                <w:b/>
                <w:bCs/>
              </w:rPr>
              <w:t>vps_extension_flag</w:t>
            </w:r>
            <w:proofErr w:type="spellEnd"/>
          </w:p>
        </w:tc>
        <w:tc>
          <w:tcPr>
            <w:tcW w:w="1174" w:type="dxa"/>
          </w:tcPr>
          <w:p w:rsidR="00A02B88" w:rsidRPr="00FB0B6F" w:rsidRDefault="00A02B88" w:rsidP="00A02B88">
            <w:pPr>
              <w:pStyle w:val="tablecell"/>
            </w:pPr>
            <w:r w:rsidRPr="00FB0B6F">
              <w:t>u(1)</w:t>
            </w:r>
          </w:p>
        </w:tc>
      </w:tr>
      <w:tr w:rsidR="00A02B88" w:rsidRPr="00FB0B6F" w:rsidTr="00A02B88">
        <w:trPr>
          <w:cantSplit/>
          <w:jc w:val="center"/>
        </w:trPr>
        <w:tc>
          <w:tcPr>
            <w:tcW w:w="6754" w:type="dxa"/>
            <w:tcBorders>
              <w:top w:val="single" w:sz="4" w:space="0" w:color="auto"/>
              <w:left w:val="single" w:sz="4" w:space="0" w:color="auto"/>
              <w:bottom w:val="single" w:sz="4" w:space="0" w:color="auto"/>
              <w:right w:val="single" w:sz="4" w:space="0" w:color="auto"/>
            </w:tcBorders>
          </w:tcPr>
          <w:p w:rsidR="00A02B88" w:rsidRPr="009E5D62" w:rsidRDefault="00A02B88" w:rsidP="00A02B88">
            <w:pPr>
              <w:pStyle w:val="tablesyntax"/>
              <w:rPr>
                <w:b/>
                <w:bCs/>
              </w:rPr>
            </w:pPr>
            <w:r w:rsidRPr="00FB0B6F">
              <w:rPr>
                <w:bCs/>
              </w:rPr>
              <w:tab/>
              <w:t xml:space="preserve">if( </w:t>
            </w:r>
            <w:proofErr w:type="spellStart"/>
            <w:r w:rsidRPr="00FB0B6F">
              <w:rPr>
                <w:bCs/>
              </w:rPr>
              <w:t>vps_extension_flag</w:t>
            </w:r>
            <w:proofErr w:type="spellEnd"/>
            <w:r w:rsidRPr="00FB0B6F">
              <w:rPr>
                <w:bCs/>
              </w:rPr>
              <w:t xml:space="preserve"> )</w:t>
            </w:r>
          </w:p>
        </w:tc>
        <w:tc>
          <w:tcPr>
            <w:tcW w:w="1174" w:type="dxa"/>
            <w:tcBorders>
              <w:top w:val="single" w:sz="4" w:space="0" w:color="auto"/>
              <w:left w:val="single" w:sz="4" w:space="0" w:color="auto"/>
              <w:bottom w:val="single" w:sz="4" w:space="0" w:color="auto"/>
              <w:right w:val="single" w:sz="4" w:space="0" w:color="auto"/>
            </w:tcBorders>
          </w:tcPr>
          <w:p w:rsidR="00A02B88" w:rsidRPr="00FB0B6F" w:rsidRDefault="00A02B88" w:rsidP="00A02B88">
            <w:pPr>
              <w:pStyle w:val="tablecell"/>
            </w:pPr>
          </w:p>
        </w:tc>
      </w:tr>
      <w:tr w:rsidR="00A02B88" w:rsidRPr="00FB0B6F" w:rsidTr="00A02B88">
        <w:trPr>
          <w:cantSplit/>
          <w:jc w:val="center"/>
        </w:trPr>
        <w:tc>
          <w:tcPr>
            <w:tcW w:w="6754" w:type="dxa"/>
            <w:tcBorders>
              <w:top w:val="single" w:sz="4" w:space="0" w:color="auto"/>
              <w:left w:val="single" w:sz="4" w:space="0" w:color="auto"/>
              <w:bottom w:val="single" w:sz="4" w:space="0" w:color="auto"/>
              <w:right w:val="single" w:sz="4" w:space="0" w:color="auto"/>
            </w:tcBorders>
          </w:tcPr>
          <w:p w:rsidR="00A02B88" w:rsidRPr="009E5D62" w:rsidRDefault="00A02B88" w:rsidP="00A02B88">
            <w:pPr>
              <w:pStyle w:val="tablesyntax"/>
              <w:rPr>
                <w:bCs/>
              </w:rPr>
            </w:pPr>
            <w:r w:rsidRPr="00FB0B6F">
              <w:rPr>
                <w:b/>
              </w:rPr>
              <w:tab/>
            </w:r>
            <w:r w:rsidRPr="00FB0B6F">
              <w:rPr>
                <w:b/>
              </w:rPr>
              <w:tab/>
            </w:r>
            <w:r w:rsidRPr="00FB0B6F">
              <w:t xml:space="preserve">while( </w:t>
            </w:r>
            <w:proofErr w:type="spellStart"/>
            <w:r w:rsidRPr="00FB0B6F">
              <w:t>more_rbsp_data</w:t>
            </w:r>
            <w:proofErr w:type="spellEnd"/>
            <w:r w:rsidRPr="00FB0B6F">
              <w:t>( ) )</w:t>
            </w:r>
          </w:p>
        </w:tc>
        <w:tc>
          <w:tcPr>
            <w:tcW w:w="1174" w:type="dxa"/>
            <w:tcBorders>
              <w:top w:val="single" w:sz="4" w:space="0" w:color="auto"/>
              <w:left w:val="single" w:sz="4" w:space="0" w:color="auto"/>
              <w:bottom w:val="single" w:sz="4" w:space="0" w:color="auto"/>
              <w:right w:val="single" w:sz="4" w:space="0" w:color="auto"/>
            </w:tcBorders>
          </w:tcPr>
          <w:p w:rsidR="00A02B88" w:rsidRPr="00FB0B6F" w:rsidRDefault="00A02B88" w:rsidP="00A02B88">
            <w:pPr>
              <w:pStyle w:val="tablecell"/>
            </w:pPr>
          </w:p>
        </w:tc>
      </w:tr>
      <w:tr w:rsidR="00A02B88" w:rsidRPr="00FB0B6F" w:rsidTr="00A02B88">
        <w:trPr>
          <w:cantSplit/>
          <w:jc w:val="center"/>
        </w:trPr>
        <w:tc>
          <w:tcPr>
            <w:tcW w:w="6754" w:type="dxa"/>
            <w:tcBorders>
              <w:top w:val="single" w:sz="4" w:space="0" w:color="auto"/>
              <w:left w:val="single" w:sz="4" w:space="0" w:color="auto"/>
              <w:bottom w:val="single" w:sz="4" w:space="0" w:color="auto"/>
              <w:right w:val="single" w:sz="4" w:space="0" w:color="auto"/>
            </w:tcBorders>
          </w:tcPr>
          <w:p w:rsidR="00A02B88" w:rsidRPr="009E5D62" w:rsidRDefault="00A02B88" w:rsidP="00A02B88">
            <w:pPr>
              <w:pStyle w:val="tablesyntax"/>
              <w:rPr>
                <w:b/>
                <w:bCs/>
              </w:rPr>
            </w:pPr>
            <w:r w:rsidRPr="00FB0B6F">
              <w:rPr>
                <w:b/>
              </w:rPr>
              <w:tab/>
            </w:r>
            <w:r w:rsidRPr="00FB0B6F">
              <w:rPr>
                <w:b/>
              </w:rPr>
              <w:tab/>
            </w:r>
            <w:r w:rsidRPr="00FB0B6F">
              <w:rPr>
                <w:b/>
              </w:rPr>
              <w:tab/>
            </w:r>
            <w:proofErr w:type="spellStart"/>
            <w:r w:rsidRPr="00FB0B6F">
              <w:rPr>
                <w:b/>
              </w:rPr>
              <w:t>vps_extension_data_flag</w:t>
            </w:r>
            <w:proofErr w:type="spellEnd"/>
          </w:p>
        </w:tc>
        <w:tc>
          <w:tcPr>
            <w:tcW w:w="1174" w:type="dxa"/>
            <w:tcBorders>
              <w:top w:val="single" w:sz="4" w:space="0" w:color="auto"/>
              <w:left w:val="single" w:sz="4" w:space="0" w:color="auto"/>
              <w:bottom w:val="single" w:sz="4" w:space="0" w:color="auto"/>
              <w:right w:val="single" w:sz="4" w:space="0" w:color="auto"/>
            </w:tcBorders>
          </w:tcPr>
          <w:p w:rsidR="00A02B88" w:rsidRPr="00FB0B6F" w:rsidRDefault="00A02B88" w:rsidP="00A02B88">
            <w:pPr>
              <w:pStyle w:val="tablecell"/>
            </w:pPr>
            <w:r w:rsidRPr="00FB0B6F">
              <w:t>u(1)</w:t>
            </w:r>
          </w:p>
        </w:tc>
      </w:tr>
      <w:tr w:rsidR="00A02B88" w:rsidRPr="00FB0B6F" w:rsidTr="00A02B88">
        <w:trPr>
          <w:cantSplit/>
          <w:jc w:val="center"/>
        </w:trPr>
        <w:tc>
          <w:tcPr>
            <w:tcW w:w="6754" w:type="dxa"/>
            <w:tcBorders>
              <w:top w:val="single" w:sz="4" w:space="0" w:color="auto"/>
              <w:left w:val="single" w:sz="4" w:space="0" w:color="auto"/>
              <w:bottom w:val="single" w:sz="4" w:space="0" w:color="auto"/>
              <w:right w:val="single" w:sz="4" w:space="0" w:color="auto"/>
            </w:tcBorders>
          </w:tcPr>
          <w:p w:rsidR="00A02B88" w:rsidRPr="009E5D62" w:rsidRDefault="00A02B88" w:rsidP="00A02B88">
            <w:pPr>
              <w:pStyle w:val="tablesyntax"/>
              <w:rPr>
                <w:b/>
                <w:bCs/>
              </w:rPr>
            </w:pPr>
            <w:r w:rsidRPr="00FB0B6F">
              <w:rPr>
                <w:bCs/>
              </w:rPr>
              <w:tab/>
            </w:r>
            <w:proofErr w:type="spellStart"/>
            <w:r w:rsidRPr="00FB0B6F">
              <w:rPr>
                <w:bCs/>
              </w:rPr>
              <w:t>rbsp_trailing_bits</w:t>
            </w:r>
            <w:proofErr w:type="spellEnd"/>
            <w:r w:rsidRPr="00FB0B6F">
              <w:rPr>
                <w:bCs/>
              </w:rPr>
              <w:t>( )</w:t>
            </w:r>
          </w:p>
        </w:tc>
        <w:tc>
          <w:tcPr>
            <w:tcW w:w="1174" w:type="dxa"/>
            <w:tcBorders>
              <w:top w:val="single" w:sz="4" w:space="0" w:color="auto"/>
              <w:left w:val="single" w:sz="4" w:space="0" w:color="auto"/>
              <w:bottom w:val="single" w:sz="4" w:space="0" w:color="auto"/>
              <w:right w:val="single" w:sz="4" w:space="0" w:color="auto"/>
            </w:tcBorders>
          </w:tcPr>
          <w:p w:rsidR="00A02B88" w:rsidRPr="00FB0B6F" w:rsidRDefault="00A02B88" w:rsidP="00A02B88">
            <w:pPr>
              <w:pStyle w:val="tablecell"/>
            </w:pPr>
          </w:p>
        </w:tc>
      </w:tr>
      <w:tr w:rsidR="00A02B88" w:rsidRPr="00FB0B6F" w:rsidTr="00A02B88">
        <w:trPr>
          <w:cantSplit/>
          <w:jc w:val="center"/>
        </w:trPr>
        <w:tc>
          <w:tcPr>
            <w:tcW w:w="6754" w:type="dxa"/>
            <w:tcBorders>
              <w:top w:val="single" w:sz="4" w:space="0" w:color="auto"/>
              <w:left w:val="single" w:sz="4" w:space="0" w:color="auto"/>
              <w:bottom w:val="single" w:sz="4" w:space="0" w:color="auto"/>
              <w:right w:val="single" w:sz="4" w:space="0" w:color="auto"/>
            </w:tcBorders>
          </w:tcPr>
          <w:p w:rsidR="00A02B88" w:rsidRPr="00FB0B6F" w:rsidRDefault="00A02B88" w:rsidP="00A02B88">
            <w:pPr>
              <w:pStyle w:val="tablesyntax"/>
              <w:rPr>
                <w:bCs/>
              </w:rPr>
            </w:pPr>
            <w:r w:rsidRPr="00FB0B6F">
              <w:rPr>
                <w:bCs/>
              </w:rPr>
              <w:t>}</w:t>
            </w:r>
          </w:p>
        </w:tc>
        <w:tc>
          <w:tcPr>
            <w:tcW w:w="1174" w:type="dxa"/>
            <w:tcBorders>
              <w:top w:val="single" w:sz="4" w:space="0" w:color="auto"/>
              <w:left w:val="single" w:sz="4" w:space="0" w:color="auto"/>
              <w:bottom w:val="single" w:sz="4" w:space="0" w:color="auto"/>
              <w:right w:val="single" w:sz="4" w:space="0" w:color="auto"/>
            </w:tcBorders>
          </w:tcPr>
          <w:p w:rsidR="00A02B88" w:rsidRPr="009E5D62" w:rsidRDefault="00A02B88" w:rsidP="00A02B88">
            <w:pPr>
              <w:pStyle w:val="tablecell"/>
            </w:pPr>
          </w:p>
        </w:tc>
      </w:tr>
    </w:tbl>
    <w:p w:rsidR="00A02B88" w:rsidRDefault="00A02B88" w:rsidP="00A02B88">
      <w:pPr>
        <w:rPr>
          <w:lang w:val="en-CA"/>
        </w:rPr>
      </w:pPr>
    </w:p>
    <w:p w:rsidR="00EE7ABB" w:rsidRPr="00E35826" w:rsidRDefault="00EE7ABB" w:rsidP="00EE7ABB">
      <w:pPr>
        <w:pStyle w:val="Heading2"/>
        <w:rPr>
          <w:lang w:val="en-CA"/>
        </w:rPr>
      </w:pPr>
      <w:bookmarkStart w:id="16" w:name="_Ref330361340"/>
      <w:bookmarkStart w:id="17" w:name="_Ref330439548"/>
      <w:r w:rsidRPr="00E35826">
        <w:rPr>
          <w:lang w:val="en-CA"/>
        </w:rPr>
        <w:t xml:space="preserve">Video parameter set </w:t>
      </w:r>
      <w:r>
        <w:rPr>
          <w:lang w:val="en-CA"/>
        </w:rPr>
        <w:t xml:space="preserve">extension </w:t>
      </w:r>
      <w:r w:rsidRPr="00E35826">
        <w:rPr>
          <w:lang w:val="en-CA"/>
        </w:rPr>
        <w:t>syntax</w:t>
      </w:r>
      <w:r>
        <w:rPr>
          <w:lang w:val="en-CA"/>
        </w:rPr>
        <w:t xml:space="preserve"> and semantics</w:t>
      </w:r>
    </w:p>
    <w:p w:rsidR="00EE7ABB" w:rsidRPr="00E35826" w:rsidRDefault="00EE7ABB" w:rsidP="00EE7ABB">
      <w:pPr>
        <w:pStyle w:val="Heading3"/>
        <w:rPr>
          <w:lang w:val="en-CA"/>
        </w:rPr>
      </w:pPr>
      <w:r>
        <w:rPr>
          <w:lang w:val="en-CA"/>
        </w:rPr>
        <w:t>Approach 1</w:t>
      </w:r>
    </w:p>
    <w:p w:rsidR="00EE7ABB" w:rsidRDefault="00EE7ABB" w:rsidP="00EE7ABB">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EE7ABB" w:rsidRPr="00FB0B6F" w:rsidTr="002E5FD8">
        <w:trPr>
          <w:cantSplit/>
          <w:jc w:val="center"/>
        </w:trPr>
        <w:tc>
          <w:tcPr>
            <w:tcW w:w="6754" w:type="dxa"/>
          </w:tcPr>
          <w:p w:rsidR="00EE7ABB" w:rsidRPr="00FB0B6F" w:rsidRDefault="00EE7ABB" w:rsidP="002E5FD8">
            <w:pPr>
              <w:pStyle w:val="tablesyntax"/>
            </w:pPr>
            <w:proofErr w:type="spellStart"/>
            <w:r w:rsidRPr="009E5D62">
              <w:lastRenderedPageBreak/>
              <w:t>v</w:t>
            </w:r>
            <w:r>
              <w:t>ps</w:t>
            </w:r>
            <w:r w:rsidRPr="009E5D62">
              <w:t>_</w:t>
            </w:r>
            <w:r>
              <w:t>extension</w:t>
            </w:r>
            <w:proofErr w:type="spellEnd"/>
            <w:r w:rsidRPr="009E5D62">
              <w:t>( )</w:t>
            </w:r>
            <w:r w:rsidRPr="00FB0B6F">
              <w:t xml:space="preserve"> {</w:t>
            </w:r>
          </w:p>
        </w:tc>
        <w:tc>
          <w:tcPr>
            <w:tcW w:w="1174" w:type="dxa"/>
          </w:tcPr>
          <w:p w:rsidR="00EE7ABB" w:rsidRPr="00FB0B6F" w:rsidRDefault="00EE7ABB" w:rsidP="002E5FD8">
            <w:pPr>
              <w:pStyle w:val="tableheading"/>
              <w:rPr>
                <w:b w:val="0"/>
              </w:rPr>
            </w:pPr>
            <w:r w:rsidRPr="00FB0B6F">
              <w:rPr>
                <w:b w:val="0"/>
              </w:rPr>
              <w:t>Descriptor</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Cs/>
                <w:lang w:eastAsia="ko-KR"/>
              </w:rPr>
              <w:tab/>
              <w:t>while( !</w:t>
            </w:r>
            <w:proofErr w:type="spellStart"/>
            <w:r>
              <w:rPr>
                <w:rFonts w:eastAsia="Batang"/>
                <w:bCs/>
                <w:lang w:eastAsia="ko-KR"/>
              </w:rPr>
              <w:t>byte_aligned</w:t>
            </w:r>
            <w:proofErr w:type="spellEnd"/>
            <w:r>
              <w:rPr>
                <w:rFonts w:eastAsia="Batang"/>
                <w:bCs/>
                <w:lang w:eastAsia="ko-KR"/>
              </w:rPr>
              <w:t>( ) )</w:t>
            </w:r>
          </w:p>
        </w:tc>
        <w:tc>
          <w:tcPr>
            <w:tcW w:w="1174" w:type="dxa"/>
          </w:tcPr>
          <w:p w:rsidR="00EE7ABB" w:rsidRPr="00FB0B6F" w:rsidRDefault="00EE7ABB" w:rsidP="002E5FD8">
            <w:pPr>
              <w:pStyle w:val="tableheading"/>
              <w:rPr>
                <w:b w:val="0"/>
              </w:rPr>
            </w:pPr>
          </w:p>
        </w:tc>
      </w:tr>
      <w:tr w:rsidR="00EE7ABB" w:rsidRPr="00FB0B6F" w:rsidTr="002E5FD8">
        <w:trPr>
          <w:cantSplit/>
          <w:jc w:val="center"/>
        </w:trPr>
        <w:tc>
          <w:tcPr>
            <w:tcW w:w="6754" w:type="dxa"/>
          </w:tcPr>
          <w:p w:rsidR="00EE7ABB" w:rsidRPr="009E5D62" w:rsidRDefault="00EE7ABB" w:rsidP="002E5FD8">
            <w:pPr>
              <w:pStyle w:val="tablesyntax"/>
            </w:pPr>
            <w:r>
              <w:rPr>
                <w:rFonts w:eastAsia="Batang"/>
                <w:bCs/>
                <w:lang w:eastAsia="ko-KR"/>
              </w:rPr>
              <w:tab/>
            </w:r>
            <w:r>
              <w:rPr>
                <w:rFonts w:eastAsia="Batang"/>
                <w:bCs/>
                <w:lang w:eastAsia="ko-KR"/>
              </w:rPr>
              <w:tab/>
            </w:r>
            <w:proofErr w:type="spellStart"/>
            <w:r w:rsidRPr="00063469">
              <w:rPr>
                <w:rFonts w:eastAsia="Batang"/>
                <w:b/>
                <w:bCs/>
                <w:lang w:eastAsia="ko-KR"/>
              </w:rPr>
              <w:t>vps_extension_byte_alignment_reserved_zero_bit</w:t>
            </w:r>
            <w:proofErr w:type="spellEnd"/>
          </w:p>
        </w:tc>
        <w:tc>
          <w:tcPr>
            <w:tcW w:w="1174" w:type="dxa"/>
          </w:tcPr>
          <w:p w:rsidR="00EE7ABB" w:rsidRPr="007857C8" w:rsidRDefault="00EE7ABB" w:rsidP="002E5FD8">
            <w:pPr>
              <w:pStyle w:val="tableheading"/>
              <w:rPr>
                <w:b w:val="0"/>
              </w:rPr>
            </w:pPr>
            <w:r w:rsidRPr="00063469">
              <w:rPr>
                <w:rFonts w:eastAsia="Batang"/>
                <w:b w:val="0"/>
              </w:rPr>
              <w:t>u(1)</w:t>
            </w:r>
          </w:p>
        </w:tc>
      </w:tr>
      <w:tr w:rsidR="00EE7ABB" w:rsidRPr="00FB0B6F" w:rsidTr="002E5FD8">
        <w:trPr>
          <w:cantSplit/>
          <w:jc w:val="center"/>
        </w:trPr>
        <w:tc>
          <w:tcPr>
            <w:tcW w:w="6754" w:type="dxa"/>
          </w:tcPr>
          <w:p w:rsidR="00EE7ABB" w:rsidRDefault="00EE7ABB" w:rsidP="002E5FD8">
            <w:pPr>
              <w:pStyle w:val="tablesyntax"/>
              <w:rPr>
                <w:rFonts w:eastAsia="Batang"/>
                <w:bCs/>
                <w:lang w:eastAsia="ko-KR"/>
              </w:rPr>
            </w:pPr>
            <w:r>
              <w:rPr>
                <w:rFonts w:eastAsia="Batang"/>
                <w:bCs/>
                <w:lang w:eastAsia="ko-KR"/>
              </w:rPr>
              <w:tab/>
              <w:t>// layer specific information</w:t>
            </w:r>
          </w:p>
        </w:tc>
        <w:tc>
          <w:tcPr>
            <w:tcW w:w="1174" w:type="dxa"/>
          </w:tcPr>
          <w:p w:rsidR="00EE7ABB" w:rsidRPr="00063469" w:rsidRDefault="00EE7ABB" w:rsidP="002E5FD8">
            <w:pPr>
              <w:pStyle w:val="tableheading"/>
              <w:rPr>
                <w:rFonts w:eastAsia="Batang"/>
                <w:b w:val="0"/>
              </w:rPr>
            </w:pPr>
          </w:p>
        </w:tc>
      </w:tr>
      <w:tr w:rsidR="00EE7ABB" w:rsidRPr="00FB0B6F" w:rsidTr="002E5FD8">
        <w:trPr>
          <w:cantSplit/>
          <w:jc w:val="center"/>
        </w:trPr>
        <w:tc>
          <w:tcPr>
            <w:tcW w:w="6754" w:type="dxa"/>
          </w:tcPr>
          <w:p w:rsidR="00EE7ABB" w:rsidRPr="009E5D62" w:rsidRDefault="00EE7ABB" w:rsidP="002E5FD8">
            <w:pPr>
              <w:pStyle w:val="tablesyntax"/>
            </w:pPr>
            <w:r w:rsidRPr="00C51E18">
              <w:rPr>
                <w:rFonts w:eastAsia="Batang"/>
                <w:b/>
                <w:bCs/>
                <w:lang w:eastAsia="ko-KR"/>
              </w:rPr>
              <w:tab/>
            </w:r>
            <w:r>
              <w:rPr>
                <w:rFonts w:eastAsia="Batang"/>
                <w:bCs/>
                <w:lang w:eastAsia="ko-KR"/>
              </w:rPr>
              <w:t xml:space="preserve">for( </w:t>
            </w:r>
            <w:proofErr w:type="spellStart"/>
            <w:r>
              <w:rPr>
                <w:rFonts w:eastAsia="Batang"/>
                <w:bCs/>
                <w:lang w:eastAsia="ko-KR"/>
              </w:rPr>
              <w:t>i</w:t>
            </w:r>
            <w:proofErr w:type="spellEnd"/>
            <w:r>
              <w:rPr>
                <w:rFonts w:eastAsia="Batang"/>
                <w:bCs/>
                <w:lang w:eastAsia="ko-KR"/>
              </w:rPr>
              <w:t xml:space="preserve"> = 1</w:t>
            </w:r>
            <w:r w:rsidRPr="00C51E18">
              <w:rPr>
                <w:rFonts w:eastAsia="Batang"/>
                <w:bCs/>
                <w:lang w:eastAsia="ko-KR"/>
              </w:rPr>
              <w:t xml:space="preserve">; </w:t>
            </w:r>
            <w:proofErr w:type="spellStart"/>
            <w:r w:rsidRPr="00C51E18">
              <w:rPr>
                <w:rFonts w:eastAsia="Batang"/>
                <w:bCs/>
                <w:lang w:eastAsia="ko-KR"/>
              </w:rPr>
              <w:t>i</w:t>
            </w:r>
            <w:proofErr w:type="spellEnd"/>
            <w:r w:rsidRPr="00C51E18">
              <w:rPr>
                <w:rFonts w:eastAsia="Batang"/>
                <w:bCs/>
                <w:lang w:eastAsia="ko-KR"/>
              </w:rPr>
              <w:t xml:space="preserve"> &lt;= </w:t>
            </w:r>
            <w:r w:rsidRPr="00BC67A6">
              <w:rPr>
                <w:rFonts w:eastAsia="Batang"/>
                <w:bCs/>
                <w:lang w:eastAsia="ko-KR"/>
              </w:rPr>
              <w:t>vps_max_layers_minus1</w:t>
            </w:r>
            <w:r w:rsidRPr="00C51E18">
              <w:rPr>
                <w:rFonts w:eastAsia="Batang"/>
                <w:bCs/>
                <w:lang w:eastAsia="ko-KR"/>
              </w:rPr>
              <w:t xml:space="preserve">; </w:t>
            </w:r>
            <w:proofErr w:type="spellStart"/>
            <w:r w:rsidRPr="00C51E18">
              <w:rPr>
                <w:rFonts w:eastAsia="Batang"/>
                <w:bCs/>
                <w:lang w:eastAsia="ko-KR"/>
              </w:rPr>
              <w:t>i</w:t>
            </w:r>
            <w:proofErr w:type="spellEnd"/>
            <w:r w:rsidRPr="00C51E18">
              <w:rPr>
                <w:rFonts w:eastAsia="Batang"/>
                <w:bCs/>
                <w:lang w:eastAsia="ko-KR"/>
              </w:rPr>
              <w:t>++ ) {</w:t>
            </w:r>
          </w:p>
        </w:tc>
        <w:tc>
          <w:tcPr>
            <w:tcW w:w="1174" w:type="dxa"/>
          </w:tcPr>
          <w:p w:rsidR="00EE7ABB" w:rsidRPr="00FB0B6F" w:rsidRDefault="00EE7ABB" w:rsidP="002E5FD8">
            <w:pPr>
              <w:pStyle w:val="tableheading"/>
              <w:rPr>
                <w:b w:val="0"/>
              </w:rPr>
            </w:pPr>
          </w:p>
        </w:tc>
      </w:tr>
      <w:tr w:rsidR="00EE7ABB" w:rsidRPr="00FB0B6F" w:rsidTr="002E5FD8">
        <w:trPr>
          <w:cantSplit/>
          <w:jc w:val="center"/>
        </w:trPr>
        <w:tc>
          <w:tcPr>
            <w:tcW w:w="6754" w:type="dxa"/>
          </w:tcPr>
          <w:p w:rsidR="00EE7ABB" w:rsidRPr="00063469" w:rsidRDefault="00EE7ABB" w:rsidP="002E5FD8">
            <w:pPr>
              <w:pStyle w:val="tablesyntax"/>
              <w:rPr>
                <w:rFonts w:eastAsia="Batang"/>
                <w:bCs/>
                <w:lang w:eastAsia="ko-KR"/>
              </w:rPr>
            </w:pPr>
            <w:r w:rsidRPr="00063469">
              <w:rPr>
                <w:rFonts w:eastAsia="Batang"/>
                <w:bCs/>
                <w:lang w:eastAsia="ko-KR"/>
              </w:rPr>
              <w:tab/>
            </w:r>
            <w:r w:rsidRPr="00063469">
              <w:rPr>
                <w:rFonts w:eastAsia="Batang"/>
                <w:bCs/>
                <w:lang w:eastAsia="ko-KR"/>
              </w:rPr>
              <w:tab/>
              <w:t>//</w:t>
            </w:r>
            <w:r>
              <w:rPr>
                <w:rFonts w:eastAsia="Batang"/>
                <w:bCs/>
                <w:lang w:eastAsia="ko-KR"/>
              </w:rPr>
              <w:t xml:space="preserve"> mapping of layer ID to scalability dimension IDs</w:t>
            </w:r>
          </w:p>
        </w:tc>
        <w:tc>
          <w:tcPr>
            <w:tcW w:w="1174" w:type="dxa"/>
          </w:tcPr>
          <w:p w:rsidR="00EE7ABB" w:rsidRPr="00063469" w:rsidRDefault="00EE7ABB" w:rsidP="002E5FD8">
            <w:pPr>
              <w:pStyle w:val="tableheading"/>
              <w:rPr>
                <w:rFonts w:eastAsia="Batang"/>
                <w:b w:val="0"/>
              </w:rPr>
            </w:pPr>
          </w:p>
        </w:tc>
      </w:tr>
      <w:tr w:rsidR="00EE7ABB" w:rsidRPr="00063469" w:rsidTr="002E5FD8">
        <w:trPr>
          <w:cantSplit/>
          <w:jc w:val="center"/>
        </w:trPr>
        <w:tc>
          <w:tcPr>
            <w:tcW w:w="6754" w:type="dxa"/>
          </w:tcPr>
          <w:p w:rsidR="00EE7ABB" w:rsidRDefault="00EE7ABB" w:rsidP="002E5FD8">
            <w:pPr>
              <w:pStyle w:val="tablesyntax"/>
              <w:rPr>
                <w:rFonts w:eastAsia="Batang"/>
                <w:b/>
                <w:bCs/>
                <w:lang w:eastAsia="ko-KR"/>
              </w:rPr>
            </w:pPr>
            <w:r>
              <w:rPr>
                <w:rFonts w:eastAsia="Batang"/>
                <w:b/>
                <w:bCs/>
                <w:lang w:eastAsia="ko-KR"/>
              </w:rPr>
              <w:tab/>
            </w:r>
            <w:r>
              <w:rPr>
                <w:rFonts w:eastAsia="Batang"/>
                <w:b/>
                <w:bCs/>
                <w:lang w:eastAsia="ko-KR"/>
              </w:rPr>
              <w:tab/>
              <w:t>num_dimensions_minus1</w:t>
            </w:r>
            <w:r>
              <w:rPr>
                <w:rFonts w:eastAsia="Batang"/>
                <w:bCs/>
                <w:lang w:eastAsia="ko-KR"/>
              </w:rPr>
              <w:t>[ </w:t>
            </w:r>
            <w:proofErr w:type="spellStart"/>
            <w:r>
              <w:rPr>
                <w:rFonts w:eastAsia="Batang"/>
                <w:bCs/>
                <w:lang w:eastAsia="ko-KR"/>
              </w:rPr>
              <w:t>i</w:t>
            </w:r>
            <w:proofErr w:type="spellEnd"/>
            <w:r>
              <w:rPr>
                <w:rFonts w:eastAsia="Batang"/>
                <w:bCs/>
                <w:lang w:eastAsia="ko-KR"/>
              </w:rPr>
              <w:t> ]</w:t>
            </w:r>
          </w:p>
        </w:tc>
        <w:tc>
          <w:tcPr>
            <w:tcW w:w="1174" w:type="dxa"/>
          </w:tcPr>
          <w:p w:rsidR="00EE7ABB" w:rsidRPr="00063469" w:rsidRDefault="00EE7ABB" w:rsidP="002E5FD8">
            <w:pPr>
              <w:pStyle w:val="tableheading"/>
              <w:rPr>
                <w:rFonts w:eastAsia="Batang"/>
                <w:b w:val="0"/>
              </w:rPr>
            </w:pPr>
            <w:r>
              <w:rPr>
                <w:rFonts w:eastAsia="Batang"/>
                <w:b w:val="0"/>
              </w:rPr>
              <w:t>u(4)</w:t>
            </w:r>
          </w:p>
        </w:tc>
      </w:tr>
      <w:tr w:rsidR="00EE7ABB" w:rsidRPr="00063469" w:rsidTr="002E5FD8">
        <w:trPr>
          <w:cantSplit/>
          <w:jc w:val="center"/>
        </w:trPr>
        <w:tc>
          <w:tcPr>
            <w:tcW w:w="6754" w:type="dxa"/>
          </w:tcPr>
          <w:p w:rsidR="00EE7ABB" w:rsidRPr="00063469" w:rsidRDefault="00EE7ABB" w:rsidP="002E5FD8">
            <w:pPr>
              <w:pStyle w:val="tablesyntax"/>
              <w:rPr>
                <w:rFonts w:eastAsia="Batang"/>
                <w:bCs/>
                <w:lang w:eastAsia="ko-KR"/>
              </w:rPr>
            </w:pPr>
            <w:r w:rsidRPr="00063469">
              <w:rPr>
                <w:rFonts w:eastAsia="Batang"/>
                <w:bCs/>
                <w:lang w:eastAsia="ko-KR"/>
              </w:rPr>
              <w:tab/>
            </w:r>
            <w:r w:rsidRPr="00063469">
              <w:rPr>
                <w:rFonts w:eastAsia="Batang"/>
                <w:bCs/>
                <w:lang w:eastAsia="ko-KR"/>
              </w:rPr>
              <w:tab/>
              <w:t>for(</w:t>
            </w:r>
            <w:r>
              <w:rPr>
                <w:rFonts w:eastAsia="Batang"/>
                <w:bCs/>
                <w:lang w:eastAsia="ko-KR"/>
              </w:rPr>
              <w:t xml:space="preserve"> j = 0; j &lt;= </w:t>
            </w:r>
            <w:r w:rsidRPr="00CD41DC">
              <w:rPr>
                <w:rFonts w:eastAsia="Batang"/>
                <w:bCs/>
                <w:lang w:eastAsia="ko-KR"/>
              </w:rPr>
              <w:t>num_dimensions_minus1</w:t>
            </w:r>
            <w:r>
              <w:rPr>
                <w:rFonts w:eastAsia="Batang"/>
                <w:bCs/>
                <w:lang w:eastAsia="ko-KR"/>
              </w:rPr>
              <w:t xml:space="preserve">; j++ </w:t>
            </w:r>
            <w:r w:rsidRPr="00063469">
              <w:rPr>
                <w:rFonts w:eastAsia="Batang"/>
                <w:bCs/>
                <w:lang w:eastAsia="ko-KR"/>
              </w:rPr>
              <w:t>)</w:t>
            </w:r>
            <w:r>
              <w:rPr>
                <w:rFonts w:eastAsia="Batang"/>
                <w:bCs/>
                <w:lang w:eastAsia="ko-KR"/>
              </w:rPr>
              <w:t xml:space="preserve"> {</w:t>
            </w:r>
          </w:p>
        </w:tc>
        <w:tc>
          <w:tcPr>
            <w:tcW w:w="1174" w:type="dxa"/>
          </w:tcPr>
          <w:p w:rsidR="00EE7ABB" w:rsidRPr="00CD41DC" w:rsidRDefault="00EE7ABB" w:rsidP="002E5FD8">
            <w:pPr>
              <w:pStyle w:val="tableheading"/>
              <w:rPr>
                <w:rFonts w:eastAsia="Batang"/>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sidRPr="001826F6">
              <w:rPr>
                <w:rFonts w:eastAsia="Batang"/>
                <w:b/>
                <w:bCs/>
                <w:lang w:eastAsia="ko-KR"/>
              </w:rPr>
              <w:t>dimension</w:t>
            </w:r>
            <w:r>
              <w:rPr>
                <w:rFonts w:eastAsia="Batang"/>
                <w:b/>
                <w:bCs/>
                <w:lang w:eastAsia="ko-KR"/>
              </w:rPr>
              <w:t>_type</w:t>
            </w:r>
            <w:proofErr w:type="spellEnd"/>
            <w:r>
              <w:rPr>
                <w:rFonts w:eastAsia="Batang"/>
                <w:bCs/>
                <w:lang w:eastAsia="ko-KR"/>
              </w:rPr>
              <w:t>[ </w:t>
            </w:r>
            <w:proofErr w:type="spellStart"/>
            <w:r>
              <w:rPr>
                <w:rFonts w:eastAsia="Batang"/>
                <w:bCs/>
                <w:lang w:eastAsia="ko-KR"/>
              </w:rPr>
              <w:t>i</w:t>
            </w:r>
            <w:proofErr w:type="spellEnd"/>
            <w:r w:rsidRPr="00063469">
              <w:rPr>
                <w:rFonts w:eastAsia="Batang"/>
                <w:bCs/>
                <w:lang w:val="en-US" w:eastAsia="ko-KR"/>
              </w:rPr>
              <w:t> ]</w:t>
            </w:r>
            <w:r>
              <w:rPr>
                <w:rFonts w:eastAsia="Batang"/>
                <w:bCs/>
                <w:lang w:val="en-US" w:eastAsia="ko-KR"/>
              </w:rPr>
              <w:t>[ j ]</w:t>
            </w:r>
          </w:p>
        </w:tc>
        <w:tc>
          <w:tcPr>
            <w:tcW w:w="1174" w:type="dxa"/>
          </w:tcPr>
          <w:p w:rsidR="00EE7ABB" w:rsidRPr="00CD41DC" w:rsidRDefault="00EE7ABB" w:rsidP="002E5FD8">
            <w:pPr>
              <w:pStyle w:val="tableheading"/>
              <w:rPr>
                <w:b w:val="0"/>
              </w:rPr>
            </w:pPr>
            <w:r w:rsidRPr="00063469">
              <w:rPr>
                <w:rFonts w:eastAsia="Batang"/>
                <w:b w:val="0"/>
              </w:rPr>
              <w:t>u(</w:t>
            </w:r>
            <w:r>
              <w:rPr>
                <w:rFonts w:eastAsia="Batang"/>
                <w:b w:val="0"/>
              </w:rPr>
              <w:t>4</w:t>
            </w:r>
            <w:r w:rsidRPr="00063469">
              <w:rPr>
                <w:rFonts w:eastAsia="Batang"/>
                <w:b w:val="0"/>
              </w:rPr>
              <w:t>)</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dimension_id</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w:t>
            </w:r>
            <w:r>
              <w:rPr>
                <w:rFonts w:eastAsia="Batang"/>
                <w:bCs/>
                <w:lang w:val="en-US" w:eastAsia="ko-KR"/>
              </w:rPr>
              <w:t>[ j ]</w:t>
            </w:r>
          </w:p>
        </w:tc>
        <w:tc>
          <w:tcPr>
            <w:tcW w:w="1174" w:type="dxa"/>
          </w:tcPr>
          <w:p w:rsidR="00EE7ABB" w:rsidRPr="00CD41DC" w:rsidRDefault="00EE7ABB" w:rsidP="002E5FD8">
            <w:pPr>
              <w:pStyle w:val="tableheading"/>
              <w:rPr>
                <w:b w:val="0"/>
              </w:rPr>
            </w:pPr>
            <w:r w:rsidRPr="00063469">
              <w:rPr>
                <w:rFonts w:eastAsia="Batang"/>
                <w:b w:val="0"/>
              </w:rPr>
              <w:t>u(</w:t>
            </w:r>
            <w:r>
              <w:rPr>
                <w:rFonts w:eastAsia="Batang"/>
                <w:b w:val="0"/>
              </w:rPr>
              <w:t>8</w:t>
            </w:r>
            <w:r w:rsidRPr="00063469">
              <w:rPr>
                <w:rFonts w:eastAsia="Batang"/>
                <w:b w:val="0"/>
              </w:rPr>
              <w:t>)</w:t>
            </w:r>
          </w:p>
        </w:tc>
      </w:tr>
      <w:tr w:rsidR="00EE7ABB" w:rsidRPr="00063469" w:rsidTr="002E5FD8">
        <w:trPr>
          <w:cantSplit/>
          <w:jc w:val="center"/>
        </w:trPr>
        <w:tc>
          <w:tcPr>
            <w:tcW w:w="6754" w:type="dxa"/>
          </w:tcPr>
          <w:p w:rsidR="00EE7ABB" w:rsidRPr="00063469" w:rsidRDefault="00EE7ABB" w:rsidP="002E5FD8">
            <w:pPr>
              <w:pStyle w:val="tablesyntax"/>
              <w:rPr>
                <w:rFonts w:eastAsia="Batang"/>
                <w:bCs/>
                <w:lang w:eastAsia="ko-KR"/>
              </w:rPr>
            </w:pPr>
            <w:r w:rsidRPr="00063469">
              <w:rPr>
                <w:rFonts w:eastAsia="Batang"/>
                <w:bCs/>
                <w:lang w:eastAsia="ko-KR"/>
              </w:rPr>
              <w:tab/>
            </w:r>
            <w:r w:rsidRPr="00063469">
              <w:rPr>
                <w:rFonts w:eastAsia="Batang"/>
                <w:bCs/>
                <w:lang w:eastAsia="ko-KR"/>
              </w:rPr>
              <w:tab/>
              <w:t>}</w:t>
            </w:r>
          </w:p>
        </w:tc>
        <w:tc>
          <w:tcPr>
            <w:tcW w:w="1174" w:type="dxa"/>
          </w:tcPr>
          <w:p w:rsidR="00EE7ABB" w:rsidRPr="00CD41DC" w:rsidRDefault="00EE7ABB" w:rsidP="002E5FD8">
            <w:pPr>
              <w:pStyle w:val="tableheading"/>
              <w:rPr>
                <w:rFonts w:eastAsia="Batang"/>
                <w:b w:val="0"/>
              </w:rPr>
            </w:pPr>
          </w:p>
        </w:tc>
      </w:tr>
      <w:tr w:rsidR="00EE7ABB" w:rsidRPr="00063469" w:rsidTr="002E5FD8">
        <w:trPr>
          <w:cantSplit/>
          <w:jc w:val="center"/>
        </w:trPr>
        <w:tc>
          <w:tcPr>
            <w:tcW w:w="6754" w:type="dxa"/>
          </w:tcPr>
          <w:p w:rsidR="00EE7ABB" w:rsidRPr="009E5D62" w:rsidRDefault="00EE7ABB" w:rsidP="002E5FD8">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proofErr w:type="spellStart"/>
            <w:r>
              <w:rPr>
                <w:rFonts w:eastAsia="Batang"/>
                <w:b/>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Cs/>
                <w:lang w:eastAsia="ko-KR"/>
              </w:rPr>
              <w:t xml:space="preserve">for( j = 0; j &lt; </w:t>
            </w:r>
            <w:proofErr w:type="spellStart"/>
            <w:r>
              <w:rPr>
                <w:rFonts w:eastAsia="Batang"/>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ref_layer_id</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sidRPr="00150C5D">
              <w:rPr>
                <w:rFonts w:eastAsia="Batang"/>
                <w:bCs/>
                <w:lang w:eastAsia="ko-KR"/>
              </w:rPr>
              <w:tab/>
              <w:t>}</w:t>
            </w:r>
          </w:p>
        </w:tc>
        <w:tc>
          <w:tcPr>
            <w:tcW w:w="1174" w:type="dxa"/>
          </w:tcPr>
          <w:p w:rsidR="00EE7ABB" w:rsidRPr="00FB0B6F" w:rsidRDefault="00EE7ABB" w:rsidP="002E5FD8">
            <w:pPr>
              <w:pStyle w:val="tableheading"/>
              <w:rPr>
                <w:b w:val="0"/>
              </w:rPr>
            </w:pPr>
          </w:p>
        </w:tc>
      </w:tr>
      <w:tr w:rsidR="00EE7ABB" w:rsidRPr="00197E53" w:rsidTr="002E5FD8">
        <w:trPr>
          <w:cantSplit/>
          <w:jc w:val="center"/>
        </w:trPr>
        <w:tc>
          <w:tcPr>
            <w:tcW w:w="6754" w:type="dxa"/>
            <w:tcBorders>
              <w:top w:val="single" w:sz="4" w:space="0" w:color="auto"/>
              <w:left w:val="single" w:sz="4" w:space="0" w:color="auto"/>
              <w:bottom w:val="single" w:sz="4" w:space="0" w:color="auto"/>
              <w:right w:val="single" w:sz="4" w:space="0" w:color="auto"/>
            </w:tcBorders>
          </w:tcPr>
          <w:p w:rsidR="00EE7ABB" w:rsidRPr="00063469" w:rsidRDefault="00EE7ABB" w:rsidP="002E5FD8">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EE7ABB" w:rsidRPr="00197E53" w:rsidRDefault="00EE7ABB" w:rsidP="002E5FD8">
            <w:pPr>
              <w:pStyle w:val="tableheading"/>
              <w:rPr>
                <w:b w:val="0"/>
              </w:rPr>
            </w:pPr>
          </w:p>
        </w:tc>
      </w:tr>
    </w:tbl>
    <w:p w:rsidR="00EE7ABB" w:rsidRDefault="00EE7ABB" w:rsidP="00EE7ABB">
      <w:pPr>
        <w:rPr>
          <w:lang w:val="en-CA"/>
        </w:rPr>
      </w:pPr>
    </w:p>
    <w:p w:rsidR="00EE7ABB" w:rsidRPr="00862457" w:rsidRDefault="00EE7ABB" w:rsidP="00EE7ABB">
      <w:pPr>
        <w:jc w:val="both"/>
        <w:rPr>
          <w:rFonts w:eastAsia="Batang"/>
          <w:bCs/>
          <w:sz w:val="20"/>
          <w:lang w:val="en-GB" w:eastAsia="ko-KR"/>
        </w:rPr>
      </w:pPr>
      <w:proofErr w:type="spellStart"/>
      <w:proofErr w:type="gramStart"/>
      <w:r w:rsidRPr="00862457">
        <w:rPr>
          <w:rFonts w:eastAsia="Batang"/>
          <w:b/>
          <w:bCs/>
          <w:sz w:val="20"/>
          <w:lang w:val="en-GB" w:eastAsia="ko-KR"/>
        </w:rPr>
        <w:t>vps_extension_byte_alignment_reserved_zero_bit</w:t>
      </w:r>
      <w:proofErr w:type="spellEnd"/>
      <w:proofErr w:type="gramEnd"/>
      <w:r w:rsidRPr="00862457">
        <w:rPr>
          <w:rFonts w:eastAsia="Batang"/>
          <w:bCs/>
          <w:sz w:val="20"/>
          <w:lang w:val="en-GB" w:eastAsia="ko-KR"/>
        </w:rPr>
        <w:t xml:space="preserve"> shall be equal to</w:t>
      </w:r>
      <w:r>
        <w:rPr>
          <w:rFonts w:eastAsia="Batang"/>
          <w:bCs/>
          <w:sz w:val="20"/>
          <w:lang w:val="en-GB" w:eastAsia="ko-KR"/>
        </w:rPr>
        <w:t> </w:t>
      </w:r>
      <w:r w:rsidRPr="00862457">
        <w:rPr>
          <w:rFonts w:eastAsia="Batang"/>
          <w:bCs/>
          <w:sz w:val="20"/>
          <w:lang w:val="en-GB" w:eastAsia="ko-KR"/>
        </w:rPr>
        <w:t>0.</w:t>
      </w:r>
    </w:p>
    <w:p w:rsidR="00EE7ABB" w:rsidRPr="008A5034" w:rsidRDefault="00EE7ABB" w:rsidP="00EE7ABB">
      <w:pPr>
        <w:jc w:val="both"/>
        <w:rPr>
          <w:sz w:val="20"/>
          <w:lang w:val="en-CA"/>
        </w:rPr>
      </w:pPr>
      <w:r w:rsidRPr="008A5034">
        <w:rPr>
          <w:b/>
          <w:sz w:val="20"/>
          <w:lang w:val="en-CA"/>
        </w:rPr>
        <w:t>num_</w:t>
      </w:r>
      <w:r>
        <w:rPr>
          <w:b/>
          <w:sz w:val="20"/>
          <w:lang w:val="en-CA"/>
        </w:rPr>
        <w:t>dimensions_</w:t>
      </w:r>
      <w:proofErr w:type="gramStart"/>
      <w:r>
        <w:rPr>
          <w:b/>
          <w:sz w:val="20"/>
          <w:lang w:val="en-CA"/>
        </w:rPr>
        <w:t>minus1</w:t>
      </w:r>
      <w:r w:rsidRPr="008A5034">
        <w:rPr>
          <w:sz w:val="20"/>
          <w:lang w:val="en-CA"/>
        </w:rPr>
        <w:t>[</w:t>
      </w:r>
      <w:proofErr w:type="gramEnd"/>
      <w:r>
        <w:rPr>
          <w:sz w:val="20"/>
          <w:lang w:val="en-CA"/>
        </w:rPr>
        <w:t> </w:t>
      </w:r>
      <w:proofErr w:type="spellStart"/>
      <w:r w:rsidRPr="008A5034">
        <w:rPr>
          <w:sz w:val="20"/>
          <w:lang w:val="en-CA"/>
        </w:rPr>
        <w:t>i</w:t>
      </w:r>
      <w:proofErr w:type="spellEnd"/>
      <w:r>
        <w:rPr>
          <w:sz w:val="20"/>
          <w:lang w:val="en-CA"/>
        </w:rPr>
        <w:t> </w:t>
      </w:r>
      <w:r w:rsidRPr="008A5034">
        <w:rPr>
          <w:sz w:val="20"/>
          <w:lang w:val="en-CA"/>
        </w:rPr>
        <w:t xml:space="preserve">] </w:t>
      </w:r>
      <w:r>
        <w:rPr>
          <w:sz w:val="20"/>
          <w:lang w:val="en-CA"/>
        </w:rPr>
        <w:t xml:space="preserve">plus 1 </w:t>
      </w:r>
      <w:r w:rsidRPr="008A5034">
        <w:rPr>
          <w:sz w:val="20"/>
          <w:lang w:val="en-CA"/>
        </w:rPr>
        <w:t xml:space="preserve">specifies the number of </w:t>
      </w:r>
      <w:r>
        <w:rPr>
          <w:sz w:val="20"/>
          <w:lang w:val="en-CA"/>
        </w:rPr>
        <w:t xml:space="preserve">dimension types and IDs signalled for </w:t>
      </w:r>
      <w:r w:rsidRPr="008A5034">
        <w:rPr>
          <w:sz w:val="20"/>
          <w:lang w:val="en-CA"/>
        </w:rPr>
        <w:t xml:space="preserve">the </w:t>
      </w:r>
      <w:proofErr w:type="spellStart"/>
      <w:r>
        <w:rPr>
          <w:sz w:val="20"/>
          <w:lang w:val="en-CA"/>
        </w:rPr>
        <w:t>i-th</w:t>
      </w:r>
      <w:proofErr w:type="spellEnd"/>
      <w:r>
        <w:rPr>
          <w:sz w:val="20"/>
          <w:lang w:val="en-CA"/>
        </w:rPr>
        <w:t xml:space="preserve"> </w:t>
      </w:r>
      <w:r w:rsidRPr="008A5034">
        <w:rPr>
          <w:sz w:val="20"/>
          <w:lang w:val="en-CA"/>
        </w:rPr>
        <w:t>layer</w:t>
      </w:r>
      <w:r>
        <w:rPr>
          <w:sz w:val="20"/>
          <w:lang w:val="en-CA"/>
        </w:rPr>
        <w:t>.</w:t>
      </w:r>
    </w:p>
    <w:p w:rsidR="00EE7ABB" w:rsidRDefault="00EE7ABB" w:rsidP="00EE7ABB">
      <w:pPr>
        <w:jc w:val="both"/>
        <w:rPr>
          <w:rFonts w:eastAsia="Batang"/>
          <w:bCs/>
          <w:sz w:val="20"/>
          <w:lang w:val="en-GB" w:eastAsia="ko-KR"/>
        </w:rPr>
      </w:pPr>
      <w:proofErr w:type="spellStart"/>
      <w:r w:rsidRPr="001D7854">
        <w:rPr>
          <w:rFonts w:eastAsia="Batang"/>
          <w:b/>
          <w:bCs/>
          <w:sz w:val="20"/>
          <w:lang w:val="en-GB" w:eastAsia="ko-KR"/>
        </w:rPr>
        <w:t>dimension_type</w:t>
      </w:r>
      <w:proofErr w:type="spellEnd"/>
      <w:r w:rsidRPr="001D7854">
        <w:rPr>
          <w:rFonts w:eastAsia="Batang"/>
          <w:bCs/>
          <w:sz w:val="20"/>
          <w:lang w:val="en-GB" w:eastAsia="ko-KR"/>
        </w:rPr>
        <w:t>[ </w:t>
      </w:r>
      <w:proofErr w:type="spellStart"/>
      <w:r w:rsidRPr="001D7854">
        <w:rPr>
          <w:rFonts w:eastAsia="Batang"/>
          <w:bCs/>
          <w:sz w:val="20"/>
          <w:lang w:val="en-GB" w:eastAsia="ko-KR"/>
        </w:rPr>
        <w:t>i</w:t>
      </w:r>
      <w:proofErr w:type="spellEnd"/>
      <w:r w:rsidRPr="001D7854">
        <w:rPr>
          <w:rFonts w:eastAsia="Batang"/>
          <w:bCs/>
          <w:sz w:val="20"/>
          <w:lang w:val="en-GB" w:eastAsia="ko-KR"/>
        </w:rPr>
        <w:t> ]</w:t>
      </w:r>
      <w:r>
        <w:rPr>
          <w:rFonts w:eastAsia="Batang"/>
          <w:bCs/>
          <w:sz w:val="20"/>
          <w:lang w:val="en-GB" w:eastAsia="ko-KR"/>
        </w:rPr>
        <w:t>[ j ]</w:t>
      </w:r>
      <w:r w:rsidRPr="001D7854">
        <w:rPr>
          <w:rFonts w:eastAsia="Batang"/>
          <w:bCs/>
          <w:sz w:val="20"/>
          <w:lang w:val="en-GB" w:eastAsia="ko-KR"/>
        </w:rPr>
        <w:t xml:space="preserve"> specifies the </w:t>
      </w:r>
      <w:r>
        <w:rPr>
          <w:rFonts w:eastAsia="Batang"/>
          <w:bCs/>
          <w:sz w:val="20"/>
          <w:lang w:val="en-GB" w:eastAsia="ko-KR"/>
        </w:rPr>
        <w:t>j-</w:t>
      </w:r>
      <w:proofErr w:type="spellStart"/>
      <w:r>
        <w:rPr>
          <w:rFonts w:eastAsia="Batang"/>
          <w:bCs/>
          <w:sz w:val="20"/>
          <w:lang w:val="en-GB" w:eastAsia="ko-KR"/>
        </w:rPr>
        <w:t>th</w:t>
      </w:r>
      <w:proofErr w:type="spellEnd"/>
      <w:r>
        <w:rPr>
          <w:rFonts w:eastAsia="Batang"/>
          <w:bCs/>
          <w:sz w:val="20"/>
          <w:lang w:val="en-GB" w:eastAsia="ko-KR"/>
        </w:rPr>
        <w:t xml:space="preserve"> scalability dimension </w:t>
      </w:r>
      <w:r w:rsidRPr="001D7854">
        <w:rPr>
          <w:rFonts w:eastAsia="Batang"/>
          <w:bCs/>
          <w:sz w:val="20"/>
          <w:lang w:val="en-GB" w:eastAsia="ko-KR"/>
        </w:rPr>
        <w:t>type</w:t>
      </w:r>
      <w:r>
        <w:rPr>
          <w:rFonts w:eastAsia="Batang"/>
          <w:bCs/>
          <w:sz w:val="20"/>
          <w:lang w:val="en-GB" w:eastAsia="ko-KR"/>
        </w:rPr>
        <w:t xml:space="preserve"> of the </w:t>
      </w:r>
      <w:proofErr w:type="spellStart"/>
      <w:r>
        <w:rPr>
          <w:rFonts w:eastAsia="Batang"/>
          <w:bCs/>
          <w:sz w:val="20"/>
          <w:lang w:val="en-GB" w:eastAsia="ko-KR"/>
        </w:rPr>
        <w:t>i-th</w:t>
      </w:r>
      <w:proofErr w:type="spellEnd"/>
      <w:r>
        <w:rPr>
          <w:rFonts w:eastAsia="Batang"/>
          <w:bCs/>
          <w:sz w:val="20"/>
          <w:lang w:val="en-GB" w:eastAsia="ko-KR"/>
        </w:rPr>
        <w:t xml:space="preserve"> layer, which has </w:t>
      </w:r>
      <w:proofErr w:type="spellStart"/>
      <w:r>
        <w:rPr>
          <w:rFonts w:eastAsia="Batang"/>
          <w:bCs/>
          <w:sz w:val="20"/>
          <w:lang w:val="en-GB" w:eastAsia="ko-KR"/>
        </w:rPr>
        <w:t>layer_id</w:t>
      </w:r>
      <w:proofErr w:type="spellEnd"/>
      <w:r>
        <w:rPr>
          <w:rFonts w:eastAsia="Batang"/>
          <w:bCs/>
          <w:sz w:val="20"/>
          <w:lang w:val="en-GB" w:eastAsia="ko-KR"/>
        </w:rPr>
        <w:t xml:space="preserve"> equal to </w:t>
      </w:r>
      <w:proofErr w:type="spellStart"/>
      <w:r>
        <w:rPr>
          <w:rFonts w:eastAsia="Batang"/>
          <w:bCs/>
          <w:sz w:val="20"/>
          <w:lang w:val="en-GB" w:eastAsia="ko-KR"/>
        </w:rPr>
        <w:t>i</w:t>
      </w:r>
      <w:proofErr w:type="spellEnd"/>
      <w:r>
        <w:rPr>
          <w:rFonts w:eastAsia="Batang"/>
          <w:bCs/>
          <w:sz w:val="20"/>
          <w:lang w:val="en-GB" w:eastAsia="ko-KR"/>
        </w:rPr>
        <w:t>, as specified in the following table [Ed. (YK): Editorial improvements may be needed.]:</w:t>
      </w:r>
    </w:p>
    <w:p w:rsidR="00EE7ABB" w:rsidRDefault="00EE7ABB" w:rsidP="00EE7ABB">
      <w:pPr>
        <w:jc w:val="both"/>
        <w:rPr>
          <w:rFonts w:eastAsia="Batang"/>
          <w:bCs/>
          <w:sz w:val="20"/>
          <w:lang w:val="en-GB"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2"/>
        <w:gridCol w:w="1883"/>
      </w:tblGrid>
      <w:tr w:rsidR="00EE7ABB" w:rsidRPr="00420463" w:rsidTr="002E5FD8">
        <w:trPr>
          <w:jc w:val="center"/>
        </w:trPr>
        <w:tc>
          <w:tcPr>
            <w:tcW w:w="0" w:type="auto"/>
          </w:tcPr>
          <w:p w:rsidR="00EE7ABB" w:rsidRPr="00063469"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Cs/>
                <w:sz w:val="20"/>
                <w:lang w:val="en-GB"/>
              </w:rPr>
            </w:pPr>
            <w:proofErr w:type="spellStart"/>
            <w:r w:rsidRPr="00063469">
              <w:rPr>
                <w:rFonts w:eastAsia="Batang"/>
                <w:bCs/>
                <w:sz w:val="20"/>
                <w:lang w:val="en-GB" w:eastAsia="ko-KR"/>
              </w:rPr>
              <w:t>dimension_type</w:t>
            </w:r>
            <w:proofErr w:type="spellEnd"/>
            <w:r w:rsidRPr="003763E7">
              <w:rPr>
                <w:rFonts w:eastAsia="Batang"/>
                <w:bCs/>
                <w:sz w:val="20"/>
                <w:lang w:val="en-GB" w:eastAsia="ko-KR"/>
              </w:rPr>
              <w:t>[ </w:t>
            </w:r>
            <w:proofErr w:type="spellStart"/>
            <w:r w:rsidRPr="003763E7">
              <w:rPr>
                <w:rFonts w:eastAsia="Batang"/>
                <w:bCs/>
                <w:sz w:val="20"/>
                <w:lang w:val="en-GB" w:eastAsia="ko-KR"/>
              </w:rPr>
              <w:t>i</w:t>
            </w:r>
            <w:proofErr w:type="spellEnd"/>
            <w:r w:rsidRPr="003763E7">
              <w:rPr>
                <w:rFonts w:eastAsia="Batang"/>
                <w:bCs/>
                <w:sz w:val="20"/>
                <w:lang w:val="en-GB" w:eastAsia="ko-KR"/>
              </w:rPr>
              <w:t> ][ j ]</w:t>
            </w:r>
          </w:p>
        </w:tc>
        <w:tc>
          <w:tcPr>
            <w:tcW w:w="1866" w:type="dxa"/>
          </w:tcPr>
          <w:p w:rsidR="00EE7ABB" w:rsidRPr="00063469"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eastAsia="Malgun Gothic"/>
                <w:bCs/>
                <w:sz w:val="20"/>
                <w:lang w:val="en-GB"/>
              </w:rPr>
            </w:pPr>
            <w:proofErr w:type="spellStart"/>
            <w:r w:rsidRPr="00063469">
              <w:rPr>
                <w:rFonts w:eastAsia="Malgun Gothic"/>
                <w:bCs/>
                <w:sz w:val="20"/>
                <w:lang w:val="en-GB"/>
              </w:rPr>
              <w:t>dimension_id</w:t>
            </w:r>
            <w:proofErr w:type="spellEnd"/>
            <w:r w:rsidRPr="003763E7">
              <w:rPr>
                <w:rFonts w:eastAsia="Batang"/>
                <w:bCs/>
                <w:sz w:val="20"/>
                <w:lang w:val="en-GB" w:eastAsia="ko-KR"/>
              </w:rPr>
              <w:t>[ </w:t>
            </w:r>
            <w:proofErr w:type="spellStart"/>
            <w:r w:rsidRPr="003763E7">
              <w:rPr>
                <w:rFonts w:eastAsia="Batang"/>
                <w:bCs/>
                <w:sz w:val="20"/>
                <w:lang w:val="en-GB" w:eastAsia="ko-KR"/>
              </w:rPr>
              <w:t>i</w:t>
            </w:r>
            <w:proofErr w:type="spellEnd"/>
            <w:r w:rsidRPr="003763E7">
              <w:rPr>
                <w:rFonts w:eastAsia="Batang"/>
                <w:bCs/>
                <w:sz w:val="20"/>
                <w:lang w:val="en-GB" w:eastAsia="ko-KR"/>
              </w:rPr>
              <w:t> ][ j ]</w:t>
            </w:r>
          </w:p>
        </w:tc>
      </w:tr>
      <w:tr w:rsidR="00EE7ABB" w:rsidRPr="00420463" w:rsidTr="002E5FD8">
        <w:trPr>
          <w:jc w:val="center"/>
        </w:trPr>
        <w:tc>
          <w:tcPr>
            <w:tcW w:w="0" w:type="auto"/>
          </w:tcPr>
          <w:p w:rsidR="00EE7ABB" w:rsidRPr="00420463" w:rsidRDefault="00EE7ABB" w:rsidP="002E5FD8">
            <w:pPr>
              <w:tabs>
                <w:tab w:val="clear" w:pos="360"/>
                <w:tab w:val="clear" w:pos="720"/>
                <w:tab w:val="clear" w:pos="1080"/>
                <w:tab w:val="clear" w:pos="1440"/>
              </w:tabs>
              <w:overflowPunct/>
              <w:autoSpaceDE/>
              <w:autoSpaceDN/>
              <w:adjustRightInd/>
              <w:spacing w:before="0"/>
              <w:jc w:val="center"/>
              <w:textAlignment w:val="auto"/>
              <w:rPr>
                <w:rFonts w:eastAsia="Malgun Gothic"/>
                <w:sz w:val="20"/>
                <w:lang w:val="en-GB"/>
              </w:rPr>
            </w:pPr>
            <w:r w:rsidRPr="00420463">
              <w:rPr>
                <w:rFonts w:eastAsia="Malgun Gothic"/>
                <w:sz w:val="20"/>
                <w:lang w:val="en-GB"/>
              </w:rPr>
              <w:t>0</w:t>
            </w:r>
          </w:p>
        </w:tc>
        <w:tc>
          <w:tcPr>
            <w:tcW w:w="1866" w:type="dxa"/>
          </w:tcPr>
          <w:p w:rsidR="00EE7ABB" w:rsidRPr="00420463"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 xml:space="preserve">view order </w:t>
            </w:r>
            <w:proofErr w:type="spellStart"/>
            <w:r>
              <w:rPr>
                <w:rFonts w:ascii="Times" w:eastAsia="Malgun Gothic" w:hAnsi="Times" w:cs="Times"/>
                <w:sz w:val="20"/>
                <w:lang w:val="en-GB"/>
              </w:rPr>
              <w:t>idx</w:t>
            </w:r>
            <w:proofErr w:type="spellEnd"/>
          </w:p>
        </w:tc>
      </w:tr>
      <w:tr w:rsidR="00EE7ABB" w:rsidRPr="00420463" w:rsidTr="002E5FD8">
        <w:trPr>
          <w:jc w:val="center"/>
        </w:trPr>
        <w:tc>
          <w:tcPr>
            <w:tcW w:w="0" w:type="auto"/>
          </w:tcPr>
          <w:p w:rsidR="00EE7ABB" w:rsidRPr="00420463"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sidRPr="00420463">
              <w:rPr>
                <w:rFonts w:ascii="Times" w:eastAsia="Malgun Gothic" w:hAnsi="Times" w:cs="Times"/>
                <w:sz w:val="20"/>
                <w:lang w:val="en-GB"/>
              </w:rPr>
              <w:t>1</w:t>
            </w:r>
          </w:p>
        </w:tc>
        <w:tc>
          <w:tcPr>
            <w:tcW w:w="1866" w:type="dxa"/>
          </w:tcPr>
          <w:p w:rsidR="00EE7ABB" w:rsidRPr="00420463"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depth flag</w:t>
            </w:r>
          </w:p>
        </w:tc>
      </w:tr>
      <w:tr w:rsidR="00EE7ABB" w:rsidRPr="00420463" w:rsidTr="002E5FD8">
        <w:trPr>
          <w:jc w:val="center"/>
        </w:trPr>
        <w:tc>
          <w:tcPr>
            <w:tcW w:w="0" w:type="auto"/>
          </w:tcPr>
          <w:p w:rsidR="00EE7ABB" w:rsidRPr="00420463"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2</w:t>
            </w:r>
          </w:p>
        </w:tc>
        <w:tc>
          <w:tcPr>
            <w:tcW w:w="1866" w:type="dxa"/>
          </w:tcPr>
          <w:p w:rsidR="00EE7ABB"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dependency ID</w:t>
            </w:r>
          </w:p>
        </w:tc>
      </w:tr>
      <w:tr w:rsidR="00EE7ABB" w:rsidRPr="00420463" w:rsidTr="002E5FD8">
        <w:trPr>
          <w:jc w:val="center"/>
        </w:trPr>
        <w:tc>
          <w:tcPr>
            <w:tcW w:w="0" w:type="auto"/>
          </w:tcPr>
          <w:p w:rsidR="00EE7ABB" w:rsidRPr="00420463"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3</w:t>
            </w:r>
          </w:p>
        </w:tc>
        <w:tc>
          <w:tcPr>
            <w:tcW w:w="1866" w:type="dxa"/>
          </w:tcPr>
          <w:p w:rsidR="00EE7ABB"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quality ID</w:t>
            </w:r>
          </w:p>
        </w:tc>
      </w:tr>
      <w:tr w:rsidR="00EE7ABB" w:rsidRPr="00420463" w:rsidTr="002E5FD8">
        <w:trPr>
          <w:jc w:val="center"/>
        </w:trPr>
        <w:tc>
          <w:tcPr>
            <w:tcW w:w="0" w:type="auto"/>
          </w:tcPr>
          <w:p w:rsidR="00EE7ABB"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4..15</w:t>
            </w:r>
          </w:p>
        </w:tc>
        <w:tc>
          <w:tcPr>
            <w:tcW w:w="1866" w:type="dxa"/>
          </w:tcPr>
          <w:p w:rsidR="00EE7ABB" w:rsidRDefault="00EE7ABB" w:rsidP="002E5FD8">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rPr>
                <w:rFonts w:ascii="Times" w:eastAsia="Malgun Gothic" w:hAnsi="Times" w:cs="Times"/>
                <w:sz w:val="20"/>
                <w:lang w:val="en-GB"/>
              </w:rPr>
            </w:pPr>
            <w:r>
              <w:rPr>
                <w:rFonts w:ascii="Times" w:eastAsia="Malgun Gothic" w:hAnsi="Times" w:cs="Times"/>
                <w:sz w:val="20"/>
                <w:lang w:val="en-GB"/>
              </w:rPr>
              <w:t>reserved</w:t>
            </w:r>
          </w:p>
        </w:tc>
      </w:tr>
    </w:tbl>
    <w:p w:rsidR="00EE7ABB" w:rsidRDefault="00EE7ABB" w:rsidP="00EE7ABB">
      <w:pPr>
        <w:jc w:val="both"/>
        <w:rPr>
          <w:sz w:val="20"/>
        </w:rPr>
      </w:pPr>
      <w:r>
        <w:rPr>
          <w:rFonts w:eastAsia="Batang"/>
          <w:bCs/>
          <w:sz w:val="20"/>
          <w:lang w:val="en-GB" w:eastAsia="ko-KR"/>
        </w:rPr>
        <w:t xml:space="preserve">The value of </w:t>
      </w:r>
      <w:proofErr w:type="spellStart"/>
      <w:r w:rsidRPr="00063469">
        <w:rPr>
          <w:rFonts w:eastAsia="Batang"/>
          <w:bCs/>
          <w:sz w:val="20"/>
          <w:lang w:val="en-GB" w:eastAsia="ko-KR"/>
        </w:rPr>
        <w:t>dimension_type</w:t>
      </w:r>
      <w:proofErr w:type="spellEnd"/>
      <w:proofErr w:type="gramStart"/>
      <w:r w:rsidRPr="003763E7">
        <w:rPr>
          <w:rFonts w:eastAsia="Batang"/>
          <w:bCs/>
          <w:sz w:val="20"/>
          <w:lang w:val="en-GB" w:eastAsia="ko-KR"/>
        </w:rPr>
        <w:t>[ </w:t>
      </w:r>
      <w:proofErr w:type="spellStart"/>
      <w:r w:rsidRPr="003763E7">
        <w:rPr>
          <w:rFonts w:eastAsia="Batang"/>
          <w:bCs/>
          <w:sz w:val="20"/>
          <w:lang w:val="en-GB" w:eastAsia="ko-KR"/>
        </w:rPr>
        <w:t>i</w:t>
      </w:r>
      <w:proofErr w:type="spellEnd"/>
      <w:proofErr w:type="gramEnd"/>
      <w:r w:rsidRPr="003763E7">
        <w:rPr>
          <w:rFonts w:eastAsia="Batang"/>
          <w:bCs/>
          <w:sz w:val="20"/>
          <w:lang w:val="en-GB" w:eastAsia="ko-KR"/>
        </w:rPr>
        <w:t> ][ j ]</w:t>
      </w:r>
      <w:r>
        <w:rPr>
          <w:rFonts w:eastAsia="Batang"/>
          <w:bCs/>
          <w:sz w:val="20"/>
          <w:lang w:val="en-GB" w:eastAsia="ko-KR"/>
        </w:rPr>
        <w:t xml:space="preserve"> shall be in the range of 0 to 3, inclusive, </w:t>
      </w:r>
      <w:r w:rsidRPr="00063469">
        <w:rPr>
          <w:sz w:val="20"/>
        </w:rPr>
        <w:t xml:space="preserve">in </w:t>
      </w:r>
      <w:proofErr w:type="spellStart"/>
      <w:r w:rsidRPr="00063469">
        <w:rPr>
          <w:sz w:val="20"/>
        </w:rPr>
        <w:t>bitstreams</w:t>
      </w:r>
      <w:proofErr w:type="spellEnd"/>
      <w:r w:rsidRPr="00063469">
        <w:rPr>
          <w:sz w:val="20"/>
        </w:rPr>
        <w:t xml:space="preserve"> conforming to this Recommendation | International Standard.</w:t>
      </w:r>
      <w:r>
        <w:rPr>
          <w:rFonts w:eastAsia="Batang"/>
          <w:bCs/>
          <w:sz w:val="20"/>
          <w:lang w:val="en-GB" w:eastAsia="ko-KR"/>
        </w:rPr>
        <w:t xml:space="preserve"> Other values for </w:t>
      </w:r>
      <w:proofErr w:type="spellStart"/>
      <w:r w:rsidRPr="00063469">
        <w:rPr>
          <w:rFonts w:eastAsia="Batang"/>
          <w:bCs/>
          <w:sz w:val="20"/>
          <w:lang w:val="en-GB" w:eastAsia="ko-KR"/>
        </w:rPr>
        <w:t>dimension_type</w:t>
      </w:r>
      <w:proofErr w:type="spellEnd"/>
      <w:proofErr w:type="gramStart"/>
      <w:r w:rsidRPr="003763E7">
        <w:rPr>
          <w:rFonts w:eastAsia="Batang"/>
          <w:bCs/>
          <w:sz w:val="20"/>
          <w:lang w:val="en-GB" w:eastAsia="ko-KR"/>
        </w:rPr>
        <w:t>[ </w:t>
      </w:r>
      <w:proofErr w:type="spellStart"/>
      <w:r w:rsidRPr="003763E7">
        <w:rPr>
          <w:rFonts w:eastAsia="Batang"/>
          <w:bCs/>
          <w:sz w:val="20"/>
          <w:lang w:val="en-GB" w:eastAsia="ko-KR"/>
        </w:rPr>
        <w:t>i</w:t>
      </w:r>
      <w:proofErr w:type="spellEnd"/>
      <w:proofErr w:type="gramEnd"/>
      <w:r w:rsidRPr="003763E7">
        <w:rPr>
          <w:rFonts w:eastAsia="Batang"/>
          <w:bCs/>
          <w:sz w:val="20"/>
          <w:lang w:val="en-GB" w:eastAsia="ko-KR"/>
        </w:rPr>
        <w:t> ][ j ]</w:t>
      </w:r>
      <w:r>
        <w:rPr>
          <w:rFonts w:eastAsia="Batang"/>
          <w:bCs/>
          <w:sz w:val="20"/>
          <w:lang w:val="en-GB" w:eastAsia="ko-KR"/>
        </w:rPr>
        <w:t xml:space="preserve"> are </w:t>
      </w:r>
      <w:r w:rsidRPr="00063469">
        <w:rPr>
          <w:sz w:val="20"/>
        </w:rPr>
        <w:t xml:space="preserve">reserved for future use by ITU-T | ISO/IEC. Decoders shall ignore </w:t>
      </w:r>
      <w:r>
        <w:rPr>
          <w:sz w:val="20"/>
        </w:rPr>
        <w:t xml:space="preserve">values of </w:t>
      </w:r>
      <w:proofErr w:type="spellStart"/>
      <w:r w:rsidRPr="00063469">
        <w:rPr>
          <w:rFonts w:eastAsia="Batang"/>
          <w:bCs/>
          <w:sz w:val="20"/>
          <w:lang w:val="en-GB" w:eastAsia="ko-KR"/>
        </w:rPr>
        <w:t>dimension_type</w:t>
      </w:r>
      <w:proofErr w:type="spellEnd"/>
      <w:proofErr w:type="gramStart"/>
      <w:r w:rsidRPr="003763E7">
        <w:rPr>
          <w:rFonts w:eastAsia="Batang"/>
          <w:bCs/>
          <w:sz w:val="20"/>
          <w:lang w:val="en-GB" w:eastAsia="ko-KR"/>
        </w:rPr>
        <w:t>[ </w:t>
      </w:r>
      <w:proofErr w:type="spellStart"/>
      <w:r w:rsidRPr="003763E7">
        <w:rPr>
          <w:rFonts w:eastAsia="Batang"/>
          <w:bCs/>
          <w:sz w:val="20"/>
          <w:lang w:val="en-GB" w:eastAsia="ko-KR"/>
        </w:rPr>
        <w:t>i</w:t>
      </w:r>
      <w:proofErr w:type="spellEnd"/>
      <w:proofErr w:type="gramEnd"/>
      <w:r w:rsidRPr="003763E7">
        <w:rPr>
          <w:rFonts w:eastAsia="Batang"/>
          <w:bCs/>
          <w:sz w:val="20"/>
          <w:lang w:val="en-GB" w:eastAsia="ko-KR"/>
        </w:rPr>
        <w:t> ][ j ]</w:t>
      </w:r>
      <w:r>
        <w:rPr>
          <w:rFonts w:eastAsia="Batang"/>
          <w:bCs/>
          <w:sz w:val="20"/>
          <w:lang w:val="en-GB" w:eastAsia="ko-KR"/>
        </w:rPr>
        <w:t xml:space="preserve"> that are not in the range of 0 to 3, inclusive</w:t>
      </w:r>
      <w:r w:rsidRPr="00063469">
        <w:rPr>
          <w:sz w:val="20"/>
        </w:rPr>
        <w:t>.</w:t>
      </w:r>
    </w:p>
    <w:p w:rsidR="00EE7ABB" w:rsidRDefault="00EE7ABB" w:rsidP="00EE7ABB">
      <w:pPr>
        <w:jc w:val="both"/>
        <w:rPr>
          <w:rFonts w:eastAsia="Batang"/>
          <w:bCs/>
          <w:sz w:val="20"/>
          <w:lang w:val="en-GB" w:eastAsia="ko-KR"/>
        </w:rPr>
      </w:pPr>
      <w:proofErr w:type="spellStart"/>
      <w:r w:rsidRPr="001D7854">
        <w:rPr>
          <w:rFonts w:eastAsia="Batang"/>
          <w:b/>
          <w:bCs/>
          <w:sz w:val="20"/>
          <w:lang w:val="en-GB" w:eastAsia="ko-KR"/>
        </w:rPr>
        <w:t>dimension_</w:t>
      </w:r>
      <w:r>
        <w:rPr>
          <w:rFonts w:eastAsia="Batang"/>
          <w:b/>
          <w:bCs/>
          <w:sz w:val="20"/>
          <w:lang w:val="en-GB" w:eastAsia="ko-KR"/>
        </w:rPr>
        <w:t>id</w:t>
      </w:r>
      <w:proofErr w:type="spellEnd"/>
      <w:proofErr w:type="gramStart"/>
      <w:r w:rsidRPr="001D7854">
        <w:rPr>
          <w:rFonts w:eastAsia="Batang"/>
          <w:bCs/>
          <w:sz w:val="20"/>
          <w:lang w:val="en-GB" w:eastAsia="ko-KR"/>
        </w:rPr>
        <w:t>[ </w:t>
      </w:r>
      <w:proofErr w:type="spellStart"/>
      <w:r w:rsidRPr="001D7854">
        <w:rPr>
          <w:rFonts w:eastAsia="Batang"/>
          <w:bCs/>
          <w:sz w:val="20"/>
          <w:lang w:val="en-GB" w:eastAsia="ko-KR"/>
        </w:rPr>
        <w:t>i</w:t>
      </w:r>
      <w:proofErr w:type="spellEnd"/>
      <w:proofErr w:type="gramEnd"/>
      <w:r w:rsidRPr="001D7854">
        <w:rPr>
          <w:rFonts w:eastAsia="Batang"/>
          <w:bCs/>
          <w:sz w:val="20"/>
          <w:lang w:val="en-GB" w:eastAsia="ko-KR"/>
        </w:rPr>
        <w:t> ]</w:t>
      </w:r>
      <w:r>
        <w:rPr>
          <w:rFonts w:eastAsia="Batang"/>
          <w:bCs/>
          <w:sz w:val="20"/>
          <w:lang w:val="en-GB" w:eastAsia="ko-KR"/>
        </w:rPr>
        <w:t>[ j ]</w:t>
      </w:r>
      <w:r w:rsidRPr="001D7854">
        <w:rPr>
          <w:rFonts w:eastAsia="Batang"/>
          <w:bCs/>
          <w:sz w:val="20"/>
          <w:lang w:val="en-GB" w:eastAsia="ko-KR"/>
        </w:rPr>
        <w:t xml:space="preserve"> specifies the </w:t>
      </w:r>
      <w:r>
        <w:rPr>
          <w:rFonts w:eastAsia="Batang"/>
          <w:bCs/>
          <w:sz w:val="20"/>
          <w:lang w:val="en-GB" w:eastAsia="ko-KR"/>
        </w:rPr>
        <w:t>identifier of the j-</w:t>
      </w:r>
      <w:proofErr w:type="spellStart"/>
      <w:r>
        <w:rPr>
          <w:rFonts w:eastAsia="Batang"/>
          <w:bCs/>
          <w:sz w:val="20"/>
          <w:lang w:val="en-GB" w:eastAsia="ko-KR"/>
        </w:rPr>
        <w:t>th</w:t>
      </w:r>
      <w:proofErr w:type="spellEnd"/>
      <w:r>
        <w:rPr>
          <w:rFonts w:eastAsia="Batang"/>
          <w:bCs/>
          <w:sz w:val="20"/>
          <w:lang w:val="en-GB" w:eastAsia="ko-KR"/>
        </w:rPr>
        <w:t xml:space="preserve"> scalability dimension </w:t>
      </w:r>
      <w:r w:rsidRPr="001D7854">
        <w:rPr>
          <w:rFonts w:eastAsia="Batang"/>
          <w:bCs/>
          <w:sz w:val="20"/>
          <w:lang w:val="en-GB" w:eastAsia="ko-KR"/>
        </w:rPr>
        <w:t>type</w:t>
      </w:r>
      <w:r>
        <w:rPr>
          <w:rFonts w:eastAsia="Batang"/>
          <w:bCs/>
          <w:sz w:val="20"/>
          <w:lang w:val="en-GB" w:eastAsia="ko-KR"/>
        </w:rPr>
        <w:t xml:space="preserve"> of the </w:t>
      </w:r>
      <w:proofErr w:type="spellStart"/>
      <w:r>
        <w:rPr>
          <w:rFonts w:eastAsia="Batang"/>
          <w:bCs/>
          <w:sz w:val="20"/>
          <w:lang w:val="en-GB" w:eastAsia="ko-KR"/>
        </w:rPr>
        <w:t>i-th</w:t>
      </w:r>
      <w:proofErr w:type="spellEnd"/>
      <w:r>
        <w:rPr>
          <w:rFonts w:eastAsia="Batang"/>
          <w:bCs/>
          <w:sz w:val="20"/>
          <w:lang w:val="en-GB" w:eastAsia="ko-KR"/>
        </w:rPr>
        <w:t xml:space="preserve"> layer. When not present, the value of </w:t>
      </w:r>
      <w:proofErr w:type="spellStart"/>
      <w:r>
        <w:rPr>
          <w:rFonts w:eastAsia="Batang"/>
          <w:bCs/>
          <w:sz w:val="20"/>
          <w:lang w:val="en-GB" w:eastAsia="ko-KR"/>
        </w:rPr>
        <w:t>dimension_id</w:t>
      </w:r>
      <w:proofErr w:type="spellEnd"/>
      <w:proofErr w:type="gramStart"/>
      <w:r>
        <w:rPr>
          <w:rFonts w:eastAsia="Batang"/>
          <w:bCs/>
          <w:sz w:val="20"/>
          <w:lang w:val="en-GB" w:eastAsia="ko-KR"/>
        </w:rPr>
        <w:t>[ </w:t>
      </w:r>
      <w:proofErr w:type="spellStart"/>
      <w:r>
        <w:rPr>
          <w:rFonts w:eastAsia="Batang"/>
          <w:bCs/>
          <w:sz w:val="20"/>
          <w:lang w:val="en-GB" w:eastAsia="ko-KR"/>
        </w:rPr>
        <w:t>i</w:t>
      </w:r>
      <w:proofErr w:type="spellEnd"/>
      <w:proofErr w:type="gramEnd"/>
      <w:r>
        <w:rPr>
          <w:rFonts w:eastAsia="Batang"/>
          <w:bCs/>
          <w:sz w:val="20"/>
          <w:lang w:val="en-GB" w:eastAsia="ko-KR"/>
        </w:rPr>
        <w:t xml:space="preserve"> ][ j ] is inferred to </w:t>
      </w:r>
      <w:r w:rsidRPr="003763E7">
        <w:rPr>
          <w:rFonts w:eastAsia="Batang"/>
          <w:bCs/>
          <w:sz w:val="20"/>
          <w:lang w:val="en-GB" w:eastAsia="ko-KR"/>
        </w:rPr>
        <w:t>be equal to 0.</w:t>
      </w:r>
    </w:p>
    <w:p w:rsidR="00EE7ABB" w:rsidRPr="008A5034" w:rsidRDefault="00EE7ABB" w:rsidP="00EE7ABB">
      <w:pPr>
        <w:jc w:val="both"/>
        <w:rPr>
          <w:sz w:val="20"/>
          <w:lang w:val="en-CA"/>
        </w:rPr>
      </w:pPr>
      <w:proofErr w:type="spellStart"/>
      <w:r w:rsidRPr="008A5034">
        <w:rPr>
          <w:b/>
          <w:sz w:val="20"/>
          <w:lang w:val="en-CA"/>
        </w:rPr>
        <w:t>num_</w:t>
      </w:r>
      <w:r>
        <w:rPr>
          <w:b/>
          <w:sz w:val="20"/>
          <w:lang w:val="en-CA"/>
        </w:rPr>
        <w:t>direct_</w:t>
      </w:r>
      <w:r w:rsidRPr="008A5034">
        <w:rPr>
          <w:b/>
          <w:sz w:val="20"/>
          <w:lang w:val="en-CA"/>
        </w:rPr>
        <w:t>ref_layers</w:t>
      </w:r>
      <w:proofErr w:type="spellEnd"/>
      <w:proofErr w:type="gramStart"/>
      <w:r w:rsidRPr="008A5034">
        <w:rPr>
          <w:sz w:val="20"/>
          <w:lang w:val="en-CA"/>
        </w:rPr>
        <w:t>[</w:t>
      </w:r>
      <w:r>
        <w:rPr>
          <w:sz w:val="20"/>
          <w:lang w:val="en-CA"/>
        </w:rPr>
        <w:t> </w:t>
      </w:r>
      <w:proofErr w:type="spellStart"/>
      <w:r w:rsidRPr="008A5034">
        <w:rPr>
          <w:sz w:val="20"/>
          <w:lang w:val="en-CA"/>
        </w:rPr>
        <w:t>i</w:t>
      </w:r>
      <w:proofErr w:type="spellEnd"/>
      <w:proofErr w:type="gramEnd"/>
      <w:r>
        <w:rPr>
          <w:sz w:val="20"/>
          <w:lang w:val="en-CA"/>
        </w:rPr>
        <w:t> </w:t>
      </w:r>
      <w:r w:rsidRPr="008A5034">
        <w:rPr>
          <w:sz w:val="20"/>
          <w:lang w:val="en-CA"/>
        </w:rPr>
        <w:t>] specifies the number of layer</w:t>
      </w:r>
      <w:r>
        <w:rPr>
          <w:sz w:val="20"/>
          <w:lang w:val="en-CA"/>
        </w:rPr>
        <w:t>s</w:t>
      </w:r>
      <w:r w:rsidRPr="008A5034">
        <w:rPr>
          <w:sz w:val="20"/>
          <w:lang w:val="en-CA"/>
        </w:rPr>
        <w:t xml:space="preserve"> the </w:t>
      </w:r>
      <w:proofErr w:type="spellStart"/>
      <w:r>
        <w:rPr>
          <w:sz w:val="20"/>
          <w:lang w:val="en-CA"/>
        </w:rPr>
        <w:t>i-th</w:t>
      </w:r>
      <w:proofErr w:type="spellEnd"/>
      <w:r>
        <w:rPr>
          <w:sz w:val="20"/>
          <w:lang w:val="en-CA"/>
        </w:rPr>
        <w:t xml:space="preserve"> </w:t>
      </w:r>
      <w:r w:rsidRPr="008A5034">
        <w:rPr>
          <w:sz w:val="20"/>
          <w:lang w:val="en-CA"/>
        </w:rPr>
        <w:t xml:space="preserve">layer </w:t>
      </w:r>
      <w:r>
        <w:rPr>
          <w:sz w:val="20"/>
          <w:lang w:val="en-CA"/>
        </w:rPr>
        <w:t>directly depends on. [Ed</w:t>
      </w:r>
      <w:proofErr w:type="gramStart"/>
      <w:r>
        <w:rPr>
          <w:sz w:val="20"/>
          <w:lang w:val="en-CA"/>
        </w:rPr>
        <w:t>.(</w:t>
      </w:r>
      <w:proofErr w:type="gramEnd"/>
      <w:r>
        <w:rPr>
          <w:sz w:val="20"/>
          <w:lang w:val="en-CA"/>
        </w:rPr>
        <w:t>YK): Add the exact meaning of a layer directly depending on another layer.]</w:t>
      </w:r>
    </w:p>
    <w:p w:rsidR="00EE7ABB" w:rsidRPr="008A5034" w:rsidRDefault="00EE7ABB" w:rsidP="00EE7ABB">
      <w:pPr>
        <w:jc w:val="both"/>
        <w:rPr>
          <w:sz w:val="20"/>
          <w:lang w:val="en-CA"/>
        </w:rPr>
      </w:pPr>
      <w:proofErr w:type="spellStart"/>
      <w:r w:rsidRPr="008A5034">
        <w:rPr>
          <w:b/>
          <w:sz w:val="20"/>
          <w:lang w:val="en-CA"/>
        </w:rPr>
        <w:t>ref_layer_id</w:t>
      </w:r>
      <w:proofErr w:type="spellEnd"/>
      <w:proofErr w:type="gramStart"/>
      <w:r w:rsidRPr="008A5034">
        <w:rPr>
          <w:sz w:val="20"/>
          <w:lang w:val="en-CA"/>
        </w:rPr>
        <w:t>[</w:t>
      </w:r>
      <w:r>
        <w:rPr>
          <w:sz w:val="20"/>
          <w:lang w:val="en-CA"/>
        </w:rPr>
        <w:t> </w:t>
      </w:r>
      <w:proofErr w:type="spellStart"/>
      <w:r w:rsidRPr="008A5034">
        <w:rPr>
          <w:sz w:val="20"/>
          <w:lang w:val="en-CA"/>
        </w:rPr>
        <w:t>i</w:t>
      </w:r>
      <w:proofErr w:type="spellEnd"/>
      <w:proofErr w:type="gramEnd"/>
      <w:r>
        <w:rPr>
          <w:sz w:val="20"/>
          <w:lang w:val="en-CA"/>
        </w:rPr>
        <w:t> </w:t>
      </w:r>
      <w:r w:rsidRPr="008A5034">
        <w:rPr>
          <w:sz w:val="20"/>
          <w:lang w:val="en-CA"/>
        </w:rPr>
        <w:t>][</w:t>
      </w:r>
      <w:r>
        <w:rPr>
          <w:sz w:val="20"/>
          <w:lang w:val="en-CA"/>
        </w:rPr>
        <w:t> </w:t>
      </w:r>
      <w:r w:rsidRPr="008A5034">
        <w:rPr>
          <w:sz w:val="20"/>
          <w:lang w:val="en-CA"/>
        </w:rPr>
        <w:t>j</w:t>
      </w:r>
      <w:r>
        <w:rPr>
          <w:sz w:val="20"/>
          <w:lang w:val="en-CA"/>
        </w:rPr>
        <w:t> </w:t>
      </w:r>
      <w:r w:rsidRPr="008A5034">
        <w:rPr>
          <w:sz w:val="20"/>
          <w:lang w:val="en-CA"/>
        </w:rPr>
        <w:t xml:space="preserve">] </w:t>
      </w:r>
      <w:r>
        <w:rPr>
          <w:sz w:val="20"/>
          <w:lang w:val="en-CA"/>
        </w:rPr>
        <w:t>identifies the j-</w:t>
      </w:r>
      <w:proofErr w:type="spellStart"/>
      <w:r>
        <w:rPr>
          <w:sz w:val="20"/>
          <w:lang w:val="en-CA"/>
        </w:rPr>
        <w:t>th</w:t>
      </w:r>
      <w:proofErr w:type="spellEnd"/>
      <w:r>
        <w:rPr>
          <w:sz w:val="20"/>
          <w:lang w:val="en-CA"/>
        </w:rPr>
        <w:t xml:space="preserve"> layer </w:t>
      </w:r>
      <w:r w:rsidRPr="008A5034">
        <w:rPr>
          <w:sz w:val="20"/>
          <w:lang w:val="en-CA"/>
        </w:rPr>
        <w:t xml:space="preserve">the </w:t>
      </w:r>
      <w:proofErr w:type="spellStart"/>
      <w:r>
        <w:rPr>
          <w:sz w:val="20"/>
          <w:lang w:val="en-CA"/>
        </w:rPr>
        <w:t>i-th</w:t>
      </w:r>
      <w:proofErr w:type="spellEnd"/>
      <w:r>
        <w:rPr>
          <w:sz w:val="20"/>
          <w:lang w:val="en-CA"/>
        </w:rPr>
        <w:t xml:space="preserve"> </w:t>
      </w:r>
      <w:r w:rsidRPr="008A5034">
        <w:rPr>
          <w:sz w:val="20"/>
          <w:lang w:val="en-CA"/>
        </w:rPr>
        <w:t xml:space="preserve">layer </w:t>
      </w:r>
      <w:r>
        <w:rPr>
          <w:sz w:val="20"/>
          <w:lang w:val="en-CA"/>
        </w:rPr>
        <w:t>directly depends on</w:t>
      </w:r>
      <w:r w:rsidRPr="008A5034">
        <w:rPr>
          <w:sz w:val="20"/>
          <w:lang w:val="en-CA"/>
        </w:rPr>
        <w:t>.</w:t>
      </w:r>
    </w:p>
    <w:p w:rsidR="00EE7ABB" w:rsidRDefault="00EE7ABB" w:rsidP="00EE7ABB">
      <w:pPr>
        <w:pStyle w:val="Heading3"/>
        <w:rPr>
          <w:lang w:val="en-CA"/>
        </w:rPr>
      </w:pPr>
      <w:r>
        <w:rPr>
          <w:lang w:val="en-CA"/>
        </w:rPr>
        <w:t>Approach 2</w:t>
      </w:r>
    </w:p>
    <w:p w:rsidR="00EE7ABB" w:rsidRPr="00EE7ABB" w:rsidRDefault="00EE7ABB" w:rsidP="00EE7ABB">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EE7ABB" w:rsidRPr="00FB0B6F" w:rsidTr="002E5FD8">
        <w:trPr>
          <w:cantSplit/>
          <w:jc w:val="center"/>
        </w:trPr>
        <w:tc>
          <w:tcPr>
            <w:tcW w:w="6754" w:type="dxa"/>
          </w:tcPr>
          <w:p w:rsidR="00EE7ABB" w:rsidRPr="00FB0B6F" w:rsidRDefault="00EE7ABB" w:rsidP="002E5FD8">
            <w:pPr>
              <w:pStyle w:val="tablesyntax"/>
            </w:pPr>
            <w:proofErr w:type="spellStart"/>
            <w:r w:rsidRPr="009E5D62">
              <w:lastRenderedPageBreak/>
              <w:t>v</w:t>
            </w:r>
            <w:r>
              <w:t>ps</w:t>
            </w:r>
            <w:r w:rsidRPr="009E5D62">
              <w:t>_</w:t>
            </w:r>
            <w:r>
              <w:t>extension</w:t>
            </w:r>
            <w:proofErr w:type="spellEnd"/>
            <w:r w:rsidRPr="009E5D62">
              <w:t>( )</w:t>
            </w:r>
            <w:r w:rsidRPr="00FB0B6F">
              <w:t xml:space="preserve"> {</w:t>
            </w:r>
          </w:p>
        </w:tc>
        <w:tc>
          <w:tcPr>
            <w:tcW w:w="1174" w:type="dxa"/>
          </w:tcPr>
          <w:p w:rsidR="00EE7ABB" w:rsidRPr="00FB0B6F" w:rsidRDefault="00EE7ABB" w:rsidP="002E5FD8">
            <w:pPr>
              <w:pStyle w:val="tableheading"/>
              <w:rPr>
                <w:b w:val="0"/>
              </w:rPr>
            </w:pPr>
            <w:r w:rsidRPr="00FB0B6F">
              <w:rPr>
                <w:b w:val="0"/>
              </w:rPr>
              <w:t>Descriptor</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Cs/>
                <w:lang w:eastAsia="ko-KR"/>
              </w:rPr>
              <w:tab/>
              <w:t>while( !</w:t>
            </w:r>
            <w:proofErr w:type="spellStart"/>
            <w:r>
              <w:rPr>
                <w:rFonts w:eastAsia="Batang"/>
                <w:bCs/>
                <w:lang w:eastAsia="ko-KR"/>
              </w:rPr>
              <w:t>byte_aligned</w:t>
            </w:r>
            <w:proofErr w:type="spellEnd"/>
            <w:r>
              <w:rPr>
                <w:rFonts w:eastAsia="Batang"/>
                <w:bCs/>
                <w:lang w:eastAsia="ko-KR"/>
              </w:rPr>
              <w:t>( ) )</w:t>
            </w:r>
          </w:p>
        </w:tc>
        <w:tc>
          <w:tcPr>
            <w:tcW w:w="1174" w:type="dxa"/>
          </w:tcPr>
          <w:p w:rsidR="00EE7ABB" w:rsidRPr="00FB0B6F" w:rsidRDefault="00EE7ABB" w:rsidP="002E5FD8">
            <w:pPr>
              <w:pStyle w:val="tableheading"/>
              <w:rPr>
                <w:b w:val="0"/>
              </w:rPr>
            </w:pPr>
          </w:p>
        </w:tc>
      </w:tr>
      <w:tr w:rsidR="00EE7ABB" w:rsidRPr="00FB0B6F" w:rsidTr="002E5FD8">
        <w:trPr>
          <w:cantSplit/>
          <w:jc w:val="center"/>
        </w:trPr>
        <w:tc>
          <w:tcPr>
            <w:tcW w:w="6754" w:type="dxa"/>
          </w:tcPr>
          <w:p w:rsidR="00EE7ABB" w:rsidRPr="009E5D62" w:rsidRDefault="00EE7ABB" w:rsidP="002E5FD8">
            <w:pPr>
              <w:pStyle w:val="tablesyntax"/>
            </w:pPr>
            <w:r>
              <w:rPr>
                <w:rFonts w:eastAsia="Batang"/>
                <w:bCs/>
                <w:lang w:eastAsia="ko-KR"/>
              </w:rPr>
              <w:tab/>
            </w:r>
            <w:r>
              <w:rPr>
                <w:rFonts w:eastAsia="Batang"/>
                <w:bCs/>
                <w:lang w:eastAsia="ko-KR"/>
              </w:rPr>
              <w:tab/>
            </w:r>
            <w:proofErr w:type="spellStart"/>
            <w:r w:rsidRPr="00063469">
              <w:rPr>
                <w:rFonts w:eastAsia="Batang"/>
                <w:b/>
                <w:bCs/>
                <w:lang w:eastAsia="ko-KR"/>
              </w:rPr>
              <w:t>vps_extension_byte_alignment_reserved_zero_bit</w:t>
            </w:r>
            <w:proofErr w:type="spellEnd"/>
          </w:p>
        </w:tc>
        <w:tc>
          <w:tcPr>
            <w:tcW w:w="1174" w:type="dxa"/>
          </w:tcPr>
          <w:p w:rsidR="00EE7ABB" w:rsidRPr="007857C8" w:rsidRDefault="00EE7ABB" w:rsidP="002E5FD8">
            <w:pPr>
              <w:pStyle w:val="tableheading"/>
              <w:rPr>
                <w:b w:val="0"/>
              </w:rPr>
            </w:pPr>
            <w:r w:rsidRPr="00063469">
              <w:rPr>
                <w:rFonts w:eastAsia="Batang"/>
                <w:b w:val="0"/>
              </w:rPr>
              <w:t>u(1)</w:t>
            </w:r>
          </w:p>
        </w:tc>
      </w:tr>
      <w:tr w:rsidR="00EE7ABB" w:rsidRPr="008777D5" w:rsidTr="002E5FD8">
        <w:trPr>
          <w:cantSplit/>
          <w:jc w:val="center"/>
        </w:trPr>
        <w:tc>
          <w:tcPr>
            <w:tcW w:w="6754" w:type="dxa"/>
          </w:tcPr>
          <w:p w:rsidR="00EE7ABB" w:rsidRDefault="00EE7ABB" w:rsidP="002E5FD8">
            <w:pPr>
              <w:pStyle w:val="tablesyntax"/>
              <w:rPr>
                <w:rFonts w:eastAsia="Batang"/>
                <w:bCs/>
                <w:lang w:eastAsia="ko-KR"/>
              </w:rPr>
            </w:pPr>
            <w:r>
              <w:rPr>
                <w:rFonts w:eastAsia="Batang"/>
                <w:bCs/>
                <w:lang w:eastAsia="ko-KR"/>
              </w:rPr>
              <w:tab/>
              <w:t xml:space="preserve">// scalability type and </w:t>
            </w:r>
            <w:proofErr w:type="spellStart"/>
            <w:r>
              <w:rPr>
                <w:rFonts w:eastAsia="Batang"/>
                <w:bCs/>
                <w:lang w:eastAsia="ko-KR"/>
              </w:rPr>
              <w:t>layer_id</w:t>
            </w:r>
            <w:proofErr w:type="spellEnd"/>
            <w:r>
              <w:rPr>
                <w:rFonts w:eastAsia="Batang"/>
                <w:bCs/>
                <w:lang w:eastAsia="ko-KR"/>
              </w:rPr>
              <w:t xml:space="preserve"> partitioning method</w:t>
            </w:r>
          </w:p>
        </w:tc>
        <w:tc>
          <w:tcPr>
            <w:tcW w:w="1174" w:type="dxa"/>
          </w:tcPr>
          <w:p w:rsidR="00EE7ABB" w:rsidRPr="00063469" w:rsidRDefault="00EE7ABB" w:rsidP="002E5FD8">
            <w:pPr>
              <w:pStyle w:val="tableheading"/>
              <w:rPr>
                <w:rFonts w:eastAsia="Batang"/>
                <w:b w:val="0"/>
              </w:rPr>
            </w:pPr>
          </w:p>
        </w:tc>
      </w:tr>
      <w:tr w:rsidR="00EE7ABB" w:rsidRPr="008777D5" w:rsidTr="002E5FD8">
        <w:trPr>
          <w:cantSplit/>
          <w:jc w:val="center"/>
        </w:trPr>
        <w:tc>
          <w:tcPr>
            <w:tcW w:w="6754" w:type="dxa"/>
          </w:tcPr>
          <w:p w:rsidR="00EE7ABB" w:rsidRPr="00EE7ABB" w:rsidRDefault="00EE7ABB" w:rsidP="002E5FD8">
            <w:pPr>
              <w:pStyle w:val="tablesyntax"/>
              <w:rPr>
                <w:rFonts w:eastAsia="Batang"/>
                <w:bCs/>
                <w:lang w:eastAsia="ko-KR"/>
              </w:rPr>
            </w:pPr>
            <w:r w:rsidRPr="008777D5">
              <w:rPr>
                <w:lang w:val="en-US"/>
              </w:rPr>
              <w:tab/>
            </w:r>
            <w:proofErr w:type="spellStart"/>
            <w:r w:rsidRPr="008777D5">
              <w:rPr>
                <w:b/>
                <w:lang w:val="en-US"/>
              </w:rPr>
              <w:t>scalability_type</w:t>
            </w:r>
            <w:proofErr w:type="spellEnd"/>
          </w:p>
        </w:tc>
        <w:tc>
          <w:tcPr>
            <w:tcW w:w="1174" w:type="dxa"/>
          </w:tcPr>
          <w:p w:rsidR="00EE7ABB" w:rsidRPr="00EE7ABB" w:rsidRDefault="00EE7ABB" w:rsidP="002E5FD8">
            <w:pPr>
              <w:pStyle w:val="tableheading"/>
              <w:rPr>
                <w:rFonts w:eastAsia="Batang"/>
                <w:b w:val="0"/>
              </w:rPr>
            </w:pPr>
            <w:r w:rsidRPr="008777D5">
              <w:rPr>
                <w:b w:val="0"/>
                <w:lang w:val="en-US"/>
              </w:rPr>
              <w:t>u(4)</w:t>
            </w:r>
          </w:p>
        </w:tc>
      </w:tr>
      <w:tr w:rsidR="00EE7ABB" w:rsidRPr="008777D5" w:rsidTr="002E5FD8">
        <w:trPr>
          <w:cantSplit/>
          <w:jc w:val="center"/>
        </w:trPr>
        <w:tc>
          <w:tcPr>
            <w:tcW w:w="6754" w:type="dxa"/>
          </w:tcPr>
          <w:p w:rsidR="00EE7ABB" w:rsidRPr="00EE7ABB" w:rsidRDefault="00EE7ABB" w:rsidP="002E5FD8">
            <w:pPr>
              <w:pStyle w:val="tablesyntax"/>
              <w:rPr>
                <w:rFonts w:eastAsia="Batang"/>
                <w:bCs/>
                <w:lang w:eastAsia="ko-KR"/>
              </w:rPr>
            </w:pPr>
            <w:r w:rsidRPr="008777D5">
              <w:rPr>
                <w:lang w:val="en-US"/>
              </w:rPr>
              <w:tab/>
              <w:t xml:space="preserve">for( </w:t>
            </w:r>
            <w:proofErr w:type="spellStart"/>
            <w:r w:rsidRPr="008777D5">
              <w:rPr>
                <w:lang w:val="en-US"/>
              </w:rPr>
              <w:t>i</w:t>
            </w:r>
            <w:proofErr w:type="spellEnd"/>
            <w:r w:rsidRPr="008777D5">
              <w:rPr>
                <w:lang w:val="en-US"/>
              </w:rPr>
              <w:t xml:space="preserve"> = 0; </w:t>
            </w:r>
            <w:proofErr w:type="spellStart"/>
            <w:r w:rsidRPr="008777D5">
              <w:rPr>
                <w:lang w:val="en-US"/>
              </w:rPr>
              <w:t>i</w:t>
            </w:r>
            <w:proofErr w:type="spellEnd"/>
            <w:r w:rsidRPr="008777D5">
              <w:rPr>
                <w:lang w:val="en-US"/>
              </w:rPr>
              <w:t xml:space="preserve"> &lt; </w:t>
            </w:r>
            <w:proofErr w:type="spellStart"/>
            <w:r w:rsidRPr="008777D5">
              <w:rPr>
                <w:lang w:val="en-US"/>
              </w:rPr>
              <w:t>MaxDim</w:t>
            </w:r>
            <w:proofErr w:type="spellEnd"/>
            <w:r w:rsidRPr="008777D5">
              <w:rPr>
                <w:lang w:val="en-US"/>
              </w:rPr>
              <w:t>(</w:t>
            </w:r>
            <w:r>
              <w:rPr>
                <w:lang w:val="en-US"/>
              </w:rPr>
              <w:t> </w:t>
            </w:r>
            <w:proofErr w:type="spellStart"/>
            <w:r w:rsidRPr="008777D5">
              <w:rPr>
                <w:lang w:val="en-US"/>
              </w:rPr>
              <w:t>scalability_type</w:t>
            </w:r>
            <w:proofErr w:type="spellEnd"/>
            <w:r>
              <w:rPr>
                <w:lang w:val="en-US"/>
              </w:rPr>
              <w:t> </w:t>
            </w:r>
            <w:r w:rsidRPr="008777D5">
              <w:rPr>
                <w:lang w:val="en-US"/>
              </w:rPr>
              <w:t xml:space="preserve">); </w:t>
            </w:r>
            <w:proofErr w:type="spellStart"/>
            <w:r w:rsidRPr="008777D5">
              <w:rPr>
                <w:lang w:val="en-US"/>
              </w:rPr>
              <w:t>i</w:t>
            </w:r>
            <w:proofErr w:type="spellEnd"/>
            <w:r w:rsidRPr="008777D5">
              <w:rPr>
                <w:lang w:val="en-US"/>
              </w:rPr>
              <w:t>++ )</w:t>
            </w:r>
          </w:p>
        </w:tc>
        <w:tc>
          <w:tcPr>
            <w:tcW w:w="1174" w:type="dxa"/>
          </w:tcPr>
          <w:p w:rsidR="00EE7ABB" w:rsidRPr="008777D5" w:rsidRDefault="00EE7ABB" w:rsidP="002E5FD8">
            <w:pPr>
              <w:pStyle w:val="tableheading"/>
              <w:rPr>
                <w:rFonts w:eastAsia="Batang"/>
                <w:b w:val="0"/>
              </w:rPr>
            </w:pPr>
          </w:p>
        </w:tc>
      </w:tr>
      <w:tr w:rsidR="00EE7ABB" w:rsidRPr="008777D5" w:rsidTr="002E5FD8">
        <w:trPr>
          <w:cantSplit/>
          <w:jc w:val="center"/>
        </w:trPr>
        <w:tc>
          <w:tcPr>
            <w:tcW w:w="6754" w:type="dxa"/>
          </w:tcPr>
          <w:p w:rsidR="00EE7ABB" w:rsidRPr="00EE7ABB" w:rsidRDefault="00EE7ABB" w:rsidP="002E5FD8">
            <w:pPr>
              <w:pStyle w:val="tablesyntax"/>
              <w:rPr>
                <w:rFonts w:eastAsia="Batang"/>
                <w:bCs/>
                <w:lang w:eastAsia="ko-KR"/>
              </w:rPr>
            </w:pPr>
            <w:r w:rsidRPr="008777D5">
              <w:rPr>
                <w:b/>
                <w:lang w:val="en-US"/>
              </w:rPr>
              <w:tab/>
            </w:r>
            <w:r w:rsidRPr="008777D5">
              <w:rPr>
                <w:b/>
                <w:lang w:val="en-US"/>
              </w:rPr>
              <w:tab/>
            </w:r>
            <w:proofErr w:type="spellStart"/>
            <w:r w:rsidRPr="008777D5">
              <w:rPr>
                <w:b/>
                <w:lang w:val="en-US"/>
              </w:rPr>
              <w:t>layer_id_dim_len</w:t>
            </w:r>
            <w:proofErr w:type="spellEnd"/>
            <w:r w:rsidRPr="008777D5">
              <w:rPr>
                <w:lang w:val="en-US"/>
              </w:rPr>
              <w:t>[</w:t>
            </w:r>
            <w:r>
              <w:rPr>
                <w:lang w:val="en-US"/>
              </w:rPr>
              <w:t> </w:t>
            </w:r>
            <w:proofErr w:type="spellStart"/>
            <w:r w:rsidRPr="008777D5">
              <w:rPr>
                <w:lang w:val="en-US"/>
              </w:rPr>
              <w:t>i</w:t>
            </w:r>
            <w:proofErr w:type="spellEnd"/>
            <w:r>
              <w:rPr>
                <w:lang w:val="en-US"/>
              </w:rPr>
              <w:t> </w:t>
            </w:r>
            <w:r w:rsidRPr="008777D5">
              <w:rPr>
                <w:lang w:val="en-US"/>
              </w:rPr>
              <w:t>]</w:t>
            </w:r>
          </w:p>
        </w:tc>
        <w:tc>
          <w:tcPr>
            <w:tcW w:w="1174" w:type="dxa"/>
          </w:tcPr>
          <w:p w:rsidR="00EE7ABB" w:rsidRPr="00EE7ABB" w:rsidRDefault="00EE7ABB" w:rsidP="002E5FD8">
            <w:pPr>
              <w:pStyle w:val="tableheading"/>
              <w:rPr>
                <w:rFonts w:eastAsia="Batang"/>
                <w:b w:val="0"/>
              </w:rPr>
            </w:pPr>
            <w:r w:rsidRPr="008777D5">
              <w:rPr>
                <w:b w:val="0"/>
                <w:lang w:val="en-US"/>
              </w:rPr>
              <w:t>u(3)</w:t>
            </w:r>
          </w:p>
        </w:tc>
      </w:tr>
      <w:tr w:rsidR="00EE7ABB" w:rsidRPr="00FB0B6F" w:rsidTr="002E5FD8">
        <w:trPr>
          <w:cantSplit/>
          <w:jc w:val="center"/>
        </w:trPr>
        <w:tc>
          <w:tcPr>
            <w:tcW w:w="6754" w:type="dxa"/>
          </w:tcPr>
          <w:p w:rsidR="00EE7ABB" w:rsidRDefault="00EE7ABB" w:rsidP="002E5FD8">
            <w:pPr>
              <w:pStyle w:val="tablesyntax"/>
              <w:rPr>
                <w:rFonts w:eastAsia="Batang"/>
                <w:bCs/>
                <w:lang w:eastAsia="ko-KR"/>
              </w:rPr>
            </w:pPr>
            <w:r>
              <w:rPr>
                <w:rFonts w:eastAsia="Batang"/>
                <w:bCs/>
                <w:lang w:eastAsia="ko-KR"/>
              </w:rPr>
              <w:tab/>
              <w:t>// layer specific information</w:t>
            </w:r>
          </w:p>
        </w:tc>
        <w:tc>
          <w:tcPr>
            <w:tcW w:w="1174" w:type="dxa"/>
          </w:tcPr>
          <w:p w:rsidR="00EE7ABB" w:rsidRPr="00063469" w:rsidRDefault="00EE7ABB" w:rsidP="002E5FD8">
            <w:pPr>
              <w:pStyle w:val="tableheading"/>
              <w:rPr>
                <w:rFonts w:eastAsia="Batang"/>
                <w:b w:val="0"/>
              </w:rPr>
            </w:pPr>
          </w:p>
        </w:tc>
      </w:tr>
      <w:tr w:rsidR="00EE7ABB" w:rsidRPr="008777D5" w:rsidTr="002E5FD8">
        <w:trPr>
          <w:cantSplit/>
          <w:jc w:val="center"/>
        </w:trPr>
        <w:tc>
          <w:tcPr>
            <w:tcW w:w="6754" w:type="dxa"/>
          </w:tcPr>
          <w:p w:rsidR="00EE7ABB" w:rsidRPr="00EE7ABB" w:rsidRDefault="00EE7ABB" w:rsidP="002E5FD8">
            <w:pPr>
              <w:pStyle w:val="tablesyntax"/>
              <w:rPr>
                <w:rFonts w:eastAsia="Batang"/>
                <w:bCs/>
                <w:lang w:eastAsia="ko-KR"/>
              </w:rPr>
            </w:pPr>
            <w:r w:rsidRPr="008777D5">
              <w:rPr>
                <w:lang w:val="en-US"/>
              </w:rPr>
              <w:tab/>
              <w:t xml:space="preserve">for( </w:t>
            </w:r>
            <w:proofErr w:type="spellStart"/>
            <w:r w:rsidRPr="008777D5">
              <w:rPr>
                <w:lang w:val="en-US"/>
              </w:rPr>
              <w:t>i</w:t>
            </w:r>
            <w:proofErr w:type="spellEnd"/>
            <w:r w:rsidRPr="008777D5">
              <w:rPr>
                <w:lang w:val="en-US"/>
              </w:rPr>
              <w:t xml:space="preserve"> = 0; </w:t>
            </w:r>
            <w:proofErr w:type="spellStart"/>
            <w:r w:rsidRPr="008777D5">
              <w:rPr>
                <w:lang w:val="en-US"/>
              </w:rPr>
              <w:t>i</w:t>
            </w:r>
            <w:proofErr w:type="spellEnd"/>
            <w:r w:rsidRPr="008777D5">
              <w:rPr>
                <w:lang w:val="en-US"/>
              </w:rPr>
              <w:t xml:space="preserve"> &lt;= max_num_layers_minus1; </w:t>
            </w:r>
            <w:proofErr w:type="spellStart"/>
            <w:r w:rsidRPr="008777D5">
              <w:rPr>
                <w:lang w:val="en-US"/>
              </w:rPr>
              <w:t>i</w:t>
            </w:r>
            <w:proofErr w:type="spellEnd"/>
            <w:r w:rsidRPr="008777D5">
              <w:rPr>
                <w:lang w:val="en-US"/>
              </w:rPr>
              <w:t xml:space="preserve">++ ) </w:t>
            </w:r>
            <w:r>
              <w:rPr>
                <w:lang w:val="en-US"/>
              </w:rPr>
              <w:t>{</w:t>
            </w:r>
          </w:p>
        </w:tc>
        <w:tc>
          <w:tcPr>
            <w:tcW w:w="1174" w:type="dxa"/>
          </w:tcPr>
          <w:p w:rsidR="00EE7ABB" w:rsidRPr="008777D5" w:rsidRDefault="00EE7ABB" w:rsidP="002E5FD8">
            <w:pPr>
              <w:pStyle w:val="tableheading"/>
              <w:rPr>
                <w:rFonts w:eastAsia="Batang"/>
                <w:b w:val="0"/>
              </w:rPr>
            </w:pPr>
          </w:p>
        </w:tc>
      </w:tr>
      <w:tr w:rsidR="00EE7ABB" w:rsidRPr="00FB0B6F" w:rsidTr="002E5FD8">
        <w:trPr>
          <w:cantSplit/>
          <w:jc w:val="center"/>
        </w:trPr>
        <w:tc>
          <w:tcPr>
            <w:tcW w:w="6754" w:type="dxa"/>
          </w:tcPr>
          <w:p w:rsidR="00EE7ABB" w:rsidRPr="00C51E18" w:rsidRDefault="00EE7ABB" w:rsidP="002E5FD8">
            <w:pPr>
              <w:pStyle w:val="tablesyntax"/>
              <w:rPr>
                <w:rFonts w:eastAsia="Batang"/>
                <w:b/>
                <w:bCs/>
                <w:lang w:eastAsia="ko-KR"/>
              </w:rPr>
            </w:pPr>
            <w:r>
              <w:rPr>
                <w:b/>
                <w:lang w:val="en-US"/>
              </w:rPr>
              <w:tab/>
            </w:r>
            <w:r w:rsidRPr="00B4567B">
              <w:rPr>
                <w:b/>
                <w:lang w:val="en-US"/>
              </w:rPr>
              <w:tab/>
            </w:r>
            <w:proofErr w:type="spellStart"/>
            <w:r>
              <w:rPr>
                <w:b/>
                <w:lang w:val="en-US"/>
              </w:rPr>
              <w:t>vps_</w:t>
            </w:r>
            <w:r w:rsidRPr="00B4567B">
              <w:rPr>
                <w:b/>
                <w:lang w:val="en-US"/>
              </w:rPr>
              <w:t>layer_id</w:t>
            </w:r>
            <w:proofErr w:type="spellEnd"/>
            <w:r>
              <w:rPr>
                <w:b/>
                <w:lang w:val="en-US"/>
              </w:rPr>
              <w:t>[</w:t>
            </w:r>
            <w:r w:rsidRPr="008777D5">
              <w:rPr>
                <w:lang w:val="en-US"/>
              </w:rPr>
              <w:t> </w:t>
            </w:r>
            <w:proofErr w:type="spellStart"/>
            <w:r w:rsidRPr="008777D5">
              <w:rPr>
                <w:lang w:val="en-US"/>
              </w:rPr>
              <w:t>i</w:t>
            </w:r>
            <w:proofErr w:type="spellEnd"/>
            <w:r w:rsidRPr="008777D5">
              <w:rPr>
                <w:lang w:val="en-US"/>
              </w:rPr>
              <w:t> </w:t>
            </w:r>
            <w:r>
              <w:rPr>
                <w:b/>
                <w:lang w:val="en-US"/>
              </w:rPr>
              <w:t>]</w:t>
            </w:r>
          </w:p>
        </w:tc>
        <w:tc>
          <w:tcPr>
            <w:tcW w:w="1174" w:type="dxa"/>
          </w:tcPr>
          <w:p w:rsidR="00EE7ABB" w:rsidRPr="00EE7ABB" w:rsidRDefault="00EE7ABB" w:rsidP="002E5FD8">
            <w:pPr>
              <w:pStyle w:val="tableheading"/>
              <w:rPr>
                <w:b w:val="0"/>
              </w:rPr>
            </w:pPr>
            <w:r w:rsidRPr="008777D5">
              <w:rPr>
                <w:b w:val="0"/>
                <w:lang w:val="en-US" w:eastAsia="ko-KR"/>
              </w:rPr>
              <w:t xml:space="preserve">u(6) </w:t>
            </w:r>
          </w:p>
        </w:tc>
      </w:tr>
      <w:tr w:rsidR="00EE7ABB" w:rsidRPr="00063469" w:rsidTr="002E5FD8">
        <w:trPr>
          <w:cantSplit/>
          <w:jc w:val="center"/>
        </w:trPr>
        <w:tc>
          <w:tcPr>
            <w:tcW w:w="6754" w:type="dxa"/>
          </w:tcPr>
          <w:p w:rsidR="00EE7ABB" w:rsidRPr="009E5D62" w:rsidRDefault="00EE7ABB" w:rsidP="002E5FD8">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proofErr w:type="spellStart"/>
            <w:r>
              <w:rPr>
                <w:rFonts w:eastAsia="Batang"/>
                <w:b/>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Cs/>
                <w:lang w:eastAsia="ko-KR"/>
              </w:rPr>
              <w:t xml:space="preserve">for( j = 0; j &lt; </w:t>
            </w:r>
            <w:proofErr w:type="spellStart"/>
            <w:r>
              <w:rPr>
                <w:rFonts w:eastAsia="Batang"/>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ref_layer_id</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sidRPr="00150C5D">
              <w:rPr>
                <w:rFonts w:eastAsia="Batang"/>
                <w:bCs/>
                <w:lang w:eastAsia="ko-KR"/>
              </w:rPr>
              <w:tab/>
              <w:t>}</w:t>
            </w:r>
          </w:p>
        </w:tc>
        <w:tc>
          <w:tcPr>
            <w:tcW w:w="1174" w:type="dxa"/>
          </w:tcPr>
          <w:p w:rsidR="00EE7ABB" w:rsidRPr="00FB0B6F" w:rsidRDefault="00EE7ABB" w:rsidP="002E5FD8">
            <w:pPr>
              <w:pStyle w:val="tableheading"/>
              <w:rPr>
                <w:b w:val="0"/>
              </w:rPr>
            </w:pPr>
          </w:p>
        </w:tc>
      </w:tr>
      <w:tr w:rsidR="00EE7ABB" w:rsidRPr="00197E53" w:rsidTr="002E5FD8">
        <w:trPr>
          <w:cantSplit/>
          <w:jc w:val="center"/>
        </w:trPr>
        <w:tc>
          <w:tcPr>
            <w:tcW w:w="6754" w:type="dxa"/>
            <w:tcBorders>
              <w:top w:val="single" w:sz="4" w:space="0" w:color="auto"/>
              <w:left w:val="single" w:sz="4" w:space="0" w:color="auto"/>
              <w:bottom w:val="single" w:sz="4" w:space="0" w:color="auto"/>
              <w:right w:val="single" w:sz="4" w:space="0" w:color="auto"/>
            </w:tcBorders>
          </w:tcPr>
          <w:p w:rsidR="00EE7ABB" w:rsidRPr="00063469" w:rsidRDefault="00EE7ABB" w:rsidP="002E5FD8">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EE7ABB" w:rsidRPr="00197E53" w:rsidRDefault="00EE7ABB" w:rsidP="002E5FD8">
            <w:pPr>
              <w:pStyle w:val="tableheading"/>
              <w:rPr>
                <w:b w:val="0"/>
              </w:rPr>
            </w:pPr>
          </w:p>
        </w:tc>
      </w:tr>
    </w:tbl>
    <w:p w:rsidR="00EE7ABB" w:rsidRPr="008777D5" w:rsidRDefault="00EE7ABB" w:rsidP="00EE7ABB">
      <w:pPr>
        <w:rPr>
          <w:sz w:val="20"/>
        </w:rPr>
      </w:pPr>
    </w:p>
    <w:p w:rsidR="00EE7ABB" w:rsidRPr="008777D5" w:rsidRDefault="00EE7ABB" w:rsidP="00EE7ABB">
      <w:pPr>
        <w:jc w:val="both"/>
        <w:rPr>
          <w:rFonts w:eastAsia="Batang"/>
          <w:bCs/>
          <w:sz w:val="20"/>
          <w:lang w:val="en-GB" w:eastAsia="ko-KR"/>
        </w:rPr>
      </w:pPr>
      <w:proofErr w:type="spellStart"/>
      <w:proofErr w:type="gramStart"/>
      <w:r w:rsidRPr="008777D5">
        <w:rPr>
          <w:rFonts w:eastAsia="Batang"/>
          <w:b/>
          <w:bCs/>
          <w:sz w:val="20"/>
          <w:lang w:val="en-GB" w:eastAsia="ko-KR"/>
        </w:rPr>
        <w:t>vps_extension_byte_alignment_reserved_zero_bit</w:t>
      </w:r>
      <w:proofErr w:type="spellEnd"/>
      <w:proofErr w:type="gramEnd"/>
      <w:r w:rsidRPr="008777D5">
        <w:rPr>
          <w:rFonts w:eastAsia="Batang"/>
          <w:bCs/>
          <w:sz w:val="20"/>
          <w:lang w:val="en-GB" w:eastAsia="ko-KR"/>
        </w:rPr>
        <w:t xml:space="preserve"> shall be equal to</w:t>
      </w:r>
      <w:r>
        <w:rPr>
          <w:rFonts w:eastAsia="Batang"/>
          <w:bCs/>
          <w:sz w:val="20"/>
          <w:lang w:val="en-GB" w:eastAsia="ko-KR"/>
        </w:rPr>
        <w:t> </w:t>
      </w:r>
      <w:r w:rsidRPr="008777D5">
        <w:rPr>
          <w:rFonts w:eastAsia="Batang"/>
          <w:bCs/>
          <w:sz w:val="20"/>
          <w:lang w:val="en-GB" w:eastAsia="ko-KR"/>
        </w:rPr>
        <w:t>0.</w:t>
      </w:r>
    </w:p>
    <w:p w:rsidR="00EE7ABB" w:rsidRPr="008777D5" w:rsidRDefault="00EE7ABB" w:rsidP="00EE7ABB">
      <w:pPr>
        <w:rPr>
          <w:sz w:val="20"/>
        </w:rPr>
      </w:pPr>
      <w:proofErr w:type="spellStart"/>
      <w:proofErr w:type="gramStart"/>
      <w:r w:rsidRPr="008777D5">
        <w:rPr>
          <w:b/>
          <w:sz w:val="20"/>
        </w:rPr>
        <w:t>scalability_type</w:t>
      </w:r>
      <w:proofErr w:type="spellEnd"/>
      <w:proofErr w:type="gramEnd"/>
      <w:r w:rsidRPr="008777D5">
        <w:rPr>
          <w:sz w:val="20"/>
        </w:rPr>
        <w:t xml:space="preserve"> specifies the scalability types in use in the coded video sequence and the dimensions signaled through </w:t>
      </w:r>
      <w:proofErr w:type="spellStart"/>
      <w:r w:rsidRPr="008777D5">
        <w:rPr>
          <w:sz w:val="20"/>
        </w:rPr>
        <w:t>layer_id</w:t>
      </w:r>
      <w:proofErr w:type="spellEnd"/>
      <w:r w:rsidRPr="008777D5">
        <w:rPr>
          <w:sz w:val="20"/>
        </w:rPr>
        <w:t xml:space="preserve"> in the NAL unit header. When </w:t>
      </w:r>
      <w:proofErr w:type="spellStart"/>
      <w:r w:rsidRPr="008777D5">
        <w:rPr>
          <w:sz w:val="20"/>
        </w:rPr>
        <w:t>scalability_type</w:t>
      </w:r>
      <w:proofErr w:type="spellEnd"/>
      <w:r w:rsidRPr="008777D5">
        <w:rPr>
          <w:sz w:val="20"/>
        </w:rPr>
        <w:t xml:space="preserve"> is equal to 0, the coded video sequence conforms to the base HEVC specification, thus </w:t>
      </w:r>
      <w:proofErr w:type="spellStart"/>
      <w:r w:rsidRPr="008777D5">
        <w:rPr>
          <w:sz w:val="20"/>
        </w:rPr>
        <w:t>layer_id</w:t>
      </w:r>
      <w:proofErr w:type="spellEnd"/>
      <w:r w:rsidRPr="008777D5">
        <w:rPr>
          <w:sz w:val="20"/>
        </w:rPr>
        <w:t xml:space="preserve"> of all NAL units is equal to 0 and there are no NAL units belonging to an enhancement layer or view. Higher values of </w:t>
      </w:r>
      <w:proofErr w:type="spellStart"/>
      <w:r w:rsidRPr="008777D5">
        <w:rPr>
          <w:sz w:val="20"/>
        </w:rPr>
        <w:t>scalability_type</w:t>
      </w:r>
      <w:proofErr w:type="spellEnd"/>
      <w:r w:rsidRPr="008777D5">
        <w:rPr>
          <w:sz w:val="20"/>
        </w:rPr>
        <w:t xml:space="preserve"> are interpreted as shown in the following table:</w:t>
      </w:r>
    </w:p>
    <w:p w:rsidR="00EE7ABB" w:rsidRPr="00EE7ABB" w:rsidRDefault="00EE7ABB" w:rsidP="00EE7ABB">
      <w:pPr>
        <w:pStyle w:val="Caption"/>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438"/>
        <w:gridCol w:w="5069"/>
      </w:tblGrid>
      <w:tr w:rsidR="00EE7ABB" w:rsidRPr="0064207B" w:rsidTr="002E5FD8">
        <w:tc>
          <w:tcPr>
            <w:tcW w:w="1601"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proofErr w:type="spellStart"/>
            <w:r w:rsidRPr="0064207B">
              <w:rPr>
                <w:rFonts w:eastAsia="MS Mincho"/>
                <w:b/>
                <w:sz w:val="20"/>
              </w:rPr>
              <w:t>scalability_type</w:t>
            </w:r>
            <w:proofErr w:type="spellEnd"/>
          </w:p>
        </w:tc>
        <w:tc>
          <w:tcPr>
            <w:tcW w:w="2438"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proofErr w:type="spellStart"/>
            <w:r w:rsidRPr="0064207B">
              <w:rPr>
                <w:rFonts w:eastAsia="MS Mincho"/>
                <w:b/>
                <w:sz w:val="20"/>
              </w:rPr>
              <w:t>MaxDim</w:t>
            </w:r>
            <w:proofErr w:type="spellEnd"/>
            <w:r w:rsidRPr="0064207B">
              <w:rPr>
                <w:rFonts w:eastAsia="MS Mincho"/>
                <w:b/>
                <w:sz w:val="20"/>
              </w:rPr>
              <w:t>(</w:t>
            </w:r>
            <w:proofErr w:type="spellStart"/>
            <w:r w:rsidRPr="0064207B">
              <w:rPr>
                <w:rFonts w:eastAsia="MS Mincho"/>
                <w:b/>
                <w:sz w:val="20"/>
              </w:rPr>
              <w:t>scalability_type</w:t>
            </w:r>
            <w:proofErr w:type="spellEnd"/>
            <w:r w:rsidRPr="0064207B">
              <w:rPr>
                <w:rFonts w:eastAsia="MS Mincho"/>
                <w:b/>
                <w:sz w:val="20"/>
              </w:rPr>
              <w:t>)</w:t>
            </w:r>
          </w:p>
        </w:tc>
        <w:tc>
          <w:tcPr>
            <w:tcW w:w="5069"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b/>
                <w:sz w:val="20"/>
              </w:rPr>
            </w:pPr>
            <w:r w:rsidRPr="0064207B">
              <w:rPr>
                <w:rFonts w:eastAsia="MS Mincho"/>
                <w:b/>
                <w:sz w:val="20"/>
              </w:rPr>
              <w:t>Scalability dimensions</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0</w:t>
            </w:r>
          </w:p>
        </w:tc>
        <w:tc>
          <w:tcPr>
            <w:tcW w:w="2438"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1</w:t>
            </w:r>
          </w:p>
        </w:tc>
        <w:tc>
          <w:tcPr>
            <w:tcW w:w="5069" w:type="dxa"/>
            <w:tcBorders>
              <w:top w:val="single" w:sz="4" w:space="0" w:color="auto"/>
              <w:left w:val="single" w:sz="4" w:space="0" w:color="auto"/>
              <w:bottom w:val="single" w:sz="4" w:space="0" w:color="auto"/>
              <w:right w:val="single" w:sz="4" w:space="0" w:color="auto"/>
            </w:tcBorders>
            <w:hideMark/>
          </w:tcPr>
          <w:p w:rsidR="00EE7ABB" w:rsidRPr="009160B6" w:rsidRDefault="00EE7ABB" w:rsidP="002E5FD8">
            <w:pPr>
              <w:jc w:val="center"/>
              <w:rPr>
                <w:rFonts w:eastAsia="MS Mincho"/>
                <w:sz w:val="20"/>
              </w:rPr>
            </w:pPr>
            <w:r w:rsidRPr="0064207B">
              <w:rPr>
                <w:rFonts w:eastAsia="MS Mincho"/>
                <w:sz w:val="20"/>
              </w:rPr>
              <w:t>none</w:t>
            </w:r>
            <w:r>
              <w:rPr>
                <w:rFonts w:eastAsia="MS Mincho"/>
                <w:sz w:val="20"/>
              </w:rPr>
              <w:t xml:space="preserve"> (base HEVC)</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1</w:t>
            </w:r>
          </w:p>
        </w:tc>
        <w:tc>
          <w:tcPr>
            <w:tcW w:w="2438"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2</w:t>
            </w:r>
          </w:p>
        </w:tc>
        <w:tc>
          <w:tcPr>
            <w:tcW w:w="5069"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spatial and quality</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2</w:t>
            </w:r>
          </w:p>
        </w:tc>
        <w:tc>
          <w:tcPr>
            <w:tcW w:w="2438"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3</w:t>
            </w:r>
          </w:p>
        </w:tc>
        <w:tc>
          <w:tcPr>
            <w:tcW w:w="5069"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 xml:space="preserve">spatial, </w:t>
            </w:r>
            <w:r w:rsidRPr="0064207B">
              <w:rPr>
                <w:rFonts w:eastAsia="MS Mincho"/>
                <w:sz w:val="20"/>
              </w:rPr>
              <w:t>quality</w:t>
            </w:r>
            <w:r>
              <w:rPr>
                <w:rFonts w:eastAsia="MS Mincho"/>
                <w:sz w:val="20"/>
              </w:rPr>
              <w:t>, unspecified</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3</w:t>
            </w:r>
          </w:p>
        </w:tc>
        <w:tc>
          <w:tcPr>
            <w:tcW w:w="2438"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4</w:t>
            </w:r>
          </w:p>
        </w:tc>
        <w:tc>
          <w:tcPr>
            <w:tcW w:w="5069"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 xml:space="preserve">spatial, </w:t>
            </w:r>
            <w:r w:rsidRPr="0064207B">
              <w:rPr>
                <w:rFonts w:eastAsia="MS Mincho"/>
                <w:sz w:val="20"/>
              </w:rPr>
              <w:t>quality</w:t>
            </w:r>
            <w:r>
              <w:rPr>
                <w:rFonts w:eastAsia="MS Mincho"/>
                <w:sz w:val="20"/>
              </w:rPr>
              <w:t>, unspecified, unspecified</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Pr>
                <w:rFonts w:eastAsia="MS Mincho"/>
                <w:sz w:val="20"/>
              </w:rPr>
              <w:t>4</w:t>
            </w:r>
          </w:p>
        </w:tc>
        <w:tc>
          <w:tcPr>
            <w:tcW w:w="2438"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2</w:t>
            </w:r>
          </w:p>
        </w:tc>
        <w:tc>
          <w:tcPr>
            <w:tcW w:w="5069"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proofErr w:type="spellStart"/>
            <w:r w:rsidRPr="0064207B">
              <w:rPr>
                <w:rFonts w:eastAsia="MS Mincho"/>
                <w:sz w:val="20"/>
              </w:rPr>
              <w:t>multiview</w:t>
            </w:r>
            <w:proofErr w:type="spellEnd"/>
            <w:r w:rsidRPr="0064207B">
              <w:rPr>
                <w:rFonts w:eastAsia="MS Mincho"/>
                <w:sz w:val="20"/>
              </w:rPr>
              <w:t xml:space="preserve"> and depth</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5</w:t>
            </w:r>
          </w:p>
        </w:tc>
        <w:tc>
          <w:tcPr>
            <w:tcW w:w="2438"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3</w:t>
            </w:r>
          </w:p>
        </w:tc>
        <w:tc>
          <w:tcPr>
            <w:tcW w:w="5069"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proofErr w:type="spellStart"/>
            <w:r>
              <w:rPr>
                <w:rFonts w:eastAsia="MS Mincho"/>
                <w:sz w:val="20"/>
              </w:rPr>
              <w:t>multiview</w:t>
            </w:r>
            <w:proofErr w:type="spellEnd"/>
            <w:r>
              <w:rPr>
                <w:rFonts w:eastAsia="MS Mincho"/>
                <w:sz w:val="20"/>
              </w:rPr>
              <w:t xml:space="preserve">, </w:t>
            </w:r>
            <w:r w:rsidRPr="0064207B">
              <w:rPr>
                <w:rFonts w:eastAsia="MS Mincho"/>
                <w:sz w:val="20"/>
              </w:rPr>
              <w:t>depth</w:t>
            </w:r>
            <w:r>
              <w:rPr>
                <w:rFonts w:eastAsia="MS Mincho"/>
                <w:sz w:val="20"/>
              </w:rPr>
              <w:t>, unspecified</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6</w:t>
            </w:r>
          </w:p>
        </w:tc>
        <w:tc>
          <w:tcPr>
            <w:tcW w:w="2438"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4</w:t>
            </w:r>
          </w:p>
        </w:tc>
        <w:tc>
          <w:tcPr>
            <w:tcW w:w="5069"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proofErr w:type="spellStart"/>
            <w:r>
              <w:rPr>
                <w:rFonts w:eastAsia="MS Mincho"/>
                <w:sz w:val="20"/>
              </w:rPr>
              <w:t>multiview</w:t>
            </w:r>
            <w:proofErr w:type="spellEnd"/>
            <w:r>
              <w:rPr>
                <w:rFonts w:eastAsia="MS Mincho"/>
                <w:sz w:val="20"/>
              </w:rPr>
              <w:t xml:space="preserve">, </w:t>
            </w:r>
            <w:r w:rsidRPr="0064207B">
              <w:rPr>
                <w:rFonts w:eastAsia="MS Mincho"/>
                <w:sz w:val="20"/>
              </w:rPr>
              <w:t>depth</w:t>
            </w:r>
            <w:r>
              <w:rPr>
                <w:rFonts w:eastAsia="MS Mincho"/>
                <w:sz w:val="20"/>
              </w:rPr>
              <w:t>, unspecified, unspecified</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Pr>
                <w:rFonts w:eastAsia="MS Mincho"/>
                <w:sz w:val="20"/>
              </w:rPr>
              <w:t>7</w:t>
            </w:r>
          </w:p>
        </w:tc>
        <w:tc>
          <w:tcPr>
            <w:tcW w:w="2438"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Pr>
                <w:rFonts w:eastAsia="MS Mincho"/>
                <w:sz w:val="20"/>
              </w:rPr>
              <w:t>4</w:t>
            </w:r>
          </w:p>
        </w:tc>
        <w:tc>
          <w:tcPr>
            <w:tcW w:w="5069"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proofErr w:type="spellStart"/>
            <w:r w:rsidRPr="0064207B">
              <w:rPr>
                <w:rFonts w:eastAsia="MS Mincho"/>
                <w:sz w:val="20"/>
              </w:rPr>
              <w:t>multiview</w:t>
            </w:r>
            <w:proofErr w:type="spellEnd"/>
            <w:r w:rsidRPr="0064207B">
              <w:rPr>
                <w:rFonts w:eastAsia="MS Mincho"/>
                <w:sz w:val="20"/>
              </w:rPr>
              <w:t>, spatial, quality and depth</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8</w:t>
            </w:r>
          </w:p>
        </w:tc>
        <w:tc>
          <w:tcPr>
            <w:tcW w:w="2438"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5</w:t>
            </w:r>
          </w:p>
        </w:tc>
        <w:tc>
          <w:tcPr>
            <w:tcW w:w="5069"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proofErr w:type="spellStart"/>
            <w:r>
              <w:rPr>
                <w:rFonts w:eastAsia="MS Mincho"/>
                <w:sz w:val="20"/>
              </w:rPr>
              <w:t>multiview</w:t>
            </w:r>
            <w:proofErr w:type="spellEnd"/>
            <w:r>
              <w:rPr>
                <w:rFonts w:eastAsia="MS Mincho"/>
                <w:sz w:val="20"/>
              </w:rPr>
              <w:t xml:space="preserve">, spatial, quality, </w:t>
            </w:r>
            <w:r w:rsidRPr="0064207B">
              <w:rPr>
                <w:rFonts w:eastAsia="MS Mincho"/>
                <w:sz w:val="20"/>
              </w:rPr>
              <w:t>depth</w:t>
            </w:r>
            <w:r>
              <w:rPr>
                <w:rFonts w:eastAsia="MS Mincho"/>
                <w:sz w:val="20"/>
              </w:rPr>
              <w:t>, unspecified</w:t>
            </w:r>
          </w:p>
        </w:tc>
      </w:tr>
      <w:tr w:rsidR="00EE7ABB" w:rsidRPr="0064207B" w:rsidTr="002E5FD8">
        <w:tc>
          <w:tcPr>
            <w:tcW w:w="1601"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9</w:t>
            </w:r>
          </w:p>
        </w:tc>
        <w:tc>
          <w:tcPr>
            <w:tcW w:w="2438"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r>
              <w:rPr>
                <w:rFonts w:eastAsia="MS Mincho"/>
                <w:sz w:val="20"/>
              </w:rPr>
              <w:t>6</w:t>
            </w:r>
          </w:p>
        </w:tc>
        <w:tc>
          <w:tcPr>
            <w:tcW w:w="5069" w:type="dxa"/>
            <w:tcBorders>
              <w:top w:val="single" w:sz="4" w:space="0" w:color="auto"/>
              <w:left w:val="single" w:sz="4" w:space="0" w:color="auto"/>
              <w:bottom w:val="single" w:sz="4" w:space="0" w:color="auto"/>
              <w:right w:val="single" w:sz="4" w:space="0" w:color="auto"/>
            </w:tcBorders>
          </w:tcPr>
          <w:p w:rsidR="00EE7ABB" w:rsidRPr="0064207B" w:rsidRDefault="00EE7ABB" w:rsidP="002E5FD8">
            <w:pPr>
              <w:jc w:val="center"/>
              <w:rPr>
                <w:rFonts w:eastAsia="MS Mincho"/>
                <w:sz w:val="20"/>
              </w:rPr>
            </w:pPr>
            <w:proofErr w:type="spellStart"/>
            <w:r>
              <w:rPr>
                <w:rFonts w:eastAsia="MS Mincho"/>
                <w:sz w:val="20"/>
              </w:rPr>
              <w:t>multiview</w:t>
            </w:r>
            <w:proofErr w:type="spellEnd"/>
            <w:r>
              <w:rPr>
                <w:rFonts w:eastAsia="MS Mincho"/>
                <w:sz w:val="20"/>
              </w:rPr>
              <w:t xml:space="preserve">, spatial, quality, </w:t>
            </w:r>
            <w:r w:rsidRPr="0064207B">
              <w:rPr>
                <w:rFonts w:eastAsia="MS Mincho"/>
                <w:sz w:val="20"/>
              </w:rPr>
              <w:t>depth</w:t>
            </w:r>
            <w:r>
              <w:rPr>
                <w:rFonts w:eastAsia="MS Mincho"/>
                <w:sz w:val="20"/>
              </w:rPr>
              <w:t>, unspecified, unspecified</w:t>
            </w:r>
          </w:p>
        </w:tc>
      </w:tr>
      <w:tr w:rsidR="00EE7ABB" w:rsidRPr="0064207B" w:rsidTr="002E5FD8">
        <w:trPr>
          <w:trHeight w:val="246"/>
        </w:trPr>
        <w:tc>
          <w:tcPr>
            <w:tcW w:w="1601"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Pr>
                <w:rFonts w:eastAsia="MS Mincho"/>
                <w:sz w:val="20"/>
              </w:rPr>
              <w:t>10</w:t>
            </w:r>
            <w:r w:rsidRPr="0064207B">
              <w:rPr>
                <w:rFonts w:eastAsia="MS Mincho"/>
                <w:sz w:val="20"/>
              </w:rPr>
              <w:t>...15</w:t>
            </w:r>
          </w:p>
        </w:tc>
        <w:tc>
          <w:tcPr>
            <w:tcW w:w="2438"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reserved</w:t>
            </w:r>
          </w:p>
        </w:tc>
        <w:tc>
          <w:tcPr>
            <w:tcW w:w="5069" w:type="dxa"/>
            <w:tcBorders>
              <w:top w:val="single" w:sz="4" w:space="0" w:color="auto"/>
              <w:left w:val="single" w:sz="4" w:space="0" w:color="auto"/>
              <w:bottom w:val="single" w:sz="4" w:space="0" w:color="auto"/>
              <w:right w:val="single" w:sz="4" w:space="0" w:color="auto"/>
            </w:tcBorders>
            <w:hideMark/>
          </w:tcPr>
          <w:p w:rsidR="00EE7ABB" w:rsidRPr="0064207B" w:rsidRDefault="00EE7ABB" w:rsidP="002E5FD8">
            <w:pPr>
              <w:jc w:val="center"/>
              <w:rPr>
                <w:rFonts w:eastAsia="MS Mincho"/>
                <w:sz w:val="20"/>
              </w:rPr>
            </w:pPr>
            <w:r w:rsidRPr="0064207B">
              <w:rPr>
                <w:rFonts w:eastAsia="MS Mincho"/>
                <w:sz w:val="20"/>
              </w:rPr>
              <w:t>reserved</w:t>
            </w:r>
          </w:p>
        </w:tc>
      </w:tr>
    </w:tbl>
    <w:p w:rsidR="00EE7ABB" w:rsidRDefault="00EE7ABB" w:rsidP="00EE7ABB"/>
    <w:p w:rsidR="00EE7ABB" w:rsidRPr="008777D5" w:rsidRDefault="00EE7ABB" w:rsidP="00EE7ABB">
      <w:pPr>
        <w:jc w:val="both"/>
        <w:rPr>
          <w:rFonts w:eastAsia="Batang"/>
          <w:bCs/>
          <w:sz w:val="20"/>
          <w:lang w:val="en-GB" w:eastAsia="ko-KR"/>
        </w:rPr>
      </w:pPr>
      <w:proofErr w:type="spellStart"/>
      <w:r w:rsidRPr="008777D5">
        <w:rPr>
          <w:rFonts w:eastAsia="Batang"/>
          <w:b/>
          <w:bCs/>
          <w:sz w:val="20"/>
          <w:lang w:val="en-GB" w:eastAsia="ko-KR"/>
        </w:rPr>
        <w:t>layer_id</w:t>
      </w:r>
      <w:r>
        <w:rPr>
          <w:rFonts w:eastAsia="Batang"/>
          <w:b/>
          <w:bCs/>
          <w:sz w:val="20"/>
          <w:lang w:val="en-GB" w:eastAsia="ko-KR"/>
        </w:rPr>
        <w:t>_dim_len</w:t>
      </w:r>
      <w:proofErr w:type="spellEnd"/>
      <w:proofErr w:type="gramStart"/>
      <w:r w:rsidRPr="008777D5">
        <w:rPr>
          <w:rFonts w:eastAsia="Batang"/>
          <w:bCs/>
          <w:sz w:val="20"/>
          <w:lang w:val="en-GB" w:eastAsia="ko-KR"/>
        </w:rPr>
        <w:t>[ </w:t>
      </w:r>
      <w:proofErr w:type="spellStart"/>
      <w:r w:rsidRPr="008777D5">
        <w:rPr>
          <w:rFonts w:eastAsia="Batang"/>
          <w:bCs/>
          <w:sz w:val="20"/>
          <w:lang w:val="en-GB" w:eastAsia="ko-KR"/>
        </w:rPr>
        <w:t>i</w:t>
      </w:r>
      <w:proofErr w:type="spellEnd"/>
      <w:proofErr w:type="gramEnd"/>
      <w:r w:rsidRPr="008777D5">
        <w:rPr>
          <w:rFonts w:eastAsia="Batang"/>
          <w:bCs/>
          <w:sz w:val="20"/>
          <w:lang w:val="en-GB" w:eastAsia="ko-KR"/>
        </w:rPr>
        <w:t xml:space="preserve"> ] specifies the </w:t>
      </w:r>
      <w:r>
        <w:rPr>
          <w:rFonts w:eastAsia="Batang"/>
          <w:bCs/>
          <w:sz w:val="20"/>
          <w:lang w:val="en-GB" w:eastAsia="ko-KR"/>
        </w:rPr>
        <w:t xml:space="preserve">length, in bits, of the </w:t>
      </w:r>
      <w:proofErr w:type="spellStart"/>
      <w:r w:rsidRPr="008777D5">
        <w:rPr>
          <w:rFonts w:eastAsia="Batang"/>
          <w:bCs/>
          <w:sz w:val="20"/>
          <w:lang w:val="en-GB" w:eastAsia="ko-KR"/>
        </w:rPr>
        <w:t>i-th</w:t>
      </w:r>
      <w:proofErr w:type="spellEnd"/>
      <w:r w:rsidRPr="008777D5">
        <w:rPr>
          <w:rFonts w:eastAsia="Batang"/>
          <w:bCs/>
          <w:sz w:val="20"/>
          <w:lang w:val="en-GB" w:eastAsia="ko-KR"/>
        </w:rPr>
        <w:t xml:space="preserve"> </w:t>
      </w:r>
      <w:r>
        <w:rPr>
          <w:rFonts w:eastAsia="Batang"/>
          <w:bCs/>
          <w:sz w:val="20"/>
          <w:lang w:val="en-GB" w:eastAsia="ko-KR"/>
        </w:rPr>
        <w:t xml:space="preserve">scalability dimension ID. The sum of the values </w:t>
      </w:r>
      <w:proofErr w:type="spellStart"/>
      <w:r w:rsidRPr="008777D5">
        <w:rPr>
          <w:rFonts w:eastAsia="Batang"/>
          <w:bCs/>
          <w:sz w:val="20"/>
          <w:lang w:val="en-GB" w:eastAsia="ko-KR"/>
        </w:rPr>
        <w:t>layer_id_dim_len</w:t>
      </w:r>
      <w:proofErr w:type="spellEnd"/>
      <w:proofErr w:type="gramStart"/>
      <w:r w:rsidRPr="00EE7ABB">
        <w:rPr>
          <w:rFonts w:eastAsia="Batang"/>
          <w:bCs/>
          <w:sz w:val="20"/>
          <w:lang w:val="en-GB" w:eastAsia="ko-KR"/>
        </w:rPr>
        <w:t>[ </w:t>
      </w:r>
      <w:proofErr w:type="spellStart"/>
      <w:r w:rsidRPr="00EE7ABB">
        <w:rPr>
          <w:rFonts w:eastAsia="Batang"/>
          <w:bCs/>
          <w:sz w:val="20"/>
          <w:lang w:val="en-GB" w:eastAsia="ko-KR"/>
        </w:rPr>
        <w:t>i</w:t>
      </w:r>
      <w:proofErr w:type="spellEnd"/>
      <w:proofErr w:type="gramEnd"/>
      <w:r w:rsidRPr="00EE7ABB">
        <w:rPr>
          <w:rFonts w:eastAsia="Batang"/>
          <w:bCs/>
          <w:sz w:val="20"/>
          <w:lang w:val="en-GB" w:eastAsia="ko-KR"/>
        </w:rPr>
        <w:t> ]</w:t>
      </w:r>
      <w:r>
        <w:rPr>
          <w:rFonts w:eastAsia="Batang"/>
          <w:bCs/>
          <w:sz w:val="20"/>
          <w:lang w:val="en-GB" w:eastAsia="ko-KR"/>
        </w:rPr>
        <w:t xml:space="preserve"> for all </w:t>
      </w:r>
      <w:proofErr w:type="spellStart"/>
      <w:r>
        <w:rPr>
          <w:rFonts w:eastAsia="Batang"/>
          <w:bCs/>
          <w:sz w:val="20"/>
          <w:lang w:val="en-GB" w:eastAsia="ko-KR"/>
        </w:rPr>
        <w:t>i</w:t>
      </w:r>
      <w:proofErr w:type="spellEnd"/>
      <w:r>
        <w:rPr>
          <w:rFonts w:eastAsia="Batang"/>
          <w:bCs/>
          <w:sz w:val="20"/>
          <w:lang w:val="en-GB" w:eastAsia="ko-KR"/>
        </w:rPr>
        <w:t xml:space="preserve"> values in the range of 0 to 7 shall be less than or equal to 6.</w:t>
      </w:r>
    </w:p>
    <w:p w:rsidR="00EE7ABB" w:rsidRPr="008777D5" w:rsidRDefault="00EE7ABB" w:rsidP="00EE7ABB">
      <w:pPr>
        <w:jc w:val="both"/>
        <w:rPr>
          <w:rFonts w:eastAsia="Batang"/>
          <w:bCs/>
          <w:sz w:val="20"/>
          <w:lang w:val="en-GB" w:eastAsia="ko-KR"/>
        </w:rPr>
      </w:pPr>
      <w:proofErr w:type="spellStart"/>
      <w:r w:rsidRPr="008777D5">
        <w:rPr>
          <w:rFonts w:eastAsia="Batang"/>
          <w:b/>
          <w:bCs/>
          <w:sz w:val="20"/>
          <w:lang w:val="en-GB" w:eastAsia="ko-KR"/>
        </w:rPr>
        <w:t>vps_layer_id</w:t>
      </w:r>
      <w:proofErr w:type="spellEnd"/>
      <w:proofErr w:type="gramStart"/>
      <w:r w:rsidRPr="008777D5">
        <w:rPr>
          <w:rFonts w:eastAsia="Batang"/>
          <w:bCs/>
          <w:sz w:val="20"/>
          <w:lang w:val="en-GB" w:eastAsia="ko-KR"/>
        </w:rPr>
        <w:t>[ </w:t>
      </w:r>
      <w:proofErr w:type="spellStart"/>
      <w:r w:rsidRPr="008777D5">
        <w:rPr>
          <w:rFonts w:eastAsia="Batang"/>
          <w:bCs/>
          <w:sz w:val="20"/>
          <w:lang w:val="en-GB" w:eastAsia="ko-KR"/>
        </w:rPr>
        <w:t>i</w:t>
      </w:r>
      <w:proofErr w:type="spellEnd"/>
      <w:proofErr w:type="gramEnd"/>
      <w:r w:rsidRPr="008777D5">
        <w:rPr>
          <w:rFonts w:eastAsia="Batang"/>
          <w:bCs/>
          <w:sz w:val="20"/>
          <w:lang w:val="en-GB" w:eastAsia="ko-KR"/>
        </w:rPr>
        <w:t xml:space="preserve"> ] specifies the value of </w:t>
      </w:r>
      <w:proofErr w:type="spellStart"/>
      <w:r w:rsidRPr="008777D5">
        <w:rPr>
          <w:rFonts w:eastAsia="Batang"/>
          <w:bCs/>
          <w:sz w:val="20"/>
          <w:lang w:val="en-GB" w:eastAsia="ko-KR"/>
        </w:rPr>
        <w:t>layer_id</w:t>
      </w:r>
      <w:proofErr w:type="spellEnd"/>
      <w:r w:rsidRPr="008777D5">
        <w:rPr>
          <w:rFonts w:eastAsia="Batang"/>
          <w:bCs/>
          <w:sz w:val="20"/>
          <w:lang w:val="en-GB" w:eastAsia="ko-KR"/>
        </w:rPr>
        <w:t xml:space="preserve"> of the </w:t>
      </w:r>
      <w:proofErr w:type="spellStart"/>
      <w:r w:rsidRPr="008777D5">
        <w:rPr>
          <w:rFonts w:eastAsia="Batang"/>
          <w:bCs/>
          <w:sz w:val="20"/>
          <w:lang w:val="en-GB" w:eastAsia="ko-KR"/>
        </w:rPr>
        <w:t>i-th</w:t>
      </w:r>
      <w:proofErr w:type="spellEnd"/>
      <w:r w:rsidRPr="008777D5">
        <w:rPr>
          <w:rFonts w:eastAsia="Batang"/>
          <w:bCs/>
          <w:sz w:val="20"/>
          <w:lang w:val="en-GB" w:eastAsia="ko-KR"/>
        </w:rPr>
        <w:t xml:space="preserve"> layer to which the following </w:t>
      </w:r>
      <w:r>
        <w:rPr>
          <w:rFonts w:eastAsia="Batang"/>
          <w:bCs/>
          <w:sz w:val="20"/>
          <w:lang w:val="en-GB" w:eastAsia="ko-KR"/>
        </w:rPr>
        <w:t>layer dependency information applies.</w:t>
      </w:r>
    </w:p>
    <w:p w:rsidR="00EE7ABB" w:rsidRPr="008A5034" w:rsidRDefault="00EE7ABB" w:rsidP="00EE7ABB">
      <w:pPr>
        <w:jc w:val="both"/>
        <w:rPr>
          <w:sz w:val="20"/>
          <w:lang w:val="en-CA"/>
        </w:rPr>
      </w:pPr>
      <w:proofErr w:type="spellStart"/>
      <w:r w:rsidRPr="008A5034">
        <w:rPr>
          <w:b/>
          <w:sz w:val="20"/>
          <w:lang w:val="en-CA"/>
        </w:rPr>
        <w:t>num_</w:t>
      </w:r>
      <w:r>
        <w:rPr>
          <w:b/>
          <w:sz w:val="20"/>
          <w:lang w:val="en-CA"/>
        </w:rPr>
        <w:t>direct_</w:t>
      </w:r>
      <w:r w:rsidRPr="008A5034">
        <w:rPr>
          <w:b/>
          <w:sz w:val="20"/>
          <w:lang w:val="en-CA"/>
        </w:rPr>
        <w:t>ref_layers</w:t>
      </w:r>
      <w:proofErr w:type="spellEnd"/>
      <w:proofErr w:type="gramStart"/>
      <w:r w:rsidRPr="008A5034">
        <w:rPr>
          <w:sz w:val="20"/>
          <w:lang w:val="en-CA"/>
        </w:rPr>
        <w:t>[</w:t>
      </w:r>
      <w:r>
        <w:rPr>
          <w:sz w:val="20"/>
          <w:lang w:val="en-CA"/>
        </w:rPr>
        <w:t> </w:t>
      </w:r>
      <w:proofErr w:type="spellStart"/>
      <w:r w:rsidRPr="008A5034">
        <w:rPr>
          <w:sz w:val="20"/>
          <w:lang w:val="en-CA"/>
        </w:rPr>
        <w:t>i</w:t>
      </w:r>
      <w:proofErr w:type="spellEnd"/>
      <w:proofErr w:type="gramEnd"/>
      <w:r>
        <w:rPr>
          <w:sz w:val="20"/>
          <w:lang w:val="en-CA"/>
        </w:rPr>
        <w:t> </w:t>
      </w:r>
      <w:r w:rsidRPr="008A5034">
        <w:rPr>
          <w:sz w:val="20"/>
          <w:lang w:val="en-CA"/>
        </w:rPr>
        <w:t>] specifies the number of layer</w:t>
      </w:r>
      <w:r>
        <w:rPr>
          <w:sz w:val="20"/>
          <w:lang w:val="en-CA"/>
        </w:rPr>
        <w:t>s</w:t>
      </w:r>
      <w:r w:rsidRPr="008A5034">
        <w:rPr>
          <w:sz w:val="20"/>
          <w:lang w:val="en-CA"/>
        </w:rPr>
        <w:t xml:space="preserve"> the </w:t>
      </w:r>
      <w:proofErr w:type="spellStart"/>
      <w:r>
        <w:rPr>
          <w:sz w:val="20"/>
          <w:lang w:val="en-CA"/>
        </w:rPr>
        <w:t>i-th</w:t>
      </w:r>
      <w:proofErr w:type="spellEnd"/>
      <w:r>
        <w:rPr>
          <w:sz w:val="20"/>
          <w:lang w:val="en-CA"/>
        </w:rPr>
        <w:t xml:space="preserve"> </w:t>
      </w:r>
      <w:r w:rsidRPr="008A5034">
        <w:rPr>
          <w:sz w:val="20"/>
          <w:lang w:val="en-CA"/>
        </w:rPr>
        <w:t xml:space="preserve">layer </w:t>
      </w:r>
      <w:r>
        <w:rPr>
          <w:sz w:val="20"/>
          <w:lang w:val="en-CA"/>
        </w:rPr>
        <w:t>directly depends on. [Ed</w:t>
      </w:r>
      <w:proofErr w:type="gramStart"/>
      <w:r>
        <w:rPr>
          <w:sz w:val="20"/>
          <w:lang w:val="en-CA"/>
        </w:rPr>
        <w:t>.(</w:t>
      </w:r>
      <w:proofErr w:type="gramEnd"/>
      <w:r>
        <w:rPr>
          <w:sz w:val="20"/>
          <w:lang w:val="en-CA"/>
        </w:rPr>
        <w:t>YK): Add the exact meaning of a layer directly depending on another layer.]</w:t>
      </w:r>
    </w:p>
    <w:p w:rsidR="00EE7ABB" w:rsidRPr="008777D5" w:rsidRDefault="00EE7ABB" w:rsidP="00EE7ABB">
      <w:pPr>
        <w:jc w:val="both"/>
        <w:rPr>
          <w:sz w:val="20"/>
          <w:lang w:val="en-CA"/>
        </w:rPr>
      </w:pPr>
      <w:proofErr w:type="spellStart"/>
      <w:r w:rsidRPr="008A5034">
        <w:rPr>
          <w:b/>
          <w:sz w:val="20"/>
          <w:lang w:val="en-CA"/>
        </w:rPr>
        <w:lastRenderedPageBreak/>
        <w:t>ref_layer_id</w:t>
      </w:r>
      <w:proofErr w:type="spellEnd"/>
      <w:proofErr w:type="gramStart"/>
      <w:r w:rsidRPr="008A5034">
        <w:rPr>
          <w:sz w:val="20"/>
          <w:lang w:val="en-CA"/>
        </w:rPr>
        <w:t>[</w:t>
      </w:r>
      <w:r>
        <w:rPr>
          <w:sz w:val="20"/>
          <w:lang w:val="en-CA"/>
        </w:rPr>
        <w:t> </w:t>
      </w:r>
      <w:proofErr w:type="spellStart"/>
      <w:r w:rsidRPr="008A5034">
        <w:rPr>
          <w:sz w:val="20"/>
          <w:lang w:val="en-CA"/>
        </w:rPr>
        <w:t>i</w:t>
      </w:r>
      <w:proofErr w:type="spellEnd"/>
      <w:proofErr w:type="gramEnd"/>
      <w:r>
        <w:rPr>
          <w:sz w:val="20"/>
          <w:lang w:val="en-CA"/>
        </w:rPr>
        <w:t> </w:t>
      </w:r>
      <w:r w:rsidRPr="008A5034">
        <w:rPr>
          <w:sz w:val="20"/>
          <w:lang w:val="en-CA"/>
        </w:rPr>
        <w:t>][</w:t>
      </w:r>
      <w:r>
        <w:rPr>
          <w:sz w:val="20"/>
          <w:lang w:val="en-CA"/>
        </w:rPr>
        <w:t> </w:t>
      </w:r>
      <w:r w:rsidRPr="008A5034">
        <w:rPr>
          <w:sz w:val="20"/>
          <w:lang w:val="en-CA"/>
        </w:rPr>
        <w:t>j</w:t>
      </w:r>
      <w:r>
        <w:rPr>
          <w:sz w:val="20"/>
          <w:lang w:val="en-CA"/>
        </w:rPr>
        <w:t> </w:t>
      </w:r>
      <w:r w:rsidRPr="008A5034">
        <w:rPr>
          <w:sz w:val="20"/>
          <w:lang w:val="en-CA"/>
        </w:rPr>
        <w:t xml:space="preserve">] </w:t>
      </w:r>
      <w:r>
        <w:rPr>
          <w:sz w:val="20"/>
          <w:lang w:val="en-CA"/>
        </w:rPr>
        <w:t>identifies the j-</w:t>
      </w:r>
      <w:proofErr w:type="spellStart"/>
      <w:r>
        <w:rPr>
          <w:sz w:val="20"/>
          <w:lang w:val="en-CA"/>
        </w:rPr>
        <w:t>th</w:t>
      </w:r>
      <w:proofErr w:type="spellEnd"/>
      <w:r>
        <w:rPr>
          <w:sz w:val="20"/>
          <w:lang w:val="en-CA"/>
        </w:rPr>
        <w:t xml:space="preserve"> layer </w:t>
      </w:r>
      <w:r w:rsidRPr="008A5034">
        <w:rPr>
          <w:sz w:val="20"/>
          <w:lang w:val="en-CA"/>
        </w:rPr>
        <w:t xml:space="preserve">the </w:t>
      </w:r>
      <w:proofErr w:type="spellStart"/>
      <w:r>
        <w:rPr>
          <w:sz w:val="20"/>
          <w:lang w:val="en-CA"/>
        </w:rPr>
        <w:t>i-th</w:t>
      </w:r>
      <w:proofErr w:type="spellEnd"/>
      <w:r>
        <w:rPr>
          <w:sz w:val="20"/>
          <w:lang w:val="en-CA"/>
        </w:rPr>
        <w:t xml:space="preserve"> </w:t>
      </w:r>
      <w:r w:rsidRPr="008A5034">
        <w:rPr>
          <w:sz w:val="20"/>
          <w:lang w:val="en-CA"/>
        </w:rPr>
        <w:t xml:space="preserve">layer </w:t>
      </w:r>
      <w:r>
        <w:rPr>
          <w:sz w:val="20"/>
          <w:lang w:val="en-CA"/>
        </w:rPr>
        <w:t>directly depends on</w:t>
      </w:r>
      <w:r w:rsidRPr="008A5034">
        <w:rPr>
          <w:sz w:val="20"/>
          <w:lang w:val="en-CA"/>
        </w:rPr>
        <w:t>.</w:t>
      </w:r>
    </w:p>
    <w:p w:rsidR="00EE7ABB" w:rsidRDefault="00EE7ABB" w:rsidP="00EE7ABB">
      <w:pPr>
        <w:pStyle w:val="Heading1"/>
        <w:jc w:val="both"/>
        <w:rPr>
          <w:lang w:val="en-CA"/>
        </w:rPr>
      </w:pPr>
      <w:bookmarkStart w:id="18" w:name="_Ref330437043"/>
      <w:r>
        <w:rPr>
          <w:lang w:val="en-CA"/>
        </w:rPr>
        <w:t>VPS extension syntaxes and semantics to be discussed</w:t>
      </w:r>
      <w:bookmarkEnd w:id="18"/>
    </w:p>
    <w:p w:rsidR="00EE7ABB" w:rsidRPr="00E35826" w:rsidRDefault="00EE7ABB" w:rsidP="00EE7ABB">
      <w:pPr>
        <w:pStyle w:val="Heading3"/>
        <w:rPr>
          <w:lang w:val="en-CA"/>
        </w:rPr>
      </w:pPr>
      <w:r>
        <w:rPr>
          <w:lang w:val="en-CA"/>
        </w:rPr>
        <w:t>Approach 1</w:t>
      </w:r>
    </w:p>
    <w:p w:rsidR="00EE7ABB" w:rsidRPr="008777D5" w:rsidRDefault="00EE7ABB" w:rsidP="00EE7ABB">
      <w:pPr>
        <w:rPr>
          <w:sz w:val="20"/>
          <w:lang w:val="en-CA"/>
        </w:rPr>
      </w:pPr>
      <w:r w:rsidRPr="008777D5">
        <w:rPr>
          <w:sz w:val="20"/>
          <w:lang w:val="en-CA"/>
        </w:rPr>
        <w:t xml:space="preserve">Additional syntax elements </w:t>
      </w:r>
      <w:r>
        <w:rPr>
          <w:sz w:val="20"/>
          <w:lang w:val="en-CA"/>
        </w:rPr>
        <w:t xml:space="preserve">compared to </w:t>
      </w:r>
      <w:r w:rsidRPr="00EE7ABB">
        <w:rPr>
          <w:sz w:val="20"/>
          <w:lang w:val="en-CA"/>
        </w:rPr>
        <w:t xml:space="preserve">the approach 1 syntax in Section </w:t>
      </w:r>
      <w:r w:rsidRPr="008777D5">
        <w:rPr>
          <w:sz w:val="20"/>
        </w:rPr>
        <w:fldChar w:fldCharType="begin"/>
      </w:r>
      <w:r w:rsidRPr="008777D5">
        <w:rPr>
          <w:sz w:val="20"/>
        </w:rPr>
        <w:instrText xml:space="preserve"> REF _Ref330330380 \r \h </w:instrText>
      </w:r>
      <w:r>
        <w:rPr>
          <w:sz w:val="20"/>
        </w:rPr>
        <w:instrText xml:space="preserve"> \* MERGEFORMAT </w:instrText>
      </w:r>
      <w:r w:rsidRPr="008777D5">
        <w:rPr>
          <w:sz w:val="20"/>
        </w:rPr>
      </w:r>
      <w:r w:rsidRPr="008777D5">
        <w:rPr>
          <w:sz w:val="20"/>
        </w:rPr>
        <w:fldChar w:fldCharType="separate"/>
      </w:r>
      <w:r w:rsidRPr="008777D5">
        <w:rPr>
          <w:sz w:val="20"/>
        </w:rPr>
        <w:t>3</w:t>
      </w:r>
      <w:r w:rsidRPr="008777D5">
        <w:rPr>
          <w:sz w:val="20"/>
        </w:rPr>
        <w:fldChar w:fldCharType="end"/>
      </w:r>
      <w:r>
        <w:rPr>
          <w:sz w:val="20"/>
        </w:rPr>
        <w:t xml:space="preserve"> are highlighted</w:t>
      </w:r>
      <w:r w:rsidRPr="00EE7ABB">
        <w:rPr>
          <w:sz w:val="20"/>
          <w:lang w:val="en-CA"/>
        </w:rPr>
        <w:t>.</w:t>
      </w:r>
    </w:p>
    <w:p w:rsidR="00EE7ABB" w:rsidRDefault="00EE7ABB" w:rsidP="00EE7ABB">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EE7ABB" w:rsidRPr="00FB0B6F" w:rsidTr="002E5FD8">
        <w:trPr>
          <w:cantSplit/>
          <w:jc w:val="center"/>
        </w:trPr>
        <w:tc>
          <w:tcPr>
            <w:tcW w:w="6754" w:type="dxa"/>
          </w:tcPr>
          <w:p w:rsidR="00EE7ABB" w:rsidRPr="00FB0B6F" w:rsidRDefault="00EE7ABB" w:rsidP="002E5FD8">
            <w:pPr>
              <w:pStyle w:val="tablesyntax"/>
            </w:pPr>
            <w:proofErr w:type="spellStart"/>
            <w:r w:rsidRPr="009E5D62">
              <w:t>v</w:t>
            </w:r>
            <w:r>
              <w:t>ps</w:t>
            </w:r>
            <w:r w:rsidRPr="009E5D62">
              <w:t>_</w:t>
            </w:r>
            <w:r>
              <w:t>extension</w:t>
            </w:r>
            <w:proofErr w:type="spellEnd"/>
            <w:r w:rsidRPr="009E5D62">
              <w:t>( )</w:t>
            </w:r>
            <w:r w:rsidRPr="00FB0B6F">
              <w:t xml:space="preserve"> {</w:t>
            </w:r>
          </w:p>
        </w:tc>
        <w:tc>
          <w:tcPr>
            <w:tcW w:w="1174" w:type="dxa"/>
          </w:tcPr>
          <w:p w:rsidR="00EE7ABB" w:rsidRPr="00FB0B6F" w:rsidRDefault="00EE7ABB" w:rsidP="002E5FD8">
            <w:pPr>
              <w:pStyle w:val="tableheading"/>
              <w:rPr>
                <w:b w:val="0"/>
              </w:rPr>
            </w:pPr>
            <w:r w:rsidRPr="00FB0B6F">
              <w:rPr>
                <w:b w:val="0"/>
              </w:rPr>
              <w:t>Descriptor</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Cs/>
                <w:lang w:eastAsia="ko-KR"/>
              </w:rPr>
              <w:tab/>
              <w:t>while( !</w:t>
            </w:r>
            <w:proofErr w:type="spellStart"/>
            <w:r>
              <w:rPr>
                <w:rFonts w:eastAsia="Batang"/>
                <w:bCs/>
                <w:lang w:eastAsia="ko-KR"/>
              </w:rPr>
              <w:t>byte_aligned</w:t>
            </w:r>
            <w:proofErr w:type="spellEnd"/>
            <w:r>
              <w:rPr>
                <w:rFonts w:eastAsia="Batang"/>
                <w:bCs/>
                <w:lang w:eastAsia="ko-KR"/>
              </w:rPr>
              <w:t>( ) )</w:t>
            </w:r>
          </w:p>
        </w:tc>
        <w:tc>
          <w:tcPr>
            <w:tcW w:w="1174" w:type="dxa"/>
          </w:tcPr>
          <w:p w:rsidR="00EE7ABB" w:rsidRPr="00FB0B6F" w:rsidRDefault="00EE7ABB" w:rsidP="002E5FD8">
            <w:pPr>
              <w:pStyle w:val="tableheading"/>
              <w:rPr>
                <w:b w:val="0"/>
              </w:rPr>
            </w:pPr>
          </w:p>
        </w:tc>
      </w:tr>
      <w:tr w:rsidR="00EE7ABB" w:rsidRPr="00FB0B6F" w:rsidTr="002E5FD8">
        <w:trPr>
          <w:cantSplit/>
          <w:jc w:val="center"/>
        </w:trPr>
        <w:tc>
          <w:tcPr>
            <w:tcW w:w="6754" w:type="dxa"/>
          </w:tcPr>
          <w:p w:rsidR="00EE7ABB" w:rsidRPr="009E5D62" w:rsidRDefault="00EE7ABB" w:rsidP="002E5FD8">
            <w:pPr>
              <w:pStyle w:val="tablesyntax"/>
            </w:pPr>
            <w:r>
              <w:rPr>
                <w:rFonts w:eastAsia="Batang"/>
                <w:bCs/>
                <w:lang w:eastAsia="ko-KR"/>
              </w:rPr>
              <w:tab/>
            </w:r>
            <w:r>
              <w:rPr>
                <w:rFonts w:eastAsia="Batang"/>
                <w:bCs/>
                <w:lang w:eastAsia="ko-KR"/>
              </w:rPr>
              <w:tab/>
            </w:r>
            <w:proofErr w:type="spellStart"/>
            <w:r w:rsidRPr="00063469">
              <w:rPr>
                <w:rFonts w:eastAsia="Batang"/>
                <w:b/>
                <w:bCs/>
                <w:lang w:eastAsia="ko-KR"/>
              </w:rPr>
              <w:t>vps_extension_byte_alignment_reserved_zero_bit</w:t>
            </w:r>
            <w:proofErr w:type="spellEnd"/>
          </w:p>
        </w:tc>
        <w:tc>
          <w:tcPr>
            <w:tcW w:w="1174" w:type="dxa"/>
          </w:tcPr>
          <w:p w:rsidR="00EE7ABB" w:rsidRPr="007857C8" w:rsidRDefault="00EE7ABB" w:rsidP="002E5FD8">
            <w:pPr>
              <w:pStyle w:val="tableheading"/>
              <w:rPr>
                <w:b w:val="0"/>
              </w:rPr>
            </w:pPr>
            <w:r w:rsidRPr="00063469">
              <w:rPr>
                <w:rFonts w:eastAsia="Batang"/>
                <w:b w:val="0"/>
              </w:rPr>
              <w:t>u(1)</w:t>
            </w:r>
          </w:p>
        </w:tc>
      </w:tr>
      <w:tr w:rsidR="00EE7ABB" w:rsidRPr="008777D5" w:rsidTr="002E5FD8">
        <w:trPr>
          <w:cantSplit/>
          <w:jc w:val="center"/>
        </w:trPr>
        <w:tc>
          <w:tcPr>
            <w:tcW w:w="6754" w:type="dxa"/>
          </w:tcPr>
          <w:p w:rsidR="00EE7ABB" w:rsidRPr="008777D5" w:rsidRDefault="00EE7ABB" w:rsidP="002E5FD8">
            <w:pPr>
              <w:pStyle w:val="tablesyntax"/>
              <w:rPr>
                <w:highlight w:val="yellow"/>
              </w:rPr>
            </w:pPr>
            <w:r w:rsidRPr="008777D5">
              <w:rPr>
                <w:bCs/>
                <w:highlight w:val="yellow"/>
              </w:rPr>
              <w:tab/>
            </w:r>
            <w:proofErr w:type="spellStart"/>
            <w:r w:rsidRPr="008777D5">
              <w:rPr>
                <w:rFonts w:eastAsia="Batang"/>
                <w:b/>
                <w:bCs/>
                <w:highlight w:val="yellow"/>
                <w:lang w:eastAsia="ko-KR"/>
              </w:rPr>
              <w:t>num_additional_layer_operation_points</w:t>
            </w:r>
            <w:proofErr w:type="spellEnd"/>
          </w:p>
        </w:tc>
        <w:tc>
          <w:tcPr>
            <w:tcW w:w="1174" w:type="dxa"/>
          </w:tcPr>
          <w:p w:rsidR="00EE7ABB" w:rsidRPr="008777D5" w:rsidRDefault="00EE7ABB" w:rsidP="002E5FD8">
            <w:pPr>
              <w:pStyle w:val="tableheading"/>
              <w:rPr>
                <w:b w:val="0"/>
                <w:highlight w:val="yellow"/>
              </w:rPr>
            </w:pPr>
            <w:r w:rsidRPr="008777D5">
              <w:rPr>
                <w:b w:val="0"/>
                <w:highlight w:val="yellow"/>
              </w:rPr>
              <w:t>u(8)</w:t>
            </w:r>
          </w:p>
        </w:tc>
      </w:tr>
      <w:tr w:rsidR="00EE7ABB" w:rsidRPr="00017BD3"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rPr>
            </w:pPr>
            <w:r w:rsidRPr="008777D5">
              <w:rPr>
                <w:bCs/>
                <w:highlight w:val="yellow"/>
              </w:rPr>
              <w:tab/>
            </w:r>
            <w:r w:rsidRPr="008777D5">
              <w:rPr>
                <w:b/>
                <w:bCs/>
                <w:highlight w:val="yellow"/>
              </w:rPr>
              <w:t>num_additional_profile_level_sets_minus1</w:t>
            </w:r>
          </w:p>
        </w:tc>
        <w:tc>
          <w:tcPr>
            <w:tcW w:w="1174" w:type="dxa"/>
          </w:tcPr>
          <w:p w:rsidR="00EE7ABB" w:rsidRPr="00584BCE" w:rsidRDefault="00EE7ABB" w:rsidP="002E5FD8">
            <w:pPr>
              <w:pStyle w:val="tablecell"/>
            </w:pPr>
            <w:r w:rsidRPr="008777D5">
              <w:rPr>
                <w:highlight w:val="yellow"/>
              </w:rPr>
              <w:t>u(8)</w:t>
            </w:r>
          </w:p>
        </w:tc>
      </w:tr>
      <w:tr w:rsidR="00EE7ABB" w:rsidRPr="00FB0B6F" w:rsidTr="002E5FD8">
        <w:trPr>
          <w:cantSplit/>
          <w:jc w:val="center"/>
        </w:trPr>
        <w:tc>
          <w:tcPr>
            <w:tcW w:w="6754" w:type="dxa"/>
          </w:tcPr>
          <w:p w:rsidR="00EE7ABB" w:rsidRDefault="00EE7ABB" w:rsidP="002E5FD8">
            <w:pPr>
              <w:pStyle w:val="tablesyntax"/>
              <w:rPr>
                <w:rFonts w:eastAsia="Batang"/>
                <w:bCs/>
                <w:lang w:eastAsia="ko-KR"/>
              </w:rPr>
            </w:pPr>
            <w:r>
              <w:rPr>
                <w:rFonts w:eastAsia="Batang"/>
                <w:bCs/>
                <w:lang w:eastAsia="ko-KR"/>
              </w:rPr>
              <w:tab/>
              <w:t>// layer specific information</w:t>
            </w:r>
          </w:p>
        </w:tc>
        <w:tc>
          <w:tcPr>
            <w:tcW w:w="1174" w:type="dxa"/>
          </w:tcPr>
          <w:p w:rsidR="00EE7ABB" w:rsidRPr="00063469" w:rsidRDefault="00EE7ABB" w:rsidP="002E5FD8">
            <w:pPr>
              <w:pStyle w:val="tableheading"/>
              <w:rPr>
                <w:rFonts w:eastAsia="Batang"/>
                <w:b w:val="0"/>
              </w:rPr>
            </w:pPr>
          </w:p>
        </w:tc>
      </w:tr>
      <w:tr w:rsidR="00EE7ABB" w:rsidRPr="00FB0B6F" w:rsidTr="002E5FD8">
        <w:trPr>
          <w:cantSplit/>
          <w:jc w:val="center"/>
        </w:trPr>
        <w:tc>
          <w:tcPr>
            <w:tcW w:w="6754" w:type="dxa"/>
          </w:tcPr>
          <w:p w:rsidR="00EE7ABB" w:rsidRPr="009E5D62" w:rsidRDefault="00EE7ABB" w:rsidP="002E5FD8">
            <w:pPr>
              <w:pStyle w:val="tablesyntax"/>
            </w:pPr>
            <w:r w:rsidRPr="00C51E18">
              <w:rPr>
                <w:rFonts w:eastAsia="Batang"/>
                <w:b/>
                <w:bCs/>
                <w:lang w:eastAsia="ko-KR"/>
              </w:rPr>
              <w:tab/>
            </w:r>
            <w:r>
              <w:rPr>
                <w:rFonts w:eastAsia="Batang"/>
                <w:bCs/>
                <w:lang w:eastAsia="ko-KR"/>
              </w:rPr>
              <w:t xml:space="preserve">for( </w:t>
            </w:r>
            <w:proofErr w:type="spellStart"/>
            <w:r>
              <w:rPr>
                <w:rFonts w:eastAsia="Batang"/>
                <w:bCs/>
                <w:lang w:eastAsia="ko-KR"/>
              </w:rPr>
              <w:t>i</w:t>
            </w:r>
            <w:proofErr w:type="spellEnd"/>
            <w:r>
              <w:rPr>
                <w:rFonts w:eastAsia="Batang"/>
                <w:bCs/>
                <w:lang w:eastAsia="ko-KR"/>
              </w:rPr>
              <w:t xml:space="preserve"> = 1</w:t>
            </w:r>
            <w:r w:rsidRPr="00C51E18">
              <w:rPr>
                <w:rFonts w:eastAsia="Batang"/>
                <w:bCs/>
                <w:lang w:eastAsia="ko-KR"/>
              </w:rPr>
              <w:t xml:space="preserve">; </w:t>
            </w:r>
            <w:proofErr w:type="spellStart"/>
            <w:r w:rsidRPr="00C51E18">
              <w:rPr>
                <w:rFonts w:eastAsia="Batang"/>
                <w:bCs/>
                <w:lang w:eastAsia="ko-KR"/>
              </w:rPr>
              <w:t>i</w:t>
            </w:r>
            <w:proofErr w:type="spellEnd"/>
            <w:r w:rsidRPr="00C51E18">
              <w:rPr>
                <w:rFonts w:eastAsia="Batang"/>
                <w:bCs/>
                <w:lang w:eastAsia="ko-KR"/>
              </w:rPr>
              <w:t xml:space="preserve"> &lt;= </w:t>
            </w:r>
            <w:r w:rsidRPr="00BC67A6">
              <w:rPr>
                <w:rFonts w:eastAsia="Batang"/>
                <w:bCs/>
                <w:lang w:eastAsia="ko-KR"/>
              </w:rPr>
              <w:t>vps_max_layers_minus1</w:t>
            </w:r>
            <w:r w:rsidRPr="00C51E18">
              <w:rPr>
                <w:rFonts w:eastAsia="Batang"/>
                <w:bCs/>
                <w:lang w:eastAsia="ko-KR"/>
              </w:rPr>
              <w:t xml:space="preserve">; </w:t>
            </w:r>
            <w:proofErr w:type="spellStart"/>
            <w:r w:rsidRPr="00C51E18">
              <w:rPr>
                <w:rFonts w:eastAsia="Batang"/>
                <w:bCs/>
                <w:lang w:eastAsia="ko-KR"/>
              </w:rPr>
              <w:t>i</w:t>
            </w:r>
            <w:proofErr w:type="spellEnd"/>
            <w:r w:rsidRPr="00C51E18">
              <w:rPr>
                <w:rFonts w:eastAsia="Batang"/>
                <w:bCs/>
                <w:lang w:eastAsia="ko-KR"/>
              </w:rPr>
              <w:t>++ ) {</w:t>
            </w:r>
          </w:p>
        </w:tc>
        <w:tc>
          <w:tcPr>
            <w:tcW w:w="1174" w:type="dxa"/>
          </w:tcPr>
          <w:p w:rsidR="00EE7ABB" w:rsidRPr="00FB0B6F" w:rsidRDefault="00EE7ABB" w:rsidP="002E5FD8">
            <w:pPr>
              <w:pStyle w:val="tableheading"/>
              <w:rPr>
                <w:b w:val="0"/>
              </w:rPr>
            </w:pPr>
          </w:p>
        </w:tc>
      </w:tr>
      <w:tr w:rsidR="00EE7ABB" w:rsidRPr="00FB0B6F" w:rsidTr="002E5FD8">
        <w:trPr>
          <w:cantSplit/>
          <w:jc w:val="center"/>
        </w:trPr>
        <w:tc>
          <w:tcPr>
            <w:tcW w:w="6754" w:type="dxa"/>
          </w:tcPr>
          <w:p w:rsidR="00EE7ABB" w:rsidRPr="00063469" w:rsidRDefault="00EE7ABB" w:rsidP="002E5FD8">
            <w:pPr>
              <w:pStyle w:val="tablesyntax"/>
              <w:rPr>
                <w:rFonts w:eastAsia="Batang"/>
                <w:bCs/>
                <w:lang w:eastAsia="ko-KR"/>
              </w:rPr>
            </w:pPr>
            <w:r w:rsidRPr="00063469">
              <w:rPr>
                <w:rFonts w:eastAsia="Batang"/>
                <w:bCs/>
                <w:lang w:eastAsia="ko-KR"/>
              </w:rPr>
              <w:tab/>
            </w:r>
            <w:r w:rsidRPr="00063469">
              <w:rPr>
                <w:rFonts w:eastAsia="Batang"/>
                <w:bCs/>
                <w:lang w:eastAsia="ko-KR"/>
              </w:rPr>
              <w:tab/>
              <w:t>//</w:t>
            </w:r>
            <w:r>
              <w:rPr>
                <w:rFonts w:eastAsia="Batang"/>
                <w:bCs/>
                <w:lang w:eastAsia="ko-KR"/>
              </w:rPr>
              <w:t xml:space="preserve"> mapping of layer ID to scalability dimension IDs</w:t>
            </w:r>
          </w:p>
        </w:tc>
        <w:tc>
          <w:tcPr>
            <w:tcW w:w="1174" w:type="dxa"/>
          </w:tcPr>
          <w:p w:rsidR="00EE7ABB" w:rsidRPr="00063469" w:rsidRDefault="00EE7ABB" w:rsidP="002E5FD8">
            <w:pPr>
              <w:pStyle w:val="tableheading"/>
              <w:rPr>
                <w:rFonts w:eastAsia="Batang"/>
                <w:b w:val="0"/>
              </w:rPr>
            </w:pPr>
          </w:p>
        </w:tc>
      </w:tr>
      <w:tr w:rsidR="00EE7ABB" w:rsidRPr="00063469" w:rsidTr="002E5FD8">
        <w:trPr>
          <w:cantSplit/>
          <w:jc w:val="center"/>
        </w:trPr>
        <w:tc>
          <w:tcPr>
            <w:tcW w:w="6754" w:type="dxa"/>
          </w:tcPr>
          <w:p w:rsidR="00EE7ABB" w:rsidRDefault="00EE7ABB" w:rsidP="002E5FD8">
            <w:pPr>
              <w:pStyle w:val="tablesyntax"/>
              <w:rPr>
                <w:rFonts w:eastAsia="Batang"/>
                <w:b/>
                <w:bCs/>
                <w:lang w:eastAsia="ko-KR"/>
              </w:rPr>
            </w:pPr>
            <w:r>
              <w:rPr>
                <w:rFonts w:eastAsia="Batang"/>
                <w:b/>
                <w:bCs/>
                <w:lang w:eastAsia="ko-KR"/>
              </w:rPr>
              <w:tab/>
            </w:r>
            <w:r>
              <w:rPr>
                <w:rFonts w:eastAsia="Batang"/>
                <w:b/>
                <w:bCs/>
                <w:lang w:eastAsia="ko-KR"/>
              </w:rPr>
              <w:tab/>
              <w:t>num_dimensions_minus1</w:t>
            </w:r>
            <w:r>
              <w:rPr>
                <w:rFonts w:eastAsia="Batang"/>
                <w:bCs/>
                <w:lang w:eastAsia="ko-KR"/>
              </w:rPr>
              <w:t>[ </w:t>
            </w:r>
            <w:proofErr w:type="spellStart"/>
            <w:r>
              <w:rPr>
                <w:rFonts w:eastAsia="Batang"/>
                <w:bCs/>
                <w:lang w:eastAsia="ko-KR"/>
              </w:rPr>
              <w:t>i</w:t>
            </w:r>
            <w:proofErr w:type="spellEnd"/>
            <w:r>
              <w:rPr>
                <w:rFonts w:eastAsia="Batang"/>
                <w:bCs/>
                <w:lang w:eastAsia="ko-KR"/>
              </w:rPr>
              <w:t> ]</w:t>
            </w:r>
          </w:p>
        </w:tc>
        <w:tc>
          <w:tcPr>
            <w:tcW w:w="1174" w:type="dxa"/>
          </w:tcPr>
          <w:p w:rsidR="00EE7ABB" w:rsidRPr="00063469" w:rsidRDefault="00EE7ABB" w:rsidP="002E5FD8">
            <w:pPr>
              <w:pStyle w:val="tableheading"/>
              <w:rPr>
                <w:rFonts w:eastAsia="Batang"/>
                <w:b w:val="0"/>
              </w:rPr>
            </w:pPr>
            <w:r>
              <w:rPr>
                <w:rFonts w:eastAsia="Batang"/>
                <w:b w:val="0"/>
              </w:rPr>
              <w:t>u(4)</w:t>
            </w:r>
          </w:p>
        </w:tc>
      </w:tr>
      <w:tr w:rsidR="00EE7ABB" w:rsidRPr="00063469" w:rsidTr="002E5FD8">
        <w:trPr>
          <w:cantSplit/>
          <w:jc w:val="center"/>
        </w:trPr>
        <w:tc>
          <w:tcPr>
            <w:tcW w:w="6754" w:type="dxa"/>
          </w:tcPr>
          <w:p w:rsidR="00EE7ABB" w:rsidRPr="00063469" w:rsidRDefault="00EE7ABB" w:rsidP="002E5FD8">
            <w:pPr>
              <w:pStyle w:val="tablesyntax"/>
              <w:rPr>
                <w:rFonts w:eastAsia="Batang"/>
                <w:bCs/>
                <w:lang w:eastAsia="ko-KR"/>
              </w:rPr>
            </w:pPr>
            <w:r w:rsidRPr="00063469">
              <w:rPr>
                <w:rFonts w:eastAsia="Batang"/>
                <w:bCs/>
                <w:lang w:eastAsia="ko-KR"/>
              </w:rPr>
              <w:tab/>
            </w:r>
            <w:r w:rsidRPr="00063469">
              <w:rPr>
                <w:rFonts w:eastAsia="Batang"/>
                <w:bCs/>
                <w:lang w:eastAsia="ko-KR"/>
              </w:rPr>
              <w:tab/>
              <w:t>for(</w:t>
            </w:r>
            <w:r>
              <w:rPr>
                <w:rFonts w:eastAsia="Batang"/>
                <w:bCs/>
                <w:lang w:eastAsia="ko-KR"/>
              </w:rPr>
              <w:t xml:space="preserve"> j = 0; j &lt;= </w:t>
            </w:r>
            <w:r w:rsidRPr="00CD41DC">
              <w:rPr>
                <w:rFonts w:eastAsia="Batang"/>
                <w:bCs/>
                <w:lang w:eastAsia="ko-KR"/>
              </w:rPr>
              <w:t>num_dimensions_minus1</w:t>
            </w:r>
            <w:r>
              <w:rPr>
                <w:rFonts w:eastAsia="Batang"/>
                <w:bCs/>
                <w:lang w:eastAsia="ko-KR"/>
              </w:rPr>
              <w:t xml:space="preserve">; j++ </w:t>
            </w:r>
            <w:r w:rsidRPr="00063469">
              <w:rPr>
                <w:rFonts w:eastAsia="Batang"/>
                <w:bCs/>
                <w:lang w:eastAsia="ko-KR"/>
              </w:rPr>
              <w:t>)</w:t>
            </w:r>
            <w:r>
              <w:rPr>
                <w:rFonts w:eastAsia="Batang"/>
                <w:bCs/>
                <w:lang w:eastAsia="ko-KR"/>
              </w:rPr>
              <w:t xml:space="preserve"> {</w:t>
            </w:r>
          </w:p>
        </w:tc>
        <w:tc>
          <w:tcPr>
            <w:tcW w:w="1174" w:type="dxa"/>
          </w:tcPr>
          <w:p w:rsidR="00EE7ABB" w:rsidRPr="00CD41DC" w:rsidRDefault="00EE7ABB" w:rsidP="002E5FD8">
            <w:pPr>
              <w:pStyle w:val="tableheading"/>
              <w:rPr>
                <w:rFonts w:eastAsia="Batang"/>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sidRPr="001826F6">
              <w:rPr>
                <w:rFonts w:eastAsia="Batang"/>
                <w:b/>
                <w:bCs/>
                <w:lang w:eastAsia="ko-KR"/>
              </w:rPr>
              <w:t>dimension</w:t>
            </w:r>
            <w:r>
              <w:rPr>
                <w:rFonts w:eastAsia="Batang"/>
                <w:b/>
                <w:bCs/>
                <w:lang w:eastAsia="ko-KR"/>
              </w:rPr>
              <w:t>_type</w:t>
            </w:r>
            <w:proofErr w:type="spellEnd"/>
            <w:r>
              <w:rPr>
                <w:rFonts w:eastAsia="Batang"/>
                <w:bCs/>
                <w:lang w:eastAsia="ko-KR"/>
              </w:rPr>
              <w:t>[ </w:t>
            </w:r>
            <w:proofErr w:type="spellStart"/>
            <w:r>
              <w:rPr>
                <w:rFonts w:eastAsia="Batang"/>
                <w:bCs/>
                <w:lang w:eastAsia="ko-KR"/>
              </w:rPr>
              <w:t>i</w:t>
            </w:r>
            <w:proofErr w:type="spellEnd"/>
            <w:r w:rsidRPr="00063469">
              <w:rPr>
                <w:rFonts w:eastAsia="Batang"/>
                <w:bCs/>
                <w:lang w:val="en-US" w:eastAsia="ko-KR"/>
              </w:rPr>
              <w:t> ]</w:t>
            </w:r>
            <w:r>
              <w:rPr>
                <w:rFonts w:eastAsia="Batang"/>
                <w:bCs/>
                <w:lang w:val="en-US" w:eastAsia="ko-KR"/>
              </w:rPr>
              <w:t>[ j ]</w:t>
            </w:r>
          </w:p>
        </w:tc>
        <w:tc>
          <w:tcPr>
            <w:tcW w:w="1174" w:type="dxa"/>
          </w:tcPr>
          <w:p w:rsidR="00EE7ABB" w:rsidRPr="00CD41DC" w:rsidRDefault="00EE7ABB" w:rsidP="002E5FD8">
            <w:pPr>
              <w:pStyle w:val="tableheading"/>
              <w:rPr>
                <w:b w:val="0"/>
              </w:rPr>
            </w:pPr>
            <w:r w:rsidRPr="00063469">
              <w:rPr>
                <w:rFonts w:eastAsia="Batang"/>
                <w:b w:val="0"/>
              </w:rPr>
              <w:t>u(</w:t>
            </w:r>
            <w:r>
              <w:rPr>
                <w:rFonts w:eastAsia="Batang"/>
                <w:b w:val="0"/>
              </w:rPr>
              <w:t>4</w:t>
            </w:r>
            <w:r w:rsidRPr="00063469">
              <w:rPr>
                <w:rFonts w:eastAsia="Batang"/>
                <w:b w:val="0"/>
              </w:rPr>
              <w:t>)</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dimension_id</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w:t>
            </w:r>
            <w:r>
              <w:rPr>
                <w:rFonts w:eastAsia="Batang"/>
                <w:bCs/>
                <w:lang w:val="en-US" w:eastAsia="ko-KR"/>
              </w:rPr>
              <w:t>[ j ]</w:t>
            </w:r>
          </w:p>
        </w:tc>
        <w:tc>
          <w:tcPr>
            <w:tcW w:w="1174" w:type="dxa"/>
          </w:tcPr>
          <w:p w:rsidR="00EE7ABB" w:rsidRPr="00CD41DC" w:rsidRDefault="00EE7ABB" w:rsidP="002E5FD8">
            <w:pPr>
              <w:pStyle w:val="tableheading"/>
              <w:rPr>
                <w:b w:val="0"/>
              </w:rPr>
            </w:pPr>
            <w:r w:rsidRPr="00063469">
              <w:rPr>
                <w:rFonts w:eastAsia="Batang"/>
                <w:b w:val="0"/>
              </w:rPr>
              <w:t>u(</w:t>
            </w:r>
            <w:r>
              <w:rPr>
                <w:rFonts w:eastAsia="Batang"/>
                <w:b w:val="0"/>
              </w:rPr>
              <w:t>8</w:t>
            </w:r>
            <w:r w:rsidRPr="00063469">
              <w:rPr>
                <w:rFonts w:eastAsia="Batang"/>
                <w:b w:val="0"/>
              </w:rPr>
              <w:t>)</w:t>
            </w:r>
          </w:p>
        </w:tc>
      </w:tr>
      <w:tr w:rsidR="00EE7ABB" w:rsidRPr="00063469" w:rsidTr="002E5FD8">
        <w:trPr>
          <w:cantSplit/>
          <w:jc w:val="center"/>
        </w:trPr>
        <w:tc>
          <w:tcPr>
            <w:tcW w:w="6754" w:type="dxa"/>
          </w:tcPr>
          <w:p w:rsidR="00EE7ABB" w:rsidRPr="00063469" w:rsidRDefault="00EE7ABB" w:rsidP="002E5FD8">
            <w:pPr>
              <w:pStyle w:val="tablesyntax"/>
              <w:rPr>
                <w:rFonts w:eastAsia="Batang"/>
                <w:bCs/>
                <w:lang w:eastAsia="ko-KR"/>
              </w:rPr>
            </w:pPr>
            <w:r w:rsidRPr="00063469">
              <w:rPr>
                <w:rFonts w:eastAsia="Batang"/>
                <w:bCs/>
                <w:lang w:eastAsia="ko-KR"/>
              </w:rPr>
              <w:tab/>
            </w:r>
            <w:r w:rsidRPr="00063469">
              <w:rPr>
                <w:rFonts w:eastAsia="Batang"/>
                <w:bCs/>
                <w:lang w:eastAsia="ko-KR"/>
              </w:rPr>
              <w:tab/>
              <w:t>}</w:t>
            </w:r>
          </w:p>
        </w:tc>
        <w:tc>
          <w:tcPr>
            <w:tcW w:w="1174" w:type="dxa"/>
          </w:tcPr>
          <w:p w:rsidR="00EE7ABB" w:rsidRPr="00CD41DC" w:rsidRDefault="00EE7ABB" w:rsidP="002E5FD8">
            <w:pPr>
              <w:pStyle w:val="tableheading"/>
              <w:rPr>
                <w:rFonts w:eastAsia="Batang"/>
                <w:b w:val="0"/>
              </w:rPr>
            </w:pPr>
          </w:p>
        </w:tc>
      </w:tr>
      <w:tr w:rsidR="00EE7ABB" w:rsidRPr="00063469" w:rsidTr="002E5FD8">
        <w:trPr>
          <w:cantSplit/>
          <w:jc w:val="center"/>
        </w:trPr>
        <w:tc>
          <w:tcPr>
            <w:tcW w:w="6754" w:type="dxa"/>
          </w:tcPr>
          <w:p w:rsidR="00EE7ABB" w:rsidRPr="009E5D62" w:rsidRDefault="00EE7ABB" w:rsidP="002E5FD8">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proofErr w:type="spellStart"/>
            <w:r>
              <w:rPr>
                <w:rFonts w:eastAsia="Batang"/>
                <w:b/>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Cs/>
                <w:lang w:eastAsia="ko-KR"/>
              </w:rPr>
              <w:t xml:space="preserve">for( j = 0; j &lt; </w:t>
            </w:r>
            <w:proofErr w:type="spellStart"/>
            <w:r>
              <w:rPr>
                <w:rFonts w:eastAsia="Batang"/>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ref_layer_id</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sidRPr="00150C5D">
              <w:rPr>
                <w:rFonts w:eastAsia="Batang"/>
                <w:bCs/>
                <w:lang w:eastAsia="ko-KR"/>
              </w:rPr>
              <w:tab/>
              <w:t>}</w:t>
            </w:r>
          </w:p>
        </w:tc>
        <w:tc>
          <w:tcPr>
            <w:tcW w:w="1174" w:type="dxa"/>
          </w:tcPr>
          <w:p w:rsidR="00EE7ABB" w:rsidRPr="00FB0B6F" w:rsidRDefault="00EE7ABB" w:rsidP="002E5FD8">
            <w:pPr>
              <w:pStyle w:val="tableheading"/>
              <w:rPr>
                <w:b w:val="0"/>
              </w:rPr>
            </w:pPr>
          </w:p>
        </w:tc>
      </w:tr>
      <w:tr w:rsidR="00EE7ABB" w:rsidRPr="008777D5" w:rsidTr="002E5FD8">
        <w:trPr>
          <w:cantSplit/>
          <w:jc w:val="center"/>
        </w:trPr>
        <w:tc>
          <w:tcPr>
            <w:tcW w:w="6754" w:type="dxa"/>
          </w:tcPr>
          <w:p w:rsidR="00EE7ABB" w:rsidRPr="008777D5" w:rsidRDefault="00EE7ABB" w:rsidP="002E5FD8">
            <w:pPr>
              <w:pStyle w:val="tablesyntax"/>
              <w:rPr>
                <w:rFonts w:eastAsia="Batang"/>
                <w:bCs/>
                <w:highlight w:val="yellow"/>
                <w:lang w:eastAsia="ko-KR"/>
              </w:rPr>
            </w:pPr>
            <w:r w:rsidRPr="008777D5">
              <w:rPr>
                <w:bCs/>
                <w:highlight w:val="yellow"/>
              </w:rPr>
              <w:tab/>
            </w:r>
            <w:r w:rsidRPr="008777D5">
              <w:rPr>
                <w:rFonts w:eastAsia="Batang"/>
                <w:bCs/>
                <w:highlight w:val="yellow"/>
                <w:lang w:eastAsia="ko-KR"/>
              </w:rPr>
              <w:t>// operation point specific information</w:t>
            </w:r>
          </w:p>
        </w:tc>
        <w:tc>
          <w:tcPr>
            <w:tcW w:w="1174" w:type="dxa"/>
          </w:tcPr>
          <w:p w:rsidR="00EE7ABB" w:rsidRPr="008777D5" w:rsidRDefault="00EE7ABB" w:rsidP="002E5FD8">
            <w:pPr>
              <w:pStyle w:val="tableheading"/>
              <w:rPr>
                <w:rFonts w:eastAsia="Batang"/>
                <w:b w:val="0"/>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rPr>
            </w:pPr>
            <w:r w:rsidRPr="008777D5">
              <w:rPr>
                <w:bCs/>
                <w:highlight w:val="yellow"/>
              </w:rPr>
              <w:tab/>
              <w:t xml:space="preserve">for( </w:t>
            </w:r>
            <w:proofErr w:type="spellStart"/>
            <w:r w:rsidRPr="008777D5">
              <w:rPr>
                <w:bCs/>
                <w:highlight w:val="yellow"/>
              </w:rPr>
              <w:t>i</w:t>
            </w:r>
            <w:proofErr w:type="spellEnd"/>
            <w:r w:rsidRPr="008777D5">
              <w:rPr>
                <w:bCs/>
                <w:highlight w:val="yellow"/>
              </w:rPr>
              <w:t xml:space="preserve"> = 0; </w:t>
            </w:r>
            <w:proofErr w:type="spellStart"/>
            <w:r w:rsidRPr="008777D5">
              <w:rPr>
                <w:bCs/>
                <w:highlight w:val="yellow"/>
              </w:rPr>
              <w:t>i</w:t>
            </w:r>
            <w:proofErr w:type="spellEnd"/>
            <w:r w:rsidRPr="008777D5">
              <w:rPr>
                <w:bCs/>
                <w:highlight w:val="yellow"/>
              </w:rPr>
              <w:t xml:space="preserve"> &lt;= num_additional_profile_level_sets_minus1; </w:t>
            </w:r>
            <w:proofErr w:type="spellStart"/>
            <w:r w:rsidRPr="008777D5">
              <w:rPr>
                <w:bCs/>
                <w:highlight w:val="yellow"/>
              </w:rPr>
              <w:t>i</w:t>
            </w:r>
            <w:proofErr w:type="spellEnd"/>
            <w:r w:rsidRPr="008777D5">
              <w:rPr>
                <w:bCs/>
                <w:highlight w:val="yellow"/>
              </w:rPr>
              <w:t>++ )</w:t>
            </w:r>
          </w:p>
        </w:tc>
        <w:tc>
          <w:tcPr>
            <w:tcW w:w="1174" w:type="dxa"/>
          </w:tcPr>
          <w:p w:rsidR="00EE7ABB" w:rsidRPr="008777D5" w:rsidRDefault="00EE7ABB" w:rsidP="002E5FD8">
            <w:pPr>
              <w:pStyle w:val="tablecell"/>
              <w:rPr>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r>
            <w:proofErr w:type="spellStart"/>
            <w:r w:rsidRPr="008777D5">
              <w:rPr>
                <w:highlight w:val="yellow"/>
              </w:rPr>
              <w:t>profile_level_info</w:t>
            </w:r>
            <w:proofErr w:type="spellEnd"/>
            <w:r w:rsidRPr="008777D5">
              <w:rPr>
                <w:highlight w:val="yellow"/>
              </w:rPr>
              <w:t>( 1, vps_max_sub_layers_minus1 )</w:t>
            </w:r>
          </w:p>
        </w:tc>
        <w:tc>
          <w:tcPr>
            <w:tcW w:w="1174" w:type="dxa"/>
          </w:tcPr>
          <w:p w:rsidR="00EE7ABB" w:rsidRPr="008777D5" w:rsidRDefault="00EE7ABB" w:rsidP="002E5FD8">
            <w:pPr>
              <w:pStyle w:val="tablecell"/>
              <w:rPr>
                <w:highlight w:val="yellow"/>
              </w:rPr>
            </w:pPr>
          </w:p>
        </w:tc>
      </w:tr>
      <w:tr w:rsidR="00EE7ABB" w:rsidRPr="008777D5" w:rsidTr="002E5FD8">
        <w:trPr>
          <w:cantSplit/>
          <w:jc w:val="center"/>
        </w:trPr>
        <w:tc>
          <w:tcPr>
            <w:tcW w:w="6754" w:type="dxa"/>
          </w:tcPr>
          <w:p w:rsidR="00EE7ABB" w:rsidRPr="008777D5" w:rsidRDefault="00EE7ABB" w:rsidP="002E5FD8">
            <w:pPr>
              <w:pStyle w:val="tablesyntax"/>
              <w:rPr>
                <w:rFonts w:eastAsia="Batang"/>
                <w:b/>
                <w:bCs/>
                <w:highlight w:val="yellow"/>
                <w:lang w:eastAsia="ko-KR"/>
              </w:rPr>
            </w:pPr>
            <w:r w:rsidRPr="008777D5">
              <w:rPr>
                <w:rFonts w:eastAsia="Batang"/>
                <w:b/>
                <w:bCs/>
                <w:highlight w:val="yellow"/>
                <w:lang w:eastAsia="ko-KR"/>
              </w:rPr>
              <w:tab/>
            </w:r>
            <w:r w:rsidRPr="008777D5">
              <w:rPr>
                <w:rFonts w:eastAsia="Batang"/>
                <w:bCs/>
                <w:highlight w:val="yellow"/>
                <w:lang w:eastAsia="ko-KR"/>
              </w:rPr>
              <w:t xml:space="preserve">for( </w:t>
            </w:r>
            <w:proofErr w:type="spellStart"/>
            <w:r w:rsidRPr="008777D5">
              <w:rPr>
                <w:rFonts w:eastAsia="Batang"/>
                <w:bCs/>
                <w:highlight w:val="yellow"/>
                <w:lang w:eastAsia="ko-KR"/>
              </w:rPr>
              <w:t>i</w:t>
            </w:r>
            <w:proofErr w:type="spellEnd"/>
            <w:r w:rsidRPr="008777D5">
              <w:rPr>
                <w:rFonts w:eastAsia="Batang"/>
                <w:bCs/>
                <w:highlight w:val="yellow"/>
                <w:lang w:eastAsia="ko-KR"/>
              </w:rPr>
              <w:t xml:space="preserve"> = 1; </w:t>
            </w:r>
            <w:proofErr w:type="spellStart"/>
            <w:r w:rsidRPr="008777D5">
              <w:rPr>
                <w:rFonts w:eastAsia="Batang"/>
                <w:bCs/>
                <w:highlight w:val="yellow"/>
                <w:lang w:eastAsia="ko-KR"/>
              </w:rPr>
              <w:t>i</w:t>
            </w:r>
            <w:proofErr w:type="spellEnd"/>
            <w:r w:rsidRPr="008777D5">
              <w:rPr>
                <w:rFonts w:eastAsia="Batang"/>
                <w:bCs/>
                <w:highlight w:val="yellow"/>
                <w:lang w:eastAsia="ko-KR"/>
              </w:rPr>
              <w:t xml:space="preserve"> &lt;= </w:t>
            </w:r>
            <w:proofErr w:type="spellStart"/>
            <w:r w:rsidRPr="008777D5">
              <w:rPr>
                <w:rFonts w:eastAsia="Batang"/>
                <w:bCs/>
                <w:highlight w:val="yellow"/>
                <w:lang w:eastAsia="ko-KR"/>
              </w:rPr>
              <w:t>num_additional_layer_operation_points</w:t>
            </w:r>
            <w:proofErr w:type="spellEnd"/>
            <w:r w:rsidRPr="008777D5">
              <w:rPr>
                <w:rFonts w:eastAsia="Batang"/>
                <w:bCs/>
                <w:highlight w:val="yellow"/>
                <w:lang w:eastAsia="ko-KR"/>
              </w:rPr>
              <w:t xml:space="preserve">; </w:t>
            </w:r>
            <w:proofErr w:type="spellStart"/>
            <w:r w:rsidRPr="008777D5">
              <w:rPr>
                <w:rFonts w:eastAsia="Batang"/>
                <w:bCs/>
                <w:highlight w:val="yellow"/>
                <w:lang w:eastAsia="ko-KR"/>
              </w:rPr>
              <w:t>i</w:t>
            </w:r>
            <w:proofErr w:type="spellEnd"/>
            <w:r w:rsidRPr="008777D5">
              <w:rPr>
                <w:rFonts w:eastAsia="Batang"/>
                <w:bCs/>
                <w:highlight w:val="yellow"/>
                <w:lang w:eastAsia="ko-KR"/>
              </w:rPr>
              <w:t>++ )</w:t>
            </w:r>
          </w:p>
        </w:tc>
        <w:tc>
          <w:tcPr>
            <w:tcW w:w="1174" w:type="dxa"/>
          </w:tcPr>
          <w:p w:rsidR="00EE7ABB" w:rsidRPr="008777D5" w:rsidRDefault="00EE7ABB" w:rsidP="002E5FD8">
            <w:pPr>
              <w:pStyle w:val="tableheading"/>
              <w:rPr>
                <w:b w:val="0"/>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t xml:space="preserve">if( </w:t>
            </w:r>
            <w:proofErr w:type="spellStart"/>
            <w:r w:rsidRPr="008777D5">
              <w:rPr>
                <w:bCs/>
                <w:highlight w:val="yellow"/>
              </w:rPr>
              <w:t>num_additional_profile_level_sets</w:t>
            </w:r>
            <w:proofErr w:type="spellEnd"/>
            <w:r w:rsidRPr="008777D5">
              <w:rPr>
                <w:bCs/>
                <w:highlight w:val="yellow"/>
              </w:rPr>
              <w:t xml:space="preserve"> &gt; 0</w:t>
            </w:r>
            <w:r w:rsidRPr="008777D5">
              <w:rPr>
                <w:bCs/>
                <w:highlight w:val="yellow"/>
                <w:lang w:val="en-US"/>
              </w:rPr>
              <w:t xml:space="preserve"> ) {</w:t>
            </w:r>
          </w:p>
        </w:tc>
        <w:tc>
          <w:tcPr>
            <w:tcW w:w="1174" w:type="dxa"/>
          </w:tcPr>
          <w:p w:rsidR="00EE7ABB" w:rsidRPr="008777D5" w:rsidRDefault="00EE7ABB" w:rsidP="002E5FD8">
            <w:pPr>
              <w:pStyle w:val="tablecell"/>
              <w:rPr>
                <w:highlight w:val="yellow"/>
                <w:lang w:val="en-US"/>
              </w:rPr>
            </w:pPr>
          </w:p>
        </w:tc>
      </w:tr>
      <w:tr w:rsidR="00EE7ABB" w:rsidRPr="008777D5" w:rsidTr="002E5FD8">
        <w:trPr>
          <w:cantSplit/>
          <w:jc w:val="center"/>
        </w:trPr>
        <w:tc>
          <w:tcPr>
            <w:tcW w:w="6754" w:type="dxa"/>
          </w:tcPr>
          <w:p w:rsidR="00EE7ABB" w:rsidRPr="008777D5" w:rsidRDefault="00EE7ABB" w:rsidP="002E5FD8">
            <w:pPr>
              <w:pStyle w:val="tablesyntax"/>
              <w:rPr>
                <w:highlight w:val="yellow"/>
              </w:rPr>
            </w:pPr>
            <w:r w:rsidRPr="008777D5">
              <w:rPr>
                <w:b/>
                <w:highlight w:val="yellow"/>
              </w:rPr>
              <w:tab/>
            </w:r>
            <w:r w:rsidRPr="008777D5">
              <w:rPr>
                <w:b/>
                <w:highlight w:val="yellow"/>
              </w:rPr>
              <w:tab/>
            </w:r>
            <w:r w:rsidRPr="008777D5">
              <w:rPr>
                <w:b/>
                <w:highlight w:val="yellow"/>
              </w:rPr>
              <w:tab/>
            </w:r>
            <w:proofErr w:type="spellStart"/>
            <w:r w:rsidRPr="008777D5">
              <w:rPr>
                <w:highlight w:val="yellow"/>
              </w:rPr>
              <w:t>op_point</w:t>
            </w:r>
            <w:proofErr w:type="spellEnd"/>
            <w:r w:rsidRPr="008777D5">
              <w:rPr>
                <w:highlight w:val="yellow"/>
              </w:rPr>
              <w:t>( </w:t>
            </w:r>
            <w:proofErr w:type="spellStart"/>
            <w:r w:rsidRPr="008777D5">
              <w:rPr>
                <w:highlight w:val="yellow"/>
              </w:rPr>
              <w:t>i</w:t>
            </w:r>
            <w:proofErr w:type="spellEnd"/>
            <w:r w:rsidRPr="008777D5">
              <w:rPr>
                <w:highlight w:val="yellow"/>
              </w:rPr>
              <w:t> )</w:t>
            </w:r>
          </w:p>
        </w:tc>
        <w:tc>
          <w:tcPr>
            <w:tcW w:w="1174" w:type="dxa"/>
          </w:tcPr>
          <w:p w:rsidR="00EE7ABB" w:rsidRPr="008777D5" w:rsidRDefault="00EE7ABB" w:rsidP="002E5FD8">
            <w:pPr>
              <w:pStyle w:val="tablecell"/>
              <w:rPr>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lang w:val="en-US"/>
              </w:rPr>
            </w:pPr>
            <w:r w:rsidRPr="008777D5">
              <w:rPr>
                <w:bCs/>
                <w:highlight w:val="yellow"/>
                <w:lang w:val="en-US"/>
              </w:rPr>
              <w:tab/>
            </w:r>
            <w:r w:rsidRPr="008777D5">
              <w:rPr>
                <w:bCs/>
                <w:highlight w:val="yellow"/>
                <w:lang w:val="en-US"/>
              </w:rPr>
              <w:tab/>
            </w:r>
            <w:r w:rsidRPr="008777D5">
              <w:rPr>
                <w:bCs/>
                <w:highlight w:val="yellow"/>
                <w:lang w:val="en-US"/>
              </w:rPr>
              <w:tab/>
            </w:r>
            <w:proofErr w:type="spellStart"/>
            <w:r w:rsidRPr="008777D5">
              <w:rPr>
                <w:b/>
                <w:bCs/>
                <w:highlight w:val="yellow"/>
                <w:lang w:val="en-US"/>
              </w:rPr>
              <w:t>profile_level_idx</w:t>
            </w:r>
            <w:proofErr w:type="spellEnd"/>
            <w:r w:rsidRPr="008777D5">
              <w:rPr>
                <w:b/>
                <w:bCs/>
                <w:highlight w:val="yellow"/>
                <w:lang w:val="en-US"/>
              </w:rPr>
              <w:t>[</w:t>
            </w:r>
            <w:r w:rsidRPr="008777D5" w:rsidDel="00A6475F">
              <w:rPr>
                <w:bCs/>
                <w:highlight w:val="yellow"/>
              </w:rPr>
              <w:t> </w:t>
            </w:r>
            <w:proofErr w:type="spellStart"/>
            <w:r w:rsidRPr="008777D5">
              <w:rPr>
                <w:bCs/>
                <w:highlight w:val="yellow"/>
              </w:rPr>
              <w:t>i</w:t>
            </w:r>
            <w:proofErr w:type="spellEnd"/>
            <w:r w:rsidRPr="008777D5" w:rsidDel="00A6475F">
              <w:rPr>
                <w:bCs/>
                <w:highlight w:val="yellow"/>
              </w:rPr>
              <w:t> </w:t>
            </w:r>
            <w:r w:rsidRPr="008777D5">
              <w:rPr>
                <w:b/>
                <w:bCs/>
                <w:highlight w:val="yellow"/>
                <w:lang w:val="en-US"/>
              </w:rPr>
              <w:t>]</w:t>
            </w:r>
          </w:p>
        </w:tc>
        <w:tc>
          <w:tcPr>
            <w:tcW w:w="1174" w:type="dxa"/>
          </w:tcPr>
          <w:p w:rsidR="00EE7ABB" w:rsidRPr="008777D5" w:rsidRDefault="00EE7ABB" w:rsidP="002E5FD8">
            <w:pPr>
              <w:pStyle w:val="tablecell"/>
              <w:rPr>
                <w:highlight w:val="yellow"/>
                <w:lang w:val="en-US"/>
              </w:rPr>
            </w:pPr>
            <w:r w:rsidRPr="008777D5">
              <w:rPr>
                <w:highlight w:val="yellow"/>
                <w:lang w:val="en-US"/>
              </w:rPr>
              <w:t>u(</w:t>
            </w:r>
            <w:r>
              <w:rPr>
                <w:highlight w:val="yellow"/>
                <w:lang w:val="en-US"/>
              </w:rPr>
              <w:t>8</w:t>
            </w:r>
            <w:r w:rsidRPr="008777D5">
              <w:rPr>
                <w:highlight w:val="yellow"/>
                <w:lang w:val="en-US"/>
              </w:rPr>
              <w:t>)</w:t>
            </w:r>
          </w:p>
        </w:tc>
      </w:tr>
      <w:tr w:rsidR="00EE7ABB" w:rsidRPr="00197E53" w:rsidTr="002E5FD8">
        <w:trPr>
          <w:cantSplit/>
          <w:jc w:val="center"/>
        </w:trPr>
        <w:tc>
          <w:tcPr>
            <w:tcW w:w="6754" w:type="dxa"/>
          </w:tcPr>
          <w:p w:rsidR="00EE7ABB" w:rsidRPr="00197E53"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lang w:val="en-US"/>
              </w:rPr>
            </w:pPr>
            <w:r w:rsidRPr="008777D5">
              <w:rPr>
                <w:bCs/>
                <w:highlight w:val="yellow"/>
                <w:lang w:val="en-US"/>
              </w:rPr>
              <w:tab/>
            </w:r>
            <w:r w:rsidRPr="008777D5">
              <w:rPr>
                <w:bCs/>
                <w:highlight w:val="yellow"/>
                <w:lang w:val="en-US"/>
              </w:rPr>
              <w:tab/>
              <w:t>}</w:t>
            </w:r>
          </w:p>
        </w:tc>
        <w:tc>
          <w:tcPr>
            <w:tcW w:w="1174" w:type="dxa"/>
          </w:tcPr>
          <w:p w:rsidR="00EE7ABB" w:rsidRPr="00197E53" w:rsidRDefault="00EE7ABB" w:rsidP="002E5FD8">
            <w:pPr>
              <w:pStyle w:val="tablecell"/>
              <w:rPr>
                <w:lang w:val="en-US"/>
              </w:rPr>
            </w:pPr>
          </w:p>
        </w:tc>
      </w:tr>
      <w:tr w:rsidR="00EE7ABB" w:rsidRPr="00197E53" w:rsidTr="002E5FD8">
        <w:trPr>
          <w:cantSplit/>
          <w:jc w:val="center"/>
        </w:trPr>
        <w:tc>
          <w:tcPr>
            <w:tcW w:w="6754" w:type="dxa"/>
            <w:tcBorders>
              <w:top w:val="single" w:sz="4" w:space="0" w:color="auto"/>
              <w:left w:val="single" w:sz="4" w:space="0" w:color="auto"/>
              <w:bottom w:val="single" w:sz="4" w:space="0" w:color="auto"/>
              <w:right w:val="single" w:sz="4" w:space="0" w:color="auto"/>
            </w:tcBorders>
          </w:tcPr>
          <w:p w:rsidR="00EE7ABB" w:rsidRPr="00063469" w:rsidRDefault="00EE7ABB" w:rsidP="002E5FD8">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EE7ABB" w:rsidRPr="00197E53" w:rsidRDefault="00EE7ABB" w:rsidP="002E5FD8">
            <w:pPr>
              <w:pStyle w:val="tableheading"/>
              <w:rPr>
                <w:b w:val="0"/>
              </w:rPr>
            </w:pPr>
          </w:p>
        </w:tc>
      </w:tr>
    </w:tbl>
    <w:p w:rsidR="00EE7ABB" w:rsidRDefault="00EE7ABB" w:rsidP="00EE7ABB">
      <w:pPr>
        <w:rPr>
          <w:lang w:val="en-CA"/>
        </w:rPr>
      </w:pPr>
    </w:p>
    <w:p w:rsidR="00EE7ABB" w:rsidRPr="00063469" w:rsidRDefault="00EE7ABB" w:rsidP="00EE7ABB">
      <w:pPr>
        <w:jc w:val="both"/>
        <w:rPr>
          <w:sz w:val="20"/>
          <w:lang w:eastAsia="ko-KR"/>
        </w:rPr>
      </w:pPr>
      <w:proofErr w:type="spellStart"/>
      <w:proofErr w:type="gramStart"/>
      <w:r w:rsidRPr="00063469">
        <w:rPr>
          <w:b/>
          <w:sz w:val="20"/>
          <w:lang w:eastAsia="ko-KR"/>
        </w:rPr>
        <w:t>num_additional_</w:t>
      </w:r>
      <w:r>
        <w:rPr>
          <w:b/>
          <w:sz w:val="20"/>
          <w:lang w:eastAsia="ko-KR"/>
        </w:rPr>
        <w:t>layer</w:t>
      </w:r>
      <w:r w:rsidRPr="00063469">
        <w:rPr>
          <w:b/>
          <w:sz w:val="20"/>
          <w:lang w:eastAsia="ko-KR"/>
        </w:rPr>
        <w:t>_operation_points</w:t>
      </w:r>
      <w:proofErr w:type="spellEnd"/>
      <w:proofErr w:type="gramEnd"/>
      <w:r w:rsidRPr="00063469">
        <w:rPr>
          <w:b/>
          <w:sz w:val="20"/>
          <w:lang w:eastAsia="ko-KR"/>
        </w:rPr>
        <w:t xml:space="preserve"> </w:t>
      </w:r>
      <w:r w:rsidRPr="00063469">
        <w:rPr>
          <w:sz w:val="20"/>
          <w:lang w:eastAsia="ko-KR"/>
        </w:rPr>
        <w:t xml:space="preserve">specifies the </w:t>
      </w:r>
      <w:r>
        <w:rPr>
          <w:sz w:val="20"/>
          <w:lang w:eastAsia="ko-KR"/>
        </w:rPr>
        <w:t xml:space="preserve">maximum </w:t>
      </w:r>
      <w:r w:rsidRPr="00063469">
        <w:rPr>
          <w:sz w:val="20"/>
          <w:lang w:eastAsia="ko-KR"/>
        </w:rPr>
        <w:t xml:space="preserve">number of </w:t>
      </w:r>
      <w:r>
        <w:rPr>
          <w:sz w:val="20"/>
          <w:lang w:eastAsia="ko-KR"/>
        </w:rPr>
        <w:t xml:space="preserve">additional layer </w:t>
      </w:r>
      <w:r w:rsidRPr="00063469">
        <w:rPr>
          <w:sz w:val="20"/>
          <w:lang w:eastAsia="ko-KR"/>
        </w:rPr>
        <w:t xml:space="preserve">operation points present in the </w:t>
      </w:r>
      <w:r>
        <w:rPr>
          <w:sz w:val="20"/>
          <w:lang w:eastAsia="ko-KR"/>
        </w:rPr>
        <w:t>codded video sequences the video parameter set applies. [Ed. (YK): Add the definition of "layer operation point", to state that temporal subsets of layer operation points are not considered as layer operation points.]</w:t>
      </w:r>
    </w:p>
    <w:p w:rsidR="00EE7ABB" w:rsidRPr="00063469" w:rsidRDefault="00EE7ABB" w:rsidP="00EE7ABB">
      <w:pPr>
        <w:jc w:val="both"/>
        <w:rPr>
          <w:sz w:val="20"/>
          <w:lang w:eastAsia="ko-KR"/>
        </w:rPr>
      </w:pPr>
      <w:proofErr w:type="spellStart"/>
      <w:proofErr w:type="gramStart"/>
      <w:r w:rsidRPr="00063469">
        <w:rPr>
          <w:b/>
          <w:sz w:val="20"/>
          <w:lang w:eastAsia="ko-KR"/>
        </w:rPr>
        <w:t>num_additional_profile_level_</w:t>
      </w:r>
      <w:r>
        <w:rPr>
          <w:b/>
          <w:sz w:val="20"/>
          <w:lang w:eastAsia="ko-KR"/>
        </w:rPr>
        <w:t>sets</w:t>
      </w:r>
      <w:proofErr w:type="spellEnd"/>
      <w:proofErr w:type="gramEnd"/>
      <w:r w:rsidRPr="00063469">
        <w:rPr>
          <w:b/>
          <w:sz w:val="20"/>
          <w:lang w:eastAsia="ko-KR"/>
        </w:rPr>
        <w:t xml:space="preserve"> </w:t>
      </w:r>
      <w:r w:rsidRPr="00063469">
        <w:rPr>
          <w:sz w:val="20"/>
          <w:lang w:eastAsia="ko-KR"/>
        </w:rPr>
        <w:t xml:space="preserve">specifies the number of additional </w:t>
      </w:r>
      <w:r>
        <w:rPr>
          <w:sz w:val="20"/>
          <w:lang w:eastAsia="ko-KR"/>
        </w:rPr>
        <w:t xml:space="preserve">sets of </w:t>
      </w:r>
      <w:r w:rsidRPr="00063469">
        <w:rPr>
          <w:sz w:val="20"/>
          <w:lang w:eastAsia="ko-KR"/>
        </w:rPr>
        <w:t xml:space="preserve">profile and level information </w:t>
      </w:r>
      <w:r w:rsidRPr="001D7854">
        <w:rPr>
          <w:sz w:val="20"/>
          <w:lang w:eastAsia="ko-KR"/>
        </w:rPr>
        <w:t xml:space="preserve">present in the </w:t>
      </w:r>
      <w:r>
        <w:rPr>
          <w:sz w:val="20"/>
          <w:lang w:eastAsia="ko-KR"/>
        </w:rPr>
        <w:t>video parameter set</w:t>
      </w:r>
      <w:r w:rsidRPr="001D7854">
        <w:rPr>
          <w:sz w:val="20"/>
          <w:lang w:eastAsia="ko-KR"/>
        </w:rPr>
        <w:t>.</w:t>
      </w:r>
    </w:p>
    <w:p w:rsidR="00EE7ABB" w:rsidRPr="002518B5" w:rsidRDefault="00EE7ABB" w:rsidP="00EE7ABB">
      <w:pPr>
        <w:jc w:val="both"/>
        <w:rPr>
          <w:bCs/>
          <w:sz w:val="20"/>
        </w:rPr>
      </w:pPr>
      <w:proofErr w:type="spellStart"/>
      <w:r w:rsidRPr="00063469">
        <w:rPr>
          <w:b/>
          <w:bCs/>
          <w:sz w:val="20"/>
        </w:rPr>
        <w:t>profile_level_index</w:t>
      </w:r>
      <w:proofErr w:type="spellEnd"/>
      <w:proofErr w:type="gramStart"/>
      <w:r w:rsidRPr="00063469">
        <w:rPr>
          <w:b/>
          <w:bCs/>
          <w:sz w:val="20"/>
        </w:rPr>
        <w:t>[</w:t>
      </w:r>
      <w:r w:rsidRPr="00063469" w:rsidDel="00A6475F">
        <w:rPr>
          <w:bCs/>
          <w:sz w:val="20"/>
        </w:rPr>
        <w:t> </w:t>
      </w:r>
      <w:proofErr w:type="spellStart"/>
      <w:r>
        <w:rPr>
          <w:bCs/>
          <w:sz w:val="20"/>
        </w:rPr>
        <w:t>i</w:t>
      </w:r>
      <w:proofErr w:type="spellEnd"/>
      <w:proofErr w:type="gramEnd"/>
      <w:r w:rsidRPr="00063469" w:rsidDel="00A6475F">
        <w:rPr>
          <w:bCs/>
          <w:sz w:val="20"/>
        </w:rPr>
        <w:t> </w:t>
      </w:r>
      <w:r w:rsidRPr="00063469">
        <w:rPr>
          <w:b/>
          <w:bCs/>
          <w:sz w:val="20"/>
        </w:rPr>
        <w:t>]</w:t>
      </w:r>
      <w:r w:rsidRPr="00063469">
        <w:rPr>
          <w:bCs/>
          <w:sz w:val="20"/>
        </w:rPr>
        <w:t xml:space="preserve"> specifies </w:t>
      </w:r>
      <w:r>
        <w:rPr>
          <w:bCs/>
          <w:sz w:val="20"/>
        </w:rPr>
        <w:t xml:space="preserve">additional set of profile and </w:t>
      </w:r>
      <w:r w:rsidRPr="00063469">
        <w:rPr>
          <w:bCs/>
          <w:sz w:val="20"/>
        </w:rPr>
        <w:t xml:space="preserve">level information in the </w:t>
      </w:r>
      <w:r>
        <w:rPr>
          <w:bCs/>
          <w:sz w:val="20"/>
        </w:rPr>
        <w:t xml:space="preserve">video parameter set that is applicable to the </w:t>
      </w:r>
      <w:proofErr w:type="spellStart"/>
      <w:r>
        <w:rPr>
          <w:bCs/>
          <w:sz w:val="20"/>
        </w:rPr>
        <w:t>i-th</w:t>
      </w:r>
      <w:proofErr w:type="spellEnd"/>
      <w:r>
        <w:rPr>
          <w:bCs/>
          <w:sz w:val="20"/>
        </w:rPr>
        <w:t xml:space="preserve"> </w:t>
      </w:r>
      <w:r w:rsidRPr="00063469">
        <w:rPr>
          <w:bCs/>
          <w:sz w:val="20"/>
        </w:rPr>
        <w:t>operation point.</w:t>
      </w:r>
    </w:p>
    <w:p w:rsidR="00EE7ABB" w:rsidRPr="00E35826" w:rsidRDefault="00EE7ABB" w:rsidP="00EE7ABB">
      <w:pPr>
        <w:pStyle w:val="Heading3"/>
        <w:rPr>
          <w:lang w:val="en-CA"/>
        </w:rPr>
      </w:pPr>
      <w:r>
        <w:rPr>
          <w:lang w:val="en-CA"/>
        </w:rPr>
        <w:t>Approach 2</w:t>
      </w:r>
    </w:p>
    <w:p w:rsidR="00EE7ABB" w:rsidRDefault="00EE7ABB" w:rsidP="00EE7ABB">
      <w:pPr>
        <w:rPr>
          <w:sz w:val="20"/>
          <w:lang w:val="en-CA"/>
        </w:rPr>
      </w:pPr>
      <w:r w:rsidRPr="008777D5">
        <w:rPr>
          <w:sz w:val="20"/>
          <w:lang w:val="en-CA"/>
        </w:rPr>
        <w:t xml:space="preserve">Additional syntax elements </w:t>
      </w:r>
      <w:r>
        <w:rPr>
          <w:sz w:val="20"/>
          <w:lang w:val="en-CA"/>
        </w:rPr>
        <w:t xml:space="preserve">compared to </w:t>
      </w:r>
      <w:r w:rsidRPr="008777D5">
        <w:rPr>
          <w:sz w:val="20"/>
          <w:lang w:val="en-CA"/>
        </w:rPr>
        <w:t xml:space="preserve">the approach </w:t>
      </w:r>
      <w:r>
        <w:rPr>
          <w:sz w:val="20"/>
          <w:lang w:val="en-CA"/>
        </w:rPr>
        <w:t>2</w:t>
      </w:r>
      <w:r w:rsidRPr="008777D5">
        <w:rPr>
          <w:sz w:val="20"/>
          <w:lang w:val="en-CA"/>
        </w:rPr>
        <w:t xml:space="preserve"> syntax in Section </w:t>
      </w:r>
      <w:r w:rsidRPr="008777D5">
        <w:rPr>
          <w:sz w:val="20"/>
        </w:rPr>
        <w:fldChar w:fldCharType="begin"/>
      </w:r>
      <w:r w:rsidRPr="008777D5">
        <w:rPr>
          <w:sz w:val="20"/>
        </w:rPr>
        <w:instrText xml:space="preserve"> REF _Ref330330380 \r \h </w:instrText>
      </w:r>
      <w:r>
        <w:rPr>
          <w:sz w:val="20"/>
        </w:rPr>
        <w:instrText xml:space="preserve"> \* MERGEFORMAT </w:instrText>
      </w:r>
      <w:r w:rsidRPr="008777D5">
        <w:rPr>
          <w:sz w:val="20"/>
        </w:rPr>
      </w:r>
      <w:r w:rsidRPr="008777D5">
        <w:rPr>
          <w:sz w:val="20"/>
        </w:rPr>
        <w:fldChar w:fldCharType="separate"/>
      </w:r>
      <w:r w:rsidRPr="008777D5">
        <w:rPr>
          <w:sz w:val="20"/>
        </w:rPr>
        <w:t>3</w:t>
      </w:r>
      <w:r w:rsidRPr="008777D5">
        <w:rPr>
          <w:sz w:val="20"/>
        </w:rPr>
        <w:fldChar w:fldCharType="end"/>
      </w:r>
      <w:r>
        <w:rPr>
          <w:sz w:val="20"/>
        </w:rPr>
        <w:t xml:space="preserve"> are highlighted</w:t>
      </w:r>
      <w:r w:rsidRPr="008777D5">
        <w:rPr>
          <w:sz w:val="20"/>
          <w:lang w:val="en-CA"/>
        </w:rPr>
        <w:t>.</w:t>
      </w:r>
    </w:p>
    <w:p w:rsidR="00EE7ABB" w:rsidRDefault="00EE7ABB" w:rsidP="00EE7ABB">
      <w:pPr>
        <w:rPr>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4"/>
        <w:gridCol w:w="1174"/>
      </w:tblGrid>
      <w:tr w:rsidR="00EE7ABB" w:rsidRPr="00FB0B6F" w:rsidTr="002E5FD8">
        <w:trPr>
          <w:cantSplit/>
          <w:jc w:val="center"/>
        </w:trPr>
        <w:tc>
          <w:tcPr>
            <w:tcW w:w="6754" w:type="dxa"/>
          </w:tcPr>
          <w:p w:rsidR="00EE7ABB" w:rsidRPr="00FB0B6F" w:rsidRDefault="00EE7ABB" w:rsidP="002E5FD8">
            <w:pPr>
              <w:pStyle w:val="tablesyntax"/>
            </w:pPr>
            <w:proofErr w:type="spellStart"/>
            <w:r w:rsidRPr="009E5D62">
              <w:t>v</w:t>
            </w:r>
            <w:r>
              <w:t>ps</w:t>
            </w:r>
            <w:r w:rsidRPr="009E5D62">
              <w:t>_</w:t>
            </w:r>
            <w:r>
              <w:t>extension</w:t>
            </w:r>
            <w:proofErr w:type="spellEnd"/>
            <w:r w:rsidRPr="009E5D62">
              <w:t>( )</w:t>
            </w:r>
            <w:r w:rsidRPr="00FB0B6F">
              <w:t xml:space="preserve"> {</w:t>
            </w:r>
          </w:p>
        </w:tc>
        <w:tc>
          <w:tcPr>
            <w:tcW w:w="1174" w:type="dxa"/>
          </w:tcPr>
          <w:p w:rsidR="00EE7ABB" w:rsidRPr="00FB0B6F" w:rsidRDefault="00EE7ABB" w:rsidP="002E5FD8">
            <w:pPr>
              <w:pStyle w:val="tableheading"/>
              <w:rPr>
                <w:b w:val="0"/>
              </w:rPr>
            </w:pPr>
            <w:r w:rsidRPr="00FB0B6F">
              <w:rPr>
                <w:b w:val="0"/>
              </w:rPr>
              <w:t>Descriptor</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Cs/>
                <w:lang w:eastAsia="ko-KR"/>
              </w:rPr>
              <w:tab/>
              <w:t>while( !</w:t>
            </w:r>
            <w:proofErr w:type="spellStart"/>
            <w:r>
              <w:rPr>
                <w:rFonts w:eastAsia="Batang"/>
                <w:bCs/>
                <w:lang w:eastAsia="ko-KR"/>
              </w:rPr>
              <w:t>byte_aligned</w:t>
            </w:r>
            <w:proofErr w:type="spellEnd"/>
            <w:r>
              <w:rPr>
                <w:rFonts w:eastAsia="Batang"/>
                <w:bCs/>
                <w:lang w:eastAsia="ko-KR"/>
              </w:rPr>
              <w:t>( ) )</w:t>
            </w:r>
          </w:p>
        </w:tc>
        <w:tc>
          <w:tcPr>
            <w:tcW w:w="1174" w:type="dxa"/>
          </w:tcPr>
          <w:p w:rsidR="00EE7ABB" w:rsidRPr="00FB0B6F" w:rsidRDefault="00EE7ABB" w:rsidP="002E5FD8">
            <w:pPr>
              <w:pStyle w:val="tableheading"/>
              <w:rPr>
                <w:b w:val="0"/>
              </w:rPr>
            </w:pPr>
          </w:p>
        </w:tc>
      </w:tr>
      <w:tr w:rsidR="00EE7ABB" w:rsidRPr="00FB0B6F" w:rsidTr="002E5FD8">
        <w:trPr>
          <w:cantSplit/>
          <w:jc w:val="center"/>
        </w:trPr>
        <w:tc>
          <w:tcPr>
            <w:tcW w:w="6754" w:type="dxa"/>
          </w:tcPr>
          <w:p w:rsidR="00EE7ABB" w:rsidRPr="009E5D62" w:rsidRDefault="00EE7ABB" w:rsidP="002E5FD8">
            <w:pPr>
              <w:pStyle w:val="tablesyntax"/>
            </w:pPr>
            <w:r>
              <w:rPr>
                <w:rFonts w:eastAsia="Batang"/>
                <w:bCs/>
                <w:lang w:eastAsia="ko-KR"/>
              </w:rPr>
              <w:tab/>
            </w:r>
            <w:r>
              <w:rPr>
                <w:rFonts w:eastAsia="Batang"/>
                <w:bCs/>
                <w:lang w:eastAsia="ko-KR"/>
              </w:rPr>
              <w:tab/>
            </w:r>
            <w:proofErr w:type="spellStart"/>
            <w:r w:rsidRPr="00063469">
              <w:rPr>
                <w:rFonts w:eastAsia="Batang"/>
                <w:b/>
                <w:bCs/>
                <w:lang w:eastAsia="ko-KR"/>
              </w:rPr>
              <w:t>vps_extension_byte_alignment_reserved_zero_bit</w:t>
            </w:r>
            <w:proofErr w:type="spellEnd"/>
          </w:p>
        </w:tc>
        <w:tc>
          <w:tcPr>
            <w:tcW w:w="1174" w:type="dxa"/>
          </w:tcPr>
          <w:p w:rsidR="00EE7ABB" w:rsidRPr="007857C8" w:rsidRDefault="00EE7ABB" w:rsidP="002E5FD8">
            <w:pPr>
              <w:pStyle w:val="tableheading"/>
              <w:rPr>
                <w:b w:val="0"/>
              </w:rPr>
            </w:pPr>
            <w:r w:rsidRPr="00063469">
              <w:rPr>
                <w:rFonts w:eastAsia="Batang"/>
                <w:b w:val="0"/>
              </w:rPr>
              <w:t>u(1)</w:t>
            </w:r>
          </w:p>
        </w:tc>
      </w:tr>
      <w:tr w:rsidR="00EE7ABB" w:rsidRPr="008777D5" w:rsidTr="002E5FD8">
        <w:trPr>
          <w:cantSplit/>
          <w:jc w:val="center"/>
        </w:trPr>
        <w:tc>
          <w:tcPr>
            <w:tcW w:w="6754" w:type="dxa"/>
          </w:tcPr>
          <w:p w:rsidR="00EE7ABB" w:rsidRPr="008777D5" w:rsidRDefault="00EE7ABB" w:rsidP="002E5FD8">
            <w:pPr>
              <w:pStyle w:val="tablesyntax"/>
              <w:rPr>
                <w:highlight w:val="yellow"/>
              </w:rPr>
            </w:pPr>
            <w:r w:rsidRPr="008777D5">
              <w:rPr>
                <w:bCs/>
                <w:highlight w:val="yellow"/>
              </w:rPr>
              <w:tab/>
            </w:r>
            <w:proofErr w:type="spellStart"/>
            <w:r w:rsidRPr="008777D5">
              <w:rPr>
                <w:rFonts w:eastAsia="Batang"/>
                <w:b/>
                <w:bCs/>
                <w:highlight w:val="yellow"/>
                <w:lang w:eastAsia="ko-KR"/>
              </w:rPr>
              <w:t>num_additional_layer_operation_points</w:t>
            </w:r>
            <w:proofErr w:type="spellEnd"/>
          </w:p>
        </w:tc>
        <w:tc>
          <w:tcPr>
            <w:tcW w:w="1174" w:type="dxa"/>
          </w:tcPr>
          <w:p w:rsidR="00EE7ABB" w:rsidRPr="008777D5" w:rsidRDefault="00EE7ABB" w:rsidP="002E5FD8">
            <w:pPr>
              <w:pStyle w:val="tableheading"/>
              <w:rPr>
                <w:b w:val="0"/>
                <w:highlight w:val="yellow"/>
              </w:rPr>
            </w:pPr>
            <w:r w:rsidRPr="008777D5">
              <w:rPr>
                <w:b w:val="0"/>
                <w:highlight w:val="yellow"/>
              </w:rPr>
              <w:t>u(8)</w:t>
            </w:r>
          </w:p>
        </w:tc>
      </w:tr>
      <w:tr w:rsidR="00EE7ABB" w:rsidRPr="00017BD3"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rPr>
            </w:pPr>
            <w:r w:rsidRPr="008777D5">
              <w:rPr>
                <w:bCs/>
                <w:highlight w:val="yellow"/>
              </w:rPr>
              <w:tab/>
            </w:r>
            <w:r w:rsidRPr="008777D5">
              <w:rPr>
                <w:b/>
                <w:bCs/>
                <w:highlight w:val="yellow"/>
              </w:rPr>
              <w:t>num_additional_profile_level_sets_minus1</w:t>
            </w:r>
          </w:p>
        </w:tc>
        <w:tc>
          <w:tcPr>
            <w:tcW w:w="1174" w:type="dxa"/>
          </w:tcPr>
          <w:p w:rsidR="00EE7ABB" w:rsidRPr="00584BCE" w:rsidRDefault="00EE7ABB" w:rsidP="002E5FD8">
            <w:pPr>
              <w:pStyle w:val="tablecell"/>
            </w:pPr>
            <w:r w:rsidRPr="008777D5">
              <w:rPr>
                <w:highlight w:val="yellow"/>
              </w:rPr>
              <w:t>u(8)</w:t>
            </w:r>
          </w:p>
        </w:tc>
      </w:tr>
      <w:tr w:rsidR="00EE7ABB" w:rsidRPr="008777D5" w:rsidTr="002E5FD8">
        <w:trPr>
          <w:cantSplit/>
          <w:jc w:val="center"/>
        </w:trPr>
        <w:tc>
          <w:tcPr>
            <w:tcW w:w="6754" w:type="dxa"/>
          </w:tcPr>
          <w:p w:rsidR="00EE7ABB" w:rsidRDefault="00EE7ABB" w:rsidP="002E5FD8">
            <w:pPr>
              <w:pStyle w:val="tablesyntax"/>
              <w:rPr>
                <w:rFonts w:eastAsia="Batang"/>
                <w:bCs/>
                <w:lang w:eastAsia="ko-KR"/>
              </w:rPr>
            </w:pPr>
            <w:r>
              <w:rPr>
                <w:rFonts w:eastAsia="Batang"/>
                <w:bCs/>
                <w:lang w:eastAsia="ko-KR"/>
              </w:rPr>
              <w:tab/>
              <w:t xml:space="preserve">// scalability type and </w:t>
            </w:r>
            <w:proofErr w:type="spellStart"/>
            <w:r>
              <w:rPr>
                <w:rFonts w:eastAsia="Batang"/>
                <w:bCs/>
                <w:lang w:eastAsia="ko-KR"/>
              </w:rPr>
              <w:t>layer_id</w:t>
            </w:r>
            <w:proofErr w:type="spellEnd"/>
            <w:r>
              <w:rPr>
                <w:rFonts w:eastAsia="Batang"/>
                <w:bCs/>
                <w:lang w:eastAsia="ko-KR"/>
              </w:rPr>
              <w:t xml:space="preserve"> partitioning method</w:t>
            </w:r>
          </w:p>
        </w:tc>
        <w:tc>
          <w:tcPr>
            <w:tcW w:w="1174" w:type="dxa"/>
          </w:tcPr>
          <w:p w:rsidR="00EE7ABB" w:rsidRPr="00063469" w:rsidRDefault="00EE7ABB" w:rsidP="002E5FD8">
            <w:pPr>
              <w:pStyle w:val="tableheading"/>
              <w:rPr>
                <w:rFonts w:eastAsia="Batang"/>
                <w:b w:val="0"/>
              </w:rPr>
            </w:pPr>
          </w:p>
        </w:tc>
      </w:tr>
      <w:tr w:rsidR="00EE7ABB" w:rsidRPr="008777D5" w:rsidTr="002E5FD8">
        <w:trPr>
          <w:cantSplit/>
          <w:jc w:val="center"/>
        </w:trPr>
        <w:tc>
          <w:tcPr>
            <w:tcW w:w="6754" w:type="dxa"/>
          </w:tcPr>
          <w:p w:rsidR="00EE7ABB" w:rsidRPr="008777D5" w:rsidRDefault="00EE7ABB" w:rsidP="002E5FD8">
            <w:pPr>
              <w:pStyle w:val="tablesyntax"/>
              <w:rPr>
                <w:rFonts w:eastAsia="Batang"/>
                <w:bCs/>
                <w:lang w:eastAsia="ko-KR"/>
              </w:rPr>
            </w:pPr>
            <w:r w:rsidRPr="008777D5">
              <w:rPr>
                <w:lang w:val="en-US"/>
              </w:rPr>
              <w:tab/>
            </w:r>
            <w:proofErr w:type="spellStart"/>
            <w:r w:rsidRPr="008777D5">
              <w:rPr>
                <w:b/>
                <w:lang w:val="en-US"/>
              </w:rPr>
              <w:t>scalability_type</w:t>
            </w:r>
            <w:proofErr w:type="spellEnd"/>
          </w:p>
        </w:tc>
        <w:tc>
          <w:tcPr>
            <w:tcW w:w="1174" w:type="dxa"/>
          </w:tcPr>
          <w:p w:rsidR="00EE7ABB" w:rsidRPr="008777D5" w:rsidRDefault="00EE7ABB" w:rsidP="002E5FD8">
            <w:pPr>
              <w:pStyle w:val="tableheading"/>
              <w:rPr>
                <w:rFonts w:eastAsia="Batang"/>
                <w:b w:val="0"/>
              </w:rPr>
            </w:pPr>
            <w:r w:rsidRPr="008777D5">
              <w:rPr>
                <w:b w:val="0"/>
                <w:lang w:val="en-US"/>
              </w:rPr>
              <w:t>u(4)</w:t>
            </w:r>
          </w:p>
        </w:tc>
      </w:tr>
      <w:tr w:rsidR="00EE7ABB" w:rsidRPr="008777D5" w:rsidTr="002E5FD8">
        <w:trPr>
          <w:cantSplit/>
          <w:jc w:val="center"/>
        </w:trPr>
        <w:tc>
          <w:tcPr>
            <w:tcW w:w="6754" w:type="dxa"/>
          </w:tcPr>
          <w:p w:rsidR="00EE7ABB" w:rsidRPr="008777D5" w:rsidRDefault="00EE7ABB" w:rsidP="002E5FD8">
            <w:pPr>
              <w:pStyle w:val="tablesyntax"/>
              <w:rPr>
                <w:rFonts w:eastAsia="Batang"/>
                <w:bCs/>
                <w:lang w:eastAsia="ko-KR"/>
              </w:rPr>
            </w:pPr>
            <w:r w:rsidRPr="008777D5">
              <w:rPr>
                <w:lang w:val="en-US"/>
              </w:rPr>
              <w:tab/>
              <w:t xml:space="preserve">for( </w:t>
            </w:r>
            <w:proofErr w:type="spellStart"/>
            <w:r w:rsidRPr="008777D5">
              <w:rPr>
                <w:lang w:val="en-US"/>
              </w:rPr>
              <w:t>i</w:t>
            </w:r>
            <w:proofErr w:type="spellEnd"/>
            <w:r w:rsidRPr="008777D5">
              <w:rPr>
                <w:lang w:val="en-US"/>
              </w:rPr>
              <w:t xml:space="preserve"> = 0; </w:t>
            </w:r>
            <w:proofErr w:type="spellStart"/>
            <w:r w:rsidRPr="008777D5">
              <w:rPr>
                <w:lang w:val="en-US"/>
              </w:rPr>
              <w:t>i</w:t>
            </w:r>
            <w:proofErr w:type="spellEnd"/>
            <w:r w:rsidRPr="008777D5">
              <w:rPr>
                <w:lang w:val="en-US"/>
              </w:rPr>
              <w:t xml:space="preserve"> &lt; </w:t>
            </w:r>
            <w:proofErr w:type="spellStart"/>
            <w:r w:rsidRPr="008777D5">
              <w:rPr>
                <w:lang w:val="en-US"/>
              </w:rPr>
              <w:t>MaxDim</w:t>
            </w:r>
            <w:proofErr w:type="spellEnd"/>
            <w:r w:rsidRPr="008777D5">
              <w:rPr>
                <w:lang w:val="en-US"/>
              </w:rPr>
              <w:t>(</w:t>
            </w:r>
            <w:r>
              <w:rPr>
                <w:lang w:val="en-US"/>
              </w:rPr>
              <w:t> </w:t>
            </w:r>
            <w:proofErr w:type="spellStart"/>
            <w:r w:rsidRPr="008777D5">
              <w:rPr>
                <w:lang w:val="en-US"/>
              </w:rPr>
              <w:t>scalability_type</w:t>
            </w:r>
            <w:proofErr w:type="spellEnd"/>
            <w:r>
              <w:rPr>
                <w:lang w:val="en-US"/>
              </w:rPr>
              <w:t> </w:t>
            </w:r>
            <w:r w:rsidRPr="008777D5">
              <w:rPr>
                <w:lang w:val="en-US"/>
              </w:rPr>
              <w:t xml:space="preserve">); </w:t>
            </w:r>
            <w:proofErr w:type="spellStart"/>
            <w:r w:rsidRPr="008777D5">
              <w:rPr>
                <w:lang w:val="en-US"/>
              </w:rPr>
              <w:t>i</w:t>
            </w:r>
            <w:proofErr w:type="spellEnd"/>
            <w:r w:rsidRPr="008777D5">
              <w:rPr>
                <w:lang w:val="en-US"/>
              </w:rPr>
              <w:t>++ )</w:t>
            </w:r>
          </w:p>
        </w:tc>
        <w:tc>
          <w:tcPr>
            <w:tcW w:w="1174" w:type="dxa"/>
          </w:tcPr>
          <w:p w:rsidR="00EE7ABB" w:rsidRPr="008777D5" w:rsidRDefault="00EE7ABB" w:rsidP="002E5FD8">
            <w:pPr>
              <w:pStyle w:val="tableheading"/>
              <w:rPr>
                <w:rFonts w:eastAsia="Batang"/>
                <w:b w:val="0"/>
              </w:rPr>
            </w:pPr>
          </w:p>
        </w:tc>
      </w:tr>
      <w:tr w:rsidR="00EE7ABB" w:rsidRPr="008777D5" w:rsidTr="002E5FD8">
        <w:trPr>
          <w:cantSplit/>
          <w:jc w:val="center"/>
        </w:trPr>
        <w:tc>
          <w:tcPr>
            <w:tcW w:w="6754" w:type="dxa"/>
          </w:tcPr>
          <w:p w:rsidR="00EE7ABB" w:rsidRPr="008777D5" w:rsidRDefault="00EE7ABB" w:rsidP="002E5FD8">
            <w:pPr>
              <w:pStyle w:val="tablesyntax"/>
              <w:rPr>
                <w:rFonts w:eastAsia="Batang"/>
                <w:bCs/>
                <w:lang w:eastAsia="ko-KR"/>
              </w:rPr>
            </w:pPr>
            <w:r w:rsidRPr="008777D5">
              <w:rPr>
                <w:b/>
                <w:lang w:val="en-US"/>
              </w:rPr>
              <w:tab/>
            </w:r>
            <w:r w:rsidRPr="008777D5">
              <w:rPr>
                <w:b/>
                <w:lang w:val="en-US"/>
              </w:rPr>
              <w:tab/>
            </w:r>
            <w:proofErr w:type="spellStart"/>
            <w:r w:rsidRPr="008777D5">
              <w:rPr>
                <w:b/>
                <w:lang w:val="en-US"/>
              </w:rPr>
              <w:t>layer_id_dim_len</w:t>
            </w:r>
            <w:proofErr w:type="spellEnd"/>
            <w:r w:rsidRPr="008777D5">
              <w:rPr>
                <w:lang w:val="en-US"/>
              </w:rPr>
              <w:t>[</w:t>
            </w:r>
            <w:r>
              <w:rPr>
                <w:lang w:val="en-US"/>
              </w:rPr>
              <w:t> </w:t>
            </w:r>
            <w:proofErr w:type="spellStart"/>
            <w:r w:rsidRPr="008777D5">
              <w:rPr>
                <w:lang w:val="en-US"/>
              </w:rPr>
              <w:t>i</w:t>
            </w:r>
            <w:proofErr w:type="spellEnd"/>
            <w:r>
              <w:rPr>
                <w:lang w:val="en-US"/>
              </w:rPr>
              <w:t> </w:t>
            </w:r>
            <w:r w:rsidRPr="008777D5">
              <w:rPr>
                <w:lang w:val="en-US"/>
              </w:rPr>
              <w:t>]</w:t>
            </w:r>
          </w:p>
        </w:tc>
        <w:tc>
          <w:tcPr>
            <w:tcW w:w="1174" w:type="dxa"/>
          </w:tcPr>
          <w:p w:rsidR="00EE7ABB" w:rsidRPr="008777D5" w:rsidRDefault="00EE7ABB" w:rsidP="002E5FD8">
            <w:pPr>
              <w:pStyle w:val="tableheading"/>
              <w:rPr>
                <w:rFonts w:eastAsia="Batang"/>
                <w:b w:val="0"/>
              </w:rPr>
            </w:pPr>
            <w:r w:rsidRPr="008777D5">
              <w:rPr>
                <w:b w:val="0"/>
                <w:lang w:val="en-US"/>
              </w:rPr>
              <w:t>u(3)</w:t>
            </w:r>
          </w:p>
        </w:tc>
      </w:tr>
      <w:tr w:rsidR="00EE7ABB" w:rsidRPr="00FB0B6F" w:rsidTr="002E5FD8">
        <w:trPr>
          <w:cantSplit/>
          <w:jc w:val="center"/>
        </w:trPr>
        <w:tc>
          <w:tcPr>
            <w:tcW w:w="6754" w:type="dxa"/>
          </w:tcPr>
          <w:p w:rsidR="00EE7ABB" w:rsidRDefault="00EE7ABB" w:rsidP="002E5FD8">
            <w:pPr>
              <w:pStyle w:val="tablesyntax"/>
              <w:rPr>
                <w:rFonts w:eastAsia="Batang"/>
                <w:bCs/>
                <w:lang w:eastAsia="ko-KR"/>
              </w:rPr>
            </w:pPr>
            <w:r>
              <w:rPr>
                <w:rFonts w:eastAsia="Batang"/>
                <w:bCs/>
                <w:lang w:eastAsia="ko-KR"/>
              </w:rPr>
              <w:tab/>
              <w:t>// layer specific information</w:t>
            </w:r>
          </w:p>
        </w:tc>
        <w:tc>
          <w:tcPr>
            <w:tcW w:w="1174" w:type="dxa"/>
          </w:tcPr>
          <w:p w:rsidR="00EE7ABB" w:rsidRPr="00063469" w:rsidRDefault="00EE7ABB" w:rsidP="002E5FD8">
            <w:pPr>
              <w:pStyle w:val="tableheading"/>
              <w:rPr>
                <w:rFonts w:eastAsia="Batang"/>
                <w:b w:val="0"/>
              </w:rPr>
            </w:pPr>
          </w:p>
        </w:tc>
      </w:tr>
      <w:tr w:rsidR="00EE7ABB" w:rsidRPr="008777D5" w:rsidTr="002E5FD8">
        <w:trPr>
          <w:cantSplit/>
          <w:jc w:val="center"/>
        </w:trPr>
        <w:tc>
          <w:tcPr>
            <w:tcW w:w="6754" w:type="dxa"/>
          </w:tcPr>
          <w:p w:rsidR="00EE7ABB" w:rsidRPr="008777D5" w:rsidRDefault="00EE7ABB" w:rsidP="002E5FD8">
            <w:pPr>
              <w:pStyle w:val="tablesyntax"/>
              <w:rPr>
                <w:rFonts w:eastAsia="Batang"/>
                <w:bCs/>
                <w:lang w:eastAsia="ko-KR"/>
              </w:rPr>
            </w:pPr>
            <w:r w:rsidRPr="008777D5">
              <w:rPr>
                <w:lang w:val="en-US"/>
              </w:rPr>
              <w:tab/>
              <w:t xml:space="preserve">for( </w:t>
            </w:r>
            <w:proofErr w:type="spellStart"/>
            <w:r w:rsidRPr="008777D5">
              <w:rPr>
                <w:lang w:val="en-US"/>
              </w:rPr>
              <w:t>i</w:t>
            </w:r>
            <w:proofErr w:type="spellEnd"/>
            <w:r w:rsidRPr="008777D5">
              <w:rPr>
                <w:lang w:val="en-US"/>
              </w:rPr>
              <w:t xml:space="preserve"> = 0; </w:t>
            </w:r>
            <w:proofErr w:type="spellStart"/>
            <w:r w:rsidRPr="008777D5">
              <w:rPr>
                <w:lang w:val="en-US"/>
              </w:rPr>
              <w:t>i</w:t>
            </w:r>
            <w:proofErr w:type="spellEnd"/>
            <w:r w:rsidRPr="008777D5">
              <w:rPr>
                <w:lang w:val="en-US"/>
              </w:rPr>
              <w:t xml:space="preserve"> &lt;= max_num_layers_minus1; </w:t>
            </w:r>
            <w:proofErr w:type="spellStart"/>
            <w:r w:rsidRPr="008777D5">
              <w:rPr>
                <w:lang w:val="en-US"/>
              </w:rPr>
              <w:t>i</w:t>
            </w:r>
            <w:proofErr w:type="spellEnd"/>
            <w:r w:rsidRPr="008777D5">
              <w:rPr>
                <w:lang w:val="en-US"/>
              </w:rPr>
              <w:t xml:space="preserve">++ ) </w:t>
            </w:r>
            <w:r>
              <w:rPr>
                <w:lang w:val="en-US"/>
              </w:rPr>
              <w:t>{</w:t>
            </w:r>
          </w:p>
        </w:tc>
        <w:tc>
          <w:tcPr>
            <w:tcW w:w="1174" w:type="dxa"/>
          </w:tcPr>
          <w:p w:rsidR="00EE7ABB" w:rsidRPr="008777D5" w:rsidRDefault="00EE7ABB" w:rsidP="002E5FD8">
            <w:pPr>
              <w:pStyle w:val="tableheading"/>
              <w:rPr>
                <w:rFonts w:eastAsia="Batang"/>
                <w:b w:val="0"/>
              </w:rPr>
            </w:pPr>
          </w:p>
        </w:tc>
      </w:tr>
      <w:tr w:rsidR="00EE7ABB" w:rsidRPr="00FB0B6F" w:rsidTr="002E5FD8">
        <w:trPr>
          <w:cantSplit/>
          <w:jc w:val="center"/>
        </w:trPr>
        <w:tc>
          <w:tcPr>
            <w:tcW w:w="6754" w:type="dxa"/>
          </w:tcPr>
          <w:p w:rsidR="00EE7ABB" w:rsidRPr="00C51E18" w:rsidRDefault="00EE7ABB" w:rsidP="002E5FD8">
            <w:pPr>
              <w:pStyle w:val="tablesyntax"/>
              <w:rPr>
                <w:rFonts w:eastAsia="Batang"/>
                <w:b/>
                <w:bCs/>
                <w:lang w:eastAsia="ko-KR"/>
              </w:rPr>
            </w:pPr>
            <w:r>
              <w:rPr>
                <w:b/>
                <w:lang w:val="en-US"/>
              </w:rPr>
              <w:tab/>
            </w:r>
            <w:r w:rsidRPr="00B4567B">
              <w:rPr>
                <w:b/>
                <w:lang w:val="en-US"/>
              </w:rPr>
              <w:tab/>
            </w:r>
            <w:proofErr w:type="spellStart"/>
            <w:r>
              <w:rPr>
                <w:b/>
                <w:lang w:val="en-US"/>
              </w:rPr>
              <w:t>vps_</w:t>
            </w:r>
            <w:r w:rsidRPr="00B4567B">
              <w:rPr>
                <w:b/>
                <w:lang w:val="en-US"/>
              </w:rPr>
              <w:t>layer_id</w:t>
            </w:r>
            <w:proofErr w:type="spellEnd"/>
            <w:r>
              <w:rPr>
                <w:b/>
                <w:lang w:val="en-US"/>
              </w:rPr>
              <w:t>[</w:t>
            </w:r>
            <w:r w:rsidRPr="008777D5">
              <w:rPr>
                <w:lang w:val="en-US"/>
              </w:rPr>
              <w:t> </w:t>
            </w:r>
            <w:proofErr w:type="spellStart"/>
            <w:r w:rsidRPr="008777D5">
              <w:rPr>
                <w:lang w:val="en-US"/>
              </w:rPr>
              <w:t>i</w:t>
            </w:r>
            <w:proofErr w:type="spellEnd"/>
            <w:r w:rsidRPr="008777D5">
              <w:rPr>
                <w:lang w:val="en-US"/>
              </w:rPr>
              <w:t> </w:t>
            </w:r>
            <w:r>
              <w:rPr>
                <w:b/>
                <w:lang w:val="en-US"/>
              </w:rPr>
              <w:t>]</w:t>
            </w:r>
          </w:p>
        </w:tc>
        <w:tc>
          <w:tcPr>
            <w:tcW w:w="1174" w:type="dxa"/>
          </w:tcPr>
          <w:p w:rsidR="00EE7ABB" w:rsidRPr="008777D5" w:rsidRDefault="00EE7ABB" w:rsidP="002E5FD8">
            <w:pPr>
              <w:pStyle w:val="tableheading"/>
              <w:rPr>
                <w:b w:val="0"/>
              </w:rPr>
            </w:pPr>
            <w:r w:rsidRPr="008777D5">
              <w:rPr>
                <w:b w:val="0"/>
                <w:lang w:val="en-US" w:eastAsia="ko-KR"/>
              </w:rPr>
              <w:t xml:space="preserve">u(6) </w:t>
            </w:r>
          </w:p>
        </w:tc>
      </w:tr>
      <w:tr w:rsidR="00EE7ABB" w:rsidRPr="00063469" w:rsidTr="002E5FD8">
        <w:trPr>
          <w:cantSplit/>
          <w:jc w:val="center"/>
        </w:trPr>
        <w:tc>
          <w:tcPr>
            <w:tcW w:w="6754" w:type="dxa"/>
          </w:tcPr>
          <w:p w:rsidR="00EE7ABB" w:rsidRPr="009E5D62" w:rsidRDefault="00EE7ABB" w:rsidP="002E5FD8">
            <w:pPr>
              <w:pStyle w:val="tablesyntax"/>
            </w:pPr>
            <w:r w:rsidRPr="00063469">
              <w:rPr>
                <w:rFonts w:eastAsia="Batang"/>
                <w:bCs/>
                <w:lang w:eastAsia="ko-KR"/>
              </w:rPr>
              <w:tab/>
            </w:r>
            <w:r w:rsidRPr="00063469">
              <w:rPr>
                <w:rFonts w:eastAsia="Batang"/>
                <w:bCs/>
                <w:lang w:eastAsia="ko-KR"/>
              </w:rPr>
              <w:tab/>
              <w:t xml:space="preserve">// layer </w:t>
            </w:r>
            <w:r>
              <w:rPr>
                <w:rFonts w:eastAsia="Batang"/>
                <w:bCs/>
                <w:lang w:eastAsia="ko-KR"/>
              </w:rPr>
              <w:t>dependency</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proofErr w:type="spellStart"/>
            <w:r>
              <w:rPr>
                <w:rFonts w:eastAsia="Batang"/>
                <w:b/>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Cs/>
                <w:lang w:eastAsia="ko-KR"/>
              </w:rPr>
              <w:t xml:space="preserve">for( j = 0; j &lt; </w:t>
            </w:r>
            <w:proofErr w:type="spellStart"/>
            <w:r>
              <w:rPr>
                <w:rFonts w:eastAsia="Batang"/>
                <w:bCs/>
                <w:lang w:eastAsia="ko-KR"/>
              </w:rPr>
              <w:t>num_direct_ref_layers</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p>
        </w:tc>
      </w:tr>
      <w:tr w:rsidR="00EE7ABB" w:rsidRPr="00063469" w:rsidTr="002E5FD8">
        <w:trPr>
          <w:cantSplit/>
          <w:jc w:val="center"/>
        </w:trPr>
        <w:tc>
          <w:tcPr>
            <w:tcW w:w="6754" w:type="dxa"/>
          </w:tcPr>
          <w:p w:rsidR="00EE7ABB" w:rsidRPr="009E5D62" w:rsidRDefault="00EE7ABB" w:rsidP="002E5FD8">
            <w:pPr>
              <w:pStyle w:val="tablesyntax"/>
            </w:pPr>
            <w:r>
              <w:rPr>
                <w:rFonts w:eastAsia="Batang"/>
                <w:b/>
                <w:bCs/>
                <w:lang w:eastAsia="ko-KR"/>
              </w:rPr>
              <w:tab/>
            </w:r>
            <w:r>
              <w:rPr>
                <w:rFonts w:eastAsia="Batang"/>
                <w:b/>
                <w:bCs/>
                <w:lang w:eastAsia="ko-KR"/>
              </w:rPr>
              <w:tab/>
            </w:r>
            <w:r>
              <w:rPr>
                <w:rFonts w:eastAsia="Batang"/>
                <w:b/>
                <w:bCs/>
                <w:lang w:eastAsia="ko-KR"/>
              </w:rPr>
              <w:tab/>
            </w:r>
            <w:proofErr w:type="spellStart"/>
            <w:r>
              <w:rPr>
                <w:rFonts w:eastAsia="Batang"/>
                <w:b/>
                <w:bCs/>
                <w:lang w:eastAsia="ko-KR"/>
              </w:rPr>
              <w:t>ref_layer_id</w:t>
            </w:r>
            <w:proofErr w:type="spellEnd"/>
            <w:r>
              <w:rPr>
                <w:rFonts w:eastAsia="Batang"/>
                <w:bCs/>
                <w:lang w:eastAsia="ko-KR"/>
              </w:rPr>
              <w:t>[ </w:t>
            </w:r>
            <w:proofErr w:type="spellStart"/>
            <w:r>
              <w:rPr>
                <w:rFonts w:eastAsia="Batang"/>
                <w:bCs/>
                <w:lang w:eastAsia="ko-KR"/>
              </w:rPr>
              <w:t>i</w:t>
            </w:r>
            <w:proofErr w:type="spellEnd"/>
            <w:r>
              <w:rPr>
                <w:rFonts w:eastAsia="Batang"/>
                <w:bCs/>
                <w:lang w:eastAsia="ko-KR"/>
              </w:rPr>
              <w:t> ][ j ]</w:t>
            </w:r>
          </w:p>
        </w:tc>
        <w:tc>
          <w:tcPr>
            <w:tcW w:w="1174" w:type="dxa"/>
          </w:tcPr>
          <w:p w:rsidR="00EE7ABB" w:rsidRPr="00CD41DC" w:rsidRDefault="00EE7ABB" w:rsidP="002E5FD8">
            <w:pPr>
              <w:pStyle w:val="tableheading"/>
              <w:rPr>
                <w:b w:val="0"/>
              </w:rPr>
            </w:pPr>
            <w:r w:rsidRPr="00063469">
              <w:rPr>
                <w:rFonts w:eastAsia="Batang"/>
                <w:b w:val="0"/>
              </w:rPr>
              <w:t>u(6)</w:t>
            </w:r>
          </w:p>
        </w:tc>
      </w:tr>
      <w:tr w:rsidR="00EE7ABB" w:rsidRPr="00063469" w:rsidTr="002E5FD8">
        <w:trPr>
          <w:cantSplit/>
          <w:jc w:val="center"/>
        </w:trPr>
        <w:tc>
          <w:tcPr>
            <w:tcW w:w="6754" w:type="dxa"/>
          </w:tcPr>
          <w:p w:rsidR="00EE7ABB" w:rsidRPr="009E5D62" w:rsidRDefault="00EE7ABB" w:rsidP="002E5FD8">
            <w:pPr>
              <w:pStyle w:val="tablesyntax"/>
            </w:pPr>
            <w:r w:rsidRPr="00150C5D">
              <w:rPr>
                <w:rFonts w:eastAsia="Batang"/>
                <w:bCs/>
                <w:lang w:eastAsia="ko-KR"/>
              </w:rPr>
              <w:tab/>
              <w:t>}</w:t>
            </w:r>
          </w:p>
        </w:tc>
        <w:tc>
          <w:tcPr>
            <w:tcW w:w="1174" w:type="dxa"/>
          </w:tcPr>
          <w:p w:rsidR="00EE7ABB" w:rsidRPr="00FB0B6F" w:rsidRDefault="00EE7ABB" w:rsidP="002E5FD8">
            <w:pPr>
              <w:pStyle w:val="tableheading"/>
              <w:rPr>
                <w:b w:val="0"/>
              </w:rPr>
            </w:pPr>
          </w:p>
        </w:tc>
      </w:tr>
      <w:tr w:rsidR="00EE7ABB" w:rsidRPr="008777D5" w:rsidTr="002E5FD8">
        <w:trPr>
          <w:cantSplit/>
          <w:jc w:val="center"/>
        </w:trPr>
        <w:tc>
          <w:tcPr>
            <w:tcW w:w="6754" w:type="dxa"/>
          </w:tcPr>
          <w:p w:rsidR="00EE7ABB" w:rsidRPr="008777D5" w:rsidRDefault="00EE7ABB" w:rsidP="002E5FD8">
            <w:pPr>
              <w:pStyle w:val="tablesyntax"/>
              <w:rPr>
                <w:rFonts w:eastAsia="Batang"/>
                <w:bCs/>
                <w:highlight w:val="yellow"/>
                <w:lang w:eastAsia="ko-KR"/>
              </w:rPr>
            </w:pPr>
            <w:r w:rsidRPr="008777D5">
              <w:rPr>
                <w:bCs/>
                <w:highlight w:val="yellow"/>
              </w:rPr>
              <w:tab/>
            </w:r>
            <w:r w:rsidRPr="008777D5">
              <w:rPr>
                <w:rFonts w:eastAsia="Batang"/>
                <w:bCs/>
                <w:highlight w:val="yellow"/>
                <w:lang w:eastAsia="ko-KR"/>
              </w:rPr>
              <w:t>// operation point specific information</w:t>
            </w:r>
          </w:p>
        </w:tc>
        <w:tc>
          <w:tcPr>
            <w:tcW w:w="1174" w:type="dxa"/>
          </w:tcPr>
          <w:p w:rsidR="00EE7ABB" w:rsidRPr="008777D5" w:rsidRDefault="00EE7ABB" w:rsidP="002E5FD8">
            <w:pPr>
              <w:pStyle w:val="tableheading"/>
              <w:rPr>
                <w:rFonts w:eastAsia="Batang"/>
                <w:b w:val="0"/>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rPr>
            </w:pPr>
            <w:r w:rsidRPr="008777D5">
              <w:rPr>
                <w:bCs/>
                <w:highlight w:val="yellow"/>
              </w:rPr>
              <w:tab/>
              <w:t xml:space="preserve">for( </w:t>
            </w:r>
            <w:proofErr w:type="spellStart"/>
            <w:r w:rsidRPr="008777D5">
              <w:rPr>
                <w:bCs/>
                <w:highlight w:val="yellow"/>
              </w:rPr>
              <w:t>i</w:t>
            </w:r>
            <w:proofErr w:type="spellEnd"/>
            <w:r w:rsidRPr="008777D5">
              <w:rPr>
                <w:bCs/>
                <w:highlight w:val="yellow"/>
              </w:rPr>
              <w:t xml:space="preserve"> = 0; </w:t>
            </w:r>
            <w:proofErr w:type="spellStart"/>
            <w:r w:rsidRPr="008777D5">
              <w:rPr>
                <w:bCs/>
                <w:highlight w:val="yellow"/>
              </w:rPr>
              <w:t>i</w:t>
            </w:r>
            <w:proofErr w:type="spellEnd"/>
            <w:r w:rsidRPr="008777D5">
              <w:rPr>
                <w:bCs/>
                <w:highlight w:val="yellow"/>
              </w:rPr>
              <w:t xml:space="preserve"> &lt;= num_additional_profile_level_sets_minus1; </w:t>
            </w:r>
            <w:proofErr w:type="spellStart"/>
            <w:r w:rsidRPr="008777D5">
              <w:rPr>
                <w:bCs/>
                <w:highlight w:val="yellow"/>
              </w:rPr>
              <w:t>i</w:t>
            </w:r>
            <w:proofErr w:type="spellEnd"/>
            <w:r w:rsidRPr="008777D5">
              <w:rPr>
                <w:bCs/>
                <w:highlight w:val="yellow"/>
              </w:rPr>
              <w:t>++ )</w:t>
            </w:r>
          </w:p>
        </w:tc>
        <w:tc>
          <w:tcPr>
            <w:tcW w:w="1174" w:type="dxa"/>
          </w:tcPr>
          <w:p w:rsidR="00EE7ABB" w:rsidRPr="008777D5" w:rsidRDefault="00EE7ABB" w:rsidP="002E5FD8">
            <w:pPr>
              <w:pStyle w:val="tablecell"/>
              <w:rPr>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r>
            <w:proofErr w:type="spellStart"/>
            <w:r w:rsidRPr="008777D5">
              <w:rPr>
                <w:highlight w:val="yellow"/>
              </w:rPr>
              <w:t>profile_level_info</w:t>
            </w:r>
            <w:proofErr w:type="spellEnd"/>
            <w:r w:rsidRPr="008777D5">
              <w:rPr>
                <w:highlight w:val="yellow"/>
              </w:rPr>
              <w:t>( 1, vps_max_sub_layers_minus1 )</w:t>
            </w:r>
          </w:p>
        </w:tc>
        <w:tc>
          <w:tcPr>
            <w:tcW w:w="1174" w:type="dxa"/>
          </w:tcPr>
          <w:p w:rsidR="00EE7ABB" w:rsidRPr="008777D5" w:rsidRDefault="00EE7ABB" w:rsidP="002E5FD8">
            <w:pPr>
              <w:pStyle w:val="tablecell"/>
              <w:rPr>
                <w:highlight w:val="yellow"/>
              </w:rPr>
            </w:pPr>
          </w:p>
        </w:tc>
      </w:tr>
      <w:tr w:rsidR="00EE7ABB" w:rsidRPr="008777D5" w:rsidTr="002E5FD8">
        <w:trPr>
          <w:cantSplit/>
          <w:jc w:val="center"/>
        </w:trPr>
        <w:tc>
          <w:tcPr>
            <w:tcW w:w="6754" w:type="dxa"/>
          </w:tcPr>
          <w:p w:rsidR="00EE7ABB" w:rsidRPr="008777D5" w:rsidRDefault="00EE7ABB" w:rsidP="002E5FD8">
            <w:pPr>
              <w:pStyle w:val="tablesyntax"/>
              <w:rPr>
                <w:rFonts w:eastAsia="Batang"/>
                <w:b/>
                <w:bCs/>
                <w:highlight w:val="yellow"/>
                <w:lang w:eastAsia="ko-KR"/>
              </w:rPr>
            </w:pPr>
            <w:r w:rsidRPr="008777D5">
              <w:rPr>
                <w:rFonts w:eastAsia="Batang"/>
                <w:b/>
                <w:bCs/>
                <w:highlight w:val="yellow"/>
                <w:lang w:eastAsia="ko-KR"/>
              </w:rPr>
              <w:tab/>
            </w:r>
            <w:r w:rsidRPr="008777D5">
              <w:rPr>
                <w:rFonts w:eastAsia="Batang"/>
                <w:bCs/>
                <w:highlight w:val="yellow"/>
                <w:lang w:eastAsia="ko-KR"/>
              </w:rPr>
              <w:t xml:space="preserve">for( </w:t>
            </w:r>
            <w:proofErr w:type="spellStart"/>
            <w:r w:rsidRPr="008777D5">
              <w:rPr>
                <w:rFonts w:eastAsia="Batang"/>
                <w:bCs/>
                <w:highlight w:val="yellow"/>
                <w:lang w:eastAsia="ko-KR"/>
              </w:rPr>
              <w:t>i</w:t>
            </w:r>
            <w:proofErr w:type="spellEnd"/>
            <w:r w:rsidRPr="008777D5">
              <w:rPr>
                <w:rFonts w:eastAsia="Batang"/>
                <w:bCs/>
                <w:highlight w:val="yellow"/>
                <w:lang w:eastAsia="ko-KR"/>
              </w:rPr>
              <w:t xml:space="preserve"> = 1; </w:t>
            </w:r>
            <w:proofErr w:type="spellStart"/>
            <w:r w:rsidRPr="008777D5">
              <w:rPr>
                <w:rFonts w:eastAsia="Batang"/>
                <w:bCs/>
                <w:highlight w:val="yellow"/>
                <w:lang w:eastAsia="ko-KR"/>
              </w:rPr>
              <w:t>i</w:t>
            </w:r>
            <w:proofErr w:type="spellEnd"/>
            <w:r w:rsidRPr="008777D5">
              <w:rPr>
                <w:rFonts w:eastAsia="Batang"/>
                <w:bCs/>
                <w:highlight w:val="yellow"/>
                <w:lang w:eastAsia="ko-KR"/>
              </w:rPr>
              <w:t xml:space="preserve"> &lt;= </w:t>
            </w:r>
            <w:proofErr w:type="spellStart"/>
            <w:r w:rsidRPr="008777D5">
              <w:rPr>
                <w:rFonts w:eastAsia="Batang"/>
                <w:bCs/>
                <w:highlight w:val="yellow"/>
                <w:lang w:eastAsia="ko-KR"/>
              </w:rPr>
              <w:t>num_additional_layer_operation_points</w:t>
            </w:r>
            <w:proofErr w:type="spellEnd"/>
            <w:r w:rsidRPr="008777D5">
              <w:rPr>
                <w:rFonts w:eastAsia="Batang"/>
                <w:bCs/>
                <w:highlight w:val="yellow"/>
                <w:lang w:eastAsia="ko-KR"/>
              </w:rPr>
              <w:t xml:space="preserve">; </w:t>
            </w:r>
            <w:proofErr w:type="spellStart"/>
            <w:r w:rsidRPr="008777D5">
              <w:rPr>
                <w:rFonts w:eastAsia="Batang"/>
                <w:bCs/>
                <w:highlight w:val="yellow"/>
                <w:lang w:eastAsia="ko-KR"/>
              </w:rPr>
              <w:t>i</w:t>
            </w:r>
            <w:proofErr w:type="spellEnd"/>
            <w:r w:rsidRPr="008777D5">
              <w:rPr>
                <w:rFonts w:eastAsia="Batang"/>
                <w:bCs/>
                <w:highlight w:val="yellow"/>
                <w:lang w:eastAsia="ko-KR"/>
              </w:rPr>
              <w:t>++ )</w:t>
            </w:r>
          </w:p>
        </w:tc>
        <w:tc>
          <w:tcPr>
            <w:tcW w:w="1174" w:type="dxa"/>
          </w:tcPr>
          <w:p w:rsidR="00EE7ABB" w:rsidRPr="008777D5" w:rsidRDefault="00EE7ABB" w:rsidP="002E5FD8">
            <w:pPr>
              <w:pStyle w:val="tableheading"/>
              <w:rPr>
                <w:b w:val="0"/>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highlight w:val="yellow"/>
                <w:lang w:val="en-US"/>
              </w:rPr>
            </w:pPr>
            <w:r w:rsidRPr="008777D5">
              <w:rPr>
                <w:bCs/>
                <w:highlight w:val="yellow"/>
                <w:lang w:val="en-US"/>
              </w:rPr>
              <w:tab/>
            </w:r>
            <w:r w:rsidRPr="008777D5">
              <w:rPr>
                <w:bCs/>
                <w:highlight w:val="yellow"/>
                <w:lang w:val="en-US"/>
              </w:rPr>
              <w:tab/>
              <w:t xml:space="preserve">if( </w:t>
            </w:r>
            <w:proofErr w:type="spellStart"/>
            <w:r w:rsidRPr="008777D5">
              <w:rPr>
                <w:bCs/>
                <w:highlight w:val="yellow"/>
              </w:rPr>
              <w:t>num_additional_profile_level_sets</w:t>
            </w:r>
            <w:proofErr w:type="spellEnd"/>
            <w:r w:rsidRPr="008777D5">
              <w:rPr>
                <w:bCs/>
                <w:highlight w:val="yellow"/>
              </w:rPr>
              <w:t xml:space="preserve"> &gt; 0</w:t>
            </w:r>
            <w:r w:rsidRPr="008777D5">
              <w:rPr>
                <w:bCs/>
                <w:highlight w:val="yellow"/>
                <w:lang w:val="en-US"/>
              </w:rPr>
              <w:t xml:space="preserve"> ) {</w:t>
            </w:r>
          </w:p>
        </w:tc>
        <w:tc>
          <w:tcPr>
            <w:tcW w:w="1174" w:type="dxa"/>
          </w:tcPr>
          <w:p w:rsidR="00EE7ABB" w:rsidRPr="008777D5" w:rsidRDefault="00EE7ABB" w:rsidP="002E5FD8">
            <w:pPr>
              <w:pStyle w:val="tablecell"/>
              <w:rPr>
                <w:highlight w:val="yellow"/>
                <w:lang w:val="en-US"/>
              </w:rPr>
            </w:pPr>
          </w:p>
        </w:tc>
      </w:tr>
      <w:tr w:rsidR="00EE7ABB" w:rsidRPr="008777D5" w:rsidTr="002E5FD8">
        <w:trPr>
          <w:cantSplit/>
          <w:jc w:val="center"/>
        </w:trPr>
        <w:tc>
          <w:tcPr>
            <w:tcW w:w="6754" w:type="dxa"/>
          </w:tcPr>
          <w:p w:rsidR="00EE7ABB" w:rsidRPr="008777D5" w:rsidRDefault="00EE7ABB" w:rsidP="002E5FD8">
            <w:pPr>
              <w:pStyle w:val="tablesyntax"/>
              <w:rPr>
                <w:highlight w:val="yellow"/>
              </w:rPr>
            </w:pPr>
            <w:r w:rsidRPr="008777D5">
              <w:rPr>
                <w:b/>
                <w:highlight w:val="yellow"/>
              </w:rPr>
              <w:tab/>
            </w:r>
            <w:r w:rsidRPr="008777D5">
              <w:rPr>
                <w:b/>
                <w:highlight w:val="yellow"/>
              </w:rPr>
              <w:tab/>
            </w:r>
            <w:r w:rsidRPr="008777D5">
              <w:rPr>
                <w:b/>
                <w:highlight w:val="yellow"/>
              </w:rPr>
              <w:tab/>
            </w:r>
            <w:proofErr w:type="spellStart"/>
            <w:r w:rsidRPr="008777D5">
              <w:rPr>
                <w:highlight w:val="yellow"/>
              </w:rPr>
              <w:t>op_point</w:t>
            </w:r>
            <w:proofErr w:type="spellEnd"/>
            <w:r w:rsidRPr="008777D5">
              <w:rPr>
                <w:highlight w:val="yellow"/>
              </w:rPr>
              <w:t>( </w:t>
            </w:r>
            <w:proofErr w:type="spellStart"/>
            <w:r w:rsidRPr="008777D5">
              <w:rPr>
                <w:highlight w:val="yellow"/>
              </w:rPr>
              <w:t>i</w:t>
            </w:r>
            <w:proofErr w:type="spellEnd"/>
            <w:r w:rsidRPr="008777D5">
              <w:rPr>
                <w:highlight w:val="yellow"/>
              </w:rPr>
              <w:t> )</w:t>
            </w:r>
          </w:p>
        </w:tc>
        <w:tc>
          <w:tcPr>
            <w:tcW w:w="1174" w:type="dxa"/>
          </w:tcPr>
          <w:p w:rsidR="00EE7ABB" w:rsidRPr="008777D5" w:rsidRDefault="00EE7ABB" w:rsidP="002E5FD8">
            <w:pPr>
              <w:pStyle w:val="tablecell"/>
              <w:rPr>
                <w:highlight w:val="yellow"/>
              </w:rPr>
            </w:pPr>
          </w:p>
        </w:tc>
      </w:tr>
      <w:tr w:rsidR="00EE7ABB" w:rsidRPr="008777D5" w:rsidTr="002E5FD8">
        <w:trPr>
          <w:cantSplit/>
          <w:jc w:val="center"/>
        </w:trPr>
        <w:tc>
          <w:tcPr>
            <w:tcW w:w="6754" w:type="dxa"/>
          </w:tcPr>
          <w:p w:rsidR="00EE7ABB" w:rsidRPr="008777D5"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
                <w:bCs/>
                <w:highlight w:val="yellow"/>
                <w:lang w:val="en-US"/>
              </w:rPr>
            </w:pPr>
            <w:r w:rsidRPr="008777D5">
              <w:rPr>
                <w:bCs/>
                <w:highlight w:val="yellow"/>
                <w:lang w:val="en-US"/>
              </w:rPr>
              <w:tab/>
            </w:r>
            <w:r w:rsidRPr="008777D5">
              <w:rPr>
                <w:bCs/>
                <w:highlight w:val="yellow"/>
                <w:lang w:val="en-US"/>
              </w:rPr>
              <w:tab/>
            </w:r>
            <w:r w:rsidRPr="008777D5">
              <w:rPr>
                <w:bCs/>
                <w:highlight w:val="yellow"/>
                <w:lang w:val="en-US"/>
              </w:rPr>
              <w:tab/>
            </w:r>
            <w:proofErr w:type="spellStart"/>
            <w:r w:rsidRPr="008777D5">
              <w:rPr>
                <w:b/>
                <w:bCs/>
                <w:highlight w:val="yellow"/>
                <w:lang w:val="en-US"/>
              </w:rPr>
              <w:t>profile_level_idx</w:t>
            </w:r>
            <w:proofErr w:type="spellEnd"/>
            <w:r w:rsidRPr="008777D5">
              <w:rPr>
                <w:b/>
                <w:bCs/>
                <w:highlight w:val="yellow"/>
                <w:lang w:val="en-US"/>
              </w:rPr>
              <w:t>[</w:t>
            </w:r>
            <w:r w:rsidRPr="008777D5" w:rsidDel="00A6475F">
              <w:rPr>
                <w:bCs/>
                <w:highlight w:val="yellow"/>
              </w:rPr>
              <w:t> </w:t>
            </w:r>
            <w:proofErr w:type="spellStart"/>
            <w:r w:rsidRPr="008777D5">
              <w:rPr>
                <w:bCs/>
                <w:highlight w:val="yellow"/>
              </w:rPr>
              <w:t>i</w:t>
            </w:r>
            <w:proofErr w:type="spellEnd"/>
            <w:r w:rsidRPr="008777D5" w:rsidDel="00A6475F">
              <w:rPr>
                <w:bCs/>
                <w:highlight w:val="yellow"/>
              </w:rPr>
              <w:t> </w:t>
            </w:r>
            <w:r w:rsidRPr="008777D5">
              <w:rPr>
                <w:b/>
                <w:bCs/>
                <w:highlight w:val="yellow"/>
                <w:lang w:val="en-US"/>
              </w:rPr>
              <w:t>]</w:t>
            </w:r>
          </w:p>
        </w:tc>
        <w:tc>
          <w:tcPr>
            <w:tcW w:w="1174" w:type="dxa"/>
          </w:tcPr>
          <w:p w:rsidR="00EE7ABB" w:rsidRPr="008777D5" w:rsidRDefault="00EE7ABB" w:rsidP="002E5FD8">
            <w:pPr>
              <w:pStyle w:val="tablecell"/>
              <w:rPr>
                <w:highlight w:val="yellow"/>
                <w:lang w:val="en-US"/>
              </w:rPr>
            </w:pPr>
            <w:r w:rsidRPr="008777D5">
              <w:rPr>
                <w:highlight w:val="yellow"/>
                <w:lang w:val="en-US"/>
              </w:rPr>
              <w:t>u(</w:t>
            </w:r>
            <w:r>
              <w:rPr>
                <w:highlight w:val="yellow"/>
                <w:lang w:val="en-US"/>
              </w:rPr>
              <w:t>8</w:t>
            </w:r>
            <w:r w:rsidRPr="008777D5">
              <w:rPr>
                <w:highlight w:val="yellow"/>
                <w:lang w:val="en-US"/>
              </w:rPr>
              <w:t>)</w:t>
            </w:r>
          </w:p>
        </w:tc>
      </w:tr>
      <w:tr w:rsidR="00EE7ABB" w:rsidRPr="00197E53" w:rsidTr="002E5FD8">
        <w:trPr>
          <w:cantSplit/>
          <w:jc w:val="center"/>
        </w:trPr>
        <w:tc>
          <w:tcPr>
            <w:tcW w:w="6754" w:type="dxa"/>
          </w:tcPr>
          <w:p w:rsidR="00EE7ABB" w:rsidRPr="00197E53" w:rsidRDefault="00EE7ABB" w:rsidP="002E5FD8">
            <w:pPr>
              <w:pStyle w:val="tablecell"/>
              <w:tabs>
                <w:tab w:val="left" w:pos="216"/>
                <w:tab w:val="left" w:pos="432"/>
                <w:tab w:val="left" w:pos="648"/>
                <w:tab w:val="left" w:pos="864"/>
                <w:tab w:val="left" w:pos="1080"/>
                <w:tab w:val="left" w:pos="1296"/>
                <w:tab w:val="left" w:pos="1512"/>
                <w:tab w:val="left" w:pos="1728"/>
                <w:tab w:val="left" w:pos="1944"/>
                <w:tab w:val="left" w:pos="2160"/>
              </w:tabs>
              <w:spacing w:after="0"/>
              <w:jc w:val="left"/>
              <w:rPr>
                <w:bCs/>
                <w:lang w:val="en-US"/>
              </w:rPr>
            </w:pPr>
            <w:r w:rsidRPr="008777D5">
              <w:rPr>
                <w:bCs/>
                <w:highlight w:val="yellow"/>
                <w:lang w:val="en-US"/>
              </w:rPr>
              <w:tab/>
            </w:r>
            <w:r w:rsidRPr="008777D5">
              <w:rPr>
                <w:bCs/>
                <w:highlight w:val="yellow"/>
                <w:lang w:val="en-US"/>
              </w:rPr>
              <w:tab/>
              <w:t>}</w:t>
            </w:r>
          </w:p>
        </w:tc>
        <w:tc>
          <w:tcPr>
            <w:tcW w:w="1174" w:type="dxa"/>
          </w:tcPr>
          <w:p w:rsidR="00EE7ABB" w:rsidRPr="00197E53" w:rsidRDefault="00EE7ABB" w:rsidP="002E5FD8">
            <w:pPr>
              <w:pStyle w:val="tablecell"/>
              <w:rPr>
                <w:lang w:val="en-US"/>
              </w:rPr>
            </w:pPr>
          </w:p>
        </w:tc>
      </w:tr>
      <w:tr w:rsidR="00EE7ABB" w:rsidRPr="00197E53" w:rsidTr="002E5FD8">
        <w:trPr>
          <w:cantSplit/>
          <w:jc w:val="center"/>
        </w:trPr>
        <w:tc>
          <w:tcPr>
            <w:tcW w:w="6754" w:type="dxa"/>
            <w:tcBorders>
              <w:top w:val="single" w:sz="4" w:space="0" w:color="auto"/>
              <w:left w:val="single" w:sz="4" w:space="0" w:color="auto"/>
              <w:bottom w:val="single" w:sz="4" w:space="0" w:color="auto"/>
              <w:right w:val="single" w:sz="4" w:space="0" w:color="auto"/>
            </w:tcBorders>
          </w:tcPr>
          <w:p w:rsidR="00EE7ABB" w:rsidRPr="00063469" w:rsidRDefault="00EE7ABB" w:rsidP="002E5FD8">
            <w:pPr>
              <w:pStyle w:val="tablesyntax"/>
              <w:rPr>
                <w:rFonts w:eastAsia="Batang"/>
                <w:bCs/>
                <w:lang w:eastAsia="ko-KR"/>
              </w:rPr>
            </w:pPr>
            <w:r w:rsidRPr="00063469">
              <w:rPr>
                <w:rFonts w:eastAsia="Batang"/>
                <w:bCs/>
                <w:lang w:eastAsia="ko-KR"/>
              </w:rPr>
              <w:t>}</w:t>
            </w:r>
          </w:p>
        </w:tc>
        <w:tc>
          <w:tcPr>
            <w:tcW w:w="1174" w:type="dxa"/>
            <w:tcBorders>
              <w:top w:val="single" w:sz="4" w:space="0" w:color="auto"/>
              <w:left w:val="single" w:sz="4" w:space="0" w:color="auto"/>
              <w:bottom w:val="single" w:sz="4" w:space="0" w:color="auto"/>
              <w:right w:val="single" w:sz="4" w:space="0" w:color="auto"/>
            </w:tcBorders>
          </w:tcPr>
          <w:p w:rsidR="00EE7ABB" w:rsidRPr="00197E53" w:rsidRDefault="00EE7ABB" w:rsidP="002E5FD8">
            <w:pPr>
              <w:pStyle w:val="tableheading"/>
              <w:rPr>
                <w:b w:val="0"/>
              </w:rPr>
            </w:pPr>
          </w:p>
        </w:tc>
      </w:tr>
    </w:tbl>
    <w:p w:rsidR="00EE7ABB" w:rsidRPr="008777D5" w:rsidRDefault="00EE7ABB" w:rsidP="00EE7ABB">
      <w:pPr>
        <w:rPr>
          <w:sz w:val="20"/>
        </w:rPr>
      </w:pPr>
    </w:p>
    <w:p w:rsidR="00EE7ABB" w:rsidRPr="00063469" w:rsidRDefault="00EE7ABB" w:rsidP="00EE7ABB">
      <w:pPr>
        <w:jc w:val="both"/>
        <w:rPr>
          <w:sz w:val="20"/>
          <w:lang w:eastAsia="ko-KR"/>
        </w:rPr>
      </w:pPr>
      <w:proofErr w:type="spellStart"/>
      <w:proofErr w:type="gramStart"/>
      <w:r w:rsidRPr="00063469">
        <w:rPr>
          <w:b/>
          <w:sz w:val="20"/>
          <w:lang w:eastAsia="ko-KR"/>
        </w:rPr>
        <w:t>num_additional_</w:t>
      </w:r>
      <w:r>
        <w:rPr>
          <w:b/>
          <w:sz w:val="20"/>
          <w:lang w:eastAsia="ko-KR"/>
        </w:rPr>
        <w:t>layer</w:t>
      </w:r>
      <w:r w:rsidRPr="00063469">
        <w:rPr>
          <w:b/>
          <w:sz w:val="20"/>
          <w:lang w:eastAsia="ko-KR"/>
        </w:rPr>
        <w:t>_operation_points</w:t>
      </w:r>
      <w:proofErr w:type="spellEnd"/>
      <w:proofErr w:type="gramEnd"/>
      <w:r w:rsidRPr="00063469">
        <w:rPr>
          <w:b/>
          <w:sz w:val="20"/>
          <w:lang w:eastAsia="ko-KR"/>
        </w:rPr>
        <w:t xml:space="preserve"> </w:t>
      </w:r>
      <w:r w:rsidRPr="00063469">
        <w:rPr>
          <w:sz w:val="20"/>
          <w:lang w:eastAsia="ko-KR"/>
        </w:rPr>
        <w:t xml:space="preserve">specifies the </w:t>
      </w:r>
      <w:r>
        <w:rPr>
          <w:sz w:val="20"/>
          <w:lang w:eastAsia="ko-KR"/>
        </w:rPr>
        <w:t xml:space="preserve">maximum </w:t>
      </w:r>
      <w:r w:rsidRPr="00063469">
        <w:rPr>
          <w:sz w:val="20"/>
          <w:lang w:eastAsia="ko-KR"/>
        </w:rPr>
        <w:t xml:space="preserve">number of </w:t>
      </w:r>
      <w:r>
        <w:rPr>
          <w:sz w:val="20"/>
          <w:lang w:eastAsia="ko-KR"/>
        </w:rPr>
        <w:t xml:space="preserve">additional layer </w:t>
      </w:r>
      <w:r w:rsidRPr="00063469">
        <w:rPr>
          <w:sz w:val="20"/>
          <w:lang w:eastAsia="ko-KR"/>
        </w:rPr>
        <w:t xml:space="preserve">operation points present in the </w:t>
      </w:r>
      <w:r>
        <w:rPr>
          <w:sz w:val="20"/>
          <w:lang w:eastAsia="ko-KR"/>
        </w:rPr>
        <w:t>codded video sequences the video parameter set applies. [Ed. (YK): Add the definition of "layer operation point", to state that temporal subsets of layer operation points are not considered as layer operation points.]</w:t>
      </w:r>
    </w:p>
    <w:p w:rsidR="00EE7ABB" w:rsidRPr="00063469" w:rsidRDefault="00EE7ABB" w:rsidP="00EE7ABB">
      <w:pPr>
        <w:jc w:val="both"/>
        <w:rPr>
          <w:sz w:val="20"/>
          <w:lang w:eastAsia="ko-KR"/>
        </w:rPr>
      </w:pPr>
      <w:proofErr w:type="spellStart"/>
      <w:proofErr w:type="gramStart"/>
      <w:r w:rsidRPr="00063469">
        <w:rPr>
          <w:b/>
          <w:sz w:val="20"/>
          <w:lang w:eastAsia="ko-KR"/>
        </w:rPr>
        <w:t>num_additional_profile_level_</w:t>
      </w:r>
      <w:r>
        <w:rPr>
          <w:b/>
          <w:sz w:val="20"/>
          <w:lang w:eastAsia="ko-KR"/>
        </w:rPr>
        <w:t>sets</w:t>
      </w:r>
      <w:proofErr w:type="spellEnd"/>
      <w:proofErr w:type="gramEnd"/>
      <w:r w:rsidRPr="00063469">
        <w:rPr>
          <w:b/>
          <w:sz w:val="20"/>
          <w:lang w:eastAsia="ko-KR"/>
        </w:rPr>
        <w:t xml:space="preserve"> </w:t>
      </w:r>
      <w:r w:rsidRPr="00063469">
        <w:rPr>
          <w:sz w:val="20"/>
          <w:lang w:eastAsia="ko-KR"/>
        </w:rPr>
        <w:t xml:space="preserve">specifies the number of additional </w:t>
      </w:r>
      <w:r>
        <w:rPr>
          <w:sz w:val="20"/>
          <w:lang w:eastAsia="ko-KR"/>
        </w:rPr>
        <w:t xml:space="preserve">sets of </w:t>
      </w:r>
      <w:r w:rsidRPr="00063469">
        <w:rPr>
          <w:sz w:val="20"/>
          <w:lang w:eastAsia="ko-KR"/>
        </w:rPr>
        <w:t xml:space="preserve">profile and level information </w:t>
      </w:r>
      <w:r w:rsidRPr="001D7854">
        <w:rPr>
          <w:sz w:val="20"/>
          <w:lang w:eastAsia="ko-KR"/>
        </w:rPr>
        <w:t xml:space="preserve">present in the </w:t>
      </w:r>
      <w:r>
        <w:rPr>
          <w:sz w:val="20"/>
          <w:lang w:eastAsia="ko-KR"/>
        </w:rPr>
        <w:t>video parameter set</w:t>
      </w:r>
      <w:r w:rsidRPr="001D7854">
        <w:rPr>
          <w:sz w:val="20"/>
          <w:lang w:eastAsia="ko-KR"/>
        </w:rPr>
        <w:t>.</w:t>
      </w:r>
    </w:p>
    <w:p w:rsidR="00EE7ABB" w:rsidRPr="008777D5" w:rsidRDefault="00EE7ABB" w:rsidP="00EE7ABB">
      <w:pPr>
        <w:jc w:val="both"/>
        <w:rPr>
          <w:bCs/>
          <w:sz w:val="20"/>
        </w:rPr>
      </w:pPr>
      <w:proofErr w:type="spellStart"/>
      <w:r w:rsidRPr="00063469">
        <w:rPr>
          <w:b/>
          <w:bCs/>
          <w:sz w:val="20"/>
        </w:rPr>
        <w:t>profile_level_index</w:t>
      </w:r>
      <w:proofErr w:type="spellEnd"/>
      <w:proofErr w:type="gramStart"/>
      <w:r w:rsidRPr="00063469">
        <w:rPr>
          <w:b/>
          <w:bCs/>
          <w:sz w:val="20"/>
        </w:rPr>
        <w:t>[</w:t>
      </w:r>
      <w:r w:rsidRPr="00063469" w:rsidDel="00A6475F">
        <w:rPr>
          <w:bCs/>
          <w:sz w:val="20"/>
        </w:rPr>
        <w:t> </w:t>
      </w:r>
      <w:proofErr w:type="spellStart"/>
      <w:r>
        <w:rPr>
          <w:bCs/>
          <w:sz w:val="20"/>
        </w:rPr>
        <w:t>i</w:t>
      </w:r>
      <w:proofErr w:type="spellEnd"/>
      <w:proofErr w:type="gramEnd"/>
      <w:r w:rsidRPr="00063469" w:rsidDel="00A6475F">
        <w:rPr>
          <w:bCs/>
          <w:sz w:val="20"/>
        </w:rPr>
        <w:t> </w:t>
      </w:r>
      <w:r w:rsidRPr="00063469">
        <w:rPr>
          <w:b/>
          <w:bCs/>
          <w:sz w:val="20"/>
        </w:rPr>
        <w:t>]</w:t>
      </w:r>
      <w:r w:rsidRPr="00063469">
        <w:rPr>
          <w:bCs/>
          <w:sz w:val="20"/>
        </w:rPr>
        <w:t xml:space="preserve"> specifies </w:t>
      </w:r>
      <w:r>
        <w:rPr>
          <w:bCs/>
          <w:sz w:val="20"/>
        </w:rPr>
        <w:t xml:space="preserve">additional set of profile and </w:t>
      </w:r>
      <w:r w:rsidRPr="00063469">
        <w:rPr>
          <w:bCs/>
          <w:sz w:val="20"/>
        </w:rPr>
        <w:t xml:space="preserve">level information in the </w:t>
      </w:r>
      <w:r>
        <w:rPr>
          <w:bCs/>
          <w:sz w:val="20"/>
        </w:rPr>
        <w:t xml:space="preserve">video parameter set that is applicable to the </w:t>
      </w:r>
      <w:proofErr w:type="spellStart"/>
      <w:r>
        <w:rPr>
          <w:bCs/>
          <w:sz w:val="20"/>
        </w:rPr>
        <w:t>i-th</w:t>
      </w:r>
      <w:proofErr w:type="spellEnd"/>
      <w:r>
        <w:rPr>
          <w:bCs/>
          <w:sz w:val="20"/>
        </w:rPr>
        <w:t xml:space="preserve"> </w:t>
      </w:r>
      <w:r w:rsidRPr="00063469">
        <w:rPr>
          <w:bCs/>
          <w:sz w:val="20"/>
        </w:rPr>
        <w:t>operation point.</w:t>
      </w:r>
    </w:p>
    <w:p w:rsidR="004D29A1" w:rsidRDefault="004D29A1" w:rsidP="004D29A1">
      <w:pPr>
        <w:pStyle w:val="Heading1"/>
        <w:jc w:val="both"/>
        <w:rPr>
          <w:lang w:val="en-CA"/>
        </w:rPr>
      </w:pPr>
      <w:r>
        <w:rPr>
          <w:lang w:val="en-CA"/>
        </w:rPr>
        <w:t>List of input documents</w:t>
      </w:r>
      <w:bookmarkEnd w:id="16"/>
      <w:bookmarkEnd w:id="17"/>
    </w:p>
    <w:p w:rsidR="004D29A1" w:rsidRPr="00AF59B5" w:rsidRDefault="00890DB4" w:rsidP="00983075">
      <w:pPr>
        <w:pStyle w:val="Heading9"/>
        <w:rPr>
          <w:sz w:val="24"/>
          <w:szCs w:val="24"/>
          <w:lang w:val="en-CA"/>
        </w:rPr>
      </w:pPr>
      <w:hyperlink r:id="rId12" w:history="1">
        <w:proofErr w:type="gramStart"/>
        <w:r w:rsidR="004D29A1" w:rsidRPr="00AF59B5">
          <w:rPr>
            <w:color w:val="0000FF"/>
            <w:sz w:val="24"/>
            <w:szCs w:val="24"/>
            <w:u w:val="single"/>
            <w:lang w:val="en-CA" w:eastAsia="de-DE"/>
          </w:rPr>
          <w:t>JCTVC-J0432</w:t>
        </w:r>
      </w:hyperlink>
      <w:r w:rsidR="004D29A1" w:rsidRPr="00AF59B5">
        <w:rPr>
          <w:sz w:val="24"/>
          <w:szCs w:val="24"/>
          <w:lang w:val="en-CA" w:eastAsia="de-DE"/>
        </w:rPr>
        <w:t xml:space="preserve"> On</w:t>
      </w:r>
      <w:proofErr w:type="gramEnd"/>
      <w:r w:rsidR="004D29A1" w:rsidRPr="00AF59B5">
        <w:rPr>
          <w:sz w:val="24"/>
          <w:szCs w:val="24"/>
          <w:lang w:val="en-CA" w:eastAsia="de-DE"/>
        </w:rPr>
        <w:t xml:space="preserve"> NAL Unit Header and Video Parameter Set Design [B. Choi, J. Kim, J. Park (Samsung)] [late]</w:t>
      </w:r>
    </w:p>
    <w:p w:rsidR="00983075" w:rsidRPr="00983075" w:rsidRDefault="00890DB4" w:rsidP="00983075">
      <w:pPr>
        <w:rPr>
          <w:b/>
          <w:lang w:val="en-CA"/>
        </w:rPr>
      </w:pPr>
      <w:hyperlink r:id="rId13" w:history="1">
        <w:r w:rsidR="00983075" w:rsidRPr="00983075">
          <w:rPr>
            <w:rStyle w:val="Hyperlink"/>
            <w:b/>
            <w:sz w:val="24"/>
            <w:szCs w:val="24"/>
          </w:rPr>
          <w:t>JCT2-A0115</w:t>
        </w:r>
      </w:hyperlink>
      <w:r w:rsidR="00983075" w:rsidRPr="00983075">
        <w:rPr>
          <w:b/>
          <w:sz w:val="24"/>
          <w:szCs w:val="24"/>
        </w:rPr>
        <w:t>/</w:t>
      </w:r>
      <w:hyperlink r:id="rId14" w:history="1">
        <w:r w:rsidR="00983075" w:rsidRPr="00983075">
          <w:rPr>
            <w:rStyle w:val="Hyperlink"/>
            <w:b/>
            <w:sz w:val="24"/>
            <w:szCs w:val="24"/>
          </w:rPr>
          <w:t>m26102</w:t>
        </w:r>
      </w:hyperlink>
      <w:r w:rsidR="00983075" w:rsidRPr="00983075">
        <w:rPr>
          <w:b/>
          <w:sz w:val="24"/>
          <w:szCs w:val="24"/>
        </w:rPr>
        <w:t xml:space="preserve"> 3D-HLS: On NAL Unit Header and Video Parameter Set Design for HEVC 3DV [B. Choi, J. Kim, J. Park (Samsung)]</w:t>
      </w:r>
    </w:p>
    <w:p w:rsidR="00484580" w:rsidRDefault="00484580" w:rsidP="004D29A1">
      <w:pPr>
        <w:rPr>
          <w:lang w:val="en-CA"/>
        </w:rPr>
      </w:pPr>
      <w:r>
        <w:rPr>
          <w:lang w:val="en-CA"/>
        </w:rPr>
        <w:t xml:space="preserve">The proposed method belongs </w:t>
      </w:r>
      <w:r w:rsidR="0080401B">
        <w:rPr>
          <w:lang w:val="en-CA"/>
        </w:rPr>
        <w:t xml:space="preserve">to the </w:t>
      </w:r>
      <w:r>
        <w:rPr>
          <w:lang w:val="en-CA"/>
        </w:rPr>
        <w:t>Approach 2</w:t>
      </w:r>
      <w:r w:rsidR="0080401B">
        <w:rPr>
          <w:lang w:val="en-CA"/>
        </w:rPr>
        <w:t xml:space="preserve"> category</w:t>
      </w:r>
      <w:r>
        <w:rPr>
          <w:lang w:val="en-CA"/>
        </w:rPr>
        <w:t>.</w:t>
      </w:r>
    </w:p>
    <w:p w:rsidR="00484580" w:rsidDel="00DB1313" w:rsidRDefault="00484580" w:rsidP="004D29A1">
      <w:pPr>
        <w:rPr>
          <w:del w:id="19" w:author="Ye-Kui Wang" w:date="2012-07-19T06:34:00Z"/>
          <w:lang w:eastAsia="ko-KR"/>
        </w:rPr>
      </w:pPr>
      <w:del w:id="20" w:author="Ye-Kui Wang" w:date="2012-07-19T06:34:00Z">
        <w:r w:rsidDel="00DB1313">
          <w:rPr>
            <w:rFonts w:hint="eastAsia"/>
            <w:lang w:eastAsia="ko-KR"/>
          </w:rPr>
          <w:lastRenderedPageBreak/>
          <w:delText>scalable_extension_type</w:delText>
        </w:r>
        <w:r w:rsidDel="00DB1313">
          <w:rPr>
            <w:lang w:eastAsia="ko-KR"/>
          </w:rPr>
          <w:delText xml:space="preserve"> in VPS NAL unit header</w:delText>
        </w:r>
        <w:r w:rsidR="0080401B" w:rsidDel="00DB1313">
          <w:rPr>
            <w:lang w:eastAsia="ko-KR"/>
          </w:rPr>
          <w:delText xml:space="preserve"> (2nd byte), with the following example semantics:</w:delText>
        </w:r>
      </w:del>
    </w:p>
    <w:p w:rsidR="004D29A1" w:rsidRPr="00AF59B5" w:rsidRDefault="00890DB4" w:rsidP="004D29A1">
      <w:pPr>
        <w:pStyle w:val="Heading9"/>
        <w:rPr>
          <w:sz w:val="24"/>
          <w:szCs w:val="24"/>
          <w:lang w:val="en-CA" w:eastAsia="de-DE"/>
        </w:rPr>
      </w:pPr>
      <w:hyperlink r:id="rId15" w:history="1">
        <w:r w:rsidR="004D29A1" w:rsidRPr="00AF59B5">
          <w:rPr>
            <w:color w:val="0000FF"/>
            <w:sz w:val="24"/>
            <w:szCs w:val="24"/>
            <w:u w:val="single"/>
            <w:lang w:val="en-CA" w:eastAsia="de-DE"/>
          </w:rPr>
          <w:t>JCTVC-J0124</w:t>
        </w:r>
      </w:hyperlink>
      <w:r w:rsidR="004D29A1" w:rsidRPr="00AF59B5">
        <w:rPr>
          <w:sz w:val="24"/>
          <w:szCs w:val="24"/>
          <w:lang w:val="en-CA" w:eastAsia="de-DE"/>
        </w:rPr>
        <w:t xml:space="preserve"> AHG10: On video parameter set for HEVC extensions [Y. Chen, Y.-K. Wang (Qualcomm)]</w:t>
      </w:r>
    </w:p>
    <w:p w:rsidR="00983075" w:rsidRDefault="00890DB4" w:rsidP="00983075">
      <w:pPr>
        <w:rPr>
          <w:b/>
          <w:sz w:val="24"/>
          <w:szCs w:val="24"/>
        </w:rPr>
      </w:pPr>
      <w:hyperlink r:id="rId16" w:history="1">
        <w:r w:rsidR="00983075" w:rsidRPr="00180314">
          <w:rPr>
            <w:rStyle w:val="Hyperlink"/>
            <w:b/>
            <w:sz w:val="24"/>
            <w:szCs w:val="24"/>
          </w:rPr>
          <w:t>JCT2-A0099</w:t>
        </w:r>
      </w:hyperlink>
      <w:r w:rsidR="00983075">
        <w:rPr>
          <w:b/>
          <w:sz w:val="24"/>
          <w:szCs w:val="24"/>
        </w:rPr>
        <w:t>/</w:t>
      </w:r>
      <w:hyperlink r:id="rId17" w:history="1">
        <w:r w:rsidR="00983075" w:rsidRPr="00180314">
          <w:rPr>
            <w:rStyle w:val="Hyperlink"/>
            <w:b/>
            <w:sz w:val="24"/>
            <w:szCs w:val="24"/>
          </w:rPr>
          <w:t>m26054</w:t>
        </w:r>
      </w:hyperlink>
      <w:r w:rsidR="00983075" w:rsidRPr="00B12037">
        <w:rPr>
          <w:b/>
          <w:sz w:val="24"/>
          <w:szCs w:val="24"/>
        </w:rPr>
        <w:t xml:space="preserve"> 3D-HLS: Video parameter set for 3D-HEVC [</w:t>
      </w:r>
      <w:proofErr w:type="spellStart"/>
      <w:r w:rsidR="00983075" w:rsidRPr="00B12037">
        <w:rPr>
          <w:b/>
          <w:sz w:val="24"/>
          <w:szCs w:val="24"/>
        </w:rPr>
        <w:fldChar w:fldCharType="begin"/>
      </w:r>
      <w:r w:rsidR="00983075" w:rsidRPr="00B12037">
        <w:rPr>
          <w:b/>
          <w:sz w:val="24"/>
          <w:szCs w:val="24"/>
        </w:rPr>
        <w:instrText xml:space="preserve"> HYPERLINK "mailto:cheny@qualcomm.com" </w:instrText>
      </w:r>
      <w:r w:rsidR="00983075" w:rsidRPr="00B12037">
        <w:rPr>
          <w:b/>
          <w:sz w:val="24"/>
          <w:szCs w:val="24"/>
        </w:rPr>
        <w:fldChar w:fldCharType="separate"/>
      </w:r>
      <w:r w:rsidR="00983075" w:rsidRPr="00B12037">
        <w:rPr>
          <w:b/>
          <w:sz w:val="24"/>
          <w:szCs w:val="24"/>
        </w:rPr>
        <w:t>Y.Chen</w:t>
      </w:r>
      <w:proofErr w:type="spellEnd"/>
      <w:r w:rsidR="00983075" w:rsidRPr="00B12037">
        <w:rPr>
          <w:b/>
          <w:sz w:val="24"/>
          <w:szCs w:val="24"/>
        </w:rPr>
        <w:fldChar w:fldCharType="end"/>
      </w:r>
      <w:r w:rsidR="00983075">
        <w:rPr>
          <w:b/>
          <w:sz w:val="24"/>
          <w:szCs w:val="24"/>
        </w:rPr>
        <w:t>, Y.-K. Wang (Qualcomm)]</w:t>
      </w:r>
    </w:p>
    <w:p w:rsidR="00D81124" w:rsidRDefault="00D81124" w:rsidP="00D81124">
      <w:pPr>
        <w:rPr>
          <w:lang w:val="en-CA"/>
        </w:rPr>
      </w:pPr>
      <w:r>
        <w:rPr>
          <w:lang w:val="en-CA"/>
        </w:rPr>
        <w:t>The proposed method belongs to the Approach 1 category.</w:t>
      </w:r>
    </w:p>
    <w:p w:rsidR="007A102E" w:rsidRDefault="007A102E" w:rsidP="00D81124">
      <w:pPr>
        <w:rPr>
          <w:lang w:val="en-CA"/>
        </w:rPr>
      </w:pPr>
      <w:r>
        <w:rPr>
          <w:lang w:val="en-CA"/>
        </w:rPr>
        <w:t>The proposal proposes to include the following information in the VPS extension:</w:t>
      </w:r>
    </w:p>
    <w:p w:rsidR="007A102E" w:rsidRPr="007A102E" w:rsidRDefault="007A102E" w:rsidP="007A102E">
      <w:pPr>
        <w:pStyle w:val="ListParagraph"/>
        <w:numPr>
          <w:ilvl w:val="0"/>
          <w:numId w:val="9"/>
        </w:numPr>
        <w:rPr>
          <w:rFonts w:ascii="Times New Roman" w:hAnsi="Times New Roman"/>
          <w:lang w:val="en-CA"/>
        </w:rPr>
      </w:pPr>
      <w:r w:rsidRPr="007A102E">
        <w:rPr>
          <w:rFonts w:ascii="Times New Roman" w:hAnsi="Times New Roman"/>
          <w:lang w:val="en-CA"/>
        </w:rPr>
        <w:t>Byte alignment before the profile and level information for</w:t>
      </w:r>
      <w:r w:rsidR="00340AC5">
        <w:rPr>
          <w:rFonts w:ascii="Times New Roman" w:hAnsi="Times New Roman"/>
          <w:lang w:val="en-CA"/>
        </w:rPr>
        <w:t xml:space="preserve"> operation points</w:t>
      </w:r>
    </w:p>
    <w:p w:rsidR="007A102E" w:rsidRDefault="00340AC5" w:rsidP="007A102E">
      <w:pPr>
        <w:pStyle w:val="ListParagraph"/>
        <w:numPr>
          <w:ilvl w:val="0"/>
          <w:numId w:val="9"/>
        </w:numPr>
        <w:rPr>
          <w:rFonts w:ascii="Times New Roman" w:hAnsi="Times New Roman"/>
          <w:lang w:val="en-CA"/>
        </w:rPr>
      </w:pPr>
      <w:r>
        <w:rPr>
          <w:rFonts w:ascii="Times New Roman" w:hAnsi="Times New Roman"/>
          <w:lang w:val="en-CA"/>
        </w:rPr>
        <w:t>Profile and level information for operation points</w:t>
      </w:r>
    </w:p>
    <w:p w:rsidR="00340AC5" w:rsidRDefault="00340AC5" w:rsidP="007A102E">
      <w:pPr>
        <w:pStyle w:val="ListParagraph"/>
        <w:numPr>
          <w:ilvl w:val="0"/>
          <w:numId w:val="9"/>
        </w:numPr>
        <w:rPr>
          <w:rFonts w:ascii="Times New Roman" w:hAnsi="Times New Roman"/>
          <w:lang w:val="en-CA"/>
        </w:rPr>
      </w:pPr>
      <w:r>
        <w:rPr>
          <w:rFonts w:ascii="Times New Roman" w:hAnsi="Times New Roman"/>
          <w:lang w:val="en-CA"/>
        </w:rPr>
        <w:t xml:space="preserve">Representation format information for </w:t>
      </w:r>
      <w:r w:rsidRPr="007A102E">
        <w:rPr>
          <w:rFonts w:ascii="Times New Roman" w:hAnsi="Times New Roman"/>
          <w:lang w:val="en-CA"/>
        </w:rPr>
        <w:t>operation points</w:t>
      </w:r>
    </w:p>
    <w:p w:rsidR="00340AC5" w:rsidRDefault="00340AC5" w:rsidP="007A102E">
      <w:pPr>
        <w:pStyle w:val="ListParagraph"/>
        <w:numPr>
          <w:ilvl w:val="0"/>
          <w:numId w:val="9"/>
        </w:numPr>
        <w:rPr>
          <w:rFonts w:ascii="Times New Roman" w:hAnsi="Times New Roman"/>
          <w:lang w:val="en-CA"/>
        </w:rPr>
      </w:pPr>
      <w:r>
        <w:rPr>
          <w:rFonts w:ascii="Times New Roman" w:hAnsi="Times New Roman"/>
          <w:lang w:val="en-CA"/>
        </w:rPr>
        <w:t>Bitrate and frame rate information for operation points</w:t>
      </w:r>
    </w:p>
    <w:p w:rsidR="00340AC5" w:rsidRDefault="00340AC5" w:rsidP="007A102E">
      <w:pPr>
        <w:pStyle w:val="ListParagraph"/>
        <w:numPr>
          <w:ilvl w:val="0"/>
          <w:numId w:val="9"/>
        </w:numPr>
        <w:rPr>
          <w:rFonts w:ascii="Times New Roman" w:hAnsi="Times New Roman"/>
          <w:lang w:val="en-CA"/>
        </w:rPr>
      </w:pPr>
      <w:r>
        <w:rPr>
          <w:rFonts w:ascii="Times New Roman" w:hAnsi="Times New Roman"/>
          <w:lang w:val="en-CA"/>
        </w:rPr>
        <w:t>Operation point dependency information - signal layer dependency information instead</w:t>
      </w:r>
    </w:p>
    <w:p w:rsidR="002842B8" w:rsidRPr="00340AC5" w:rsidRDefault="00340AC5" w:rsidP="004D29A1">
      <w:pPr>
        <w:pStyle w:val="ListParagraph"/>
        <w:numPr>
          <w:ilvl w:val="0"/>
          <w:numId w:val="9"/>
        </w:numPr>
        <w:rPr>
          <w:rFonts w:ascii="Times New Roman" w:hAnsi="Times New Roman"/>
          <w:lang w:val="en-CA"/>
        </w:rPr>
      </w:pPr>
      <w:r>
        <w:rPr>
          <w:rFonts w:ascii="Times New Roman" w:hAnsi="Times New Roman"/>
          <w:lang w:val="en-CA"/>
        </w:rPr>
        <w:t>VUI</w:t>
      </w:r>
    </w:p>
    <w:p w:rsidR="004D29A1" w:rsidRPr="00AF59B5" w:rsidRDefault="00890DB4" w:rsidP="004D29A1">
      <w:pPr>
        <w:pStyle w:val="Heading9"/>
        <w:rPr>
          <w:sz w:val="24"/>
          <w:szCs w:val="24"/>
          <w:lang w:val="en-CA" w:eastAsia="de-DE"/>
        </w:rPr>
      </w:pPr>
      <w:hyperlink r:id="rId18" w:history="1">
        <w:r w:rsidR="004D29A1" w:rsidRPr="00AF59B5">
          <w:rPr>
            <w:color w:val="0000FF"/>
            <w:sz w:val="24"/>
            <w:szCs w:val="24"/>
            <w:u w:val="single"/>
            <w:lang w:val="en-CA" w:eastAsia="de-DE"/>
          </w:rPr>
          <w:t>JCTVC-J0257</w:t>
        </w:r>
      </w:hyperlink>
      <w:r w:rsidR="004D29A1" w:rsidRPr="00AF59B5">
        <w:rPr>
          <w:sz w:val="24"/>
          <w:szCs w:val="24"/>
          <w:lang w:val="en-CA" w:eastAsia="de-DE"/>
        </w:rPr>
        <w:t xml:space="preserve"> AHG9/AHG10: Design of the Video Parameter Set [R. </w:t>
      </w:r>
      <w:proofErr w:type="spellStart"/>
      <w:r w:rsidR="004D29A1" w:rsidRPr="00AF59B5">
        <w:rPr>
          <w:sz w:val="24"/>
          <w:szCs w:val="24"/>
          <w:lang w:val="en-CA" w:eastAsia="de-DE"/>
        </w:rPr>
        <w:t>Skupin</w:t>
      </w:r>
      <w:proofErr w:type="spellEnd"/>
      <w:r w:rsidR="004D29A1" w:rsidRPr="00AF59B5">
        <w:rPr>
          <w:sz w:val="24"/>
          <w:szCs w:val="24"/>
          <w:lang w:val="en-CA" w:eastAsia="de-DE"/>
        </w:rPr>
        <w:t>, V. George, T. Schierl]</w:t>
      </w:r>
    </w:p>
    <w:p w:rsidR="00983075" w:rsidRDefault="00890DB4" w:rsidP="00983075">
      <w:pPr>
        <w:rPr>
          <w:b/>
          <w:sz w:val="24"/>
          <w:szCs w:val="24"/>
        </w:rPr>
      </w:pPr>
      <w:hyperlink r:id="rId19" w:history="1">
        <w:r w:rsidR="00983075" w:rsidRPr="00E503A6">
          <w:rPr>
            <w:rStyle w:val="Hyperlink"/>
            <w:b/>
            <w:sz w:val="24"/>
            <w:szCs w:val="24"/>
          </w:rPr>
          <w:t>JCT2-A0121</w:t>
        </w:r>
      </w:hyperlink>
      <w:r w:rsidR="00983075">
        <w:rPr>
          <w:b/>
          <w:sz w:val="24"/>
          <w:szCs w:val="24"/>
        </w:rPr>
        <w:t>/</w:t>
      </w:r>
      <w:hyperlink r:id="rId20" w:history="1">
        <w:r w:rsidR="00983075" w:rsidRPr="00E503A6">
          <w:rPr>
            <w:rStyle w:val="Hyperlink"/>
            <w:b/>
            <w:sz w:val="24"/>
            <w:szCs w:val="24"/>
          </w:rPr>
          <w:t>m26214</w:t>
        </w:r>
      </w:hyperlink>
      <w:r w:rsidR="00983075">
        <w:rPr>
          <w:b/>
          <w:sz w:val="24"/>
          <w:szCs w:val="24"/>
        </w:rPr>
        <w:t xml:space="preserve"> </w:t>
      </w:r>
      <w:r w:rsidR="00983075" w:rsidRPr="00E503A6">
        <w:rPr>
          <w:b/>
          <w:sz w:val="24"/>
          <w:szCs w:val="24"/>
        </w:rPr>
        <w:t xml:space="preserve">3D-HLS: Design of the Video Parameter Set for 3D-HEVC </w:t>
      </w:r>
      <w:r w:rsidR="00983075">
        <w:rPr>
          <w:b/>
          <w:sz w:val="24"/>
          <w:szCs w:val="24"/>
        </w:rPr>
        <w:t>[</w:t>
      </w:r>
      <w:r w:rsidR="00983075" w:rsidRPr="00E503A6">
        <w:rPr>
          <w:b/>
          <w:sz w:val="24"/>
          <w:szCs w:val="24"/>
        </w:rPr>
        <w:t xml:space="preserve">Robert </w:t>
      </w:r>
      <w:proofErr w:type="spellStart"/>
      <w:r w:rsidR="00983075" w:rsidRPr="00E503A6">
        <w:rPr>
          <w:b/>
          <w:sz w:val="24"/>
          <w:szCs w:val="24"/>
        </w:rPr>
        <w:t>Skupin</w:t>
      </w:r>
      <w:proofErr w:type="spellEnd"/>
      <w:r w:rsidR="00983075" w:rsidRPr="00E503A6">
        <w:rPr>
          <w:b/>
          <w:sz w:val="24"/>
          <w:szCs w:val="24"/>
        </w:rPr>
        <w:t xml:space="preserve">, </w:t>
      </w:r>
      <w:proofErr w:type="spellStart"/>
      <w:r w:rsidR="00983075" w:rsidRPr="00E503A6">
        <w:rPr>
          <w:b/>
          <w:sz w:val="24"/>
          <w:szCs w:val="24"/>
        </w:rPr>
        <w:t>Valeri</w:t>
      </w:r>
      <w:proofErr w:type="spellEnd"/>
      <w:r w:rsidR="00983075" w:rsidRPr="00E503A6">
        <w:rPr>
          <w:b/>
          <w:sz w:val="24"/>
          <w:szCs w:val="24"/>
        </w:rPr>
        <w:t xml:space="preserve"> George, Thomas Schierl</w:t>
      </w:r>
      <w:r w:rsidR="00983075">
        <w:rPr>
          <w:b/>
          <w:sz w:val="24"/>
          <w:szCs w:val="24"/>
        </w:rPr>
        <w:t xml:space="preserve"> (</w:t>
      </w:r>
      <w:proofErr w:type="spellStart"/>
      <w:r w:rsidR="00983075">
        <w:rPr>
          <w:b/>
          <w:sz w:val="24"/>
          <w:szCs w:val="24"/>
        </w:rPr>
        <w:t>Fraunhofer</w:t>
      </w:r>
      <w:proofErr w:type="spellEnd"/>
      <w:r w:rsidR="00983075">
        <w:rPr>
          <w:b/>
          <w:sz w:val="24"/>
          <w:szCs w:val="24"/>
        </w:rPr>
        <w:t xml:space="preserve"> HHI)] [late]</w:t>
      </w:r>
    </w:p>
    <w:p w:rsidR="008B71BA" w:rsidRDefault="0039365F" w:rsidP="007F1E12">
      <w:pPr>
        <w:rPr>
          <w:lang w:val="en-CA"/>
        </w:rPr>
      </w:pPr>
      <w:r>
        <w:rPr>
          <w:lang w:val="en-CA"/>
        </w:rPr>
        <w:t>This document p</w:t>
      </w:r>
      <w:r w:rsidR="008B71BA">
        <w:rPr>
          <w:lang w:val="en-CA"/>
        </w:rPr>
        <w:t xml:space="preserve">roposes one </w:t>
      </w:r>
      <w:r w:rsidR="00F430B1">
        <w:rPr>
          <w:lang w:val="en-CA"/>
        </w:rPr>
        <w:t xml:space="preserve">approach 1 </w:t>
      </w:r>
      <w:r w:rsidR="008B71BA">
        <w:rPr>
          <w:lang w:val="en-CA"/>
        </w:rPr>
        <w:t xml:space="preserve">method </w:t>
      </w:r>
      <w:r w:rsidR="00F430B1">
        <w:rPr>
          <w:lang w:val="en-CA"/>
        </w:rPr>
        <w:t>and one</w:t>
      </w:r>
      <w:r w:rsidR="008B71BA">
        <w:rPr>
          <w:lang w:val="en-CA"/>
        </w:rPr>
        <w:t xml:space="preserve"> approach 2</w:t>
      </w:r>
      <w:r w:rsidR="00F430B1">
        <w:rPr>
          <w:lang w:val="en-CA"/>
        </w:rPr>
        <w:t xml:space="preserve"> method</w:t>
      </w:r>
      <w:r w:rsidR="008B71BA">
        <w:rPr>
          <w:lang w:val="en-CA"/>
        </w:rPr>
        <w:t>.</w:t>
      </w:r>
    </w:p>
    <w:p w:rsidR="0039365F" w:rsidRDefault="00F430B1" w:rsidP="004E0425">
      <w:pPr>
        <w:rPr>
          <w:lang w:val="en-CA"/>
        </w:rPr>
      </w:pPr>
      <w:r>
        <w:rPr>
          <w:lang w:val="en-CA"/>
        </w:rPr>
        <w:t xml:space="preserve">The following shortcoming was identified </w:t>
      </w:r>
      <w:r w:rsidR="0039365F">
        <w:rPr>
          <w:lang w:val="en-CA"/>
        </w:rPr>
        <w:t xml:space="preserve">for the approach 1 method </w:t>
      </w:r>
      <w:r>
        <w:rPr>
          <w:lang w:val="en-CA"/>
        </w:rPr>
        <w:t>during the discussion:</w:t>
      </w:r>
    </w:p>
    <w:p w:rsidR="004E0425" w:rsidRDefault="004E0425" w:rsidP="0039365F">
      <w:pPr>
        <w:pStyle w:val="ListParagraph"/>
        <w:numPr>
          <w:ilvl w:val="0"/>
          <w:numId w:val="9"/>
        </w:numPr>
        <w:rPr>
          <w:rFonts w:ascii="Times New Roman" w:hAnsi="Times New Roman"/>
          <w:lang w:val="en-CA"/>
        </w:rPr>
      </w:pPr>
      <w:r w:rsidRPr="0039365F">
        <w:rPr>
          <w:rFonts w:ascii="Times New Roman" w:hAnsi="Times New Roman"/>
          <w:lang w:val="en-CA"/>
        </w:rPr>
        <w:t xml:space="preserve">The current design has an extensibility problem: a decoder that does not understand a reserved scalability type would not be able to decode a subset of the bitstream using that reserved scalability type. </w:t>
      </w:r>
      <w:del w:id="21" w:author="Ye-Kui Wang" w:date="2012-07-19T06:37:00Z">
        <w:r w:rsidRPr="0039365F" w:rsidDel="00DB1313">
          <w:rPr>
            <w:rFonts w:ascii="Times New Roman" w:hAnsi="Times New Roman"/>
            <w:lang w:val="en-CA"/>
          </w:rPr>
          <w:delText xml:space="preserve">May be </w:delText>
        </w:r>
      </w:del>
      <w:ins w:id="22" w:author="Ye-Kui Wang" w:date="2012-07-19T06:37:00Z">
        <w:r w:rsidR="00DB1313">
          <w:rPr>
            <w:rFonts w:ascii="Times New Roman" w:hAnsi="Times New Roman"/>
            <w:lang w:val="en-CA"/>
          </w:rPr>
          <w:t>F</w:t>
        </w:r>
      </w:ins>
      <w:del w:id="23" w:author="Ye-Kui Wang" w:date="2012-07-19T06:37:00Z">
        <w:r w:rsidRPr="0039365F" w:rsidDel="00DB1313">
          <w:rPr>
            <w:rFonts w:ascii="Times New Roman" w:hAnsi="Times New Roman"/>
            <w:lang w:val="en-CA"/>
          </w:rPr>
          <w:delText>f</w:delText>
        </w:r>
      </w:del>
      <w:r w:rsidRPr="0039365F">
        <w:rPr>
          <w:rFonts w:ascii="Times New Roman" w:hAnsi="Times New Roman"/>
          <w:lang w:val="en-CA"/>
        </w:rPr>
        <w:t>ix</w:t>
      </w:r>
      <w:ins w:id="24" w:author="Ye-Kui Wang" w:date="2012-07-19T06:45:00Z">
        <w:r w:rsidR="00982FA4">
          <w:rPr>
            <w:rFonts w:ascii="Times New Roman" w:hAnsi="Times New Roman"/>
            <w:lang w:val="en-CA"/>
          </w:rPr>
          <w:t xml:space="preserve">ed in a revision </w:t>
        </w:r>
      </w:ins>
      <w:ins w:id="25" w:author="Ye-Kui Wang" w:date="2012-07-19T06:47:00Z">
        <w:r w:rsidR="00982FA4">
          <w:rPr>
            <w:rFonts w:ascii="Times New Roman" w:hAnsi="Times New Roman"/>
            <w:lang w:val="en-CA"/>
          </w:rPr>
          <w:t>(v5</w:t>
        </w:r>
        <w:bookmarkStart w:id="26" w:name="_GoBack"/>
        <w:bookmarkEnd w:id="26"/>
        <w:r w:rsidR="00982FA4">
          <w:rPr>
            <w:rFonts w:ascii="Times New Roman" w:hAnsi="Times New Roman"/>
            <w:lang w:val="en-CA"/>
          </w:rPr>
          <w:t xml:space="preserve">) </w:t>
        </w:r>
      </w:ins>
      <w:ins w:id="27" w:author="Ye-Kui Wang" w:date="2012-07-19T06:45:00Z">
        <w:r w:rsidR="00982FA4">
          <w:rPr>
            <w:rFonts w:ascii="Times New Roman" w:hAnsi="Times New Roman"/>
            <w:lang w:val="en-CA"/>
          </w:rPr>
          <w:t>of the document</w:t>
        </w:r>
      </w:ins>
      <w:del w:id="28" w:author="Ye-Kui Wang" w:date="2012-07-19T06:45:00Z">
        <w:r w:rsidRPr="0039365F" w:rsidDel="00982FA4">
          <w:rPr>
            <w:rFonts w:ascii="Times New Roman" w:hAnsi="Times New Roman"/>
            <w:lang w:val="en-CA"/>
          </w:rPr>
          <w:delText>able</w:delText>
        </w:r>
      </w:del>
      <w:r w:rsidRPr="0039365F">
        <w:rPr>
          <w:rFonts w:ascii="Times New Roman" w:hAnsi="Times New Roman"/>
          <w:lang w:val="en-CA"/>
        </w:rPr>
        <w:t>.</w:t>
      </w:r>
    </w:p>
    <w:p w:rsidR="00FB56EB" w:rsidRDefault="00FB56EB" w:rsidP="00FB56EB">
      <w:pPr>
        <w:pStyle w:val="ListParagraph"/>
        <w:numPr>
          <w:ilvl w:val="0"/>
          <w:numId w:val="9"/>
        </w:numPr>
        <w:rPr>
          <w:rFonts w:ascii="Times New Roman" w:hAnsi="Times New Roman"/>
          <w:lang w:val="en-CA"/>
        </w:rPr>
      </w:pPr>
      <w:r>
        <w:rPr>
          <w:rFonts w:ascii="Times New Roman" w:hAnsi="Times New Roman"/>
          <w:lang w:val="en-CA"/>
        </w:rPr>
        <w:t xml:space="preserve">The part involving </w:t>
      </w:r>
      <w:proofErr w:type="spellStart"/>
      <w:r w:rsidRPr="00FB56EB">
        <w:rPr>
          <w:rFonts w:ascii="Times New Roman" w:hAnsi="Times New Roman"/>
          <w:lang w:val="en-CA"/>
        </w:rPr>
        <w:t>vps_extension_type</w:t>
      </w:r>
      <w:proofErr w:type="spellEnd"/>
      <w:r>
        <w:rPr>
          <w:rFonts w:ascii="Times New Roman" w:hAnsi="Times New Roman"/>
          <w:lang w:val="en-CA"/>
        </w:rPr>
        <w:t xml:space="preserve"> is not working.</w:t>
      </w:r>
    </w:p>
    <w:p w:rsidR="00FB56EB" w:rsidRPr="0039365F" w:rsidRDefault="00FB56EB" w:rsidP="00FB56EB">
      <w:pPr>
        <w:pStyle w:val="ListParagraph"/>
        <w:numPr>
          <w:ilvl w:val="0"/>
          <w:numId w:val="9"/>
        </w:numPr>
        <w:rPr>
          <w:rFonts w:ascii="Times New Roman" w:hAnsi="Times New Roman"/>
          <w:lang w:val="en-CA"/>
        </w:rPr>
      </w:pPr>
      <w:r>
        <w:rPr>
          <w:rFonts w:ascii="Times New Roman" w:hAnsi="Times New Roman"/>
          <w:lang w:val="en-CA"/>
        </w:rPr>
        <w:t>This proposal signals profile &amp; level information for each layer, not for each operation point.</w:t>
      </w:r>
    </w:p>
    <w:p w:rsidR="0039365F" w:rsidDel="00DB1313" w:rsidRDefault="0039365F" w:rsidP="0039365F">
      <w:pPr>
        <w:rPr>
          <w:del w:id="29" w:author="Ye-Kui Wang" w:date="2012-07-19T06:38:00Z"/>
          <w:lang w:val="en-CA"/>
        </w:rPr>
      </w:pPr>
      <w:del w:id="30" w:author="Ye-Kui Wang" w:date="2012-07-19T06:38:00Z">
        <w:r w:rsidDel="00DB1313">
          <w:rPr>
            <w:lang w:val="en-CA"/>
          </w:rPr>
          <w:delText>The following shortcoming was identified for the approach 2 method during the discussion:</w:delText>
        </w:r>
      </w:del>
    </w:p>
    <w:p w:rsidR="00F430B1" w:rsidRPr="0039365F" w:rsidDel="00DB1313" w:rsidRDefault="00F430B1" w:rsidP="0039365F">
      <w:pPr>
        <w:pStyle w:val="ListParagraph"/>
        <w:numPr>
          <w:ilvl w:val="0"/>
          <w:numId w:val="9"/>
        </w:numPr>
        <w:rPr>
          <w:del w:id="31" w:author="Ye-Kui Wang" w:date="2012-07-19T06:38:00Z"/>
          <w:rFonts w:ascii="Times New Roman" w:hAnsi="Times New Roman"/>
          <w:lang w:val="en-CA"/>
        </w:rPr>
      </w:pPr>
      <w:del w:id="32" w:author="Ye-Kui Wang" w:date="2012-07-19T06:38:00Z">
        <w:r w:rsidRPr="0039365F" w:rsidDel="00DB1313">
          <w:rPr>
            <w:rFonts w:ascii="Times New Roman" w:hAnsi="Times New Roman"/>
            <w:lang w:val="en-CA"/>
          </w:rPr>
          <w:delText>The VPS extension syntax seems to have a serious problem - e.g., there should be a loop, otherwise only one more layer can be signalled.</w:delText>
        </w:r>
      </w:del>
    </w:p>
    <w:p w:rsidR="002842B8" w:rsidRPr="00AF59B5" w:rsidRDefault="00890DB4" w:rsidP="002842B8">
      <w:pPr>
        <w:pStyle w:val="Heading9"/>
        <w:rPr>
          <w:sz w:val="24"/>
          <w:szCs w:val="24"/>
          <w:lang w:val="en-CA" w:eastAsia="de-DE"/>
        </w:rPr>
      </w:pPr>
      <w:hyperlink r:id="rId21" w:history="1">
        <w:r w:rsidR="002842B8" w:rsidRPr="00AF59B5">
          <w:rPr>
            <w:color w:val="0000FF"/>
            <w:sz w:val="24"/>
            <w:szCs w:val="24"/>
            <w:u w:val="single"/>
            <w:lang w:val="en-CA" w:eastAsia="de-DE"/>
          </w:rPr>
          <w:t>JCTVC-J0075</w:t>
        </w:r>
      </w:hyperlink>
      <w:r w:rsidR="002842B8" w:rsidRPr="00AF59B5">
        <w:rPr>
          <w:sz w:val="24"/>
          <w:szCs w:val="24"/>
          <w:lang w:val="en-CA" w:eastAsia="de-DE"/>
        </w:rPr>
        <w:t xml:space="preserve"> AHG10 Hooks for Scalable Coding: Video Parameter Set Design [M. M. Hannuksela (Nokia)]</w:t>
      </w:r>
    </w:p>
    <w:p w:rsidR="00983075" w:rsidRDefault="00983075" w:rsidP="00983075">
      <w:pPr>
        <w:rPr>
          <w:lang w:val="en-CA"/>
        </w:rPr>
      </w:pPr>
      <w:r>
        <w:rPr>
          <w:lang w:val="en-CA"/>
        </w:rPr>
        <w:t xml:space="preserve">The proposed method </w:t>
      </w:r>
      <w:r w:rsidR="00420F41">
        <w:rPr>
          <w:lang w:val="en-CA"/>
        </w:rPr>
        <w:t xml:space="preserve">basically </w:t>
      </w:r>
      <w:r>
        <w:rPr>
          <w:lang w:val="en-CA"/>
        </w:rPr>
        <w:t xml:space="preserve">belongs to the Approach </w:t>
      </w:r>
      <w:r w:rsidR="00420F41">
        <w:rPr>
          <w:lang w:val="en-CA"/>
        </w:rPr>
        <w:t>1</w:t>
      </w:r>
      <w:r>
        <w:rPr>
          <w:lang w:val="en-CA"/>
        </w:rPr>
        <w:t xml:space="preserve"> category</w:t>
      </w:r>
      <w:r w:rsidR="00607EAF">
        <w:rPr>
          <w:lang w:val="en-CA"/>
        </w:rPr>
        <w:t xml:space="preserve"> (</w:t>
      </w:r>
      <w:r w:rsidR="00F430B1">
        <w:rPr>
          <w:lang w:val="en-CA"/>
        </w:rPr>
        <w:t xml:space="preserve">but it claimed to be </w:t>
      </w:r>
      <w:r w:rsidR="00420F41">
        <w:rPr>
          <w:lang w:val="en-CA"/>
        </w:rPr>
        <w:t>also a</w:t>
      </w:r>
      <w:r w:rsidR="00607EAF">
        <w:rPr>
          <w:lang w:val="en-CA"/>
        </w:rPr>
        <w:t xml:space="preserve">pplicable </w:t>
      </w:r>
      <w:r w:rsidR="00F430B1">
        <w:rPr>
          <w:lang w:val="en-CA"/>
        </w:rPr>
        <w:t xml:space="preserve">to </w:t>
      </w:r>
      <w:r w:rsidR="00607EAF">
        <w:rPr>
          <w:lang w:val="en-CA"/>
        </w:rPr>
        <w:t>approach</w:t>
      </w:r>
      <w:r w:rsidR="00420F41">
        <w:rPr>
          <w:lang w:val="en-CA"/>
        </w:rPr>
        <w:t xml:space="preserve"> 2</w:t>
      </w:r>
      <w:r w:rsidR="00607EAF">
        <w:rPr>
          <w:lang w:val="en-CA"/>
        </w:rPr>
        <w:t>)</w:t>
      </w:r>
      <w:r>
        <w:rPr>
          <w:lang w:val="en-CA"/>
        </w:rPr>
        <w:t>.</w:t>
      </w:r>
    </w:p>
    <w:p w:rsidR="004E0425" w:rsidRDefault="00F430B1" w:rsidP="00983075">
      <w:pPr>
        <w:rPr>
          <w:lang w:val="en-CA"/>
        </w:rPr>
      </w:pPr>
      <w:r>
        <w:rPr>
          <w:lang w:val="en-CA"/>
        </w:rPr>
        <w:t xml:space="preserve">The following shortcoming was identified during the discussion: </w:t>
      </w:r>
      <w:r w:rsidR="004E0425">
        <w:rPr>
          <w:lang w:val="en-CA"/>
        </w:rPr>
        <w:t>Parsing and tracking the layer dependency information would be needed to derive all scalability dimension IDs for bitstream adaptation/extraction.</w:t>
      </w:r>
    </w:p>
    <w:p w:rsidR="00867D93" w:rsidRPr="00312818" w:rsidRDefault="00890DB4" w:rsidP="00867D93">
      <w:pPr>
        <w:pStyle w:val="Heading9"/>
        <w:rPr>
          <w:sz w:val="24"/>
          <w:szCs w:val="24"/>
        </w:rPr>
      </w:pPr>
      <w:hyperlink r:id="rId22" w:history="1">
        <w:r w:rsidR="00AF59B5" w:rsidRPr="00312818">
          <w:rPr>
            <w:rStyle w:val="Hyperlink"/>
            <w:sz w:val="24"/>
            <w:szCs w:val="24"/>
          </w:rPr>
          <w:t>JCTVC-J</w:t>
        </w:r>
        <w:r w:rsidR="00312818" w:rsidRPr="00312818">
          <w:rPr>
            <w:rStyle w:val="Hyperlink"/>
            <w:sz w:val="24"/>
            <w:szCs w:val="24"/>
          </w:rPr>
          <w:t>0576</w:t>
        </w:r>
      </w:hyperlink>
      <w:r w:rsidR="00312818" w:rsidRPr="00312818">
        <w:rPr>
          <w:sz w:val="24"/>
          <w:szCs w:val="24"/>
        </w:rPr>
        <w:t xml:space="preserve"> VPS syntax for scalable and 3D extensions [J. Boyce</w:t>
      </w:r>
      <w:r w:rsidR="00312818">
        <w:rPr>
          <w:sz w:val="24"/>
          <w:szCs w:val="24"/>
        </w:rPr>
        <w:t xml:space="preserve"> (</w:t>
      </w:r>
      <w:proofErr w:type="spellStart"/>
      <w:r w:rsidR="00312818">
        <w:rPr>
          <w:sz w:val="24"/>
          <w:szCs w:val="24"/>
        </w:rPr>
        <w:t>Vidyo</w:t>
      </w:r>
      <w:proofErr w:type="spellEnd"/>
      <w:r w:rsidR="00312818">
        <w:rPr>
          <w:sz w:val="24"/>
          <w:szCs w:val="24"/>
        </w:rPr>
        <w:t>)</w:t>
      </w:r>
      <w:r w:rsidR="00312818" w:rsidRPr="00312818">
        <w:rPr>
          <w:sz w:val="24"/>
          <w:szCs w:val="24"/>
        </w:rPr>
        <w:t>]</w:t>
      </w:r>
    </w:p>
    <w:p w:rsidR="00EE7ABB" w:rsidRPr="00312818" w:rsidRDefault="00EE7ABB" w:rsidP="00312818">
      <w:pPr>
        <w:rPr>
          <w:lang w:val="en-CA"/>
        </w:rPr>
      </w:pPr>
      <w:proofErr w:type="gramStart"/>
      <w:r>
        <w:rPr>
          <w:lang w:val="en-CA"/>
        </w:rPr>
        <w:t xml:space="preserve">Discussed at the 3rd </w:t>
      </w:r>
      <w:proofErr w:type="spellStart"/>
      <w:r>
        <w:rPr>
          <w:lang w:val="en-CA"/>
        </w:rPr>
        <w:t>BoG</w:t>
      </w:r>
      <w:proofErr w:type="spellEnd"/>
      <w:r>
        <w:rPr>
          <w:lang w:val="en-CA"/>
        </w:rPr>
        <w:t xml:space="preserve"> meeting.</w:t>
      </w:r>
      <w:proofErr w:type="gramEnd"/>
    </w:p>
    <w:sectPr w:rsidR="00EE7ABB" w:rsidRPr="00312818" w:rsidSect="00A01439">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DB4" w:rsidRDefault="00890DB4">
      <w:r>
        <w:separator/>
      </w:r>
    </w:p>
  </w:endnote>
  <w:endnote w:type="continuationSeparator" w:id="0">
    <w:p w:rsidR="00890DB4" w:rsidRDefault="0089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l?r ??’c">
    <w:altName w:val="Arial Unicode MS"/>
    <w:panose1 w:val="00000000000000000000"/>
    <w:charset w:val="80"/>
    <w:family w:val="roman"/>
    <w:notTrueType/>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FD8" w:rsidRDefault="002E5FD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82FA4">
      <w:rPr>
        <w:rStyle w:val="PageNumber"/>
        <w:noProof/>
      </w:rPr>
      <w:t>17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82FA4">
      <w:rPr>
        <w:rStyle w:val="PageNumber"/>
        <w:noProof/>
      </w:rPr>
      <w:t>2012-07-19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DB4" w:rsidRDefault="00890DB4">
      <w:r>
        <w:separator/>
      </w:r>
    </w:p>
  </w:footnote>
  <w:footnote w:type="continuationSeparator" w:id="0">
    <w:p w:rsidR="00890DB4" w:rsidRDefault="0089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7520F"/>
    <w:multiLevelType w:val="hybridMultilevel"/>
    <w:tmpl w:val="8938AAA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18129A2"/>
    <w:multiLevelType w:val="hybridMultilevel"/>
    <w:tmpl w:val="D996E10E"/>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1BD0FBE"/>
    <w:multiLevelType w:val="hybridMultilevel"/>
    <w:tmpl w:val="7FCEA462"/>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BDB8E838">
      <w:numFmt w:val="bullet"/>
      <w:lvlText w:val="-"/>
      <w:lvlJc w:val="left"/>
      <w:pPr>
        <w:ind w:left="2880" w:hanging="360"/>
      </w:pPr>
      <w:rPr>
        <w:rFonts w:ascii="Times New Roman" w:eastAsia="Times New Roman" w:hAnsi="Times New Roman" w:cs="Times New Roman" w:hint="default"/>
      </w:r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3B80C58"/>
    <w:multiLevelType w:val="multilevel"/>
    <w:tmpl w:val="5700FE7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304B5D1F"/>
    <w:multiLevelType w:val="hybridMultilevel"/>
    <w:tmpl w:val="EB106C0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84E3DC3"/>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3C2889"/>
    <w:multiLevelType w:val="hybridMultilevel"/>
    <w:tmpl w:val="F180784C"/>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951FD7"/>
    <w:multiLevelType w:val="hybridMultilevel"/>
    <w:tmpl w:val="F180784C"/>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D343011"/>
    <w:multiLevelType w:val="hybridMultilevel"/>
    <w:tmpl w:val="8AC2C4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F6C416F"/>
    <w:multiLevelType w:val="hybridMultilevel"/>
    <w:tmpl w:val="9FDC5272"/>
    <w:lvl w:ilvl="0" w:tplc="51AA6E8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8"/>
  </w:num>
  <w:num w:numId="6">
    <w:abstractNumId w:val="5"/>
  </w:num>
  <w:num w:numId="7">
    <w:abstractNumId w:val="7"/>
  </w:num>
  <w:num w:numId="8">
    <w:abstractNumId w:val="6"/>
  </w:num>
  <w:num w:numId="9">
    <w:abstractNumId w:val="4"/>
  </w:num>
  <w:num w:numId="10">
    <w:abstractNumId w:val="9"/>
  </w:num>
  <w:num w:numId="11">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2EF"/>
    <w:rsid w:val="00023FF7"/>
    <w:rsid w:val="000268A4"/>
    <w:rsid w:val="00044423"/>
    <w:rsid w:val="000458BC"/>
    <w:rsid w:val="00045C41"/>
    <w:rsid w:val="00046C03"/>
    <w:rsid w:val="00047874"/>
    <w:rsid w:val="000508B9"/>
    <w:rsid w:val="000670DF"/>
    <w:rsid w:val="0007614F"/>
    <w:rsid w:val="00082149"/>
    <w:rsid w:val="000863BB"/>
    <w:rsid w:val="00096322"/>
    <w:rsid w:val="000A3E75"/>
    <w:rsid w:val="000A53AA"/>
    <w:rsid w:val="000B17A6"/>
    <w:rsid w:val="000B1C6B"/>
    <w:rsid w:val="000C09AC"/>
    <w:rsid w:val="000D21DE"/>
    <w:rsid w:val="000D7D09"/>
    <w:rsid w:val="000E00F3"/>
    <w:rsid w:val="000E4F36"/>
    <w:rsid w:val="000E5145"/>
    <w:rsid w:val="000E7ADD"/>
    <w:rsid w:val="000F158C"/>
    <w:rsid w:val="000F15B1"/>
    <w:rsid w:val="000F6F56"/>
    <w:rsid w:val="001023C8"/>
    <w:rsid w:val="00102F3D"/>
    <w:rsid w:val="00110964"/>
    <w:rsid w:val="00111B5E"/>
    <w:rsid w:val="0012481C"/>
    <w:rsid w:val="00124E38"/>
    <w:rsid w:val="0012580B"/>
    <w:rsid w:val="001318B9"/>
    <w:rsid w:val="001319AE"/>
    <w:rsid w:val="00131F90"/>
    <w:rsid w:val="00133E68"/>
    <w:rsid w:val="0013526E"/>
    <w:rsid w:val="00147BA8"/>
    <w:rsid w:val="00160EC2"/>
    <w:rsid w:val="00171371"/>
    <w:rsid w:val="00173048"/>
    <w:rsid w:val="00175A24"/>
    <w:rsid w:val="001826F6"/>
    <w:rsid w:val="00183B6A"/>
    <w:rsid w:val="001846AF"/>
    <w:rsid w:val="00187E58"/>
    <w:rsid w:val="001953A7"/>
    <w:rsid w:val="00197E53"/>
    <w:rsid w:val="001A1FA5"/>
    <w:rsid w:val="001A297E"/>
    <w:rsid w:val="001A368E"/>
    <w:rsid w:val="001A7329"/>
    <w:rsid w:val="001B4E28"/>
    <w:rsid w:val="001C3525"/>
    <w:rsid w:val="001D1BD2"/>
    <w:rsid w:val="001D491C"/>
    <w:rsid w:val="001D5CA2"/>
    <w:rsid w:val="001D7854"/>
    <w:rsid w:val="001E02BE"/>
    <w:rsid w:val="001E3B37"/>
    <w:rsid w:val="001F2594"/>
    <w:rsid w:val="002055A6"/>
    <w:rsid w:val="00206460"/>
    <w:rsid w:val="002069B4"/>
    <w:rsid w:val="00215286"/>
    <w:rsid w:val="00215DFC"/>
    <w:rsid w:val="002201B4"/>
    <w:rsid w:val="00220DD1"/>
    <w:rsid w:val="002212DF"/>
    <w:rsid w:val="00227BA7"/>
    <w:rsid w:val="00233096"/>
    <w:rsid w:val="00237F22"/>
    <w:rsid w:val="00241ADE"/>
    <w:rsid w:val="002518B5"/>
    <w:rsid w:val="00256FA3"/>
    <w:rsid w:val="00263398"/>
    <w:rsid w:val="00265CA3"/>
    <w:rsid w:val="00266189"/>
    <w:rsid w:val="00271197"/>
    <w:rsid w:val="00275BCF"/>
    <w:rsid w:val="00283882"/>
    <w:rsid w:val="002842B8"/>
    <w:rsid w:val="00292257"/>
    <w:rsid w:val="002A319B"/>
    <w:rsid w:val="002A54E0"/>
    <w:rsid w:val="002A5AE7"/>
    <w:rsid w:val="002B04CE"/>
    <w:rsid w:val="002B0D0B"/>
    <w:rsid w:val="002B1595"/>
    <w:rsid w:val="002B191D"/>
    <w:rsid w:val="002D0AF6"/>
    <w:rsid w:val="002D1F1A"/>
    <w:rsid w:val="002E14DC"/>
    <w:rsid w:val="002E5FD8"/>
    <w:rsid w:val="002E785E"/>
    <w:rsid w:val="002F164D"/>
    <w:rsid w:val="00306206"/>
    <w:rsid w:val="00312818"/>
    <w:rsid w:val="00317D85"/>
    <w:rsid w:val="003248CD"/>
    <w:rsid w:val="00327C56"/>
    <w:rsid w:val="003315A1"/>
    <w:rsid w:val="003373EC"/>
    <w:rsid w:val="00340AC5"/>
    <w:rsid w:val="00342FF4"/>
    <w:rsid w:val="00343A43"/>
    <w:rsid w:val="003706CC"/>
    <w:rsid w:val="00372874"/>
    <w:rsid w:val="003763E7"/>
    <w:rsid w:val="00377710"/>
    <w:rsid w:val="00380304"/>
    <w:rsid w:val="003805D1"/>
    <w:rsid w:val="00390C4D"/>
    <w:rsid w:val="0039365F"/>
    <w:rsid w:val="0039517B"/>
    <w:rsid w:val="00395B0C"/>
    <w:rsid w:val="003A2D8E"/>
    <w:rsid w:val="003B2C84"/>
    <w:rsid w:val="003C20E4"/>
    <w:rsid w:val="003D2752"/>
    <w:rsid w:val="003E5681"/>
    <w:rsid w:val="003E6F90"/>
    <w:rsid w:val="003F5D0F"/>
    <w:rsid w:val="00402109"/>
    <w:rsid w:val="00403283"/>
    <w:rsid w:val="004075FD"/>
    <w:rsid w:val="00414101"/>
    <w:rsid w:val="00420F41"/>
    <w:rsid w:val="004216A3"/>
    <w:rsid w:val="0042249F"/>
    <w:rsid w:val="00424C1C"/>
    <w:rsid w:val="0043087F"/>
    <w:rsid w:val="00433DDB"/>
    <w:rsid w:val="00437619"/>
    <w:rsid w:val="00441C59"/>
    <w:rsid w:val="00444311"/>
    <w:rsid w:val="00444A40"/>
    <w:rsid w:val="00444F10"/>
    <w:rsid w:val="0044566B"/>
    <w:rsid w:val="004524FA"/>
    <w:rsid w:val="0045294D"/>
    <w:rsid w:val="0045473E"/>
    <w:rsid w:val="0048340D"/>
    <w:rsid w:val="00484580"/>
    <w:rsid w:val="004945E6"/>
    <w:rsid w:val="004A03AF"/>
    <w:rsid w:val="004A2A63"/>
    <w:rsid w:val="004A352B"/>
    <w:rsid w:val="004B0386"/>
    <w:rsid w:val="004B0DFC"/>
    <w:rsid w:val="004B210C"/>
    <w:rsid w:val="004D2192"/>
    <w:rsid w:val="004D29A1"/>
    <w:rsid w:val="004D405F"/>
    <w:rsid w:val="004D667F"/>
    <w:rsid w:val="004E0425"/>
    <w:rsid w:val="004E4F4F"/>
    <w:rsid w:val="004E6789"/>
    <w:rsid w:val="004E6C73"/>
    <w:rsid w:val="004F0ABF"/>
    <w:rsid w:val="004F61E3"/>
    <w:rsid w:val="00502F34"/>
    <w:rsid w:val="00507014"/>
    <w:rsid w:val="0051015C"/>
    <w:rsid w:val="00516CF1"/>
    <w:rsid w:val="00531AE9"/>
    <w:rsid w:val="00536BEB"/>
    <w:rsid w:val="00545AC4"/>
    <w:rsid w:val="00550A66"/>
    <w:rsid w:val="00567EC7"/>
    <w:rsid w:val="00570013"/>
    <w:rsid w:val="005801A2"/>
    <w:rsid w:val="0058236E"/>
    <w:rsid w:val="00583581"/>
    <w:rsid w:val="00584BCE"/>
    <w:rsid w:val="00593B80"/>
    <w:rsid w:val="005952A5"/>
    <w:rsid w:val="005A33A1"/>
    <w:rsid w:val="005A3F34"/>
    <w:rsid w:val="005A5D09"/>
    <w:rsid w:val="005B217D"/>
    <w:rsid w:val="005B22AF"/>
    <w:rsid w:val="005B48B6"/>
    <w:rsid w:val="005C20DD"/>
    <w:rsid w:val="005C385F"/>
    <w:rsid w:val="005D629D"/>
    <w:rsid w:val="005E1AC6"/>
    <w:rsid w:val="005F1764"/>
    <w:rsid w:val="005F6F1B"/>
    <w:rsid w:val="00601435"/>
    <w:rsid w:val="00604F02"/>
    <w:rsid w:val="00607EAF"/>
    <w:rsid w:val="00611079"/>
    <w:rsid w:val="006155E5"/>
    <w:rsid w:val="00624288"/>
    <w:rsid w:val="00624B33"/>
    <w:rsid w:val="0062540D"/>
    <w:rsid w:val="00630AA2"/>
    <w:rsid w:val="00633E2F"/>
    <w:rsid w:val="00643A33"/>
    <w:rsid w:val="00646707"/>
    <w:rsid w:val="00656897"/>
    <w:rsid w:val="0066013A"/>
    <w:rsid w:val="00662E58"/>
    <w:rsid w:val="00664DCF"/>
    <w:rsid w:val="006704B9"/>
    <w:rsid w:val="00682311"/>
    <w:rsid w:val="006A1B25"/>
    <w:rsid w:val="006A500D"/>
    <w:rsid w:val="006B1F89"/>
    <w:rsid w:val="006C5D39"/>
    <w:rsid w:val="006C6C47"/>
    <w:rsid w:val="006D02DF"/>
    <w:rsid w:val="006D13B2"/>
    <w:rsid w:val="006D6832"/>
    <w:rsid w:val="006E2810"/>
    <w:rsid w:val="006E5417"/>
    <w:rsid w:val="006E7524"/>
    <w:rsid w:val="006F19AB"/>
    <w:rsid w:val="00701763"/>
    <w:rsid w:val="00704C0B"/>
    <w:rsid w:val="00712F60"/>
    <w:rsid w:val="00720E3B"/>
    <w:rsid w:val="00745F6B"/>
    <w:rsid w:val="00751243"/>
    <w:rsid w:val="0075585E"/>
    <w:rsid w:val="007630D2"/>
    <w:rsid w:val="00764AE2"/>
    <w:rsid w:val="00770571"/>
    <w:rsid w:val="007757A0"/>
    <w:rsid w:val="007768FF"/>
    <w:rsid w:val="0078235A"/>
    <w:rsid w:val="007824D3"/>
    <w:rsid w:val="00785546"/>
    <w:rsid w:val="007857C8"/>
    <w:rsid w:val="007915DA"/>
    <w:rsid w:val="007932AF"/>
    <w:rsid w:val="00796A17"/>
    <w:rsid w:val="00796EE3"/>
    <w:rsid w:val="007A102E"/>
    <w:rsid w:val="007A2623"/>
    <w:rsid w:val="007A3048"/>
    <w:rsid w:val="007A7514"/>
    <w:rsid w:val="007A7D29"/>
    <w:rsid w:val="007B4AB8"/>
    <w:rsid w:val="007B5788"/>
    <w:rsid w:val="007C0103"/>
    <w:rsid w:val="007C20AC"/>
    <w:rsid w:val="007C4481"/>
    <w:rsid w:val="007D7E8D"/>
    <w:rsid w:val="007E043A"/>
    <w:rsid w:val="007E2429"/>
    <w:rsid w:val="007E4499"/>
    <w:rsid w:val="007F1E12"/>
    <w:rsid w:val="007F1F8B"/>
    <w:rsid w:val="007F67A1"/>
    <w:rsid w:val="007F7580"/>
    <w:rsid w:val="0080401B"/>
    <w:rsid w:val="0081424F"/>
    <w:rsid w:val="008206C8"/>
    <w:rsid w:val="008218F7"/>
    <w:rsid w:val="00824B3D"/>
    <w:rsid w:val="00830BD0"/>
    <w:rsid w:val="008329D7"/>
    <w:rsid w:val="00833D96"/>
    <w:rsid w:val="008373C4"/>
    <w:rsid w:val="00846CE3"/>
    <w:rsid w:val="008477B2"/>
    <w:rsid w:val="00860197"/>
    <w:rsid w:val="00862457"/>
    <w:rsid w:val="00867D93"/>
    <w:rsid w:val="00872DAF"/>
    <w:rsid w:val="00874A6C"/>
    <w:rsid w:val="00875C2C"/>
    <w:rsid w:val="00875CAD"/>
    <w:rsid w:val="00876C65"/>
    <w:rsid w:val="00890DB4"/>
    <w:rsid w:val="00891992"/>
    <w:rsid w:val="008A4B4C"/>
    <w:rsid w:val="008A4D6C"/>
    <w:rsid w:val="008A5034"/>
    <w:rsid w:val="008B71BA"/>
    <w:rsid w:val="008C1D68"/>
    <w:rsid w:val="008C239F"/>
    <w:rsid w:val="008C4BDE"/>
    <w:rsid w:val="008D1647"/>
    <w:rsid w:val="008E480C"/>
    <w:rsid w:val="008F1835"/>
    <w:rsid w:val="00907757"/>
    <w:rsid w:val="009212B0"/>
    <w:rsid w:val="009234A5"/>
    <w:rsid w:val="00923557"/>
    <w:rsid w:val="009336F7"/>
    <w:rsid w:val="0093724F"/>
    <w:rsid w:val="009374A7"/>
    <w:rsid w:val="00937E4A"/>
    <w:rsid w:val="00945CE7"/>
    <w:rsid w:val="009477D2"/>
    <w:rsid w:val="00951FD4"/>
    <w:rsid w:val="00955648"/>
    <w:rsid w:val="00957E94"/>
    <w:rsid w:val="00963833"/>
    <w:rsid w:val="00982FA4"/>
    <w:rsid w:val="00983075"/>
    <w:rsid w:val="0098551D"/>
    <w:rsid w:val="009867B0"/>
    <w:rsid w:val="00987B3B"/>
    <w:rsid w:val="0099518F"/>
    <w:rsid w:val="009A2FED"/>
    <w:rsid w:val="009A523D"/>
    <w:rsid w:val="009D0A4C"/>
    <w:rsid w:val="009D45F3"/>
    <w:rsid w:val="009D7A6B"/>
    <w:rsid w:val="009E51C6"/>
    <w:rsid w:val="009E5D09"/>
    <w:rsid w:val="009F206A"/>
    <w:rsid w:val="009F496B"/>
    <w:rsid w:val="00A01439"/>
    <w:rsid w:val="00A02B88"/>
    <w:rsid w:val="00A02E61"/>
    <w:rsid w:val="00A05CFF"/>
    <w:rsid w:val="00A56B97"/>
    <w:rsid w:val="00A578B2"/>
    <w:rsid w:val="00A60210"/>
    <w:rsid w:val="00A6093D"/>
    <w:rsid w:val="00A7585A"/>
    <w:rsid w:val="00A76A6D"/>
    <w:rsid w:val="00A776AB"/>
    <w:rsid w:val="00A778D2"/>
    <w:rsid w:val="00A8072D"/>
    <w:rsid w:val="00A83253"/>
    <w:rsid w:val="00A91305"/>
    <w:rsid w:val="00A9526B"/>
    <w:rsid w:val="00A97AD7"/>
    <w:rsid w:val="00AA6E84"/>
    <w:rsid w:val="00AB1040"/>
    <w:rsid w:val="00AB628B"/>
    <w:rsid w:val="00AC07F1"/>
    <w:rsid w:val="00AC2392"/>
    <w:rsid w:val="00AC4C24"/>
    <w:rsid w:val="00AC76B1"/>
    <w:rsid w:val="00AD3A45"/>
    <w:rsid w:val="00AD492E"/>
    <w:rsid w:val="00AD6EE3"/>
    <w:rsid w:val="00AE341B"/>
    <w:rsid w:val="00AE62A2"/>
    <w:rsid w:val="00AF0E81"/>
    <w:rsid w:val="00AF59B5"/>
    <w:rsid w:val="00B001B3"/>
    <w:rsid w:val="00B079C6"/>
    <w:rsid w:val="00B07CA7"/>
    <w:rsid w:val="00B1279A"/>
    <w:rsid w:val="00B15CFA"/>
    <w:rsid w:val="00B22F70"/>
    <w:rsid w:val="00B24027"/>
    <w:rsid w:val="00B25ABA"/>
    <w:rsid w:val="00B30D39"/>
    <w:rsid w:val="00B50AFB"/>
    <w:rsid w:val="00B5222E"/>
    <w:rsid w:val="00B526D7"/>
    <w:rsid w:val="00B61C96"/>
    <w:rsid w:val="00B628CE"/>
    <w:rsid w:val="00B62D2A"/>
    <w:rsid w:val="00B672A6"/>
    <w:rsid w:val="00B71058"/>
    <w:rsid w:val="00B72CE6"/>
    <w:rsid w:val="00B73A2A"/>
    <w:rsid w:val="00B821FE"/>
    <w:rsid w:val="00B82C95"/>
    <w:rsid w:val="00B9240D"/>
    <w:rsid w:val="00B94B06"/>
    <w:rsid w:val="00B94C28"/>
    <w:rsid w:val="00BA5D76"/>
    <w:rsid w:val="00BA76E4"/>
    <w:rsid w:val="00BB3B87"/>
    <w:rsid w:val="00BC10BA"/>
    <w:rsid w:val="00BC538F"/>
    <w:rsid w:val="00BC5AFD"/>
    <w:rsid w:val="00BD14AA"/>
    <w:rsid w:val="00BD7203"/>
    <w:rsid w:val="00BE1AB8"/>
    <w:rsid w:val="00BE232D"/>
    <w:rsid w:val="00BF3D29"/>
    <w:rsid w:val="00C04F43"/>
    <w:rsid w:val="00C0609D"/>
    <w:rsid w:val="00C115AB"/>
    <w:rsid w:val="00C217B5"/>
    <w:rsid w:val="00C23ECA"/>
    <w:rsid w:val="00C30249"/>
    <w:rsid w:val="00C3723B"/>
    <w:rsid w:val="00C44436"/>
    <w:rsid w:val="00C548C4"/>
    <w:rsid w:val="00C55601"/>
    <w:rsid w:val="00C606C9"/>
    <w:rsid w:val="00C6342E"/>
    <w:rsid w:val="00C70C6B"/>
    <w:rsid w:val="00C70FD7"/>
    <w:rsid w:val="00C7421F"/>
    <w:rsid w:val="00C80288"/>
    <w:rsid w:val="00C81BF3"/>
    <w:rsid w:val="00C84003"/>
    <w:rsid w:val="00C8570E"/>
    <w:rsid w:val="00C90650"/>
    <w:rsid w:val="00C90C25"/>
    <w:rsid w:val="00C92C41"/>
    <w:rsid w:val="00C957F6"/>
    <w:rsid w:val="00C97BE9"/>
    <w:rsid w:val="00C97D78"/>
    <w:rsid w:val="00CB0854"/>
    <w:rsid w:val="00CB3207"/>
    <w:rsid w:val="00CB6021"/>
    <w:rsid w:val="00CC1843"/>
    <w:rsid w:val="00CC1E7A"/>
    <w:rsid w:val="00CC2AAE"/>
    <w:rsid w:val="00CC51E1"/>
    <w:rsid w:val="00CC5A42"/>
    <w:rsid w:val="00CD0EAB"/>
    <w:rsid w:val="00CD12F2"/>
    <w:rsid w:val="00CD41DC"/>
    <w:rsid w:val="00CD5B41"/>
    <w:rsid w:val="00CF2381"/>
    <w:rsid w:val="00CF34DB"/>
    <w:rsid w:val="00CF558F"/>
    <w:rsid w:val="00D073E2"/>
    <w:rsid w:val="00D149DD"/>
    <w:rsid w:val="00D3031C"/>
    <w:rsid w:val="00D3613F"/>
    <w:rsid w:val="00D446EC"/>
    <w:rsid w:val="00D51BF0"/>
    <w:rsid w:val="00D55942"/>
    <w:rsid w:val="00D63888"/>
    <w:rsid w:val="00D63940"/>
    <w:rsid w:val="00D759EB"/>
    <w:rsid w:val="00D767C7"/>
    <w:rsid w:val="00D807BF"/>
    <w:rsid w:val="00D81124"/>
    <w:rsid w:val="00D83FFA"/>
    <w:rsid w:val="00D8599F"/>
    <w:rsid w:val="00DA7887"/>
    <w:rsid w:val="00DB1313"/>
    <w:rsid w:val="00DB2C26"/>
    <w:rsid w:val="00DB2C63"/>
    <w:rsid w:val="00DC076E"/>
    <w:rsid w:val="00DD0761"/>
    <w:rsid w:val="00DD502A"/>
    <w:rsid w:val="00DD7799"/>
    <w:rsid w:val="00DE6B43"/>
    <w:rsid w:val="00DF072C"/>
    <w:rsid w:val="00DF23B2"/>
    <w:rsid w:val="00E06471"/>
    <w:rsid w:val="00E11923"/>
    <w:rsid w:val="00E15D6A"/>
    <w:rsid w:val="00E262D4"/>
    <w:rsid w:val="00E33431"/>
    <w:rsid w:val="00E33CB4"/>
    <w:rsid w:val="00E3443F"/>
    <w:rsid w:val="00E35826"/>
    <w:rsid w:val="00E36250"/>
    <w:rsid w:val="00E36F45"/>
    <w:rsid w:val="00E40255"/>
    <w:rsid w:val="00E54511"/>
    <w:rsid w:val="00E5615C"/>
    <w:rsid w:val="00E56676"/>
    <w:rsid w:val="00E61DAC"/>
    <w:rsid w:val="00E6366F"/>
    <w:rsid w:val="00E64678"/>
    <w:rsid w:val="00E64FD6"/>
    <w:rsid w:val="00E67BB8"/>
    <w:rsid w:val="00E7198A"/>
    <w:rsid w:val="00E75FE3"/>
    <w:rsid w:val="00E77BC8"/>
    <w:rsid w:val="00E801D7"/>
    <w:rsid w:val="00E87932"/>
    <w:rsid w:val="00E972A8"/>
    <w:rsid w:val="00EA100A"/>
    <w:rsid w:val="00EA31AF"/>
    <w:rsid w:val="00EA3BF1"/>
    <w:rsid w:val="00EA4984"/>
    <w:rsid w:val="00EA4C64"/>
    <w:rsid w:val="00EB0365"/>
    <w:rsid w:val="00EB7AB1"/>
    <w:rsid w:val="00ED01CF"/>
    <w:rsid w:val="00ED3168"/>
    <w:rsid w:val="00ED7642"/>
    <w:rsid w:val="00EE7ABB"/>
    <w:rsid w:val="00EF0043"/>
    <w:rsid w:val="00EF48CC"/>
    <w:rsid w:val="00F0143A"/>
    <w:rsid w:val="00F07DA9"/>
    <w:rsid w:val="00F07E51"/>
    <w:rsid w:val="00F27BF6"/>
    <w:rsid w:val="00F37D56"/>
    <w:rsid w:val="00F40101"/>
    <w:rsid w:val="00F430B1"/>
    <w:rsid w:val="00F45504"/>
    <w:rsid w:val="00F5293A"/>
    <w:rsid w:val="00F555BE"/>
    <w:rsid w:val="00F57243"/>
    <w:rsid w:val="00F622AE"/>
    <w:rsid w:val="00F641CB"/>
    <w:rsid w:val="00F6532A"/>
    <w:rsid w:val="00F73032"/>
    <w:rsid w:val="00F80C27"/>
    <w:rsid w:val="00F83114"/>
    <w:rsid w:val="00F848FC"/>
    <w:rsid w:val="00F9282A"/>
    <w:rsid w:val="00F96BAD"/>
    <w:rsid w:val="00FA0BB7"/>
    <w:rsid w:val="00FB0E84"/>
    <w:rsid w:val="00FB56EB"/>
    <w:rsid w:val="00FB6569"/>
    <w:rsid w:val="00FC7A0C"/>
    <w:rsid w:val="00FD01C2"/>
    <w:rsid w:val="00FE0F73"/>
    <w:rsid w:val="00FF0CE3"/>
    <w:rsid w:val="00FF3CB4"/>
    <w:rsid w:val="00FF3E35"/>
    <w:rsid w:val="00FF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1"/>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aliases w:val="Figure"/>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character" w:styleId="CommentReference">
    <w:name w:val="annotation reference"/>
    <w:basedOn w:val="DefaultParagraphFont"/>
    <w:uiPriority w:val="99"/>
    <w:rsid w:val="007E043A"/>
    <w:rPr>
      <w:sz w:val="16"/>
      <w:szCs w:val="16"/>
    </w:rPr>
  </w:style>
  <w:style w:type="paragraph" w:styleId="CommentText">
    <w:name w:val="annotation text"/>
    <w:basedOn w:val="Normal"/>
    <w:link w:val="CommentTextChar"/>
    <w:uiPriority w:val="99"/>
    <w:rsid w:val="007E043A"/>
    <w:rPr>
      <w:sz w:val="20"/>
    </w:rPr>
  </w:style>
  <w:style w:type="character" w:customStyle="1" w:styleId="CommentTextChar">
    <w:name w:val="Comment Text Char"/>
    <w:basedOn w:val="DefaultParagraphFont"/>
    <w:link w:val="CommentText"/>
    <w:uiPriority w:val="99"/>
    <w:rsid w:val="007E043A"/>
    <w:rPr>
      <w:lang w:eastAsia="en-US"/>
    </w:rPr>
  </w:style>
  <w:style w:type="paragraph" w:styleId="CommentSubject">
    <w:name w:val="annotation subject"/>
    <w:basedOn w:val="CommentText"/>
    <w:next w:val="CommentText"/>
    <w:link w:val="CommentSubjectChar"/>
    <w:rsid w:val="007E043A"/>
    <w:rPr>
      <w:b/>
      <w:bCs/>
    </w:rPr>
  </w:style>
  <w:style w:type="character" w:customStyle="1" w:styleId="CommentSubjectChar">
    <w:name w:val="Comment Subject Char"/>
    <w:basedOn w:val="CommentTextChar"/>
    <w:link w:val="CommentSubject"/>
    <w:rsid w:val="007E043A"/>
    <w:rPr>
      <w:b/>
      <w:bCs/>
      <w:lang w:eastAsia="en-US"/>
    </w:rPr>
  </w:style>
  <w:style w:type="paragraph" w:customStyle="1" w:styleId="Annex2">
    <w:name w:val="Annex 2"/>
    <w:basedOn w:val="Normal"/>
    <w:next w:val="Normal"/>
    <w:uiPriority w:val="99"/>
    <w:rsid w:val="000E7ADD"/>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rsid w:val="000E7AD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Note1">
    <w:name w:val="Note 1"/>
    <w:basedOn w:val="Normal"/>
    <w:rsid w:val="000B17A6"/>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styleId="Revision">
    <w:name w:val="Revision"/>
    <w:hidden/>
    <w:uiPriority w:val="99"/>
    <w:semiHidden/>
    <w:rsid w:val="00266189"/>
    <w:rPr>
      <w:sz w:val="22"/>
      <w:lang w:eastAsia="en-US"/>
    </w:rPr>
  </w:style>
  <w:style w:type="paragraph" w:customStyle="1" w:styleId="Note1CharCharCharCharCharChar">
    <w:name w:val="Note 1 Char Char Char Char Char Char"/>
    <w:basedOn w:val="Normal"/>
    <w:uiPriority w:val="99"/>
    <w:rsid w:val="00E15D6A"/>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paragraph" w:customStyle="1" w:styleId="ColorfulShading-Accent12">
    <w:name w:val="Colorful Shading - Accent 12"/>
    <w:hidden/>
    <w:uiPriority w:val="99"/>
    <w:semiHidden/>
    <w:rsid w:val="00CC51E1"/>
    <w:rPr>
      <w:rFonts w:eastAsia="Malgun Gothic"/>
      <w:lang w:val="en-GB" w:eastAsia="en-US"/>
    </w:rPr>
  </w:style>
  <w:style w:type="paragraph" w:customStyle="1" w:styleId="Blanc">
    <w:name w:val="Blanc"/>
    <w:basedOn w:val="Normal"/>
    <w:next w:val="Normal"/>
    <w:uiPriority w:val="99"/>
    <w:rsid w:val="00CC51E1"/>
    <w:pPr>
      <w:keepNext/>
      <w:tabs>
        <w:tab w:val="clear" w:pos="360"/>
        <w:tab w:val="clear" w:pos="720"/>
        <w:tab w:val="clear" w:pos="1080"/>
        <w:tab w:val="clear" w:pos="1440"/>
      </w:tabs>
      <w:spacing w:before="0" w:after="57" w:line="12" w:lineRule="exact"/>
      <w:jc w:val="center"/>
    </w:pPr>
    <w:rPr>
      <w:rFonts w:eastAsia="Malgun Gothic"/>
      <w:sz w:val="8"/>
      <w:szCs w:val="8"/>
    </w:rPr>
  </w:style>
  <w:style w:type="character" w:customStyle="1" w:styleId="CaptionChar1">
    <w:name w:val="Caption Char1"/>
    <w:locked/>
    <w:rsid w:val="00CC51E1"/>
    <w:rPr>
      <w:rFonts w:ascii="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699081">
      <w:bodyDiv w:val="1"/>
      <w:marLeft w:val="0"/>
      <w:marRight w:val="0"/>
      <w:marTop w:val="0"/>
      <w:marBottom w:val="0"/>
      <w:divBdr>
        <w:top w:val="none" w:sz="0" w:space="0" w:color="auto"/>
        <w:left w:val="none" w:sz="0" w:space="0" w:color="auto"/>
        <w:bottom w:val="none" w:sz="0" w:space="0" w:color="auto"/>
        <w:right w:val="none" w:sz="0" w:space="0" w:color="auto"/>
      </w:divBdr>
    </w:div>
    <w:div w:id="1164777395">
      <w:bodyDiv w:val="1"/>
      <w:marLeft w:val="0"/>
      <w:marRight w:val="0"/>
      <w:marTop w:val="0"/>
      <w:marBottom w:val="0"/>
      <w:divBdr>
        <w:top w:val="none" w:sz="0" w:space="0" w:color="auto"/>
        <w:left w:val="none" w:sz="0" w:space="0" w:color="auto"/>
        <w:bottom w:val="none" w:sz="0" w:space="0" w:color="auto"/>
        <w:right w:val="none" w:sz="0" w:space="0" w:color="auto"/>
      </w:divBdr>
      <w:divsChild>
        <w:div w:id="1481919155">
          <w:marLeft w:val="0"/>
          <w:marRight w:val="0"/>
          <w:marTop w:val="0"/>
          <w:marBottom w:val="0"/>
          <w:divBdr>
            <w:top w:val="none" w:sz="0" w:space="0" w:color="auto"/>
            <w:left w:val="none" w:sz="0" w:space="0" w:color="auto"/>
            <w:bottom w:val="none" w:sz="0" w:space="0" w:color="auto"/>
            <w:right w:val="none" w:sz="0" w:space="0" w:color="auto"/>
          </w:divBdr>
          <w:divsChild>
            <w:div w:id="1909025275">
              <w:marLeft w:val="0"/>
              <w:marRight w:val="0"/>
              <w:marTop w:val="0"/>
              <w:marBottom w:val="0"/>
              <w:divBdr>
                <w:top w:val="none" w:sz="0" w:space="0" w:color="auto"/>
                <w:left w:val="none" w:sz="0" w:space="0" w:color="auto"/>
                <w:bottom w:val="none" w:sz="0" w:space="0" w:color="auto"/>
                <w:right w:val="none" w:sz="0" w:space="0" w:color="auto"/>
              </w:divBdr>
              <w:divsChild>
                <w:div w:id="179635533">
                  <w:marLeft w:val="0"/>
                  <w:marRight w:val="0"/>
                  <w:marTop w:val="0"/>
                  <w:marBottom w:val="0"/>
                  <w:divBdr>
                    <w:top w:val="none" w:sz="0" w:space="0" w:color="auto"/>
                    <w:left w:val="none" w:sz="0" w:space="0" w:color="auto"/>
                    <w:bottom w:val="none" w:sz="0" w:space="0" w:color="auto"/>
                    <w:right w:val="none" w:sz="0" w:space="0" w:color="auto"/>
                  </w:divBdr>
                  <w:divsChild>
                    <w:div w:id="565997312">
                      <w:marLeft w:val="0"/>
                      <w:marRight w:val="-600"/>
                      <w:marTop w:val="0"/>
                      <w:marBottom w:val="0"/>
                      <w:divBdr>
                        <w:top w:val="none" w:sz="0" w:space="0" w:color="auto"/>
                        <w:left w:val="none" w:sz="0" w:space="0" w:color="auto"/>
                        <w:bottom w:val="none" w:sz="0" w:space="0" w:color="auto"/>
                        <w:right w:val="none" w:sz="0" w:space="0" w:color="auto"/>
                      </w:divBdr>
                      <w:divsChild>
                        <w:div w:id="2027557920">
                          <w:marLeft w:val="0"/>
                          <w:marRight w:val="0"/>
                          <w:marTop w:val="0"/>
                          <w:marBottom w:val="0"/>
                          <w:divBdr>
                            <w:top w:val="none" w:sz="0" w:space="0" w:color="auto"/>
                            <w:left w:val="none" w:sz="0" w:space="0" w:color="auto"/>
                            <w:bottom w:val="none" w:sz="0" w:space="0" w:color="auto"/>
                            <w:right w:val="none" w:sz="0" w:space="0" w:color="auto"/>
                          </w:divBdr>
                          <w:divsChild>
                            <w:div w:id="1031418696">
                              <w:marLeft w:val="0"/>
                              <w:marRight w:val="0"/>
                              <w:marTop w:val="0"/>
                              <w:marBottom w:val="0"/>
                              <w:divBdr>
                                <w:top w:val="none" w:sz="0" w:space="0" w:color="auto"/>
                                <w:left w:val="none" w:sz="0" w:space="0" w:color="auto"/>
                                <w:bottom w:val="none" w:sz="0" w:space="0" w:color="auto"/>
                                <w:right w:val="none" w:sz="0" w:space="0" w:color="auto"/>
                              </w:divBdr>
                              <w:divsChild>
                                <w:div w:id="450824538">
                                  <w:marLeft w:val="0"/>
                                  <w:marRight w:val="0"/>
                                  <w:marTop w:val="0"/>
                                  <w:marBottom w:val="0"/>
                                  <w:divBdr>
                                    <w:top w:val="none" w:sz="0" w:space="0" w:color="auto"/>
                                    <w:left w:val="none" w:sz="0" w:space="0" w:color="auto"/>
                                    <w:bottom w:val="none" w:sz="0" w:space="0" w:color="auto"/>
                                    <w:right w:val="none" w:sz="0" w:space="0" w:color="auto"/>
                                  </w:divBdr>
                                  <w:divsChild>
                                    <w:div w:id="1574318608">
                                      <w:marLeft w:val="0"/>
                                      <w:marRight w:val="1860"/>
                                      <w:marTop w:val="0"/>
                                      <w:marBottom w:val="0"/>
                                      <w:divBdr>
                                        <w:top w:val="none" w:sz="0" w:space="0" w:color="auto"/>
                                        <w:left w:val="none" w:sz="0" w:space="0" w:color="auto"/>
                                        <w:bottom w:val="none" w:sz="0" w:space="0" w:color="auto"/>
                                        <w:right w:val="none" w:sz="0" w:space="0" w:color="auto"/>
                                      </w:divBdr>
                                      <w:divsChild>
                                        <w:div w:id="14851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27974653">
      <w:bodyDiv w:val="1"/>
      <w:marLeft w:val="0"/>
      <w:marRight w:val="0"/>
      <w:marTop w:val="0"/>
      <w:marBottom w:val="0"/>
      <w:divBdr>
        <w:top w:val="none" w:sz="0" w:space="0" w:color="auto"/>
        <w:left w:val="none" w:sz="0" w:space="0" w:color="auto"/>
        <w:bottom w:val="none" w:sz="0" w:space="0" w:color="auto"/>
        <w:right w:val="none" w:sz="0" w:space="0" w:color="auto"/>
      </w:divBdr>
      <w:divsChild>
        <w:div w:id="2113813218">
          <w:marLeft w:val="0"/>
          <w:marRight w:val="0"/>
          <w:marTop w:val="0"/>
          <w:marBottom w:val="0"/>
          <w:divBdr>
            <w:top w:val="none" w:sz="0" w:space="0" w:color="auto"/>
            <w:left w:val="none" w:sz="0" w:space="0" w:color="auto"/>
            <w:bottom w:val="none" w:sz="0" w:space="0" w:color="auto"/>
            <w:right w:val="none" w:sz="0" w:space="0" w:color="auto"/>
          </w:divBdr>
          <w:divsChild>
            <w:div w:id="1088190192">
              <w:marLeft w:val="0"/>
              <w:marRight w:val="0"/>
              <w:marTop w:val="0"/>
              <w:marBottom w:val="0"/>
              <w:divBdr>
                <w:top w:val="none" w:sz="0" w:space="0" w:color="auto"/>
                <w:left w:val="none" w:sz="0" w:space="0" w:color="auto"/>
                <w:bottom w:val="none" w:sz="0" w:space="0" w:color="auto"/>
                <w:right w:val="none" w:sz="0" w:space="0" w:color="auto"/>
              </w:divBdr>
              <w:divsChild>
                <w:div w:id="32123675">
                  <w:marLeft w:val="0"/>
                  <w:marRight w:val="0"/>
                  <w:marTop w:val="0"/>
                  <w:marBottom w:val="0"/>
                  <w:divBdr>
                    <w:top w:val="none" w:sz="0" w:space="0" w:color="auto"/>
                    <w:left w:val="none" w:sz="0" w:space="0" w:color="auto"/>
                    <w:bottom w:val="none" w:sz="0" w:space="0" w:color="auto"/>
                    <w:right w:val="none" w:sz="0" w:space="0" w:color="auto"/>
                  </w:divBdr>
                  <w:divsChild>
                    <w:div w:id="2060978343">
                      <w:marLeft w:val="0"/>
                      <w:marRight w:val="-600"/>
                      <w:marTop w:val="0"/>
                      <w:marBottom w:val="0"/>
                      <w:divBdr>
                        <w:top w:val="none" w:sz="0" w:space="0" w:color="auto"/>
                        <w:left w:val="none" w:sz="0" w:space="0" w:color="auto"/>
                        <w:bottom w:val="none" w:sz="0" w:space="0" w:color="auto"/>
                        <w:right w:val="none" w:sz="0" w:space="0" w:color="auto"/>
                      </w:divBdr>
                      <w:divsChild>
                        <w:div w:id="254024365">
                          <w:marLeft w:val="0"/>
                          <w:marRight w:val="0"/>
                          <w:marTop w:val="0"/>
                          <w:marBottom w:val="0"/>
                          <w:divBdr>
                            <w:top w:val="none" w:sz="0" w:space="0" w:color="auto"/>
                            <w:left w:val="none" w:sz="0" w:space="0" w:color="auto"/>
                            <w:bottom w:val="none" w:sz="0" w:space="0" w:color="auto"/>
                            <w:right w:val="none" w:sz="0" w:space="0" w:color="auto"/>
                          </w:divBdr>
                          <w:divsChild>
                            <w:div w:id="253441969">
                              <w:marLeft w:val="0"/>
                              <w:marRight w:val="0"/>
                              <w:marTop w:val="0"/>
                              <w:marBottom w:val="0"/>
                              <w:divBdr>
                                <w:top w:val="none" w:sz="0" w:space="0" w:color="auto"/>
                                <w:left w:val="none" w:sz="0" w:space="0" w:color="auto"/>
                                <w:bottom w:val="none" w:sz="0" w:space="0" w:color="auto"/>
                                <w:right w:val="none" w:sz="0" w:space="0" w:color="auto"/>
                              </w:divBdr>
                              <w:divsChild>
                                <w:div w:id="1629387244">
                                  <w:marLeft w:val="0"/>
                                  <w:marRight w:val="0"/>
                                  <w:marTop w:val="0"/>
                                  <w:marBottom w:val="0"/>
                                  <w:divBdr>
                                    <w:top w:val="none" w:sz="0" w:space="0" w:color="auto"/>
                                    <w:left w:val="none" w:sz="0" w:space="0" w:color="auto"/>
                                    <w:bottom w:val="none" w:sz="0" w:space="0" w:color="auto"/>
                                    <w:right w:val="none" w:sz="0" w:space="0" w:color="auto"/>
                                  </w:divBdr>
                                  <w:divsChild>
                                    <w:div w:id="1274895976">
                                      <w:marLeft w:val="0"/>
                                      <w:marRight w:val="1860"/>
                                      <w:marTop w:val="0"/>
                                      <w:marBottom w:val="0"/>
                                      <w:divBdr>
                                        <w:top w:val="none" w:sz="0" w:space="0" w:color="auto"/>
                                        <w:left w:val="none" w:sz="0" w:space="0" w:color="auto"/>
                                        <w:bottom w:val="none" w:sz="0" w:space="0" w:color="auto"/>
                                        <w:right w:val="none" w:sz="0" w:space="0" w:color="auto"/>
                                      </w:divBdr>
                                      <w:divsChild>
                                        <w:div w:id="13190978">
                                          <w:marLeft w:val="0"/>
                                          <w:marRight w:val="0"/>
                                          <w:marTop w:val="0"/>
                                          <w:marBottom w:val="0"/>
                                          <w:divBdr>
                                            <w:top w:val="none" w:sz="0" w:space="0" w:color="auto"/>
                                            <w:left w:val="none" w:sz="0" w:space="0" w:color="auto"/>
                                            <w:bottom w:val="none" w:sz="0" w:space="0" w:color="auto"/>
                                            <w:right w:val="none" w:sz="0" w:space="0" w:color="auto"/>
                                          </w:divBdr>
                                          <w:divsChild>
                                            <w:div w:id="1995137738">
                                              <w:marLeft w:val="0"/>
                                              <w:marRight w:val="0"/>
                                              <w:marTop w:val="0"/>
                                              <w:marBottom w:val="0"/>
                                              <w:divBdr>
                                                <w:top w:val="none" w:sz="0" w:space="0" w:color="auto"/>
                                                <w:left w:val="none" w:sz="0" w:space="0" w:color="auto"/>
                                                <w:bottom w:val="none" w:sz="0" w:space="0" w:color="auto"/>
                                                <w:right w:val="none" w:sz="0" w:space="0" w:color="auto"/>
                                              </w:divBdr>
                                              <w:divsChild>
                                                <w:div w:id="82886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7897748">
      <w:bodyDiv w:val="1"/>
      <w:marLeft w:val="0"/>
      <w:marRight w:val="0"/>
      <w:marTop w:val="0"/>
      <w:marBottom w:val="0"/>
      <w:divBdr>
        <w:top w:val="none" w:sz="0" w:space="0" w:color="auto"/>
        <w:left w:val="none" w:sz="0" w:space="0" w:color="auto"/>
        <w:bottom w:val="none" w:sz="0" w:space="0" w:color="auto"/>
        <w:right w:val="none" w:sz="0" w:space="0" w:color="auto"/>
      </w:divBdr>
      <w:divsChild>
        <w:div w:id="1724791311">
          <w:marLeft w:val="0"/>
          <w:marRight w:val="0"/>
          <w:marTop w:val="0"/>
          <w:marBottom w:val="0"/>
          <w:divBdr>
            <w:top w:val="none" w:sz="0" w:space="0" w:color="auto"/>
            <w:left w:val="none" w:sz="0" w:space="0" w:color="auto"/>
            <w:bottom w:val="none" w:sz="0" w:space="0" w:color="auto"/>
            <w:right w:val="none" w:sz="0" w:space="0" w:color="auto"/>
          </w:divBdr>
          <w:divsChild>
            <w:div w:id="1790658150">
              <w:marLeft w:val="0"/>
              <w:marRight w:val="0"/>
              <w:marTop w:val="0"/>
              <w:marBottom w:val="0"/>
              <w:divBdr>
                <w:top w:val="none" w:sz="0" w:space="0" w:color="auto"/>
                <w:left w:val="none" w:sz="0" w:space="0" w:color="auto"/>
                <w:bottom w:val="none" w:sz="0" w:space="0" w:color="auto"/>
                <w:right w:val="none" w:sz="0" w:space="0" w:color="auto"/>
              </w:divBdr>
              <w:divsChild>
                <w:div w:id="373890650">
                  <w:marLeft w:val="0"/>
                  <w:marRight w:val="0"/>
                  <w:marTop w:val="0"/>
                  <w:marBottom w:val="0"/>
                  <w:divBdr>
                    <w:top w:val="none" w:sz="0" w:space="0" w:color="auto"/>
                    <w:left w:val="none" w:sz="0" w:space="0" w:color="auto"/>
                    <w:bottom w:val="none" w:sz="0" w:space="0" w:color="auto"/>
                    <w:right w:val="none" w:sz="0" w:space="0" w:color="auto"/>
                  </w:divBdr>
                  <w:divsChild>
                    <w:div w:id="233785413">
                      <w:marLeft w:val="0"/>
                      <w:marRight w:val="-600"/>
                      <w:marTop w:val="0"/>
                      <w:marBottom w:val="0"/>
                      <w:divBdr>
                        <w:top w:val="none" w:sz="0" w:space="0" w:color="auto"/>
                        <w:left w:val="none" w:sz="0" w:space="0" w:color="auto"/>
                        <w:bottom w:val="none" w:sz="0" w:space="0" w:color="auto"/>
                        <w:right w:val="none" w:sz="0" w:space="0" w:color="auto"/>
                      </w:divBdr>
                      <w:divsChild>
                        <w:div w:id="1753509689">
                          <w:marLeft w:val="0"/>
                          <w:marRight w:val="0"/>
                          <w:marTop w:val="0"/>
                          <w:marBottom w:val="0"/>
                          <w:divBdr>
                            <w:top w:val="none" w:sz="0" w:space="0" w:color="auto"/>
                            <w:left w:val="none" w:sz="0" w:space="0" w:color="auto"/>
                            <w:bottom w:val="none" w:sz="0" w:space="0" w:color="auto"/>
                            <w:right w:val="none" w:sz="0" w:space="0" w:color="auto"/>
                          </w:divBdr>
                          <w:divsChild>
                            <w:div w:id="384958617">
                              <w:marLeft w:val="0"/>
                              <w:marRight w:val="0"/>
                              <w:marTop w:val="0"/>
                              <w:marBottom w:val="0"/>
                              <w:divBdr>
                                <w:top w:val="none" w:sz="0" w:space="0" w:color="auto"/>
                                <w:left w:val="none" w:sz="0" w:space="0" w:color="auto"/>
                                <w:bottom w:val="none" w:sz="0" w:space="0" w:color="auto"/>
                                <w:right w:val="none" w:sz="0" w:space="0" w:color="auto"/>
                              </w:divBdr>
                              <w:divsChild>
                                <w:div w:id="118289107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1860"/>
                                      <w:marTop w:val="0"/>
                                      <w:marBottom w:val="0"/>
                                      <w:divBdr>
                                        <w:top w:val="none" w:sz="0" w:space="0" w:color="auto"/>
                                        <w:left w:val="none" w:sz="0" w:space="0" w:color="auto"/>
                                        <w:bottom w:val="none" w:sz="0" w:space="0" w:color="auto"/>
                                        <w:right w:val="none" w:sz="0" w:space="0" w:color="auto"/>
                                      </w:divBdr>
                                      <w:divsChild>
                                        <w:div w:id="1382099753">
                                          <w:marLeft w:val="0"/>
                                          <w:marRight w:val="0"/>
                                          <w:marTop w:val="0"/>
                                          <w:marBottom w:val="0"/>
                                          <w:divBdr>
                                            <w:top w:val="none" w:sz="0" w:space="0" w:color="auto"/>
                                            <w:left w:val="none" w:sz="0" w:space="0" w:color="auto"/>
                                            <w:bottom w:val="none" w:sz="0" w:space="0" w:color="auto"/>
                                            <w:right w:val="none" w:sz="0" w:space="0" w:color="auto"/>
                                          </w:divBdr>
                                          <w:divsChild>
                                            <w:div w:id="349723109">
                                              <w:marLeft w:val="0"/>
                                              <w:marRight w:val="0"/>
                                              <w:marTop w:val="0"/>
                                              <w:marBottom w:val="0"/>
                                              <w:divBdr>
                                                <w:top w:val="none" w:sz="0" w:space="0" w:color="auto"/>
                                                <w:left w:val="none" w:sz="0" w:space="0" w:color="auto"/>
                                                <w:bottom w:val="none" w:sz="0" w:space="0" w:color="auto"/>
                                                <w:right w:val="none" w:sz="0" w:space="0" w:color="auto"/>
                                              </w:divBdr>
                                              <w:divsChild>
                                                <w:div w:id="9475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henix.int-evry.fr/jct2/doc_end_user/current_document.php?id=131" TargetMode="External"/><Relationship Id="rId18" Type="http://schemas.openxmlformats.org/officeDocument/2006/relationships/hyperlink" Target="http://phenix.it-sudparis.eu/jct/doc_end_user/current_document.php?id=6120" TargetMode="External"/><Relationship Id="rId3" Type="http://schemas.openxmlformats.org/officeDocument/2006/relationships/styles" Target="styles.xml"/><Relationship Id="rId21" Type="http://schemas.openxmlformats.org/officeDocument/2006/relationships/hyperlink" Target="http://phenix.it-sudparis.eu/jct/doc_end_user/current_document.php?id=5938" TargetMode="External"/><Relationship Id="rId7" Type="http://schemas.openxmlformats.org/officeDocument/2006/relationships/footnotes" Target="footnotes.xml"/><Relationship Id="rId12" Type="http://schemas.openxmlformats.org/officeDocument/2006/relationships/hyperlink" Target="http://phenix.it-sudparis.eu/jct/doc_end_user/current_document.php?id=6298" TargetMode="External"/><Relationship Id="rId17" Type="http://schemas.openxmlformats.org/officeDocument/2006/relationships/hyperlink" Target="http://phenix.int-evry.fr/mpeg/doc_end_user/current_document.php?id=39214&amp;id_meeting=15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henix.int-evry.fr/jct2/doc_end_user/current_document.php?id=91" TargetMode="External"/><Relationship Id="rId20" Type="http://schemas.openxmlformats.org/officeDocument/2006/relationships/hyperlink" Target="http://phenix.int-evry.fr/mpeg/doc_end_user/current_document.php?id=39375&amp;id_meeting=15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ekuiw@qualcomm.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henix.it-sudparis.eu/jct/doc_end_user/current_document.php?id=5987"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phenix.int-evry.fr/jct2/doc_end_user/current_document.php?id=17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phenix.int-evry.fr/mpeg/doc_end_user/current_document.php?id=39263&amp;id_meeting=153" TargetMode="External"/><Relationship Id="rId22" Type="http://schemas.openxmlformats.org/officeDocument/2006/relationships/hyperlink" Target="http://phenix.int-evry.fr/jct/doc_end_user/current_document.php?id=64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D0E6B-F517-47A6-A02D-363093D78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4342</Words>
  <Characters>24755</Characters>
  <Application>Microsoft Office Word</Application>
  <DocSecurity>0</DocSecurity>
  <Lines>206</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29039</CharactersWithSpaces>
  <SharedDoc>false</SharedDoc>
  <HLinks>
    <vt:vector size="12" baseType="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8</cp:revision>
  <cp:lastPrinted>2012-04-16T22:24:00Z</cp:lastPrinted>
  <dcterms:created xsi:type="dcterms:W3CDTF">2012-07-19T13:21:00Z</dcterms:created>
  <dcterms:modified xsi:type="dcterms:W3CDTF">2012-07-19T13:47:00Z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10893214</vt:i4>
  </property>
  <property fmtid="{D5CDD505-2E9C-101B-9397-08002B2CF9AE}" pid="3" name="_NewReviewCycle">
    <vt:lpwstr/>
  </property>
  <property fmtid="{D5CDD505-2E9C-101B-9397-08002B2CF9AE}" pid="4" name="_EmailSubject">
    <vt:lpwstr>BoG on high-level syntax for extension planning</vt:lpwstr>
  </property>
  <property fmtid="{D5CDD505-2E9C-101B-9397-08002B2CF9AE}" pid="5" name="_AuthorEmail">
    <vt:lpwstr>yekuiw@qualcomm.com</vt:lpwstr>
  </property>
  <property fmtid="{D5CDD505-2E9C-101B-9397-08002B2CF9AE}" pid="6" name="_AuthorEmailDisplayName">
    <vt:lpwstr>Wang, Ye-Kui</vt:lpwstr>
  </property>
  <property fmtid="{D5CDD505-2E9C-101B-9397-08002B2CF9AE}" pid="7" name="_PreviousAdHocReviewCycleID">
    <vt:i4>-1956529504</vt:i4>
  </property>
  <property fmtid="{D5CDD505-2E9C-101B-9397-08002B2CF9AE}" pid="8" name="_ReviewingToolsShownOnce">
    <vt:lpwstr/>
  </property>
</Properties>
</file>