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bookmarkStart w:id="0" w:name="_GoBack"/>
          <w:bookmarkEnd w:id="0"/>
          <w:p w:rsidR="006C5D39" w:rsidRPr="005B217D" w:rsidRDefault="007F7580"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5A1ECA1F" wp14:editId="6A3CFF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4131DEF7" wp14:editId="31437D5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052CB473" wp14:editId="1F134F9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801D7" w:rsidP="00E801D7">
            <w:pPr>
              <w:tabs>
                <w:tab w:val="left" w:pos="7200"/>
              </w:tabs>
              <w:spacing w:before="0"/>
              <w:rPr>
                <w:b/>
                <w:szCs w:val="22"/>
                <w:lang w:val="en-CA"/>
              </w:rPr>
            </w:pPr>
            <w:r w:rsidRPr="00E801D7">
              <w:rPr>
                <w:szCs w:val="22"/>
                <w:lang w:val="en-CA"/>
              </w:rPr>
              <w:t>10</w:t>
            </w:r>
            <w:r w:rsidR="00630AA2" w:rsidRPr="00E801D7">
              <w:rPr>
                <w:szCs w:val="22"/>
                <w:lang w:val="en-CA"/>
              </w:rPr>
              <w:t>th</w:t>
            </w:r>
            <w:r w:rsidR="00E61DAC" w:rsidRPr="00E801D7">
              <w:rPr>
                <w:szCs w:val="22"/>
                <w:lang w:val="en-CA"/>
              </w:rPr>
              <w:t xml:space="preserve"> Meeting: </w:t>
            </w:r>
            <w:r w:rsidRPr="00E801D7">
              <w:rPr>
                <w:szCs w:val="22"/>
                <w:lang w:val="en-CA"/>
              </w:rPr>
              <w:t>Stockholm, SE</w:t>
            </w:r>
            <w:r w:rsidR="005E1AC6" w:rsidRPr="00E801D7">
              <w:rPr>
                <w:szCs w:val="22"/>
                <w:lang w:val="en-CA"/>
              </w:rPr>
              <w:t xml:space="preserve">, </w:t>
            </w:r>
            <w:r w:rsidRPr="00E801D7">
              <w:rPr>
                <w:szCs w:val="22"/>
                <w:lang w:val="en-CA"/>
              </w:rPr>
              <w:t>11</w:t>
            </w:r>
            <w:r w:rsidR="005E1AC6" w:rsidRPr="00E801D7">
              <w:rPr>
                <w:szCs w:val="22"/>
                <w:lang w:val="en-CA"/>
              </w:rPr>
              <w:t xml:space="preserve"> – </w:t>
            </w:r>
            <w:r w:rsidRPr="00E801D7">
              <w:rPr>
                <w:szCs w:val="22"/>
                <w:lang w:val="en-CA"/>
              </w:rPr>
              <w:t>20</w:t>
            </w:r>
            <w:r w:rsidR="005E1AC6" w:rsidRPr="00E801D7">
              <w:rPr>
                <w:szCs w:val="22"/>
                <w:lang w:val="en-CA"/>
              </w:rPr>
              <w:t xml:space="preserve"> </w:t>
            </w:r>
            <w:r w:rsidRPr="00E801D7">
              <w:rPr>
                <w:szCs w:val="22"/>
                <w:lang w:val="en-CA"/>
              </w:rPr>
              <w:t>July</w:t>
            </w:r>
            <w:r w:rsidR="005E1AC6" w:rsidRPr="00E801D7">
              <w:rPr>
                <w:szCs w:val="22"/>
                <w:lang w:val="en-CA"/>
              </w:rPr>
              <w:t xml:space="preserve"> 2012</w:t>
            </w:r>
          </w:p>
        </w:tc>
        <w:tc>
          <w:tcPr>
            <w:tcW w:w="3168" w:type="dxa"/>
          </w:tcPr>
          <w:p w:rsidR="008A4B4C" w:rsidRPr="005B217D" w:rsidRDefault="00E61DAC" w:rsidP="00E3582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F23B2">
              <w:rPr>
                <w:lang w:val="en-CA"/>
              </w:rPr>
              <w:t>J</w:t>
            </w:r>
            <w:r w:rsidR="00CB0854">
              <w:rPr>
                <w:lang w:val="en-CA"/>
              </w:rPr>
              <w:t>0</w:t>
            </w:r>
            <w:ins w:id="1" w:author="Jill Boyce" w:date="2012-07-19T13:01:00Z">
              <w:r w:rsidR="002F1905">
                <w:rPr>
                  <w:lang w:val="en-CA"/>
                </w:rPr>
                <w:t>550 text</w:t>
              </w:r>
            </w:ins>
            <w:del w:id="2" w:author="Jill Boyce" w:date="2012-07-19T13:01:00Z">
              <w:r w:rsidR="00E35826" w:rsidDel="002F1905">
                <w:rPr>
                  <w:lang w:val="en-CA"/>
                </w:rPr>
                <w:delText>xxx</w:delText>
              </w:r>
            </w:del>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0143A" w:rsidP="0012481C">
            <w:pPr>
              <w:spacing w:before="60" w:after="60"/>
              <w:rPr>
                <w:b/>
                <w:szCs w:val="22"/>
                <w:lang w:val="en-CA"/>
              </w:rPr>
            </w:pPr>
            <w:r>
              <w:rPr>
                <w:b/>
                <w:szCs w:val="22"/>
                <w:lang w:val="en-CA"/>
              </w:rPr>
              <w:t>AHG</w:t>
            </w:r>
            <w:r w:rsidR="00E35826">
              <w:rPr>
                <w:b/>
                <w:szCs w:val="22"/>
                <w:lang w:val="en-CA"/>
              </w:rPr>
              <w:t>10</w:t>
            </w:r>
            <w:r>
              <w:rPr>
                <w:b/>
                <w:szCs w:val="22"/>
                <w:lang w:val="en-CA"/>
              </w:rPr>
              <w:t xml:space="preserve">: </w:t>
            </w:r>
            <w:r w:rsidR="00CC51E1">
              <w:rPr>
                <w:b/>
                <w:szCs w:val="22"/>
                <w:lang w:val="en-CA"/>
              </w:rPr>
              <w:t xml:space="preserve">NUH, </w:t>
            </w:r>
            <w:r w:rsidR="000E4F36">
              <w:rPr>
                <w:b/>
                <w:szCs w:val="22"/>
                <w:lang w:val="en-CA"/>
              </w:rPr>
              <w:t>V</w:t>
            </w:r>
            <w:r w:rsidR="00E35826">
              <w:rPr>
                <w:b/>
                <w:szCs w:val="22"/>
                <w:lang w:val="en-CA"/>
              </w:rPr>
              <w:t>PS and SPS</w:t>
            </w:r>
            <w:r w:rsidR="00F6532A">
              <w:rPr>
                <w:b/>
                <w:szCs w:val="22"/>
                <w:lang w:val="en-CA"/>
              </w:rPr>
              <w:t xml:space="preserve"> </w:t>
            </w:r>
            <w:r w:rsidR="0012481C">
              <w:rPr>
                <w:b/>
                <w:szCs w:val="22"/>
                <w:lang w:val="en-CA"/>
              </w:rPr>
              <w:t xml:space="preserve">syntax </w:t>
            </w:r>
            <w:r w:rsidR="00F6532A">
              <w:rPr>
                <w:b/>
                <w:szCs w:val="22"/>
                <w:lang w:val="en-CA"/>
              </w:rPr>
              <w:t>design</w:t>
            </w:r>
            <w:r w:rsidR="0012481C">
              <w:rPr>
                <w:b/>
                <w:szCs w:val="22"/>
                <w:lang w:val="en-CA"/>
              </w:rPr>
              <w:t>s</w:t>
            </w:r>
            <w:r w:rsidR="00F6532A">
              <w:rPr>
                <w:b/>
                <w:szCs w:val="22"/>
                <w:lang w:val="en-CA"/>
              </w:rPr>
              <w:t xml:space="preserve"> agreed by the </w:t>
            </w:r>
            <w:proofErr w:type="spellStart"/>
            <w:r w:rsidR="0012481C">
              <w:rPr>
                <w:b/>
                <w:szCs w:val="22"/>
                <w:lang w:val="en-CA"/>
              </w:rPr>
              <w:t>BoG</w:t>
            </w:r>
            <w:proofErr w:type="spellEnd"/>
            <w:r w:rsidR="0012481C">
              <w:rPr>
                <w:b/>
                <w:szCs w:val="22"/>
                <w:lang w:val="en-CA"/>
              </w:rPr>
              <w:t xml:space="preserve"> on </w:t>
            </w:r>
            <w:r w:rsidR="00F6532A">
              <w:rPr>
                <w:b/>
                <w:szCs w:val="22"/>
                <w:lang w:val="en-CA"/>
              </w:rPr>
              <w:t>VPS and NUH</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E35826" w:rsidRDefault="00E61DAC" w:rsidP="00EA100A">
            <w:pPr>
              <w:spacing w:before="60" w:after="60"/>
              <w:rPr>
                <w:szCs w:val="22"/>
                <w:highlight w:val="yellow"/>
                <w:lang w:val="en-CA"/>
              </w:rPr>
            </w:pPr>
            <w:r w:rsidRPr="00991D1E">
              <w:rPr>
                <w:szCs w:val="22"/>
                <w:lang w:val="en-CA"/>
              </w:rPr>
              <w:t xml:space="preserve">Input Document to </w:t>
            </w:r>
            <w:r w:rsidR="00AE341B" w:rsidRPr="00991D1E">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E35826" w:rsidRDefault="00E61DAC" w:rsidP="00EA100A">
            <w:pPr>
              <w:spacing w:before="60" w:after="60"/>
              <w:rPr>
                <w:szCs w:val="22"/>
                <w:highlight w:val="yellow"/>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2201B4" w:rsidRDefault="009128AC" w:rsidP="00EA100A">
            <w:pPr>
              <w:spacing w:before="60" w:after="60"/>
              <w:rPr>
                <w:szCs w:val="22"/>
                <w:lang w:val="en-CA"/>
              </w:rPr>
            </w:pPr>
            <w:r>
              <w:rPr>
                <w:szCs w:val="22"/>
                <w:lang w:val="en-CA"/>
              </w:rPr>
              <w:t>Ye-</w:t>
            </w:r>
            <w:proofErr w:type="spellStart"/>
            <w:r>
              <w:rPr>
                <w:szCs w:val="22"/>
                <w:lang w:val="en-CA"/>
              </w:rPr>
              <w:t>Kui</w:t>
            </w:r>
            <w:proofErr w:type="spellEnd"/>
            <w:r>
              <w:rPr>
                <w:szCs w:val="22"/>
                <w:lang w:val="en-CA"/>
              </w:rPr>
              <w:t xml:space="preserve"> Wang and Jill Boyce</w:t>
            </w:r>
          </w:p>
        </w:tc>
        <w:tc>
          <w:tcPr>
            <w:tcW w:w="900" w:type="dxa"/>
          </w:tcPr>
          <w:p w:rsidR="00E61DAC" w:rsidRPr="002201B4" w:rsidRDefault="00E61DAC">
            <w:pPr>
              <w:spacing w:before="60" w:after="60"/>
              <w:rPr>
                <w:szCs w:val="22"/>
                <w:lang w:val="en-CA"/>
              </w:rPr>
            </w:pPr>
            <w:r w:rsidRPr="002201B4">
              <w:rPr>
                <w:szCs w:val="22"/>
                <w:lang w:val="en-CA"/>
              </w:rPr>
              <w:t>Tel:</w:t>
            </w:r>
            <w:r w:rsidRPr="002201B4">
              <w:rPr>
                <w:szCs w:val="22"/>
                <w:lang w:val="en-CA"/>
              </w:rPr>
              <w:br/>
              <w:t>Email:</w:t>
            </w:r>
          </w:p>
        </w:tc>
        <w:tc>
          <w:tcPr>
            <w:tcW w:w="3168" w:type="dxa"/>
          </w:tcPr>
          <w:p w:rsidR="00CD12F2" w:rsidRPr="002201B4" w:rsidRDefault="00CD12F2" w:rsidP="00AD492E">
            <w:pPr>
              <w:tabs>
                <w:tab w:val="left" w:pos="794"/>
                <w:tab w:val="left" w:pos="1191"/>
                <w:tab w:val="left" w:pos="1588"/>
                <w:tab w:val="left" w:pos="1985"/>
              </w:tabs>
              <w:spacing w:before="60" w:after="60"/>
              <w:rPr>
                <w:szCs w:val="22"/>
                <w:u w:val="single"/>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9128AC" w:rsidP="0068183C">
            <w:pPr>
              <w:spacing w:before="60" w:after="60"/>
              <w:rPr>
                <w:szCs w:val="22"/>
                <w:lang w:val="en-CA"/>
              </w:rPr>
            </w:pPr>
            <w:proofErr w:type="spellStart"/>
            <w:r>
              <w:rPr>
                <w:szCs w:val="22"/>
                <w:lang w:val="en-CA"/>
              </w:rPr>
              <w:t>BoG</w:t>
            </w:r>
            <w:proofErr w:type="spellEnd"/>
            <w:r>
              <w:rPr>
                <w:szCs w:val="22"/>
                <w:lang w:val="en-CA"/>
              </w:rPr>
              <w:t xml:space="preserve"> on VPS and </w:t>
            </w:r>
            <w:r w:rsidR="0068183C">
              <w:rPr>
                <w:szCs w:val="22"/>
                <w:lang w:val="en-CA"/>
              </w:rPr>
              <w:t>NUH</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ins w:id="3" w:author="Jill Boyce" w:date="2012-07-19T12:59:00Z"/>
          <w:lang w:val="en-CA"/>
        </w:rPr>
      </w:pPr>
      <w:r w:rsidRPr="005B217D">
        <w:rPr>
          <w:lang w:val="en-CA"/>
        </w:rPr>
        <w:t>Abstract</w:t>
      </w:r>
    </w:p>
    <w:p w:rsidR="00B26C3C" w:rsidDel="00AC5129" w:rsidRDefault="00B26C3C">
      <w:pPr>
        <w:rPr>
          <w:del w:id="4" w:author="Jill Boyce" w:date="2012-07-19T13:00:00Z"/>
        </w:rPr>
        <w:pPrChange w:id="5" w:author="Jill Boyce" w:date="2012-07-19T12:59:00Z">
          <w:pPr>
            <w:pStyle w:val="Heading1"/>
            <w:numPr>
              <w:numId w:val="0"/>
            </w:numPr>
            <w:ind w:left="0" w:firstLine="0"/>
          </w:pPr>
        </w:pPrChange>
      </w:pPr>
      <w:ins w:id="6" w:author="Jill Boyce" w:date="2012-07-19T13:01:00Z">
        <w:r>
          <w:t xml:space="preserve">The </w:t>
        </w:r>
      </w:ins>
      <w:ins w:id="7" w:author="Jill Boyce" w:date="2012-07-19T13:00:00Z">
        <w:r>
          <w:t xml:space="preserve">v2 version of this document describes the syntax and semantics capturing the Track B adoptions based upon the </w:t>
        </w:r>
        <w:proofErr w:type="spellStart"/>
        <w:r>
          <w:t>BoG</w:t>
        </w:r>
        <w:proofErr w:type="spellEnd"/>
        <w:r>
          <w:t xml:space="preserve"> </w:t>
        </w:r>
        <w:proofErr w:type="spellStart"/>
        <w:r>
          <w:t>recommendations.</w:t>
        </w:r>
      </w:ins>
    </w:p>
    <w:p w:rsidR="00AC5129" w:rsidRPr="00B26C3C" w:rsidRDefault="00AC5129">
      <w:pPr>
        <w:rPr>
          <w:ins w:id="8" w:author="Jill Boyce" w:date="2012-07-20T06:09:00Z"/>
          <w:lang w:val="en-CA"/>
        </w:rPr>
        <w:pPrChange w:id="9" w:author="Jill Boyce" w:date="2012-07-19T12:59:00Z">
          <w:pPr>
            <w:pStyle w:val="Heading1"/>
            <w:numPr>
              <w:numId w:val="0"/>
            </w:numPr>
            <w:ind w:left="0" w:firstLine="0"/>
          </w:pPr>
        </w:pPrChange>
      </w:pPr>
      <w:ins w:id="10" w:author="Jill Boyce" w:date="2012-07-20T06:09:00Z">
        <w:r>
          <w:t>The</w:t>
        </w:r>
        <w:proofErr w:type="spellEnd"/>
        <w:r>
          <w:t xml:space="preserve"> v3 version of this document removes the SEI message syntax, which is included in the </w:t>
        </w:r>
      </w:ins>
      <w:ins w:id="11" w:author="Jill Boyce" w:date="2012-07-20T06:11:00Z">
        <w:r>
          <w:t>r1</w:t>
        </w:r>
      </w:ins>
      <w:ins w:id="12" w:author="Jill Boyce" w:date="2012-07-20T06:09:00Z">
        <w:r>
          <w:t xml:space="preserve"> version of </w:t>
        </w:r>
      </w:ins>
      <w:ins w:id="13" w:author="Jill Boyce" w:date="2012-07-20T06:10:00Z">
        <w:r>
          <w:t>J0261.</w:t>
        </w:r>
      </w:ins>
    </w:p>
    <w:p w:rsidR="00CC51E1" w:rsidRDefault="00CC51E1" w:rsidP="00CC51E1">
      <w:pPr>
        <w:pStyle w:val="Heading1"/>
        <w:jc w:val="both"/>
        <w:rPr>
          <w:lang w:val="en-CA"/>
        </w:rPr>
      </w:pPr>
      <w:r>
        <w:rPr>
          <w:lang w:val="en-CA"/>
        </w:rPr>
        <w:t>NAL unit header syntax and semantics</w:t>
      </w:r>
    </w:p>
    <w:p w:rsidR="00CC51E1" w:rsidRDefault="00CC51E1" w:rsidP="00D83FFA">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CC51E1" w:rsidRPr="003F17AE" w:rsidTr="00CC51E1">
        <w:trPr>
          <w:cantSplit/>
          <w:jc w:val="center"/>
        </w:trPr>
        <w:tc>
          <w:tcPr>
            <w:tcW w:w="6700" w:type="dxa"/>
          </w:tcPr>
          <w:p w:rsidR="00CC51E1" w:rsidRPr="003F17AE" w:rsidRDefault="00CC51E1" w:rsidP="00CC51E1">
            <w:pPr>
              <w:pStyle w:val="tablesyntax"/>
            </w:pPr>
            <w:proofErr w:type="spellStart"/>
            <w:r w:rsidRPr="003F17AE">
              <w:t>nal_unit</w:t>
            </w:r>
            <w:proofErr w:type="spellEnd"/>
            <w:r w:rsidRPr="003F17AE">
              <w:t xml:space="preserve">( </w:t>
            </w:r>
            <w:proofErr w:type="spellStart"/>
            <w:r w:rsidRPr="003F17AE">
              <w:t>NumBytesInNALunit</w:t>
            </w:r>
            <w:proofErr w:type="spellEnd"/>
            <w:r w:rsidRPr="003F17AE">
              <w:t xml:space="preserve"> ) {</w:t>
            </w:r>
          </w:p>
        </w:tc>
        <w:tc>
          <w:tcPr>
            <w:tcW w:w="1157" w:type="dxa"/>
          </w:tcPr>
          <w:p w:rsidR="00CC51E1" w:rsidRPr="003F17AE" w:rsidRDefault="00CC51E1" w:rsidP="00CC51E1">
            <w:pPr>
              <w:pStyle w:val="tableheading"/>
              <w:overflowPunct/>
              <w:autoSpaceDE/>
              <w:autoSpaceDN/>
              <w:adjustRightInd/>
              <w:jc w:val="left"/>
              <w:textAlignment w:val="auto"/>
            </w:pPr>
            <w:r w:rsidRPr="003F17AE">
              <w:t>Descriptor</w:t>
            </w:r>
          </w:p>
        </w:tc>
      </w:tr>
      <w:tr w:rsidR="00CC51E1" w:rsidRPr="003F17AE" w:rsidTr="00CC51E1">
        <w:trPr>
          <w:cantSplit/>
          <w:jc w:val="center"/>
        </w:trPr>
        <w:tc>
          <w:tcPr>
            <w:tcW w:w="6700" w:type="dxa"/>
          </w:tcPr>
          <w:p w:rsidR="00CC51E1" w:rsidRPr="003F17AE" w:rsidRDefault="00CC51E1" w:rsidP="00CC51E1">
            <w:pPr>
              <w:pStyle w:val="tablesyntax"/>
            </w:pPr>
            <w:r w:rsidRPr="003F17AE">
              <w:rPr>
                <w:b/>
                <w:bCs/>
              </w:rPr>
              <w:tab/>
            </w:r>
            <w:proofErr w:type="spellStart"/>
            <w:r w:rsidRPr="003F17AE">
              <w:rPr>
                <w:b/>
                <w:bCs/>
              </w:rPr>
              <w:t>forbidden_zero_bit</w:t>
            </w:r>
            <w:proofErr w:type="spellEnd"/>
          </w:p>
        </w:tc>
        <w:tc>
          <w:tcPr>
            <w:tcW w:w="1157" w:type="dxa"/>
          </w:tcPr>
          <w:p w:rsidR="00CC51E1" w:rsidRPr="003F17AE" w:rsidRDefault="00CC51E1" w:rsidP="00CC51E1">
            <w:pPr>
              <w:pStyle w:val="tablecell"/>
            </w:pPr>
            <w:r w:rsidRPr="003F17AE">
              <w:t>f(1)</w:t>
            </w:r>
          </w:p>
        </w:tc>
      </w:tr>
      <w:tr w:rsidR="00CC51E1" w:rsidRPr="00CC51E1" w:rsidTr="00CC51E1">
        <w:trPr>
          <w:cantSplit/>
          <w:jc w:val="center"/>
        </w:trPr>
        <w:tc>
          <w:tcPr>
            <w:tcW w:w="6700" w:type="dxa"/>
          </w:tcPr>
          <w:p w:rsidR="00CC51E1" w:rsidRPr="00D83FFA" w:rsidRDefault="00CC51E1" w:rsidP="00CC51E1">
            <w:pPr>
              <w:pStyle w:val="tablesyntax"/>
              <w:rPr>
                <w:strike/>
                <w:color w:val="FF0000"/>
              </w:rPr>
            </w:pPr>
            <w:r w:rsidRPr="00D83FFA">
              <w:rPr>
                <w:b/>
                <w:bCs/>
                <w:strike/>
                <w:color w:val="FF0000"/>
              </w:rPr>
              <w:tab/>
            </w:r>
            <w:proofErr w:type="spellStart"/>
            <w:r w:rsidRPr="00D83FFA">
              <w:rPr>
                <w:b/>
                <w:bCs/>
                <w:strike/>
                <w:color w:val="FF0000"/>
              </w:rPr>
              <w:t>nal_ref_flag</w:t>
            </w:r>
            <w:proofErr w:type="spellEnd"/>
          </w:p>
        </w:tc>
        <w:tc>
          <w:tcPr>
            <w:tcW w:w="1157" w:type="dxa"/>
          </w:tcPr>
          <w:p w:rsidR="00CC51E1" w:rsidRPr="00D83FFA" w:rsidRDefault="00CC51E1" w:rsidP="00CC51E1">
            <w:pPr>
              <w:pStyle w:val="tablecell"/>
              <w:rPr>
                <w:strike/>
                <w:color w:val="FF0000"/>
              </w:rPr>
            </w:pPr>
            <w:r w:rsidRPr="00D83FFA">
              <w:rPr>
                <w:strike/>
                <w:color w:val="FF0000"/>
              </w:rPr>
              <w:t>u(1)</w:t>
            </w:r>
          </w:p>
        </w:tc>
      </w:tr>
      <w:tr w:rsidR="00CC51E1" w:rsidRPr="00CC51E1" w:rsidTr="00CC51E1">
        <w:trPr>
          <w:cantSplit/>
          <w:jc w:val="center"/>
        </w:trPr>
        <w:tc>
          <w:tcPr>
            <w:tcW w:w="6700" w:type="dxa"/>
          </w:tcPr>
          <w:p w:rsidR="00CC51E1" w:rsidRPr="00CC51E1" w:rsidRDefault="00CC51E1" w:rsidP="00CC51E1">
            <w:pPr>
              <w:pStyle w:val="tablesyntax"/>
            </w:pPr>
            <w:r w:rsidRPr="00CC51E1">
              <w:rPr>
                <w:b/>
                <w:bCs/>
              </w:rPr>
              <w:tab/>
            </w:r>
            <w:proofErr w:type="spellStart"/>
            <w:r w:rsidRPr="00CC51E1">
              <w:rPr>
                <w:b/>
                <w:bCs/>
              </w:rPr>
              <w:t>nal_unit_type</w:t>
            </w:r>
            <w:proofErr w:type="spellEnd"/>
          </w:p>
        </w:tc>
        <w:tc>
          <w:tcPr>
            <w:tcW w:w="1157" w:type="dxa"/>
          </w:tcPr>
          <w:p w:rsidR="00CC51E1" w:rsidRPr="00CC51E1" w:rsidRDefault="00CC51E1" w:rsidP="00CC51E1">
            <w:pPr>
              <w:pStyle w:val="tablecell"/>
            </w:pPr>
            <w:r w:rsidRPr="00CC51E1">
              <w:t>u(6)</w:t>
            </w:r>
          </w:p>
        </w:tc>
      </w:tr>
      <w:tr w:rsidR="00CC51E1" w:rsidRPr="003F17AE" w:rsidTr="00CC51E1">
        <w:trPr>
          <w:cantSplit/>
          <w:jc w:val="center"/>
        </w:trPr>
        <w:tc>
          <w:tcPr>
            <w:tcW w:w="6700" w:type="dxa"/>
          </w:tcPr>
          <w:p w:rsidR="00CC51E1" w:rsidRPr="00D83FFA" w:rsidRDefault="00CC51E1" w:rsidP="00CC51E1">
            <w:pPr>
              <w:pStyle w:val="tablesyntax"/>
              <w:rPr>
                <w:b/>
                <w:bCs/>
                <w:highlight w:val="yellow"/>
              </w:rPr>
            </w:pPr>
            <w:r w:rsidRPr="003F17AE">
              <w:tab/>
            </w:r>
            <w:r w:rsidRPr="00D83FFA">
              <w:rPr>
                <w:b/>
                <w:bCs/>
                <w:highlight w:val="yellow"/>
              </w:rPr>
              <w:t>reserved_zero_6bits</w:t>
            </w:r>
          </w:p>
        </w:tc>
        <w:tc>
          <w:tcPr>
            <w:tcW w:w="1157" w:type="dxa"/>
          </w:tcPr>
          <w:p w:rsidR="00CC51E1" w:rsidRPr="003F17AE" w:rsidRDefault="00CC51E1" w:rsidP="00CC51E1">
            <w:pPr>
              <w:pStyle w:val="tableheading"/>
              <w:overflowPunct/>
              <w:autoSpaceDE/>
              <w:autoSpaceDN/>
              <w:adjustRightInd/>
              <w:jc w:val="left"/>
              <w:textAlignment w:val="auto"/>
              <w:rPr>
                <w:b w:val="0"/>
                <w:bCs w:val="0"/>
              </w:rPr>
            </w:pPr>
            <w:r w:rsidRPr="00D83FFA">
              <w:rPr>
                <w:b w:val="0"/>
                <w:highlight w:val="yellow"/>
              </w:rPr>
              <w:t>u(6)</w:t>
            </w:r>
          </w:p>
        </w:tc>
      </w:tr>
      <w:tr w:rsidR="00CC51E1" w:rsidRPr="00CC51E1" w:rsidTr="00CC51E1">
        <w:trPr>
          <w:cantSplit/>
          <w:jc w:val="center"/>
        </w:trPr>
        <w:tc>
          <w:tcPr>
            <w:tcW w:w="6700" w:type="dxa"/>
          </w:tcPr>
          <w:p w:rsidR="00CC51E1" w:rsidRPr="00CC51E1" w:rsidRDefault="00CC51E1" w:rsidP="00CC51E1">
            <w:pPr>
              <w:pStyle w:val="tablesyntax"/>
              <w:rPr>
                <w:b/>
                <w:bCs/>
              </w:rPr>
            </w:pPr>
            <w:r w:rsidRPr="00CC51E1">
              <w:tab/>
            </w:r>
            <w:r w:rsidRPr="00CC51E1">
              <w:rPr>
                <w:b/>
                <w:bCs/>
              </w:rPr>
              <w:t>temporal_id</w:t>
            </w:r>
            <w:r w:rsidRPr="00D83FFA">
              <w:rPr>
                <w:b/>
                <w:bCs/>
                <w:highlight w:val="yellow"/>
              </w:rPr>
              <w:t>_plus1</w:t>
            </w:r>
          </w:p>
        </w:tc>
        <w:tc>
          <w:tcPr>
            <w:tcW w:w="1157" w:type="dxa"/>
          </w:tcPr>
          <w:p w:rsidR="00CC51E1" w:rsidRPr="00CC51E1" w:rsidRDefault="00CC51E1" w:rsidP="00CC51E1">
            <w:pPr>
              <w:pStyle w:val="tableheading"/>
              <w:overflowPunct/>
              <w:autoSpaceDE/>
              <w:autoSpaceDN/>
              <w:adjustRightInd/>
              <w:jc w:val="left"/>
              <w:textAlignment w:val="auto"/>
              <w:rPr>
                <w:b w:val="0"/>
                <w:bCs w:val="0"/>
              </w:rPr>
            </w:pPr>
            <w:r w:rsidRPr="00CC51E1">
              <w:rPr>
                <w:b w:val="0"/>
              </w:rPr>
              <w:t>u(3)</w:t>
            </w:r>
          </w:p>
        </w:tc>
      </w:tr>
      <w:tr w:rsidR="00CC51E1" w:rsidRPr="00CC51E1" w:rsidTr="00CC51E1">
        <w:trPr>
          <w:cantSplit/>
          <w:jc w:val="center"/>
        </w:trPr>
        <w:tc>
          <w:tcPr>
            <w:tcW w:w="6700" w:type="dxa"/>
          </w:tcPr>
          <w:p w:rsidR="00CC51E1" w:rsidRPr="00D83FFA" w:rsidRDefault="00CC51E1" w:rsidP="00CC51E1">
            <w:pPr>
              <w:pStyle w:val="tablesyntax"/>
              <w:rPr>
                <w:b/>
                <w:bCs/>
                <w:strike/>
                <w:color w:val="FF0000"/>
              </w:rPr>
            </w:pPr>
            <w:r w:rsidRPr="00D83FFA">
              <w:rPr>
                <w:strike/>
                <w:color w:val="FF0000"/>
              </w:rPr>
              <w:tab/>
            </w:r>
            <w:r w:rsidRPr="00D83FFA">
              <w:rPr>
                <w:b/>
                <w:bCs/>
                <w:strike/>
                <w:color w:val="FF0000"/>
              </w:rPr>
              <w:t>reserved_one_5bits</w:t>
            </w:r>
          </w:p>
        </w:tc>
        <w:tc>
          <w:tcPr>
            <w:tcW w:w="1157" w:type="dxa"/>
          </w:tcPr>
          <w:p w:rsidR="00CC51E1" w:rsidRPr="00D83FFA" w:rsidRDefault="00CC51E1" w:rsidP="00CC51E1">
            <w:pPr>
              <w:pStyle w:val="tableheading"/>
              <w:overflowPunct/>
              <w:autoSpaceDE/>
              <w:autoSpaceDN/>
              <w:adjustRightInd/>
              <w:jc w:val="left"/>
              <w:textAlignment w:val="auto"/>
              <w:rPr>
                <w:b w:val="0"/>
                <w:bCs w:val="0"/>
                <w:strike/>
                <w:color w:val="FF0000"/>
              </w:rPr>
            </w:pPr>
            <w:r w:rsidRPr="00D83FFA">
              <w:rPr>
                <w:b w:val="0"/>
                <w:strike/>
                <w:color w:val="FF0000"/>
              </w:rPr>
              <w:t>u(5)</w:t>
            </w:r>
          </w:p>
        </w:tc>
      </w:tr>
      <w:tr w:rsidR="00CC51E1" w:rsidRPr="003F17AE" w:rsidTr="00CC51E1">
        <w:trPr>
          <w:cantSplit/>
          <w:jc w:val="center"/>
        </w:trPr>
        <w:tc>
          <w:tcPr>
            <w:tcW w:w="6700" w:type="dxa"/>
          </w:tcPr>
          <w:p w:rsidR="00CC51E1" w:rsidRPr="003F17AE" w:rsidRDefault="00CC51E1" w:rsidP="00CC51E1">
            <w:pPr>
              <w:pStyle w:val="tablesyntax"/>
            </w:pPr>
            <w:r w:rsidRPr="003F17AE">
              <w:tab/>
            </w:r>
            <w:proofErr w:type="spellStart"/>
            <w:r w:rsidRPr="003F17AE">
              <w:t>NumBytesInRBSP</w:t>
            </w:r>
            <w:proofErr w:type="spellEnd"/>
            <w:r w:rsidRPr="003F17AE">
              <w:t xml:space="preserve"> = </w:t>
            </w:r>
            <w:r>
              <w:t>0</w:t>
            </w:r>
          </w:p>
        </w:tc>
        <w:tc>
          <w:tcPr>
            <w:tcW w:w="1157" w:type="dxa"/>
          </w:tcPr>
          <w:p w:rsidR="00CC51E1" w:rsidRPr="003F17AE" w:rsidRDefault="00CC51E1" w:rsidP="00CC51E1">
            <w:pPr>
              <w:pStyle w:val="tableheading"/>
              <w:overflowPunct/>
              <w:autoSpaceDE/>
              <w:autoSpaceDN/>
              <w:adjustRightInd/>
              <w:jc w:val="left"/>
              <w:textAlignment w:val="auto"/>
              <w:rPr>
                <w:b w:val="0"/>
                <w:bCs w:val="0"/>
              </w:rPr>
            </w:pPr>
          </w:p>
        </w:tc>
      </w:tr>
      <w:tr w:rsidR="00CC51E1" w:rsidRPr="003F17AE" w:rsidTr="00CC51E1">
        <w:trPr>
          <w:cantSplit/>
          <w:jc w:val="center"/>
        </w:trPr>
        <w:tc>
          <w:tcPr>
            <w:tcW w:w="6700" w:type="dxa"/>
          </w:tcPr>
          <w:p w:rsidR="00CC51E1" w:rsidRPr="003F17AE" w:rsidRDefault="00CC51E1" w:rsidP="00CC51E1">
            <w:pPr>
              <w:pStyle w:val="tablesyntax"/>
            </w:pPr>
            <w:r w:rsidRPr="003F17AE">
              <w:tab/>
              <w:t xml:space="preserve">for( </w:t>
            </w:r>
            <w:proofErr w:type="spellStart"/>
            <w:r w:rsidRPr="003F17AE">
              <w:t>i</w:t>
            </w:r>
            <w:proofErr w:type="spellEnd"/>
            <w:r w:rsidRPr="003F17AE">
              <w:t xml:space="preserve"> = </w:t>
            </w:r>
            <w:r>
              <w:t>2</w:t>
            </w:r>
            <w:r w:rsidRPr="003F17AE">
              <w:t xml:space="preserve">; </w:t>
            </w:r>
            <w:proofErr w:type="spellStart"/>
            <w:r w:rsidRPr="003F17AE">
              <w:t>i</w:t>
            </w:r>
            <w:proofErr w:type="spellEnd"/>
            <w:r w:rsidRPr="003F17AE">
              <w:t xml:space="preserve"> &lt; </w:t>
            </w:r>
            <w:proofErr w:type="spellStart"/>
            <w:r w:rsidRPr="003F17AE">
              <w:t>NumBytesInNALunit</w:t>
            </w:r>
            <w:proofErr w:type="spellEnd"/>
            <w:r w:rsidRPr="003F17AE">
              <w:t xml:space="preserve">; </w:t>
            </w:r>
            <w:proofErr w:type="spellStart"/>
            <w:r w:rsidRPr="003F17AE">
              <w:t>i</w:t>
            </w:r>
            <w:proofErr w:type="spellEnd"/>
            <w:r w:rsidRPr="003F17AE">
              <w:t>++ ) {</w:t>
            </w:r>
          </w:p>
        </w:tc>
        <w:tc>
          <w:tcPr>
            <w:tcW w:w="1157" w:type="dxa"/>
          </w:tcPr>
          <w:p w:rsidR="00CC51E1" w:rsidRPr="003F17AE" w:rsidRDefault="00CC51E1" w:rsidP="00CC51E1">
            <w:pPr>
              <w:pStyle w:val="tableheading"/>
              <w:overflowPunct/>
              <w:autoSpaceDE/>
              <w:autoSpaceDN/>
              <w:adjustRightInd/>
              <w:jc w:val="left"/>
              <w:textAlignment w:val="auto"/>
              <w:rPr>
                <w:b w:val="0"/>
                <w:bCs w:val="0"/>
              </w:rPr>
            </w:pP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t xml:space="preserve">if( </w:t>
            </w:r>
            <w:proofErr w:type="spellStart"/>
            <w:r w:rsidRPr="003F17AE">
              <w:t>i</w:t>
            </w:r>
            <w:proofErr w:type="spellEnd"/>
            <w:r w:rsidRPr="003F17AE">
              <w:t xml:space="preserve"> + 2 &lt; </w:t>
            </w:r>
            <w:proofErr w:type="spellStart"/>
            <w:r w:rsidRPr="003F17AE">
              <w:t>NumBytesInNALunit</w:t>
            </w:r>
            <w:proofErr w:type="spellEnd"/>
            <w:r w:rsidRPr="003F17AE">
              <w:t xml:space="preserve"> &amp;&amp; </w:t>
            </w:r>
            <w:proofErr w:type="spellStart"/>
            <w:r w:rsidRPr="003F17AE">
              <w:t>next_bits</w:t>
            </w:r>
            <w:proofErr w:type="spellEnd"/>
            <w:r w:rsidRPr="003F17AE">
              <w:t>( 24 )  = =  0x000003 ) {</w:t>
            </w:r>
          </w:p>
        </w:tc>
        <w:tc>
          <w:tcPr>
            <w:tcW w:w="1157" w:type="dxa"/>
          </w:tcPr>
          <w:p w:rsidR="00CC51E1" w:rsidRPr="003F17AE" w:rsidRDefault="00CC51E1" w:rsidP="00CC51E1">
            <w:pPr>
              <w:pStyle w:val="tablecell"/>
            </w:pP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r>
            <w:r w:rsidRPr="003F17AE">
              <w:tab/>
            </w:r>
            <w:proofErr w:type="spellStart"/>
            <w:r w:rsidRPr="003F17AE">
              <w:rPr>
                <w:b/>
                <w:bCs/>
              </w:rPr>
              <w:t>rbsp_byte</w:t>
            </w:r>
            <w:proofErr w:type="spellEnd"/>
            <w:r w:rsidRPr="003F17AE">
              <w:rPr>
                <w:b/>
                <w:bCs/>
              </w:rPr>
              <w:t>[</w:t>
            </w:r>
            <w:r w:rsidRPr="003F17AE">
              <w:t> </w:t>
            </w:r>
            <w:proofErr w:type="spellStart"/>
            <w:r w:rsidRPr="003F17AE">
              <w:t>NumBytesInRBSP</w:t>
            </w:r>
            <w:proofErr w:type="spellEnd"/>
            <w:r w:rsidRPr="003F17AE">
              <w:t>++ </w:t>
            </w:r>
            <w:r w:rsidRPr="003F17AE">
              <w:rPr>
                <w:b/>
                <w:bCs/>
              </w:rPr>
              <w:t>]</w:t>
            </w:r>
          </w:p>
        </w:tc>
        <w:tc>
          <w:tcPr>
            <w:tcW w:w="1157" w:type="dxa"/>
          </w:tcPr>
          <w:p w:rsidR="00CC51E1" w:rsidRPr="003F17AE" w:rsidRDefault="00CC51E1" w:rsidP="00CC51E1">
            <w:pPr>
              <w:pStyle w:val="tablecell"/>
            </w:pPr>
            <w:r w:rsidRPr="003F17AE">
              <w:t>b(8)</w:t>
            </w: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r>
            <w:r w:rsidRPr="003F17AE">
              <w:tab/>
            </w:r>
            <w:proofErr w:type="spellStart"/>
            <w:r w:rsidRPr="003F17AE">
              <w:rPr>
                <w:b/>
                <w:bCs/>
              </w:rPr>
              <w:t>rbsp_byte</w:t>
            </w:r>
            <w:proofErr w:type="spellEnd"/>
            <w:r w:rsidRPr="003F17AE">
              <w:rPr>
                <w:b/>
                <w:bCs/>
              </w:rPr>
              <w:t>[</w:t>
            </w:r>
            <w:r w:rsidRPr="003F17AE">
              <w:t> </w:t>
            </w:r>
            <w:proofErr w:type="spellStart"/>
            <w:r w:rsidRPr="003F17AE">
              <w:t>NumBytesInRBSP</w:t>
            </w:r>
            <w:proofErr w:type="spellEnd"/>
            <w:r w:rsidRPr="003F17AE">
              <w:t>++ </w:t>
            </w:r>
            <w:r w:rsidRPr="003F17AE">
              <w:rPr>
                <w:b/>
                <w:bCs/>
              </w:rPr>
              <w:t>]</w:t>
            </w:r>
          </w:p>
        </w:tc>
        <w:tc>
          <w:tcPr>
            <w:tcW w:w="1157" w:type="dxa"/>
          </w:tcPr>
          <w:p w:rsidR="00CC51E1" w:rsidRPr="003F17AE" w:rsidRDefault="00CC51E1" w:rsidP="00CC51E1">
            <w:pPr>
              <w:pStyle w:val="tablecell"/>
            </w:pPr>
            <w:r w:rsidRPr="003F17AE">
              <w:t>b(8)</w:t>
            </w: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r>
            <w:r w:rsidRPr="003F17AE">
              <w:tab/>
            </w:r>
            <w:proofErr w:type="spellStart"/>
            <w:r w:rsidRPr="003F17AE">
              <w:t>i</w:t>
            </w:r>
            <w:proofErr w:type="spellEnd"/>
            <w:r w:rsidRPr="003F17AE">
              <w:t xml:space="preserve"> += 2</w:t>
            </w:r>
          </w:p>
        </w:tc>
        <w:tc>
          <w:tcPr>
            <w:tcW w:w="1157" w:type="dxa"/>
          </w:tcPr>
          <w:p w:rsidR="00CC51E1" w:rsidRPr="003F17AE" w:rsidRDefault="00CC51E1" w:rsidP="00CC51E1">
            <w:pPr>
              <w:pStyle w:val="tablecell"/>
            </w:pP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r>
            <w:r w:rsidRPr="003F17AE">
              <w:tab/>
            </w:r>
            <w:proofErr w:type="spellStart"/>
            <w:r w:rsidRPr="003F17AE">
              <w:rPr>
                <w:b/>
                <w:bCs/>
              </w:rPr>
              <w:t>emulation_prevention_three_byte</w:t>
            </w:r>
            <w:proofErr w:type="spellEnd"/>
            <w:r w:rsidRPr="003F17AE">
              <w:t xml:space="preserve">  /* equal to 0x03 */</w:t>
            </w:r>
          </w:p>
        </w:tc>
        <w:tc>
          <w:tcPr>
            <w:tcW w:w="1157" w:type="dxa"/>
          </w:tcPr>
          <w:p w:rsidR="00CC51E1" w:rsidRPr="003F17AE" w:rsidRDefault="00CC51E1" w:rsidP="00CC51E1">
            <w:pPr>
              <w:pStyle w:val="tablecell"/>
            </w:pPr>
            <w:r w:rsidRPr="003F17AE">
              <w:t>f(8)</w:t>
            </w: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t>} else</w:t>
            </w:r>
          </w:p>
        </w:tc>
        <w:tc>
          <w:tcPr>
            <w:tcW w:w="1157" w:type="dxa"/>
          </w:tcPr>
          <w:p w:rsidR="00CC51E1" w:rsidRPr="003F17AE" w:rsidRDefault="00CC51E1" w:rsidP="00CC51E1">
            <w:pPr>
              <w:pStyle w:val="tablecell"/>
            </w:pP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r>
            <w:r w:rsidRPr="003F17AE">
              <w:tab/>
            </w:r>
            <w:proofErr w:type="spellStart"/>
            <w:r w:rsidRPr="003F17AE">
              <w:rPr>
                <w:b/>
                <w:bCs/>
              </w:rPr>
              <w:t>rbsp_byte</w:t>
            </w:r>
            <w:proofErr w:type="spellEnd"/>
            <w:r w:rsidRPr="003F17AE">
              <w:rPr>
                <w:b/>
                <w:bCs/>
              </w:rPr>
              <w:t>[</w:t>
            </w:r>
            <w:r w:rsidRPr="003F17AE">
              <w:t> </w:t>
            </w:r>
            <w:proofErr w:type="spellStart"/>
            <w:r w:rsidRPr="003F17AE">
              <w:t>NumBytesInRBSP</w:t>
            </w:r>
            <w:proofErr w:type="spellEnd"/>
            <w:r w:rsidRPr="003F17AE">
              <w:t>++ </w:t>
            </w:r>
            <w:r w:rsidRPr="003F17AE">
              <w:rPr>
                <w:b/>
                <w:bCs/>
              </w:rPr>
              <w:t>]</w:t>
            </w:r>
          </w:p>
        </w:tc>
        <w:tc>
          <w:tcPr>
            <w:tcW w:w="1157" w:type="dxa"/>
          </w:tcPr>
          <w:p w:rsidR="00CC51E1" w:rsidRPr="003F17AE" w:rsidRDefault="00CC51E1" w:rsidP="00CC51E1">
            <w:pPr>
              <w:pStyle w:val="tablecell"/>
            </w:pPr>
            <w:r w:rsidRPr="003F17AE">
              <w:t>b(8)</w:t>
            </w:r>
          </w:p>
        </w:tc>
      </w:tr>
      <w:tr w:rsidR="00CC51E1" w:rsidRPr="003F17AE" w:rsidTr="00CC51E1">
        <w:trPr>
          <w:cantSplit/>
          <w:jc w:val="center"/>
        </w:trPr>
        <w:tc>
          <w:tcPr>
            <w:tcW w:w="6700" w:type="dxa"/>
          </w:tcPr>
          <w:p w:rsidR="00CC51E1" w:rsidRPr="003F17AE" w:rsidRDefault="00CC51E1" w:rsidP="00CC51E1">
            <w:pPr>
              <w:pStyle w:val="tablesyntax"/>
            </w:pPr>
            <w:r w:rsidRPr="003F17AE">
              <w:tab/>
              <w:t>}</w:t>
            </w:r>
          </w:p>
        </w:tc>
        <w:tc>
          <w:tcPr>
            <w:tcW w:w="1157" w:type="dxa"/>
          </w:tcPr>
          <w:p w:rsidR="00CC51E1" w:rsidRPr="003F17AE" w:rsidRDefault="00CC51E1" w:rsidP="00CC51E1">
            <w:pPr>
              <w:pStyle w:val="tablecell"/>
            </w:pPr>
          </w:p>
        </w:tc>
      </w:tr>
      <w:tr w:rsidR="00CC51E1" w:rsidRPr="003F17AE" w:rsidTr="00CC51E1">
        <w:trPr>
          <w:cantSplit/>
          <w:jc w:val="center"/>
        </w:trPr>
        <w:tc>
          <w:tcPr>
            <w:tcW w:w="6700" w:type="dxa"/>
          </w:tcPr>
          <w:p w:rsidR="00CC51E1" w:rsidRPr="003F17AE" w:rsidRDefault="00CC51E1" w:rsidP="00CC51E1">
            <w:pPr>
              <w:pStyle w:val="tablesyntax"/>
              <w:keepNext w:val="0"/>
            </w:pPr>
            <w:r w:rsidRPr="003F17AE">
              <w:t>}</w:t>
            </w:r>
          </w:p>
        </w:tc>
        <w:tc>
          <w:tcPr>
            <w:tcW w:w="1157" w:type="dxa"/>
          </w:tcPr>
          <w:p w:rsidR="00CC51E1" w:rsidRPr="003F17AE" w:rsidRDefault="00CC51E1" w:rsidP="00CC51E1">
            <w:pPr>
              <w:pStyle w:val="tablecell"/>
              <w:keepNext w:val="0"/>
            </w:pPr>
          </w:p>
        </w:tc>
      </w:tr>
    </w:tbl>
    <w:p w:rsidR="00CC51E1" w:rsidRDefault="00CC51E1" w:rsidP="00D83FFA">
      <w:pPr>
        <w:rPr>
          <w:lang w:val="en-CA"/>
        </w:rPr>
      </w:pPr>
    </w:p>
    <w:p w:rsidR="00CC51E1" w:rsidRPr="003F17AE" w:rsidRDefault="00CC51E1" w:rsidP="00CC51E1">
      <w:pPr>
        <w:pStyle w:val="Note1CharCharCharCharCharChar"/>
      </w:pPr>
      <w:r w:rsidRPr="003F17AE">
        <w:t>NOTE</w:t>
      </w:r>
      <w:r>
        <w:t> </w:t>
      </w:r>
      <w:r w:rsidRPr="003F17AE">
        <w:t>1 – The VCL is specified to efficiently represent the content of the video data. The NAL is specified to format that data and provide header information in a manner appropriate for conveyance on a variety of communication channels or storage media. All data are contained in NAL units, each of which contains an integer number of bytes. A NAL unit specifies a generic format for use in both packet-oriented and bitstream systems. The format of NAL units for both packet-oriented transport and byte stream is identical except that each NAL unit can be preceded by a start code prefix and extra padding bytes in the byte stream format.</w:t>
      </w:r>
    </w:p>
    <w:p w:rsidR="00CC51E1" w:rsidRPr="00066987" w:rsidRDefault="00CC51E1" w:rsidP="00CC51E1">
      <w:proofErr w:type="spellStart"/>
      <w:r w:rsidRPr="003F17AE">
        <w:t>NumBytesInNALunit</w:t>
      </w:r>
      <w:proofErr w:type="spellEnd"/>
      <w:r w:rsidRPr="003F17AE">
        <w:t xml:space="preserve"> specifies the size of the NAL unit in bytes. This value is required for decoding of the NAL unit. Some form of demarcation of NAL unit boundaries is necessary to enable inference of </w:t>
      </w:r>
      <w:proofErr w:type="spellStart"/>
      <w:r w:rsidRPr="003F17AE">
        <w:lastRenderedPageBreak/>
        <w:t>NumBytesInNALunit</w:t>
      </w:r>
      <w:proofErr w:type="spellEnd"/>
      <w:r w:rsidRPr="003F17AE">
        <w:t>. One such demarcation method is specified in Annex </w:t>
      </w:r>
      <w:r w:rsidRPr="003F17AE">
        <w:fldChar w:fldCharType="begin" w:fldLock="1"/>
      </w:r>
      <w:r w:rsidRPr="003F17AE">
        <w:instrText xml:space="preserve"> REF _Ref216787276 \r \h </w:instrText>
      </w:r>
      <w:r>
        <w:instrText xml:space="preserve"> \* MERGEFORMAT </w:instrText>
      </w:r>
      <w:r w:rsidRPr="003F17AE">
        <w:fldChar w:fldCharType="separate"/>
      </w:r>
      <w:r>
        <w:t>B</w:t>
      </w:r>
      <w:r w:rsidRPr="003F17AE">
        <w:fldChar w:fldCharType="end"/>
      </w:r>
      <w:r w:rsidRPr="00066987">
        <w:t xml:space="preserve"> for the byte stream format. Other methods of demarcation may be specified outside of this Recommendation | International Standard.</w:t>
      </w:r>
    </w:p>
    <w:p w:rsidR="00CC51E1" w:rsidRPr="003F17AE" w:rsidRDefault="00CC51E1" w:rsidP="00CC51E1">
      <w:pPr>
        <w:rPr>
          <w:lang w:eastAsia="ko-KR"/>
        </w:rPr>
      </w:pPr>
      <w:proofErr w:type="spellStart"/>
      <w:proofErr w:type="gramStart"/>
      <w:r w:rsidRPr="003F17AE">
        <w:rPr>
          <w:b/>
          <w:bCs/>
        </w:rPr>
        <w:t>forbidden_zero_bit</w:t>
      </w:r>
      <w:proofErr w:type="spellEnd"/>
      <w:proofErr w:type="gramEnd"/>
      <w:r w:rsidRPr="003F17AE">
        <w:t xml:space="preserve"> shall be equal to 0.</w:t>
      </w:r>
    </w:p>
    <w:p w:rsidR="00CC51E1" w:rsidRPr="00D83FFA" w:rsidRDefault="00CC51E1" w:rsidP="00CC51E1">
      <w:pPr>
        <w:rPr>
          <w:strike/>
          <w:color w:val="FF0000"/>
        </w:rPr>
      </w:pPr>
      <w:proofErr w:type="spellStart"/>
      <w:proofErr w:type="gramStart"/>
      <w:r w:rsidRPr="00D83FFA">
        <w:rPr>
          <w:b/>
          <w:bCs/>
          <w:strike/>
          <w:color w:val="FF0000"/>
        </w:rPr>
        <w:t>nal_ref_flag</w:t>
      </w:r>
      <w:proofErr w:type="spellEnd"/>
      <w:proofErr w:type="gramEnd"/>
      <w:r w:rsidRPr="00D83FFA">
        <w:rPr>
          <w:strike/>
          <w:color w:val="FF0000"/>
        </w:rPr>
        <w:t xml:space="preserve"> equal to 1 specifies that the content of the NAL unit contains a sequence parameter set, a picture parameter set, an adaptation parameter set or a slice of a reference picture. </w:t>
      </w:r>
    </w:p>
    <w:p w:rsidR="00CC51E1" w:rsidRPr="00D83FFA" w:rsidRDefault="00CC51E1" w:rsidP="00CC51E1">
      <w:pPr>
        <w:rPr>
          <w:strike/>
          <w:color w:val="FF0000"/>
        </w:rPr>
      </w:pPr>
      <w:proofErr w:type="spellStart"/>
      <w:proofErr w:type="gramStart"/>
      <w:r w:rsidRPr="00D83FFA">
        <w:rPr>
          <w:strike/>
          <w:color w:val="FF0000"/>
        </w:rPr>
        <w:t>nal_ref_flag</w:t>
      </w:r>
      <w:proofErr w:type="spellEnd"/>
      <w:proofErr w:type="gramEnd"/>
      <w:r w:rsidRPr="00D83FFA">
        <w:rPr>
          <w:strike/>
          <w:color w:val="FF0000"/>
        </w:rPr>
        <w:t xml:space="preserve"> equal to 0 for a NAL unit containing a slice indicates that the slice is part of a non-reference picture.</w:t>
      </w:r>
    </w:p>
    <w:p w:rsidR="00CC51E1" w:rsidRPr="00D83FFA" w:rsidRDefault="00CC51E1" w:rsidP="00CC51E1">
      <w:pPr>
        <w:rPr>
          <w:strike/>
          <w:color w:val="FF0000"/>
        </w:rPr>
      </w:pPr>
      <w:proofErr w:type="spellStart"/>
      <w:proofErr w:type="gramStart"/>
      <w:r w:rsidRPr="00D83FFA">
        <w:rPr>
          <w:strike/>
          <w:color w:val="FF0000"/>
        </w:rPr>
        <w:t>nal_ref_flag</w:t>
      </w:r>
      <w:proofErr w:type="spellEnd"/>
      <w:proofErr w:type="gramEnd"/>
      <w:r w:rsidRPr="00D83FFA">
        <w:rPr>
          <w:strike/>
          <w:color w:val="FF0000"/>
        </w:rPr>
        <w:t xml:space="preserve"> shall be equal to 1 for video parameter set, sequence parameter set, picture parameter set or adaptation parameter set NAL units. When </w:t>
      </w:r>
      <w:proofErr w:type="spellStart"/>
      <w:r w:rsidRPr="00D83FFA">
        <w:rPr>
          <w:strike/>
          <w:color w:val="FF0000"/>
        </w:rPr>
        <w:t>nal_ref_flag</w:t>
      </w:r>
      <w:proofErr w:type="spellEnd"/>
      <w:r w:rsidRPr="00D83FFA">
        <w:rPr>
          <w:strike/>
          <w:color w:val="FF0000"/>
        </w:rPr>
        <w:t xml:space="preserve"> is equal to 0 for one VCL NAL unit of a particular picture, it shall be equal to 0 for all VCL NAL units of the particular picture.</w:t>
      </w:r>
    </w:p>
    <w:p w:rsidR="00CC51E1" w:rsidRPr="00D83FFA" w:rsidRDefault="00CC51E1" w:rsidP="00CC51E1">
      <w:pPr>
        <w:rPr>
          <w:strike/>
          <w:color w:val="FF0000"/>
        </w:rPr>
      </w:pPr>
      <w:proofErr w:type="spellStart"/>
      <w:proofErr w:type="gramStart"/>
      <w:r w:rsidRPr="00D83FFA">
        <w:rPr>
          <w:strike/>
          <w:color w:val="FF0000"/>
        </w:rPr>
        <w:t>nal_ref_flag</w:t>
      </w:r>
      <w:proofErr w:type="spellEnd"/>
      <w:proofErr w:type="gramEnd"/>
      <w:r w:rsidRPr="00D83FFA">
        <w:rPr>
          <w:strike/>
          <w:color w:val="FF0000"/>
        </w:rPr>
        <w:t xml:space="preserve"> shall be equal to 1 for NAL units with </w:t>
      </w:r>
      <w:proofErr w:type="spellStart"/>
      <w:r w:rsidRPr="00D83FFA">
        <w:rPr>
          <w:strike/>
          <w:color w:val="FF0000"/>
        </w:rPr>
        <w:t>nal_unit_type</w:t>
      </w:r>
      <w:proofErr w:type="spellEnd"/>
      <w:r w:rsidRPr="00D83FFA">
        <w:rPr>
          <w:strike/>
          <w:color w:val="FF0000"/>
        </w:rPr>
        <w:t xml:space="preserve"> equal to 4, 5, 6, 7, or 8.</w:t>
      </w:r>
    </w:p>
    <w:p w:rsidR="00CC51E1" w:rsidRPr="00D83FFA" w:rsidRDefault="00CC51E1" w:rsidP="00CC51E1">
      <w:pPr>
        <w:rPr>
          <w:strike/>
          <w:color w:val="FF0000"/>
        </w:rPr>
      </w:pPr>
      <w:proofErr w:type="spellStart"/>
      <w:proofErr w:type="gramStart"/>
      <w:r w:rsidRPr="00D83FFA">
        <w:rPr>
          <w:strike/>
          <w:color w:val="FF0000"/>
        </w:rPr>
        <w:t>nal_ref_flag</w:t>
      </w:r>
      <w:proofErr w:type="spellEnd"/>
      <w:proofErr w:type="gramEnd"/>
      <w:r w:rsidRPr="00D83FFA">
        <w:rPr>
          <w:strike/>
          <w:color w:val="FF0000"/>
        </w:rPr>
        <w:t xml:space="preserve"> shall be equal to 0 for all NAL units having </w:t>
      </w:r>
      <w:proofErr w:type="spellStart"/>
      <w:r w:rsidRPr="00D83FFA">
        <w:rPr>
          <w:strike/>
          <w:color w:val="FF0000"/>
        </w:rPr>
        <w:t>nal_unit_type</w:t>
      </w:r>
      <w:proofErr w:type="spellEnd"/>
      <w:r w:rsidRPr="00D83FFA">
        <w:rPr>
          <w:strike/>
          <w:color w:val="FF0000"/>
        </w:rPr>
        <w:t xml:space="preserve"> equal to 29, 30, or 31.</w:t>
      </w:r>
    </w:p>
    <w:p w:rsidR="00CC51E1" w:rsidRPr="00066987" w:rsidRDefault="00CC51E1" w:rsidP="00CC51E1">
      <w:proofErr w:type="spellStart"/>
      <w:proofErr w:type="gramStart"/>
      <w:r w:rsidRPr="003F17AE">
        <w:rPr>
          <w:b/>
          <w:bCs/>
        </w:rPr>
        <w:t>nal_unit_type</w:t>
      </w:r>
      <w:proofErr w:type="spellEnd"/>
      <w:proofErr w:type="gramEnd"/>
      <w:r w:rsidRPr="003F17AE">
        <w:t xml:space="preserve"> specifies the type of RBSP data structure contained in the NAL unit as specified in </w:t>
      </w:r>
      <w:r w:rsidRPr="003F17AE">
        <w:fldChar w:fldCharType="begin" w:fldLock="1"/>
      </w:r>
      <w:r w:rsidRPr="003F17AE">
        <w:instrText xml:space="preserve"> REF _Ref19417223 \h </w:instrText>
      </w:r>
      <w:r>
        <w:instrText xml:space="preserve"> \* MERGEFORMAT </w:instrText>
      </w:r>
      <w:r w:rsidRPr="003F17AE">
        <w:fldChar w:fldCharType="separate"/>
      </w:r>
      <w:r w:rsidRPr="003F17AE">
        <w:t>Table </w:t>
      </w:r>
      <w:r>
        <w:t>7</w:t>
      </w:r>
      <w:r>
        <w:noBreakHyphen/>
        <w:t>1</w:t>
      </w:r>
      <w:r w:rsidRPr="003F17AE">
        <w:fldChar w:fldCharType="end"/>
      </w:r>
      <w:r w:rsidRPr="00066987">
        <w:t>.</w:t>
      </w:r>
    </w:p>
    <w:p w:rsidR="00CC51E1" w:rsidRPr="003F17AE" w:rsidRDefault="00CC51E1" w:rsidP="00CC51E1">
      <w:r w:rsidRPr="003F17AE">
        <w:t xml:space="preserve">NAL units that use </w:t>
      </w:r>
      <w:proofErr w:type="spellStart"/>
      <w:r w:rsidRPr="003F17AE">
        <w:t>nal_unit_type</w:t>
      </w:r>
      <w:proofErr w:type="spellEnd"/>
      <w:r w:rsidRPr="003F17AE">
        <w:t xml:space="preserve"> equal to</w:t>
      </w:r>
      <w:r>
        <w:t> </w:t>
      </w:r>
      <w:r w:rsidRPr="003F17AE">
        <w:t xml:space="preserve">0 or in the range of </w:t>
      </w:r>
      <w:r>
        <w:t>48</w:t>
      </w:r>
      <w:proofErr w:type="gramStart"/>
      <w:r w:rsidRPr="003F17AE">
        <w:t>..63</w:t>
      </w:r>
      <w:proofErr w:type="gramEnd"/>
      <w:r w:rsidRPr="003F17AE">
        <w:t>, inclusive, shall not affect the decoding process specified in this Recommendation | International Standard.</w:t>
      </w:r>
    </w:p>
    <w:p w:rsidR="00CC51E1" w:rsidRPr="003F17AE" w:rsidRDefault="00CC51E1" w:rsidP="00CC51E1">
      <w:pPr>
        <w:pStyle w:val="Note1"/>
      </w:pPr>
      <w:r w:rsidRPr="003F17AE">
        <w:t>NOTE</w:t>
      </w:r>
      <w:r>
        <w:t> </w:t>
      </w:r>
      <w:r w:rsidRPr="003F17AE">
        <w:t>2 – NAL unit types</w:t>
      </w:r>
      <w:r>
        <w:t> </w:t>
      </w:r>
      <w:r w:rsidRPr="003F17AE">
        <w:t xml:space="preserve">0 and </w:t>
      </w:r>
      <w:r>
        <w:t>48</w:t>
      </w:r>
      <w:proofErr w:type="gramStart"/>
      <w:r w:rsidRPr="003F17AE">
        <w:t>..63</w:t>
      </w:r>
      <w:proofErr w:type="gramEnd"/>
      <w:r w:rsidRPr="003F17AE">
        <w:t xml:space="preserve"> may be used as determined by the application. No decoding process for these values of </w:t>
      </w:r>
      <w:proofErr w:type="spellStart"/>
      <w:r w:rsidRPr="003F17AE">
        <w:t>nal_unit_type</w:t>
      </w:r>
      <w:proofErr w:type="spellEnd"/>
      <w:r w:rsidRPr="003F17AE">
        <w:rPr>
          <w:rFonts w:ascii="Times" w:hAnsi="Times" w:cs="Times"/>
        </w:rPr>
        <w:t xml:space="preserve"> </w:t>
      </w:r>
      <w:r w:rsidRPr="003F17AE">
        <w:t>is specified in this Recommendation | International Standard. Since different applications might use NAL unit types</w:t>
      </w:r>
      <w:r>
        <w:t> </w:t>
      </w:r>
      <w:r w:rsidRPr="003F17AE">
        <w:t xml:space="preserve">0 and </w:t>
      </w:r>
      <w:r>
        <w:t>48</w:t>
      </w:r>
      <w:r w:rsidRPr="003F17AE">
        <w:t xml:space="preserve">..63 for different purposes, particular care must be exercised in the design of encoders that generate NAL units with </w:t>
      </w:r>
      <w:proofErr w:type="spellStart"/>
      <w:r w:rsidRPr="003F17AE">
        <w:t>nal_unit_type</w:t>
      </w:r>
      <w:proofErr w:type="spellEnd"/>
      <w:r w:rsidRPr="003F17AE">
        <w:t xml:space="preserve"> equal to</w:t>
      </w:r>
      <w:r>
        <w:t> </w:t>
      </w:r>
      <w:r w:rsidRPr="003F17AE">
        <w:t xml:space="preserve">0 or in the range of </w:t>
      </w:r>
      <w:r>
        <w:t>48</w:t>
      </w:r>
      <w:r w:rsidRPr="003F17AE">
        <w:t xml:space="preserve"> to 63, inclusive, and in the design of decoders that interpret the content of NAL units with </w:t>
      </w:r>
      <w:proofErr w:type="spellStart"/>
      <w:r w:rsidRPr="003F17AE">
        <w:t>nal_unit_type</w:t>
      </w:r>
      <w:proofErr w:type="spellEnd"/>
      <w:r w:rsidRPr="003F17AE">
        <w:t xml:space="preserve"> equal to</w:t>
      </w:r>
      <w:r>
        <w:t> </w:t>
      </w:r>
      <w:r w:rsidRPr="003F17AE">
        <w:t xml:space="preserve">0 or in the range of </w:t>
      </w:r>
      <w:r>
        <w:t>48</w:t>
      </w:r>
      <w:r w:rsidRPr="003F17AE">
        <w:t xml:space="preserve"> to 63, inclusive.</w:t>
      </w:r>
    </w:p>
    <w:p w:rsidR="00CC51E1" w:rsidRPr="003F17AE" w:rsidRDefault="00CC51E1" w:rsidP="00CC51E1">
      <w:r w:rsidRPr="003F17AE">
        <w:t xml:space="preserve">Decoders shall ignore (remove from the bitstream and discard) the contents of all NAL units that use reserved values of </w:t>
      </w:r>
      <w:proofErr w:type="spellStart"/>
      <w:r w:rsidRPr="003F17AE">
        <w:t>nal_unit_type</w:t>
      </w:r>
      <w:proofErr w:type="spellEnd"/>
      <w:r w:rsidRPr="003F17AE">
        <w:t>.</w:t>
      </w:r>
    </w:p>
    <w:p w:rsidR="00CC51E1" w:rsidRPr="003F17AE" w:rsidRDefault="00CC51E1" w:rsidP="00CC51E1">
      <w:pPr>
        <w:pStyle w:val="Note1"/>
      </w:pPr>
      <w:r w:rsidRPr="003F17AE">
        <w:t>NOTE</w:t>
      </w:r>
      <w:r>
        <w:t> </w:t>
      </w:r>
      <w:r w:rsidRPr="003F17AE">
        <w:t>3 – This requirement allows future definition of compatible extensions to this Recommendation | International Standard.</w:t>
      </w:r>
    </w:p>
    <w:p w:rsidR="00CC51E1" w:rsidRPr="003F17AE" w:rsidRDefault="00CC51E1" w:rsidP="00CC51E1">
      <w:pPr>
        <w:pStyle w:val="Caption"/>
        <w:rPr>
          <w:lang w:val="en-GB"/>
        </w:rPr>
      </w:pPr>
      <w:bookmarkStart w:id="14" w:name="_Ref19417223"/>
      <w:bookmarkStart w:id="15" w:name="_Toc17563165"/>
      <w:bookmarkStart w:id="16" w:name="_Toc77680753"/>
      <w:bookmarkStart w:id="17" w:name="_Toc118289048"/>
      <w:bookmarkStart w:id="18" w:name="_Toc246350682"/>
      <w:bookmarkStart w:id="19" w:name="_Toc287363918"/>
      <w:bookmarkStart w:id="20" w:name="_Toc329688717"/>
      <w:r w:rsidRPr="003F17AE">
        <w:rPr>
          <w:lang w:val="en-GB"/>
        </w:rPr>
        <w:t>Table </w:t>
      </w:r>
      <w:r>
        <w:rPr>
          <w:lang w:val="en-GB"/>
        </w:rPr>
        <w:fldChar w:fldCharType="begin" w:fldLock="1"/>
      </w:r>
      <w:r>
        <w:rPr>
          <w:lang w:val="en-GB"/>
        </w:rPr>
        <w:instrText xml:space="preserve"> STYLEREF 1 \s </w:instrText>
      </w:r>
      <w:r>
        <w:rPr>
          <w:lang w:val="en-GB"/>
        </w:rPr>
        <w:fldChar w:fldCharType="separate"/>
      </w:r>
      <w:r>
        <w:rPr>
          <w:noProof/>
          <w:lang w:val="en-GB"/>
        </w:rPr>
        <w:t>7</w:t>
      </w:r>
      <w:r>
        <w:rPr>
          <w:lang w:val="en-GB"/>
        </w:rPr>
        <w:fldChar w:fldCharType="end"/>
      </w:r>
      <w:r>
        <w:rPr>
          <w:lang w:val="en-GB"/>
        </w:rPr>
        <w:noBreakHyphen/>
      </w:r>
      <w:r>
        <w:rPr>
          <w:lang w:val="en-GB"/>
        </w:rPr>
        <w:fldChar w:fldCharType="begin" w:fldLock="1"/>
      </w:r>
      <w:r>
        <w:rPr>
          <w:lang w:val="en-GB"/>
        </w:rPr>
        <w:instrText xml:space="preserve"> SEQ Table \* ARABIC \s 1 </w:instrText>
      </w:r>
      <w:r>
        <w:rPr>
          <w:lang w:val="en-GB"/>
        </w:rPr>
        <w:fldChar w:fldCharType="separate"/>
      </w:r>
      <w:r>
        <w:rPr>
          <w:noProof/>
          <w:lang w:val="en-GB"/>
        </w:rPr>
        <w:t>1</w:t>
      </w:r>
      <w:r>
        <w:rPr>
          <w:lang w:val="en-GB"/>
        </w:rPr>
        <w:fldChar w:fldCharType="end"/>
      </w:r>
      <w:bookmarkEnd w:id="14"/>
      <w:r w:rsidRPr="003F17AE">
        <w:rPr>
          <w:lang w:val="en-GB"/>
        </w:rPr>
        <w:t xml:space="preserve"> – NAL unit type </w:t>
      </w:r>
      <w:bookmarkEnd w:id="15"/>
      <w:r w:rsidRPr="003F17AE">
        <w:rPr>
          <w:lang w:val="en-GB"/>
        </w:rPr>
        <w:t>codes</w:t>
      </w:r>
      <w:bookmarkEnd w:id="16"/>
      <w:bookmarkEnd w:id="17"/>
      <w:r w:rsidRPr="003F17AE">
        <w:rPr>
          <w:lang w:val="en-GB"/>
        </w:rPr>
        <w:t xml:space="preserve"> and NAL unit type classes</w:t>
      </w:r>
      <w:bookmarkEnd w:id="18"/>
      <w:bookmarkEnd w:id="19"/>
      <w:bookmarkEnd w:id="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5379"/>
        <w:gridCol w:w="1111"/>
      </w:tblGrid>
      <w:tr w:rsidR="00CC51E1" w:rsidRPr="003F17AE" w:rsidTr="00CC51E1">
        <w:trPr>
          <w:jc w:val="center"/>
        </w:trPr>
        <w:tc>
          <w:tcPr>
            <w:tcW w:w="0" w:type="auto"/>
          </w:tcPr>
          <w:p w:rsidR="00CC51E1" w:rsidRPr="003F17AE" w:rsidRDefault="00CC51E1" w:rsidP="00CC51E1">
            <w:pPr>
              <w:pStyle w:val="CommentText"/>
              <w:keepNext/>
              <w:keepLines/>
              <w:spacing w:beforeLines="25" w:before="60" w:afterLines="25" w:after="60"/>
              <w:jc w:val="center"/>
              <w:rPr>
                <w:b/>
                <w:bCs/>
              </w:rPr>
            </w:pPr>
            <w:proofErr w:type="spellStart"/>
            <w:r w:rsidRPr="003F17AE">
              <w:rPr>
                <w:b/>
                <w:bCs/>
              </w:rPr>
              <w:t>nal_unit_type</w:t>
            </w:r>
            <w:proofErr w:type="spellEnd"/>
          </w:p>
        </w:tc>
        <w:tc>
          <w:tcPr>
            <w:tcW w:w="0" w:type="auto"/>
          </w:tcPr>
          <w:p w:rsidR="00CC51E1" w:rsidRPr="003F17AE" w:rsidRDefault="00CC51E1" w:rsidP="00CC51E1">
            <w:pPr>
              <w:pStyle w:val="CommentText"/>
              <w:keepNext/>
              <w:keepLines/>
              <w:spacing w:beforeLines="25" w:before="60" w:afterLines="25" w:after="60"/>
              <w:jc w:val="center"/>
              <w:rPr>
                <w:b/>
                <w:bCs/>
              </w:rPr>
            </w:pPr>
            <w:r w:rsidRPr="003F17AE">
              <w:rPr>
                <w:b/>
                <w:bCs/>
              </w:rPr>
              <w:t>Content of NAL unit and RBSP syntax structure</w:t>
            </w:r>
          </w:p>
        </w:tc>
        <w:tc>
          <w:tcPr>
            <w:tcW w:w="1111" w:type="dxa"/>
          </w:tcPr>
          <w:p w:rsidR="00CC51E1" w:rsidRPr="003F17AE" w:rsidRDefault="00CC51E1" w:rsidP="00CC51E1">
            <w:pPr>
              <w:pStyle w:val="CommentText"/>
              <w:keepNext/>
              <w:keepLines/>
              <w:spacing w:beforeLines="25" w:before="60" w:afterLines="25" w:after="60"/>
              <w:jc w:val="center"/>
              <w:rPr>
                <w:b/>
                <w:bCs/>
              </w:rPr>
            </w:pPr>
            <w:r w:rsidRPr="003F17AE">
              <w:rPr>
                <w:b/>
                <w:bCs/>
              </w:rPr>
              <w:t>NAL unit</w:t>
            </w:r>
            <w:r w:rsidRPr="003F17AE">
              <w:rPr>
                <w:b/>
                <w:bCs/>
              </w:rPr>
              <w:br/>
              <w:t>type class</w:t>
            </w:r>
          </w:p>
        </w:tc>
      </w:tr>
      <w:tr w:rsidR="00CC51E1" w:rsidRPr="003F17AE" w:rsidTr="00CC51E1">
        <w:trPr>
          <w:jc w:val="center"/>
        </w:trPr>
        <w:tc>
          <w:tcPr>
            <w:tcW w:w="0" w:type="auto"/>
          </w:tcPr>
          <w:p w:rsidR="00CC51E1" w:rsidRPr="003F17AE" w:rsidRDefault="00CC51E1" w:rsidP="00CC51E1">
            <w:pPr>
              <w:pStyle w:val="ColorfulShading-Accent12"/>
              <w:jc w:val="center"/>
            </w:pPr>
            <w:r w:rsidRPr="003F17AE">
              <w:t>0</w:t>
            </w:r>
          </w:p>
        </w:tc>
        <w:tc>
          <w:tcPr>
            <w:tcW w:w="0" w:type="auto"/>
          </w:tcPr>
          <w:p w:rsidR="00CC51E1" w:rsidRPr="003F17AE" w:rsidRDefault="00CC51E1" w:rsidP="00CC51E1">
            <w:pPr>
              <w:keepNext/>
              <w:keepLines/>
              <w:spacing w:beforeLines="25" w:before="60" w:afterLines="25" w:after="60"/>
            </w:pPr>
            <w:r w:rsidRPr="003F17AE">
              <w:t>Unspecified</w:t>
            </w:r>
          </w:p>
        </w:tc>
        <w:tc>
          <w:tcPr>
            <w:tcW w:w="1111" w:type="dxa"/>
          </w:tcPr>
          <w:p w:rsidR="00CC51E1" w:rsidRPr="003F17AE" w:rsidRDefault="00CC51E1" w:rsidP="00CC51E1">
            <w:pPr>
              <w:keepNext/>
              <w:keepLines/>
              <w:spacing w:beforeLines="25" w:before="60" w:afterLines="25" w:after="60"/>
              <w:jc w:val="center"/>
              <w:rPr>
                <w:rFonts w:ascii="Times" w:hAnsi="Times" w:cs="Times"/>
              </w:rPr>
            </w:pPr>
            <w:r w:rsidRPr="003F17AE">
              <w:rPr>
                <w:rFonts w:ascii="Times" w:hAnsi="Times" w:cs="Times"/>
              </w:rPr>
              <w:t>non-VCL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sidRPr="003F17AE">
              <w:rPr>
                <w:rFonts w:ascii="Times" w:hAnsi="Times" w:cs="Times"/>
              </w:rPr>
              <w:lastRenderedPageBreak/>
              <w:t>1</w:t>
            </w:r>
          </w:p>
        </w:tc>
        <w:tc>
          <w:tcPr>
            <w:tcW w:w="0" w:type="auto"/>
          </w:tcPr>
          <w:p w:rsidR="00CC51E1" w:rsidRPr="003F17AE" w:rsidRDefault="00CC51E1" w:rsidP="00CC51E1">
            <w:pPr>
              <w:keepNext/>
              <w:keepLines/>
              <w:spacing w:beforeLines="25" w:before="60" w:afterLines="25" w:after="60"/>
            </w:pPr>
            <w:r w:rsidRPr="003F17AE">
              <w:t>Coded slice of a non-</w:t>
            </w:r>
            <w:r>
              <w:t>RAP</w:t>
            </w:r>
            <w:r w:rsidRPr="003F17AE">
              <w:t>, non-</w:t>
            </w:r>
            <w:r>
              <w:t>TFD</w:t>
            </w:r>
            <w:r w:rsidRPr="003F17AE">
              <w:t xml:space="preserve"> and non-TLA picture</w:t>
            </w:r>
            <w:r w:rsidRPr="003F17AE">
              <w:br/>
            </w:r>
            <w:proofErr w:type="spellStart"/>
            <w:r w:rsidRPr="003F17AE">
              <w:t>slice_layer_rbsp</w:t>
            </w:r>
            <w:proofErr w:type="spellEnd"/>
            <w:r w:rsidRPr="003F17AE">
              <w:t>( )</w:t>
            </w:r>
          </w:p>
        </w:tc>
        <w:tc>
          <w:tcPr>
            <w:tcW w:w="1111" w:type="dxa"/>
          </w:tcPr>
          <w:p w:rsidR="00CC51E1" w:rsidRPr="003F17AE" w:rsidRDefault="00CC51E1" w:rsidP="00CC51E1">
            <w:pPr>
              <w:keepNext/>
              <w:keepLines/>
              <w:spacing w:beforeLines="25" w:before="60" w:afterLines="25" w:after="60"/>
              <w:jc w:val="center"/>
            </w:pPr>
            <w:r w:rsidRPr="003F17AE">
              <w:rPr>
                <w:rFonts w:ascii="Times" w:hAnsi="Times" w:cs="Times"/>
              </w:rPr>
              <w:t>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lang w:eastAsia="ko-KR"/>
              </w:rPr>
            </w:pPr>
            <w:r w:rsidRPr="003F17AE">
              <w:rPr>
                <w:rFonts w:ascii="Times" w:hAnsi="Times" w:cs="Times"/>
              </w:rPr>
              <w:t>2</w:t>
            </w:r>
          </w:p>
        </w:tc>
        <w:tc>
          <w:tcPr>
            <w:tcW w:w="0" w:type="auto"/>
          </w:tcPr>
          <w:p w:rsidR="00CC51E1" w:rsidRDefault="00CC51E1" w:rsidP="00CC51E1">
            <w:pPr>
              <w:keepNext/>
              <w:keepLines/>
              <w:spacing w:beforeLines="25" w:before="60" w:afterLines="25" w:after="60"/>
            </w:pPr>
            <w:r>
              <w:t>Coded slice of a TFD picture</w:t>
            </w:r>
          </w:p>
          <w:p w:rsidR="00CC51E1" w:rsidRPr="003F17AE" w:rsidRDefault="00CC51E1" w:rsidP="00CC51E1">
            <w:pPr>
              <w:keepNext/>
              <w:keepLines/>
              <w:spacing w:beforeLines="25" w:before="60" w:afterLines="25" w:after="60"/>
              <w:rPr>
                <w:rStyle w:val="CommentReference"/>
                <w:rFonts w:ascii="Times" w:hAnsi="Times" w:cs="Times"/>
                <w:sz w:val="20"/>
                <w:szCs w:val="20"/>
              </w:rPr>
            </w:pPr>
            <w:proofErr w:type="spellStart"/>
            <w:r w:rsidRPr="006745D2">
              <w:t>slice_layer_rbsp</w:t>
            </w:r>
            <w:proofErr w:type="spellEnd"/>
            <w:r w:rsidRPr="006745D2">
              <w:t>( )</w:t>
            </w:r>
          </w:p>
        </w:tc>
        <w:tc>
          <w:tcPr>
            <w:tcW w:w="1111" w:type="dxa"/>
          </w:tcPr>
          <w:p w:rsidR="00CC51E1" w:rsidRPr="003F17AE" w:rsidRDefault="00CC51E1" w:rsidP="00CC51E1">
            <w:pPr>
              <w:keepNext/>
              <w:keepLines/>
              <w:spacing w:beforeLines="25" w:before="60" w:afterLines="25" w:after="60"/>
              <w:jc w:val="center"/>
            </w:pPr>
            <w:r>
              <w:rPr>
                <w:rFonts w:ascii="Times" w:hAnsi="Times" w:cs="Times"/>
              </w:rPr>
              <w:t>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sidRPr="003F17AE">
              <w:rPr>
                <w:rFonts w:ascii="Times" w:hAnsi="Times" w:cs="Times"/>
              </w:rPr>
              <w:t>3</w:t>
            </w:r>
          </w:p>
        </w:tc>
        <w:tc>
          <w:tcPr>
            <w:tcW w:w="0" w:type="auto"/>
          </w:tcPr>
          <w:p w:rsidR="00CC51E1" w:rsidRPr="003F17AE" w:rsidRDefault="00CC51E1" w:rsidP="00CC51E1">
            <w:pPr>
              <w:keepNext/>
              <w:keepLines/>
              <w:spacing w:beforeLines="25" w:before="60" w:afterLines="25" w:after="60"/>
              <w:rPr>
                <w:lang w:eastAsia="ko-KR"/>
              </w:rPr>
            </w:pPr>
            <w:r w:rsidRPr="003F17AE">
              <w:rPr>
                <w:lang w:eastAsia="ko-KR"/>
              </w:rPr>
              <w:t xml:space="preserve">Coded slice of a </w:t>
            </w:r>
            <w:r>
              <w:rPr>
                <w:lang w:eastAsia="ko-KR"/>
              </w:rPr>
              <w:t>non-TFD</w:t>
            </w:r>
            <w:r w:rsidRPr="003F17AE">
              <w:rPr>
                <w:lang w:eastAsia="ko-KR"/>
              </w:rPr>
              <w:t xml:space="preserve"> TLA picture</w:t>
            </w:r>
          </w:p>
          <w:p w:rsidR="00CC51E1" w:rsidRPr="003F17AE" w:rsidRDefault="00CC51E1" w:rsidP="00CC51E1">
            <w:pPr>
              <w:keepNext/>
              <w:keepLines/>
              <w:spacing w:beforeLines="25" w:before="60" w:afterLines="25" w:after="60"/>
            </w:pPr>
            <w:proofErr w:type="spellStart"/>
            <w:r w:rsidRPr="003F17AE">
              <w:t>slice_layer_rbsp</w:t>
            </w:r>
            <w:proofErr w:type="spellEnd"/>
            <w:r w:rsidRPr="003F17AE">
              <w:t>( )</w:t>
            </w:r>
          </w:p>
        </w:tc>
        <w:tc>
          <w:tcPr>
            <w:tcW w:w="1111" w:type="dxa"/>
          </w:tcPr>
          <w:p w:rsidR="00CC51E1" w:rsidRPr="003F17AE" w:rsidRDefault="00CC51E1" w:rsidP="00CC51E1">
            <w:pPr>
              <w:keepNext/>
              <w:keepLines/>
              <w:spacing w:beforeLines="25" w:before="60" w:afterLines="25" w:after="60"/>
              <w:jc w:val="center"/>
              <w:rPr>
                <w:rFonts w:ascii="Times" w:hAnsi="Times" w:cs="Times"/>
              </w:rPr>
            </w:pPr>
            <w:r w:rsidRPr="003F17AE">
              <w:rPr>
                <w:rFonts w:ascii="Times" w:hAnsi="Times" w:cs="Times"/>
              </w:rPr>
              <w:t>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lang w:eastAsia="ko-KR"/>
              </w:rPr>
            </w:pPr>
            <w:r w:rsidRPr="003F17AE">
              <w:rPr>
                <w:rFonts w:ascii="Times" w:hAnsi="Times" w:cs="Times"/>
                <w:lang w:eastAsia="ko-KR"/>
              </w:rPr>
              <w:t>4</w:t>
            </w:r>
            <w:r>
              <w:rPr>
                <w:rFonts w:ascii="Times" w:hAnsi="Times" w:cs="Times"/>
                <w:lang w:eastAsia="ko-KR"/>
              </w:rPr>
              <w:t>, 5</w:t>
            </w:r>
          </w:p>
        </w:tc>
        <w:tc>
          <w:tcPr>
            <w:tcW w:w="0" w:type="auto"/>
          </w:tcPr>
          <w:p w:rsidR="00CC51E1" w:rsidRPr="003F17AE" w:rsidRDefault="00CC51E1" w:rsidP="00CC51E1">
            <w:pPr>
              <w:keepNext/>
              <w:keepLines/>
              <w:spacing w:beforeLines="25" w:before="60" w:afterLines="25" w:after="60"/>
              <w:rPr>
                <w:lang w:eastAsia="ko-KR"/>
              </w:rPr>
            </w:pPr>
            <w:r w:rsidRPr="003F17AE">
              <w:rPr>
                <w:lang w:eastAsia="ko-KR"/>
              </w:rPr>
              <w:t>Coded slice of a CRA picture</w:t>
            </w:r>
          </w:p>
          <w:p w:rsidR="00CC51E1" w:rsidRPr="003F17AE" w:rsidRDefault="00CC51E1" w:rsidP="00CC51E1">
            <w:pPr>
              <w:keepNext/>
              <w:keepLines/>
              <w:spacing w:beforeLines="25" w:before="60" w:afterLines="25" w:after="60"/>
              <w:rPr>
                <w:lang w:eastAsia="ko-KR"/>
              </w:rPr>
            </w:pPr>
            <w:proofErr w:type="spellStart"/>
            <w:r w:rsidRPr="003F17AE">
              <w:t>slice_layer_rbsp</w:t>
            </w:r>
            <w:proofErr w:type="spellEnd"/>
            <w:r w:rsidRPr="003F17AE">
              <w:t>( )</w:t>
            </w:r>
          </w:p>
        </w:tc>
        <w:tc>
          <w:tcPr>
            <w:tcW w:w="1111" w:type="dxa"/>
          </w:tcPr>
          <w:p w:rsidR="00CC51E1" w:rsidRPr="003F17AE" w:rsidRDefault="00CC51E1" w:rsidP="00CC51E1">
            <w:pPr>
              <w:keepNext/>
              <w:keepLines/>
              <w:spacing w:beforeLines="25" w:before="60" w:afterLines="25" w:after="60"/>
              <w:jc w:val="center"/>
              <w:rPr>
                <w:rFonts w:ascii="Times" w:hAnsi="Times" w:cs="Times"/>
                <w:lang w:eastAsia="ko-KR"/>
              </w:rPr>
            </w:pPr>
            <w:r w:rsidRPr="003F17AE">
              <w:rPr>
                <w:rFonts w:ascii="Times" w:hAnsi="Times" w:cs="Times"/>
                <w:lang w:eastAsia="ko-KR"/>
              </w:rPr>
              <w:t>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lang w:eastAsia="ko-KR"/>
              </w:rPr>
            </w:pPr>
            <w:r>
              <w:rPr>
                <w:rFonts w:ascii="Times" w:hAnsi="Times" w:cs="Times"/>
                <w:lang w:eastAsia="ko-KR"/>
              </w:rPr>
              <w:t>6, 7</w:t>
            </w:r>
          </w:p>
        </w:tc>
        <w:tc>
          <w:tcPr>
            <w:tcW w:w="0" w:type="auto"/>
          </w:tcPr>
          <w:p w:rsidR="00CC51E1" w:rsidRPr="003F17AE" w:rsidRDefault="00CC51E1" w:rsidP="00CC51E1">
            <w:pPr>
              <w:keepNext/>
              <w:keepLines/>
              <w:spacing w:beforeLines="25" w:before="60" w:afterLines="25" w:after="60"/>
              <w:rPr>
                <w:lang w:eastAsia="ko-KR"/>
              </w:rPr>
            </w:pPr>
            <w:r w:rsidRPr="003F17AE">
              <w:rPr>
                <w:lang w:eastAsia="ko-KR"/>
              </w:rPr>
              <w:t xml:space="preserve">Coded slice of a </w:t>
            </w:r>
            <w:r>
              <w:rPr>
                <w:lang w:eastAsia="ko-KR"/>
              </w:rPr>
              <w:t>BL</w:t>
            </w:r>
            <w:r w:rsidRPr="003F17AE">
              <w:rPr>
                <w:lang w:eastAsia="ko-KR"/>
              </w:rPr>
              <w:t>A picture</w:t>
            </w:r>
          </w:p>
          <w:p w:rsidR="00CC51E1" w:rsidRPr="003F17AE" w:rsidRDefault="00CC51E1" w:rsidP="00CC51E1">
            <w:pPr>
              <w:keepNext/>
              <w:keepLines/>
              <w:spacing w:beforeLines="25" w:before="60" w:afterLines="25" w:after="60"/>
              <w:rPr>
                <w:lang w:eastAsia="ko-KR"/>
              </w:rPr>
            </w:pPr>
            <w:proofErr w:type="spellStart"/>
            <w:r w:rsidRPr="003F17AE">
              <w:t>slice_layer_rbsp</w:t>
            </w:r>
            <w:proofErr w:type="spellEnd"/>
            <w:r w:rsidRPr="003F17AE">
              <w:t>( )</w:t>
            </w:r>
          </w:p>
        </w:tc>
        <w:tc>
          <w:tcPr>
            <w:tcW w:w="1111" w:type="dxa"/>
          </w:tcPr>
          <w:p w:rsidR="00CC51E1" w:rsidRPr="003F17AE" w:rsidRDefault="00CC51E1" w:rsidP="00CC51E1">
            <w:pPr>
              <w:keepNext/>
              <w:keepLines/>
              <w:spacing w:beforeLines="25" w:before="60" w:afterLines="25" w:after="60"/>
              <w:jc w:val="center"/>
              <w:rPr>
                <w:rFonts w:ascii="Times" w:hAnsi="Times" w:cs="Times"/>
                <w:lang w:eastAsia="ko-KR"/>
              </w:rPr>
            </w:pPr>
            <w:r w:rsidRPr="003F17AE">
              <w:rPr>
                <w:rFonts w:ascii="Times" w:hAnsi="Times" w:cs="Times"/>
                <w:lang w:eastAsia="ko-KR"/>
              </w:rPr>
              <w:t>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Pr>
                <w:rFonts w:ascii="Times" w:hAnsi="Times" w:cs="Times"/>
              </w:rPr>
              <w:t>8</w:t>
            </w:r>
          </w:p>
        </w:tc>
        <w:tc>
          <w:tcPr>
            <w:tcW w:w="0" w:type="auto"/>
          </w:tcPr>
          <w:p w:rsidR="00CC51E1" w:rsidRPr="003F17AE" w:rsidRDefault="00CC51E1" w:rsidP="00CC51E1">
            <w:pPr>
              <w:keepNext/>
              <w:keepLines/>
              <w:spacing w:beforeLines="25" w:before="60" w:afterLines="25" w:after="60"/>
              <w:rPr>
                <w:rStyle w:val="CommentReference"/>
                <w:rFonts w:ascii="Times" w:hAnsi="Times" w:cs="Times"/>
                <w:sz w:val="20"/>
                <w:szCs w:val="20"/>
              </w:rPr>
            </w:pPr>
            <w:r w:rsidRPr="003F17AE">
              <w:t>Coded slice of an IDR picture</w:t>
            </w:r>
            <w:r w:rsidRPr="003F17AE">
              <w:br/>
            </w:r>
            <w:proofErr w:type="spellStart"/>
            <w:r w:rsidRPr="003F17AE">
              <w:t>slice_layer_rbsp</w:t>
            </w:r>
            <w:proofErr w:type="spellEnd"/>
            <w:r w:rsidRPr="003F17AE">
              <w:t>( )</w:t>
            </w:r>
          </w:p>
        </w:tc>
        <w:tc>
          <w:tcPr>
            <w:tcW w:w="1111" w:type="dxa"/>
          </w:tcPr>
          <w:p w:rsidR="00CC51E1" w:rsidRPr="003F17AE" w:rsidRDefault="00CC51E1" w:rsidP="00CC51E1">
            <w:pPr>
              <w:keepNext/>
              <w:keepLines/>
              <w:spacing w:beforeLines="25" w:before="60" w:afterLines="25" w:after="60"/>
              <w:jc w:val="center"/>
            </w:pPr>
            <w:r w:rsidRPr="003F17AE">
              <w:rPr>
                <w:rFonts w:ascii="Times" w:hAnsi="Times" w:cs="Times"/>
              </w:rPr>
              <w:t>VCL</w:t>
            </w:r>
          </w:p>
        </w:tc>
      </w:tr>
      <w:tr w:rsidR="00CC51E1" w:rsidRPr="003F17AE" w:rsidTr="00CC51E1">
        <w:trPr>
          <w:jc w:val="center"/>
        </w:trPr>
        <w:tc>
          <w:tcPr>
            <w:tcW w:w="0" w:type="auto"/>
          </w:tcPr>
          <w:p w:rsidR="00CC51E1" w:rsidRDefault="00CC51E1" w:rsidP="00CC51E1">
            <w:pPr>
              <w:keepNext/>
              <w:keepLines/>
              <w:spacing w:beforeLines="25" w:before="60" w:afterLines="25" w:after="60"/>
              <w:jc w:val="center"/>
              <w:rPr>
                <w:rFonts w:ascii="Times" w:hAnsi="Times" w:cs="Times"/>
              </w:rPr>
            </w:pPr>
            <w:r>
              <w:rPr>
                <w:rFonts w:ascii="Times" w:hAnsi="Times" w:cs="Times"/>
              </w:rPr>
              <w:t>9..24</w:t>
            </w:r>
          </w:p>
        </w:tc>
        <w:tc>
          <w:tcPr>
            <w:tcW w:w="0" w:type="auto"/>
          </w:tcPr>
          <w:p w:rsidR="00CC51E1" w:rsidRPr="003F17AE" w:rsidRDefault="00CC51E1" w:rsidP="00CC51E1">
            <w:pPr>
              <w:keepNext/>
              <w:keepLines/>
              <w:spacing w:beforeLines="25" w:before="60" w:afterLines="25" w:after="60"/>
            </w:pPr>
            <w:r w:rsidRPr="003F17AE">
              <w:t>Reserved</w:t>
            </w:r>
          </w:p>
        </w:tc>
        <w:tc>
          <w:tcPr>
            <w:tcW w:w="1111" w:type="dxa"/>
          </w:tcPr>
          <w:p w:rsidR="00CC51E1" w:rsidRPr="003F17AE" w:rsidRDefault="00CC51E1" w:rsidP="00CC51E1">
            <w:pPr>
              <w:keepNext/>
              <w:keepLines/>
              <w:spacing w:beforeLines="25" w:before="60" w:afterLines="25" w:after="60"/>
              <w:jc w:val="center"/>
              <w:rPr>
                <w:rFonts w:ascii="Times" w:hAnsi="Times" w:cs="Times"/>
              </w:rPr>
            </w:pPr>
            <w:r w:rsidRPr="003F17AE">
              <w:rPr>
                <w:rFonts w:ascii="Times" w:hAnsi="Times" w:cs="Times"/>
              </w:rPr>
              <w:t>n/a</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Pr>
                <w:rFonts w:ascii="Times" w:hAnsi="Times" w:cs="Times"/>
              </w:rPr>
              <w:t>25</w:t>
            </w:r>
          </w:p>
        </w:tc>
        <w:tc>
          <w:tcPr>
            <w:tcW w:w="0" w:type="auto"/>
          </w:tcPr>
          <w:p w:rsidR="00CC51E1" w:rsidRPr="003F17AE" w:rsidRDefault="00CC51E1" w:rsidP="00CC51E1">
            <w:pPr>
              <w:keepNext/>
              <w:keepLines/>
              <w:spacing w:beforeLines="25" w:before="60" w:afterLines="25" w:after="60"/>
              <w:rPr>
                <w:rStyle w:val="CommentReference"/>
                <w:rFonts w:ascii="Times" w:hAnsi="Times" w:cs="Times"/>
                <w:sz w:val="20"/>
                <w:szCs w:val="20"/>
              </w:rPr>
            </w:pPr>
            <w:r>
              <w:t>Video parameter set</w:t>
            </w:r>
            <w:r w:rsidRPr="003F17AE">
              <w:br/>
            </w:r>
            <w:proofErr w:type="spellStart"/>
            <w:r>
              <w:t>video_parameter_set</w:t>
            </w:r>
            <w:r w:rsidRPr="003F17AE">
              <w:t>_rbsp</w:t>
            </w:r>
            <w:proofErr w:type="spellEnd"/>
            <w:r w:rsidRPr="003F17AE">
              <w:t>( )</w:t>
            </w:r>
          </w:p>
        </w:tc>
        <w:tc>
          <w:tcPr>
            <w:tcW w:w="1111" w:type="dxa"/>
          </w:tcPr>
          <w:p w:rsidR="00CC51E1" w:rsidRPr="003F17AE" w:rsidRDefault="00CC51E1" w:rsidP="00CC51E1">
            <w:pPr>
              <w:keepNext/>
              <w:keepLines/>
              <w:spacing w:beforeLines="25" w:before="60" w:afterLines="25" w:after="60"/>
              <w:jc w:val="center"/>
            </w:pPr>
            <w:r w:rsidRPr="003F17AE">
              <w:rPr>
                <w:rFonts w:ascii="Times" w:hAnsi="Times" w:cs="Times"/>
              </w:rPr>
              <w:t>non-VCL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Pr>
                <w:rFonts w:ascii="Times" w:hAnsi="Times" w:cs="Times"/>
              </w:rPr>
              <w:t>26</w:t>
            </w:r>
          </w:p>
        </w:tc>
        <w:tc>
          <w:tcPr>
            <w:tcW w:w="0" w:type="auto"/>
          </w:tcPr>
          <w:p w:rsidR="00CC51E1" w:rsidRPr="003F17AE" w:rsidRDefault="00CC51E1" w:rsidP="00CC51E1">
            <w:pPr>
              <w:keepNext/>
              <w:keepLines/>
              <w:spacing w:beforeLines="25" w:before="60" w:afterLines="25" w:after="60"/>
              <w:rPr>
                <w:rStyle w:val="CommentReference"/>
                <w:rFonts w:ascii="Times" w:hAnsi="Times" w:cs="Times"/>
                <w:sz w:val="20"/>
                <w:szCs w:val="20"/>
              </w:rPr>
            </w:pPr>
            <w:r w:rsidRPr="003F17AE">
              <w:t>Sequence parameter set</w:t>
            </w:r>
            <w:r w:rsidRPr="003F17AE">
              <w:br/>
            </w:r>
            <w:proofErr w:type="spellStart"/>
            <w:r w:rsidRPr="003F17AE">
              <w:t>seq_parameter_set_rbsp</w:t>
            </w:r>
            <w:proofErr w:type="spellEnd"/>
            <w:r w:rsidRPr="003F17AE">
              <w:t>( )</w:t>
            </w:r>
          </w:p>
        </w:tc>
        <w:tc>
          <w:tcPr>
            <w:tcW w:w="1111" w:type="dxa"/>
          </w:tcPr>
          <w:p w:rsidR="00CC51E1" w:rsidRPr="003F17AE" w:rsidRDefault="00CC51E1" w:rsidP="00CC51E1">
            <w:pPr>
              <w:keepNext/>
              <w:keepLines/>
              <w:spacing w:beforeLines="25" w:before="60" w:afterLines="25" w:after="60"/>
              <w:jc w:val="center"/>
            </w:pPr>
            <w:r w:rsidRPr="003F17AE">
              <w:rPr>
                <w:rFonts w:ascii="Times" w:hAnsi="Times" w:cs="Times"/>
              </w:rPr>
              <w:t>non-VCL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Pr>
                <w:rFonts w:ascii="Times" w:hAnsi="Times" w:cs="Times"/>
              </w:rPr>
              <w:t>27</w:t>
            </w:r>
          </w:p>
        </w:tc>
        <w:tc>
          <w:tcPr>
            <w:tcW w:w="0" w:type="auto"/>
          </w:tcPr>
          <w:p w:rsidR="00CC51E1" w:rsidRPr="003F17AE" w:rsidRDefault="00CC51E1" w:rsidP="00CC51E1">
            <w:pPr>
              <w:keepNext/>
              <w:keepLines/>
              <w:spacing w:beforeLines="25" w:before="60" w:afterLines="25" w:after="60"/>
              <w:rPr>
                <w:rStyle w:val="CommentReference"/>
                <w:rFonts w:ascii="Times" w:hAnsi="Times" w:cs="Times"/>
                <w:sz w:val="20"/>
                <w:szCs w:val="20"/>
              </w:rPr>
            </w:pPr>
            <w:r w:rsidRPr="003F17AE">
              <w:t>Picture parameter set</w:t>
            </w:r>
            <w:r w:rsidRPr="003F17AE">
              <w:br/>
            </w:r>
            <w:proofErr w:type="spellStart"/>
            <w:r w:rsidRPr="003F17AE">
              <w:t>pic_parameter_set_rbsp</w:t>
            </w:r>
            <w:proofErr w:type="spellEnd"/>
            <w:r w:rsidRPr="003F17AE">
              <w:t>( )</w:t>
            </w:r>
          </w:p>
        </w:tc>
        <w:tc>
          <w:tcPr>
            <w:tcW w:w="1111" w:type="dxa"/>
          </w:tcPr>
          <w:p w:rsidR="00CC51E1" w:rsidRPr="003F17AE" w:rsidRDefault="00CC51E1" w:rsidP="00CC51E1">
            <w:pPr>
              <w:keepNext/>
              <w:keepLines/>
              <w:spacing w:beforeLines="25" w:before="60" w:afterLines="25" w:after="60"/>
              <w:jc w:val="center"/>
            </w:pPr>
            <w:r w:rsidRPr="003F17AE">
              <w:rPr>
                <w:rFonts w:ascii="Times" w:hAnsi="Times" w:cs="Times"/>
              </w:rPr>
              <w:t>non-VCL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Pr>
                <w:rFonts w:ascii="Times" w:hAnsi="Times" w:cs="Times"/>
              </w:rPr>
              <w:t>28</w:t>
            </w:r>
          </w:p>
        </w:tc>
        <w:tc>
          <w:tcPr>
            <w:tcW w:w="0" w:type="auto"/>
          </w:tcPr>
          <w:p w:rsidR="00CC51E1" w:rsidRPr="003F17AE" w:rsidRDefault="00CC51E1" w:rsidP="00CC51E1">
            <w:pPr>
              <w:keepNext/>
              <w:keepLines/>
              <w:spacing w:beforeLines="25" w:before="60" w:afterLines="25" w:after="60"/>
            </w:pPr>
            <w:r w:rsidRPr="003F17AE">
              <w:t>Adaptation parameter set</w:t>
            </w:r>
            <w:r w:rsidRPr="003F17AE">
              <w:br/>
            </w:r>
            <w:proofErr w:type="spellStart"/>
            <w:r w:rsidRPr="003F17AE">
              <w:t>aps_rbsp</w:t>
            </w:r>
            <w:proofErr w:type="spellEnd"/>
            <w:r w:rsidRPr="003F17AE">
              <w:t>( )</w:t>
            </w:r>
          </w:p>
        </w:tc>
        <w:tc>
          <w:tcPr>
            <w:tcW w:w="1111" w:type="dxa"/>
          </w:tcPr>
          <w:p w:rsidR="00CC51E1" w:rsidRPr="003F17AE" w:rsidRDefault="00CC51E1" w:rsidP="00CC51E1">
            <w:pPr>
              <w:keepNext/>
              <w:keepLines/>
              <w:spacing w:beforeLines="25" w:before="60" w:afterLines="25" w:after="60"/>
              <w:jc w:val="center"/>
              <w:rPr>
                <w:rFonts w:ascii="Times" w:hAnsi="Times" w:cs="Times"/>
              </w:rPr>
            </w:pPr>
            <w:r w:rsidRPr="003F17AE">
              <w:rPr>
                <w:rFonts w:ascii="Times" w:hAnsi="Times" w:cs="Times"/>
              </w:rPr>
              <w:t>non-VCL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Pr>
                <w:rFonts w:ascii="Times" w:hAnsi="Times" w:cs="Times"/>
              </w:rPr>
              <w:t>2</w:t>
            </w:r>
            <w:r w:rsidRPr="003F17AE">
              <w:rPr>
                <w:rFonts w:ascii="Times" w:hAnsi="Times" w:cs="Times"/>
              </w:rPr>
              <w:t>9</w:t>
            </w:r>
          </w:p>
        </w:tc>
        <w:tc>
          <w:tcPr>
            <w:tcW w:w="0" w:type="auto"/>
          </w:tcPr>
          <w:p w:rsidR="00CC51E1" w:rsidRPr="003F17AE" w:rsidRDefault="00CC51E1" w:rsidP="00CC51E1">
            <w:pPr>
              <w:keepNext/>
              <w:keepLines/>
              <w:spacing w:beforeLines="25" w:before="60" w:afterLines="25" w:after="60"/>
              <w:rPr>
                <w:rStyle w:val="CommentReference"/>
                <w:rFonts w:ascii="Times" w:hAnsi="Times" w:cs="Times"/>
                <w:sz w:val="20"/>
                <w:szCs w:val="20"/>
              </w:rPr>
            </w:pPr>
            <w:r w:rsidRPr="003F17AE">
              <w:t>Access unit delimiter</w:t>
            </w:r>
            <w:r w:rsidRPr="003F17AE">
              <w:br/>
            </w:r>
            <w:proofErr w:type="spellStart"/>
            <w:r w:rsidRPr="003F17AE">
              <w:t>access_unit_delimiter_rbsp</w:t>
            </w:r>
            <w:proofErr w:type="spellEnd"/>
            <w:r w:rsidRPr="003F17AE">
              <w:t>( )</w:t>
            </w:r>
          </w:p>
        </w:tc>
        <w:tc>
          <w:tcPr>
            <w:tcW w:w="1111" w:type="dxa"/>
          </w:tcPr>
          <w:p w:rsidR="00CC51E1" w:rsidRPr="003F17AE" w:rsidRDefault="00CC51E1" w:rsidP="00CC51E1">
            <w:pPr>
              <w:keepNext/>
              <w:keepLines/>
              <w:spacing w:beforeLines="25" w:before="60" w:afterLines="25" w:after="60"/>
              <w:jc w:val="center"/>
            </w:pPr>
            <w:r w:rsidRPr="003F17AE">
              <w:rPr>
                <w:rFonts w:ascii="Times" w:hAnsi="Times" w:cs="Times"/>
              </w:rPr>
              <w:t>non-VCL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Pr>
                <w:rFonts w:ascii="Times" w:hAnsi="Times" w:cs="Times"/>
              </w:rPr>
              <w:t>30</w:t>
            </w:r>
          </w:p>
        </w:tc>
        <w:tc>
          <w:tcPr>
            <w:tcW w:w="0" w:type="auto"/>
          </w:tcPr>
          <w:p w:rsidR="00CC51E1" w:rsidRPr="003F17AE" w:rsidRDefault="00CC51E1" w:rsidP="00CC51E1">
            <w:pPr>
              <w:keepNext/>
              <w:keepLines/>
              <w:spacing w:beforeLines="25" w:before="60" w:afterLines="25" w:after="60"/>
              <w:rPr>
                <w:rStyle w:val="CommentReference"/>
                <w:rFonts w:ascii="Times" w:hAnsi="Times" w:cs="Times"/>
                <w:sz w:val="20"/>
                <w:szCs w:val="20"/>
              </w:rPr>
            </w:pPr>
            <w:r w:rsidRPr="003F17AE">
              <w:t>Filler data</w:t>
            </w:r>
            <w:r w:rsidRPr="003F17AE">
              <w:br/>
            </w:r>
            <w:proofErr w:type="spellStart"/>
            <w:r w:rsidRPr="003F17AE">
              <w:t>filler_data_rbsp</w:t>
            </w:r>
            <w:proofErr w:type="spellEnd"/>
            <w:r w:rsidRPr="003F17AE">
              <w:t>( )</w:t>
            </w:r>
          </w:p>
        </w:tc>
        <w:tc>
          <w:tcPr>
            <w:tcW w:w="1111" w:type="dxa"/>
          </w:tcPr>
          <w:p w:rsidR="00CC51E1" w:rsidRPr="003F17AE" w:rsidRDefault="00CC51E1" w:rsidP="00CC51E1">
            <w:pPr>
              <w:keepNext/>
              <w:keepLines/>
              <w:spacing w:beforeLines="25" w:before="60" w:afterLines="25" w:after="60"/>
              <w:jc w:val="center"/>
            </w:pPr>
            <w:r w:rsidRPr="003F17AE">
              <w:rPr>
                <w:rFonts w:ascii="Times" w:hAnsi="Times" w:cs="Times"/>
              </w:rPr>
              <w:t>non-VCL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Pr>
                <w:rFonts w:ascii="Times" w:hAnsi="Times" w:cs="Times"/>
              </w:rPr>
              <w:t>31</w:t>
            </w:r>
          </w:p>
        </w:tc>
        <w:tc>
          <w:tcPr>
            <w:tcW w:w="0" w:type="auto"/>
          </w:tcPr>
          <w:p w:rsidR="00CC51E1" w:rsidRPr="003F17AE" w:rsidRDefault="00CC51E1" w:rsidP="00CC51E1">
            <w:pPr>
              <w:keepNext/>
              <w:keepLines/>
              <w:spacing w:beforeLines="25" w:before="60" w:afterLines="25" w:after="60"/>
              <w:rPr>
                <w:rStyle w:val="CommentReference"/>
                <w:rFonts w:ascii="Times" w:hAnsi="Times" w:cs="Times"/>
                <w:sz w:val="20"/>
                <w:szCs w:val="20"/>
              </w:rPr>
            </w:pPr>
            <w:r w:rsidRPr="003F17AE">
              <w:t>Supplemental enhancement information (SEI)</w:t>
            </w:r>
            <w:r w:rsidRPr="003F17AE">
              <w:br/>
            </w:r>
            <w:proofErr w:type="spellStart"/>
            <w:r w:rsidRPr="003F17AE">
              <w:t>sei_rbsp</w:t>
            </w:r>
            <w:proofErr w:type="spellEnd"/>
            <w:r w:rsidRPr="003F17AE">
              <w:t>( )</w:t>
            </w:r>
          </w:p>
        </w:tc>
        <w:tc>
          <w:tcPr>
            <w:tcW w:w="1111" w:type="dxa"/>
          </w:tcPr>
          <w:p w:rsidR="00CC51E1" w:rsidRPr="003F17AE" w:rsidRDefault="00CC51E1" w:rsidP="00CC51E1">
            <w:pPr>
              <w:keepNext/>
              <w:keepLines/>
              <w:spacing w:beforeLines="25" w:before="60" w:afterLines="25" w:after="60"/>
              <w:jc w:val="center"/>
            </w:pPr>
            <w:r w:rsidRPr="003F17AE">
              <w:rPr>
                <w:rFonts w:ascii="Times" w:hAnsi="Times" w:cs="Times"/>
              </w:rPr>
              <w:t>non-VCL</w:t>
            </w:r>
          </w:p>
        </w:tc>
      </w:tr>
      <w:tr w:rsidR="00CC51E1" w:rsidRPr="003F17AE" w:rsidTr="00CC51E1">
        <w:trPr>
          <w:jc w:val="center"/>
        </w:trPr>
        <w:tc>
          <w:tcPr>
            <w:tcW w:w="0" w:type="auto"/>
          </w:tcPr>
          <w:p w:rsidR="00CC51E1" w:rsidRPr="003F17AE" w:rsidRDefault="00CC51E1" w:rsidP="00CC51E1">
            <w:pPr>
              <w:keepNext/>
              <w:keepLines/>
              <w:spacing w:beforeLines="25" w:before="60" w:afterLines="25" w:after="60"/>
              <w:jc w:val="center"/>
              <w:rPr>
                <w:rFonts w:ascii="Times" w:hAnsi="Times" w:cs="Times"/>
              </w:rPr>
            </w:pPr>
            <w:r>
              <w:rPr>
                <w:rFonts w:ascii="Times" w:hAnsi="Times" w:cs="Times"/>
              </w:rPr>
              <w:t>32..47</w:t>
            </w:r>
          </w:p>
        </w:tc>
        <w:tc>
          <w:tcPr>
            <w:tcW w:w="0" w:type="auto"/>
          </w:tcPr>
          <w:p w:rsidR="00CC51E1" w:rsidRPr="003F17AE" w:rsidRDefault="00CC51E1" w:rsidP="00CC51E1">
            <w:pPr>
              <w:keepNext/>
              <w:keepLines/>
              <w:spacing w:beforeLines="25" w:before="60" w:afterLines="25" w:after="60"/>
            </w:pPr>
            <w:r w:rsidRPr="003F17AE">
              <w:t>Reserved</w:t>
            </w:r>
          </w:p>
        </w:tc>
        <w:tc>
          <w:tcPr>
            <w:tcW w:w="1111" w:type="dxa"/>
          </w:tcPr>
          <w:p w:rsidR="00CC51E1" w:rsidRPr="003F17AE" w:rsidRDefault="00CC51E1" w:rsidP="00CC51E1">
            <w:pPr>
              <w:keepNext/>
              <w:keepLines/>
              <w:spacing w:beforeLines="25" w:before="60" w:afterLines="25" w:after="60"/>
              <w:jc w:val="center"/>
              <w:rPr>
                <w:rFonts w:ascii="Times" w:hAnsi="Times" w:cs="Times"/>
              </w:rPr>
            </w:pPr>
            <w:r w:rsidRPr="003F17AE">
              <w:rPr>
                <w:rFonts w:ascii="Times" w:hAnsi="Times" w:cs="Times"/>
              </w:rPr>
              <w:t>n/a</w:t>
            </w:r>
          </w:p>
        </w:tc>
      </w:tr>
      <w:tr w:rsidR="00CC51E1" w:rsidRPr="003F17AE" w:rsidTr="00CC51E1">
        <w:trPr>
          <w:jc w:val="center"/>
        </w:trPr>
        <w:tc>
          <w:tcPr>
            <w:tcW w:w="0" w:type="auto"/>
          </w:tcPr>
          <w:p w:rsidR="00CC51E1" w:rsidRPr="003F17AE" w:rsidRDefault="00CC51E1" w:rsidP="00CC51E1">
            <w:pPr>
              <w:spacing w:beforeLines="25" w:before="60" w:afterLines="25" w:after="60"/>
              <w:jc w:val="center"/>
              <w:rPr>
                <w:rFonts w:ascii="Times" w:hAnsi="Times" w:cs="Times"/>
              </w:rPr>
            </w:pPr>
            <w:r>
              <w:rPr>
                <w:rFonts w:ascii="Times" w:hAnsi="Times" w:cs="Times"/>
              </w:rPr>
              <w:t>48</w:t>
            </w:r>
            <w:r w:rsidRPr="003F17AE">
              <w:rPr>
                <w:rFonts w:ascii="Times" w:hAnsi="Times" w:cs="Times"/>
              </w:rPr>
              <w:t>..63</w:t>
            </w:r>
          </w:p>
        </w:tc>
        <w:tc>
          <w:tcPr>
            <w:tcW w:w="0" w:type="auto"/>
          </w:tcPr>
          <w:p w:rsidR="00CC51E1" w:rsidRPr="003F17AE" w:rsidRDefault="00CC51E1" w:rsidP="00CC51E1">
            <w:pPr>
              <w:spacing w:beforeLines="25" w:before="60" w:afterLines="25" w:after="60"/>
            </w:pPr>
            <w:r w:rsidRPr="003F17AE">
              <w:t>Unspecified</w:t>
            </w:r>
          </w:p>
        </w:tc>
        <w:tc>
          <w:tcPr>
            <w:tcW w:w="1111" w:type="dxa"/>
          </w:tcPr>
          <w:p w:rsidR="00CC51E1" w:rsidRPr="003F17AE" w:rsidRDefault="00CC51E1" w:rsidP="00CC51E1">
            <w:pPr>
              <w:spacing w:beforeLines="25" w:before="60" w:afterLines="25" w:after="60"/>
              <w:jc w:val="center"/>
            </w:pPr>
            <w:r w:rsidRPr="003F17AE">
              <w:rPr>
                <w:rFonts w:ascii="Times" w:hAnsi="Times" w:cs="Times"/>
              </w:rPr>
              <w:t>non-VCL</w:t>
            </w:r>
          </w:p>
        </w:tc>
      </w:tr>
    </w:tbl>
    <w:p w:rsidR="00CC51E1" w:rsidRPr="003F17AE" w:rsidRDefault="00CC51E1" w:rsidP="00CC51E1">
      <w:pPr>
        <w:pStyle w:val="Blanc"/>
        <w:keepNext w:val="0"/>
        <w:rPr>
          <w:lang w:val="en-GB"/>
        </w:rPr>
      </w:pPr>
    </w:p>
    <w:p w:rsidR="00CC51E1" w:rsidRPr="003F17AE" w:rsidRDefault="00CC51E1" w:rsidP="00CC51E1">
      <w:pPr>
        <w:spacing w:before="240"/>
      </w:pPr>
    </w:p>
    <w:p w:rsidR="00CC51E1" w:rsidRDefault="00CC51E1" w:rsidP="00CC51E1">
      <w:pPr>
        <w:pStyle w:val="Note1"/>
        <w:numPr>
          <w:ilvl w:val="12"/>
          <w:numId w:val="0"/>
        </w:numPr>
        <w:ind w:left="284"/>
      </w:pPr>
      <w:r>
        <w:t xml:space="preserve">NOTE 4 - A CRA picture having </w:t>
      </w:r>
      <w:proofErr w:type="spellStart"/>
      <w:r>
        <w:t>nal_unit_type</w:t>
      </w:r>
      <w:proofErr w:type="spellEnd"/>
      <w:r>
        <w:t xml:space="preserve"> equal to 4 may have associated TFD pictures present in the bitstream. A CRA picture having </w:t>
      </w:r>
      <w:proofErr w:type="spellStart"/>
      <w:r>
        <w:t>nal_unit_type</w:t>
      </w:r>
      <w:proofErr w:type="spellEnd"/>
      <w:r>
        <w:t xml:space="preserve"> equal to 5 does not have associated TFD pictures present in the bitstream. A BLA picture having </w:t>
      </w:r>
      <w:proofErr w:type="spellStart"/>
      <w:r>
        <w:t>nal_unit_type</w:t>
      </w:r>
      <w:proofErr w:type="spellEnd"/>
      <w:r>
        <w:t xml:space="preserve"> equal to 6 may have associated TFD pictures present in the bitstream. A BLA picture having </w:t>
      </w:r>
      <w:proofErr w:type="spellStart"/>
      <w:r>
        <w:t>nal_unit_type</w:t>
      </w:r>
      <w:proofErr w:type="spellEnd"/>
      <w:r>
        <w:t xml:space="preserve"> equal to 7 does not have associated TFD pictures present in the bitstream.</w:t>
      </w:r>
    </w:p>
    <w:p w:rsidR="00CC51E1" w:rsidRPr="003F17AE" w:rsidRDefault="00CC51E1" w:rsidP="00CC51E1">
      <w:r>
        <w:t>C</w:t>
      </w:r>
      <w:r w:rsidRPr="003F17AE">
        <w:t xml:space="preserve">oded slice NAL unit collectively refers to a </w:t>
      </w:r>
      <w:r>
        <w:t xml:space="preserve">VCL NAL unit, which has </w:t>
      </w:r>
      <w:proofErr w:type="spellStart"/>
      <w:r>
        <w:t>nal_unit_type</w:t>
      </w:r>
      <w:proofErr w:type="spellEnd"/>
      <w:r>
        <w:t xml:space="preserve"> in the range of 1 to 8, inclusive</w:t>
      </w:r>
      <w:r w:rsidRPr="003F17AE">
        <w:t xml:space="preserve">. The variable </w:t>
      </w:r>
      <w:proofErr w:type="spellStart"/>
      <w:r w:rsidRPr="003F17AE">
        <w:t>IdrPicFlag</w:t>
      </w:r>
      <w:proofErr w:type="spellEnd"/>
      <w:r w:rsidRPr="003F17AE">
        <w:t xml:space="preserve"> is specified as</w:t>
      </w:r>
    </w:p>
    <w:p w:rsidR="00CC51E1" w:rsidRPr="00066987" w:rsidRDefault="00CC51E1" w:rsidP="00CC51E1">
      <w:pPr>
        <w:tabs>
          <w:tab w:val="center" w:pos="4849"/>
          <w:tab w:val="right" w:pos="9696"/>
        </w:tabs>
        <w:spacing w:before="193" w:after="240"/>
        <w:ind w:left="720"/>
      </w:pPr>
      <w:proofErr w:type="spellStart"/>
      <w:r w:rsidRPr="003F17AE">
        <w:t>IdrPicFlag</w:t>
      </w:r>
      <w:proofErr w:type="spellEnd"/>
      <w:r w:rsidRPr="003F17AE">
        <w:t xml:space="preserve"> = </w:t>
      </w:r>
      <w:proofErr w:type="gramStart"/>
      <w:r w:rsidRPr="003F17AE">
        <w:t>( (</w:t>
      </w:r>
      <w:proofErr w:type="gramEnd"/>
      <w:r w:rsidRPr="003F17AE">
        <w:t xml:space="preserve"> </w:t>
      </w:r>
      <w:proofErr w:type="spellStart"/>
      <w:r w:rsidRPr="003F17AE">
        <w:t>nal_unit_type</w:t>
      </w:r>
      <w:proofErr w:type="spellEnd"/>
      <w:r w:rsidRPr="003F17AE">
        <w:t xml:space="preserve">  = =  </w:t>
      </w:r>
      <w:r>
        <w:t>8</w:t>
      </w:r>
      <w:r w:rsidRPr="003F17AE">
        <w:t xml:space="preserve"> )  ?  </w:t>
      </w:r>
      <w:proofErr w:type="gramStart"/>
      <w:r w:rsidRPr="003F17AE">
        <w:t>1  :</w:t>
      </w:r>
      <w:proofErr w:type="gramEnd"/>
      <w:r w:rsidRPr="003F17AE">
        <w:t xml:space="preserve">  0 )</w:t>
      </w:r>
      <w:r w:rsidRPr="003F17AE">
        <w:tab/>
      </w:r>
      <w:r w:rsidRPr="003F17AE">
        <w:tab/>
        <w:t>(</w:t>
      </w:r>
      <w:fldSimple w:instr=" STYLEREF 1 \s " w:fldLock="1">
        <w:r>
          <w:rPr>
            <w:noProof/>
          </w:rPr>
          <w:t>7</w:t>
        </w:r>
      </w:fldSimple>
      <w:r w:rsidRPr="00066987">
        <w:noBreakHyphen/>
      </w:r>
      <w:fldSimple w:instr=" SEQ Equation \* ARABIC \s 1 " w:fldLock="1">
        <w:r>
          <w:rPr>
            <w:noProof/>
          </w:rPr>
          <w:t>1</w:t>
        </w:r>
      </w:fldSimple>
      <w:r w:rsidRPr="00066987">
        <w:t>)</w:t>
      </w:r>
    </w:p>
    <w:p w:rsidR="00CC51E1" w:rsidRPr="003F17AE" w:rsidRDefault="00CC51E1" w:rsidP="00CC51E1">
      <w:r w:rsidRPr="003F17AE">
        <w:t xml:space="preserve">The variable </w:t>
      </w:r>
      <w:proofErr w:type="spellStart"/>
      <w:r>
        <w:t>Rap</w:t>
      </w:r>
      <w:r w:rsidRPr="003F17AE">
        <w:t>PicFlag</w:t>
      </w:r>
      <w:proofErr w:type="spellEnd"/>
      <w:r w:rsidRPr="003F17AE">
        <w:t xml:space="preserve"> is specified as</w:t>
      </w:r>
    </w:p>
    <w:p w:rsidR="00CC51E1" w:rsidRPr="00066987" w:rsidRDefault="00CC51E1" w:rsidP="00CC51E1">
      <w:pPr>
        <w:tabs>
          <w:tab w:val="center" w:pos="4849"/>
          <w:tab w:val="right" w:pos="9696"/>
        </w:tabs>
        <w:spacing w:before="193" w:after="240"/>
        <w:ind w:left="720"/>
      </w:pPr>
      <w:proofErr w:type="spellStart"/>
      <w:r>
        <w:t>Rap</w:t>
      </w:r>
      <w:r w:rsidRPr="003F17AE">
        <w:t>PicFlag</w:t>
      </w:r>
      <w:proofErr w:type="spellEnd"/>
      <w:r w:rsidRPr="003F17AE">
        <w:t xml:space="preserve"> = ( ( </w:t>
      </w:r>
      <w:proofErr w:type="spellStart"/>
      <w:r w:rsidRPr="003F17AE">
        <w:t>nal_unit_type</w:t>
      </w:r>
      <w:proofErr w:type="spellEnd"/>
      <w:r w:rsidRPr="003F17AE">
        <w:t xml:space="preserve">  </w:t>
      </w:r>
      <w:r>
        <w:t>&gt;</w:t>
      </w:r>
      <w:r w:rsidRPr="003F17AE">
        <w:t xml:space="preserve">=  </w:t>
      </w:r>
      <w:r>
        <w:t>4</w:t>
      </w:r>
      <w:r w:rsidRPr="003F17AE">
        <w:t xml:space="preserve"> </w:t>
      </w:r>
      <w:r>
        <w:t xml:space="preserve"> &amp;&amp;  </w:t>
      </w:r>
      <w:proofErr w:type="spellStart"/>
      <w:r w:rsidRPr="003F17AE">
        <w:t>nal_unit_type</w:t>
      </w:r>
      <w:proofErr w:type="spellEnd"/>
      <w:r w:rsidRPr="003F17AE">
        <w:t xml:space="preserve">  </w:t>
      </w:r>
      <w:r>
        <w:t>&lt;</w:t>
      </w:r>
      <w:r w:rsidRPr="003F17AE">
        <w:t xml:space="preserve">=  </w:t>
      </w:r>
      <w:r>
        <w:t xml:space="preserve">8  </w:t>
      </w:r>
      <w:r w:rsidRPr="003F17AE">
        <w:t xml:space="preserve">)  ?  </w:t>
      </w:r>
      <w:proofErr w:type="gramStart"/>
      <w:r w:rsidRPr="003F17AE">
        <w:t>1  :</w:t>
      </w:r>
      <w:proofErr w:type="gramEnd"/>
      <w:r w:rsidRPr="003F17AE">
        <w:t xml:space="preserve">  0 )</w:t>
      </w:r>
      <w:r w:rsidRPr="003F17AE">
        <w:tab/>
        <w:t>(</w:t>
      </w:r>
      <w:fldSimple w:instr=" STYLEREF 1 \s " w:fldLock="1">
        <w:r>
          <w:rPr>
            <w:noProof/>
          </w:rPr>
          <w:t>7</w:t>
        </w:r>
      </w:fldSimple>
      <w:r w:rsidRPr="00066987">
        <w:noBreakHyphen/>
      </w:r>
      <w:fldSimple w:instr=" SEQ Equation \* ARABIC \s 1 " w:fldLock="1">
        <w:r>
          <w:rPr>
            <w:noProof/>
          </w:rPr>
          <w:t>2</w:t>
        </w:r>
      </w:fldSimple>
      <w:r w:rsidRPr="00066987">
        <w:t>)</w:t>
      </w:r>
    </w:p>
    <w:p w:rsidR="00CC51E1" w:rsidRPr="003F17AE" w:rsidRDefault="00CC51E1" w:rsidP="00CC51E1">
      <w:r w:rsidRPr="003F17AE">
        <w:t xml:space="preserve">When the value of </w:t>
      </w:r>
      <w:proofErr w:type="spellStart"/>
      <w:r w:rsidRPr="003F17AE">
        <w:t>nal_unit_type</w:t>
      </w:r>
      <w:proofErr w:type="spellEnd"/>
      <w:r w:rsidRPr="003F17AE">
        <w:t xml:space="preserve"> is equal to </w:t>
      </w:r>
      <w:r>
        <w:t xml:space="preserve">any particular value in the range of 1 to 8, inclusive, </w:t>
      </w:r>
      <w:r w:rsidRPr="003F17AE">
        <w:t xml:space="preserve">for a NAL unit of a particular picture, all VCL NAL units of that particular picture shall have </w:t>
      </w:r>
      <w:proofErr w:type="spellStart"/>
      <w:r w:rsidRPr="003F17AE">
        <w:t>nal_unit_type</w:t>
      </w:r>
      <w:proofErr w:type="spellEnd"/>
      <w:r w:rsidRPr="003F17AE">
        <w:t xml:space="preserve"> equal to</w:t>
      </w:r>
      <w:r>
        <w:t xml:space="preserve"> that particular value</w:t>
      </w:r>
      <w:r w:rsidRPr="003F17AE">
        <w:t>.</w:t>
      </w:r>
    </w:p>
    <w:p w:rsidR="00CC51E1" w:rsidRPr="003F17AE" w:rsidRDefault="00CC51E1" w:rsidP="00CC51E1">
      <w:r w:rsidRPr="003F17AE">
        <w:lastRenderedPageBreak/>
        <w:t xml:space="preserve">When the value of </w:t>
      </w:r>
      <w:proofErr w:type="spellStart"/>
      <w:r w:rsidRPr="003F17AE">
        <w:t>nal_unit_type</w:t>
      </w:r>
      <w:proofErr w:type="spellEnd"/>
      <w:r w:rsidRPr="003F17AE">
        <w:t xml:space="preserve"> is equal to</w:t>
      </w:r>
      <w:r>
        <w:t> </w:t>
      </w:r>
      <w:r w:rsidRPr="003F17AE">
        <w:t>4</w:t>
      </w:r>
      <w:r>
        <w:t xml:space="preserve"> or 5</w:t>
      </w:r>
      <w:r w:rsidRPr="003F17AE">
        <w:t xml:space="preserve"> for all VCL NAL units of </w:t>
      </w:r>
      <w:r>
        <w:t xml:space="preserve">a </w:t>
      </w:r>
      <w:r w:rsidRPr="003F17AE">
        <w:t>particular picture</w:t>
      </w:r>
      <w:r>
        <w:t>,</w:t>
      </w:r>
      <w:r w:rsidRPr="003F17AE">
        <w:t xml:space="preserve"> </w:t>
      </w:r>
      <w:r>
        <w:t xml:space="preserve">the particular picture </w:t>
      </w:r>
      <w:r w:rsidRPr="003F17AE">
        <w:t>is referred to as a CRA picture.</w:t>
      </w:r>
    </w:p>
    <w:p w:rsidR="00CC51E1" w:rsidRPr="003F17AE" w:rsidRDefault="00CC51E1" w:rsidP="00CC51E1">
      <w:r w:rsidRPr="003F17AE">
        <w:t xml:space="preserve">When the value of </w:t>
      </w:r>
      <w:proofErr w:type="spellStart"/>
      <w:r w:rsidRPr="003F17AE">
        <w:t>nal_unit_type</w:t>
      </w:r>
      <w:proofErr w:type="spellEnd"/>
      <w:r w:rsidRPr="003F17AE">
        <w:t xml:space="preserve"> is equal to</w:t>
      </w:r>
      <w:r>
        <w:t> 6 or 7</w:t>
      </w:r>
      <w:r w:rsidRPr="003F17AE">
        <w:t xml:space="preserve"> for all VCL NAL units of </w:t>
      </w:r>
      <w:r>
        <w:t xml:space="preserve">a </w:t>
      </w:r>
      <w:r w:rsidRPr="003F17AE">
        <w:t>particular picture</w:t>
      </w:r>
      <w:r>
        <w:t>,</w:t>
      </w:r>
      <w:r w:rsidRPr="003F17AE">
        <w:t xml:space="preserve"> </w:t>
      </w:r>
      <w:r>
        <w:t xml:space="preserve">the particular picture </w:t>
      </w:r>
      <w:r w:rsidRPr="003F17AE">
        <w:t xml:space="preserve">is referred to as a </w:t>
      </w:r>
      <w:r>
        <w:t>BL</w:t>
      </w:r>
      <w:r w:rsidRPr="003F17AE">
        <w:t>A picture.</w:t>
      </w:r>
    </w:p>
    <w:p w:rsidR="00CC51E1" w:rsidRDefault="00CC51E1" w:rsidP="00CC51E1">
      <w:r w:rsidRPr="005C79E5">
        <w:t>A</w:t>
      </w:r>
      <w:r w:rsidRPr="007F7D88">
        <w:t xml:space="preserve">ll </w:t>
      </w:r>
      <w:r w:rsidRPr="007F7D88">
        <w:rPr>
          <w:iCs/>
        </w:rPr>
        <w:t>coded pictures</w:t>
      </w:r>
      <w:r w:rsidRPr="005C79E5">
        <w:t xml:space="preserve"> that follow </w:t>
      </w:r>
      <w:r w:rsidRPr="007F7D88">
        <w:t xml:space="preserve">a </w:t>
      </w:r>
      <w:r>
        <w:t>CRA or BLA</w:t>
      </w:r>
      <w:r w:rsidRPr="007F7D88">
        <w:t xml:space="preserve"> picture both in </w:t>
      </w:r>
      <w:r w:rsidRPr="007F7D88">
        <w:rPr>
          <w:iCs/>
        </w:rPr>
        <w:t xml:space="preserve">decoding order </w:t>
      </w:r>
      <w:r w:rsidRPr="005C79E5">
        <w:t xml:space="preserve">and </w:t>
      </w:r>
      <w:r w:rsidRPr="007F7D88">
        <w:rPr>
          <w:iCs/>
        </w:rPr>
        <w:t>output order</w:t>
      </w:r>
      <w:r w:rsidRPr="005C79E5">
        <w:t xml:space="preserve"> </w:t>
      </w:r>
      <w:r w:rsidRPr="007F7D88">
        <w:t xml:space="preserve">shall not use </w:t>
      </w:r>
      <w:r w:rsidRPr="007F7D88">
        <w:rPr>
          <w:iCs/>
        </w:rPr>
        <w:t>inter prediction</w:t>
      </w:r>
      <w:r w:rsidRPr="005C79E5">
        <w:t xml:space="preserve"> from any </w:t>
      </w:r>
      <w:r w:rsidRPr="007F7D88">
        <w:rPr>
          <w:iCs/>
        </w:rPr>
        <w:t>picture</w:t>
      </w:r>
      <w:r w:rsidRPr="005C79E5">
        <w:t xml:space="preserve"> that precedes the </w:t>
      </w:r>
      <w:r>
        <w:t>CRA or BLA p</w:t>
      </w:r>
      <w:r w:rsidRPr="007F7D88">
        <w:t xml:space="preserve">icture either in </w:t>
      </w:r>
      <w:r w:rsidRPr="007F7D88">
        <w:rPr>
          <w:iCs/>
        </w:rPr>
        <w:t>decoding order</w:t>
      </w:r>
      <w:r w:rsidRPr="005C79E5">
        <w:t xml:space="preserve"> or </w:t>
      </w:r>
      <w:r w:rsidRPr="007F7D88">
        <w:rPr>
          <w:iCs/>
        </w:rPr>
        <w:t>output order</w:t>
      </w:r>
      <w:r>
        <w:rPr>
          <w:iCs/>
        </w:rPr>
        <w:t>,</w:t>
      </w:r>
      <w:r w:rsidRPr="005C79E5">
        <w:t xml:space="preserve"> and any </w:t>
      </w:r>
      <w:r w:rsidRPr="007F7D88">
        <w:rPr>
          <w:iCs/>
        </w:rPr>
        <w:t>picture</w:t>
      </w:r>
      <w:r w:rsidRPr="005C79E5">
        <w:t xml:space="preserve"> that precedes the </w:t>
      </w:r>
      <w:r>
        <w:t xml:space="preserve">CRA or BLA </w:t>
      </w:r>
      <w:r w:rsidRPr="007F7D88">
        <w:t xml:space="preserve">picture in </w:t>
      </w:r>
      <w:r w:rsidRPr="007F7D88">
        <w:rPr>
          <w:iCs/>
        </w:rPr>
        <w:t>decoding order</w:t>
      </w:r>
      <w:r w:rsidRPr="005C79E5">
        <w:t xml:space="preserve"> </w:t>
      </w:r>
      <w:r w:rsidRPr="007F7D88">
        <w:t xml:space="preserve">shall also precede the </w:t>
      </w:r>
      <w:r>
        <w:t>CRA or BLA</w:t>
      </w:r>
      <w:r w:rsidRPr="007F7D88">
        <w:t xml:space="preserve"> picture in </w:t>
      </w:r>
      <w:r w:rsidRPr="007F7D88">
        <w:rPr>
          <w:iCs/>
        </w:rPr>
        <w:t>output order</w:t>
      </w:r>
      <w:r w:rsidRPr="005C79E5">
        <w:t>.</w:t>
      </w:r>
    </w:p>
    <w:p w:rsidR="00CC51E1" w:rsidRPr="003F17AE" w:rsidRDefault="00CC51E1" w:rsidP="00CC51E1">
      <w:r>
        <w:rPr>
          <w:iCs/>
        </w:rPr>
        <w:t>[Ed. Note (GJS/YK): The constraint on inter prediction should be expressed as a constraint on the reference picture set or the final reference picture list, whichever is easier to express.]</w:t>
      </w:r>
    </w:p>
    <w:p w:rsidR="00CC51E1" w:rsidRPr="003F17AE" w:rsidRDefault="00CC51E1" w:rsidP="00CC51E1">
      <w:r w:rsidRPr="00AD757C">
        <w:t xml:space="preserve">It is a requirement of bitstream conformance that no TFD pictures shall be present in the bitstream that are associated with a CRA picture having </w:t>
      </w:r>
      <w:proofErr w:type="spellStart"/>
      <w:r w:rsidRPr="00AD757C">
        <w:t>nal_unit_type</w:t>
      </w:r>
      <w:proofErr w:type="spellEnd"/>
      <w:r w:rsidRPr="00AD757C">
        <w:t xml:space="preserve"> equal to</w:t>
      </w:r>
      <w:r>
        <w:t> </w:t>
      </w:r>
      <w:r w:rsidRPr="00AD757C">
        <w:t>5</w:t>
      </w:r>
      <w:r>
        <w:t xml:space="preserve"> or </w:t>
      </w:r>
      <w:r w:rsidRPr="00AD757C">
        <w:t xml:space="preserve">a </w:t>
      </w:r>
      <w:r>
        <w:t>BLA</w:t>
      </w:r>
      <w:r w:rsidRPr="00AD757C">
        <w:t xml:space="preserve"> picture having </w:t>
      </w:r>
      <w:proofErr w:type="spellStart"/>
      <w:r w:rsidRPr="00AD757C">
        <w:t>nal_unit_type</w:t>
      </w:r>
      <w:proofErr w:type="spellEnd"/>
      <w:r w:rsidRPr="00AD757C">
        <w:t xml:space="preserve"> equal to</w:t>
      </w:r>
      <w:r>
        <w:t> 7.</w:t>
      </w:r>
    </w:p>
    <w:p w:rsidR="00CC51E1" w:rsidRDefault="00CC51E1" w:rsidP="00CC51E1">
      <w:r w:rsidRPr="003F17AE">
        <w:t xml:space="preserve">When the value of </w:t>
      </w:r>
      <w:proofErr w:type="spellStart"/>
      <w:r w:rsidRPr="003F17AE">
        <w:t>nal_unit_type</w:t>
      </w:r>
      <w:proofErr w:type="spellEnd"/>
      <w:r w:rsidRPr="003F17AE">
        <w:t xml:space="preserve"> is equal to </w:t>
      </w:r>
      <w:r>
        <w:t>8</w:t>
      </w:r>
      <w:r w:rsidRPr="003F17AE">
        <w:t xml:space="preserve"> for all VCL NAL units of </w:t>
      </w:r>
      <w:r>
        <w:t>a</w:t>
      </w:r>
      <w:r w:rsidRPr="003F17AE">
        <w:t xml:space="preserve"> particular picture</w:t>
      </w:r>
      <w:r>
        <w:t xml:space="preserve">, that </w:t>
      </w:r>
      <w:r w:rsidRPr="003F17AE">
        <w:t xml:space="preserve">particular picture is referred to as an IDR picture. </w:t>
      </w:r>
      <w:r w:rsidRPr="005C79E5">
        <w:t>A</w:t>
      </w:r>
      <w:r w:rsidRPr="007F7D88">
        <w:t xml:space="preserve">ll </w:t>
      </w:r>
      <w:r w:rsidRPr="007F7D88">
        <w:rPr>
          <w:iCs/>
        </w:rPr>
        <w:t>coded pictures</w:t>
      </w:r>
      <w:r w:rsidRPr="005C79E5">
        <w:t xml:space="preserve"> that follow </w:t>
      </w:r>
      <w:r w:rsidRPr="007F7D88">
        <w:t>a</w:t>
      </w:r>
      <w:r>
        <w:t>n IDR</w:t>
      </w:r>
      <w:r w:rsidRPr="007F7D88">
        <w:t xml:space="preserve"> picture in </w:t>
      </w:r>
      <w:r w:rsidRPr="007F7D88">
        <w:rPr>
          <w:iCs/>
        </w:rPr>
        <w:t xml:space="preserve">decoding order </w:t>
      </w:r>
      <w:r w:rsidRPr="007F7D88">
        <w:t xml:space="preserve">shall not use </w:t>
      </w:r>
      <w:r w:rsidRPr="007F7D88">
        <w:rPr>
          <w:iCs/>
        </w:rPr>
        <w:t>inter prediction</w:t>
      </w:r>
      <w:r w:rsidRPr="005C79E5">
        <w:t xml:space="preserve"> from any </w:t>
      </w:r>
      <w:r w:rsidRPr="007F7D88">
        <w:rPr>
          <w:iCs/>
        </w:rPr>
        <w:t>picture</w:t>
      </w:r>
      <w:r w:rsidRPr="005C79E5">
        <w:t xml:space="preserve"> that precedes the </w:t>
      </w:r>
      <w:r>
        <w:t>IDR p</w:t>
      </w:r>
      <w:r w:rsidRPr="007F7D88">
        <w:t xml:space="preserve">icture in </w:t>
      </w:r>
      <w:r w:rsidRPr="007F7D88">
        <w:rPr>
          <w:iCs/>
        </w:rPr>
        <w:t>decoding order</w:t>
      </w:r>
      <w:r>
        <w:rPr>
          <w:iCs/>
        </w:rPr>
        <w:t xml:space="preserve">, </w:t>
      </w:r>
      <w:r w:rsidRPr="005C79E5">
        <w:t xml:space="preserve">and any </w:t>
      </w:r>
      <w:r w:rsidRPr="007F7D88">
        <w:rPr>
          <w:iCs/>
        </w:rPr>
        <w:t>picture</w:t>
      </w:r>
      <w:r w:rsidRPr="005C79E5">
        <w:t xml:space="preserve"> that precedes the </w:t>
      </w:r>
      <w:r>
        <w:t xml:space="preserve">IDR </w:t>
      </w:r>
      <w:r w:rsidRPr="007F7D88">
        <w:t xml:space="preserve">picture in </w:t>
      </w:r>
      <w:r w:rsidRPr="007F7D88">
        <w:rPr>
          <w:iCs/>
        </w:rPr>
        <w:t>decoding order</w:t>
      </w:r>
      <w:r w:rsidRPr="005C79E5">
        <w:t xml:space="preserve"> </w:t>
      </w:r>
      <w:r w:rsidRPr="007F7D88">
        <w:t xml:space="preserve">shall also precede the </w:t>
      </w:r>
      <w:r>
        <w:t>IDR</w:t>
      </w:r>
      <w:r w:rsidRPr="007F7D88">
        <w:t xml:space="preserve"> picture in </w:t>
      </w:r>
      <w:r w:rsidRPr="007F7D88">
        <w:rPr>
          <w:iCs/>
        </w:rPr>
        <w:t>output order</w:t>
      </w:r>
      <w:r w:rsidRPr="005C79E5">
        <w:t>.</w:t>
      </w:r>
    </w:p>
    <w:p w:rsidR="00CC51E1" w:rsidRPr="003F17AE" w:rsidRDefault="00CC51E1" w:rsidP="00CC51E1">
      <w:r>
        <w:rPr>
          <w:iCs/>
        </w:rPr>
        <w:t>[Ed. Note (GJS/YK): The constraint on inter prediction should be expressed as a constraint on the reference picture set or the final reference picture list, whichever is easier to express.]</w:t>
      </w:r>
    </w:p>
    <w:p w:rsidR="00CC51E1" w:rsidRDefault="00CC51E1" w:rsidP="00CC51E1">
      <w:r>
        <w:t xml:space="preserve">RAP picture collectively refers to a coded picture that is a CRA picture, a BLA picture or an IDR picture, and RAP access unit collectively refers to an access unit that is a CRA access unit, a BLA access unit or an IDR access unit. </w:t>
      </w:r>
    </w:p>
    <w:p w:rsidR="00CC51E1" w:rsidRDefault="00CC51E1" w:rsidP="00CC51E1">
      <w:pPr>
        <w:pStyle w:val="Note1"/>
        <w:numPr>
          <w:ilvl w:val="12"/>
          <w:numId w:val="0"/>
        </w:numPr>
        <w:ind w:left="284"/>
      </w:pPr>
      <w:r>
        <w:t>NOTE 5 - Any parameter set (video parameter set, sequence parameter set, picture parameter set, or adaptation parameter set) must be available before the activation of the parameter set. To be able to perform random access from any particular RAP picture by discarding all access units before the particular RAP access unit (and to correctly decode the particular RAP access unit and all the subsequent access units in both decoding and output order), the following condition must be satisfied: each parameter set that is activated during the decoding of the particular RAP access unit or during the decoding of any subsequent access unit in decoding order is either present or provided through external means at or subsequent to that particular RAP access unit and prior to any NAL unit activating that parameter set.</w:t>
      </w:r>
    </w:p>
    <w:p w:rsidR="00CC51E1" w:rsidRDefault="00CC51E1" w:rsidP="00CC51E1">
      <w:r w:rsidRPr="005C79E5">
        <w:t xml:space="preserve">When the value of </w:t>
      </w:r>
      <w:proofErr w:type="spellStart"/>
      <w:r w:rsidRPr="005C79E5">
        <w:t>nal_unit_type</w:t>
      </w:r>
      <w:proofErr w:type="spellEnd"/>
      <w:r w:rsidRPr="005C79E5">
        <w:t xml:space="preserve"> is equal to </w:t>
      </w:r>
      <w:r w:rsidRPr="007F7D88">
        <w:t xml:space="preserve">3 for all VCL NAL units of a particular picture, that particular picture is referred to as a TLA picture. A TLA picture and all </w:t>
      </w:r>
      <w:r w:rsidRPr="007F7D88">
        <w:rPr>
          <w:iCs/>
        </w:rPr>
        <w:t>coded pictures</w:t>
      </w:r>
      <w:r w:rsidRPr="005C79E5">
        <w:t xml:space="preserve"> with temporal_id greater than or equal to the temporal_id of the TLA picture that follow the TLA picture in </w:t>
      </w:r>
      <w:r w:rsidRPr="007F7D88">
        <w:rPr>
          <w:iCs/>
        </w:rPr>
        <w:t xml:space="preserve">decoding order </w:t>
      </w:r>
      <w:r w:rsidRPr="005C79E5">
        <w:t>shall</w:t>
      </w:r>
      <w:r w:rsidRPr="007F7D88">
        <w:t xml:space="preserve"> not use </w:t>
      </w:r>
      <w:r w:rsidRPr="007F7D88">
        <w:rPr>
          <w:iCs/>
        </w:rPr>
        <w:t>inter prediction</w:t>
      </w:r>
      <w:r w:rsidRPr="005C79E5">
        <w:t xml:space="preserve"> </w:t>
      </w:r>
      <w:r w:rsidRPr="007F7D88">
        <w:t xml:space="preserve">from any </w:t>
      </w:r>
      <w:r w:rsidRPr="007F7D88">
        <w:rPr>
          <w:iCs/>
        </w:rPr>
        <w:t>picture</w:t>
      </w:r>
      <w:r w:rsidRPr="005C79E5">
        <w:t xml:space="preserve"> with temporal_id greater than or equal to the temporal_id of the TLA picture that precedes the TLA picture in </w:t>
      </w:r>
      <w:r w:rsidRPr="007F7D88">
        <w:rPr>
          <w:iCs/>
        </w:rPr>
        <w:t>decoding order</w:t>
      </w:r>
      <w:r w:rsidRPr="005C79E5">
        <w:t xml:space="preserve">. </w:t>
      </w:r>
      <w:r w:rsidRPr="007F7D88">
        <w:t>A TLA picture shall not be TFD picture</w:t>
      </w:r>
      <w:r w:rsidRPr="005C79E5">
        <w:t xml:space="preserve">; hence </w:t>
      </w:r>
      <w:r w:rsidRPr="007F7D88">
        <w:t>TLA picture is also referred to as non-TFD TLA picture.</w:t>
      </w:r>
    </w:p>
    <w:p w:rsidR="00CC51E1" w:rsidRPr="003F17AE" w:rsidRDefault="00CC51E1" w:rsidP="00CC51E1">
      <w:r>
        <w:rPr>
          <w:iCs/>
        </w:rPr>
        <w:t>[Ed. Note (GJS/YK): The constraint on inter prediction should be expressed as a constraint on the reference picture set or the final reference picture list, whichever is easier to express.]</w:t>
      </w:r>
    </w:p>
    <w:p w:rsidR="00CC51E1" w:rsidRPr="007F7D88" w:rsidRDefault="00CC51E1" w:rsidP="00CC51E1">
      <w:r>
        <w:rPr>
          <w:lang w:eastAsia="de-DE"/>
        </w:rPr>
        <w:t xml:space="preserve">When </w:t>
      </w:r>
      <w:proofErr w:type="spellStart"/>
      <w:r>
        <w:rPr>
          <w:lang w:eastAsia="de-DE"/>
        </w:rPr>
        <w:t>temporal_id_nesting_flag</w:t>
      </w:r>
      <w:proofErr w:type="spellEnd"/>
      <w:r>
        <w:rPr>
          <w:lang w:eastAsia="de-DE"/>
        </w:rPr>
        <w:t xml:space="preserve"> is equal to 1 and temporal_id is greater than 0, </w:t>
      </w:r>
      <w:proofErr w:type="spellStart"/>
      <w:r>
        <w:rPr>
          <w:lang w:eastAsia="de-DE"/>
        </w:rPr>
        <w:t>nal_unit_type</w:t>
      </w:r>
      <w:proofErr w:type="spellEnd"/>
      <w:r>
        <w:rPr>
          <w:lang w:eastAsia="de-DE"/>
        </w:rPr>
        <w:t xml:space="preserve"> shall be equal to 3</w:t>
      </w:r>
    </w:p>
    <w:p w:rsidR="00CC51E1" w:rsidRPr="003F17AE" w:rsidRDefault="00CC51E1" w:rsidP="00CC51E1">
      <w:proofErr w:type="gramStart"/>
      <w:r w:rsidRPr="00D83FFA">
        <w:rPr>
          <w:b/>
          <w:highlight w:val="yellow"/>
        </w:rPr>
        <w:t>reserved_zero_6bits</w:t>
      </w:r>
      <w:proofErr w:type="gramEnd"/>
      <w:r w:rsidRPr="00D83FFA">
        <w:rPr>
          <w:bCs/>
          <w:highlight w:val="yellow"/>
        </w:rPr>
        <w:t xml:space="preserve"> s</w:t>
      </w:r>
      <w:r w:rsidRPr="00D83FFA">
        <w:rPr>
          <w:highlight w:val="yellow"/>
        </w:rPr>
        <w:t>hall be equal to 0. Other values of reserved_zero_6bits may be specified in the future by ITU</w:t>
      </w:r>
      <w:r w:rsidRPr="00D83FFA">
        <w:rPr>
          <w:highlight w:val="yellow"/>
        </w:rPr>
        <w:noBreakHyphen/>
        <w:t>T | ISO/IEC. Decoders shall ignore (i.e. remove from the bitstream and discard) NAL units with values of reserved_</w:t>
      </w:r>
      <w:r w:rsidR="00402109" w:rsidRPr="00D83FFA">
        <w:rPr>
          <w:highlight w:val="yellow"/>
        </w:rPr>
        <w:t>zero_6</w:t>
      </w:r>
      <w:r w:rsidRPr="00D83FFA">
        <w:rPr>
          <w:highlight w:val="yellow"/>
        </w:rPr>
        <w:t>bits not equal to</w:t>
      </w:r>
      <w:r w:rsidR="00402109" w:rsidRPr="00D83FFA">
        <w:rPr>
          <w:highlight w:val="yellow"/>
        </w:rPr>
        <w:t> 0</w:t>
      </w:r>
      <w:r w:rsidRPr="00D83FFA">
        <w:rPr>
          <w:highlight w:val="yellow"/>
        </w:rPr>
        <w:t>.</w:t>
      </w:r>
    </w:p>
    <w:p w:rsidR="00402109" w:rsidRPr="001A5A1F" w:rsidRDefault="00402109" w:rsidP="00402109">
      <w:pPr>
        <w:ind w:left="426"/>
        <w:rPr>
          <w:sz w:val="18"/>
          <w:szCs w:val="18"/>
          <w:highlight w:val="yellow"/>
        </w:rPr>
      </w:pPr>
      <w:r w:rsidRPr="001A5A1F">
        <w:rPr>
          <w:sz w:val="18"/>
          <w:szCs w:val="18"/>
          <w:highlight w:val="yellow"/>
        </w:rPr>
        <w:t>NOTE </w:t>
      </w:r>
      <w:r>
        <w:rPr>
          <w:sz w:val="18"/>
          <w:szCs w:val="18"/>
          <w:highlight w:val="yellow"/>
        </w:rPr>
        <w:t>6</w:t>
      </w:r>
      <w:r w:rsidRPr="001A5A1F">
        <w:rPr>
          <w:sz w:val="18"/>
          <w:szCs w:val="18"/>
          <w:highlight w:val="yellow"/>
        </w:rPr>
        <w:t xml:space="preserve"> – It is anticipated that in future scalable and/or 3DV extensions of this specification, this field </w:t>
      </w:r>
      <w:r>
        <w:rPr>
          <w:sz w:val="18"/>
          <w:szCs w:val="18"/>
          <w:highlight w:val="yellow"/>
        </w:rPr>
        <w:t xml:space="preserve">is used to identify </w:t>
      </w:r>
      <w:r w:rsidRPr="001A5A1F">
        <w:rPr>
          <w:sz w:val="18"/>
          <w:szCs w:val="18"/>
          <w:highlight w:val="yellow"/>
        </w:rPr>
        <w:t>layers that may be present in the coded video sequence, wherein a layer may e.g. be a spatial scalable layer, a quality scalable layer, a texture view or a depth view.</w:t>
      </w:r>
    </w:p>
    <w:p w:rsidR="00402109" w:rsidRDefault="00CC51E1" w:rsidP="00CC51E1">
      <w:pPr>
        <w:rPr>
          <w:lang w:eastAsia="ko-KR"/>
        </w:rPr>
      </w:pPr>
      <w:proofErr w:type="gramStart"/>
      <w:r w:rsidRPr="003F17AE">
        <w:rPr>
          <w:b/>
          <w:lang w:eastAsia="ko-KR"/>
        </w:rPr>
        <w:t>temporal_id</w:t>
      </w:r>
      <w:r w:rsidR="00402109" w:rsidRPr="00D83FFA">
        <w:rPr>
          <w:b/>
          <w:highlight w:val="yellow"/>
          <w:lang w:eastAsia="ko-KR"/>
        </w:rPr>
        <w:t>_plus1</w:t>
      </w:r>
      <w:proofErr w:type="gramEnd"/>
      <w:r w:rsidRPr="00D83FFA">
        <w:rPr>
          <w:highlight w:val="yellow"/>
          <w:lang w:eastAsia="ko-KR"/>
        </w:rPr>
        <w:t xml:space="preserve"> </w:t>
      </w:r>
      <w:r w:rsidR="00402109" w:rsidRPr="00D83FFA">
        <w:rPr>
          <w:highlight w:val="yellow"/>
          <w:lang w:eastAsia="ko-KR"/>
        </w:rPr>
        <w:t>minus 1</w:t>
      </w:r>
      <w:r w:rsidR="00402109">
        <w:rPr>
          <w:lang w:eastAsia="ko-KR"/>
        </w:rPr>
        <w:t xml:space="preserve"> </w:t>
      </w:r>
      <w:r w:rsidRPr="003F17AE">
        <w:rPr>
          <w:lang w:eastAsia="ko-KR"/>
        </w:rPr>
        <w:t>specifies a temporal identifier for the NAL unit. The value of temporal_id</w:t>
      </w:r>
      <w:r w:rsidR="00402109" w:rsidRPr="00D83FFA">
        <w:rPr>
          <w:highlight w:val="yellow"/>
          <w:lang w:eastAsia="ko-KR"/>
        </w:rPr>
        <w:t>_plus1</w:t>
      </w:r>
      <w:r w:rsidRPr="003F17AE">
        <w:rPr>
          <w:lang w:eastAsia="ko-KR"/>
        </w:rPr>
        <w:t xml:space="preserve"> shall be the same for all </w:t>
      </w:r>
      <w:r>
        <w:rPr>
          <w:lang w:eastAsia="ko-KR"/>
        </w:rPr>
        <w:t xml:space="preserve">VCL </w:t>
      </w:r>
      <w:r w:rsidR="00402109">
        <w:rPr>
          <w:lang w:eastAsia="ko-KR"/>
        </w:rPr>
        <w:t>NAL units of an access unit.</w:t>
      </w:r>
    </w:p>
    <w:p w:rsidR="00402109" w:rsidRDefault="00402109" w:rsidP="00CC51E1">
      <w:pPr>
        <w:rPr>
          <w:lang w:eastAsia="ko-KR"/>
        </w:rPr>
      </w:pPr>
      <w:r>
        <w:rPr>
          <w:lang w:eastAsia="ko-KR"/>
        </w:rPr>
        <w:t xml:space="preserve">The variable </w:t>
      </w:r>
      <w:proofErr w:type="spellStart"/>
      <w:r>
        <w:rPr>
          <w:lang w:eastAsia="ko-KR"/>
        </w:rPr>
        <w:t>TemporalId</w:t>
      </w:r>
      <w:proofErr w:type="spellEnd"/>
      <w:r>
        <w:rPr>
          <w:lang w:eastAsia="ko-KR"/>
        </w:rPr>
        <w:t xml:space="preserve"> is specified as</w:t>
      </w:r>
    </w:p>
    <w:p w:rsidR="00402109" w:rsidRDefault="00402109" w:rsidP="00D83FFA">
      <w:pPr>
        <w:tabs>
          <w:tab w:val="center" w:pos="4849"/>
          <w:tab w:val="right" w:pos="9696"/>
        </w:tabs>
        <w:spacing w:before="193" w:after="240"/>
        <w:ind w:left="720"/>
      </w:pPr>
      <w:proofErr w:type="spellStart"/>
      <w:r>
        <w:lastRenderedPageBreak/>
        <w:t>TemporalId</w:t>
      </w:r>
      <w:proofErr w:type="spellEnd"/>
      <w:r w:rsidRPr="003F17AE">
        <w:t xml:space="preserve"> = </w:t>
      </w:r>
      <w:r>
        <w:t>temporal_id_plus</w:t>
      </w:r>
      <w:r w:rsidR="00785546">
        <w:t>1</w:t>
      </w:r>
      <w:r>
        <w:t> </w:t>
      </w:r>
      <w:r w:rsidRPr="003F17AE">
        <w:rPr>
          <w:sz w:val="20"/>
        </w:rPr>
        <w:t>−</w:t>
      </w:r>
      <w:r>
        <w:rPr>
          <w:sz w:val="20"/>
        </w:rPr>
        <w:t> </w:t>
      </w:r>
      <w:r>
        <w:t>1</w:t>
      </w:r>
      <w:r w:rsidRPr="003F17AE">
        <w:tab/>
      </w:r>
      <w:r w:rsidRPr="003F17AE">
        <w:tab/>
        <w:t>(</w:t>
      </w:r>
      <w:fldSimple w:instr=" STYLEREF 1 \s " w:fldLock="1">
        <w:r>
          <w:rPr>
            <w:noProof/>
          </w:rPr>
          <w:t>7</w:t>
        </w:r>
      </w:fldSimple>
      <w:r w:rsidRPr="00066987">
        <w:noBreakHyphen/>
      </w:r>
      <w:fldSimple w:instr=" SEQ Equation \* ARABIC \s 1 " w:fldLock="1">
        <w:r>
          <w:rPr>
            <w:noProof/>
          </w:rPr>
          <w:t>1</w:t>
        </w:r>
      </w:fldSimple>
      <w:r w:rsidRPr="00066987">
        <w:t>)</w:t>
      </w:r>
    </w:p>
    <w:p w:rsidR="00CC51E1" w:rsidRPr="003F17AE" w:rsidRDefault="00CC51E1" w:rsidP="00CC51E1">
      <w:pPr>
        <w:rPr>
          <w:lang w:eastAsia="ko-KR"/>
        </w:rPr>
      </w:pPr>
      <w:r w:rsidRPr="003F17AE">
        <w:rPr>
          <w:lang w:eastAsia="ko-KR"/>
        </w:rPr>
        <w:t xml:space="preserve">When an access unit </w:t>
      </w:r>
      <w:r>
        <w:rPr>
          <w:lang w:eastAsia="ko-KR"/>
        </w:rPr>
        <w:t>is a RAP access unit</w:t>
      </w:r>
      <w:r w:rsidRPr="003F17AE">
        <w:rPr>
          <w:lang w:eastAsia="ko-KR"/>
        </w:rPr>
        <w:t xml:space="preserve">, </w:t>
      </w:r>
      <w:proofErr w:type="spellStart"/>
      <w:r w:rsidR="00E64FD6" w:rsidRPr="00D83FFA">
        <w:rPr>
          <w:highlight w:val="yellow"/>
        </w:rPr>
        <w:t>TemporalId</w:t>
      </w:r>
      <w:proofErr w:type="spellEnd"/>
      <w:r w:rsidRPr="003F17AE">
        <w:rPr>
          <w:lang w:eastAsia="ko-KR"/>
        </w:rPr>
        <w:t xml:space="preserve"> for all </w:t>
      </w:r>
      <w:r>
        <w:rPr>
          <w:lang w:eastAsia="ko-KR"/>
        </w:rPr>
        <w:t xml:space="preserve">VCL </w:t>
      </w:r>
      <w:r w:rsidRPr="003F17AE">
        <w:rPr>
          <w:lang w:eastAsia="ko-KR"/>
        </w:rPr>
        <w:t>NAL units of the access unit shall be equal to</w:t>
      </w:r>
      <w:r>
        <w:rPr>
          <w:lang w:eastAsia="ko-KR"/>
        </w:rPr>
        <w:t> </w:t>
      </w:r>
      <w:r w:rsidRPr="003F17AE">
        <w:rPr>
          <w:lang w:eastAsia="ko-KR"/>
        </w:rPr>
        <w:t xml:space="preserve">0. When </w:t>
      </w:r>
      <w:proofErr w:type="spellStart"/>
      <w:r w:rsidRPr="003F17AE">
        <w:rPr>
          <w:lang w:eastAsia="ko-KR"/>
        </w:rPr>
        <w:t>nal_unit_type</w:t>
      </w:r>
      <w:proofErr w:type="spellEnd"/>
      <w:r w:rsidRPr="003F17AE">
        <w:rPr>
          <w:lang w:eastAsia="ko-KR"/>
        </w:rPr>
        <w:t xml:space="preserve"> is equal to 3, </w:t>
      </w:r>
      <w:proofErr w:type="spellStart"/>
      <w:r w:rsidR="00E64FD6" w:rsidRPr="00D83FFA">
        <w:rPr>
          <w:highlight w:val="yellow"/>
        </w:rPr>
        <w:t>TemporalId</w:t>
      </w:r>
      <w:proofErr w:type="spellEnd"/>
      <w:r w:rsidRPr="003F17AE">
        <w:rPr>
          <w:lang w:eastAsia="ko-KR"/>
        </w:rPr>
        <w:t xml:space="preserve"> shall not be equal to 0.</w:t>
      </w:r>
    </w:p>
    <w:p w:rsidR="00CC51E1" w:rsidRDefault="00CC51E1" w:rsidP="00CC51E1">
      <w:r w:rsidRPr="00265262">
        <w:t xml:space="preserve">The temporal_id of an access unit is derived as equal to the </w:t>
      </w:r>
      <w:proofErr w:type="spellStart"/>
      <w:r w:rsidR="00E64FD6" w:rsidRPr="00D83FFA">
        <w:rPr>
          <w:highlight w:val="yellow"/>
        </w:rPr>
        <w:t>TemporalId</w:t>
      </w:r>
      <w:proofErr w:type="spellEnd"/>
      <w:r w:rsidRPr="00265262">
        <w:t xml:space="preserve"> value of the VCL NAL units in the access unit.</w:t>
      </w:r>
    </w:p>
    <w:p w:rsidR="00CC51E1" w:rsidRDefault="00CC51E1" w:rsidP="00CC51E1">
      <w:r w:rsidRPr="00265262">
        <w:t xml:space="preserve">For </w:t>
      </w:r>
      <w:r>
        <w:t xml:space="preserve">a </w:t>
      </w:r>
      <w:r w:rsidRPr="00265262">
        <w:t xml:space="preserve">non-VCL NAL unit, </w:t>
      </w:r>
      <w:r>
        <w:t xml:space="preserve">the </w:t>
      </w:r>
      <w:r w:rsidRPr="00265262">
        <w:t xml:space="preserve">value of </w:t>
      </w:r>
      <w:proofErr w:type="spellStart"/>
      <w:r w:rsidR="00E64FD6" w:rsidRPr="00D83FFA">
        <w:rPr>
          <w:highlight w:val="yellow"/>
        </w:rPr>
        <w:t>TemporalId</w:t>
      </w:r>
      <w:proofErr w:type="spellEnd"/>
      <w:r w:rsidRPr="00265262">
        <w:t xml:space="preserve"> </w:t>
      </w:r>
      <w:r>
        <w:t xml:space="preserve">shall be equal to the minimum value of the </w:t>
      </w:r>
      <w:proofErr w:type="spellStart"/>
      <w:r w:rsidR="00E64FD6" w:rsidRPr="00D83FFA">
        <w:rPr>
          <w:highlight w:val="yellow"/>
        </w:rPr>
        <w:t>TemporalId</w:t>
      </w:r>
      <w:proofErr w:type="spellEnd"/>
      <w:r>
        <w:t xml:space="preserve"> values of all access units the non-VCL NAL unit applies to. </w:t>
      </w:r>
      <w:r w:rsidRPr="00C03312">
        <w:t xml:space="preserve">When </w:t>
      </w:r>
      <w:proofErr w:type="spellStart"/>
      <w:r w:rsidRPr="00C03312">
        <w:t>nal_unit_type</w:t>
      </w:r>
      <w:proofErr w:type="spellEnd"/>
      <w:r w:rsidRPr="00C03312">
        <w:t xml:space="preserve"> is equal to </w:t>
      </w:r>
      <w:r>
        <w:t>26</w:t>
      </w:r>
      <w:r w:rsidRPr="00C03312">
        <w:t xml:space="preserve"> (sequence parameter set), </w:t>
      </w:r>
      <w:proofErr w:type="spellStart"/>
      <w:r w:rsidR="00E64FD6" w:rsidRPr="00D83FFA">
        <w:rPr>
          <w:highlight w:val="yellow"/>
        </w:rPr>
        <w:t>TemporalId</w:t>
      </w:r>
      <w:proofErr w:type="spellEnd"/>
      <w:r w:rsidRPr="00C03312">
        <w:t xml:space="preserve"> shall be equal to 0. When </w:t>
      </w:r>
      <w:proofErr w:type="spellStart"/>
      <w:r w:rsidRPr="00C03312">
        <w:t>nal_unit_type</w:t>
      </w:r>
      <w:proofErr w:type="spellEnd"/>
      <w:r w:rsidRPr="00C03312">
        <w:t xml:space="preserve"> is equal to </w:t>
      </w:r>
      <w:r>
        <w:t>29</w:t>
      </w:r>
      <w:r w:rsidRPr="00C03312">
        <w:t xml:space="preserve"> (access unit delimiter) or </w:t>
      </w:r>
      <w:r>
        <w:t>30</w:t>
      </w:r>
      <w:r w:rsidRPr="00C03312">
        <w:t xml:space="preserve"> (filler data), </w:t>
      </w:r>
      <w:proofErr w:type="spellStart"/>
      <w:r w:rsidR="00E64FD6" w:rsidRPr="00D83FFA">
        <w:rPr>
          <w:highlight w:val="yellow"/>
        </w:rPr>
        <w:t>TemporalId</w:t>
      </w:r>
      <w:proofErr w:type="spellEnd"/>
      <w:r w:rsidRPr="00C03312">
        <w:t xml:space="preserve"> shall be equal to the </w:t>
      </w:r>
      <w:proofErr w:type="spellStart"/>
      <w:r w:rsidR="00E64FD6" w:rsidRPr="00D83FFA">
        <w:rPr>
          <w:highlight w:val="yellow"/>
        </w:rPr>
        <w:t>TemporalId</w:t>
      </w:r>
      <w:proofErr w:type="spellEnd"/>
      <w:r w:rsidRPr="00C03312">
        <w:t xml:space="preserve"> of the access unit containing the non-VCL NAL unit. When </w:t>
      </w:r>
      <w:proofErr w:type="spellStart"/>
      <w:r w:rsidRPr="00C03312">
        <w:t>nal_unit_type</w:t>
      </w:r>
      <w:proofErr w:type="spellEnd"/>
      <w:r w:rsidRPr="00C03312">
        <w:t xml:space="preserve"> is equal to </w:t>
      </w:r>
      <w:r>
        <w:t>27</w:t>
      </w:r>
      <w:r w:rsidRPr="00C03312">
        <w:t xml:space="preserve"> (picture parameter set)</w:t>
      </w:r>
      <w:r>
        <w:t xml:space="preserve"> or</w:t>
      </w:r>
      <w:r w:rsidRPr="00C03312">
        <w:t xml:space="preserve"> </w:t>
      </w:r>
      <w:r>
        <w:t>28</w:t>
      </w:r>
      <w:r w:rsidRPr="00C03312">
        <w:t xml:space="preserve"> (adaptation parameter set)</w:t>
      </w:r>
      <w:r>
        <w:t xml:space="preserve">, </w:t>
      </w:r>
      <w:proofErr w:type="spellStart"/>
      <w:r w:rsidR="00E64FD6">
        <w:t>TemporalId</w:t>
      </w:r>
      <w:proofErr w:type="spellEnd"/>
      <w:r>
        <w:t xml:space="preserve"> may be less than, equal to, or greater than the </w:t>
      </w:r>
      <w:proofErr w:type="spellStart"/>
      <w:r w:rsidR="00E64FD6">
        <w:t>TemporalId</w:t>
      </w:r>
      <w:proofErr w:type="spellEnd"/>
      <w:r>
        <w:t xml:space="preserve"> of the containing access unit. When </w:t>
      </w:r>
      <w:proofErr w:type="spellStart"/>
      <w:r w:rsidRPr="00C03312">
        <w:t>nal_unit_type</w:t>
      </w:r>
      <w:proofErr w:type="spellEnd"/>
      <w:r>
        <w:t xml:space="preserve"> is equal to</w:t>
      </w:r>
      <w:r w:rsidRPr="00C03312">
        <w:t xml:space="preserve"> </w:t>
      </w:r>
      <w:r>
        <w:t>31</w:t>
      </w:r>
      <w:r w:rsidRPr="00C03312">
        <w:t xml:space="preserve"> (SEI), </w:t>
      </w:r>
      <w:proofErr w:type="spellStart"/>
      <w:r w:rsidR="00E64FD6">
        <w:t>TemporalId</w:t>
      </w:r>
      <w:proofErr w:type="spellEnd"/>
      <w:r w:rsidRPr="00C03312">
        <w:t xml:space="preserve"> shall not be less than the </w:t>
      </w:r>
      <w:proofErr w:type="spellStart"/>
      <w:r w:rsidR="00E64FD6">
        <w:t>TemporalId</w:t>
      </w:r>
      <w:proofErr w:type="spellEnd"/>
      <w:r w:rsidRPr="00C03312">
        <w:t xml:space="preserve"> of the containing access unit.</w:t>
      </w:r>
    </w:p>
    <w:p w:rsidR="00CC51E1" w:rsidRPr="001F10C1" w:rsidRDefault="00CC51E1" w:rsidP="00CC51E1">
      <w:pPr>
        <w:pStyle w:val="Note1"/>
        <w:rPr>
          <w:rFonts w:cs="Arial"/>
          <w:bCs/>
          <w:szCs w:val="24"/>
        </w:rPr>
      </w:pPr>
      <w:r w:rsidRPr="00FB08DB">
        <w:t>NOTE</w:t>
      </w:r>
      <w:r>
        <w:t> </w:t>
      </w:r>
      <w:r w:rsidR="00402109" w:rsidRPr="00D83FFA">
        <w:rPr>
          <w:highlight w:val="yellow"/>
        </w:rPr>
        <w:t>7</w:t>
      </w:r>
      <w:r w:rsidRPr="00FB08DB">
        <w:t xml:space="preserve"> – </w:t>
      </w:r>
      <w:r w:rsidRPr="00FB08DB">
        <w:rPr>
          <w:lang w:eastAsia="ko-KR"/>
        </w:rPr>
        <w:t xml:space="preserve">When </w:t>
      </w:r>
      <w:proofErr w:type="spellStart"/>
      <w:r w:rsidRPr="00FB08DB">
        <w:rPr>
          <w:lang w:eastAsia="ko-KR"/>
        </w:rPr>
        <w:t>nal_unit_type</w:t>
      </w:r>
      <w:proofErr w:type="spellEnd"/>
      <w:r w:rsidRPr="00FB08DB">
        <w:rPr>
          <w:lang w:eastAsia="ko-KR"/>
        </w:rPr>
        <w:t xml:space="preserve"> is equal to </w:t>
      </w:r>
      <w:r>
        <w:rPr>
          <w:lang w:eastAsia="ko-KR"/>
        </w:rPr>
        <w:t>26</w:t>
      </w:r>
      <w:r w:rsidRPr="00FB08DB">
        <w:rPr>
          <w:lang w:eastAsia="ko-KR"/>
        </w:rPr>
        <w:t xml:space="preserve"> (sequence parameter set)</w:t>
      </w:r>
      <w:r>
        <w:rPr>
          <w:lang w:eastAsia="ko-KR"/>
        </w:rPr>
        <w:t xml:space="preserve">, </w:t>
      </w:r>
      <w:proofErr w:type="spellStart"/>
      <w:r w:rsidR="00E64FD6">
        <w:t>TemporalId</w:t>
      </w:r>
      <w:proofErr w:type="spellEnd"/>
      <w:r w:rsidRPr="00265262">
        <w:t xml:space="preserve"> </w:t>
      </w:r>
      <w:r>
        <w:t xml:space="preserve">must </w:t>
      </w:r>
      <w:r w:rsidRPr="00265262">
        <w:t>be equal to 0</w:t>
      </w:r>
      <w:r>
        <w:t xml:space="preserve">, as a </w:t>
      </w:r>
      <w:r w:rsidRPr="00FB08DB">
        <w:rPr>
          <w:lang w:eastAsia="ko-KR"/>
        </w:rPr>
        <w:t>sequence parameter set</w:t>
      </w:r>
      <w:r>
        <w:rPr>
          <w:lang w:eastAsia="ko-KR"/>
        </w:rPr>
        <w:t xml:space="preserve"> applies at least to a RAP access unit</w:t>
      </w:r>
      <w:r w:rsidRPr="00265262">
        <w:t>.</w:t>
      </w:r>
      <w:r>
        <w:t xml:space="preserve"> When </w:t>
      </w:r>
      <w:proofErr w:type="spellStart"/>
      <w:r>
        <w:t>nal_unit_type</w:t>
      </w:r>
      <w:proofErr w:type="spellEnd"/>
      <w:r>
        <w:t xml:space="preserve"> is equal to 29 (</w:t>
      </w:r>
      <w:r w:rsidRPr="00265262">
        <w:t>access unit delimiter</w:t>
      </w:r>
      <w:r>
        <w:t>) or 30 (filler data)</w:t>
      </w:r>
      <w:r w:rsidRPr="00265262">
        <w:t xml:space="preserve">, </w:t>
      </w:r>
      <w:proofErr w:type="spellStart"/>
      <w:r w:rsidR="00E64FD6">
        <w:rPr>
          <w:rFonts w:cs="Arial"/>
          <w:bCs/>
          <w:szCs w:val="24"/>
        </w:rPr>
        <w:t>TemporalId</w:t>
      </w:r>
      <w:proofErr w:type="spellEnd"/>
      <w:r w:rsidRPr="00265262">
        <w:rPr>
          <w:rFonts w:cs="Arial"/>
          <w:bCs/>
          <w:szCs w:val="24"/>
        </w:rPr>
        <w:t xml:space="preserve"> </w:t>
      </w:r>
      <w:r>
        <w:rPr>
          <w:rFonts w:cs="Arial"/>
          <w:bCs/>
          <w:szCs w:val="24"/>
        </w:rPr>
        <w:t xml:space="preserve">must </w:t>
      </w:r>
      <w:r w:rsidRPr="00265262">
        <w:rPr>
          <w:rFonts w:cs="Arial"/>
          <w:bCs/>
          <w:szCs w:val="24"/>
        </w:rPr>
        <w:t xml:space="preserve">be </w:t>
      </w:r>
      <w:r>
        <w:rPr>
          <w:rFonts w:cs="Arial"/>
          <w:bCs/>
          <w:szCs w:val="24"/>
        </w:rPr>
        <w:t xml:space="preserve">equal to </w:t>
      </w:r>
      <w:r w:rsidRPr="00265262">
        <w:rPr>
          <w:rFonts w:cs="Arial"/>
          <w:bCs/>
          <w:szCs w:val="24"/>
        </w:rPr>
        <w:t xml:space="preserve">the </w:t>
      </w:r>
      <w:proofErr w:type="spellStart"/>
      <w:r w:rsidR="00E64FD6">
        <w:rPr>
          <w:rFonts w:cs="Arial"/>
          <w:bCs/>
          <w:szCs w:val="24"/>
        </w:rPr>
        <w:t>TemporalId</w:t>
      </w:r>
      <w:proofErr w:type="spellEnd"/>
      <w:r w:rsidRPr="00265262">
        <w:rPr>
          <w:rFonts w:cs="Arial"/>
          <w:bCs/>
          <w:szCs w:val="24"/>
        </w:rPr>
        <w:t xml:space="preserve"> of the access unit</w:t>
      </w:r>
      <w:r>
        <w:rPr>
          <w:rFonts w:cs="Arial"/>
          <w:bCs/>
          <w:szCs w:val="24"/>
        </w:rPr>
        <w:t xml:space="preserve"> containing the non-VCL NAL unit, as access unit delimiter or filler data only applies to the containing access unit</w:t>
      </w:r>
      <w:r w:rsidRPr="00265262">
        <w:rPr>
          <w:rFonts w:cs="Arial"/>
          <w:bCs/>
          <w:szCs w:val="24"/>
        </w:rPr>
        <w:t>.</w:t>
      </w:r>
      <w:r>
        <w:rPr>
          <w:rFonts w:cs="Arial"/>
          <w:bCs/>
          <w:szCs w:val="24"/>
        </w:rPr>
        <w:t xml:space="preserve"> When </w:t>
      </w:r>
      <w:proofErr w:type="spellStart"/>
      <w:r>
        <w:t>nal_unit_type</w:t>
      </w:r>
      <w:proofErr w:type="spellEnd"/>
      <w:r>
        <w:t xml:space="preserve"> is equal to 27 (picture parameter set) or 28 (adaptation parameter set), </w:t>
      </w:r>
      <w:proofErr w:type="spellStart"/>
      <w:r w:rsidR="00E64FD6">
        <w:t>TemporalId</w:t>
      </w:r>
      <w:proofErr w:type="spellEnd"/>
      <w:r>
        <w:t xml:space="preserve"> may be less than, equal to, or greater than </w:t>
      </w:r>
      <w:r w:rsidRPr="00265262">
        <w:rPr>
          <w:rFonts w:cs="Arial"/>
          <w:bCs/>
          <w:szCs w:val="24"/>
        </w:rPr>
        <w:t xml:space="preserve">the </w:t>
      </w:r>
      <w:proofErr w:type="spellStart"/>
      <w:r w:rsidR="00E64FD6">
        <w:rPr>
          <w:rFonts w:cs="Arial"/>
          <w:bCs/>
          <w:szCs w:val="24"/>
        </w:rPr>
        <w:t>TemporalId</w:t>
      </w:r>
      <w:proofErr w:type="spellEnd"/>
      <w:r w:rsidRPr="00265262">
        <w:rPr>
          <w:rFonts w:cs="Arial"/>
          <w:bCs/>
          <w:szCs w:val="24"/>
        </w:rPr>
        <w:t xml:space="preserve"> of the </w:t>
      </w:r>
      <w:r>
        <w:rPr>
          <w:rFonts w:cs="Arial"/>
          <w:bCs/>
          <w:szCs w:val="24"/>
        </w:rPr>
        <w:t xml:space="preserve">containing </w:t>
      </w:r>
      <w:r w:rsidRPr="00265262">
        <w:rPr>
          <w:rFonts w:cs="Arial"/>
          <w:bCs/>
          <w:szCs w:val="24"/>
        </w:rPr>
        <w:t>access unit</w:t>
      </w:r>
      <w:r>
        <w:rPr>
          <w:rFonts w:cs="Arial"/>
          <w:bCs/>
          <w:szCs w:val="24"/>
        </w:rPr>
        <w:t xml:space="preserve">, </w:t>
      </w:r>
      <w:r w:rsidRPr="00DB7BA1">
        <w:rPr>
          <w:rFonts w:cs="Arial"/>
          <w:bCs/>
          <w:szCs w:val="24"/>
        </w:rPr>
        <w:t>as a picture parameter set or adaptation parameter set may be repeated in access units not referring to the picture parameter set or adaptation parameter set for improved error resilience</w:t>
      </w:r>
      <w:r>
        <w:rPr>
          <w:rFonts w:cs="Arial"/>
          <w:bCs/>
          <w:szCs w:val="24"/>
        </w:rPr>
        <w:t xml:space="preserve">, and all </w:t>
      </w:r>
      <w:r w:rsidRPr="00DB7BA1">
        <w:rPr>
          <w:rFonts w:cs="Arial"/>
          <w:bCs/>
          <w:szCs w:val="24"/>
        </w:rPr>
        <w:t>picture parameter set</w:t>
      </w:r>
      <w:r>
        <w:rPr>
          <w:rFonts w:cs="Arial"/>
          <w:bCs/>
          <w:szCs w:val="24"/>
        </w:rPr>
        <w:t>s</w:t>
      </w:r>
      <w:r w:rsidRPr="00DB7BA1">
        <w:rPr>
          <w:rFonts w:cs="Arial"/>
          <w:bCs/>
          <w:szCs w:val="24"/>
        </w:rPr>
        <w:t xml:space="preserve"> or adaptation parameter set</w:t>
      </w:r>
      <w:r>
        <w:rPr>
          <w:rFonts w:cs="Arial"/>
          <w:bCs/>
          <w:szCs w:val="24"/>
        </w:rPr>
        <w:t>s</w:t>
      </w:r>
      <w:r w:rsidRPr="00DB7BA1">
        <w:rPr>
          <w:rFonts w:cs="Arial"/>
          <w:bCs/>
          <w:szCs w:val="24"/>
        </w:rPr>
        <w:t xml:space="preserve"> </w:t>
      </w:r>
      <w:r>
        <w:rPr>
          <w:rFonts w:cs="Arial"/>
          <w:bCs/>
          <w:szCs w:val="24"/>
        </w:rPr>
        <w:t xml:space="preserve">may be included in the beginning of a bitstream wherein the first coded picture has </w:t>
      </w:r>
      <w:proofErr w:type="spellStart"/>
      <w:r w:rsidR="00E64FD6">
        <w:rPr>
          <w:rFonts w:cs="Arial"/>
          <w:bCs/>
          <w:szCs w:val="24"/>
        </w:rPr>
        <w:t>TemporalId</w:t>
      </w:r>
      <w:proofErr w:type="spellEnd"/>
      <w:r>
        <w:rPr>
          <w:rFonts w:cs="Arial"/>
          <w:bCs/>
          <w:szCs w:val="24"/>
        </w:rPr>
        <w:t xml:space="preserve"> equal to 0. When </w:t>
      </w:r>
      <w:proofErr w:type="spellStart"/>
      <w:r>
        <w:t>nal_unit_type</w:t>
      </w:r>
      <w:proofErr w:type="spellEnd"/>
      <w:r>
        <w:t xml:space="preserve"> is equal to 31 (SEI), </w:t>
      </w:r>
      <w:proofErr w:type="spellStart"/>
      <w:r w:rsidR="00E64FD6">
        <w:t>TemporalId</w:t>
      </w:r>
      <w:proofErr w:type="spellEnd"/>
      <w:r>
        <w:t xml:space="preserve"> may be equal to or greater than </w:t>
      </w:r>
      <w:r w:rsidRPr="00265262">
        <w:rPr>
          <w:rFonts w:cs="Arial"/>
          <w:bCs/>
          <w:szCs w:val="24"/>
        </w:rPr>
        <w:t xml:space="preserve">the </w:t>
      </w:r>
      <w:proofErr w:type="spellStart"/>
      <w:r w:rsidR="00E64FD6">
        <w:rPr>
          <w:rFonts w:cs="Arial"/>
          <w:bCs/>
          <w:szCs w:val="24"/>
        </w:rPr>
        <w:t>TemporalId</w:t>
      </w:r>
      <w:proofErr w:type="spellEnd"/>
      <w:r w:rsidRPr="00265262">
        <w:rPr>
          <w:rFonts w:cs="Arial"/>
          <w:bCs/>
          <w:szCs w:val="24"/>
        </w:rPr>
        <w:t xml:space="preserve"> of the </w:t>
      </w:r>
      <w:r>
        <w:rPr>
          <w:rFonts w:cs="Arial"/>
          <w:bCs/>
          <w:szCs w:val="24"/>
        </w:rPr>
        <w:t xml:space="preserve">containing </w:t>
      </w:r>
      <w:r w:rsidRPr="00265262">
        <w:rPr>
          <w:rFonts w:cs="Arial"/>
          <w:bCs/>
          <w:szCs w:val="24"/>
        </w:rPr>
        <w:t>access unit</w:t>
      </w:r>
      <w:r>
        <w:rPr>
          <w:rFonts w:cs="Arial"/>
          <w:bCs/>
          <w:szCs w:val="24"/>
        </w:rPr>
        <w:t xml:space="preserve">, as an SEI NAL unit may contain a picture buffering SEI message or a picture timing SEI message that applies to a bitstream subset including access units for which the </w:t>
      </w:r>
      <w:proofErr w:type="spellStart"/>
      <w:r w:rsidR="00E64FD6">
        <w:rPr>
          <w:rFonts w:cs="Arial"/>
          <w:bCs/>
          <w:szCs w:val="24"/>
        </w:rPr>
        <w:t>TemporalId</w:t>
      </w:r>
      <w:proofErr w:type="spellEnd"/>
      <w:r>
        <w:rPr>
          <w:rFonts w:cs="Arial"/>
          <w:bCs/>
          <w:szCs w:val="24"/>
        </w:rPr>
        <w:t xml:space="preserve"> values are greater than the </w:t>
      </w:r>
      <w:proofErr w:type="spellStart"/>
      <w:r w:rsidR="00E64FD6">
        <w:rPr>
          <w:rFonts w:cs="Arial"/>
          <w:bCs/>
          <w:szCs w:val="24"/>
        </w:rPr>
        <w:t>TemporalId</w:t>
      </w:r>
      <w:proofErr w:type="spellEnd"/>
      <w:r>
        <w:rPr>
          <w:rFonts w:cs="Arial"/>
          <w:bCs/>
          <w:szCs w:val="24"/>
        </w:rPr>
        <w:t xml:space="preserve"> of the access unit containing the SEI NAL unit.</w:t>
      </w:r>
    </w:p>
    <w:p w:rsidR="00CC51E1" w:rsidRPr="00D83FFA" w:rsidRDefault="00CC51E1" w:rsidP="00CC51E1">
      <w:pPr>
        <w:rPr>
          <w:strike/>
          <w:color w:val="FF0000"/>
        </w:rPr>
      </w:pPr>
      <w:proofErr w:type="gramStart"/>
      <w:r w:rsidRPr="00D83FFA">
        <w:rPr>
          <w:b/>
          <w:strike/>
          <w:color w:val="FF0000"/>
        </w:rPr>
        <w:t>reserved_one_5bits</w:t>
      </w:r>
      <w:proofErr w:type="gramEnd"/>
      <w:r w:rsidRPr="00D83FFA">
        <w:rPr>
          <w:bCs/>
          <w:strike/>
          <w:color w:val="FF0000"/>
        </w:rPr>
        <w:t xml:space="preserve"> s</w:t>
      </w:r>
      <w:r w:rsidRPr="00D83FFA">
        <w:rPr>
          <w:strike/>
          <w:color w:val="FF0000"/>
        </w:rPr>
        <w:t>hall be equal to '00001'. Other values of reserved_one_5bits may be specified in the future by ITU</w:t>
      </w:r>
      <w:r w:rsidRPr="00D83FFA">
        <w:rPr>
          <w:strike/>
          <w:color w:val="FF0000"/>
        </w:rPr>
        <w:noBreakHyphen/>
        <w:t>T | ISO/IEC. Decoders shall ignore (i.e. remove from the bitstream and discard) NAL units with values of reserved_one_5bits not equal to '00001'.</w:t>
      </w:r>
    </w:p>
    <w:p w:rsidR="00CC51E1" w:rsidRPr="00D83FFA" w:rsidRDefault="00CC51E1" w:rsidP="00D83FFA"/>
    <w:p w:rsidR="00E35826" w:rsidRPr="00E35826" w:rsidRDefault="00E35826" w:rsidP="00E35826">
      <w:pPr>
        <w:pStyle w:val="Heading1"/>
        <w:jc w:val="both"/>
        <w:rPr>
          <w:lang w:val="en-CA"/>
        </w:rPr>
      </w:pPr>
      <w:r w:rsidRPr="00E35826">
        <w:rPr>
          <w:lang w:val="en-CA"/>
        </w:rPr>
        <w:t>Video parameter set RBSP syntax</w:t>
      </w:r>
      <w:r w:rsidR="005D629D">
        <w:rPr>
          <w:lang w:val="en-CA"/>
        </w:rPr>
        <w:t xml:space="preserve"> and semantics</w:t>
      </w:r>
    </w:p>
    <w:p w:rsidR="00E35826" w:rsidRDefault="00E35826" w:rsidP="00E35826">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E35826" w:rsidRPr="00FB0B6F" w:rsidTr="00F37D56">
        <w:trPr>
          <w:cantSplit/>
          <w:jc w:val="center"/>
        </w:trPr>
        <w:tc>
          <w:tcPr>
            <w:tcW w:w="6754" w:type="dxa"/>
          </w:tcPr>
          <w:p w:rsidR="00E35826" w:rsidRPr="00FB0B6F" w:rsidRDefault="00E35826" w:rsidP="00F37D56">
            <w:pPr>
              <w:pStyle w:val="tablesyntax"/>
            </w:pPr>
            <w:proofErr w:type="spellStart"/>
            <w:r w:rsidRPr="009E5D62">
              <w:lastRenderedPageBreak/>
              <w:t>video_parameter_set_rbsp</w:t>
            </w:r>
            <w:proofErr w:type="spellEnd"/>
            <w:r w:rsidRPr="009E5D62">
              <w:t>( )</w:t>
            </w:r>
            <w:r w:rsidRPr="00FB0B6F">
              <w:t xml:space="preserve"> {</w:t>
            </w:r>
          </w:p>
        </w:tc>
        <w:tc>
          <w:tcPr>
            <w:tcW w:w="1174" w:type="dxa"/>
          </w:tcPr>
          <w:p w:rsidR="00E35826" w:rsidRPr="00FB0B6F" w:rsidRDefault="00E35826" w:rsidP="00F37D56">
            <w:pPr>
              <w:pStyle w:val="tableheading"/>
              <w:rPr>
                <w:b w:val="0"/>
              </w:rPr>
            </w:pPr>
            <w:r w:rsidRPr="00FB0B6F">
              <w:rPr>
                <w:b w:val="0"/>
              </w:rPr>
              <w:t>Descriptor</w:t>
            </w:r>
          </w:p>
        </w:tc>
      </w:tr>
      <w:tr w:rsidR="00E35826" w:rsidRPr="008A4D6C" w:rsidTr="00F37D56">
        <w:trPr>
          <w:cantSplit/>
          <w:jc w:val="center"/>
        </w:trPr>
        <w:tc>
          <w:tcPr>
            <w:tcW w:w="6754" w:type="dxa"/>
          </w:tcPr>
          <w:p w:rsidR="00E35826" w:rsidRPr="008A4D6C" w:rsidRDefault="00E35826" w:rsidP="00F37D56">
            <w:pPr>
              <w:pStyle w:val="tablesyntax"/>
              <w:rPr>
                <w:b/>
              </w:rPr>
            </w:pPr>
            <w:r w:rsidRPr="00FB0B6F">
              <w:tab/>
            </w:r>
            <w:proofErr w:type="spellStart"/>
            <w:r w:rsidRPr="008A4D6C">
              <w:rPr>
                <w:b/>
                <w:bCs/>
              </w:rPr>
              <w:t>video_parameter_set_id</w:t>
            </w:r>
            <w:proofErr w:type="spellEnd"/>
          </w:p>
        </w:tc>
        <w:tc>
          <w:tcPr>
            <w:tcW w:w="1174" w:type="dxa"/>
          </w:tcPr>
          <w:p w:rsidR="00E35826" w:rsidRPr="008A4D6C" w:rsidRDefault="00E35826" w:rsidP="005D629D">
            <w:pPr>
              <w:pStyle w:val="tablecell"/>
            </w:pPr>
            <w:r w:rsidRPr="008A4D6C">
              <w:t>u(</w:t>
            </w:r>
            <w:r w:rsidR="005D629D">
              <w:t>4</w:t>
            </w:r>
            <w:r w:rsidRPr="008A4D6C">
              <w:t>)</w:t>
            </w:r>
          </w:p>
        </w:tc>
      </w:tr>
      <w:tr w:rsidR="0043087F" w:rsidRPr="008A4D6C" w:rsidTr="0043087F">
        <w:trPr>
          <w:cantSplit/>
          <w:jc w:val="center"/>
        </w:trPr>
        <w:tc>
          <w:tcPr>
            <w:tcW w:w="6754" w:type="dxa"/>
          </w:tcPr>
          <w:p w:rsidR="0043087F" w:rsidRPr="008A4D6C" w:rsidRDefault="0043087F" w:rsidP="0043087F">
            <w:pPr>
              <w:pStyle w:val="tablesyntax"/>
              <w:rPr>
                <w:b/>
                <w:bCs/>
              </w:rPr>
            </w:pPr>
            <w:r w:rsidRPr="008A4D6C">
              <w:rPr>
                <w:b/>
              </w:rPr>
              <w:tab/>
            </w:r>
            <w:proofErr w:type="spellStart"/>
            <w:r w:rsidRPr="008A4D6C">
              <w:rPr>
                <w:b/>
              </w:rPr>
              <w:t>temporal_id_nesting_flag</w:t>
            </w:r>
            <w:proofErr w:type="spellEnd"/>
          </w:p>
        </w:tc>
        <w:tc>
          <w:tcPr>
            <w:tcW w:w="1174" w:type="dxa"/>
          </w:tcPr>
          <w:p w:rsidR="0043087F" w:rsidRPr="008A4D6C" w:rsidRDefault="0043087F" w:rsidP="0043087F">
            <w:pPr>
              <w:pStyle w:val="tablecell"/>
            </w:pPr>
            <w:r w:rsidRPr="008A4D6C">
              <w:t>u(1)</w:t>
            </w:r>
          </w:p>
        </w:tc>
      </w:tr>
      <w:tr w:rsidR="0043087F" w:rsidRPr="008A4D6C" w:rsidTr="0043087F">
        <w:trPr>
          <w:cantSplit/>
          <w:jc w:val="center"/>
        </w:trPr>
        <w:tc>
          <w:tcPr>
            <w:tcW w:w="6754" w:type="dxa"/>
          </w:tcPr>
          <w:p w:rsidR="0043087F" w:rsidRPr="00E15D6A" w:rsidRDefault="0043087F" w:rsidP="0043087F">
            <w:pPr>
              <w:pStyle w:val="tablesyntax"/>
              <w:rPr>
                <w:b/>
              </w:rPr>
            </w:pPr>
            <w:r>
              <w:tab/>
            </w:r>
            <w:r w:rsidRPr="001A5A1F">
              <w:rPr>
                <w:b/>
              </w:rPr>
              <w:t>reserved_zero_2bits</w:t>
            </w:r>
          </w:p>
        </w:tc>
        <w:tc>
          <w:tcPr>
            <w:tcW w:w="1174" w:type="dxa"/>
          </w:tcPr>
          <w:p w:rsidR="0043087F" w:rsidRPr="008A4D6C" w:rsidRDefault="0043087F" w:rsidP="0043087F">
            <w:pPr>
              <w:pStyle w:val="tablecell"/>
            </w:pPr>
            <w:r>
              <w:t>u(2)</w:t>
            </w:r>
          </w:p>
        </w:tc>
      </w:tr>
      <w:tr w:rsidR="0043087F" w:rsidRPr="008A4D6C" w:rsidTr="0043087F">
        <w:trPr>
          <w:cantSplit/>
          <w:jc w:val="center"/>
        </w:trPr>
        <w:tc>
          <w:tcPr>
            <w:tcW w:w="6754" w:type="dxa"/>
          </w:tcPr>
          <w:p w:rsidR="0043087F" w:rsidRPr="008A4D6C" w:rsidRDefault="0043087F" w:rsidP="0043087F">
            <w:pPr>
              <w:pStyle w:val="tablesyntax"/>
              <w:rPr>
                <w:b/>
                <w:bCs/>
                <w:strike/>
              </w:rPr>
            </w:pPr>
            <w:r w:rsidRPr="008A4D6C">
              <w:tab/>
            </w:r>
            <w:r w:rsidRPr="008A4D6C">
              <w:rPr>
                <w:b/>
                <w:bCs/>
              </w:rPr>
              <w:t>reserved_zero_</w:t>
            </w:r>
            <w:r>
              <w:rPr>
                <w:b/>
                <w:bCs/>
              </w:rPr>
              <w:t>6</w:t>
            </w:r>
            <w:r w:rsidRPr="008A4D6C">
              <w:rPr>
                <w:b/>
                <w:bCs/>
              </w:rPr>
              <w:t>bits</w:t>
            </w:r>
          </w:p>
        </w:tc>
        <w:tc>
          <w:tcPr>
            <w:tcW w:w="1174" w:type="dxa"/>
          </w:tcPr>
          <w:p w:rsidR="0043087F" w:rsidRPr="008A4D6C" w:rsidRDefault="0043087F" w:rsidP="0043087F">
            <w:pPr>
              <w:pStyle w:val="tablecell"/>
            </w:pPr>
            <w:r w:rsidRPr="008A4D6C">
              <w:t>u(</w:t>
            </w:r>
            <w:r>
              <w:t>6</w:t>
            </w:r>
            <w:r w:rsidRPr="008A4D6C">
              <w:t>)</w:t>
            </w:r>
          </w:p>
        </w:tc>
      </w:tr>
      <w:tr w:rsidR="0066013A" w:rsidRPr="008A4D6C" w:rsidTr="00F37D56">
        <w:trPr>
          <w:cantSplit/>
          <w:jc w:val="center"/>
        </w:trPr>
        <w:tc>
          <w:tcPr>
            <w:tcW w:w="6754" w:type="dxa"/>
          </w:tcPr>
          <w:p w:rsidR="0066013A" w:rsidRPr="008A4D6C" w:rsidRDefault="0066013A" w:rsidP="0066013A">
            <w:pPr>
              <w:pStyle w:val="tablesyntax"/>
              <w:rPr>
                <w:b/>
              </w:rPr>
            </w:pPr>
            <w:r w:rsidRPr="008A4D6C">
              <w:rPr>
                <w:b/>
              </w:rPr>
              <w:tab/>
            </w:r>
            <w:r w:rsidR="004524FA">
              <w:rPr>
                <w:b/>
              </w:rPr>
              <w:t>vps_</w:t>
            </w:r>
            <w:r w:rsidRPr="008A4D6C">
              <w:rPr>
                <w:b/>
              </w:rPr>
              <w:t>max_sub_layers_minus1</w:t>
            </w:r>
          </w:p>
        </w:tc>
        <w:tc>
          <w:tcPr>
            <w:tcW w:w="1174" w:type="dxa"/>
          </w:tcPr>
          <w:p w:rsidR="0066013A" w:rsidRPr="008A4D6C" w:rsidRDefault="0066013A" w:rsidP="00F37D56">
            <w:pPr>
              <w:pStyle w:val="tablecell"/>
            </w:pPr>
            <w:r w:rsidRPr="008A4D6C">
              <w:rPr>
                <w:lang w:eastAsia="ko-KR"/>
              </w:rPr>
              <w:t>u(3)</w:t>
            </w:r>
          </w:p>
        </w:tc>
      </w:tr>
      <w:tr w:rsidR="00E35826" w:rsidRPr="008A4D6C" w:rsidTr="00F37D56">
        <w:trPr>
          <w:cantSplit/>
          <w:jc w:val="center"/>
        </w:trPr>
        <w:tc>
          <w:tcPr>
            <w:tcW w:w="6754" w:type="dxa"/>
          </w:tcPr>
          <w:p w:rsidR="00E35826" w:rsidRPr="008A4D6C" w:rsidRDefault="00E35826" w:rsidP="004524FA">
            <w:pPr>
              <w:pStyle w:val="tablesyntax"/>
            </w:pPr>
            <w:r w:rsidRPr="008A4D6C">
              <w:tab/>
            </w:r>
            <w:proofErr w:type="spellStart"/>
            <w:r w:rsidRPr="008A4D6C">
              <w:t>profile_level</w:t>
            </w:r>
            <w:proofErr w:type="spellEnd"/>
            <w:r w:rsidRPr="008A4D6C">
              <w:t>( </w:t>
            </w:r>
            <w:r w:rsidR="006704B9">
              <w:t>1</w:t>
            </w:r>
            <w:r w:rsidRPr="008A4D6C">
              <w:t xml:space="preserve">, </w:t>
            </w:r>
            <w:r w:rsidR="004524FA">
              <w:t>vps_</w:t>
            </w:r>
            <w:r w:rsidRPr="008A4D6C">
              <w:t>max_</w:t>
            </w:r>
            <w:r w:rsidR="0066013A" w:rsidRPr="008A4D6C">
              <w:t>sub</w:t>
            </w:r>
            <w:r w:rsidRPr="008A4D6C">
              <w:t>_layers_minus1 )</w:t>
            </w:r>
          </w:p>
        </w:tc>
        <w:tc>
          <w:tcPr>
            <w:tcW w:w="1174" w:type="dxa"/>
          </w:tcPr>
          <w:p w:rsidR="00E35826" w:rsidRPr="008A4D6C" w:rsidRDefault="00E35826" w:rsidP="00F37D56">
            <w:pPr>
              <w:pStyle w:val="tablecell"/>
            </w:pPr>
          </w:p>
        </w:tc>
      </w:tr>
      <w:tr w:rsidR="00E35826" w:rsidRPr="008A4D6C" w:rsidDel="00A6475F" w:rsidTr="00F37D56">
        <w:trPr>
          <w:cantSplit/>
          <w:jc w:val="center"/>
        </w:trPr>
        <w:tc>
          <w:tcPr>
            <w:tcW w:w="6754" w:type="dxa"/>
          </w:tcPr>
          <w:p w:rsidR="00E35826" w:rsidRPr="008A4D6C" w:rsidRDefault="00E35826" w:rsidP="00F37D56">
            <w:pPr>
              <w:pStyle w:val="tablesyntax"/>
              <w:rPr>
                <w:b/>
              </w:rPr>
            </w:pPr>
            <w:r w:rsidRPr="008A4D6C">
              <w:tab/>
            </w:r>
            <w:proofErr w:type="spellStart"/>
            <w:r w:rsidRPr="008A4D6C">
              <w:rPr>
                <w:b/>
              </w:rPr>
              <w:t>next_essential_info_byte_offset</w:t>
            </w:r>
            <w:proofErr w:type="spellEnd"/>
          </w:p>
        </w:tc>
        <w:tc>
          <w:tcPr>
            <w:tcW w:w="1174" w:type="dxa"/>
          </w:tcPr>
          <w:p w:rsidR="00E35826" w:rsidRPr="008A4D6C" w:rsidDel="00A6475F" w:rsidRDefault="00E35826" w:rsidP="00F37D56">
            <w:pPr>
              <w:pStyle w:val="tableheading"/>
              <w:overflowPunct/>
              <w:autoSpaceDE/>
              <w:autoSpaceDN/>
              <w:adjustRightInd/>
              <w:jc w:val="left"/>
              <w:textAlignment w:val="auto"/>
              <w:rPr>
                <w:b w:val="0"/>
              </w:rPr>
            </w:pPr>
            <w:r w:rsidRPr="008A4D6C">
              <w:rPr>
                <w:b w:val="0"/>
              </w:rPr>
              <w:t>u(12)</w:t>
            </w:r>
          </w:p>
        </w:tc>
      </w:tr>
      <w:tr w:rsidR="0066013A" w:rsidRPr="008A4D6C" w:rsidTr="00F37D56">
        <w:trPr>
          <w:cantSplit/>
          <w:jc w:val="center"/>
        </w:trPr>
        <w:tc>
          <w:tcPr>
            <w:tcW w:w="6754" w:type="dxa"/>
          </w:tcPr>
          <w:p w:rsidR="0066013A" w:rsidRPr="008A4D6C" w:rsidRDefault="0066013A" w:rsidP="0066013A">
            <w:pPr>
              <w:pStyle w:val="tablesyntax"/>
              <w:rPr>
                <w:bCs/>
              </w:rPr>
            </w:pPr>
            <w:r w:rsidRPr="008A4D6C">
              <w:tab/>
              <w:t xml:space="preserve">for( </w:t>
            </w:r>
            <w:proofErr w:type="spellStart"/>
            <w:r w:rsidRPr="008A4D6C">
              <w:t>i</w:t>
            </w:r>
            <w:proofErr w:type="spellEnd"/>
            <w:r w:rsidRPr="008A4D6C">
              <w:t xml:space="preserve"> = 0; </w:t>
            </w:r>
            <w:proofErr w:type="spellStart"/>
            <w:r w:rsidRPr="008A4D6C">
              <w:t>i</w:t>
            </w:r>
            <w:proofErr w:type="spellEnd"/>
            <w:r w:rsidRPr="008A4D6C">
              <w:t xml:space="preserve"> &lt;= </w:t>
            </w:r>
            <w:r w:rsidR="004524FA">
              <w:t>vps_</w:t>
            </w:r>
            <w:r w:rsidRPr="008A4D6C">
              <w:t xml:space="preserve">max_sub_layers_minus1; </w:t>
            </w:r>
            <w:proofErr w:type="spellStart"/>
            <w:r w:rsidRPr="008A4D6C">
              <w:t>i</w:t>
            </w:r>
            <w:proofErr w:type="spellEnd"/>
            <w:r w:rsidRPr="008A4D6C">
              <w:t>++ ) {</w:t>
            </w:r>
          </w:p>
        </w:tc>
        <w:tc>
          <w:tcPr>
            <w:tcW w:w="1174" w:type="dxa"/>
          </w:tcPr>
          <w:p w:rsidR="0066013A" w:rsidRPr="008A4D6C" w:rsidRDefault="0066013A" w:rsidP="00F37D56">
            <w:pPr>
              <w:pStyle w:val="tableheading"/>
              <w:overflowPunct/>
              <w:autoSpaceDE/>
              <w:autoSpaceDN/>
              <w:adjustRightInd/>
              <w:jc w:val="left"/>
              <w:textAlignment w:val="auto"/>
              <w:rPr>
                <w:b w:val="0"/>
              </w:rPr>
            </w:pPr>
          </w:p>
        </w:tc>
      </w:tr>
      <w:tr w:rsidR="00E35826" w:rsidRPr="008A4D6C"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8A4D6C" w:rsidRDefault="00E35826" w:rsidP="008A4D6C">
            <w:pPr>
              <w:pStyle w:val="tablesyntax"/>
            </w:pPr>
            <w:r w:rsidRPr="008A4D6C">
              <w:rPr>
                <w:b/>
              </w:rPr>
              <w:tab/>
            </w:r>
            <w:r w:rsidRPr="008A4D6C">
              <w:rPr>
                <w:b/>
              </w:rPr>
              <w:tab/>
            </w:r>
            <w:proofErr w:type="spellStart"/>
            <w:r w:rsidRPr="008A4D6C">
              <w:rPr>
                <w:b/>
              </w:rPr>
              <w:t>max_dec_pic_buffering</w:t>
            </w:r>
            <w:proofErr w:type="spellEnd"/>
            <w:r w:rsidRPr="008A4D6C">
              <w:rPr>
                <w:b/>
              </w:rPr>
              <w:t>[</w:t>
            </w:r>
            <w:r w:rsidRPr="008A4D6C">
              <w:t> </w:t>
            </w:r>
            <w:proofErr w:type="spellStart"/>
            <w:r w:rsidRPr="008A4D6C">
              <w:t>i</w:t>
            </w:r>
            <w:proofErr w:type="spellEnd"/>
            <w:r w:rsidRPr="008A4D6C">
              <w:t> </w:t>
            </w:r>
            <w:r w:rsidRPr="008A4D6C">
              <w:rPr>
                <w:b/>
              </w:rPr>
              <w:t>]</w:t>
            </w:r>
          </w:p>
        </w:tc>
        <w:tc>
          <w:tcPr>
            <w:tcW w:w="1174" w:type="dxa"/>
            <w:tcBorders>
              <w:top w:val="single" w:sz="4" w:space="0" w:color="auto"/>
              <w:left w:val="single" w:sz="4" w:space="0" w:color="auto"/>
              <w:bottom w:val="single" w:sz="4" w:space="0" w:color="auto"/>
              <w:right w:val="single" w:sz="4" w:space="0" w:color="auto"/>
            </w:tcBorders>
          </w:tcPr>
          <w:p w:rsidR="00E35826" w:rsidRPr="008A4D6C" w:rsidRDefault="00E35826" w:rsidP="00F37D56">
            <w:pPr>
              <w:pStyle w:val="tablecell"/>
            </w:pPr>
            <w:proofErr w:type="spellStart"/>
            <w:r w:rsidRPr="008A4D6C">
              <w:t>ue</w:t>
            </w:r>
            <w:proofErr w:type="spellEnd"/>
            <w:r w:rsidRPr="008A4D6C">
              <w:t>(v)</w:t>
            </w:r>
          </w:p>
        </w:tc>
      </w:tr>
      <w:tr w:rsidR="00E35826" w:rsidRPr="008A4D6C"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8A4D6C" w:rsidRDefault="00E35826" w:rsidP="008A4D6C">
            <w:pPr>
              <w:pStyle w:val="tablesyntax"/>
              <w:rPr>
                <w:b/>
              </w:rPr>
            </w:pPr>
            <w:r w:rsidRPr="008A4D6C">
              <w:rPr>
                <w:b/>
              </w:rPr>
              <w:tab/>
            </w:r>
            <w:r w:rsidRPr="008A4D6C">
              <w:rPr>
                <w:b/>
              </w:rPr>
              <w:tab/>
            </w:r>
            <w:proofErr w:type="spellStart"/>
            <w:r w:rsidR="00E972A8">
              <w:rPr>
                <w:b/>
              </w:rPr>
              <w:t>max_</w:t>
            </w:r>
            <w:r w:rsidRPr="008A4D6C">
              <w:rPr>
                <w:b/>
              </w:rPr>
              <w:t>num_reorder_pics</w:t>
            </w:r>
            <w:proofErr w:type="spellEnd"/>
            <w:r w:rsidRPr="008A4D6C">
              <w:rPr>
                <w:b/>
              </w:rPr>
              <w:t>[</w:t>
            </w:r>
            <w:r w:rsidRPr="008A4D6C">
              <w:t> </w:t>
            </w:r>
            <w:proofErr w:type="spellStart"/>
            <w:r w:rsidRPr="008A4D6C">
              <w:t>i</w:t>
            </w:r>
            <w:proofErr w:type="spellEnd"/>
            <w:r w:rsidRPr="008A4D6C">
              <w:t> </w:t>
            </w:r>
            <w:r w:rsidRPr="008A4D6C">
              <w:rPr>
                <w:b/>
              </w:rPr>
              <w:t>]</w:t>
            </w:r>
          </w:p>
        </w:tc>
        <w:tc>
          <w:tcPr>
            <w:tcW w:w="1174" w:type="dxa"/>
            <w:tcBorders>
              <w:top w:val="single" w:sz="4" w:space="0" w:color="auto"/>
              <w:left w:val="single" w:sz="4" w:space="0" w:color="auto"/>
              <w:bottom w:val="single" w:sz="4" w:space="0" w:color="auto"/>
              <w:right w:val="single" w:sz="4" w:space="0" w:color="auto"/>
            </w:tcBorders>
          </w:tcPr>
          <w:p w:rsidR="00E35826" w:rsidRPr="008A4D6C" w:rsidRDefault="00E35826" w:rsidP="00F37D56">
            <w:pPr>
              <w:pStyle w:val="tablecell"/>
            </w:pPr>
            <w:proofErr w:type="spellStart"/>
            <w:r w:rsidRPr="008A4D6C">
              <w:t>ue</w:t>
            </w:r>
            <w:proofErr w:type="spellEnd"/>
            <w:r w:rsidRPr="008A4D6C">
              <w:t>(v)</w:t>
            </w:r>
          </w:p>
        </w:tc>
      </w:tr>
      <w:tr w:rsidR="00E35826" w:rsidRPr="008A4D6C" w:rsidTr="00F37D56">
        <w:trPr>
          <w:cantSplit/>
          <w:jc w:val="center"/>
        </w:trPr>
        <w:tc>
          <w:tcPr>
            <w:tcW w:w="6754" w:type="dxa"/>
          </w:tcPr>
          <w:p w:rsidR="00E35826" w:rsidRPr="008A4D6C" w:rsidRDefault="00E35826" w:rsidP="008A4D6C">
            <w:pPr>
              <w:pStyle w:val="tablesyntax"/>
              <w:rPr>
                <w:b/>
              </w:rPr>
            </w:pPr>
            <w:r w:rsidRPr="008A4D6C">
              <w:rPr>
                <w:b/>
              </w:rPr>
              <w:tab/>
            </w:r>
            <w:r w:rsidRPr="008A4D6C">
              <w:rPr>
                <w:b/>
              </w:rPr>
              <w:tab/>
            </w:r>
            <w:proofErr w:type="spellStart"/>
            <w:r w:rsidRPr="008A4D6C">
              <w:rPr>
                <w:b/>
              </w:rPr>
              <w:t>max_latency_increase</w:t>
            </w:r>
            <w:proofErr w:type="spellEnd"/>
            <w:r w:rsidRPr="008A4D6C">
              <w:rPr>
                <w:b/>
              </w:rPr>
              <w:t>[</w:t>
            </w:r>
            <w:r w:rsidRPr="008A4D6C">
              <w:t> </w:t>
            </w:r>
            <w:proofErr w:type="spellStart"/>
            <w:r w:rsidRPr="008A4D6C">
              <w:t>i</w:t>
            </w:r>
            <w:proofErr w:type="spellEnd"/>
            <w:r w:rsidRPr="008A4D6C">
              <w:t> </w:t>
            </w:r>
            <w:r w:rsidRPr="008A4D6C">
              <w:rPr>
                <w:b/>
              </w:rPr>
              <w:t>]</w:t>
            </w:r>
          </w:p>
        </w:tc>
        <w:tc>
          <w:tcPr>
            <w:tcW w:w="1174" w:type="dxa"/>
          </w:tcPr>
          <w:p w:rsidR="00E35826" w:rsidRPr="008A4D6C" w:rsidRDefault="00E35826" w:rsidP="00F37D56">
            <w:pPr>
              <w:pStyle w:val="tablecell"/>
              <w:rPr>
                <w:lang w:eastAsia="ko-KR"/>
              </w:rPr>
            </w:pPr>
            <w:proofErr w:type="spellStart"/>
            <w:r w:rsidRPr="008A4D6C">
              <w:t>ue</w:t>
            </w:r>
            <w:proofErr w:type="spellEnd"/>
            <w:r w:rsidRPr="008A4D6C">
              <w:t>(v)</w:t>
            </w:r>
          </w:p>
        </w:tc>
      </w:tr>
      <w:tr w:rsidR="00E35826" w:rsidRPr="008A4D6C" w:rsidTr="00F37D56">
        <w:trPr>
          <w:cantSplit/>
          <w:jc w:val="center"/>
        </w:trPr>
        <w:tc>
          <w:tcPr>
            <w:tcW w:w="6754" w:type="dxa"/>
          </w:tcPr>
          <w:p w:rsidR="00E35826" w:rsidRPr="008A4D6C" w:rsidRDefault="00E35826" w:rsidP="00F37D56">
            <w:pPr>
              <w:pStyle w:val="tablesyntax"/>
              <w:rPr>
                <w:bCs/>
              </w:rPr>
            </w:pPr>
            <w:r w:rsidRPr="008A4D6C">
              <w:rPr>
                <w:b/>
              </w:rPr>
              <w:tab/>
            </w:r>
            <w:r w:rsidRPr="008A4D6C">
              <w:t>}</w:t>
            </w:r>
          </w:p>
        </w:tc>
        <w:tc>
          <w:tcPr>
            <w:tcW w:w="1174" w:type="dxa"/>
          </w:tcPr>
          <w:p w:rsidR="00E35826" w:rsidRPr="008A4D6C" w:rsidRDefault="00E35826" w:rsidP="00F37D56">
            <w:pPr>
              <w:pStyle w:val="tablecell"/>
            </w:pPr>
          </w:p>
        </w:tc>
      </w:tr>
      <w:tr w:rsidR="00E35826" w:rsidRPr="00FB0B6F" w:rsidTr="00F37D56">
        <w:trPr>
          <w:cantSplit/>
          <w:jc w:val="center"/>
        </w:trPr>
        <w:tc>
          <w:tcPr>
            <w:tcW w:w="6754" w:type="dxa"/>
          </w:tcPr>
          <w:p w:rsidR="00E35826" w:rsidRPr="009E5D62" w:rsidRDefault="00E35826" w:rsidP="00F37D56">
            <w:pPr>
              <w:pStyle w:val="tablesyntax"/>
              <w:rPr>
                <w:b/>
                <w:bCs/>
              </w:rPr>
            </w:pPr>
            <w:r w:rsidRPr="00FB0B6F">
              <w:rPr>
                <w:bCs/>
              </w:rPr>
              <w:tab/>
            </w:r>
            <w:proofErr w:type="spellStart"/>
            <w:r w:rsidRPr="00FB0B6F">
              <w:rPr>
                <w:b/>
                <w:bCs/>
              </w:rPr>
              <w:t>vps_extension_flag</w:t>
            </w:r>
            <w:proofErr w:type="spellEnd"/>
          </w:p>
        </w:tc>
        <w:tc>
          <w:tcPr>
            <w:tcW w:w="1174" w:type="dxa"/>
          </w:tcPr>
          <w:p w:rsidR="00E35826" w:rsidRPr="00FB0B6F" w:rsidRDefault="00E35826" w:rsidP="00F37D56">
            <w:pPr>
              <w:pStyle w:val="tablecell"/>
            </w:pPr>
            <w:r w:rsidRPr="00FB0B6F">
              <w:t>u(1)</w:t>
            </w:r>
          </w:p>
        </w:tc>
      </w:tr>
      <w:tr w:rsidR="00E35826" w:rsidRPr="00FB0B6F"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9E5D62" w:rsidRDefault="00E35826" w:rsidP="00F37D56">
            <w:pPr>
              <w:pStyle w:val="tablesyntax"/>
              <w:rPr>
                <w:b/>
                <w:bCs/>
              </w:rPr>
            </w:pPr>
            <w:r w:rsidRPr="00FB0B6F">
              <w:rPr>
                <w:bCs/>
              </w:rPr>
              <w:tab/>
              <w:t xml:space="preserve">if( </w:t>
            </w:r>
            <w:proofErr w:type="spellStart"/>
            <w:r w:rsidRPr="00FB0B6F">
              <w:rPr>
                <w:bCs/>
              </w:rPr>
              <w:t>vps_extension_flag</w:t>
            </w:r>
            <w:proofErr w:type="spellEnd"/>
            <w:r w:rsidRPr="00FB0B6F">
              <w:rPr>
                <w:bCs/>
              </w:rPr>
              <w:t xml:space="preserve"> )</w:t>
            </w:r>
          </w:p>
        </w:tc>
        <w:tc>
          <w:tcPr>
            <w:tcW w:w="1174" w:type="dxa"/>
            <w:tcBorders>
              <w:top w:val="single" w:sz="4" w:space="0" w:color="auto"/>
              <w:left w:val="single" w:sz="4" w:space="0" w:color="auto"/>
              <w:bottom w:val="single" w:sz="4" w:space="0" w:color="auto"/>
              <w:right w:val="single" w:sz="4" w:space="0" w:color="auto"/>
            </w:tcBorders>
          </w:tcPr>
          <w:p w:rsidR="00E35826" w:rsidRPr="00FB0B6F" w:rsidRDefault="00E35826" w:rsidP="00F37D56">
            <w:pPr>
              <w:pStyle w:val="tablecell"/>
            </w:pPr>
          </w:p>
        </w:tc>
      </w:tr>
      <w:tr w:rsidR="00E35826" w:rsidRPr="00FB0B6F"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9E5D62" w:rsidRDefault="00E35826" w:rsidP="00F37D56">
            <w:pPr>
              <w:pStyle w:val="tablesyntax"/>
              <w:rPr>
                <w:bCs/>
              </w:rPr>
            </w:pPr>
            <w:r w:rsidRPr="00FB0B6F">
              <w:rPr>
                <w:b/>
              </w:rPr>
              <w:tab/>
            </w:r>
            <w:r w:rsidRPr="00FB0B6F">
              <w:rPr>
                <w:b/>
              </w:rPr>
              <w:tab/>
            </w:r>
            <w:r w:rsidRPr="00FB0B6F">
              <w:t xml:space="preserve">while( </w:t>
            </w:r>
            <w:proofErr w:type="spellStart"/>
            <w:r w:rsidRPr="00FB0B6F">
              <w:t>more_rbsp_data</w:t>
            </w:r>
            <w:proofErr w:type="spellEnd"/>
            <w:r w:rsidRPr="00FB0B6F">
              <w:t>( ) )</w:t>
            </w:r>
          </w:p>
        </w:tc>
        <w:tc>
          <w:tcPr>
            <w:tcW w:w="1174" w:type="dxa"/>
            <w:tcBorders>
              <w:top w:val="single" w:sz="4" w:space="0" w:color="auto"/>
              <w:left w:val="single" w:sz="4" w:space="0" w:color="auto"/>
              <w:bottom w:val="single" w:sz="4" w:space="0" w:color="auto"/>
              <w:right w:val="single" w:sz="4" w:space="0" w:color="auto"/>
            </w:tcBorders>
          </w:tcPr>
          <w:p w:rsidR="00E35826" w:rsidRPr="00FB0B6F" w:rsidRDefault="00E35826" w:rsidP="00F37D56">
            <w:pPr>
              <w:pStyle w:val="tablecell"/>
            </w:pPr>
          </w:p>
        </w:tc>
      </w:tr>
      <w:tr w:rsidR="00E35826" w:rsidRPr="00FB0B6F"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9E5D62" w:rsidRDefault="00E35826" w:rsidP="00F37D56">
            <w:pPr>
              <w:pStyle w:val="tablesyntax"/>
              <w:rPr>
                <w:b/>
                <w:bCs/>
              </w:rPr>
            </w:pPr>
            <w:r w:rsidRPr="00FB0B6F">
              <w:rPr>
                <w:b/>
              </w:rPr>
              <w:tab/>
            </w:r>
            <w:r w:rsidRPr="00FB0B6F">
              <w:rPr>
                <w:b/>
              </w:rPr>
              <w:tab/>
            </w:r>
            <w:r w:rsidRPr="00FB0B6F">
              <w:rPr>
                <w:b/>
              </w:rPr>
              <w:tab/>
            </w:r>
            <w:proofErr w:type="spellStart"/>
            <w:r w:rsidRPr="00FB0B6F">
              <w:rPr>
                <w:b/>
              </w:rPr>
              <w:t>vps_extension_data_flag</w:t>
            </w:r>
            <w:proofErr w:type="spellEnd"/>
          </w:p>
        </w:tc>
        <w:tc>
          <w:tcPr>
            <w:tcW w:w="1174" w:type="dxa"/>
            <w:tcBorders>
              <w:top w:val="single" w:sz="4" w:space="0" w:color="auto"/>
              <w:left w:val="single" w:sz="4" w:space="0" w:color="auto"/>
              <w:bottom w:val="single" w:sz="4" w:space="0" w:color="auto"/>
              <w:right w:val="single" w:sz="4" w:space="0" w:color="auto"/>
            </w:tcBorders>
          </w:tcPr>
          <w:p w:rsidR="00E35826" w:rsidRPr="00FB0B6F" w:rsidRDefault="00E35826" w:rsidP="00F37D56">
            <w:pPr>
              <w:pStyle w:val="tablecell"/>
            </w:pPr>
            <w:r w:rsidRPr="00FB0B6F">
              <w:t>u(1)</w:t>
            </w:r>
          </w:p>
        </w:tc>
      </w:tr>
      <w:tr w:rsidR="00E35826" w:rsidRPr="00FB0B6F"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9E5D62" w:rsidRDefault="00E35826" w:rsidP="00F37D56">
            <w:pPr>
              <w:pStyle w:val="tablesyntax"/>
              <w:rPr>
                <w:b/>
                <w:bCs/>
              </w:rPr>
            </w:pPr>
            <w:r w:rsidRPr="00FB0B6F">
              <w:rPr>
                <w:bCs/>
              </w:rPr>
              <w:tab/>
            </w:r>
            <w:proofErr w:type="spellStart"/>
            <w:r w:rsidRPr="00FB0B6F">
              <w:rPr>
                <w:bCs/>
              </w:rPr>
              <w:t>rbsp_trailing_bits</w:t>
            </w:r>
            <w:proofErr w:type="spellEnd"/>
            <w:r w:rsidRPr="00FB0B6F">
              <w:rPr>
                <w:bCs/>
              </w:rPr>
              <w:t>( )</w:t>
            </w:r>
          </w:p>
        </w:tc>
        <w:tc>
          <w:tcPr>
            <w:tcW w:w="1174" w:type="dxa"/>
            <w:tcBorders>
              <w:top w:val="single" w:sz="4" w:space="0" w:color="auto"/>
              <w:left w:val="single" w:sz="4" w:space="0" w:color="auto"/>
              <w:bottom w:val="single" w:sz="4" w:space="0" w:color="auto"/>
              <w:right w:val="single" w:sz="4" w:space="0" w:color="auto"/>
            </w:tcBorders>
          </w:tcPr>
          <w:p w:rsidR="00E35826" w:rsidRPr="00FB0B6F" w:rsidRDefault="00E35826" w:rsidP="00F37D56">
            <w:pPr>
              <w:pStyle w:val="tablecell"/>
            </w:pPr>
          </w:p>
        </w:tc>
      </w:tr>
      <w:tr w:rsidR="00E35826" w:rsidRPr="00FB0B6F"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FB0B6F" w:rsidRDefault="00E35826" w:rsidP="00F37D56">
            <w:pPr>
              <w:pStyle w:val="tablesyntax"/>
              <w:rPr>
                <w:bCs/>
              </w:rPr>
            </w:pPr>
            <w:r w:rsidRPr="00FB0B6F">
              <w:rPr>
                <w:bCs/>
              </w:rPr>
              <w:t>}</w:t>
            </w:r>
          </w:p>
        </w:tc>
        <w:tc>
          <w:tcPr>
            <w:tcW w:w="1174" w:type="dxa"/>
            <w:tcBorders>
              <w:top w:val="single" w:sz="4" w:space="0" w:color="auto"/>
              <w:left w:val="single" w:sz="4" w:space="0" w:color="auto"/>
              <w:bottom w:val="single" w:sz="4" w:space="0" w:color="auto"/>
              <w:right w:val="single" w:sz="4" w:space="0" w:color="auto"/>
            </w:tcBorders>
          </w:tcPr>
          <w:p w:rsidR="00E35826" w:rsidRPr="009E5D62" w:rsidRDefault="00E35826" w:rsidP="00F37D56">
            <w:pPr>
              <w:pStyle w:val="tablecell"/>
            </w:pPr>
          </w:p>
        </w:tc>
      </w:tr>
    </w:tbl>
    <w:p w:rsidR="00E35826" w:rsidRDefault="00E35826" w:rsidP="00E35826">
      <w:pPr>
        <w:rPr>
          <w:lang w:val="en-CA"/>
        </w:rPr>
      </w:pPr>
    </w:p>
    <w:p w:rsidR="005D629D" w:rsidRDefault="005D629D" w:rsidP="005D629D">
      <w:pPr>
        <w:rPr>
          <w:szCs w:val="22"/>
        </w:rPr>
      </w:pPr>
      <w:proofErr w:type="spellStart"/>
      <w:proofErr w:type="gramStart"/>
      <w:r w:rsidRPr="00D4416D">
        <w:rPr>
          <w:b/>
          <w:szCs w:val="22"/>
        </w:rPr>
        <w:t>video_parameter_set_id</w:t>
      </w:r>
      <w:proofErr w:type="spellEnd"/>
      <w:proofErr w:type="gramEnd"/>
      <w:r w:rsidRPr="00D4416D">
        <w:rPr>
          <w:szCs w:val="22"/>
        </w:rPr>
        <w:t xml:space="preserve"> identifies a video parameter set.</w:t>
      </w:r>
      <w:r w:rsidRPr="00F07DA9">
        <w:rPr>
          <w:strike/>
          <w:color w:val="FF0000"/>
          <w:szCs w:val="22"/>
        </w:rPr>
        <w:t xml:space="preserve"> The value of </w:t>
      </w:r>
      <w:proofErr w:type="spellStart"/>
      <w:r w:rsidRPr="00F07DA9">
        <w:rPr>
          <w:strike/>
          <w:color w:val="FF0000"/>
          <w:szCs w:val="22"/>
        </w:rPr>
        <w:t>video_parameter_set_id</w:t>
      </w:r>
      <w:proofErr w:type="spellEnd"/>
      <w:r w:rsidRPr="00F07DA9">
        <w:rPr>
          <w:strike/>
          <w:color w:val="FF0000"/>
          <w:szCs w:val="22"/>
        </w:rPr>
        <w:t xml:space="preserve"> shall be in the range of 0 to 15, inclusive.</w:t>
      </w:r>
    </w:p>
    <w:p w:rsidR="005D629D" w:rsidRPr="00F07DA9" w:rsidRDefault="005D629D" w:rsidP="005D629D">
      <w:pPr>
        <w:rPr>
          <w:szCs w:val="22"/>
        </w:rPr>
      </w:pPr>
      <w:proofErr w:type="gramStart"/>
      <w:r>
        <w:rPr>
          <w:b/>
          <w:szCs w:val="22"/>
        </w:rPr>
        <w:t>vps_max</w:t>
      </w:r>
      <w:r w:rsidRPr="00492C7A">
        <w:rPr>
          <w:b/>
          <w:szCs w:val="22"/>
        </w:rPr>
        <w:t>_</w:t>
      </w:r>
      <w:r>
        <w:rPr>
          <w:b/>
          <w:szCs w:val="22"/>
        </w:rPr>
        <w:t>sub_</w:t>
      </w:r>
      <w:r w:rsidRPr="00492C7A">
        <w:rPr>
          <w:b/>
          <w:szCs w:val="22"/>
        </w:rPr>
        <w:t>layers_minus1</w:t>
      </w:r>
      <w:proofErr w:type="gramEnd"/>
      <w:r>
        <w:rPr>
          <w:szCs w:val="22"/>
        </w:rPr>
        <w:t xml:space="preserve"> plus 1 specifies the maximum number of temporal sub-layers that may be present in the bitstream. </w:t>
      </w:r>
      <w:r w:rsidR="00C957F6" w:rsidRPr="00F07DA9">
        <w:rPr>
          <w:szCs w:val="22"/>
          <w:highlight w:val="yellow"/>
        </w:rPr>
        <w:t xml:space="preserve">The value of vps_max_sub_layers_minus1 </w:t>
      </w:r>
      <w:r w:rsidR="00343A43" w:rsidRPr="00F07DA9">
        <w:rPr>
          <w:szCs w:val="22"/>
          <w:highlight w:val="yellow"/>
        </w:rPr>
        <w:t>shall be in the range of 0 to 6, inclusive.</w:t>
      </w:r>
    </w:p>
    <w:p w:rsidR="005D629D" w:rsidRPr="00D4416D" w:rsidRDefault="005D629D" w:rsidP="005D629D">
      <w:pPr>
        <w:rPr>
          <w:szCs w:val="22"/>
        </w:rPr>
      </w:pPr>
      <w:r>
        <w:rPr>
          <w:szCs w:val="22"/>
        </w:rPr>
        <w:t>[Ed</w:t>
      </w:r>
      <w:proofErr w:type="gramStart"/>
      <w:r>
        <w:rPr>
          <w:szCs w:val="22"/>
        </w:rPr>
        <w:t>.(</w:t>
      </w:r>
      <w:proofErr w:type="gramEnd"/>
      <w:r>
        <w:rPr>
          <w:szCs w:val="22"/>
        </w:rPr>
        <w:t>YK): Add a definition of (temporal) sub-layer in Clause 3.]</w:t>
      </w:r>
    </w:p>
    <w:p w:rsidR="005D629D" w:rsidRPr="00FB08DB" w:rsidRDefault="005D629D" w:rsidP="005D629D">
      <w:pPr>
        <w:rPr>
          <w:lang w:eastAsia="ko-KR"/>
        </w:rPr>
      </w:pPr>
      <w:proofErr w:type="spellStart"/>
      <w:proofErr w:type="gramStart"/>
      <w:r>
        <w:rPr>
          <w:b/>
          <w:szCs w:val="22"/>
        </w:rPr>
        <w:t>vps_</w:t>
      </w:r>
      <w:r w:rsidRPr="00FB08DB">
        <w:rPr>
          <w:b/>
          <w:lang w:eastAsia="ko-KR"/>
        </w:rPr>
        <w:t>temporal_id_nesting_flag</w:t>
      </w:r>
      <w:proofErr w:type="spellEnd"/>
      <w:proofErr w:type="gramEnd"/>
      <w:r w:rsidRPr="00FB08DB">
        <w:rPr>
          <w:lang w:eastAsia="ko-KR"/>
        </w:rPr>
        <w:t xml:space="preserve"> specifies whether inter prediction is additionally restricted for the coded video sequence.</w:t>
      </w:r>
    </w:p>
    <w:p w:rsidR="005D629D" w:rsidRPr="00FB08DB" w:rsidRDefault="005D629D" w:rsidP="005D629D">
      <w:pPr>
        <w:rPr>
          <w:lang w:eastAsia="ko-KR"/>
        </w:rPr>
      </w:pPr>
      <w:r w:rsidRPr="00FB08DB">
        <w:rPr>
          <w:lang w:eastAsia="ko-KR"/>
        </w:rPr>
        <w:t xml:space="preserve">Dependent on </w:t>
      </w:r>
      <w:proofErr w:type="spellStart"/>
      <w:r>
        <w:rPr>
          <w:lang w:eastAsia="ko-KR"/>
        </w:rPr>
        <w:t>vps_</w:t>
      </w:r>
      <w:r w:rsidRPr="00FB08DB">
        <w:rPr>
          <w:lang w:eastAsia="ko-KR"/>
        </w:rPr>
        <w:t>temporal_id_nesting_flag</w:t>
      </w:r>
      <w:proofErr w:type="spellEnd"/>
      <w:r w:rsidRPr="00FB08DB">
        <w:rPr>
          <w:lang w:eastAsia="ko-KR"/>
        </w:rPr>
        <w:t>, the following applies.</w:t>
      </w:r>
    </w:p>
    <w:p w:rsidR="005D629D" w:rsidRPr="00FB08DB" w:rsidRDefault="005D629D" w:rsidP="005D629D">
      <w:pPr>
        <w:pStyle w:val="enumlev1"/>
        <w:tabs>
          <w:tab w:val="clear" w:pos="794"/>
        </w:tabs>
        <w:ind w:left="425" w:hanging="425"/>
        <w:rPr>
          <w:lang w:eastAsia="ko-KR"/>
        </w:rPr>
      </w:pPr>
      <w:r w:rsidRPr="00FB08DB">
        <w:rPr>
          <w:lang w:eastAsia="ko-KR"/>
        </w:rPr>
        <w:t>–</w:t>
      </w:r>
      <w:r w:rsidRPr="00FB08DB">
        <w:rPr>
          <w:lang w:eastAsia="ko-KR"/>
        </w:rPr>
        <w:tab/>
        <w:t xml:space="preserve">If </w:t>
      </w:r>
      <w:proofErr w:type="spellStart"/>
      <w:r>
        <w:rPr>
          <w:lang w:eastAsia="ko-KR"/>
        </w:rPr>
        <w:t>vps_</w:t>
      </w:r>
      <w:r w:rsidRPr="00FB08DB">
        <w:rPr>
          <w:lang w:eastAsia="ko-KR"/>
        </w:rPr>
        <w:t>temporal_id_nesting_flag</w:t>
      </w:r>
      <w:proofErr w:type="spellEnd"/>
      <w:r w:rsidRPr="00FB08DB">
        <w:rPr>
          <w:lang w:eastAsia="ko-KR"/>
        </w:rPr>
        <w:t xml:space="preserve"> is equal to</w:t>
      </w:r>
      <w:r>
        <w:rPr>
          <w:lang w:eastAsia="ko-KR"/>
        </w:rPr>
        <w:t> </w:t>
      </w:r>
      <w:r w:rsidRPr="00FB08DB">
        <w:rPr>
          <w:lang w:eastAsia="ko-KR"/>
        </w:rPr>
        <w:t>0, additional constraints may not be obeyed.</w:t>
      </w:r>
    </w:p>
    <w:p w:rsidR="005D629D" w:rsidRPr="00FB08DB" w:rsidRDefault="005D629D" w:rsidP="005D629D">
      <w:pPr>
        <w:pStyle w:val="enumlev1"/>
        <w:tabs>
          <w:tab w:val="clear" w:pos="794"/>
        </w:tabs>
        <w:ind w:left="425" w:hanging="425"/>
        <w:rPr>
          <w:lang w:eastAsia="ko-KR"/>
        </w:rPr>
      </w:pPr>
      <w:r w:rsidRPr="00FB08DB">
        <w:rPr>
          <w:lang w:eastAsia="ko-KR"/>
        </w:rPr>
        <w:t>–</w:t>
      </w:r>
      <w:r w:rsidRPr="00FB08DB">
        <w:rPr>
          <w:lang w:eastAsia="ko-KR"/>
        </w:rPr>
        <w:tab/>
        <w:t>Otherwise (</w:t>
      </w:r>
      <w:proofErr w:type="spellStart"/>
      <w:r>
        <w:rPr>
          <w:lang w:eastAsia="ko-KR"/>
        </w:rPr>
        <w:t>vps_</w:t>
      </w:r>
      <w:r w:rsidRPr="00FB08DB">
        <w:rPr>
          <w:lang w:eastAsia="ko-KR"/>
        </w:rPr>
        <w:t>temporal_id_nesting_flag</w:t>
      </w:r>
      <w:proofErr w:type="spellEnd"/>
      <w:r w:rsidRPr="00FB08DB">
        <w:rPr>
          <w:lang w:eastAsia="ko-KR"/>
        </w:rPr>
        <w:t xml:space="preserve"> is equal to</w:t>
      </w:r>
      <w:r>
        <w:rPr>
          <w:lang w:eastAsia="ko-KR"/>
        </w:rPr>
        <w:t> </w:t>
      </w:r>
      <w:r w:rsidRPr="00FB08DB">
        <w:rPr>
          <w:lang w:eastAsia="ko-KR"/>
        </w:rPr>
        <w:t>1), the following applies.</w:t>
      </w:r>
    </w:p>
    <w:p w:rsidR="005D629D" w:rsidRPr="00FB08DB" w:rsidRDefault="005D629D" w:rsidP="005D629D">
      <w:pPr>
        <w:pStyle w:val="enumlev1"/>
        <w:tabs>
          <w:tab w:val="clear" w:pos="794"/>
          <w:tab w:val="left" w:pos="851"/>
        </w:tabs>
        <w:ind w:left="851" w:hanging="425"/>
        <w:rPr>
          <w:lang w:eastAsia="ko-KR"/>
        </w:rPr>
      </w:pPr>
      <w:r w:rsidRPr="00FB08DB">
        <w:rPr>
          <w:lang w:eastAsia="ko-KR"/>
        </w:rPr>
        <w:t>–</w:t>
      </w:r>
      <w:r w:rsidRPr="00FB08DB">
        <w:rPr>
          <w:lang w:eastAsia="ko-KR"/>
        </w:rPr>
        <w:tab/>
        <w:t xml:space="preserve">For each access unit </w:t>
      </w:r>
      <w:proofErr w:type="spellStart"/>
      <w:r w:rsidRPr="00FB08DB">
        <w:rPr>
          <w:lang w:eastAsia="ko-KR"/>
        </w:rPr>
        <w:t>auA</w:t>
      </w:r>
      <w:proofErr w:type="spellEnd"/>
      <w:r w:rsidRPr="00FB08DB">
        <w:rPr>
          <w:lang w:eastAsia="ko-KR"/>
        </w:rPr>
        <w:t xml:space="preserve"> with </w:t>
      </w:r>
      <w:proofErr w:type="spellStart"/>
      <w:r w:rsidR="00E64FD6">
        <w:rPr>
          <w:lang w:eastAsia="ko-KR"/>
        </w:rPr>
        <w:t>TemporalId</w:t>
      </w:r>
      <w:proofErr w:type="spellEnd"/>
      <w:r w:rsidRPr="00FB08DB">
        <w:rPr>
          <w:lang w:eastAsia="ko-KR"/>
        </w:rPr>
        <w:t xml:space="preserve"> equal to </w:t>
      </w:r>
      <w:proofErr w:type="spellStart"/>
      <w:r w:rsidRPr="00FB08DB">
        <w:rPr>
          <w:lang w:eastAsia="ko-KR"/>
        </w:rPr>
        <w:t>tIdA</w:t>
      </w:r>
      <w:proofErr w:type="spellEnd"/>
      <w:r w:rsidRPr="00FB08DB">
        <w:rPr>
          <w:lang w:eastAsia="ko-KR"/>
        </w:rPr>
        <w:t xml:space="preserve">, an access unit </w:t>
      </w:r>
      <w:proofErr w:type="spellStart"/>
      <w:r w:rsidRPr="00FB08DB">
        <w:rPr>
          <w:lang w:eastAsia="ko-KR"/>
        </w:rPr>
        <w:t>auB</w:t>
      </w:r>
      <w:proofErr w:type="spellEnd"/>
      <w:r w:rsidRPr="00FB08DB">
        <w:rPr>
          <w:lang w:eastAsia="ko-KR"/>
        </w:rPr>
        <w:t xml:space="preserve"> with </w:t>
      </w:r>
      <w:proofErr w:type="spellStart"/>
      <w:r w:rsidR="00E64FD6">
        <w:rPr>
          <w:lang w:eastAsia="ko-KR"/>
        </w:rPr>
        <w:t>TemporalId</w:t>
      </w:r>
      <w:proofErr w:type="spellEnd"/>
      <w:r w:rsidRPr="00FB08DB">
        <w:rPr>
          <w:lang w:eastAsia="ko-KR"/>
        </w:rPr>
        <w:t xml:space="preserve"> equal to </w:t>
      </w:r>
      <w:proofErr w:type="spellStart"/>
      <w:r w:rsidRPr="00FB08DB">
        <w:rPr>
          <w:lang w:eastAsia="ko-KR"/>
        </w:rPr>
        <w:t>tIdB</w:t>
      </w:r>
      <w:proofErr w:type="spellEnd"/>
      <w:r>
        <w:rPr>
          <w:lang w:eastAsia="ko-KR"/>
        </w:rPr>
        <w:t xml:space="preserve"> that is </w:t>
      </w:r>
      <w:r w:rsidRPr="00FB08DB">
        <w:rPr>
          <w:lang w:eastAsia="ko-KR"/>
        </w:rPr>
        <w:t xml:space="preserve">less than or equal to </w:t>
      </w:r>
      <w:proofErr w:type="spellStart"/>
      <w:r w:rsidRPr="00FB08DB">
        <w:rPr>
          <w:lang w:eastAsia="ko-KR"/>
        </w:rPr>
        <w:t>tIdA</w:t>
      </w:r>
      <w:proofErr w:type="spellEnd"/>
      <w:r w:rsidRPr="00FB08DB">
        <w:rPr>
          <w:lang w:eastAsia="ko-KR"/>
        </w:rPr>
        <w:t xml:space="preserve"> shall not be referenced by inter prediction when there exists an access unit </w:t>
      </w:r>
      <w:proofErr w:type="spellStart"/>
      <w:r w:rsidRPr="00FB08DB">
        <w:rPr>
          <w:lang w:eastAsia="ko-KR"/>
        </w:rPr>
        <w:t>auC</w:t>
      </w:r>
      <w:proofErr w:type="spellEnd"/>
      <w:r w:rsidRPr="00FB08DB">
        <w:rPr>
          <w:lang w:eastAsia="ko-KR"/>
        </w:rPr>
        <w:t xml:space="preserve"> with </w:t>
      </w:r>
      <w:proofErr w:type="spellStart"/>
      <w:r w:rsidR="00E64FD6">
        <w:rPr>
          <w:lang w:eastAsia="ko-KR"/>
        </w:rPr>
        <w:t>TemporalId</w:t>
      </w:r>
      <w:proofErr w:type="spellEnd"/>
      <w:r w:rsidRPr="00FB08DB">
        <w:rPr>
          <w:lang w:eastAsia="ko-KR"/>
        </w:rPr>
        <w:t xml:space="preserve"> equal to </w:t>
      </w:r>
      <w:proofErr w:type="spellStart"/>
      <w:r w:rsidRPr="00FB08DB">
        <w:rPr>
          <w:lang w:eastAsia="ko-KR"/>
        </w:rPr>
        <w:t>tIdC</w:t>
      </w:r>
      <w:proofErr w:type="spellEnd"/>
      <w:r w:rsidRPr="00FB08DB">
        <w:rPr>
          <w:lang w:eastAsia="ko-KR"/>
        </w:rPr>
        <w:t xml:space="preserve"> </w:t>
      </w:r>
      <w:r>
        <w:rPr>
          <w:lang w:eastAsia="ko-KR"/>
        </w:rPr>
        <w:t xml:space="preserve">that is </w:t>
      </w:r>
      <w:r w:rsidRPr="00FB08DB">
        <w:rPr>
          <w:lang w:eastAsia="ko-KR"/>
        </w:rPr>
        <w:t xml:space="preserve">less than </w:t>
      </w:r>
      <w:proofErr w:type="spellStart"/>
      <w:r w:rsidRPr="00FB08DB">
        <w:rPr>
          <w:lang w:eastAsia="ko-KR"/>
        </w:rPr>
        <w:t>tIdB</w:t>
      </w:r>
      <w:proofErr w:type="spellEnd"/>
      <w:r w:rsidRPr="00FB08DB">
        <w:rPr>
          <w:lang w:eastAsia="ko-KR"/>
        </w:rPr>
        <w:t xml:space="preserve">, which follows the access unit </w:t>
      </w:r>
      <w:proofErr w:type="spellStart"/>
      <w:r w:rsidRPr="00FB08DB">
        <w:rPr>
          <w:lang w:eastAsia="ko-KR"/>
        </w:rPr>
        <w:t>auB</w:t>
      </w:r>
      <w:proofErr w:type="spellEnd"/>
      <w:r w:rsidRPr="00FB08DB">
        <w:rPr>
          <w:lang w:eastAsia="ko-KR"/>
        </w:rPr>
        <w:t xml:space="preserve"> and precedes the access unit </w:t>
      </w:r>
      <w:proofErr w:type="spellStart"/>
      <w:r w:rsidRPr="00FB08DB">
        <w:rPr>
          <w:lang w:eastAsia="ko-KR"/>
        </w:rPr>
        <w:t>auA</w:t>
      </w:r>
      <w:proofErr w:type="spellEnd"/>
      <w:r w:rsidRPr="00FB08DB">
        <w:rPr>
          <w:lang w:eastAsia="ko-KR"/>
        </w:rPr>
        <w:t xml:space="preserve"> in decoding order.</w:t>
      </w:r>
    </w:p>
    <w:p w:rsidR="005D629D" w:rsidRPr="00FB08DB" w:rsidRDefault="005D629D" w:rsidP="005D629D">
      <w:pPr>
        <w:ind w:left="426"/>
        <w:rPr>
          <w:sz w:val="18"/>
          <w:szCs w:val="18"/>
        </w:rPr>
      </w:pPr>
      <w:r w:rsidRPr="00FB08DB">
        <w:rPr>
          <w:sz w:val="18"/>
          <w:szCs w:val="18"/>
        </w:rPr>
        <w:t xml:space="preserve">NOTE 1 – The syntax element </w:t>
      </w:r>
      <w:proofErr w:type="spellStart"/>
      <w:r>
        <w:rPr>
          <w:sz w:val="18"/>
          <w:szCs w:val="18"/>
        </w:rPr>
        <w:t>vps_</w:t>
      </w:r>
      <w:r w:rsidRPr="00FB08DB">
        <w:rPr>
          <w:sz w:val="18"/>
          <w:szCs w:val="18"/>
        </w:rPr>
        <w:t>temporal_id_nesting_flag</w:t>
      </w:r>
      <w:proofErr w:type="spellEnd"/>
      <w:r w:rsidRPr="00FB08DB">
        <w:rPr>
          <w:sz w:val="18"/>
          <w:szCs w:val="18"/>
        </w:rPr>
        <w:t xml:space="preserve"> is used to indicate that temporal up-switching, i.e., switching from decoding of up to a specific </w:t>
      </w:r>
      <w:proofErr w:type="spellStart"/>
      <w:r w:rsidR="00E64FD6">
        <w:rPr>
          <w:sz w:val="18"/>
          <w:szCs w:val="18"/>
        </w:rPr>
        <w:t>TemporalId</w:t>
      </w:r>
      <w:proofErr w:type="spellEnd"/>
      <w:r w:rsidRPr="00FB08DB">
        <w:rPr>
          <w:sz w:val="18"/>
          <w:szCs w:val="18"/>
        </w:rPr>
        <w:t xml:space="preserve"> </w:t>
      </w:r>
      <w:proofErr w:type="spellStart"/>
      <w:r w:rsidRPr="00FB08DB">
        <w:rPr>
          <w:sz w:val="18"/>
          <w:szCs w:val="18"/>
        </w:rPr>
        <w:t>tIdN</w:t>
      </w:r>
      <w:proofErr w:type="spellEnd"/>
      <w:r w:rsidRPr="00FB08DB">
        <w:rPr>
          <w:sz w:val="18"/>
          <w:szCs w:val="18"/>
        </w:rPr>
        <w:t xml:space="preserve"> to decoding up to a </w:t>
      </w:r>
      <w:proofErr w:type="spellStart"/>
      <w:r w:rsidR="00E64FD6">
        <w:rPr>
          <w:sz w:val="18"/>
          <w:szCs w:val="18"/>
        </w:rPr>
        <w:t>TemporalId</w:t>
      </w:r>
      <w:proofErr w:type="spellEnd"/>
      <w:r w:rsidRPr="00FB08DB">
        <w:rPr>
          <w:sz w:val="18"/>
          <w:szCs w:val="18"/>
        </w:rPr>
        <w:t xml:space="preserve"> </w:t>
      </w:r>
      <w:proofErr w:type="spellStart"/>
      <w:r w:rsidRPr="00FB08DB">
        <w:rPr>
          <w:sz w:val="18"/>
          <w:szCs w:val="18"/>
        </w:rPr>
        <w:t>tIdM</w:t>
      </w:r>
      <w:proofErr w:type="spellEnd"/>
      <w:r w:rsidRPr="00FB08DB">
        <w:rPr>
          <w:sz w:val="18"/>
          <w:szCs w:val="18"/>
        </w:rPr>
        <w:t xml:space="preserve"> </w:t>
      </w:r>
      <w:r>
        <w:rPr>
          <w:sz w:val="18"/>
          <w:szCs w:val="18"/>
        </w:rPr>
        <w:t xml:space="preserve">that is greater than </w:t>
      </w:r>
      <w:proofErr w:type="spellStart"/>
      <w:r w:rsidRPr="00FB08DB">
        <w:rPr>
          <w:sz w:val="18"/>
          <w:szCs w:val="18"/>
        </w:rPr>
        <w:t>tIdN</w:t>
      </w:r>
      <w:proofErr w:type="spellEnd"/>
      <w:r w:rsidRPr="00FB08DB">
        <w:rPr>
          <w:sz w:val="18"/>
          <w:szCs w:val="18"/>
        </w:rPr>
        <w:t>, is always possible.</w:t>
      </w:r>
    </w:p>
    <w:p w:rsidR="00E972A8" w:rsidRPr="001A5A1F" w:rsidRDefault="00E972A8" w:rsidP="00E972A8">
      <w:pPr>
        <w:rPr>
          <w:szCs w:val="22"/>
          <w:highlight w:val="yellow"/>
        </w:rPr>
      </w:pPr>
      <w:proofErr w:type="gramStart"/>
      <w:r w:rsidRPr="001A5A1F">
        <w:rPr>
          <w:b/>
          <w:szCs w:val="22"/>
          <w:highlight w:val="yellow"/>
        </w:rPr>
        <w:t>reserved_zero_6bits</w:t>
      </w:r>
      <w:proofErr w:type="gramEnd"/>
      <w:r w:rsidRPr="001A5A1F">
        <w:rPr>
          <w:szCs w:val="22"/>
          <w:highlight w:val="yellow"/>
        </w:rPr>
        <w:t xml:space="preserve"> shall be equal to 0 in </w:t>
      </w:r>
      <w:proofErr w:type="spellStart"/>
      <w:r w:rsidRPr="001A5A1F">
        <w:rPr>
          <w:szCs w:val="22"/>
          <w:highlight w:val="yellow"/>
        </w:rPr>
        <w:t>bitstreams</w:t>
      </w:r>
      <w:proofErr w:type="spellEnd"/>
      <w:r w:rsidRPr="001A5A1F">
        <w:rPr>
          <w:szCs w:val="22"/>
          <w:highlight w:val="yellow"/>
        </w:rPr>
        <w:t xml:space="preserve"> conforming to this Recommendation | International Standard. Other values for reserved_zero_6bits are reserved for future use by ITU-T | ISO/IEC. Decoders should ignore values of reserved_zero_6bits not equal to 0 in a video parameter set NAL unit.</w:t>
      </w:r>
    </w:p>
    <w:p w:rsidR="00E972A8" w:rsidRPr="001A5A1F" w:rsidRDefault="00E972A8" w:rsidP="00E972A8">
      <w:pPr>
        <w:ind w:left="426"/>
        <w:rPr>
          <w:sz w:val="18"/>
          <w:szCs w:val="18"/>
          <w:highlight w:val="yellow"/>
        </w:rPr>
      </w:pPr>
      <w:r w:rsidRPr="001A5A1F">
        <w:rPr>
          <w:sz w:val="18"/>
          <w:szCs w:val="18"/>
          <w:highlight w:val="yellow"/>
        </w:rPr>
        <w:t>NOTE 2 – It is anticipated that in future scalable and/or 3DV extensions of this specification, this field specifies the maximum number of layers that may be present in the coded video sequence, wherein a layer may e.g. be a spatial scalable layer, a quality scalable layer, a texture view or a depth view.</w:t>
      </w:r>
    </w:p>
    <w:p w:rsidR="00E972A8" w:rsidRPr="001A5A1F" w:rsidRDefault="00E972A8" w:rsidP="00E972A8">
      <w:pPr>
        <w:rPr>
          <w:szCs w:val="22"/>
          <w:highlight w:val="yellow"/>
        </w:rPr>
      </w:pPr>
      <w:proofErr w:type="gramStart"/>
      <w:r w:rsidRPr="001A5A1F">
        <w:rPr>
          <w:b/>
          <w:szCs w:val="22"/>
          <w:highlight w:val="yellow"/>
        </w:rPr>
        <w:t>reserved_zero_2bits</w:t>
      </w:r>
      <w:proofErr w:type="gramEnd"/>
      <w:r w:rsidRPr="001A5A1F">
        <w:rPr>
          <w:szCs w:val="22"/>
          <w:highlight w:val="yellow"/>
        </w:rPr>
        <w:t xml:space="preserve"> shall be equal to 0 in </w:t>
      </w:r>
      <w:proofErr w:type="spellStart"/>
      <w:r w:rsidRPr="001A5A1F">
        <w:rPr>
          <w:szCs w:val="22"/>
          <w:highlight w:val="yellow"/>
        </w:rPr>
        <w:t>bitstreams</w:t>
      </w:r>
      <w:proofErr w:type="spellEnd"/>
      <w:r w:rsidRPr="001A5A1F">
        <w:rPr>
          <w:szCs w:val="22"/>
          <w:highlight w:val="yellow"/>
        </w:rPr>
        <w:t xml:space="preserve"> conforming to this Recommendation | International Standard. Other values for reserved_zero_2bits are reserved for future </w:t>
      </w:r>
      <w:r w:rsidRPr="001A5A1F">
        <w:rPr>
          <w:szCs w:val="22"/>
          <w:highlight w:val="yellow"/>
        </w:rPr>
        <w:lastRenderedPageBreak/>
        <w:t>use by ITU-T | ISO/IEC. Decoders should ignore values of reserved_zero_2bits not equal to 0 in a video parameter set NAL unit.</w:t>
      </w:r>
    </w:p>
    <w:p w:rsidR="00E972A8" w:rsidRPr="001A5A1F" w:rsidRDefault="00E972A8" w:rsidP="00E972A8">
      <w:pPr>
        <w:tabs>
          <w:tab w:val="clear" w:pos="360"/>
          <w:tab w:val="left" w:pos="2977"/>
        </w:tabs>
        <w:jc w:val="both"/>
        <w:rPr>
          <w:bCs/>
          <w:highlight w:val="yellow"/>
        </w:rPr>
      </w:pPr>
      <w:proofErr w:type="spellStart"/>
      <w:proofErr w:type="gramStart"/>
      <w:r w:rsidRPr="001A5A1F">
        <w:rPr>
          <w:b/>
          <w:bCs/>
          <w:highlight w:val="yellow"/>
        </w:rPr>
        <w:t>next_essential_info_byte_offset</w:t>
      </w:r>
      <w:proofErr w:type="spellEnd"/>
      <w:proofErr w:type="gramEnd"/>
      <w:r w:rsidRPr="001A5A1F">
        <w:rPr>
          <w:b/>
          <w:bCs/>
          <w:highlight w:val="yellow"/>
        </w:rPr>
        <w:t xml:space="preserve"> </w:t>
      </w:r>
      <w:r w:rsidRPr="001A5A1F">
        <w:rPr>
          <w:bCs/>
          <w:highlight w:val="yellow"/>
        </w:rPr>
        <w:t xml:space="preserve">specifies the byte offset of the next set of profile and/or level information and other fixed-length coded information in the VPS NAL unit, starting from the beginning of the NAL unit. Decoders conforming to </w:t>
      </w:r>
      <w:r w:rsidRPr="001A5A1F">
        <w:rPr>
          <w:szCs w:val="22"/>
          <w:highlight w:val="yellow"/>
        </w:rPr>
        <w:t>this Recommendation | International Standard</w:t>
      </w:r>
      <w:r w:rsidRPr="001A5A1F">
        <w:rPr>
          <w:bCs/>
          <w:highlight w:val="yellow"/>
        </w:rPr>
        <w:t xml:space="preserve"> shall ignore the value of </w:t>
      </w:r>
      <w:proofErr w:type="spellStart"/>
      <w:r w:rsidRPr="001A5A1F">
        <w:rPr>
          <w:bCs/>
          <w:highlight w:val="yellow"/>
        </w:rPr>
        <w:t>next_essential_info_byte_offset</w:t>
      </w:r>
      <w:proofErr w:type="spellEnd"/>
      <w:r w:rsidRPr="001A5A1F">
        <w:rPr>
          <w:bCs/>
          <w:highlight w:val="yellow"/>
        </w:rPr>
        <w:t>.</w:t>
      </w:r>
    </w:p>
    <w:p w:rsidR="00E972A8" w:rsidRDefault="00E972A8" w:rsidP="00E972A8">
      <w:pPr>
        <w:pStyle w:val="Note1CharCharCharCharCharChar"/>
      </w:pPr>
      <w:r w:rsidRPr="001A5A1F">
        <w:rPr>
          <w:highlight w:val="yellow"/>
        </w:rPr>
        <w:t>NOTE </w:t>
      </w:r>
      <w:r>
        <w:rPr>
          <w:highlight w:val="yellow"/>
        </w:rPr>
        <w:t>3</w:t>
      </w:r>
      <w:r w:rsidRPr="001A5A1F">
        <w:rPr>
          <w:highlight w:val="yellow"/>
        </w:rPr>
        <w:t xml:space="preserve"> – In a future extension of this specification, e.g. a scalable coding extension or a 3DV extension, VPS information for non-base layer or view may be included in the VPS NAL unit, after the VPS information for the base layer or view. It is anticipated that the VPS information for non-base layer or view also starts from fixed-length coded profile, level and other information that are essential for session negotiation and/or capability exchange. The byte offset specified by </w:t>
      </w:r>
      <w:proofErr w:type="spellStart"/>
      <w:r w:rsidRPr="001A5A1F">
        <w:rPr>
          <w:highlight w:val="yellow"/>
        </w:rPr>
        <w:t>next_essential_info_byte_offset</w:t>
      </w:r>
      <w:proofErr w:type="spellEnd"/>
      <w:r w:rsidRPr="001A5A1F">
        <w:rPr>
          <w:highlight w:val="yellow"/>
        </w:rPr>
        <w:t xml:space="preserve"> would then help to locate and access that essential information in the VPS NAL unit without the need of entropy decoding, which may not be equipped with some network entities that may desire to access only all the information in the VPS that is essential for session negotiation and/or capability exchange.</w:t>
      </w:r>
    </w:p>
    <w:p w:rsidR="005D629D" w:rsidRPr="00FB08DB" w:rsidRDefault="005D629D" w:rsidP="005D629D">
      <w:pPr>
        <w:numPr>
          <w:ilvl w:val="12"/>
          <w:numId w:val="0"/>
        </w:numPr>
        <w:rPr>
          <w:lang w:eastAsia="ko-KR"/>
        </w:rPr>
      </w:pPr>
      <w:proofErr w:type="spellStart"/>
      <w:r w:rsidRPr="00FB08DB">
        <w:rPr>
          <w:b/>
        </w:rPr>
        <w:t>max_dec_pic_buffering</w:t>
      </w:r>
      <w:proofErr w:type="spellEnd"/>
      <w:proofErr w:type="gramStart"/>
      <w:r w:rsidRPr="00FB08DB">
        <w:rPr>
          <w:b/>
        </w:rPr>
        <w:t>[</w:t>
      </w:r>
      <w:r w:rsidRPr="00FB08DB">
        <w:t> </w:t>
      </w:r>
      <w:proofErr w:type="spellStart"/>
      <w:r w:rsidRPr="00FB08DB">
        <w:t>i</w:t>
      </w:r>
      <w:proofErr w:type="spellEnd"/>
      <w:proofErr w:type="gramEnd"/>
      <w:r w:rsidRPr="00FB08DB">
        <w:t> </w:t>
      </w:r>
      <w:r w:rsidRPr="00FB08DB">
        <w:rPr>
          <w:b/>
        </w:rPr>
        <w:t>]</w:t>
      </w:r>
      <w:r w:rsidRPr="00FB08DB">
        <w:t xml:space="preserve"> specifies the required size of the decoded picture buffer in units of picture storage buffers for the bitstream subset as specified in </w:t>
      </w:r>
      <w:proofErr w:type="spellStart"/>
      <w:r w:rsidRPr="00FB08DB">
        <w:t>subclause</w:t>
      </w:r>
      <w:proofErr w:type="spellEnd"/>
      <w:r w:rsidRPr="00FB08DB">
        <w:t> </w:t>
      </w:r>
      <w:r w:rsidRPr="00FB08DB">
        <w:fldChar w:fldCharType="begin" w:fldLock="1"/>
      </w:r>
      <w:r w:rsidRPr="00FB08DB">
        <w:instrText xml:space="preserve"> REF _Ref170892294 \r \h  \* MERGEFORMAT </w:instrText>
      </w:r>
      <w:r w:rsidRPr="00FB08DB">
        <w:fldChar w:fldCharType="separate"/>
      </w:r>
      <w:r>
        <w:t>10.1</w:t>
      </w:r>
      <w:r w:rsidRPr="00FB08DB">
        <w:fldChar w:fldCharType="end"/>
      </w:r>
      <w:r w:rsidRPr="00066987">
        <w:t xml:space="preserve"> with</w:t>
      </w:r>
      <w:r>
        <w:t xml:space="preserve"> </w:t>
      </w:r>
      <w:proofErr w:type="spellStart"/>
      <w:r w:rsidRPr="00066987">
        <w:t>i</w:t>
      </w:r>
      <w:proofErr w:type="spellEnd"/>
      <w:r w:rsidRPr="00066987">
        <w:t xml:space="preserve"> as input. The coded video sequence shall not require a decoded picture buffer with size of more than </w:t>
      </w:r>
      <w:proofErr w:type="gramStart"/>
      <w:r w:rsidRPr="00066987">
        <w:t>Max(</w:t>
      </w:r>
      <w:proofErr w:type="gramEnd"/>
      <w:r w:rsidRPr="00066987">
        <w:t> 1, </w:t>
      </w:r>
      <w:proofErr w:type="spellStart"/>
      <w:r w:rsidRPr="00066987">
        <w:t>max_dec_pic_buffering</w:t>
      </w:r>
      <w:proofErr w:type="spellEnd"/>
      <w:r>
        <w:t>[ </w:t>
      </w:r>
      <w:proofErr w:type="spellStart"/>
      <w:r>
        <w:t>i</w:t>
      </w:r>
      <w:proofErr w:type="spellEnd"/>
      <w:r>
        <w:t> ]</w:t>
      </w:r>
      <w:r w:rsidRPr="00066987">
        <w:t xml:space="preserve"> ) picture storage buffers to enable the output of </w:t>
      </w:r>
      <w:r w:rsidRPr="00FB08DB">
        <w:t xml:space="preserve">decoded pictures at the output times specified by </w:t>
      </w:r>
      <w:proofErr w:type="spellStart"/>
      <w:r w:rsidRPr="00FB08DB">
        <w:t>dpb_output_delay</w:t>
      </w:r>
      <w:proofErr w:type="spellEnd"/>
      <w:r w:rsidRPr="00FB08DB">
        <w:t xml:space="preserve"> of the picture timing SEI messages. The value of </w:t>
      </w:r>
      <w:proofErr w:type="spellStart"/>
      <w:r w:rsidRPr="00FB08DB">
        <w:t>max_dec_pic_buffering</w:t>
      </w:r>
      <w:proofErr w:type="spellEnd"/>
      <w:proofErr w:type="gramStart"/>
      <w:r w:rsidRPr="00FB08DB">
        <w:t>[ </w:t>
      </w:r>
      <w:proofErr w:type="spellStart"/>
      <w:r w:rsidRPr="00FB08DB">
        <w:t>i</w:t>
      </w:r>
      <w:proofErr w:type="spellEnd"/>
      <w:proofErr w:type="gramEnd"/>
      <w:r w:rsidRPr="00FB08DB">
        <w:t xml:space="preserve"> ] shall be in the range of 0 to </w:t>
      </w:r>
      <w:proofErr w:type="spellStart"/>
      <w:r w:rsidRPr="00FB08DB">
        <w:t>MaxDpbSize</w:t>
      </w:r>
      <w:proofErr w:type="spellEnd"/>
      <w:r w:rsidRPr="00FB08DB">
        <w:t xml:space="preserve"> (as specified in </w:t>
      </w:r>
      <w:proofErr w:type="spellStart"/>
      <w:r w:rsidRPr="00FB08DB">
        <w:t>subclause</w:t>
      </w:r>
      <w:proofErr w:type="spellEnd"/>
      <w:r w:rsidRPr="00FB08DB">
        <w:t> </w:t>
      </w:r>
      <w:r w:rsidRPr="00FB08DB">
        <w:fldChar w:fldCharType="begin" w:fldLock="1"/>
      </w:r>
      <w:r w:rsidRPr="00FB08DB">
        <w:instrText xml:space="preserve"> REF _Ref317098491 \r \h </w:instrText>
      </w:r>
      <w:r>
        <w:instrText xml:space="preserve"> \* MERGEFORMAT </w:instrText>
      </w:r>
      <w:r w:rsidRPr="00FB08DB">
        <w:fldChar w:fldCharType="separate"/>
      </w:r>
      <w:r>
        <w:t>A.4</w:t>
      </w:r>
      <w:r w:rsidRPr="00FB08DB">
        <w:fldChar w:fldCharType="end"/>
      </w:r>
      <w:r w:rsidRPr="00066987">
        <w:t>), inclusive.</w:t>
      </w:r>
    </w:p>
    <w:p w:rsidR="005D629D" w:rsidRDefault="00E972A8" w:rsidP="005D629D">
      <w:pPr>
        <w:numPr>
          <w:ilvl w:val="12"/>
          <w:numId w:val="0"/>
        </w:numPr>
      </w:pPr>
      <w:proofErr w:type="spellStart"/>
      <w:r>
        <w:rPr>
          <w:b/>
        </w:rPr>
        <w:t>max</w:t>
      </w:r>
      <w:r w:rsidR="005D629D">
        <w:rPr>
          <w:b/>
        </w:rPr>
        <w:t>_</w:t>
      </w:r>
      <w:r w:rsidR="005D629D" w:rsidRPr="00FB08DB">
        <w:rPr>
          <w:b/>
        </w:rPr>
        <w:t>num_reorder_pics</w:t>
      </w:r>
      <w:proofErr w:type="spellEnd"/>
      <w:proofErr w:type="gramStart"/>
      <w:r w:rsidR="005D629D" w:rsidRPr="00FB08DB">
        <w:rPr>
          <w:b/>
        </w:rPr>
        <w:t>[</w:t>
      </w:r>
      <w:r w:rsidR="005D629D" w:rsidRPr="00FB08DB">
        <w:t> </w:t>
      </w:r>
      <w:proofErr w:type="spellStart"/>
      <w:r w:rsidR="005D629D" w:rsidRPr="00FB08DB">
        <w:t>i</w:t>
      </w:r>
      <w:proofErr w:type="spellEnd"/>
      <w:proofErr w:type="gramEnd"/>
      <w:r w:rsidR="005D629D" w:rsidRPr="00FB08DB">
        <w:t> </w:t>
      </w:r>
      <w:r w:rsidR="005D629D" w:rsidRPr="00FB08DB">
        <w:rPr>
          <w:b/>
        </w:rPr>
        <w:t>]</w:t>
      </w:r>
      <w:r w:rsidR="005D629D" w:rsidRPr="00FB08DB">
        <w:t xml:space="preserve"> indicates the maximum </w:t>
      </w:r>
      <w:r w:rsidR="005D629D">
        <w:t xml:space="preserve">allowed </w:t>
      </w:r>
      <w:r w:rsidR="005D629D" w:rsidRPr="00FB08DB">
        <w:t xml:space="preserve">number of pictures preceding any picture in decoding order and succeeding that picture in output order for the bitstream subset as specified in </w:t>
      </w:r>
      <w:proofErr w:type="spellStart"/>
      <w:r w:rsidR="005D629D" w:rsidRPr="00FB08DB">
        <w:t>subclause</w:t>
      </w:r>
      <w:proofErr w:type="spellEnd"/>
      <w:r w:rsidR="005D629D" w:rsidRPr="00FB08DB">
        <w:t> </w:t>
      </w:r>
      <w:r w:rsidR="005D629D" w:rsidRPr="00FB08DB">
        <w:fldChar w:fldCharType="begin" w:fldLock="1"/>
      </w:r>
      <w:r w:rsidR="005D629D" w:rsidRPr="00FB08DB">
        <w:instrText xml:space="preserve"> REF _Ref170892294 \r \h  \* MERGEFORMAT </w:instrText>
      </w:r>
      <w:r w:rsidR="005D629D" w:rsidRPr="00FB08DB">
        <w:fldChar w:fldCharType="separate"/>
      </w:r>
      <w:r w:rsidR="005D629D">
        <w:t>10.1</w:t>
      </w:r>
      <w:r w:rsidR="005D629D" w:rsidRPr="00FB08DB">
        <w:fldChar w:fldCharType="end"/>
      </w:r>
      <w:r w:rsidR="005D629D" w:rsidRPr="00066987">
        <w:t xml:space="preserve"> with</w:t>
      </w:r>
      <w:r w:rsidR="005D629D">
        <w:t xml:space="preserve"> </w:t>
      </w:r>
      <w:proofErr w:type="spellStart"/>
      <w:r w:rsidR="005D629D" w:rsidRPr="00066987">
        <w:t>i</w:t>
      </w:r>
      <w:proofErr w:type="spellEnd"/>
      <w:r w:rsidR="005D629D" w:rsidRPr="00066987">
        <w:t xml:space="preserve"> as input. The value of </w:t>
      </w:r>
      <w:proofErr w:type="spellStart"/>
      <w:r>
        <w:t>max</w:t>
      </w:r>
      <w:r w:rsidR="005D629D">
        <w:t>_</w:t>
      </w:r>
      <w:r w:rsidR="005D629D" w:rsidRPr="00066987">
        <w:t>num_reorder_pics</w:t>
      </w:r>
      <w:proofErr w:type="spellEnd"/>
      <w:proofErr w:type="gramStart"/>
      <w:r w:rsidR="005D629D" w:rsidRPr="00066987">
        <w:t>[ </w:t>
      </w:r>
      <w:proofErr w:type="spellStart"/>
      <w:r w:rsidR="005D629D" w:rsidRPr="00066987">
        <w:t>i</w:t>
      </w:r>
      <w:proofErr w:type="spellEnd"/>
      <w:proofErr w:type="gramEnd"/>
      <w:r w:rsidR="005D629D" w:rsidRPr="00066987">
        <w:t xml:space="preserve"> ] shall be in the range of 0 to </w:t>
      </w:r>
      <w:proofErr w:type="spellStart"/>
      <w:r w:rsidR="005D629D" w:rsidRPr="00066987">
        <w:t>max_dec</w:t>
      </w:r>
      <w:r w:rsidR="005D629D">
        <w:t>_pic_buffering</w:t>
      </w:r>
      <w:proofErr w:type="spellEnd"/>
      <w:r w:rsidR="005D629D">
        <w:t>[ </w:t>
      </w:r>
      <w:proofErr w:type="spellStart"/>
      <w:r w:rsidR="005D629D">
        <w:t>i</w:t>
      </w:r>
      <w:proofErr w:type="spellEnd"/>
      <w:r w:rsidR="005D629D">
        <w:t> ], inclusive.</w:t>
      </w:r>
    </w:p>
    <w:p w:rsidR="005D629D" w:rsidRPr="00FB0B6F" w:rsidRDefault="005D629D" w:rsidP="005D629D">
      <w:pPr>
        <w:numPr>
          <w:ilvl w:val="12"/>
          <w:numId w:val="0"/>
        </w:numPr>
      </w:pPr>
      <w:proofErr w:type="spellStart"/>
      <w:r w:rsidRPr="00FB08DB">
        <w:rPr>
          <w:b/>
        </w:rPr>
        <w:t>max_latency_increase</w:t>
      </w:r>
      <w:proofErr w:type="spellEnd"/>
      <w:r w:rsidRPr="00FB08DB">
        <w:rPr>
          <w:b/>
        </w:rPr>
        <w:t>[</w:t>
      </w:r>
      <w:r w:rsidRPr="00FB08DB">
        <w:t> </w:t>
      </w:r>
      <w:proofErr w:type="spellStart"/>
      <w:r w:rsidRPr="00FB08DB">
        <w:t>i</w:t>
      </w:r>
      <w:proofErr w:type="spellEnd"/>
      <w:r w:rsidRPr="00FB08DB">
        <w:t> </w:t>
      </w:r>
      <w:r w:rsidRPr="00FB08DB">
        <w:rPr>
          <w:b/>
        </w:rPr>
        <w:t>]</w:t>
      </w:r>
      <w:r w:rsidRPr="00FB08DB">
        <w:rPr>
          <w:szCs w:val="22"/>
        </w:rPr>
        <w:t xml:space="preserve"> not equal to</w:t>
      </w:r>
      <w:r>
        <w:rPr>
          <w:szCs w:val="22"/>
        </w:rPr>
        <w:t> </w:t>
      </w:r>
      <w:r w:rsidRPr="00FB08DB">
        <w:rPr>
          <w:szCs w:val="22"/>
        </w:rPr>
        <w:t xml:space="preserve">0 is used to compute the value of </w:t>
      </w:r>
      <w:proofErr w:type="spellStart"/>
      <w:r w:rsidRPr="00FB08DB">
        <w:rPr>
          <w:szCs w:val="22"/>
        </w:rPr>
        <w:t>MaxLatencyPictures</w:t>
      </w:r>
      <w:proofErr w:type="spellEnd"/>
      <w:r w:rsidRPr="00FB08DB">
        <w:rPr>
          <w:szCs w:val="22"/>
        </w:rPr>
        <w:t>[ </w:t>
      </w:r>
      <w:proofErr w:type="spellStart"/>
      <w:r w:rsidRPr="00FB08DB">
        <w:rPr>
          <w:szCs w:val="22"/>
        </w:rPr>
        <w:t>i</w:t>
      </w:r>
      <w:proofErr w:type="spellEnd"/>
      <w:r w:rsidRPr="00FB08DB">
        <w:rPr>
          <w:szCs w:val="22"/>
        </w:rPr>
        <w:t xml:space="preserve"> ] as specified by </w:t>
      </w:r>
      <w:r>
        <w:rPr>
          <w:szCs w:val="22"/>
        </w:rPr>
        <w:t xml:space="preserve">setting </w:t>
      </w:r>
      <w:proofErr w:type="spellStart"/>
      <w:r w:rsidRPr="00FB08DB">
        <w:rPr>
          <w:szCs w:val="22"/>
        </w:rPr>
        <w:t>MaxLatencyPictures</w:t>
      </w:r>
      <w:proofErr w:type="spellEnd"/>
      <w:r w:rsidRPr="00FB08DB">
        <w:rPr>
          <w:szCs w:val="22"/>
        </w:rPr>
        <w:t>[ </w:t>
      </w:r>
      <w:proofErr w:type="spellStart"/>
      <w:r w:rsidRPr="00FB08DB">
        <w:rPr>
          <w:szCs w:val="22"/>
        </w:rPr>
        <w:t>i</w:t>
      </w:r>
      <w:proofErr w:type="spellEnd"/>
      <w:r w:rsidRPr="00FB08DB">
        <w:rPr>
          <w:szCs w:val="22"/>
        </w:rPr>
        <w:t xml:space="preserve"> ] </w:t>
      </w:r>
      <w:r>
        <w:rPr>
          <w:szCs w:val="22"/>
        </w:rPr>
        <w:t xml:space="preserve">to </w:t>
      </w:r>
      <w:proofErr w:type="spellStart"/>
      <w:r w:rsidR="00E972A8">
        <w:rPr>
          <w:szCs w:val="22"/>
        </w:rPr>
        <w:t>max</w:t>
      </w:r>
      <w:r>
        <w:rPr>
          <w:szCs w:val="22"/>
        </w:rPr>
        <w:t>_</w:t>
      </w:r>
      <w:r w:rsidRPr="00FB08DB">
        <w:rPr>
          <w:szCs w:val="22"/>
        </w:rPr>
        <w:t>num_reorder_pics</w:t>
      </w:r>
      <w:proofErr w:type="spellEnd"/>
      <w:r w:rsidRPr="00FB08DB">
        <w:rPr>
          <w:szCs w:val="22"/>
        </w:rPr>
        <w:t>[ </w:t>
      </w:r>
      <w:proofErr w:type="spellStart"/>
      <w:r w:rsidRPr="00FB08DB">
        <w:rPr>
          <w:szCs w:val="22"/>
        </w:rPr>
        <w:t>i</w:t>
      </w:r>
      <w:proofErr w:type="spellEnd"/>
      <w:r w:rsidRPr="00FB08DB">
        <w:rPr>
          <w:szCs w:val="22"/>
        </w:rPr>
        <w:t> ] + </w:t>
      </w:r>
      <w:proofErr w:type="spellStart"/>
      <w:r w:rsidRPr="00FB08DB">
        <w:rPr>
          <w:szCs w:val="22"/>
        </w:rPr>
        <w:t>max_latency_increase</w:t>
      </w:r>
      <w:proofErr w:type="spellEnd"/>
      <w:r w:rsidRPr="00FB08DB">
        <w:rPr>
          <w:szCs w:val="22"/>
        </w:rPr>
        <w:t>[ </w:t>
      </w:r>
      <w:proofErr w:type="spellStart"/>
      <w:r w:rsidRPr="00FB08DB">
        <w:rPr>
          <w:szCs w:val="22"/>
        </w:rPr>
        <w:t>i</w:t>
      </w:r>
      <w:proofErr w:type="spellEnd"/>
      <w:r w:rsidRPr="00FB08DB">
        <w:rPr>
          <w:szCs w:val="22"/>
        </w:rPr>
        <w:t xml:space="preserve"> ] </w:t>
      </w:r>
      <w:r w:rsidRPr="00FB08DB">
        <w:t xml:space="preserve">for the bitstream subset as specified in </w:t>
      </w:r>
      <w:proofErr w:type="spellStart"/>
      <w:r w:rsidRPr="00FB08DB">
        <w:t>subclause</w:t>
      </w:r>
      <w:proofErr w:type="spellEnd"/>
      <w:r w:rsidRPr="00FB08DB">
        <w:t> </w:t>
      </w:r>
      <w:r w:rsidRPr="00FB08DB">
        <w:fldChar w:fldCharType="begin" w:fldLock="1"/>
      </w:r>
      <w:r w:rsidRPr="00FB08DB">
        <w:instrText xml:space="preserve"> REF _Ref170892294 \r \h  \* MERGEFORMAT </w:instrText>
      </w:r>
      <w:r w:rsidRPr="00FB08DB">
        <w:fldChar w:fldCharType="separate"/>
      </w:r>
      <w:r>
        <w:t>10.1</w:t>
      </w:r>
      <w:r w:rsidRPr="00FB08DB">
        <w:fldChar w:fldCharType="end"/>
      </w:r>
      <w:r w:rsidRPr="00066987">
        <w:t xml:space="preserve"> with </w:t>
      </w:r>
      <w:proofErr w:type="spellStart"/>
      <w:r w:rsidRPr="00066987">
        <w:t>i</w:t>
      </w:r>
      <w:proofErr w:type="spellEnd"/>
      <w:r w:rsidRPr="00066987">
        <w:t xml:space="preserve"> as input</w:t>
      </w:r>
      <w:r w:rsidRPr="00FB08DB">
        <w:rPr>
          <w:szCs w:val="22"/>
        </w:rPr>
        <w:t xml:space="preserve">. When </w:t>
      </w:r>
      <w:proofErr w:type="spellStart"/>
      <w:r w:rsidRPr="00FB08DB">
        <w:rPr>
          <w:szCs w:val="22"/>
        </w:rPr>
        <w:t>max_latency_increase</w:t>
      </w:r>
      <w:proofErr w:type="spellEnd"/>
      <w:proofErr w:type="gramStart"/>
      <w:r w:rsidRPr="00FB08DB">
        <w:rPr>
          <w:szCs w:val="22"/>
        </w:rPr>
        <w:t>[ </w:t>
      </w:r>
      <w:proofErr w:type="spellStart"/>
      <w:r w:rsidRPr="00FB08DB">
        <w:rPr>
          <w:szCs w:val="22"/>
        </w:rPr>
        <w:t>i</w:t>
      </w:r>
      <w:proofErr w:type="spellEnd"/>
      <w:proofErr w:type="gramEnd"/>
      <w:r w:rsidRPr="00FB08DB">
        <w:rPr>
          <w:szCs w:val="22"/>
        </w:rPr>
        <w:t> ] is not equal to</w:t>
      </w:r>
      <w:r>
        <w:rPr>
          <w:szCs w:val="22"/>
        </w:rPr>
        <w:t> </w:t>
      </w:r>
      <w:r w:rsidRPr="00FB08DB">
        <w:rPr>
          <w:szCs w:val="22"/>
        </w:rPr>
        <w:t xml:space="preserve">0, the value of </w:t>
      </w:r>
      <w:proofErr w:type="spellStart"/>
      <w:r w:rsidRPr="00FB08DB">
        <w:rPr>
          <w:szCs w:val="22"/>
        </w:rPr>
        <w:t>MaxLatencyPictures</w:t>
      </w:r>
      <w:proofErr w:type="spellEnd"/>
      <w:r w:rsidRPr="00FB08DB">
        <w:rPr>
          <w:szCs w:val="22"/>
        </w:rPr>
        <w:t>[ </w:t>
      </w:r>
      <w:proofErr w:type="spellStart"/>
      <w:r w:rsidRPr="00FB08DB">
        <w:rPr>
          <w:szCs w:val="22"/>
        </w:rPr>
        <w:t>i</w:t>
      </w:r>
      <w:proofErr w:type="spellEnd"/>
      <w:r w:rsidRPr="00FB08DB">
        <w:rPr>
          <w:szCs w:val="22"/>
        </w:rPr>
        <w:t> ] specifies the maximum number of pictures that can precede any picture in the coded video sequence in output order and follow that picture in decoding order</w:t>
      </w:r>
      <w:r w:rsidRPr="00FB08DB">
        <w:t xml:space="preserve"> for the bitstream subset as specified in </w:t>
      </w:r>
      <w:proofErr w:type="spellStart"/>
      <w:r w:rsidRPr="00FB08DB">
        <w:t>subclause</w:t>
      </w:r>
      <w:proofErr w:type="spellEnd"/>
      <w:r w:rsidRPr="00FB08DB">
        <w:t> </w:t>
      </w:r>
      <w:r w:rsidRPr="00FB08DB">
        <w:fldChar w:fldCharType="begin" w:fldLock="1"/>
      </w:r>
      <w:r w:rsidRPr="00FB08DB">
        <w:instrText xml:space="preserve"> REF _Ref170892294 \r \h  \* MERGEFORMAT </w:instrText>
      </w:r>
      <w:r w:rsidRPr="00FB08DB">
        <w:fldChar w:fldCharType="separate"/>
      </w:r>
      <w:r>
        <w:t>10.1</w:t>
      </w:r>
      <w:r w:rsidRPr="00FB08DB">
        <w:fldChar w:fldCharType="end"/>
      </w:r>
      <w:r w:rsidRPr="00066987">
        <w:t xml:space="preserve"> with </w:t>
      </w:r>
      <w:proofErr w:type="spellStart"/>
      <w:r w:rsidRPr="00066987">
        <w:t>i</w:t>
      </w:r>
      <w:proofErr w:type="spellEnd"/>
      <w:r w:rsidRPr="00066987">
        <w:t xml:space="preserve"> as input</w:t>
      </w:r>
      <w:r w:rsidRPr="00FB08DB">
        <w:rPr>
          <w:szCs w:val="22"/>
        </w:rPr>
        <w:t xml:space="preserve">. When </w:t>
      </w:r>
      <w:proofErr w:type="spellStart"/>
      <w:r w:rsidRPr="00FB08DB">
        <w:rPr>
          <w:szCs w:val="22"/>
        </w:rPr>
        <w:t>max_latency_increase</w:t>
      </w:r>
      <w:proofErr w:type="spellEnd"/>
      <w:proofErr w:type="gramStart"/>
      <w:r w:rsidRPr="00FB08DB">
        <w:rPr>
          <w:szCs w:val="22"/>
        </w:rPr>
        <w:t>[ </w:t>
      </w:r>
      <w:proofErr w:type="spellStart"/>
      <w:r w:rsidRPr="00FB08DB">
        <w:rPr>
          <w:szCs w:val="22"/>
        </w:rPr>
        <w:t>i</w:t>
      </w:r>
      <w:proofErr w:type="spellEnd"/>
      <w:proofErr w:type="gramEnd"/>
      <w:r w:rsidRPr="00FB08DB">
        <w:rPr>
          <w:szCs w:val="22"/>
        </w:rPr>
        <w:t> ] is equal to</w:t>
      </w:r>
      <w:r>
        <w:rPr>
          <w:szCs w:val="22"/>
        </w:rPr>
        <w:t> </w:t>
      </w:r>
      <w:r w:rsidRPr="00FB08DB">
        <w:rPr>
          <w:szCs w:val="22"/>
        </w:rPr>
        <w:t xml:space="preserve">0, no corresponding limit is expressed. The value of </w:t>
      </w:r>
      <w:proofErr w:type="spellStart"/>
      <w:r w:rsidRPr="00FB08DB">
        <w:rPr>
          <w:szCs w:val="22"/>
        </w:rPr>
        <w:t>max_latency_increase</w:t>
      </w:r>
      <w:proofErr w:type="spellEnd"/>
      <w:proofErr w:type="gramStart"/>
      <w:r w:rsidRPr="00FB08DB">
        <w:rPr>
          <w:szCs w:val="22"/>
        </w:rPr>
        <w:t>[ </w:t>
      </w:r>
      <w:proofErr w:type="spellStart"/>
      <w:r w:rsidRPr="00FB08DB">
        <w:rPr>
          <w:szCs w:val="22"/>
        </w:rPr>
        <w:t>i</w:t>
      </w:r>
      <w:proofErr w:type="spellEnd"/>
      <w:proofErr w:type="gramEnd"/>
      <w:r w:rsidRPr="00FB08DB">
        <w:rPr>
          <w:szCs w:val="22"/>
        </w:rPr>
        <w:t> ] shall be in the range of</w:t>
      </w:r>
      <w:r>
        <w:rPr>
          <w:szCs w:val="22"/>
        </w:rPr>
        <w:t> </w:t>
      </w:r>
      <w:r w:rsidRPr="00FB08DB">
        <w:rPr>
          <w:szCs w:val="22"/>
        </w:rPr>
        <w:t>0 to</w:t>
      </w:r>
      <w:r>
        <w:rPr>
          <w:szCs w:val="22"/>
        </w:rPr>
        <w:t> </w:t>
      </w:r>
      <w:r w:rsidRPr="00FB08DB">
        <w:rPr>
          <w:szCs w:val="22"/>
        </w:rPr>
        <w:t>2</w:t>
      </w:r>
      <w:r w:rsidRPr="00FB08DB">
        <w:rPr>
          <w:szCs w:val="22"/>
          <w:vertAlign w:val="superscript"/>
        </w:rPr>
        <w:t>32</w:t>
      </w:r>
      <w:r>
        <w:rPr>
          <w:szCs w:val="22"/>
        </w:rPr>
        <w:t> </w:t>
      </w:r>
      <w:r w:rsidRPr="00FB08DB">
        <w:rPr>
          <w:szCs w:val="22"/>
        </w:rPr>
        <w:t>−</w:t>
      </w:r>
      <w:r>
        <w:rPr>
          <w:szCs w:val="22"/>
        </w:rPr>
        <w:t> </w:t>
      </w:r>
      <w:r w:rsidRPr="00FB08DB">
        <w:rPr>
          <w:szCs w:val="22"/>
        </w:rPr>
        <w:t>1, inclusive.</w:t>
      </w:r>
    </w:p>
    <w:p w:rsidR="005D629D" w:rsidRPr="00436567" w:rsidRDefault="005D629D" w:rsidP="005D629D">
      <w:pPr>
        <w:rPr>
          <w:szCs w:val="22"/>
        </w:rPr>
      </w:pPr>
      <w:proofErr w:type="spellStart"/>
      <w:proofErr w:type="gramStart"/>
      <w:r>
        <w:rPr>
          <w:b/>
          <w:szCs w:val="22"/>
        </w:rPr>
        <w:t>v</w:t>
      </w:r>
      <w:r w:rsidRPr="00436567">
        <w:rPr>
          <w:b/>
          <w:szCs w:val="22"/>
        </w:rPr>
        <w:t>ps_extension_flag</w:t>
      </w:r>
      <w:proofErr w:type="spellEnd"/>
      <w:proofErr w:type="gramEnd"/>
      <w:r w:rsidRPr="00436567">
        <w:rPr>
          <w:szCs w:val="22"/>
        </w:rPr>
        <w:t xml:space="preserve"> equal to 0 specifies that no </w:t>
      </w:r>
      <w:proofErr w:type="spellStart"/>
      <w:r>
        <w:rPr>
          <w:szCs w:val="22"/>
        </w:rPr>
        <w:t>v</w:t>
      </w:r>
      <w:r w:rsidRPr="00436567">
        <w:rPr>
          <w:szCs w:val="22"/>
        </w:rPr>
        <w:t>ps_extension_data_flag</w:t>
      </w:r>
      <w:proofErr w:type="spellEnd"/>
      <w:r w:rsidRPr="00436567">
        <w:rPr>
          <w:szCs w:val="22"/>
        </w:rPr>
        <w:t xml:space="preserve"> syntax elements are present in the </w:t>
      </w:r>
      <w:r>
        <w:rPr>
          <w:szCs w:val="22"/>
        </w:rPr>
        <w:t>video</w:t>
      </w:r>
      <w:r w:rsidRPr="00436567">
        <w:rPr>
          <w:szCs w:val="22"/>
        </w:rPr>
        <w:t xml:space="preserve"> parameter set RBSP syntax structure. </w:t>
      </w:r>
      <w:proofErr w:type="spellStart"/>
      <w:proofErr w:type="gramStart"/>
      <w:r>
        <w:rPr>
          <w:szCs w:val="22"/>
        </w:rPr>
        <w:t>v</w:t>
      </w:r>
      <w:r w:rsidRPr="00436567">
        <w:rPr>
          <w:szCs w:val="22"/>
        </w:rPr>
        <w:t>ps_extension_flag</w:t>
      </w:r>
      <w:proofErr w:type="spellEnd"/>
      <w:proofErr w:type="gramEnd"/>
      <w:r w:rsidRPr="00436567">
        <w:rPr>
          <w:szCs w:val="22"/>
        </w:rPr>
        <w:t xml:space="preserve"> shall be equal to 0 in </w:t>
      </w:r>
      <w:proofErr w:type="spellStart"/>
      <w:r w:rsidRPr="00436567">
        <w:rPr>
          <w:szCs w:val="22"/>
        </w:rPr>
        <w:t>bitstreams</w:t>
      </w:r>
      <w:proofErr w:type="spellEnd"/>
      <w:r w:rsidRPr="00436567">
        <w:rPr>
          <w:szCs w:val="22"/>
        </w:rPr>
        <w:t xml:space="preserve"> conforming to this Recommendation | International Standard. The value of</w:t>
      </w:r>
      <w:r>
        <w:rPr>
          <w:szCs w:val="22"/>
        </w:rPr>
        <w:t> </w:t>
      </w:r>
      <w:r w:rsidRPr="00436567">
        <w:rPr>
          <w:szCs w:val="22"/>
        </w:rPr>
        <w:t xml:space="preserve">1 for </w:t>
      </w:r>
      <w:proofErr w:type="spellStart"/>
      <w:r>
        <w:rPr>
          <w:szCs w:val="22"/>
        </w:rPr>
        <w:t>v</w:t>
      </w:r>
      <w:r w:rsidRPr="00436567">
        <w:rPr>
          <w:szCs w:val="22"/>
        </w:rPr>
        <w:t>ps_extension_flag</w:t>
      </w:r>
      <w:proofErr w:type="spellEnd"/>
      <w:r w:rsidRPr="00436567">
        <w:rPr>
          <w:szCs w:val="22"/>
        </w:rPr>
        <w:t xml:space="preserve"> is reserved for future use by ITU-T | ISO/IEC. Decoders shall ignore all data that follow the value</w:t>
      </w:r>
      <w:r>
        <w:rPr>
          <w:szCs w:val="22"/>
        </w:rPr>
        <w:t> </w:t>
      </w:r>
      <w:r w:rsidRPr="00436567">
        <w:rPr>
          <w:szCs w:val="22"/>
        </w:rPr>
        <w:t xml:space="preserve">1 for </w:t>
      </w:r>
      <w:proofErr w:type="spellStart"/>
      <w:r>
        <w:rPr>
          <w:szCs w:val="22"/>
        </w:rPr>
        <w:t>v</w:t>
      </w:r>
      <w:r w:rsidRPr="00436567">
        <w:rPr>
          <w:szCs w:val="22"/>
        </w:rPr>
        <w:t>ps_extension_flag</w:t>
      </w:r>
      <w:proofErr w:type="spellEnd"/>
      <w:r w:rsidRPr="00436567">
        <w:rPr>
          <w:szCs w:val="22"/>
        </w:rPr>
        <w:t xml:space="preserve"> in a </w:t>
      </w:r>
      <w:r>
        <w:rPr>
          <w:szCs w:val="22"/>
        </w:rPr>
        <w:t>video</w:t>
      </w:r>
      <w:r w:rsidRPr="00436567">
        <w:rPr>
          <w:szCs w:val="22"/>
        </w:rPr>
        <w:t xml:space="preserve"> parameter set NAL unit.</w:t>
      </w:r>
    </w:p>
    <w:p w:rsidR="005D629D" w:rsidRDefault="005D629D" w:rsidP="005D629D">
      <w:pPr>
        <w:rPr>
          <w:bCs/>
          <w:szCs w:val="22"/>
        </w:rPr>
      </w:pPr>
      <w:proofErr w:type="spellStart"/>
      <w:proofErr w:type="gramStart"/>
      <w:r>
        <w:rPr>
          <w:b/>
          <w:szCs w:val="22"/>
        </w:rPr>
        <w:t>v</w:t>
      </w:r>
      <w:r w:rsidRPr="00436567">
        <w:rPr>
          <w:b/>
          <w:szCs w:val="22"/>
        </w:rPr>
        <w:t>ps_extension_data_flag</w:t>
      </w:r>
      <w:proofErr w:type="spellEnd"/>
      <w:proofErr w:type="gramEnd"/>
      <w:r w:rsidRPr="00436567">
        <w:rPr>
          <w:szCs w:val="22"/>
        </w:rPr>
        <w:t xml:space="preserve"> may have any value. It shall not affect the conformance to profiles specified in this Recommendation | International Standard</w:t>
      </w:r>
      <w:r w:rsidRPr="00436567">
        <w:rPr>
          <w:bCs/>
          <w:szCs w:val="22"/>
        </w:rPr>
        <w:t>.</w:t>
      </w:r>
    </w:p>
    <w:p w:rsidR="005D629D" w:rsidRPr="00E972A8" w:rsidRDefault="005D629D" w:rsidP="00E35826"/>
    <w:p w:rsidR="008A4D6C" w:rsidRPr="008A4D6C" w:rsidRDefault="008A4D6C" w:rsidP="008A4D6C">
      <w:pPr>
        <w:pStyle w:val="Heading2"/>
        <w:rPr>
          <w:lang w:val="en-CA"/>
        </w:rPr>
      </w:pPr>
      <w:r w:rsidRPr="008A4D6C">
        <w:rPr>
          <w:lang w:val="en-CA"/>
        </w:rPr>
        <w:t>Profile and level syntax</w:t>
      </w:r>
      <w:r w:rsidR="005D629D">
        <w:rPr>
          <w:lang w:val="en-CA"/>
        </w:rPr>
        <w:t xml:space="preserve"> and semantics</w:t>
      </w:r>
    </w:p>
    <w:p w:rsidR="008A4D6C" w:rsidRDefault="008A4D6C" w:rsidP="008A4D6C">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8A4D6C" w:rsidRPr="00FB0B6F" w:rsidTr="00F37D56">
        <w:trPr>
          <w:cantSplit/>
          <w:jc w:val="center"/>
        </w:trPr>
        <w:tc>
          <w:tcPr>
            <w:tcW w:w="6754" w:type="dxa"/>
          </w:tcPr>
          <w:p w:rsidR="008A4D6C" w:rsidRPr="00FB0B6F" w:rsidRDefault="008A4D6C" w:rsidP="00241ADE">
            <w:pPr>
              <w:pStyle w:val="tablesyntax"/>
            </w:pPr>
            <w:proofErr w:type="spellStart"/>
            <w:r>
              <w:lastRenderedPageBreak/>
              <w:t>p</w:t>
            </w:r>
            <w:r w:rsidRPr="004B3ED8">
              <w:t>rofile_level</w:t>
            </w:r>
            <w:proofErr w:type="spellEnd"/>
            <w:r>
              <w:t>( </w:t>
            </w:r>
            <w:proofErr w:type="spellStart"/>
            <w:r w:rsidR="006704B9">
              <w:t>ProfilePresentFlag</w:t>
            </w:r>
            <w:proofErr w:type="spellEnd"/>
            <w:r w:rsidR="006704B9">
              <w:t xml:space="preserve">, </w:t>
            </w:r>
            <w:r w:rsidR="00241ADE">
              <w:t>Max</w:t>
            </w:r>
            <w:r>
              <w:t>Num</w:t>
            </w:r>
            <w:r w:rsidR="00241ADE">
              <w:t>SubLayers</w:t>
            </w:r>
            <w:r>
              <w:t>Minus1</w:t>
            </w:r>
            <w:r w:rsidRPr="004B3ED8">
              <w:t> ) {</w:t>
            </w:r>
          </w:p>
        </w:tc>
        <w:tc>
          <w:tcPr>
            <w:tcW w:w="1174" w:type="dxa"/>
          </w:tcPr>
          <w:p w:rsidR="008A4D6C" w:rsidRPr="00FB0B6F" w:rsidRDefault="008A4D6C" w:rsidP="00F37D56">
            <w:pPr>
              <w:pStyle w:val="tablecell"/>
            </w:pPr>
          </w:p>
        </w:tc>
      </w:tr>
      <w:tr w:rsidR="006704B9" w:rsidRPr="00FB0B6F" w:rsidTr="00F37D56">
        <w:trPr>
          <w:cantSplit/>
          <w:jc w:val="center"/>
        </w:trPr>
        <w:tc>
          <w:tcPr>
            <w:tcW w:w="6754" w:type="dxa"/>
          </w:tcPr>
          <w:p w:rsidR="006704B9" w:rsidRDefault="006704B9" w:rsidP="00241ADE">
            <w:pPr>
              <w:pStyle w:val="tablesyntax"/>
            </w:pPr>
            <w:r>
              <w:tab/>
              <w:t xml:space="preserve">if( </w:t>
            </w:r>
            <w:proofErr w:type="spellStart"/>
            <w:r>
              <w:t>ProfilePresentFlag</w:t>
            </w:r>
            <w:proofErr w:type="spellEnd"/>
            <w:r>
              <w:t xml:space="preserve"> ) {</w:t>
            </w:r>
          </w:p>
        </w:tc>
        <w:tc>
          <w:tcPr>
            <w:tcW w:w="1174" w:type="dxa"/>
          </w:tcPr>
          <w:p w:rsidR="006704B9" w:rsidRPr="00FB0B6F" w:rsidRDefault="006704B9" w:rsidP="00F37D56">
            <w:pPr>
              <w:pStyle w:val="tablecell"/>
            </w:pPr>
          </w:p>
        </w:tc>
      </w:tr>
      <w:tr w:rsidR="008A4D6C" w:rsidRPr="00737ECD" w:rsidTr="00F37D56">
        <w:trPr>
          <w:cantSplit/>
          <w:jc w:val="center"/>
        </w:trPr>
        <w:tc>
          <w:tcPr>
            <w:tcW w:w="6754" w:type="dxa"/>
          </w:tcPr>
          <w:p w:rsidR="008A4D6C" w:rsidRPr="00AF72A4" w:rsidRDefault="006704B9" w:rsidP="00F37D56">
            <w:pPr>
              <w:pStyle w:val="tablesyntax"/>
              <w:rPr>
                <w:b/>
              </w:rPr>
            </w:pPr>
            <w:r>
              <w:rPr>
                <w:b/>
              </w:rPr>
              <w:tab/>
            </w:r>
            <w:r w:rsidR="008A4D6C" w:rsidRPr="00AF72A4">
              <w:rPr>
                <w:b/>
              </w:rPr>
              <w:tab/>
            </w:r>
            <w:proofErr w:type="spellStart"/>
            <w:r w:rsidR="008A4D6C" w:rsidRPr="00AF72A4">
              <w:rPr>
                <w:b/>
              </w:rPr>
              <w:t>profile_space</w:t>
            </w:r>
            <w:proofErr w:type="spellEnd"/>
          </w:p>
        </w:tc>
        <w:tc>
          <w:tcPr>
            <w:tcW w:w="1174" w:type="dxa"/>
          </w:tcPr>
          <w:p w:rsidR="008A4D6C" w:rsidRPr="000245F5" w:rsidRDefault="008A4D6C" w:rsidP="00F37D56">
            <w:pPr>
              <w:pStyle w:val="tablecell"/>
            </w:pPr>
            <w:r w:rsidRPr="000245F5">
              <w:t>u(3)</w:t>
            </w:r>
          </w:p>
        </w:tc>
      </w:tr>
      <w:tr w:rsidR="008A4D6C" w:rsidRPr="00737ECD" w:rsidTr="00F37D56">
        <w:trPr>
          <w:cantSplit/>
          <w:jc w:val="center"/>
        </w:trPr>
        <w:tc>
          <w:tcPr>
            <w:tcW w:w="6754" w:type="dxa"/>
          </w:tcPr>
          <w:p w:rsidR="008A4D6C" w:rsidRPr="00AF72A4" w:rsidRDefault="006704B9" w:rsidP="00F37D56">
            <w:pPr>
              <w:pStyle w:val="tablesyntax"/>
              <w:rPr>
                <w:b/>
              </w:rPr>
            </w:pPr>
            <w:r>
              <w:rPr>
                <w:b/>
              </w:rPr>
              <w:tab/>
            </w:r>
            <w:r w:rsidR="008A4D6C" w:rsidRPr="00AF72A4">
              <w:rPr>
                <w:b/>
              </w:rPr>
              <w:tab/>
            </w:r>
            <w:proofErr w:type="spellStart"/>
            <w:r w:rsidR="008A4D6C" w:rsidRPr="00AF72A4">
              <w:rPr>
                <w:b/>
              </w:rPr>
              <w:t>profile_idc</w:t>
            </w:r>
            <w:proofErr w:type="spellEnd"/>
          </w:p>
        </w:tc>
        <w:tc>
          <w:tcPr>
            <w:tcW w:w="1174" w:type="dxa"/>
          </w:tcPr>
          <w:p w:rsidR="008A4D6C" w:rsidRPr="000245F5" w:rsidRDefault="008A4D6C" w:rsidP="00F37D56">
            <w:pPr>
              <w:pStyle w:val="tablecell"/>
            </w:pPr>
            <w:r w:rsidRPr="000245F5">
              <w:t>u(5)</w:t>
            </w:r>
          </w:p>
        </w:tc>
      </w:tr>
      <w:tr w:rsidR="008A4D6C" w:rsidRPr="00737ECD" w:rsidTr="00F37D56">
        <w:trPr>
          <w:cantSplit/>
          <w:jc w:val="center"/>
        </w:trPr>
        <w:tc>
          <w:tcPr>
            <w:tcW w:w="6754" w:type="dxa"/>
          </w:tcPr>
          <w:p w:rsidR="008A4D6C" w:rsidRPr="00AF72A4" w:rsidRDefault="006704B9" w:rsidP="00E972A8">
            <w:pPr>
              <w:pStyle w:val="tablesyntax"/>
              <w:rPr>
                <w:b/>
              </w:rPr>
            </w:pPr>
            <w:r>
              <w:tab/>
            </w:r>
            <w:r w:rsidR="008A4D6C" w:rsidRPr="00AF72A4">
              <w:tab/>
              <w:t xml:space="preserve">for( </w:t>
            </w:r>
            <w:proofErr w:type="spellStart"/>
            <w:r w:rsidR="00E972A8">
              <w:t>i</w:t>
            </w:r>
            <w:proofErr w:type="spellEnd"/>
            <w:r w:rsidR="008A4D6C" w:rsidRPr="00AF72A4">
              <w:t xml:space="preserve"> = 0; </w:t>
            </w:r>
            <w:proofErr w:type="spellStart"/>
            <w:r w:rsidR="00E972A8">
              <w:t>i</w:t>
            </w:r>
            <w:proofErr w:type="spellEnd"/>
            <w:r w:rsidR="008A4D6C" w:rsidRPr="00AF72A4">
              <w:t xml:space="preserve"> &lt; 32; </w:t>
            </w:r>
            <w:proofErr w:type="spellStart"/>
            <w:r w:rsidR="00E972A8">
              <w:t>i</w:t>
            </w:r>
            <w:proofErr w:type="spellEnd"/>
            <w:r w:rsidR="008A4D6C" w:rsidRPr="00AF72A4">
              <w:t>++ )</w:t>
            </w:r>
          </w:p>
        </w:tc>
        <w:tc>
          <w:tcPr>
            <w:tcW w:w="1174" w:type="dxa"/>
          </w:tcPr>
          <w:p w:rsidR="008A4D6C" w:rsidRPr="000245F5" w:rsidRDefault="008A4D6C" w:rsidP="00F37D56">
            <w:pPr>
              <w:pStyle w:val="tablecell"/>
            </w:pPr>
          </w:p>
        </w:tc>
      </w:tr>
      <w:tr w:rsidR="008A4D6C" w:rsidRPr="00737ECD" w:rsidTr="00F37D56">
        <w:trPr>
          <w:cantSplit/>
          <w:jc w:val="center"/>
        </w:trPr>
        <w:tc>
          <w:tcPr>
            <w:tcW w:w="6754" w:type="dxa"/>
          </w:tcPr>
          <w:p w:rsidR="008A4D6C" w:rsidRPr="00AF72A4" w:rsidRDefault="006704B9" w:rsidP="00E972A8">
            <w:pPr>
              <w:pStyle w:val="tablesyntax"/>
              <w:rPr>
                <w:b/>
                <w:bCs/>
              </w:rPr>
            </w:pPr>
            <w:r>
              <w:rPr>
                <w:b/>
                <w:bCs/>
              </w:rPr>
              <w:tab/>
            </w:r>
            <w:r w:rsidR="008A4D6C" w:rsidRPr="00AF72A4">
              <w:rPr>
                <w:b/>
                <w:bCs/>
              </w:rPr>
              <w:tab/>
            </w:r>
            <w:r w:rsidR="008A4D6C" w:rsidRPr="00AF72A4">
              <w:rPr>
                <w:b/>
                <w:bCs/>
              </w:rPr>
              <w:tab/>
            </w:r>
            <w:proofErr w:type="spellStart"/>
            <w:r w:rsidR="008A4D6C" w:rsidRPr="00AF72A4">
              <w:rPr>
                <w:b/>
                <w:bCs/>
              </w:rPr>
              <w:t>profile_compatability_flag</w:t>
            </w:r>
            <w:proofErr w:type="spellEnd"/>
            <w:r w:rsidR="008A4D6C" w:rsidRPr="00AF72A4">
              <w:rPr>
                <w:b/>
                <w:bCs/>
              </w:rPr>
              <w:t>[</w:t>
            </w:r>
            <w:r w:rsidR="008A4D6C" w:rsidRPr="00AF72A4">
              <w:rPr>
                <w:bCs/>
              </w:rPr>
              <w:t> </w:t>
            </w:r>
            <w:proofErr w:type="spellStart"/>
            <w:r w:rsidR="00E972A8">
              <w:rPr>
                <w:bCs/>
              </w:rPr>
              <w:t>i</w:t>
            </w:r>
            <w:proofErr w:type="spellEnd"/>
            <w:r w:rsidR="008A4D6C" w:rsidRPr="00AF72A4">
              <w:rPr>
                <w:bCs/>
              </w:rPr>
              <w:t> </w:t>
            </w:r>
            <w:r w:rsidR="008A4D6C" w:rsidRPr="00AF72A4">
              <w:rPr>
                <w:b/>
                <w:bCs/>
              </w:rPr>
              <w:t>]</w:t>
            </w:r>
          </w:p>
        </w:tc>
        <w:tc>
          <w:tcPr>
            <w:tcW w:w="1174" w:type="dxa"/>
          </w:tcPr>
          <w:p w:rsidR="008A4D6C" w:rsidRPr="000245F5" w:rsidRDefault="008A4D6C" w:rsidP="00F37D56">
            <w:pPr>
              <w:pStyle w:val="tablecell"/>
            </w:pPr>
            <w:r w:rsidRPr="000245F5">
              <w:t>u(1)</w:t>
            </w:r>
          </w:p>
        </w:tc>
      </w:tr>
      <w:tr w:rsidR="008A4D6C" w:rsidRPr="00737ECD" w:rsidTr="00F37D56">
        <w:trPr>
          <w:cantSplit/>
          <w:jc w:val="center"/>
        </w:trPr>
        <w:tc>
          <w:tcPr>
            <w:tcW w:w="6754" w:type="dxa"/>
          </w:tcPr>
          <w:p w:rsidR="008A4D6C" w:rsidRPr="00AF72A4" w:rsidRDefault="006704B9" w:rsidP="00F37D56">
            <w:pPr>
              <w:pStyle w:val="tablesyntax"/>
              <w:rPr>
                <w:b/>
                <w:bCs/>
              </w:rPr>
            </w:pPr>
            <w:r>
              <w:rPr>
                <w:b/>
                <w:bCs/>
              </w:rPr>
              <w:tab/>
            </w:r>
            <w:r w:rsidR="008A4D6C" w:rsidRPr="00AF72A4">
              <w:rPr>
                <w:b/>
                <w:bCs/>
              </w:rPr>
              <w:tab/>
            </w:r>
            <w:proofErr w:type="spellStart"/>
            <w:r w:rsidR="008A4D6C" w:rsidRPr="00AF72A4">
              <w:rPr>
                <w:b/>
                <w:bCs/>
              </w:rPr>
              <w:t>constraint_flags</w:t>
            </w:r>
            <w:proofErr w:type="spellEnd"/>
          </w:p>
        </w:tc>
        <w:tc>
          <w:tcPr>
            <w:tcW w:w="1174" w:type="dxa"/>
          </w:tcPr>
          <w:p w:rsidR="008A4D6C" w:rsidRPr="000245F5" w:rsidRDefault="008A4D6C" w:rsidP="00F37D56">
            <w:pPr>
              <w:pStyle w:val="tablecell"/>
            </w:pPr>
            <w:r w:rsidRPr="000245F5">
              <w:t>u(16)</w:t>
            </w:r>
          </w:p>
        </w:tc>
      </w:tr>
      <w:tr w:rsidR="006704B9" w:rsidRPr="00737ECD" w:rsidTr="00F37D56">
        <w:trPr>
          <w:cantSplit/>
          <w:jc w:val="center"/>
        </w:trPr>
        <w:tc>
          <w:tcPr>
            <w:tcW w:w="6754" w:type="dxa"/>
          </w:tcPr>
          <w:p w:rsidR="006704B9" w:rsidRPr="006704B9" w:rsidRDefault="006704B9" w:rsidP="00F37D56">
            <w:pPr>
              <w:pStyle w:val="tablesyntax"/>
              <w:rPr>
                <w:bCs/>
              </w:rPr>
            </w:pPr>
            <w:r w:rsidRPr="006704B9">
              <w:rPr>
                <w:bCs/>
              </w:rPr>
              <w:tab/>
              <w:t>}</w:t>
            </w:r>
          </w:p>
        </w:tc>
        <w:tc>
          <w:tcPr>
            <w:tcW w:w="1174" w:type="dxa"/>
          </w:tcPr>
          <w:p w:rsidR="006704B9" w:rsidRPr="006704B9" w:rsidRDefault="006704B9" w:rsidP="00F37D56">
            <w:pPr>
              <w:pStyle w:val="tablecell"/>
            </w:pPr>
          </w:p>
        </w:tc>
      </w:tr>
      <w:tr w:rsidR="008A4D6C" w:rsidRPr="00737ECD" w:rsidTr="00F37D56">
        <w:trPr>
          <w:cantSplit/>
          <w:jc w:val="center"/>
        </w:trPr>
        <w:tc>
          <w:tcPr>
            <w:tcW w:w="6754" w:type="dxa"/>
          </w:tcPr>
          <w:p w:rsidR="008A4D6C" w:rsidRPr="00AF72A4" w:rsidRDefault="008A4D6C" w:rsidP="006704B9">
            <w:pPr>
              <w:pStyle w:val="tablesyntax"/>
              <w:rPr>
                <w:b/>
              </w:rPr>
            </w:pPr>
            <w:r w:rsidRPr="00AF72A4">
              <w:rPr>
                <w:b/>
              </w:rPr>
              <w:tab/>
            </w:r>
            <w:proofErr w:type="spellStart"/>
            <w:r w:rsidRPr="00AF72A4">
              <w:rPr>
                <w:b/>
              </w:rPr>
              <w:t>level_idc</w:t>
            </w:r>
            <w:proofErr w:type="spellEnd"/>
          </w:p>
        </w:tc>
        <w:tc>
          <w:tcPr>
            <w:tcW w:w="1174" w:type="dxa"/>
          </w:tcPr>
          <w:p w:rsidR="008A4D6C" w:rsidRPr="000245F5" w:rsidRDefault="008A4D6C" w:rsidP="00F37D56">
            <w:pPr>
              <w:pStyle w:val="tablecell"/>
            </w:pPr>
            <w:r w:rsidRPr="000245F5">
              <w:t>u(8)</w:t>
            </w:r>
          </w:p>
        </w:tc>
      </w:tr>
      <w:tr w:rsidR="008A4D6C" w:rsidRPr="00241ADE" w:rsidTr="00F37D56">
        <w:trPr>
          <w:cantSplit/>
          <w:jc w:val="center"/>
        </w:trPr>
        <w:tc>
          <w:tcPr>
            <w:tcW w:w="6754" w:type="dxa"/>
          </w:tcPr>
          <w:p w:rsidR="008A4D6C" w:rsidRPr="00AF72A4" w:rsidRDefault="008A4D6C" w:rsidP="00241ADE">
            <w:pPr>
              <w:pStyle w:val="tablesyntax"/>
              <w:rPr>
                <w:b/>
                <w:bCs/>
              </w:rPr>
            </w:pPr>
            <w:r w:rsidRPr="00AF72A4">
              <w:rPr>
                <w:b/>
              </w:rPr>
              <w:tab/>
            </w:r>
            <w:r w:rsidRPr="00AF72A4">
              <w:t xml:space="preserve">for( </w:t>
            </w:r>
            <w:proofErr w:type="spellStart"/>
            <w:r w:rsidRPr="00AF72A4">
              <w:t>i</w:t>
            </w:r>
            <w:proofErr w:type="spellEnd"/>
            <w:r w:rsidRPr="00AF72A4">
              <w:t xml:space="preserve"> = 0; </w:t>
            </w:r>
            <w:proofErr w:type="spellStart"/>
            <w:r w:rsidRPr="00AF72A4">
              <w:t>i</w:t>
            </w:r>
            <w:proofErr w:type="spellEnd"/>
            <w:r w:rsidRPr="00AF72A4">
              <w:t xml:space="preserve"> &lt; </w:t>
            </w:r>
            <w:r w:rsidR="00241ADE">
              <w:t>Max</w:t>
            </w:r>
            <w:r w:rsidRPr="00AF72A4">
              <w:t>Num</w:t>
            </w:r>
            <w:r w:rsidR="00241ADE">
              <w:t>SubLayers</w:t>
            </w:r>
            <w:r w:rsidRPr="00AF72A4">
              <w:t xml:space="preserve">Minus1; </w:t>
            </w:r>
            <w:proofErr w:type="spellStart"/>
            <w:r w:rsidRPr="00AF72A4">
              <w:t>i</w:t>
            </w:r>
            <w:proofErr w:type="spellEnd"/>
            <w:r w:rsidRPr="00AF72A4">
              <w:t>++ )</w:t>
            </w:r>
            <w:r w:rsidR="00241ADE">
              <w:t xml:space="preserve"> {</w:t>
            </w:r>
          </w:p>
        </w:tc>
        <w:tc>
          <w:tcPr>
            <w:tcW w:w="1174" w:type="dxa"/>
          </w:tcPr>
          <w:p w:rsidR="008A4D6C" w:rsidRPr="000245F5" w:rsidRDefault="008A4D6C" w:rsidP="00F37D56">
            <w:pPr>
              <w:pStyle w:val="tablecell"/>
            </w:pPr>
          </w:p>
        </w:tc>
      </w:tr>
      <w:tr w:rsidR="00830BD0" w:rsidRPr="00737ECD" w:rsidTr="00830BD0">
        <w:trPr>
          <w:cantSplit/>
          <w:jc w:val="center"/>
        </w:trPr>
        <w:tc>
          <w:tcPr>
            <w:tcW w:w="6754" w:type="dxa"/>
          </w:tcPr>
          <w:p w:rsidR="00830BD0" w:rsidRPr="00AF72A4" w:rsidRDefault="00830BD0" w:rsidP="00830BD0">
            <w:pPr>
              <w:pStyle w:val="tablesyntax"/>
              <w:rPr>
                <w:b/>
              </w:rPr>
            </w:pPr>
            <w:r w:rsidRPr="00AF72A4">
              <w:rPr>
                <w:b/>
              </w:rPr>
              <w:tab/>
            </w:r>
            <w:r>
              <w:rPr>
                <w:b/>
              </w:rPr>
              <w:tab/>
            </w:r>
            <w:proofErr w:type="spellStart"/>
            <w:r>
              <w:rPr>
                <w:b/>
              </w:rPr>
              <w:t>sub_layer_profile</w:t>
            </w:r>
            <w:r w:rsidRPr="00AF72A4">
              <w:rPr>
                <w:b/>
              </w:rPr>
              <w:t>_present_flag</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p>
        </w:tc>
        <w:tc>
          <w:tcPr>
            <w:tcW w:w="1174" w:type="dxa"/>
          </w:tcPr>
          <w:p w:rsidR="00830BD0" w:rsidRPr="000245F5" w:rsidRDefault="00830BD0" w:rsidP="00830BD0">
            <w:pPr>
              <w:pStyle w:val="tablecell"/>
            </w:pPr>
            <w:r w:rsidRPr="000245F5">
              <w:t>u(1)</w:t>
            </w:r>
          </w:p>
        </w:tc>
      </w:tr>
      <w:tr w:rsidR="00830BD0" w:rsidRPr="00737ECD" w:rsidTr="00830BD0">
        <w:trPr>
          <w:cantSplit/>
          <w:jc w:val="center"/>
        </w:trPr>
        <w:tc>
          <w:tcPr>
            <w:tcW w:w="6754" w:type="dxa"/>
          </w:tcPr>
          <w:p w:rsidR="00830BD0" w:rsidRPr="00AF72A4" w:rsidRDefault="00830BD0" w:rsidP="00830BD0">
            <w:pPr>
              <w:pStyle w:val="tablesyntax"/>
              <w:rPr>
                <w:b/>
              </w:rPr>
            </w:pPr>
            <w:r>
              <w:rPr>
                <w:b/>
              </w:rPr>
              <w:tab/>
            </w:r>
            <w:r w:rsidRPr="00AF72A4">
              <w:rPr>
                <w:b/>
              </w:rPr>
              <w:tab/>
            </w:r>
            <w:proofErr w:type="spellStart"/>
            <w:r>
              <w:rPr>
                <w:b/>
              </w:rPr>
              <w:t>sub_</w:t>
            </w:r>
            <w:r w:rsidRPr="00AF72A4">
              <w:rPr>
                <w:b/>
              </w:rPr>
              <w:t>layer</w:t>
            </w:r>
            <w:r>
              <w:rPr>
                <w:b/>
              </w:rPr>
              <w:t>_level</w:t>
            </w:r>
            <w:r w:rsidRPr="00AF72A4">
              <w:rPr>
                <w:b/>
              </w:rPr>
              <w:t>_present_flag</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p>
        </w:tc>
        <w:tc>
          <w:tcPr>
            <w:tcW w:w="1174" w:type="dxa"/>
          </w:tcPr>
          <w:p w:rsidR="00830BD0" w:rsidRPr="000245F5" w:rsidRDefault="00830BD0" w:rsidP="00830BD0">
            <w:pPr>
              <w:pStyle w:val="tablecell"/>
            </w:pPr>
            <w:r w:rsidRPr="000245F5">
              <w:t>u(1)</w:t>
            </w:r>
          </w:p>
        </w:tc>
      </w:tr>
      <w:tr w:rsidR="00B62D2A" w:rsidRPr="00241ADE" w:rsidTr="00F37D56">
        <w:trPr>
          <w:cantSplit/>
          <w:jc w:val="center"/>
        </w:trPr>
        <w:tc>
          <w:tcPr>
            <w:tcW w:w="6754" w:type="dxa"/>
          </w:tcPr>
          <w:p w:rsidR="00B62D2A" w:rsidRPr="00B62D2A" w:rsidRDefault="00B62D2A" w:rsidP="00B62D2A">
            <w:pPr>
              <w:pStyle w:val="tablesyntax"/>
            </w:pPr>
            <w:r w:rsidRPr="00B62D2A">
              <w:tab/>
            </w:r>
            <w:r w:rsidRPr="00B62D2A">
              <w:tab/>
              <w:t>if(</w:t>
            </w:r>
            <w:r w:rsidR="006704B9">
              <w:t xml:space="preserve"> </w:t>
            </w:r>
            <w:proofErr w:type="spellStart"/>
            <w:r w:rsidR="006704B9">
              <w:t>ProfilePresentFlag</w:t>
            </w:r>
            <w:proofErr w:type="spellEnd"/>
            <w:r w:rsidR="006704B9" w:rsidRPr="00B62D2A">
              <w:t xml:space="preserve"> </w:t>
            </w:r>
            <w:r w:rsidR="006704B9">
              <w:t xml:space="preserve"> &amp;&amp;  </w:t>
            </w:r>
            <w:proofErr w:type="spellStart"/>
            <w:r w:rsidRPr="00B62D2A">
              <w:t>sub_layer</w:t>
            </w:r>
            <w:r>
              <w:t>_profile</w:t>
            </w:r>
            <w:r w:rsidRPr="00B62D2A">
              <w:t>_present_flag</w:t>
            </w:r>
            <w:proofErr w:type="spellEnd"/>
            <w:r w:rsidR="00830BD0">
              <w:t>[ </w:t>
            </w:r>
            <w:proofErr w:type="spellStart"/>
            <w:r w:rsidR="00830BD0">
              <w:t>i</w:t>
            </w:r>
            <w:proofErr w:type="spellEnd"/>
            <w:r w:rsidR="00830BD0">
              <w:t> ]</w:t>
            </w:r>
            <w:r>
              <w:t xml:space="preserve"> </w:t>
            </w:r>
            <w:r w:rsidRPr="00B62D2A">
              <w:t>)</w:t>
            </w:r>
            <w:r>
              <w:t xml:space="preserve"> {</w:t>
            </w:r>
          </w:p>
        </w:tc>
        <w:tc>
          <w:tcPr>
            <w:tcW w:w="1174" w:type="dxa"/>
          </w:tcPr>
          <w:p w:rsidR="00B62D2A" w:rsidRPr="000245F5" w:rsidRDefault="00B62D2A" w:rsidP="00F37D56">
            <w:pPr>
              <w:pStyle w:val="tablecell"/>
            </w:pPr>
          </w:p>
        </w:tc>
      </w:tr>
      <w:tr w:rsidR="00241ADE" w:rsidRPr="00737ECD" w:rsidTr="00F37D56">
        <w:trPr>
          <w:cantSplit/>
          <w:jc w:val="center"/>
        </w:trPr>
        <w:tc>
          <w:tcPr>
            <w:tcW w:w="6754" w:type="dxa"/>
          </w:tcPr>
          <w:p w:rsidR="00241ADE" w:rsidRPr="00AF72A4" w:rsidRDefault="00241ADE" w:rsidP="00241ADE">
            <w:pPr>
              <w:pStyle w:val="tablesyntax"/>
              <w:rPr>
                <w:b/>
              </w:rPr>
            </w:pPr>
            <w:r>
              <w:rPr>
                <w:b/>
              </w:rPr>
              <w:tab/>
            </w:r>
            <w:r>
              <w:rPr>
                <w:b/>
              </w:rPr>
              <w:tab/>
            </w:r>
            <w:r w:rsidRPr="00AF72A4">
              <w:rPr>
                <w:b/>
              </w:rPr>
              <w:tab/>
            </w:r>
            <w:proofErr w:type="spellStart"/>
            <w:r>
              <w:rPr>
                <w:b/>
              </w:rPr>
              <w:t>sub_layer_</w:t>
            </w:r>
            <w:r w:rsidRPr="00AF72A4">
              <w:rPr>
                <w:b/>
              </w:rPr>
              <w:t>profile_space</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p>
        </w:tc>
        <w:tc>
          <w:tcPr>
            <w:tcW w:w="1174" w:type="dxa"/>
          </w:tcPr>
          <w:p w:rsidR="00241ADE" w:rsidRPr="000245F5" w:rsidRDefault="00241ADE" w:rsidP="00F37D56">
            <w:pPr>
              <w:pStyle w:val="tablecell"/>
            </w:pPr>
            <w:r w:rsidRPr="000245F5">
              <w:t>u(3)</w:t>
            </w:r>
          </w:p>
        </w:tc>
      </w:tr>
      <w:tr w:rsidR="00241ADE" w:rsidRPr="00737ECD" w:rsidTr="00F37D56">
        <w:trPr>
          <w:cantSplit/>
          <w:jc w:val="center"/>
        </w:trPr>
        <w:tc>
          <w:tcPr>
            <w:tcW w:w="6754" w:type="dxa"/>
          </w:tcPr>
          <w:p w:rsidR="00241ADE" w:rsidRPr="00AF72A4" w:rsidRDefault="00241ADE" w:rsidP="00241ADE">
            <w:pPr>
              <w:pStyle w:val="tablesyntax"/>
              <w:rPr>
                <w:b/>
              </w:rPr>
            </w:pPr>
            <w:r>
              <w:rPr>
                <w:b/>
              </w:rPr>
              <w:tab/>
            </w:r>
            <w:r>
              <w:rPr>
                <w:b/>
              </w:rPr>
              <w:tab/>
            </w:r>
            <w:r w:rsidRPr="00AF72A4">
              <w:rPr>
                <w:b/>
              </w:rPr>
              <w:tab/>
            </w:r>
            <w:proofErr w:type="spellStart"/>
            <w:r>
              <w:rPr>
                <w:b/>
              </w:rPr>
              <w:t>sub_layer_</w:t>
            </w:r>
            <w:r w:rsidRPr="00AF72A4">
              <w:rPr>
                <w:b/>
              </w:rPr>
              <w:t>profile_idc</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p>
        </w:tc>
        <w:tc>
          <w:tcPr>
            <w:tcW w:w="1174" w:type="dxa"/>
          </w:tcPr>
          <w:p w:rsidR="00241ADE" w:rsidRPr="000245F5" w:rsidRDefault="00241ADE" w:rsidP="00F37D56">
            <w:pPr>
              <w:pStyle w:val="tablecell"/>
            </w:pPr>
            <w:r w:rsidRPr="000245F5">
              <w:t>u(5)</w:t>
            </w:r>
          </w:p>
        </w:tc>
      </w:tr>
      <w:tr w:rsidR="00241ADE" w:rsidRPr="00737ECD" w:rsidTr="00F37D56">
        <w:trPr>
          <w:cantSplit/>
          <w:jc w:val="center"/>
        </w:trPr>
        <w:tc>
          <w:tcPr>
            <w:tcW w:w="6754" w:type="dxa"/>
          </w:tcPr>
          <w:p w:rsidR="00241ADE" w:rsidRPr="00AF72A4" w:rsidRDefault="00241ADE" w:rsidP="00F37D56">
            <w:pPr>
              <w:pStyle w:val="tablesyntax"/>
              <w:rPr>
                <w:b/>
              </w:rPr>
            </w:pPr>
            <w:r>
              <w:tab/>
            </w:r>
            <w:r>
              <w:tab/>
            </w:r>
            <w:r w:rsidRPr="00AF72A4">
              <w:tab/>
              <w:t>for( j = 0; j &lt; 32; j++ )</w:t>
            </w:r>
          </w:p>
        </w:tc>
        <w:tc>
          <w:tcPr>
            <w:tcW w:w="1174" w:type="dxa"/>
          </w:tcPr>
          <w:p w:rsidR="00241ADE" w:rsidRPr="000245F5" w:rsidRDefault="00241ADE" w:rsidP="00F37D56">
            <w:pPr>
              <w:pStyle w:val="tablecell"/>
            </w:pPr>
          </w:p>
        </w:tc>
      </w:tr>
      <w:tr w:rsidR="00241ADE" w:rsidRPr="00737ECD" w:rsidTr="00F37D56">
        <w:trPr>
          <w:cantSplit/>
          <w:jc w:val="center"/>
        </w:trPr>
        <w:tc>
          <w:tcPr>
            <w:tcW w:w="6754" w:type="dxa"/>
          </w:tcPr>
          <w:p w:rsidR="00241ADE" w:rsidRPr="00AF72A4" w:rsidRDefault="00241ADE" w:rsidP="00241ADE">
            <w:pPr>
              <w:pStyle w:val="tablesyntax"/>
              <w:rPr>
                <w:b/>
                <w:bCs/>
              </w:rPr>
            </w:pPr>
            <w:r>
              <w:rPr>
                <w:b/>
                <w:bCs/>
              </w:rPr>
              <w:tab/>
            </w:r>
            <w:r>
              <w:rPr>
                <w:b/>
                <w:bCs/>
              </w:rPr>
              <w:tab/>
            </w:r>
            <w:r w:rsidRPr="00AF72A4">
              <w:rPr>
                <w:b/>
                <w:bCs/>
              </w:rPr>
              <w:tab/>
            </w:r>
            <w:r w:rsidRPr="00AF72A4">
              <w:rPr>
                <w:b/>
                <w:bCs/>
              </w:rPr>
              <w:tab/>
            </w:r>
            <w:proofErr w:type="spellStart"/>
            <w:r>
              <w:rPr>
                <w:b/>
                <w:bCs/>
              </w:rPr>
              <w:t>sub_layer_</w:t>
            </w:r>
            <w:r w:rsidRPr="00AF72A4">
              <w:rPr>
                <w:b/>
                <w:bCs/>
              </w:rPr>
              <w:t>profile_compatability_flag</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r w:rsidRPr="00AF72A4">
              <w:rPr>
                <w:bCs/>
              </w:rPr>
              <w:t> </w:t>
            </w:r>
            <w:r>
              <w:rPr>
                <w:bCs/>
              </w:rPr>
              <w:t>j</w:t>
            </w:r>
            <w:r w:rsidRPr="00AF72A4">
              <w:rPr>
                <w:bCs/>
              </w:rPr>
              <w:t> </w:t>
            </w:r>
            <w:r w:rsidRPr="00AF72A4">
              <w:rPr>
                <w:b/>
                <w:bCs/>
              </w:rPr>
              <w:t>]</w:t>
            </w:r>
          </w:p>
        </w:tc>
        <w:tc>
          <w:tcPr>
            <w:tcW w:w="1174" w:type="dxa"/>
          </w:tcPr>
          <w:p w:rsidR="00241ADE" w:rsidRPr="000245F5" w:rsidRDefault="00241ADE" w:rsidP="00F37D56">
            <w:pPr>
              <w:pStyle w:val="tablecell"/>
            </w:pPr>
            <w:r w:rsidRPr="000245F5">
              <w:t>u(1)</w:t>
            </w:r>
          </w:p>
        </w:tc>
      </w:tr>
      <w:tr w:rsidR="00241ADE" w:rsidRPr="00737ECD" w:rsidTr="00F37D56">
        <w:trPr>
          <w:cantSplit/>
          <w:jc w:val="center"/>
        </w:trPr>
        <w:tc>
          <w:tcPr>
            <w:tcW w:w="6754" w:type="dxa"/>
          </w:tcPr>
          <w:p w:rsidR="00241ADE" w:rsidRPr="00AF72A4" w:rsidRDefault="00241ADE" w:rsidP="00241ADE">
            <w:pPr>
              <w:pStyle w:val="tablesyntax"/>
              <w:rPr>
                <w:b/>
                <w:bCs/>
              </w:rPr>
            </w:pPr>
            <w:r>
              <w:rPr>
                <w:b/>
                <w:bCs/>
              </w:rPr>
              <w:tab/>
            </w:r>
            <w:r>
              <w:rPr>
                <w:b/>
                <w:bCs/>
              </w:rPr>
              <w:tab/>
            </w:r>
            <w:r w:rsidRPr="00AF72A4">
              <w:rPr>
                <w:b/>
                <w:bCs/>
              </w:rPr>
              <w:tab/>
            </w:r>
            <w:proofErr w:type="spellStart"/>
            <w:r w:rsidR="00B62D2A">
              <w:rPr>
                <w:b/>
                <w:bCs/>
              </w:rPr>
              <w:t>sub_layer_</w:t>
            </w:r>
            <w:r w:rsidRPr="00AF72A4">
              <w:rPr>
                <w:b/>
                <w:bCs/>
              </w:rPr>
              <w:t>constraint_flags</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p>
        </w:tc>
        <w:tc>
          <w:tcPr>
            <w:tcW w:w="1174" w:type="dxa"/>
          </w:tcPr>
          <w:p w:rsidR="00241ADE" w:rsidRPr="000245F5" w:rsidRDefault="00241ADE" w:rsidP="00F37D56">
            <w:pPr>
              <w:pStyle w:val="tablecell"/>
            </w:pPr>
            <w:r w:rsidRPr="000245F5">
              <w:t>u(16)</w:t>
            </w:r>
          </w:p>
        </w:tc>
      </w:tr>
      <w:tr w:rsidR="00B62D2A" w:rsidRPr="00737ECD" w:rsidTr="00F37D56">
        <w:trPr>
          <w:cantSplit/>
          <w:jc w:val="center"/>
        </w:trPr>
        <w:tc>
          <w:tcPr>
            <w:tcW w:w="6754" w:type="dxa"/>
          </w:tcPr>
          <w:p w:rsidR="00B62D2A" w:rsidRPr="00B62D2A" w:rsidRDefault="00B62D2A" w:rsidP="00241ADE">
            <w:pPr>
              <w:pStyle w:val="tablesyntax"/>
              <w:rPr>
                <w:bCs/>
              </w:rPr>
            </w:pPr>
            <w:r w:rsidRPr="00B62D2A">
              <w:rPr>
                <w:bCs/>
              </w:rPr>
              <w:tab/>
            </w:r>
            <w:r w:rsidRPr="00B62D2A">
              <w:rPr>
                <w:bCs/>
              </w:rPr>
              <w:tab/>
              <w:t>}</w:t>
            </w:r>
          </w:p>
        </w:tc>
        <w:tc>
          <w:tcPr>
            <w:tcW w:w="1174" w:type="dxa"/>
          </w:tcPr>
          <w:p w:rsidR="00B62D2A" w:rsidRPr="000245F5" w:rsidRDefault="00B62D2A" w:rsidP="00F37D56">
            <w:pPr>
              <w:pStyle w:val="tablecell"/>
            </w:pPr>
          </w:p>
        </w:tc>
      </w:tr>
      <w:tr w:rsidR="00B62D2A" w:rsidRPr="00241ADE" w:rsidTr="00F37D56">
        <w:trPr>
          <w:cantSplit/>
          <w:jc w:val="center"/>
        </w:trPr>
        <w:tc>
          <w:tcPr>
            <w:tcW w:w="6754" w:type="dxa"/>
          </w:tcPr>
          <w:p w:rsidR="00B62D2A" w:rsidRPr="00B62D2A" w:rsidRDefault="00B62D2A" w:rsidP="00B62D2A">
            <w:pPr>
              <w:pStyle w:val="tablesyntax"/>
            </w:pPr>
            <w:r w:rsidRPr="00B62D2A">
              <w:tab/>
            </w:r>
            <w:r w:rsidRPr="00B62D2A">
              <w:tab/>
              <w:t>if(</w:t>
            </w:r>
            <w:r>
              <w:t xml:space="preserve"> </w:t>
            </w:r>
            <w:proofErr w:type="spellStart"/>
            <w:r w:rsidRPr="00B62D2A">
              <w:t>sub_layer</w:t>
            </w:r>
            <w:r>
              <w:t>_level</w:t>
            </w:r>
            <w:r w:rsidRPr="00B62D2A">
              <w:t>_present_flag</w:t>
            </w:r>
            <w:proofErr w:type="spellEnd"/>
            <w:r w:rsidR="00830BD0">
              <w:t>[ </w:t>
            </w:r>
            <w:proofErr w:type="spellStart"/>
            <w:r w:rsidR="00830BD0">
              <w:t>i</w:t>
            </w:r>
            <w:proofErr w:type="spellEnd"/>
            <w:r w:rsidR="00830BD0">
              <w:t> ]</w:t>
            </w:r>
            <w:r>
              <w:t xml:space="preserve"> </w:t>
            </w:r>
            <w:r w:rsidRPr="00B62D2A">
              <w:t>)</w:t>
            </w:r>
          </w:p>
        </w:tc>
        <w:tc>
          <w:tcPr>
            <w:tcW w:w="1174" w:type="dxa"/>
          </w:tcPr>
          <w:p w:rsidR="00B62D2A" w:rsidRPr="000245F5" w:rsidRDefault="00B62D2A" w:rsidP="00F37D56">
            <w:pPr>
              <w:pStyle w:val="tablecell"/>
            </w:pPr>
          </w:p>
        </w:tc>
      </w:tr>
      <w:tr w:rsidR="008A4D6C" w:rsidRPr="00737ECD" w:rsidTr="00F37D56">
        <w:trPr>
          <w:cantSplit/>
          <w:jc w:val="center"/>
        </w:trPr>
        <w:tc>
          <w:tcPr>
            <w:tcW w:w="6754" w:type="dxa"/>
          </w:tcPr>
          <w:p w:rsidR="008A4D6C" w:rsidRPr="00AF72A4" w:rsidRDefault="008A4D6C" w:rsidP="006704B9">
            <w:pPr>
              <w:pStyle w:val="tablesyntax"/>
              <w:rPr>
                <w:b/>
              </w:rPr>
            </w:pPr>
            <w:r w:rsidRPr="00AF72A4">
              <w:rPr>
                <w:b/>
              </w:rPr>
              <w:tab/>
            </w:r>
            <w:r w:rsidRPr="00AF72A4">
              <w:rPr>
                <w:b/>
              </w:rPr>
              <w:tab/>
            </w:r>
            <w:r w:rsidRPr="00AF72A4">
              <w:rPr>
                <w:b/>
              </w:rPr>
              <w:tab/>
            </w:r>
            <w:proofErr w:type="spellStart"/>
            <w:r w:rsidR="00241ADE">
              <w:rPr>
                <w:b/>
              </w:rPr>
              <w:t>sub_layer</w:t>
            </w:r>
            <w:r w:rsidR="00B62D2A">
              <w:rPr>
                <w:b/>
              </w:rPr>
              <w:t>_</w:t>
            </w:r>
            <w:r w:rsidRPr="00AF72A4">
              <w:rPr>
                <w:b/>
              </w:rPr>
              <w:t>level_idc</w:t>
            </w:r>
            <w:proofErr w:type="spellEnd"/>
            <w:r w:rsidRPr="00AF72A4">
              <w:t>[ </w:t>
            </w:r>
            <w:proofErr w:type="spellStart"/>
            <w:r w:rsidRPr="00AF72A4">
              <w:t>i</w:t>
            </w:r>
            <w:proofErr w:type="spellEnd"/>
            <w:r w:rsidRPr="00AF72A4">
              <w:t> ]</w:t>
            </w:r>
          </w:p>
        </w:tc>
        <w:tc>
          <w:tcPr>
            <w:tcW w:w="1174" w:type="dxa"/>
          </w:tcPr>
          <w:p w:rsidR="008A4D6C" w:rsidRPr="000245F5" w:rsidRDefault="008A4D6C" w:rsidP="00F37D56">
            <w:pPr>
              <w:pStyle w:val="tablecell"/>
            </w:pPr>
            <w:r w:rsidRPr="000245F5">
              <w:t>u(8)</w:t>
            </w:r>
          </w:p>
        </w:tc>
      </w:tr>
      <w:tr w:rsidR="00241ADE" w:rsidRPr="00737ECD" w:rsidTr="00F37D56">
        <w:trPr>
          <w:cantSplit/>
          <w:jc w:val="center"/>
        </w:trPr>
        <w:tc>
          <w:tcPr>
            <w:tcW w:w="6754" w:type="dxa"/>
          </w:tcPr>
          <w:p w:rsidR="00241ADE" w:rsidRPr="00241ADE" w:rsidRDefault="00241ADE" w:rsidP="00F37D56">
            <w:pPr>
              <w:pStyle w:val="tablesyntax"/>
            </w:pPr>
            <w:r w:rsidRPr="00241ADE">
              <w:tab/>
              <w:t>}</w:t>
            </w:r>
          </w:p>
        </w:tc>
        <w:tc>
          <w:tcPr>
            <w:tcW w:w="1174" w:type="dxa"/>
          </w:tcPr>
          <w:p w:rsidR="00241ADE" w:rsidRPr="000245F5" w:rsidRDefault="00241ADE" w:rsidP="00F37D56">
            <w:pPr>
              <w:pStyle w:val="tablecell"/>
            </w:pPr>
          </w:p>
        </w:tc>
      </w:tr>
      <w:tr w:rsidR="008A4D6C" w:rsidRPr="00737ECD" w:rsidTr="00F37D56">
        <w:trPr>
          <w:cantSplit/>
          <w:jc w:val="center"/>
        </w:trPr>
        <w:tc>
          <w:tcPr>
            <w:tcW w:w="6754" w:type="dxa"/>
          </w:tcPr>
          <w:p w:rsidR="008A4D6C" w:rsidRPr="00AF72A4" w:rsidRDefault="008A4D6C" w:rsidP="00F37D56">
            <w:pPr>
              <w:pStyle w:val="tablesyntax"/>
            </w:pPr>
            <w:r w:rsidRPr="00AF72A4">
              <w:t>}</w:t>
            </w:r>
          </w:p>
        </w:tc>
        <w:tc>
          <w:tcPr>
            <w:tcW w:w="1174" w:type="dxa"/>
          </w:tcPr>
          <w:p w:rsidR="008A4D6C" w:rsidRPr="000245F5" w:rsidRDefault="008A4D6C" w:rsidP="00F37D56">
            <w:pPr>
              <w:pStyle w:val="tablecell"/>
            </w:pPr>
          </w:p>
        </w:tc>
      </w:tr>
    </w:tbl>
    <w:p w:rsidR="008A4D6C" w:rsidRDefault="008A4D6C" w:rsidP="008A4D6C">
      <w:pPr>
        <w:rPr>
          <w:lang w:val="en-CA"/>
        </w:rPr>
      </w:pPr>
    </w:p>
    <w:p w:rsidR="00E972A8" w:rsidRDefault="00E972A8" w:rsidP="00E972A8">
      <w:pPr>
        <w:rPr>
          <w:b/>
        </w:rPr>
      </w:pPr>
      <w:proofErr w:type="spellStart"/>
      <w:proofErr w:type="gramStart"/>
      <w:r w:rsidRPr="003F17AE">
        <w:rPr>
          <w:b/>
        </w:rPr>
        <w:t>profile_</w:t>
      </w:r>
      <w:r>
        <w:rPr>
          <w:b/>
        </w:rPr>
        <w:t>space</w:t>
      </w:r>
      <w:proofErr w:type="spellEnd"/>
      <w:proofErr w:type="gramEnd"/>
      <w:r w:rsidRPr="003F17AE">
        <w:t xml:space="preserve"> </w:t>
      </w:r>
      <w:r>
        <w:t xml:space="preserve">specifies the context for the </w:t>
      </w:r>
      <w:r w:rsidR="00C7421F">
        <w:t>interpretation</w:t>
      </w:r>
      <w:r>
        <w:t xml:space="preserve"> of </w:t>
      </w:r>
      <w:proofErr w:type="spellStart"/>
      <w:r>
        <w:t>profile_idc</w:t>
      </w:r>
      <w:proofErr w:type="spellEnd"/>
      <w:r>
        <w:t xml:space="preserve"> and </w:t>
      </w:r>
      <w:proofErr w:type="spellStart"/>
      <w:r w:rsidRPr="00EE1BA8">
        <w:t>profile_combatibility_flag</w:t>
      </w:r>
      <w:proofErr w:type="spellEnd"/>
      <w:r>
        <w:t>[ </w:t>
      </w:r>
      <w:proofErr w:type="spellStart"/>
      <w:r>
        <w:t>i</w:t>
      </w:r>
      <w:proofErr w:type="spellEnd"/>
      <w:r>
        <w:t> ] for all possible values of</w:t>
      </w:r>
      <w:r w:rsidR="004E6C73">
        <w:t> </w:t>
      </w:r>
      <w:proofErr w:type="spellStart"/>
      <w:r>
        <w:t>i</w:t>
      </w:r>
      <w:proofErr w:type="spellEnd"/>
      <w:r w:rsidRPr="003F17AE">
        <w:t>.</w:t>
      </w:r>
      <w:r>
        <w:t xml:space="preserve"> The value of </w:t>
      </w:r>
      <w:proofErr w:type="spellStart"/>
      <w:r w:rsidRPr="007553F4">
        <w:t>profile_space</w:t>
      </w:r>
      <w:proofErr w:type="spellEnd"/>
      <w:r>
        <w:t xml:space="preserve"> shall be equal to 0 </w:t>
      </w:r>
      <w:r w:rsidRPr="003F17AE">
        <w:t xml:space="preserve">in </w:t>
      </w:r>
      <w:proofErr w:type="spellStart"/>
      <w:r w:rsidRPr="003F17AE">
        <w:t>bitstreams</w:t>
      </w:r>
      <w:proofErr w:type="spellEnd"/>
      <w:r w:rsidRPr="003F17AE">
        <w:t xml:space="preserve"> conforming to this Recommendation | International Standard. </w:t>
      </w:r>
      <w:r>
        <w:t xml:space="preserve">Other values for </w:t>
      </w:r>
      <w:proofErr w:type="spellStart"/>
      <w:r>
        <w:t>profile_space</w:t>
      </w:r>
      <w:proofErr w:type="spellEnd"/>
      <w:r>
        <w:t xml:space="preserve"> are</w:t>
      </w:r>
      <w:r w:rsidRPr="003F17AE">
        <w:t xml:space="preserve"> reserved for future use by ITU-T | ISO/IEC. Decoders shall ignore </w:t>
      </w:r>
      <w:r>
        <w:t xml:space="preserve">the coded video sequence if </w:t>
      </w:r>
      <w:proofErr w:type="spellStart"/>
      <w:r w:rsidRPr="007553F4">
        <w:t>profile_space</w:t>
      </w:r>
      <w:proofErr w:type="spellEnd"/>
      <w:r>
        <w:t xml:space="preserve"> is not equal to 0</w:t>
      </w:r>
      <w:r w:rsidRPr="003F17AE">
        <w:t>.</w:t>
      </w:r>
    </w:p>
    <w:p w:rsidR="00E972A8" w:rsidRDefault="00E972A8" w:rsidP="00E972A8">
      <w:r>
        <w:t xml:space="preserve">When </w:t>
      </w:r>
      <w:proofErr w:type="spellStart"/>
      <w:r w:rsidRPr="007553F4">
        <w:t>profile_space</w:t>
      </w:r>
      <w:proofErr w:type="spellEnd"/>
      <w:r>
        <w:t xml:space="preserve"> is equal to 0, </w:t>
      </w:r>
      <w:proofErr w:type="spellStart"/>
      <w:r w:rsidRPr="003F17AE">
        <w:rPr>
          <w:b/>
        </w:rPr>
        <w:t>profile_idc</w:t>
      </w:r>
      <w:proofErr w:type="spellEnd"/>
      <w:r>
        <w:t xml:space="preserve"> </w:t>
      </w:r>
      <w:r w:rsidRPr="003F17AE">
        <w:t>indicate</w:t>
      </w:r>
      <w:r>
        <w:t>s</w:t>
      </w:r>
      <w:r w:rsidRPr="003F17AE">
        <w:t xml:space="preserve"> the profile to which the coded video sequence conforms.</w:t>
      </w:r>
    </w:p>
    <w:p w:rsidR="00E972A8" w:rsidRPr="003F17AE" w:rsidRDefault="00E972A8" w:rsidP="00E972A8">
      <w:r>
        <w:t xml:space="preserve">[Ed. (DS): We might prefer not to use the </w:t>
      </w:r>
      <w:proofErr w:type="spellStart"/>
      <w:r>
        <w:t>profile_idc</w:t>
      </w:r>
      <w:proofErr w:type="spellEnd"/>
      <w:r>
        <w:t xml:space="preserve"> value zero, or reserve it to mean "no profile </w:t>
      </w:r>
      <w:proofErr w:type="gramStart"/>
      <w:r>
        <w:t>signalled,</w:t>
      </w:r>
      <w:proofErr w:type="gramEnd"/>
      <w:r>
        <w:t xml:space="preserve"> bitstream is unconstrained"; this gives us one spare bit in the </w:t>
      </w:r>
      <w:r w:rsidRPr="00301FB4">
        <w:t xml:space="preserve">profile compatibility </w:t>
      </w:r>
      <w:r>
        <w:t>flags array.]</w:t>
      </w:r>
    </w:p>
    <w:p w:rsidR="00E972A8" w:rsidRDefault="00E972A8" w:rsidP="00E972A8">
      <w:pPr>
        <w:rPr>
          <w:b/>
          <w:bCs/>
        </w:rPr>
      </w:pPr>
      <w:r>
        <w:t xml:space="preserve">When </w:t>
      </w:r>
      <w:proofErr w:type="spellStart"/>
      <w:r w:rsidRPr="007553F4">
        <w:t>profile_space</w:t>
      </w:r>
      <w:proofErr w:type="spellEnd"/>
      <w:r>
        <w:t xml:space="preserve"> is equal to 0, </w:t>
      </w:r>
      <w:proofErr w:type="spellStart"/>
      <w:r>
        <w:rPr>
          <w:b/>
          <w:bCs/>
        </w:rPr>
        <w:t>profile_compatability_flag</w:t>
      </w:r>
      <w:proofErr w:type="spellEnd"/>
      <w:proofErr w:type="gramStart"/>
      <w:r>
        <w:rPr>
          <w:b/>
          <w:bCs/>
        </w:rPr>
        <w:t>[</w:t>
      </w:r>
      <w:r w:rsidRPr="00EE1BA8">
        <w:rPr>
          <w:bCs/>
        </w:rPr>
        <w:t> </w:t>
      </w:r>
      <w:proofErr w:type="spellStart"/>
      <w:r w:rsidRPr="00EE1BA8">
        <w:rPr>
          <w:bCs/>
        </w:rPr>
        <w:t>i</w:t>
      </w:r>
      <w:proofErr w:type="spellEnd"/>
      <w:proofErr w:type="gramEnd"/>
      <w:r w:rsidRPr="00EE1BA8">
        <w:rPr>
          <w:bCs/>
        </w:rPr>
        <w:t> </w:t>
      </w:r>
      <w:r>
        <w:rPr>
          <w:b/>
          <w:bCs/>
        </w:rPr>
        <w:t>]</w:t>
      </w:r>
      <w:r>
        <w:t xml:space="preserve"> equal to 1 indicates that the coded video sequence conforms to the profile indicated by </w:t>
      </w:r>
      <w:proofErr w:type="spellStart"/>
      <w:r>
        <w:t>profile_idc</w:t>
      </w:r>
      <w:proofErr w:type="spellEnd"/>
      <w:r>
        <w:t xml:space="preserve"> equal to </w:t>
      </w:r>
      <w:proofErr w:type="spellStart"/>
      <w:r>
        <w:t>i</w:t>
      </w:r>
      <w:proofErr w:type="spellEnd"/>
      <w:r>
        <w:t xml:space="preserve">. When </w:t>
      </w:r>
      <w:proofErr w:type="spellStart"/>
      <w:r w:rsidRPr="007553F4">
        <w:t>profile_space</w:t>
      </w:r>
      <w:proofErr w:type="spellEnd"/>
      <w:r>
        <w:t xml:space="preserve"> is equal to 0, </w:t>
      </w:r>
      <w:proofErr w:type="spellStart"/>
      <w:r w:rsidRPr="00050272">
        <w:t>profile_compatability_</w:t>
      </w:r>
      <w:proofErr w:type="gramStart"/>
      <w:r w:rsidRPr="00050272">
        <w:t>flag</w:t>
      </w:r>
      <w:proofErr w:type="spellEnd"/>
      <w:r w:rsidRPr="00050272">
        <w:t>[</w:t>
      </w:r>
      <w:proofErr w:type="gramEnd"/>
      <w:r>
        <w:t> </w:t>
      </w:r>
      <w:proofErr w:type="spellStart"/>
      <w:r>
        <w:t>profile_idc</w:t>
      </w:r>
      <w:proofErr w:type="spellEnd"/>
      <w:r>
        <w:t> </w:t>
      </w:r>
      <w:r w:rsidRPr="00050272">
        <w:t>]</w:t>
      </w:r>
      <w:r>
        <w:t xml:space="preserve"> shall be equal to 1.</w:t>
      </w:r>
    </w:p>
    <w:p w:rsidR="00E972A8" w:rsidRDefault="00E972A8" w:rsidP="00E972A8">
      <w:proofErr w:type="spellStart"/>
      <w:proofErr w:type="gramStart"/>
      <w:r>
        <w:rPr>
          <w:b/>
        </w:rPr>
        <w:t>constraint_flags</w:t>
      </w:r>
      <w:proofErr w:type="spellEnd"/>
      <w:proofErr w:type="gramEnd"/>
      <w:r w:rsidRPr="003F17AE">
        <w:t xml:space="preserve"> </w:t>
      </w:r>
      <w:r>
        <w:t xml:space="preserve">shall be equal to 0 </w:t>
      </w:r>
      <w:r w:rsidRPr="003F17AE">
        <w:t xml:space="preserve">in </w:t>
      </w:r>
      <w:proofErr w:type="spellStart"/>
      <w:r w:rsidRPr="003F17AE">
        <w:t>bitstreams</w:t>
      </w:r>
      <w:proofErr w:type="spellEnd"/>
      <w:r w:rsidRPr="003F17AE">
        <w:t xml:space="preserve"> conforming to this Recommendation | International Standard. </w:t>
      </w:r>
      <w:r>
        <w:t xml:space="preserve">Other values for </w:t>
      </w:r>
      <w:proofErr w:type="spellStart"/>
      <w:r w:rsidRPr="003F17AE">
        <w:t>for</w:t>
      </w:r>
      <w:proofErr w:type="spellEnd"/>
      <w:r w:rsidRPr="003F17AE">
        <w:t xml:space="preserve"> </w:t>
      </w:r>
      <w:proofErr w:type="spellStart"/>
      <w:r w:rsidRPr="00C87368">
        <w:t>constraint_flags</w:t>
      </w:r>
      <w:proofErr w:type="spellEnd"/>
      <w:r w:rsidRPr="00C87368">
        <w:t xml:space="preserve"> </w:t>
      </w:r>
      <w:r>
        <w:t>are</w:t>
      </w:r>
      <w:r w:rsidRPr="003F17AE">
        <w:t xml:space="preserve"> reserved for future use by ITU-T | ISO/IEC. Decoders sh</w:t>
      </w:r>
      <w:r>
        <w:t xml:space="preserve">ould </w:t>
      </w:r>
      <w:r w:rsidRPr="003F17AE">
        <w:t xml:space="preserve">ignore </w:t>
      </w:r>
      <w:r>
        <w:t xml:space="preserve">the value of </w:t>
      </w:r>
      <w:proofErr w:type="spellStart"/>
      <w:r w:rsidRPr="00C87368">
        <w:t>constraint_flags</w:t>
      </w:r>
      <w:proofErr w:type="spellEnd"/>
      <w:r>
        <w:t>.</w:t>
      </w:r>
    </w:p>
    <w:p w:rsidR="00C957F6" w:rsidRPr="003F17AE" w:rsidRDefault="00C957F6" w:rsidP="00C957F6">
      <w:proofErr w:type="spellStart"/>
      <w:proofErr w:type="gramStart"/>
      <w:r w:rsidRPr="003F17AE">
        <w:rPr>
          <w:b/>
        </w:rPr>
        <w:t>level_idc</w:t>
      </w:r>
      <w:proofErr w:type="spellEnd"/>
      <w:proofErr w:type="gramEnd"/>
      <w:r w:rsidRPr="003F17AE">
        <w:t xml:space="preserve"> indicate</w:t>
      </w:r>
      <w:r>
        <w:t>s</w:t>
      </w:r>
      <w:r w:rsidRPr="003F17AE">
        <w:t xml:space="preserve"> the </w:t>
      </w:r>
      <w:r>
        <w:t xml:space="preserve">maximum </w:t>
      </w:r>
      <w:r w:rsidRPr="003F17AE">
        <w:t>level to which the coded video sequence conforms</w:t>
      </w:r>
      <w:r>
        <w:t xml:space="preserve"> w</w:t>
      </w:r>
      <w:r w:rsidRPr="001A5A1F">
        <w:t xml:space="preserve">hen </w:t>
      </w:r>
      <w:r>
        <w:t xml:space="preserve">the </w:t>
      </w:r>
      <w:proofErr w:type="spellStart"/>
      <w:r>
        <w:t>profile_level</w:t>
      </w:r>
      <w:proofErr w:type="spellEnd"/>
      <w:r>
        <w:t xml:space="preserve">( ) syntax structure is </w:t>
      </w:r>
      <w:r w:rsidRPr="001A5A1F">
        <w:t>in</w:t>
      </w:r>
      <w:r>
        <w:t>cluded in a video parameter set</w:t>
      </w:r>
      <w:r w:rsidRPr="003F17AE">
        <w:t>.</w:t>
      </w:r>
      <w:r>
        <w:t xml:space="preserve"> </w:t>
      </w:r>
      <w:proofErr w:type="spellStart"/>
      <w:proofErr w:type="gramStart"/>
      <w:r w:rsidRPr="001A5A1F">
        <w:t>level_idc</w:t>
      </w:r>
      <w:proofErr w:type="spellEnd"/>
      <w:proofErr w:type="gramEnd"/>
      <w:r w:rsidRPr="00C957F6">
        <w:t xml:space="preserve"> </w:t>
      </w:r>
      <w:r w:rsidRPr="003F17AE">
        <w:t>indicate</w:t>
      </w:r>
      <w:r>
        <w:t>s</w:t>
      </w:r>
      <w:r w:rsidRPr="003F17AE">
        <w:t xml:space="preserve"> the level to which the coded video sequence conforms</w:t>
      </w:r>
      <w:r>
        <w:t xml:space="preserve"> w</w:t>
      </w:r>
      <w:r w:rsidRPr="00C957F6">
        <w:t xml:space="preserve">hen the </w:t>
      </w:r>
      <w:proofErr w:type="spellStart"/>
      <w:r w:rsidRPr="00C957F6">
        <w:t>profile_level</w:t>
      </w:r>
      <w:proofErr w:type="spellEnd"/>
      <w:r w:rsidRPr="00C957F6">
        <w:t>( ) syntax structure is included in a sequence parameter set</w:t>
      </w:r>
      <w:r w:rsidRPr="003F17AE">
        <w:t>.</w:t>
      </w:r>
    </w:p>
    <w:p w:rsidR="00C957F6" w:rsidRDefault="00C957F6" w:rsidP="00E972A8">
      <w:pPr>
        <w:spacing w:before="60" w:line="199" w:lineRule="exact"/>
        <w:ind w:left="284"/>
        <w:rPr>
          <w:sz w:val="18"/>
          <w:szCs w:val="18"/>
        </w:rPr>
      </w:pPr>
      <w:r w:rsidRPr="004E6C73">
        <w:rPr>
          <w:sz w:val="18"/>
          <w:szCs w:val="18"/>
          <w:highlight w:val="yellow"/>
        </w:rPr>
        <w:t xml:space="preserve">NOTE 1 – A greater value of </w:t>
      </w:r>
      <w:proofErr w:type="spellStart"/>
      <w:r w:rsidRPr="004E6C73">
        <w:rPr>
          <w:sz w:val="18"/>
          <w:szCs w:val="18"/>
          <w:highlight w:val="yellow"/>
        </w:rPr>
        <w:t>level_idc</w:t>
      </w:r>
      <w:proofErr w:type="spellEnd"/>
      <w:r w:rsidRPr="004E6C73">
        <w:rPr>
          <w:sz w:val="18"/>
          <w:szCs w:val="18"/>
          <w:highlight w:val="yellow"/>
        </w:rPr>
        <w:t xml:space="preserve"> indicates a higher level. The maximum level signalled in the video parameter set for a coded video sequence may be higher than the level signalled in the sequence parameter set for the same coded video sequence.</w:t>
      </w:r>
    </w:p>
    <w:p w:rsidR="00E972A8" w:rsidRPr="003F17AE" w:rsidRDefault="00E972A8" w:rsidP="00E972A8">
      <w:pPr>
        <w:spacing w:before="60" w:line="199" w:lineRule="exact"/>
        <w:ind w:left="284"/>
        <w:rPr>
          <w:i/>
          <w:sz w:val="18"/>
          <w:szCs w:val="18"/>
        </w:rPr>
      </w:pPr>
      <w:r w:rsidRPr="003F17AE">
        <w:rPr>
          <w:sz w:val="18"/>
          <w:szCs w:val="18"/>
        </w:rPr>
        <w:t>NOTE </w:t>
      </w:r>
      <w:r w:rsidR="00C957F6">
        <w:rPr>
          <w:sz w:val="18"/>
          <w:szCs w:val="18"/>
        </w:rPr>
        <w:t>2</w:t>
      </w:r>
      <w:r w:rsidRPr="003F17AE">
        <w:rPr>
          <w:sz w:val="18"/>
          <w:szCs w:val="18"/>
        </w:rPr>
        <w:t xml:space="preserve"> –</w:t>
      </w:r>
      <w:r>
        <w:rPr>
          <w:sz w:val="18"/>
          <w:szCs w:val="18"/>
        </w:rPr>
        <w:t xml:space="preserve"> </w:t>
      </w:r>
      <w:r w:rsidRPr="00240039">
        <w:rPr>
          <w:sz w:val="18"/>
          <w:szCs w:val="18"/>
        </w:rPr>
        <w:t xml:space="preserve">The </w:t>
      </w:r>
      <w:proofErr w:type="spellStart"/>
      <w:r w:rsidRPr="00240039">
        <w:rPr>
          <w:sz w:val="18"/>
          <w:szCs w:val="18"/>
        </w:rPr>
        <w:t>level_idc</w:t>
      </w:r>
      <w:proofErr w:type="spellEnd"/>
      <w:r w:rsidRPr="00240039">
        <w:rPr>
          <w:sz w:val="18"/>
          <w:szCs w:val="18"/>
        </w:rPr>
        <w:t xml:space="preserve"> definitions need to be independent of </w:t>
      </w:r>
      <w:proofErr w:type="spellStart"/>
      <w:r w:rsidRPr="00240039">
        <w:rPr>
          <w:sz w:val="18"/>
          <w:szCs w:val="18"/>
        </w:rPr>
        <w:t>profile_idc</w:t>
      </w:r>
      <w:proofErr w:type="spellEnd"/>
      <w:r w:rsidRPr="00240039">
        <w:rPr>
          <w:sz w:val="18"/>
          <w:szCs w:val="18"/>
        </w:rPr>
        <w:t xml:space="preserve">, as a </w:t>
      </w:r>
      <w:r>
        <w:rPr>
          <w:sz w:val="18"/>
          <w:szCs w:val="18"/>
        </w:rPr>
        <w:t>decoder</w:t>
      </w:r>
      <w:r w:rsidRPr="00240039">
        <w:rPr>
          <w:sz w:val="18"/>
          <w:szCs w:val="18"/>
        </w:rPr>
        <w:t xml:space="preserve"> may not recognize the </w:t>
      </w:r>
      <w:proofErr w:type="spellStart"/>
      <w:r w:rsidRPr="00240039">
        <w:rPr>
          <w:sz w:val="18"/>
          <w:szCs w:val="18"/>
        </w:rPr>
        <w:t>the</w:t>
      </w:r>
      <w:proofErr w:type="spellEnd"/>
      <w:r w:rsidRPr="00240039">
        <w:rPr>
          <w:sz w:val="18"/>
          <w:szCs w:val="18"/>
        </w:rPr>
        <w:t xml:space="preserve"> </w:t>
      </w:r>
      <w:proofErr w:type="spellStart"/>
      <w:r w:rsidRPr="00240039">
        <w:rPr>
          <w:sz w:val="18"/>
          <w:szCs w:val="18"/>
        </w:rPr>
        <w:t>profile_idc</w:t>
      </w:r>
      <w:proofErr w:type="spellEnd"/>
      <w:r w:rsidRPr="00240039">
        <w:rPr>
          <w:sz w:val="18"/>
          <w:szCs w:val="18"/>
        </w:rPr>
        <w:t xml:space="preserve"> value but instead recognize, and be able to decode, one or more of the profiles </w:t>
      </w:r>
      <w:r>
        <w:rPr>
          <w:sz w:val="18"/>
          <w:szCs w:val="18"/>
        </w:rPr>
        <w:t xml:space="preserve">indicated </w:t>
      </w:r>
      <w:r w:rsidRPr="00240039">
        <w:rPr>
          <w:sz w:val="18"/>
          <w:szCs w:val="18"/>
        </w:rPr>
        <w:t xml:space="preserve">by the </w:t>
      </w:r>
      <w:r>
        <w:rPr>
          <w:sz w:val="18"/>
          <w:szCs w:val="18"/>
        </w:rPr>
        <w:t xml:space="preserve">profile </w:t>
      </w:r>
      <w:r w:rsidRPr="00240039">
        <w:rPr>
          <w:sz w:val="18"/>
          <w:szCs w:val="18"/>
        </w:rPr>
        <w:t>compatibility flags.</w:t>
      </w:r>
    </w:p>
    <w:p w:rsidR="00E972A8" w:rsidRDefault="00E972A8" w:rsidP="00E972A8">
      <w:pPr>
        <w:spacing w:before="60" w:line="199" w:lineRule="exact"/>
        <w:ind w:left="284"/>
        <w:rPr>
          <w:sz w:val="18"/>
          <w:szCs w:val="18"/>
        </w:rPr>
      </w:pPr>
      <w:r w:rsidRPr="003F17AE">
        <w:rPr>
          <w:sz w:val="18"/>
          <w:szCs w:val="18"/>
        </w:rPr>
        <w:lastRenderedPageBreak/>
        <w:t>NOTE </w:t>
      </w:r>
      <w:r w:rsidR="00C957F6">
        <w:rPr>
          <w:sz w:val="18"/>
          <w:szCs w:val="18"/>
        </w:rPr>
        <w:t>3</w:t>
      </w:r>
      <w:r w:rsidRPr="003F17AE">
        <w:rPr>
          <w:sz w:val="18"/>
          <w:szCs w:val="18"/>
        </w:rPr>
        <w:t xml:space="preserve"> –</w:t>
      </w:r>
      <w:r>
        <w:rPr>
          <w:sz w:val="18"/>
          <w:szCs w:val="18"/>
        </w:rPr>
        <w:t xml:space="preserve"> </w:t>
      </w:r>
      <w:r w:rsidRPr="00240039">
        <w:rPr>
          <w:sz w:val="18"/>
          <w:szCs w:val="18"/>
        </w:rPr>
        <w:t xml:space="preserve">For </w:t>
      </w:r>
      <w:proofErr w:type="spellStart"/>
      <w:r>
        <w:rPr>
          <w:sz w:val="18"/>
          <w:szCs w:val="18"/>
        </w:rPr>
        <w:t>bit</w:t>
      </w:r>
      <w:r w:rsidRPr="00240039">
        <w:rPr>
          <w:sz w:val="18"/>
          <w:szCs w:val="18"/>
        </w:rPr>
        <w:t>streams</w:t>
      </w:r>
      <w:proofErr w:type="spellEnd"/>
      <w:r w:rsidRPr="00240039">
        <w:rPr>
          <w:sz w:val="18"/>
          <w:szCs w:val="18"/>
        </w:rPr>
        <w:t xml:space="preserve"> compatible with more than one profile, the value of </w:t>
      </w:r>
      <w:proofErr w:type="spellStart"/>
      <w:r w:rsidRPr="00240039">
        <w:rPr>
          <w:sz w:val="18"/>
          <w:szCs w:val="18"/>
        </w:rPr>
        <w:t>profile_idc</w:t>
      </w:r>
      <w:proofErr w:type="spellEnd"/>
      <w:r w:rsidRPr="00240039">
        <w:rPr>
          <w:sz w:val="18"/>
          <w:szCs w:val="18"/>
        </w:rPr>
        <w:t xml:space="preserve"> should be set to the </w:t>
      </w:r>
      <w:r>
        <w:rPr>
          <w:sz w:val="18"/>
          <w:szCs w:val="18"/>
        </w:rPr>
        <w:t>"</w:t>
      </w:r>
      <w:r w:rsidRPr="00240039">
        <w:rPr>
          <w:sz w:val="18"/>
          <w:szCs w:val="18"/>
        </w:rPr>
        <w:t>best viewed as</w:t>
      </w:r>
      <w:r>
        <w:rPr>
          <w:sz w:val="18"/>
          <w:szCs w:val="18"/>
        </w:rPr>
        <w:t>"</w:t>
      </w:r>
      <w:r w:rsidRPr="00240039">
        <w:rPr>
          <w:sz w:val="18"/>
          <w:szCs w:val="18"/>
        </w:rPr>
        <w:t xml:space="preserve"> profile.</w:t>
      </w:r>
    </w:p>
    <w:p w:rsidR="00E972A8" w:rsidRDefault="00E972A8" w:rsidP="00E972A8">
      <w:pPr>
        <w:spacing w:before="60" w:line="199" w:lineRule="exact"/>
        <w:ind w:left="284"/>
        <w:rPr>
          <w:sz w:val="18"/>
          <w:szCs w:val="18"/>
        </w:rPr>
      </w:pPr>
      <w:r w:rsidRPr="003F17AE">
        <w:rPr>
          <w:sz w:val="18"/>
          <w:szCs w:val="18"/>
        </w:rPr>
        <w:t>NOTE </w:t>
      </w:r>
      <w:r w:rsidR="00C957F6">
        <w:rPr>
          <w:sz w:val="18"/>
          <w:szCs w:val="18"/>
        </w:rPr>
        <w:t>4</w:t>
      </w:r>
      <w:r w:rsidRPr="003F17AE">
        <w:rPr>
          <w:sz w:val="18"/>
          <w:szCs w:val="18"/>
        </w:rPr>
        <w:t xml:space="preserve"> –</w:t>
      </w:r>
      <w:r>
        <w:rPr>
          <w:sz w:val="18"/>
          <w:szCs w:val="18"/>
        </w:rPr>
        <w:t xml:space="preserve"> </w:t>
      </w:r>
      <w:r w:rsidRPr="008F1A04">
        <w:rPr>
          <w:sz w:val="18"/>
          <w:szCs w:val="18"/>
        </w:rPr>
        <w:t xml:space="preserve">The </w:t>
      </w:r>
      <w:proofErr w:type="spellStart"/>
      <w:r w:rsidRPr="008F1A04">
        <w:rPr>
          <w:sz w:val="18"/>
          <w:szCs w:val="18"/>
        </w:rPr>
        <w:t>constraint</w:t>
      </w:r>
      <w:r>
        <w:rPr>
          <w:sz w:val="18"/>
          <w:szCs w:val="18"/>
        </w:rPr>
        <w:t>_</w:t>
      </w:r>
      <w:r w:rsidRPr="008F1A04">
        <w:rPr>
          <w:sz w:val="18"/>
          <w:szCs w:val="18"/>
        </w:rPr>
        <w:t>flags</w:t>
      </w:r>
      <w:proofErr w:type="spellEnd"/>
      <w:r w:rsidRPr="008F1A04">
        <w:rPr>
          <w:sz w:val="18"/>
          <w:szCs w:val="18"/>
        </w:rPr>
        <w:t xml:space="preserve"> can be used to indicate the respect of further constraints on the bitstream (e.g. that a selected tool, permitted by the profiles signal</w:t>
      </w:r>
      <w:r>
        <w:rPr>
          <w:sz w:val="18"/>
          <w:szCs w:val="18"/>
        </w:rPr>
        <w:t>l</w:t>
      </w:r>
      <w:r w:rsidRPr="008F1A04">
        <w:rPr>
          <w:sz w:val="18"/>
          <w:szCs w:val="18"/>
        </w:rPr>
        <w:t>ed, is nonetheless not used). The</w:t>
      </w:r>
      <w:r>
        <w:rPr>
          <w:sz w:val="18"/>
          <w:szCs w:val="18"/>
        </w:rPr>
        <w:t>se</w:t>
      </w:r>
      <w:r w:rsidRPr="008F1A04">
        <w:rPr>
          <w:sz w:val="18"/>
          <w:szCs w:val="18"/>
        </w:rPr>
        <w:t xml:space="preserve"> flags are ideally profile independent, but unlike </w:t>
      </w:r>
      <w:proofErr w:type="spellStart"/>
      <w:r w:rsidRPr="008F1A04">
        <w:rPr>
          <w:sz w:val="18"/>
          <w:szCs w:val="18"/>
        </w:rPr>
        <w:t>level_idc</w:t>
      </w:r>
      <w:proofErr w:type="spellEnd"/>
      <w:r w:rsidRPr="008F1A04">
        <w:rPr>
          <w:sz w:val="18"/>
          <w:szCs w:val="18"/>
        </w:rPr>
        <w:t>, it</w:t>
      </w:r>
      <w:r>
        <w:rPr>
          <w:sz w:val="18"/>
          <w:szCs w:val="18"/>
        </w:rPr>
        <w:t xml:space="preserve"> is allowed to be </w:t>
      </w:r>
      <w:r w:rsidRPr="008F1A04">
        <w:rPr>
          <w:sz w:val="18"/>
          <w:szCs w:val="18"/>
        </w:rPr>
        <w:t xml:space="preserve">contextual on </w:t>
      </w:r>
      <w:proofErr w:type="spellStart"/>
      <w:r w:rsidRPr="008F1A04">
        <w:rPr>
          <w:sz w:val="18"/>
          <w:szCs w:val="18"/>
        </w:rPr>
        <w:t>profile_idc</w:t>
      </w:r>
      <w:proofErr w:type="spellEnd"/>
      <w:r w:rsidRPr="008F1A04">
        <w:rPr>
          <w:sz w:val="18"/>
          <w:szCs w:val="18"/>
        </w:rPr>
        <w:t>.</w:t>
      </w:r>
    </w:p>
    <w:p w:rsidR="00C957F6" w:rsidRPr="004E6C73" w:rsidRDefault="00C957F6" w:rsidP="00C957F6">
      <w:pPr>
        <w:tabs>
          <w:tab w:val="clear" w:pos="360"/>
          <w:tab w:val="left" w:pos="2977"/>
        </w:tabs>
        <w:rPr>
          <w:rFonts w:eastAsia="Malgun Gothic"/>
          <w:szCs w:val="22"/>
          <w:highlight w:val="yellow"/>
          <w:lang w:val="en-GB" w:eastAsia="x-none"/>
        </w:rPr>
      </w:pPr>
      <w:proofErr w:type="spellStart"/>
      <w:r w:rsidRPr="004E6C73">
        <w:rPr>
          <w:rFonts w:eastAsiaTheme="minorEastAsia"/>
          <w:b/>
          <w:szCs w:val="22"/>
          <w:highlight w:val="yellow"/>
        </w:rPr>
        <w:t>sub_layer_profile_present_flag</w:t>
      </w:r>
      <w:proofErr w:type="spellEnd"/>
      <w:proofErr w:type="gramStart"/>
      <w:r w:rsidR="00C7421F" w:rsidRPr="004E6C73">
        <w:rPr>
          <w:b/>
          <w:bCs/>
          <w:highlight w:val="yellow"/>
        </w:rPr>
        <w:t>[</w:t>
      </w:r>
      <w:r w:rsidR="00C7421F" w:rsidRPr="004E6C73">
        <w:rPr>
          <w:bCs/>
          <w:highlight w:val="yellow"/>
        </w:rPr>
        <w:t> </w:t>
      </w:r>
      <w:proofErr w:type="spellStart"/>
      <w:r w:rsidR="00C7421F" w:rsidRPr="004E6C73">
        <w:rPr>
          <w:bCs/>
          <w:highlight w:val="yellow"/>
        </w:rPr>
        <w:t>i</w:t>
      </w:r>
      <w:proofErr w:type="spellEnd"/>
      <w:proofErr w:type="gramEnd"/>
      <w:r w:rsidR="00C7421F" w:rsidRPr="004E6C73">
        <w:rPr>
          <w:bCs/>
          <w:highlight w:val="yellow"/>
        </w:rPr>
        <w:t> </w:t>
      </w:r>
      <w:r w:rsidR="00C7421F" w:rsidRPr="004E6C73">
        <w:rPr>
          <w:b/>
          <w:bCs/>
          <w:highlight w:val="yellow"/>
        </w:rPr>
        <w:t>]</w:t>
      </w:r>
      <w:r w:rsidRPr="004E6C73" w:rsidDel="002B292B">
        <w:rPr>
          <w:rFonts w:eastAsia="Malgun Gothic"/>
          <w:szCs w:val="22"/>
          <w:highlight w:val="yellow"/>
          <w:lang w:val="en-GB" w:eastAsia="x-none"/>
        </w:rPr>
        <w:t xml:space="preserve"> </w:t>
      </w:r>
      <w:r w:rsidRPr="004E6C73">
        <w:rPr>
          <w:rFonts w:eastAsia="Malgun Gothic"/>
          <w:szCs w:val="22"/>
          <w:highlight w:val="yellow"/>
          <w:lang w:val="en-GB" w:eastAsia="x-none"/>
        </w:rPr>
        <w:t xml:space="preserve">equal to 1 specifies that profile information may be present </w:t>
      </w:r>
      <w:r w:rsidR="00343A43" w:rsidRPr="004E6C73">
        <w:rPr>
          <w:rFonts w:eastAsia="Malgun Gothic"/>
          <w:szCs w:val="22"/>
          <w:highlight w:val="yellow"/>
          <w:lang w:val="en-GB" w:eastAsia="x-none"/>
        </w:rPr>
        <w:t xml:space="preserve">in the </w:t>
      </w:r>
      <w:proofErr w:type="spellStart"/>
      <w:r w:rsidR="00343A43" w:rsidRPr="004E6C73">
        <w:rPr>
          <w:rFonts w:eastAsia="Malgun Gothic"/>
          <w:szCs w:val="22"/>
          <w:highlight w:val="yellow"/>
          <w:lang w:val="en-GB" w:eastAsia="x-none"/>
        </w:rPr>
        <w:t>profile_level</w:t>
      </w:r>
      <w:proofErr w:type="spellEnd"/>
      <w:r w:rsidR="00343A43" w:rsidRPr="004E6C73">
        <w:rPr>
          <w:rFonts w:eastAsia="Malgun Gothic"/>
          <w:szCs w:val="22"/>
          <w:highlight w:val="yellow"/>
          <w:lang w:val="en-GB" w:eastAsia="x-none"/>
        </w:rPr>
        <w:t xml:space="preserve">( ) syntax structure </w:t>
      </w:r>
      <w:r w:rsidRPr="004E6C73">
        <w:rPr>
          <w:rFonts w:eastAsia="Malgun Gothic"/>
          <w:szCs w:val="22"/>
          <w:highlight w:val="yellow"/>
          <w:lang w:val="en-GB" w:eastAsia="x-none"/>
        </w:rPr>
        <w:t xml:space="preserve">for </w:t>
      </w:r>
      <w:r w:rsidR="00C7421F">
        <w:rPr>
          <w:rFonts w:eastAsia="Malgun Gothic"/>
          <w:szCs w:val="22"/>
          <w:highlight w:val="yellow"/>
          <w:lang w:val="en-GB" w:eastAsia="x-none"/>
        </w:rPr>
        <w:t xml:space="preserve">the </w:t>
      </w:r>
      <w:r w:rsidR="00C7421F" w:rsidRPr="004E6C73">
        <w:rPr>
          <w:rFonts w:eastAsia="Malgun Gothic"/>
          <w:szCs w:val="22"/>
          <w:highlight w:val="yellow"/>
          <w:lang w:val="en-GB" w:eastAsia="x-none"/>
        </w:rPr>
        <w:t>representation</w:t>
      </w:r>
      <w:r w:rsidRPr="004E6C73">
        <w:rPr>
          <w:rFonts w:eastAsia="Malgun Gothic"/>
          <w:szCs w:val="22"/>
          <w:highlight w:val="yellow"/>
          <w:lang w:val="en-GB" w:eastAsia="x-none"/>
        </w:rPr>
        <w:t xml:space="preserve"> of </w:t>
      </w:r>
      <w:r w:rsidR="00C7421F">
        <w:rPr>
          <w:rFonts w:eastAsia="Malgun Gothic"/>
          <w:szCs w:val="22"/>
          <w:highlight w:val="yellow"/>
          <w:lang w:val="en-GB" w:eastAsia="x-none"/>
        </w:rPr>
        <w:t>the</w:t>
      </w:r>
      <w:r w:rsidR="00C7421F" w:rsidRPr="004E6C73">
        <w:rPr>
          <w:rFonts w:eastAsia="Malgun Gothic"/>
          <w:szCs w:val="22"/>
          <w:highlight w:val="yellow"/>
          <w:lang w:val="en-GB" w:eastAsia="x-none"/>
        </w:rPr>
        <w:t xml:space="preserve"> </w:t>
      </w:r>
      <w:r w:rsidRPr="004E6C73">
        <w:rPr>
          <w:rFonts w:eastAsia="Malgun Gothic"/>
          <w:szCs w:val="22"/>
          <w:highlight w:val="yellow"/>
          <w:lang w:val="en-GB" w:eastAsia="x-none"/>
        </w:rPr>
        <w:t xml:space="preserve">sub-layer with </w:t>
      </w:r>
      <w:proofErr w:type="spellStart"/>
      <w:r w:rsidR="00E64FD6">
        <w:rPr>
          <w:rFonts w:eastAsia="Malgun Gothic"/>
          <w:szCs w:val="22"/>
          <w:highlight w:val="yellow"/>
          <w:lang w:val="en-GB" w:eastAsia="x-none"/>
        </w:rPr>
        <w:t>TemporalId</w:t>
      </w:r>
      <w:proofErr w:type="spellEnd"/>
      <w:r w:rsidRPr="004E6C73">
        <w:rPr>
          <w:rFonts w:eastAsia="Malgun Gothic"/>
          <w:szCs w:val="22"/>
          <w:highlight w:val="yellow"/>
          <w:lang w:val="en-GB" w:eastAsia="x-none"/>
        </w:rPr>
        <w:t xml:space="preserve"> </w:t>
      </w:r>
      <w:r w:rsidR="00C7421F">
        <w:rPr>
          <w:rFonts w:eastAsia="Malgun Gothic"/>
          <w:szCs w:val="22"/>
          <w:highlight w:val="yellow"/>
          <w:lang w:val="en-GB" w:eastAsia="x-none"/>
        </w:rPr>
        <w:t>equal to </w:t>
      </w:r>
      <w:proofErr w:type="spellStart"/>
      <w:r w:rsidR="00C7421F">
        <w:rPr>
          <w:rFonts w:eastAsia="Malgun Gothic"/>
          <w:szCs w:val="22"/>
          <w:highlight w:val="yellow"/>
          <w:lang w:val="en-GB" w:eastAsia="x-none"/>
        </w:rPr>
        <w:t>i</w:t>
      </w:r>
      <w:proofErr w:type="spellEnd"/>
      <w:r w:rsidRPr="004E6C73">
        <w:rPr>
          <w:rFonts w:eastAsia="Malgun Gothic"/>
          <w:szCs w:val="22"/>
          <w:highlight w:val="yellow"/>
          <w:lang w:val="en-GB" w:eastAsia="x-none"/>
        </w:rPr>
        <w:t xml:space="preserve">. </w:t>
      </w:r>
      <w:proofErr w:type="spellStart"/>
      <w:r w:rsidR="00343A43" w:rsidRPr="004E6C73">
        <w:rPr>
          <w:rFonts w:eastAsia="Malgun Gothic"/>
          <w:szCs w:val="22"/>
          <w:highlight w:val="yellow"/>
          <w:lang w:val="en-GB" w:eastAsia="x-none"/>
        </w:rPr>
        <w:t>sub_</w:t>
      </w:r>
      <w:r w:rsidRPr="004E6C73">
        <w:rPr>
          <w:rFonts w:eastAsia="Malgun Gothic"/>
          <w:szCs w:val="22"/>
          <w:highlight w:val="yellow"/>
          <w:lang w:val="en-GB" w:eastAsia="x-none"/>
        </w:rPr>
        <w:t>layer</w:t>
      </w:r>
      <w:r w:rsidR="00343A43" w:rsidRPr="004E6C73">
        <w:rPr>
          <w:rFonts w:eastAsia="Malgun Gothic"/>
          <w:szCs w:val="22"/>
          <w:highlight w:val="yellow"/>
          <w:lang w:val="en-GB" w:eastAsia="x-none"/>
        </w:rPr>
        <w:t>_profile</w:t>
      </w:r>
      <w:r w:rsidRPr="004E6C73">
        <w:rPr>
          <w:rFonts w:eastAsia="Malgun Gothic"/>
          <w:szCs w:val="22"/>
          <w:highlight w:val="yellow"/>
          <w:lang w:val="en-GB" w:eastAsia="x-none"/>
        </w:rPr>
        <w:t>_present_flag</w:t>
      </w:r>
      <w:proofErr w:type="spellEnd"/>
      <w:r w:rsidR="00C7421F" w:rsidRPr="004E6C73">
        <w:rPr>
          <w:b/>
          <w:bCs/>
          <w:highlight w:val="yellow"/>
        </w:rPr>
        <w:t>[</w:t>
      </w:r>
      <w:r w:rsidR="00C7421F" w:rsidRPr="004E6C73">
        <w:rPr>
          <w:bCs/>
          <w:highlight w:val="yellow"/>
        </w:rPr>
        <w:t> </w:t>
      </w:r>
      <w:proofErr w:type="spellStart"/>
      <w:r w:rsidR="00C7421F" w:rsidRPr="004E6C73">
        <w:rPr>
          <w:bCs/>
          <w:highlight w:val="yellow"/>
        </w:rPr>
        <w:t>i</w:t>
      </w:r>
      <w:proofErr w:type="spellEnd"/>
      <w:r w:rsidR="00C7421F" w:rsidRPr="004E6C73">
        <w:rPr>
          <w:bCs/>
          <w:highlight w:val="yellow"/>
        </w:rPr>
        <w:t> </w:t>
      </w:r>
      <w:r w:rsidR="00C7421F" w:rsidRPr="004E6C73">
        <w:rPr>
          <w:b/>
          <w:bCs/>
          <w:highlight w:val="yellow"/>
        </w:rPr>
        <w:t>]</w:t>
      </w:r>
      <w:r w:rsidRPr="004E6C73">
        <w:rPr>
          <w:rFonts w:eastAsia="Malgun Gothic"/>
          <w:szCs w:val="22"/>
          <w:highlight w:val="yellow"/>
          <w:lang w:val="en-GB" w:eastAsia="x-none"/>
        </w:rPr>
        <w:t xml:space="preserve"> equal to</w:t>
      </w:r>
      <w:r w:rsidR="00343A43" w:rsidRPr="004E6C73">
        <w:rPr>
          <w:rFonts w:eastAsia="Malgun Gothic"/>
          <w:szCs w:val="22"/>
          <w:highlight w:val="yellow"/>
          <w:lang w:val="en-GB" w:eastAsia="x-none"/>
        </w:rPr>
        <w:t> </w:t>
      </w:r>
      <w:r w:rsidRPr="004E6C73">
        <w:rPr>
          <w:rFonts w:eastAsia="Malgun Gothic"/>
          <w:szCs w:val="22"/>
          <w:highlight w:val="yellow"/>
          <w:lang w:val="en-GB" w:eastAsia="x-none"/>
        </w:rPr>
        <w:t xml:space="preserve">0 specifies that </w:t>
      </w:r>
      <w:r w:rsidR="00343A43" w:rsidRPr="004E6C73">
        <w:rPr>
          <w:rFonts w:eastAsia="Malgun Gothic"/>
          <w:szCs w:val="22"/>
          <w:highlight w:val="yellow"/>
          <w:lang w:val="en-GB" w:eastAsia="x-none"/>
        </w:rPr>
        <w:t xml:space="preserve">profile information is not present in the </w:t>
      </w:r>
      <w:proofErr w:type="spellStart"/>
      <w:r w:rsidR="00343A43" w:rsidRPr="004E6C73">
        <w:rPr>
          <w:rFonts w:eastAsia="Malgun Gothic"/>
          <w:szCs w:val="22"/>
          <w:highlight w:val="yellow"/>
          <w:lang w:val="en-GB" w:eastAsia="x-none"/>
        </w:rPr>
        <w:t>profile_level</w:t>
      </w:r>
      <w:proofErr w:type="spellEnd"/>
      <w:r w:rsidR="00343A43" w:rsidRPr="004E6C73">
        <w:rPr>
          <w:rFonts w:eastAsia="Malgun Gothic"/>
          <w:szCs w:val="22"/>
          <w:highlight w:val="yellow"/>
          <w:lang w:val="en-GB" w:eastAsia="x-none"/>
        </w:rPr>
        <w:t xml:space="preserve">( ) syntax structure for </w:t>
      </w:r>
      <w:r w:rsidR="00C7421F">
        <w:rPr>
          <w:rFonts w:eastAsia="Malgun Gothic"/>
          <w:szCs w:val="22"/>
          <w:highlight w:val="yellow"/>
          <w:lang w:val="en-GB" w:eastAsia="x-none"/>
        </w:rPr>
        <w:t xml:space="preserve">the </w:t>
      </w:r>
      <w:r w:rsidR="00C7421F" w:rsidRPr="004E6C73">
        <w:rPr>
          <w:rFonts w:eastAsia="Malgun Gothic"/>
          <w:szCs w:val="22"/>
          <w:highlight w:val="yellow"/>
          <w:lang w:val="en-GB" w:eastAsia="x-none"/>
        </w:rPr>
        <w:t>representations</w:t>
      </w:r>
      <w:r w:rsidR="00343A43" w:rsidRPr="004E6C73">
        <w:rPr>
          <w:rFonts w:eastAsia="Malgun Gothic"/>
          <w:szCs w:val="22"/>
          <w:highlight w:val="yellow"/>
          <w:lang w:val="en-GB" w:eastAsia="x-none"/>
        </w:rPr>
        <w:t xml:space="preserve"> of </w:t>
      </w:r>
      <w:r w:rsidR="00C7421F">
        <w:rPr>
          <w:rFonts w:eastAsia="Malgun Gothic"/>
          <w:szCs w:val="22"/>
          <w:highlight w:val="yellow"/>
          <w:lang w:val="en-GB" w:eastAsia="x-none"/>
        </w:rPr>
        <w:t>the</w:t>
      </w:r>
      <w:r w:rsidR="00C7421F" w:rsidRPr="004E6C73">
        <w:rPr>
          <w:rFonts w:eastAsia="Malgun Gothic"/>
          <w:szCs w:val="22"/>
          <w:highlight w:val="yellow"/>
          <w:lang w:val="en-GB" w:eastAsia="x-none"/>
        </w:rPr>
        <w:t xml:space="preserve"> </w:t>
      </w:r>
      <w:r w:rsidR="00343A43" w:rsidRPr="004E6C73">
        <w:rPr>
          <w:rFonts w:eastAsia="Malgun Gothic"/>
          <w:szCs w:val="22"/>
          <w:highlight w:val="yellow"/>
          <w:lang w:val="en-GB" w:eastAsia="x-none"/>
        </w:rPr>
        <w:t xml:space="preserve">sub-layer with </w:t>
      </w:r>
      <w:proofErr w:type="spellStart"/>
      <w:r w:rsidR="00E64FD6">
        <w:rPr>
          <w:rFonts w:eastAsia="Malgun Gothic"/>
          <w:szCs w:val="22"/>
          <w:highlight w:val="yellow"/>
          <w:lang w:val="en-GB" w:eastAsia="x-none"/>
        </w:rPr>
        <w:t>TemporalId</w:t>
      </w:r>
      <w:proofErr w:type="spellEnd"/>
      <w:r w:rsidR="00343A43" w:rsidRPr="004E6C73">
        <w:rPr>
          <w:rFonts w:eastAsia="Malgun Gothic"/>
          <w:szCs w:val="22"/>
          <w:highlight w:val="yellow"/>
          <w:lang w:val="en-GB" w:eastAsia="x-none"/>
        </w:rPr>
        <w:t xml:space="preserve"> </w:t>
      </w:r>
      <w:r w:rsidR="00C7421F">
        <w:rPr>
          <w:rFonts w:eastAsia="Malgun Gothic"/>
          <w:szCs w:val="22"/>
          <w:highlight w:val="yellow"/>
          <w:lang w:val="en-GB" w:eastAsia="x-none"/>
        </w:rPr>
        <w:t>equal to </w:t>
      </w:r>
      <w:proofErr w:type="spellStart"/>
      <w:r w:rsidR="00C7421F">
        <w:rPr>
          <w:rFonts w:eastAsia="Malgun Gothic"/>
          <w:szCs w:val="22"/>
          <w:highlight w:val="yellow"/>
          <w:lang w:val="en-GB" w:eastAsia="x-none"/>
        </w:rPr>
        <w:t>i</w:t>
      </w:r>
      <w:proofErr w:type="spellEnd"/>
      <w:r w:rsidRPr="004E6C73">
        <w:rPr>
          <w:rFonts w:eastAsia="Malgun Gothic"/>
          <w:szCs w:val="22"/>
          <w:highlight w:val="yellow"/>
          <w:lang w:val="en-GB" w:eastAsia="x-none"/>
        </w:rPr>
        <w:t>.</w:t>
      </w:r>
    </w:p>
    <w:p w:rsidR="00343A43" w:rsidRPr="004E6C73" w:rsidRDefault="00343A43" w:rsidP="00343A43">
      <w:pPr>
        <w:rPr>
          <w:szCs w:val="22"/>
          <w:highlight w:val="yellow"/>
        </w:rPr>
      </w:pPr>
      <w:r w:rsidRPr="004E6C73">
        <w:rPr>
          <w:szCs w:val="22"/>
          <w:highlight w:val="yellow"/>
        </w:rPr>
        <w:t>[Ed</w:t>
      </w:r>
      <w:proofErr w:type="gramStart"/>
      <w:r w:rsidRPr="004E6C73">
        <w:rPr>
          <w:szCs w:val="22"/>
          <w:highlight w:val="yellow"/>
        </w:rPr>
        <w:t>.(</w:t>
      </w:r>
      <w:proofErr w:type="gramEnd"/>
      <w:r w:rsidRPr="004E6C73">
        <w:rPr>
          <w:szCs w:val="22"/>
          <w:highlight w:val="yellow"/>
        </w:rPr>
        <w:t>YK): Add a definition of (temporal) sub-layer representation or representation of (temporal) sub-layer in Clause 3</w:t>
      </w:r>
      <w:r w:rsidR="007757A0">
        <w:rPr>
          <w:szCs w:val="22"/>
          <w:highlight w:val="yellow"/>
        </w:rPr>
        <w:t xml:space="preserve"> to consist of all NAL units with </w:t>
      </w:r>
      <w:proofErr w:type="spellStart"/>
      <w:r w:rsidR="00E64FD6">
        <w:rPr>
          <w:szCs w:val="22"/>
          <w:highlight w:val="yellow"/>
        </w:rPr>
        <w:t>TemporalId</w:t>
      </w:r>
      <w:proofErr w:type="spellEnd"/>
      <w:r w:rsidR="007757A0">
        <w:rPr>
          <w:szCs w:val="22"/>
          <w:highlight w:val="yellow"/>
        </w:rPr>
        <w:t xml:space="preserve"> not greater than the </w:t>
      </w:r>
      <w:proofErr w:type="spellStart"/>
      <w:r w:rsidR="00E64FD6">
        <w:rPr>
          <w:szCs w:val="22"/>
          <w:highlight w:val="yellow"/>
        </w:rPr>
        <w:t>TemporalId</w:t>
      </w:r>
      <w:proofErr w:type="spellEnd"/>
      <w:r w:rsidR="007757A0">
        <w:rPr>
          <w:szCs w:val="22"/>
          <w:highlight w:val="yellow"/>
        </w:rPr>
        <w:t xml:space="preserve"> of the sub-layer</w:t>
      </w:r>
      <w:r w:rsidRPr="004E6C73">
        <w:rPr>
          <w:szCs w:val="22"/>
          <w:highlight w:val="yellow"/>
        </w:rPr>
        <w:t>.]</w:t>
      </w:r>
    </w:p>
    <w:p w:rsidR="00343A43" w:rsidRPr="004E6C73" w:rsidRDefault="00343A43" w:rsidP="00343A43">
      <w:pPr>
        <w:tabs>
          <w:tab w:val="clear" w:pos="360"/>
          <w:tab w:val="left" w:pos="2977"/>
        </w:tabs>
        <w:rPr>
          <w:rFonts w:eastAsia="Malgun Gothic"/>
          <w:szCs w:val="22"/>
          <w:highlight w:val="yellow"/>
          <w:lang w:val="en-GB" w:eastAsia="x-none"/>
        </w:rPr>
      </w:pPr>
      <w:proofErr w:type="spellStart"/>
      <w:r w:rsidRPr="004E6C73">
        <w:rPr>
          <w:rFonts w:eastAsiaTheme="minorEastAsia"/>
          <w:b/>
          <w:szCs w:val="22"/>
          <w:highlight w:val="yellow"/>
        </w:rPr>
        <w:t>sub_layer_level_present_flag</w:t>
      </w:r>
      <w:proofErr w:type="spellEnd"/>
      <w:proofErr w:type="gramStart"/>
      <w:r w:rsidR="00C7421F" w:rsidRPr="004E6C73">
        <w:rPr>
          <w:b/>
          <w:bCs/>
          <w:highlight w:val="yellow"/>
        </w:rPr>
        <w:t>[</w:t>
      </w:r>
      <w:r w:rsidR="00C7421F" w:rsidRPr="004E6C73">
        <w:rPr>
          <w:bCs/>
          <w:highlight w:val="yellow"/>
        </w:rPr>
        <w:t> </w:t>
      </w:r>
      <w:proofErr w:type="spellStart"/>
      <w:r w:rsidR="00C7421F" w:rsidRPr="004E6C73">
        <w:rPr>
          <w:bCs/>
          <w:highlight w:val="yellow"/>
        </w:rPr>
        <w:t>i</w:t>
      </w:r>
      <w:proofErr w:type="spellEnd"/>
      <w:proofErr w:type="gramEnd"/>
      <w:r w:rsidR="00C7421F" w:rsidRPr="004E6C73">
        <w:rPr>
          <w:bCs/>
          <w:highlight w:val="yellow"/>
        </w:rPr>
        <w:t> </w:t>
      </w:r>
      <w:r w:rsidR="00C7421F" w:rsidRPr="004E6C73">
        <w:rPr>
          <w:b/>
          <w:bCs/>
          <w:highlight w:val="yellow"/>
        </w:rPr>
        <w:t>]</w:t>
      </w:r>
      <w:r w:rsidRPr="004E6C73" w:rsidDel="002B292B">
        <w:rPr>
          <w:rFonts w:eastAsia="Malgun Gothic"/>
          <w:szCs w:val="22"/>
          <w:highlight w:val="yellow"/>
          <w:lang w:val="en-GB" w:eastAsia="x-none"/>
        </w:rPr>
        <w:t xml:space="preserve"> </w:t>
      </w:r>
      <w:r w:rsidRPr="004E6C73">
        <w:rPr>
          <w:rFonts w:eastAsia="Malgun Gothic"/>
          <w:szCs w:val="22"/>
          <w:highlight w:val="yellow"/>
          <w:lang w:val="en-GB" w:eastAsia="x-none"/>
        </w:rPr>
        <w:t xml:space="preserve">equal to 1 specifies that level information is present in the </w:t>
      </w:r>
      <w:proofErr w:type="spellStart"/>
      <w:r w:rsidRPr="004E6C73">
        <w:rPr>
          <w:rFonts w:eastAsia="Malgun Gothic"/>
          <w:szCs w:val="22"/>
          <w:highlight w:val="yellow"/>
          <w:lang w:val="en-GB" w:eastAsia="x-none"/>
        </w:rPr>
        <w:t>profile_level</w:t>
      </w:r>
      <w:proofErr w:type="spellEnd"/>
      <w:r w:rsidRPr="004E6C73">
        <w:rPr>
          <w:rFonts w:eastAsia="Malgun Gothic"/>
          <w:szCs w:val="22"/>
          <w:highlight w:val="yellow"/>
          <w:lang w:val="en-GB" w:eastAsia="x-none"/>
        </w:rPr>
        <w:t xml:space="preserve">( ) syntax structure for </w:t>
      </w:r>
      <w:r w:rsidR="00C7421F">
        <w:rPr>
          <w:rFonts w:eastAsia="Malgun Gothic"/>
          <w:szCs w:val="22"/>
          <w:highlight w:val="yellow"/>
          <w:lang w:val="en-GB" w:eastAsia="x-none"/>
        </w:rPr>
        <w:t xml:space="preserve">the </w:t>
      </w:r>
      <w:r w:rsidR="00C7421F" w:rsidRPr="004E6C73">
        <w:rPr>
          <w:rFonts w:eastAsia="Malgun Gothic"/>
          <w:szCs w:val="22"/>
          <w:highlight w:val="yellow"/>
          <w:lang w:val="en-GB" w:eastAsia="x-none"/>
        </w:rPr>
        <w:t xml:space="preserve">representation </w:t>
      </w:r>
      <w:r w:rsidRPr="004E6C73">
        <w:rPr>
          <w:rFonts w:eastAsia="Malgun Gothic"/>
          <w:szCs w:val="22"/>
          <w:highlight w:val="yellow"/>
          <w:lang w:val="en-GB" w:eastAsia="x-none"/>
        </w:rPr>
        <w:t xml:space="preserve">of </w:t>
      </w:r>
      <w:r w:rsidR="00C7421F">
        <w:rPr>
          <w:rFonts w:eastAsia="Malgun Gothic"/>
          <w:szCs w:val="22"/>
          <w:highlight w:val="yellow"/>
          <w:lang w:val="en-GB" w:eastAsia="x-none"/>
        </w:rPr>
        <w:t xml:space="preserve">the </w:t>
      </w:r>
      <w:r w:rsidRPr="004E6C73">
        <w:rPr>
          <w:rFonts w:eastAsia="Malgun Gothic"/>
          <w:szCs w:val="22"/>
          <w:highlight w:val="yellow"/>
          <w:lang w:val="en-GB" w:eastAsia="x-none"/>
        </w:rPr>
        <w:t xml:space="preserve">sub-layer with </w:t>
      </w:r>
      <w:proofErr w:type="spellStart"/>
      <w:r w:rsidR="00E64FD6">
        <w:rPr>
          <w:rFonts w:eastAsia="Malgun Gothic"/>
          <w:szCs w:val="22"/>
          <w:highlight w:val="yellow"/>
          <w:lang w:val="en-GB" w:eastAsia="x-none"/>
        </w:rPr>
        <w:t>TemporalId</w:t>
      </w:r>
      <w:proofErr w:type="spellEnd"/>
      <w:r w:rsidRPr="004E6C73">
        <w:rPr>
          <w:rFonts w:eastAsia="Malgun Gothic"/>
          <w:szCs w:val="22"/>
          <w:highlight w:val="yellow"/>
          <w:lang w:val="en-GB" w:eastAsia="x-none"/>
        </w:rPr>
        <w:t xml:space="preserve"> </w:t>
      </w:r>
      <w:r w:rsidR="00C7421F">
        <w:rPr>
          <w:rFonts w:eastAsia="Malgun Gothic"/>
          <w:szCs w:val="22"/>
          <w:highlight w:val="yellow"/>
          <w:lang w:val="en-GB" w:eastAsia="x-none"/>
        </w:rPr>
        <w:t>equal to </w:t>
      </w:r>
      <w:proofErr w:type="spellStart"/>
      <w:r w:rsidR="00C7421F">
        <w:rPr>
          <w:rFonts w:eastAsia="Malgun Gothic"/>
          <w:szCs w:val="22"/>
          <w:highlight w:val="yellow"/>
          <w:lang w:val="en-GB" w:eastAsia="x-none"/>
        </w:rPr>
        <w:t>i</w:t>
      </w:r>
      <w:proofErr w:type="spellEnd"/>
      <w:r w:rsidRPr="004E6C73">
        <w:rPr>
          <w:rFonts w:eastAsia="Malgun Gothic"/>
          <w:szCs w:val="22"/>
          <w:highlight w:val="yellow"/>
          <w:lang w:val="en-GB" w:eastAsia="x-none"/>
        </w:rPr>
        <w:t xml:space="preserve">. </w:t>
      </w:r>
      <w:proofErr w:type="spellStart"/>
      <w:r w:rsidRPr="004E6C73">
        <w:rPr>
          <w:rFonts w:eastAsia="Malgun Gothic"/>
          <w:szCs w:val="22"/>
          <w:highlight w:val="yellow"/>
          <w:lang w:val="en-GB" w:eastAsia="x-none"/>
        </w:rPr>
        <w:t>sub_layer_level_present_flag</w:t>
      </w:r>
      <w:proofErr w:type="spellEnd"/>
      <w:r w:rsidR="00C7421F" w:rsidRPr="004E6C73">
        <w:rPr>
          <w:b/>
          <w:bCs/>
          <w:highlight w:val="yellow"/>
        </w:rPr>
        <w:t>[</w:t>
      </w:r>
      <w:r w:rsidR="00C7421F" w:rsidRPr="004E6C73">
        <w:rPr>
          <w:bCs/>
          <w:highlight w:val="yellow"/>
        </w:rPr>
        <w:t> </w:t>
      </w:r>
      <w:proofErr w:type="spellStart"/>
      <w:r w:rsidR="00C7421F" w:rsidRPr="004E6C73">
        <w:rPr>
          <w:bCs/>
          <w:highlight w:val="yellow"/>
        </w:rPr>
        <w:t>i</w:t>
      </w:r>
      <w:proofErr w:type="spellEnd"/>
      <w:r w:rsidR="00C7421F" w:rsidRPr="004E6C73">
        <w:rPr>
          <w:bCs/>
          <w:highlight w:val="yellow"/>
        </w:rPr>
        <w:t> </w:t>
      </w:r>
      <w:r w:rsidR="00C7421F" w:rsidRPr="004E6C73">
        <w:rPr>
          <w:b/>
          <w:bCs/>
          <w:highlight w:val="yellow"/>
        </w:rPr>
        <w:t>]</w:t>
      </w:r>
      <w:r w:rsidRPr="004E6C73">
        <w:rPr>
          <w:rFonts w:eastAsia="Malgun Gothic"/>
          <w:szCs w:val="22"/>
          <w:highlight w:val="yellow"/>
          <w:lang w:val="en-GB" w:eastAsia="x-none"/>
        </w:rPr>
        <w:t xml:space="preserve"> equal to 0 specifies that level information is not present in the </w:t>
      </w:r>
      <w:proofErr w:type="spellStart"/>
      <w:r w:rsidRPr="004E6C73">
        <w:rPr>
          <w:rFonts w:eastAsia="Malgun Gothic"/>
          <w:szCs w:val="22"/>
          <w:highlight w:val="yellow"/>
          <w:lang w:val="en-GB" w:eastAsia="x-none"/>
        </w:rPr>
        <w:t>profile_level</w:t>
      </w:r>
      <w:proofErr w:type="spellEnd"/>
      <w:r w:rsidRPr="004E6C73">
        <w:rPr>
          <w:rFonts w:eastAsia="Malgun Gothic"/>
          <w:szCs w:val="22"/>
          <w:highlight w:val="yellow"/>
          <w:lang w:val="en-GB" w:eastAsia="x-none"/>
        </w:rPr>
        <w:t xml:space="preserve">( ) syntax structure for </w:t>
      </w:r>
      <w:r w:rsidR="00C7421F">
        <w:rPr>
          <w:rFonts w:eastAsia="Malgun Gothic"/>
          <w:szCs w:val="22"/>
          <w:highlight w:val="yellow"/>
          <w:lang w:val="en-GB" w:eastAsia="x-none"/>
        </w:rPr>
        <w:t xml:space="preserve">the </w:t>
      </w:r>
      <w:r w:rsidR="00C7421F" w:rsidRPr="004E6C73">
        <w:rPr>
          <w:rFonts w:eastAsia="Malgun Gothic"/>
          <w:szCs w:val="22"/>
          <w:highlight w:val="yellow"/>
          <w:lang w:val="en-GB" w:eastAsia="x-none"/>
        </w:rPr>
        <w:t>representation</w:t>
      </w:r>
      <w:r w:rsidRPr="004E6C73">
        <w:rPr>
          <w:rFonts w:eastAsia="Malgun Gothic"/>
          <w:szCs w:val="22"/>
          <w:highlight w:val="yellow"/>
          <w:lang w:val="en-GB" w:eastAsia="x-none"/>
        </w:rPr>
        <w:t xml:space="preserve"> of </w:t>
      </w:r>
      <w:r w:rsidR="00C7421F">
        <w:rPr>
          <w:rFonts w:eastAsia="Malgun Gothic"/>
          <w:szCs w:val="22"/>
          <w:highlight w:val="yellow"/>
          <w:lang w:val="en-GB" w:eastAsia="x-none"/>
        </w:rPr>
        <w:t>the</w:t>
      </w:r>
      <w:r w:rsidR="00C7421F" w:rsidRPr="004E6C73">
        <w:rPr>
          <w:rFonts w:eastAsia="Malgun Gothic"/>
          <w:szCs w:val="22"/>
          <w:highlight w:val="yellow"/>
          <w:lang w:val="en-GB" w:eastAsia="x-none"/>
        </w:rPr>
        <w:t xml:space="preserve"> </w:t>
      </w:r>
      <w:r w:rsidRPr="004E6C73">
        <w:rPr>
          <w:rFonts w:eastAsia="Malgun Gothic"/>
          <w:szCs w:val="22"/>
          <w:highlight w:val="yellow"/>
          <w:lang w:val="en-GB" w:eastAsia="x-none"/>
        </w:rPr>
        <w:t xml:space="preserve">sub-layer with </w:t>
      </w:r>
      <w:proofErr w:type="spellStart"/>
      <w:r w:rsidR="00E64FD6">
        <w:rPr>
          <w:rFonts w:eastAsia="Malgun Gothic"/>
          <w:szCs w:val="22"/>
          <w:highlight w:val="yellow"/>
          <w:lang w:val="en-GB" w:eastAsia="x-none"/>
        </w:rPr>
        <w:t>TemporalId</w:t>
      </w:r>
      <w:proofErr w:type="spellEnd"/>
      <w:r w:rsidRPr="004E6C73">
        <w:rPr>
          <w:rFonts w:eastAsia="Malgun Gothic"/>
          <w:szCs w:val="22"/>
          <w:highlight w:val="yellow"/>
          <w:lang w:val="en-GB" w:eastAsia="x-none"/>
        </w:rPr>
        <w:t xml:space="preserve"> </w:t>
      </w:r>
      <w:r w:rsidR="00C7421F">
        <w:rPr>
          <w:rFonts w:eastAsia="Malgun Gothic"/>
          <w:szCs w:val="22"/>
          <w:highlight w:val="yellow"/>
          <w:lang w:val="en-GB" w:eastAsia="x-none"/>
        </w:rPr>
        <w:t>equal to </w:t>
      </w:r>
      <w:proofErr w:type="spellStart"/>
      <w:r w:rsidR="00C7421F">
        <w:rPr>
          <w:rFonts w:eastAsia="Malgun Gothic"/>
          <w:szCs w:val="22"/>
          <w:highlight w:val="yellow"/>
          <w:lang w:val="en-GB" w:eastAsia="x-none"/>
        </w:rPr>
        <w:t>i</w:t>
      </w:r>
      <w:proofErr w:type="spellEnd"/>
      <w:r w:rsidRPr="004E6C73">
        <w:rPr>
          <w:rFonts w:eastAsia="Malgun Gothic"/>
          <w:szCs w:val="22"/>
          <w:highlight w:val="yellow"/>
          <w:lang w:val="en-GB" w:eastAsia="x-none"/>
        </w:rPr>
        <w:t>.</w:t>
      </w:r>
    </w:p>
    <w:p w:rsidR="004E6C73" w:rsidRPr="001A5A1F" w:rsidRDefault="004E6C73" w:rsidP="004E6C73">
      <w:pPr>
        <w:tabs>
          <w:tab w:val="clear" w:pos="360"/>
          <w:tab w:val="left" w:pos="2977"/>
        </w:tabs>
        <w:rPr>
          <w:rFonts w:eastAsia="Malgun Gothic"/>
          <w:szCs w:val="22"/>
          <w:lang w:val="en-GB" w:eastAsia="x-none"/>
        </w:rPr>
      </w:pPr>
      <w:proofErr w:type="spellStart"/>
      <w:r w:rsidRPr="004E6C73">
        <w:rPr>
          <w:b/>
          <w:highlight w:val="yellow"/>
        </w:rPr>
        <w:t>sub_layer_profile_space</w:t>
      </w:r>
      <w:proofErr w:type="spellEnd"/>
      <w:r w:rsidRPr="004E6C73">
        <w:rPr>
          <w:b/>
          <w:bCs/>
          <w:highlight w:val="yellow"/>
        </w:rPr>
        <w:t>[</w:t>
      </w:r>
      <w:r w:rsidRPr="004E6C73">
        <w:rPr>
          <w:bCs/>
          <w:highlight w:val="yellow"/>
        </w:rPr>
        <w:t> </w:t>
      </w:r>
      <w:proofErr w:type="spellStart"/>
      <w:r w:rsidRPr="004E6C73">
        <w:rPr>
          <w:bCs/>
          <w:highlight w:val="yellow"/>
        </w:rPr>
        <w:t>i</w:t>
      </w:r>
      <w:proofErr w:type="spellEnd"/>
      <w:r w:rsidRPr="004E6C73">
        <w:rPr>
          <w:bCs/>
          <w:highlight w:val="yellow"/>
        </w:rPr>
        <w:t> </w:t>
      </w:r>
      <w:r w:rsidRPr="004E6C73">
        <w:rPr>
          <w:b/>
          <w:bCs/>
          <w:highlight w:val="yellow"/>
        </w:rPr>
        <w:t>]</w:t>
      </w:r>
      <w:r w:rsidRPr="004E6C73">
        <w:rPr>
          <w:bCs/>
          <w:highlight w:val="yellow"/>
        </w:rPr>
        <w:t xml:space="preserve">, </w:t>
      </w:r>
      <w:proofErr w:type="spellStart"/>
      <w:r w:rsidRPr="004E6C73">
        <w:rPr>
          <w:b/>
          <w:highlight w:val="yellow"/>
        </w:rPr>
        <w:t>sub_layer_profile_idc</w:t>
      </w:r>
      <w:proofErr w:type="spellEnd"/>
      <w:r w:rsidRPr="004E6C73">
        <w:rPr>
          <w:b/>
          <w:bCs/>
          <w:highlight w:val="yellow"/>
        </w:rPr>
        <w:t>[</w:t>
      </w:r>
      <w:r w:rsidRPr="004E6C73">
        <w:rPr>
          <w:bCs/>
          <w:highlight w:val="yellow"/>
        </w:rPr>
        <w:t> </w:t>
      </w:r>
      <w:proofErr w:type="spellStart"/>
      <w:r w:rsidRPr="004E6C73">
        <w:rPr>
          <w:bCs/>
          <w:highlight w:val="yellow"/>
        </w:rPr>
        <w:t>i</w:t>
      </w:r>
      <w:proofErr w:type="spellEnd"/>
      <w:r w:rsidRPr="004E6C73">
        <w:rPr>
          <w:bCs/>
          <w:highlight w:val="yellow"/>
        </w:rPr>
        <w:t> </w:t>
      </w:r>
      <w:r w:rsidRPr="004E6C73">
        <w:rPr>
          <w:b/>
          <w:bCs/>
          <w:highlight w:val="yellow"/>
        </w:rPr>
        <w:t>]</w:t>
      </w:r>
      <w:r w:rsidRPr="004E6C73">
        <w:rPr>
          <w:bCs/>
          <w:highlight w:val="yellow"/>
        </w:rPr>
        <w:t xml:space="preserve"> , </w:t>
      </w:r>
      <w:proofErr w:type="spellStart"/>
      <w:r w:rsidRPr="004E6C73">
        <w:rPr>
          <w:b/>
          <w:bCs/>
          <w:highlight w:val="yellow"/>
        </w:rPr>
        <w:t>sub_layer_profile_compatability_flag</w:t>
      </w:r>
      <w:proofErr w:type="spellEnd"/>
      <w:r w:rsidRPr="004E6C73">
        <w:rPr>
          <w:b/>
          <w:bCs/>
          <w:highlight w:val="yellow"/>
        </w:rPr>
        <w:t>[</w:t>
      </w:r>
      <w:r w:rsidRPr="004E6C73">
        <w:rPr>
          <w:bCs/>
          <w:highlight w:val="yellow"/>
        </w:rPr>
        <w:t> </w:t>
      </w:r>
      <w:proofErr w:type="spellStart"/>
      <w:r w:rsidRPr="004E6C73">
        <w:rPr>
          <w:bCs/>
          <w:highlight w:val="yellow"/>
        </w:rPr>
        <w:t>i</w:t>
      </w:r>
      <w:proofErr w:type="spellEnd"/>
      <w:r w:rsidRPr="004E6C73">
        <w:rPr>
          <w:bCs/>
          <w:highlight w:val="yellow"/>
        </w:rPr>
        <w:t> </w:t>
      </w:r>
      <w:r w:rsidRPr="004E6C73">
        <w:rPr>
          <w:b/>
          <w:bCs/>
          <w:highlight w:val="yellow"/>
        </w:rPr>
        <w:t>][</w:t>
      </w:r>
      <w:r w:rsidRPr="004E6C73">
        <w:rPr>
          <w:bCs/>
          <w:highlight w:val="yellow"/>
        </w:rPr>
        <w:t> j </w:t>
      </w:r>
      <w:r w:rsidRPr="004E6C73">
        <w:rPr>
          <w:b/>
          <w:bCs/>
          <w:highlight w:val="yellow"/>
        </w:rPr>
        <w:t>]</w:t>
      </w:r>
      <w:r w:rsidRPr="004E6C73">
        <w:rPr>
          <w:bCs/>
          <w:highlight w:val="yellow"/>
        </w:rPr>
        <w:t xml:space="preserve"> , </w:t>
      </w:r>
      <w:proofErr w:type="spellStart"/>
      <w:r w:rsidRPr="004E6C73">
        <w:rPr>
          <w:b/>
          <w:bCs/>
          <w:highlight w:val="yellow"/>
        </w:rPr>
        <w:t>sub_layer_constraint_flags</w:t>
      </w:r>
      <w:proofErr w:type="spellEnd"/>
      <w:r w:rsidRPr="004E6C73">
        <w:rPr>
          <w:b/>
          <w:bCs/>
          <w:highlight w:val="yellow"/>
        </w:rPr>
        <w:t>[</w:t>
      </w:r>
      <w:r w:rsidRPr="004E6C73">
        <w:rPr>
          <w:bCs/>
          <w:highlight w:val="yellow"/>
        </w:rPr>
        <w:t> </w:t>
      </w:r>
      <w:proofErr w:type="spellStart"/>
      <w:r w:rsidRPr="004E6C73">
        <w:rPr>
          <w:bCs/>
          <w:highlight w:val="yellow"/>
        </w:rPr>
        <w:t>i</w:t>
      </w:r>
      <w:proofErr w:type="spellEnd"/>
      <w:r w:rsidRPr="004E6C73">
        <w:rPr>
          <w:bCs/>
          <w:highlight w:val="yellow"/>
        </w:rPr>
        <w:t> </w:t>
      </w:r>
      <w:r w:rsidRPr="004E6C73">
        <w:rPr>
          <w:b/>
          <w:bCs/>
          <w:highlight w:val="yellow"/>
        </w:rPr>
        <w:t>]</w:t>
      </w:r>
      <w:r w:rsidRPr="004E6C73">
        <w:rPr>
          <w:bCs/>
          <w:highlight w:val="yellow"/>
        </w:rPr>
        <w:t xml:space="preserve"> , and </w:t>
      </w:r>
      <w:proofErr w:type="spellStart"/>
      <w:r w:rsidRPr="004E6C73">
        <w:rPr>
          <w:b/>
          <w:highlight w:val="yellow"/>
        </w:rPr>
        <w:t>sub_layer_level_idc</w:t>
      </w:r>
      <w:proofErr w:type="spellEnd"/>
      <w:r w:rsidRPr="004E6C73">
        <w:rPr>
          <w:highlight w:val="yellow"/>
        </w:rPr>
        <w:t>[ </w:t>
      </w:r>
      <w:proofErr w:type="spellStart"/>
      <w:r w:rsidRPr="004E6C73">
        <w:rPr>
          <w:highlight w:val="yellow"/>
        </w:rPr>
        <w:t>i</w:t>
      </w:r>
      <w:proofErr w:type="spellEnd"/>
      <w:r w:rsidRPr="004E6C73">
        <w:rPr>
          <w:highlight w:val="yellow"/>
        </w:rPr>
        <w:t xml:space="preserve"> ] have the semantics of </w:t>
      </w:r>
      <w:proofErr w:type="spellStart"/>
      <w:r w:rsidRPr="004E6C73">
        <w:rPr>
          <w:highlight w:val="yellow"/>
        </w:rPr>
        <w:t>profile_space</w:t>
      </w:r>
      <w:proofErr w:type="spellEnd"/>
      <w:r w:rsidRPr="004E6C73">
        <w:rPr>
          <w:bCs/>
          <w:highlight w:val="yellow"/>
        </w:rPr>
        <w:t xml:space="preserve">, </w:t>
      </w:r>
      <w:proofErr w:type="spellStart"/>
      <w:r w:rsidRPr="004E6C73">
        <w:rPr>
          <w:highlight w:val="yellow"/>
        </w:rPr>
        <w:t>profile_idc</w:t>
      </w:r>
      <w:proofErr w:type="spellEnd"/>
      <w:r w:rsidRPr="004E6C73">
        <w:rPr>
          <w:bCs/>
          <w:highlight w:val="yellow"/>
        </w:rPr>
        <w:t xml:space="preserve">, </w:t>
      </w:r>
      <w:proofErr w:type="spellStart"/>
      <w:r w:rsidRPr="004E6C73">
        <w:rPr>
          <w:bCs/>
          <w:highlight w:val="yellow"/>
        </w:rPr>
        <w:t>profile_compatability_flag</w:t>
      </w:r>
      <w:proofErr w:type="spellEnd"/>
      <w:r w:rsidRPr="004E6C73">
        <w:rPr>
          <w:bCs/>
          <w:highlight w:val="yellow"/>
        </w:rPr>
        <w:t xml:space="preserve">[ j ], </w:t>
      </w:r>
      <w:proofErr w:type="spellStart"/>
      <w:r w:rsidRPr="004E6C73">
        <w:rPr>
          <w:bCs/>
          <w:highlight w:val="yellow"/>
        </w:rPr>
        <w:t>constraint_flags</w:t>
      </w:r>
      <w:proofErr w:type="spellEnd"/>
      <w:r w:rsidRPr="004E6C73">
        <w:rPr>
          <w:bCs/>
          <w:highlight w:val="yellow"/>
        </w:rPr>
        <w:t xml:space="preserve">, and </w:t>
      </w:r>
      <w:proofErr w:type="spellStart"/>
      <w:r w:rsidRPr="004E6C73">
        <w:rPr>
          <w:highlight w:val="yellow"/>
        </w:rPr>
        <w:t>level_idc</w:t>
      </w:r>
      <w:proofErr w:type="spellEnd"/>
      <w:r w:rsidRPr="004E6C73">
        <w:rPr>
          <w:highlight w:val="yellow"/>
        </w:rPr>
        <w:t xml:space="preserve">, respectively, but apply to the representation of the sub-layer with </w:t>
      </w:r>
      <w:proofErr w:type="spellStart"/>
      <w:r w:rsidR="00E64FD6">
        <w:rPr>
          <w:highlight w:val="yellow"/>
        </w:rPr>
        <w:t>TemporalId</w:t>
      </w:r>
      <w:proofErr w:type="spellEnd"/>
      <w:r w:rsidRPr="004E6C73">
        <w:rPr>
          <w:highlight w:val="yellow"/>
        </w:rPr>
        <w:t xml:space="preserve"> equal to </w:t>
      </w:r>
      <w:proofErr w:type="spellStart"/>
      <w:r w:rsidRPr="004E6C73">
        <w:rPr>
          <w:highlight w:val="yellow"/>
        </w:rPr>
        <w:t>i</w:t>
      </w:r>
      <w:proofErr w:type="spellEnd"/>
      <w:r w:rsidRPr="004E6C73">
        <w:rPr>
          <w:highlight w:val="yellow"/>
        </w:rPr>
        <w:t>.</w:t>
      </w:r>
    </w:p>
    <w:p w:rsidR="00D83FFA" w:rsidRDefault="00D83FFA" w:rsidP="00D83FFA"/>
    <w:p w:rsidR="00E35826" w:rsidRDefault="00E35826" w:rsidP="0042249F">
      <w:pPr>
        <w:pStyle w:val="Heading1"/>
        <w:rPr>
          <w:lang w:val="en-CA"/>
        </w:rPr>
      </w:pPr>
      <w:r>
        <w:rPr>
          <w:lang w:val="en-CA"/>
        </w:rPr>
        <w:t>SPS syntax</w:t>
      </w:r>
      <w:r w:rsidR="005D629D">
        <w:rPr>
          <w:lang w:val="en-CA"/>
        </w:rPr>
        <w:t xml:space="preserve"> and semantics</w:t>
      </w:r>
    </w:p>
    <w:p w:rsidR="0042249F" w:rsidRPr="0042249F" w:rsidRDefault="0042249F" w:rsidP="0042249F">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42249F" w:rsidRPr="003F17AE" w:rsidTr="00F37D56">
        <w:trPr>
          <w:cantSplit/>
          <w:jc w:val="center"/>
        </w:trPr>
        <w:tc>
          <w:tcPr>
            <w:tcW w:w="6710" w:type="dxa"/>
          </w:tcPr>
          <w:p w:rsidR="0042249F" w:rsidRPr="003F17AE" w:rsidRDefault="0042249F" w:rsidP="00F37D56">
            <w:pPr>
              <w:pStyle w:val="tablesyntax"/>
            </w:pPr>
            <w:proofErr w:type="spellStart"/>
            <w:r w:rsidRPr="003F17AE">
              <w:lastRenderedPageBreak/>
              <w:t>seq_parameter_set_rbsp</w:t>
            </w:r>
            <w:proofErr w:type="spellEnd"/>
            <w:r w:rsidRPr="003F17AE">
              <w:t>( ) {</w:t>
            </w:r>
          </w:p>
        </w:tc>
        <w:tc>
          <w:tcPr>
            <w:tcW w:w="1218" w:type="dxa"/>
          </w:tcPr>
          <w:p w:rsidR="0042249F" w:rsidRPr="003F17AE" w:rsidRDefault="0042249F" w:rsidP="00F37D56">
            <w:pPr>
              <w:pStyle w:val="tableheading"/>
            </w:pPr>
            <w:r w:rsidRPr="003F17AE">
              <w:t>Descriptor</w:t>
            </w:r>
          </w:p>
        </w:tc>
      </w:tr>
      <w:tr w:rsidR="004524FA" w:rsidRPr="003F17AE" w:rsidTr="00F37D56">
        <w:trPr>
          <w:cantSplit/>
          <w:jc w:val="center"/>
        </w:trPr>
        <w:tc>
          <w:tcPr>
            <w:tcW w:w="6710" w:type="dxa"/>
          </w:tcPr>
          <w:p w:rsidR="004524FA" w:rsidRPr="004524FA" w:rsidRDefault="004524FA" w:rsidP="00F37D56">
            <w:pPr>
              <w:pStyle w:val="tablesyntax"/>
              <w:rPr>
                <w:b/>
                <w:highlight w:val="yellow"/>
              </w:rPr>
            </w:pPr>
            <w:r w:rsidRPr="004524FA">
              <w:rPr>
                <w:b/>
                <w:highlight w:val="yellow"/>
              </w:rPr>
              <w:tab/>
            </w:r>
            <w:proofErr w:type="spellStart"/>
            <w:r w:rsidRPr="004524FA">
              <w:rPr>
                <w:b/>
                <w:bCs/>
                <w:highlight w:val="yellow"/>
              </w:rPr>
              <w:t>video_parameter_set_id</w:t>
            </w:r>
            <w:proofErr w:type="spellEnd"/>
          </w:p>
        </w:tc>
        <w:tc>
          <w:tcPr>
            <w:tcW w:w="1218" w:type="dxa"/>
          </w:tcPr>
          <w:p w:rsidR="004524FA" w:rsidRPr="004524FA" w:rsidRDefault="004524FA" w:rsidP="009477D2">
            <w:pPr>
              <w:pStyle w:val="tablecell"/>
              <w:rPr>
                <w:highlight w:val="yellow"/>
              </w:rPr>
            </w:pPr>
            <w:r w:rsidRPr="004524FA">
              <w:rPr>
                <w:highlight w:val="yellow"/>
              </w:rPr>
              <w:t>u(</w:t>
            </w:r>
            <w:r w:rsidR="009477D2">
              <w:rPr>
                <w:highlight w:val="yellow"/>
              </w:rPr>
              <w:t>4</w:t>
            </w:r>
            <w:r w:rsidRPr="004524FA">
              <w:rPr>
                <w:highlight w:val="yellow"/>
              </w:rPr>
              <w:t>)</w:t>
            </w:r>
          </w:p>
        </w:tc>
      </w:tr>
      <w:tr w:rsidR="004524FA" w:rsidRPr="003F17AE" w:rsidTr="00F37D56">
        <w:trPr>
          <w:cantSplit/>
          <w:jc w:val="center"/>
        </w:trPr>
        <w:tc>
          <w:tcPr>
            <w:tcW w:w="6710" w:type="dxa"/>
          </w:tcPr>
          <w:p w:rsidR="004524FA" w:rsidRPr="004524FA" w:rsidRDefault="004524FA" w:rsidP="00F37D56">
            <w:pPr>
              <w:pStyle w:val="tablesyntax"/>
              <w:rPr>
                <w:b/>
                <w:highlight w:val="yellow"/>
              </w:rPr>
            </w:pPr>
            <w:r w:rsidRPr="004524FA">
              <w:rPr>
                <w:b/>
                <w:highlight w:val="yellow"/>
              </w:rPr>
              <w:tab/>
            </w:r>
            <w:r>
              <w:rPr>
                <w:b/>
                <w:highlight w:val="yellow"/>
              </w:rPr>
              <w:t>s</w:t>
            </w:r>
            <w:r w:rsidRPr="004524FA">
              <w:rPr>
                <w:b/>
                <w:highlight w:val="yellow"/>
              </w:rPr>
              <w:t>ps_max_sub_layers_minus1</w:t>
            </w:r>
          </w:p>
        </w:tc>
        <w:tc>
          <w:tcPr>
            <w:tcW w:w="1218" w:type="dxa"/>
          </w:tcPr>
          <w:p w:rsidR="004524FA" w:rsidRPr="008A4D6C" w:rsidRDefault="004524FA" w:rsidP="00F37D56">
            <w:pPr>
              <w:pStyle w:val="tablecell"/>
            </w:pPr>
            <w:r w:rsidRPr="004524FA">
              <w:rPr>
                <w:highlight w:val="yellow"/>
                <w:lang w:eastAsia="ko-KR"/>
              </w:rPr>
              <w:t>u(3)</w:t>
            </w:r>
          </w:p>
        </w:tc>
      </w:tr>
      <w:tr w:rsidR="009477D2" w:rsidRPr="003F17AE" w:rsidTr="00F37D56">
        <w:trPr>
          <w:cantSplit/>
          <w:jc w:val="center"/>
        </w:trPr>
        <w:tc>
          <w:tcPr>
            <w:tcW w:w="6710" w:type="dxa"/>
          </w:tcPr>
          <w:p w:rsidR="009477D2" w:rsidRPr="004524FA" w:rsidRDefault="009477D2" w:rsidP="009477D2">
            <w:pPr>
              <w:pStyle w:val="tablesyntax"/>
              <w:rPr>
                <w:b/>
                <w:highlight w:val="yellow"/>
              </w:rPr>
            </w:pPr>
            <w:r>
              <w:rPr>
                <w:b/>
                <w:highlight w:val="yellow"/>
              </w:rPr>
              <w:tab/>
            </w:r>
            <w:proofErr w:type="spellStart"/>
            <w:r>
              <w:rPr>
                <w:b/>
                <w:highlight w:val="yellow"/>
              </w:rPr>
              <w:t>reserved_zero_bit</w:t>
            </w:r>
            <w:proofErr w:type="spellEnd"/>
          </w:p>
        </w:tc>
        <w:tc>
          <w:tcPr>
            <w:tcW w:w="1218" w:type="dxa"/>
          </w:tcPr>
          <w:p w:rsidR="009477D2" w:rsidRPr="004524FA" w:rsidRDefault="009477D2" w:rsidP="00F37D56">
            <w:pPr>
              <w:pStyle w:val="tablecell"/>
              <w:rPr>
                <w:highlight w:val="yellow"/>
                <w:lang w:eastAsia="ko-KR"/>
              </w:rPr>
            </w:pPr>
            <w:r>
              <w:rPr>
                <w:highlight w:val="yellow"/>
                <w:lang w:eastAsia="ko-KR"/>
              </w:rPr>
              <w:t>u(1)</w:t>
            </w:r>
          </w:p>
        </w:tc>
      </w:tr>
      <w:tr w:rsidR="004524FA" w:rsidRPr="003F17AE" w:rsidTr="00F37D56">
        <w:trPr>
          <w:cantSplit/>
          <w:jc w:val="center"/>
        </w:trPr>
        <w:tc>
          <w:tcPr>
            <w:tcW w:w="6710" w:type="dxa"/>
          </w:tcPr>
          <w:p w:rsidR="004524FA" w:rsidRPr="004524FA" w:rsidRDefault="004524FA" w:rsidP="004524FA">
            <w:pPr>
              <w:pStyle w:val="tablesyntax"/>
              <w:rPr>
                <w:b/>
                <w:highlight w:val="yellow"/>
              </w:rPr>
            </w:pPr>
            <w:r w:rsidRPr="004524FA">
              <w:rPr>
                <w:b/>
                <w:highlight w:val="yellow"/>
              </w:rPr>
              <w:tab/>
            </w:r>
            <w:proofErr w:type="spellStart"/>
            <w:r w:rsidRPr="004524FA">
              <w:rPr>
                <w:highlight w:val="yellow"/>
              </w:rPr>
              <w:t>profile_level</w:t>
            </w:r>
            <w:proofErr w:type="spellEnd"/>
            <w:r w:rsidRPr="004524FA">
              <w:rPr>
                <w:highlight w:val="yellow"/>
              </w:rPr>
              <w:t>( </w:t>
            </w:r>
            <w:ins w:id="21" w:author="Jill Boyce" w:date="2012-07-19T12:44:00Z">
              <w:r w:rsidR="00DD7AE1">
                <w:rPr>
                  <w:highlight w:val="yellow"/>
                </w:rPr>
                <w:t>1</w:t>
              </w:r>
            </w:ins>
            <w:r w:rsidRPr="004524FA">
              <w:rPr>
                <w:highlight w:val="yellow"/>
              </w:rPr>
              <w:t>, sps_max_sub_layers_minus1 )</w:t>
            </w:r>
          </w:p>
        </w:tc>
        <w:tc>
          <w:tcPr>
            <w:tcW w:w="1218" w:type="dxa"/>
          </w:tcPr>
          <w:p w:rsidR="004524FA" w:rsidRPr="003F17AE" w:rsidRDefault="004524FA" w:rsidP="00F37D56">
            <w:pPr>
              <w:pStyle w:val="tableheading"/>
            </w:pPr>
          </w:p>
        </w:tc>
      </w:tr>
      <w:tr w:rsidR="004524FA" w:rsidRPr="004524FA" w:rsidTr="00F37D56">
        <w:trPr>
          <w:cantSplit/>
          <w:jc w:val="center"/>
        </w:trPr>
        <w:tc>
          <w:tcPr>
            <w:tcW w:w="6710" w:type="dxa"/>
          </w:tcPr>
          <w:p w:rsidR="004524FA" w:rsidRPr="00DC6C21" w:rsidRDefault="004524FA" w:rsidP="00F37D56">
            <w:pPr>
              <w:pStyle w:val="tablesyntax"/>
              <w:rPr>
                <w:b/>
                <w:rPrChange w:id="22" w:author="Jill Boyce" w:date="2012-07-19T12:47:00Z">
                  <w:rPr>
                    <w:b/>
                    <w:strike/>
                    <w:color w:val="FF0000"/>
                  </w:rPr>
                </w:rPrChange>
              </w:rPr>
            </w:pPr>
            <w:r w:rsidRPr="00DC6C21">
              <w:rPr>
                <w:b/>
                <w:rPrChange w:id="23" w:author="Jill Boyce" w:date="2012-07-19T12:47:00Z">
                  <w:rPr>
                    <w:b/>
                    <w:strike/>
                    <w:color w:val="FF0000"/>
                  </w:rPr>
                </w:rPrChange>
              </w:rPr>
              <w:tab/>
            </w:r>
            <w:proofErr w:type="spellStart"/>
            <w:r w:rsidRPr="00DC6C21">
              <w:rPr>
                <w:b/>
                <w:rPrChange w:id="24" w:author="Jill Boyce" w:date="2012-07-19T12:47:00Z">
                  <w:rPr>
                    <w:b/>
                    <w:strike/>
                    <w:color w:val="FF0000"/>
                  </w:rPr>
                </w:rPrChange>
              </w:rPr>
              <w:t>profile_space</w:t>
            </w:r>
            <w:proofErr w:type="spellEnd"/>
          </w:p>
        </w:tc>
        <w:tc>
          <w:tcPr>
            <w:tcW w:w="1218" w:type="dxa"/>
          </w:tcPr>
          <w:p w:rsidR="004524FA" w:rsidRPr="00DC6C21" w:rsidRDefault="004524FA" w:rsidP="00F37D56">
            <w:pPr>
              <w:pStyle w:val="tablecell"/>
              <w:rPr>
                <w:rPrChange w:id="25" w:author="Jill Boyce" w:date="2012-07-19T12:47:00Z">
                  <w:rPr>
                    <w:strike/>
                    <w:color w:val="FF0000"/>
                  </w:rPr>
                </w:rPrChange>
              </w:rPr>
            </w:pPr>
            <w:r w:rsidRPr="00DC6C21">
              <w:rPr>
                <w:rPrChange w:id="26" w:author="Jill Boyce" w:date="2012-07-19T12:47:00Z">
                  <w:rPr>
                    <w:strike/>
                    <w:color w:val="FF0000"/>
                  </w:rPr>
                </w:rPrChange>
              </w:rPr>
              <w:t>u(3)</w:t>
            </w:r>
          </w:p>
        </w:tc>
      </w:tr>
      <w:tr w:rsidR="004524FA" w:rsidRPr="004524FA" w:rsidTr="00F37D56">
        <w:trPr>
          <w:cantSplit/>
          <w:jc w:val="center"/>
        </w:trPr>
        <w:tc>
          <w:tcPr>
            <w:tcW w:w="6710" w:type="dxa"/>
          </w:tcPr>
          <w:p w:rsidR="004524FA" w:rsidRPr="00DC6C21" w:rsidRDefault="004524FA" w:rsidP="00F37D56">
            <w:pPr>
              <w:pStyle w:val="tablesyntax"/>
              <w:rPr>
                <w:b/>
                <w:rPrChange w:id="27" w:author="Jill Boyce" w:date="2012-07-19T12:47:00Z">
                  <w:rPr>
                    <w:b/>
                    <w:strike/>
                    <w:color w:val="FF0000"/>
                  </w:rPr>
                </w:rPrChange>
              </w:rPr>
            </w:pPr>
            <w:r w:rsidRPr="00DC6C21">
              <w:rPr>
                <w:b/>
                <w:rPrChange w:id="28" w:author="Jill Boyce" w:date="2012-07-19T12:47:00Z">
                  <w:rPr>
                    <w:b/>
                    <w:strike/>
                    <w:color w:val="FF0000"/>
                  </w:rPr>
                </w:rPrChange>
              </w:rPr>
              <w:tab/>
            </w:r>
            <w:proofErr w:type="spellStart"/>
            <w:r w:rsidRPr="00DC6C21">
              <w:rPr>
                <w:b/>
                <w:rPrChange w:id="29" w:author="Jill Boyce" w:date="2012-07-19T12:47:00Z">
                  <w:rPr>
                    <w:b/>
                    <w:strike/>
                    <w:color w:val="FF0000"/>
                  </w:rPr>
                </w:rPrChange>
              </w:rPr>
              <w:t>profile_idc</w:t>
            </w:r>
            <w:proofErr w:type="spellEnd"/>
          </w:p>
        </w:tc>
        <w:tc>
          <w:tcPr>
            <w:tcW w:w="1218" w:type="dxa"/>
          </w:tcPr>
          <w:p w:rsidR="004524FA" w:rsidRPr="00DC6C21" w:rsidRDefault="004524FA" w:rsidP="00F37D56">
            <w:pPr>
              <w:pStyle w:val="tablecell"/>
              <w:rPr>
                <w:rPrChange w:id="30" w:author="Jill Boyce" w:date="2012-07-19T12:47:00Z">
                  <w:rPr>
                    <w:strike/>
                    <w:color w:val="FF0000"/>
                  </w:rPr>
                </w:rPrChange>
              </w:rPr>
            </w:pPr>
            <w:r w:rsidRPr="00DC6C21">
              <w:rPr>
                <w:rPrChange w:id="31" w:author="Jill Boyce" w:date="2012-07-19T12:47:00Z">
                  <w:rPr>
                    <w:strike/>
                    <w:color w:val="FF0000"/>
                  </w:rPr>
                </w:rPrChange>
              </w:rPr>
              <w:t>u(5)</w:t>
            </w:r>
          </w:p>
        </w:tc>
      </w:tr>
      <w:tr w:rsidR="004524FA" w:rsidRPr="004524FA" w:rsidTr="00F37D56">
        <w:trPr>
          <w:cantSplit/>
          <w:jc w:val="center"/>
        </w:trPr>
        <w:tc>
          <w:tcPr>
            <w:tcW w:w="6710" w:type="dxa"/>
          </w:tcPr>
          <w:p w:rsidR="004524FA" w:rsidRPr="00DC6C21" w:rsidRDefault="004524FA" w:rsidP="00F37D56">
            <w:pPr>
              <w:pStyle w:val="tablesyntax"/>
              <w:rPr>
                <w:b/>
                <w:bCs/>
                <w:rPrChange w:id="32" w:author="Jill Boyce" w:date="2012-07-19T12:47:00Z">
                  <w:rPr>
                    <w:b/>
                    <w:bCs/>
                    <w:strike/>
                    <w:color w:val="FF0000"/>
                  </w:rPr>
                </w:rPrChange>
              </w:rPr>
            </w:pPr>
            <w:r w:rsidRPr="00DC6C21">
              <w:rPr>
                <w:b/>
                <w:bCs/>
                <w:rPrChange w:id="33" w:author="Jill Boyce" w:date="2012-07-19T12:47:00Z">
                  <w:rPr>
                    <w:b/>
                    <w:bCs/>
                    <w:strike/>
                    <w:color w:val="FF0000"/>
                  </w:rPr>
                </w:rPrChange>
              </w:rPr>
              <w:tab/>
            </w:r>
            <w:proofErr w:type="spellStart"/>
            <w:r w:rsidRPr="00DC6C21">
              <w:rPr>
                <w:b/>
                <w:bCs/>
                <w:rPrChange w:id="34" w:author="Jill Boyce" w:date="2012-07-19T12:47:00Z">
                  <w:rPr>
                    <w:b/>
                    <w:bCs/>
                    <w:strike/>
                    <w:color w:val="FF0000"/>
                  </w:rPr>
                </w:rPrChange>
              </w:rPr>
              <w:t>constraint_flags</w:t>
            </w:r>
            <w:proofErr w:type="spellEnd"/>
          </w:p>
        </w:tc>
        <w:tc>
          <w:tcPr>
            <w:tcW w:w="1218" w:type="dxa"/>
          </w:tcPr>
          <w:p w:rsidR="004524FA" w:rsidRPr="00DC6C21" w:rsidRDefault="004524FA" w:rsidP="00F37D56">
            <w:pPr>
              <w:pStyle w:val="tablecell"/>
              <w:rPr>
                <w:rPrChange w:id="35" w:author="Jill Boyce" w:date="2012-07-19T12:47:00Z">
                  <w:rPr>
                    <w:strike/>
                    <w:color w:val="FF0000"/>
                  </w:rPr>
                </w:rPrChange>
              </w:rPr>
            </w:pPr>
            <w:r w:rsidRPr="00DC6C21">
              <w:rPr>
                <w:rPrChange w:id="36" w:author="Jill Boyce" w:date="2012-07-19T12:47:00Z">
                  <w:rPr>
                    <w:strike/>
                    <w:color w:val="FF0000"/>
                  </w:rPr>
                </w:rPrChange>
              </w:rPr>
              <w:t>u(16)</w:t>
            </w:r>
          </w:p>
        </w:tc>
      </w:tr>
      <w:tr w:rsidR="004524FA" w:rsidRPr="004524FA" w:rsidTr="00F37D56">
        <w:trPr>
          <w:cantSplit/>
          <w:jc w:val="center"/>
        </w:trPr>
        <w:tc>
          <w:tcPr>
            <w:tcW w:w="6710" w:type="dxa"/>
          </w:tcPr>
          <w:p w:rsidR="004524FA" w:rsidRPr="00DC6C21" w:rsidRDefault="004524FA" w:rsidP="00F37D56">
            <w:pPr>
              <w:pStyle w:val="tablesyntax"/>
              <w:rPr>
                <w:b/>
                <w:rPrChange w:id="37" w:author="Jill Boyce" w:date="2012-07-19T12:47:00Z">
                  <w:rPr>
                    <w:b/>
                    <w:strike/>
                    <w:color w:val="FF0000"/>
                  </w:rPr>
                </w:rPrChange>
              </w:rPr>
            </w:pPr>
            <w:r w:rsidRPr="00DC6C21">
              <w:rPr>
                <w:b/>
                <w:rPrChange w:id="38" w:author="Jill Boyce" w:date="2012-07-19T12:47:00Z">
                  <w:rPr>
                    <w:b/>
                    <w:strike/>
                    <w:color w:val="FF0000"/>
                  </w:rPr>
                </w:rPrChange>
              </w:rPr>
              <w:tab/>
            </w:r>
            <w:proofErr w:type="spellStart"/>
            <w:r w:rsidRPr="00DC6C21">
              <w:rPr>
                <w:b/>
                <w:rPrChange w:id="39" w:author="Jill Boyce" w:date="2012-07-19T12:47:00Z">
                  <w:rPr>
                    <w:b/>
                    <w:strike/>
                    <w:color w:val="FF0000"/>
                  </w:rPr>
                </w:rPrChange>
              </w:rPr>
              <w:t>level_idc</w:t>
            </w:r>
            <w:proofErr w:type="spellEnd"/>
          </w:p>
        </w:tc>
        <w:tc>
          <w:tcPr>
            <w:tcW w:w="1218" w:type="dxa"/>
          </w:tcPr>
          <w:p w:rsidR="004524FA" w:rsidRPr="00DC6C21" w:rsidRDefault="004524FA" w:rsidP="00F37D56">
            <w:pPr>
              <w:pStyle w:val="tablecell"/>
              <w:rPr>
                <w:rPrChange w:id="40" w:author="Jill Boyce" w:date="2012-07-19T12:47:00Z">
                  <w:rPr>
                    <w:strike/>
                    <w:color w:val="FF0000"/>
                  </w:rPr>
                </w:rPrChange>
              </w:rPr>
            </w:pPr>
            <w:r w:rsidRPr="00DC6C21">
              <w:rPr>
                <w:rPrChange w:id="41" w:author="Jill Boyce" w:date="2012-07-19T12:47:00Z">
                  <w:rPr>
                    <w:strike/>
                    <w:color w:val="FF0000"/>
                  </w:rPr>
                </w:rPrChange>
              </w:rPr>
              <w:t>u(8)</w:t>
            </w:r>
          </w:p>
        </w:tc>
      </w:tr>
      <w:tr w:rsidR="004524FA" w:rsidRPr="004524FA" w:rsidTr="00F37D56">
        <w:trPr>
          <w:cantSplit/>
          <w:jc w:val="center"/>
        </w:trPr>
        <w:tc>
          <w:tcPr>
            <w:tcW w:w="6710" w:type="dxa"/>
          </w:tcPr>
          <w:p w:rsidR="004524FA" w:rsidRPr="00DC6C21" w:rsidRDefault="004524FA" w:rsidP="00F37D56">
            <w:pPr>
              <w:pStyle w:val="tablesyntax"/>
              <w:rPr>
                <w:b/>
                <w:rPrChange w:id="42" w:author="Jill Boyce" w:date="2012-07-19T12:47:00Z">
                  <w:rPr>
                    <w:b/>
                    <w:strike/>
                    <w:color w:val="FF0000"/>
                  </w:rPr>
                </w:rPrChange>
              </w:rPr>
            </w:pPr>
            <w:r w:rsidRPr="00DC6C21">
              <w:rPr>
                <w:rPrChange w:id="43" w:author="Jill Boyce" w:date="2012-07-19T12:47:00Z">
                  <w:rPr>
                    <w:strike/>
                    <w:color w:val="FF0000"/>
                  </w:rPr>
                </w:rPrChange>
              </w:rPr>
              <w:tab/>
              <w:t xml:space="preserve">for( </w:t>
            </w:r>
            <w:proofErr w:type="spellStart"/>
            <w:r w:rsidRPr="00DC6C21">
              <w:rPr>
                <w:rPrChange w:id="44" w:author="Jill Boyce" w:date="2012-07-19T12:47:00Z">
                  <w:rPr>
                    <w:strike/>
                    <w:color w:val="FF0000"/>
                  </w:rPr>
                </w:rPrChange>
              </w:rPr>
              <w:t>i</w:t>
            </w:r>
            <w:proofErr w:type="spellEnd"/>
            <w:r w:rsidRPr="00DC6C21">
              <w:rPr>
                <w:rPrChange w:id="45" w:author="Jill Boyce" w:date="2012-07-19T12:47:00Z">
                  <w:rPr>
                    <w:strike/>
                    <w:color w:val="FF0000"/>
                  </w:rPr>
                </w:rPrChange>
              </w:rPr>
              <w:t xml:space="preserve"> = 0; </w:t>
            </w:r>
            <w:proofErr w:type="spellStart"/>
            <w:r w:rsidRPr="00DC6C21">
              <w:rPr>
                <w:rPrChange w:id="46" w:author="Jill Boyce" w:date="2012-07-19T12:47:00Z">
                  <w:rPr>
                    <w:strike/>
                    <w:color w:val="FF0000"/>
                  </w:rPr>
                </w:rPrChange>
              </w:rPr>
              <w:t>i</w:t>
            </w:r>
            <w:proofErr w:type="spellEnd"/>
            <w:r w:rsidRPr="00DC6C21">
              <w:rPr>
                <w:rPrChange w:id="47" w:author="Jill Boyce" w:date="2012-07-19T12:47:00Z">
                  <w:rPr>
                    <w:strike/>
                    <w:color w:val="FF0000"/>
                  </w:rPr>
                </w:rPrChange>
              </w:rPr>
              <w:t xml:space="preserve"> &lt; 32; </w:t>
            </w:r>
            <w:proofErr w:type="spellStart"/>
            <w:r w:rsidRPr="00DC6C21">
              <w:rPr>
                <w:rPrChange w:id="48" w:author="Jill Boyce" w:date="2012-07-19T12:47:00Z">
                  <w:rPr>
                    <w:strike/>
                    <w:color w:val="FF0000"/>
                  </w:rPr>
                </w:rPrChange>
              </w:rPr>
              <w:t>i</w:t>
            </w:r>
            <w:proofErr w:type="spellEnd"/>
            <w:r w:rsidRPr="00DC6C21">
              <w:rPr>
                <w:rPrChange w:id="49" w:author="Jill Boyce" w:date="2012-07-19T12:47:00Z">
                  <w:rPr>
                    <w:strike/>
                    <w:color w:val="FF0000"/>
                  </w:rPr>
                </w:rPrChange>
              </w:rPr>
              <w:t>++ )</w:t>
            </w:r>
          </w:p>
        </w:tc>
        <w:tc>
          <w:tcPr>
            <w:tcW w:w="1218" w:type="dxa"/>
          </w:tcPr>
          <w:p w:rsidR="004524FA" w:rsidRPr="00DC6C21" w:rsidRDefault="004524FA" w:rsidP="00F37D56">
            <w:pPr>
              <w:pStyle w:val="tablecell"/>
              <w:rPr>
                <w:rPrChange w:id="50" w:author="Jill Boyce" w:date="2012-07-19T12:47:00Z">
                  <w:rPr>
                    <w:strike/>
                    <w:color w:val="FF0000"/>
                  </w:rPr>
                </w:rPrChange>
              </w:rPr>
            </w:pPr>
          </w:p>
        </w:tc>
      </w:tr>
      <w:tr w:rsidR="004524FA" w:rsidRPr="004524FA" w:rsidTr="00F37D56">
        <w:trPr>
          <w:cantSplit/>
          <w:jc w:val="center"/>
        </w:trPr>
        <w:tc>
          <w:tcPr>
            <w:tcW w:w="6710" w:type="dxa"/>
          </w:tcPr>
          <w:p w:rsidR="004524FA" w:rsidRPr="00DC6C21" w:rsidRDefault="004524FA" w:rsidP="00F37D56">
            <w:pPr>
              <w:pStyle w:val="tablesyntax"/>
              <w:rPr>
                <w:b/>
                <w:bCs/>
                <w:rPrChange w:id="51" w:author="Jill Boyce" w:date="2012-07-19T12:47:00Z">
                  <w:rPr>
                    <w:b/>
                    <w:bCs/>
                    <w:strike/>
                    <w:color w:val="FF0000"/>
                  </w:rPr>
                </w:rPrChange>
              </w:rPr>
            </w:pPr>
            <w:r w:rsidRPr="00DC6C21">
              <w:rPr>
                <w:b/>
                <w:bCs/>
                <w:rPrChange w:id="52" w:author="Jill Boyce" w:date="2012-07-19T12:47:00Z">
                  <w:rPr>
                    <w:b/>
                    <w:bCs/>
                    <w:strike/>
                    <w:color w:val="FF0000"/>
                  </w:rPr>
                </w:rPrChange>
              </w:rPr>
              <w:tab/>
            </w:r>
            <w:r w:rsidRPr="00DC6C21">
              <w:rPr>
                <w:b/>
                <w:bCs/>
                <w:rPrChange w:id="53" w:author="Jill Boyce" w:date="2012-07-19T12:47:00Z">
                  <w:rPr>
                    <w:b/>
                    <w:bCs/>
                    <w:strike/>
                    <w:color w:val="FF0000"/>
                  </w:rPr>
                </w:rPrChange>
              </w:rPr>
              <w:tab/>
            </w:r>
            <w:proofErr w:type="spellStart"/>
            <w:r w:rsidRPr="00DC6C21">
              <w:rPr>
                <w:b/>
                <w:bCs/>
                <w:rPrChange w:id="54" w:author="Jill Boyce" w:date="2012-07-19T12:47:00Z">
                  <w:rPr>
                    <w:b/>
                    <w:bCs/>
                    <w:strike/>
                    <w:color w:val="FF0000"/>
                  </w:rPr>
                </w:rPrChange>
              </w:rPr>
              <w:t>profile_compatability_flag</w:t>
            </w:r>
            <w:proofErr w:type="spellEnd"/>
            <w:r w:rsidRPr="00DC6C21">
              <w:rPr>
                <w:b/>
                <w:bCs/>
                <w:rPrChange w:id="55" w:author="Jill Boyce" w:date="2012-07-19T12:47:00Z">
                  <w:rPr>
                    <w:b/>
                    <w:bCs/>
                    <w:strike/>
                    <w:color w:val="FF0000"/>
                  </w:rPr>
                </w:rPrChange>
              </w:rPr>
              <w:t>[</w:t>
            </w:r>
            <w:r w:rsidRPr="00DC6C21">
              <w:rPr>
                <w:bCs/>
                <w:rPrChange w:id="56" w:author="Jill Boyce" w:date="2012-07-19T12:47:00Z">
                  <w:rPr>
                    <w:bCs/>
                    <w:strike/>
                    <w:color w:val="FF0000"/>
                  </w:rPr>
                </w:rPrChange>
              </w:rPr>
              <w:t> </w:t>
            </w:r>
            <w:proofErr w:type="spellStart"/>
            <w:r w:rsidRPr="00DC6C21">
              <w:rPr>
                <w:bCs/>
                <w:rPrChange w:id="57" w:author="Jill Boyce" w:date="2012-07-19T12:47:00Z">
                  <w:rPr>
                    <w:bCs/>
                    <w:strike/>
                    <w:color w:val="FF0000"/>
                  </w:rPr>
                </w:rPrChange>
              </w:rPr>
              <w:t>i</w:t>
            </w:r>
            <w:proofErr w:type="spellEnd"/>
            <w:r w:rsidRPr="00DC6C21">
              <w:rPr>
                <w:bCs/>
                <w:rPrChange w:id="58" w:author="Jill Boyce" w:date="2012-07-19T12:47:00Z">
                  <w:rPr>
                    <w:bCs/>
                    <w:strike/>
                    <w:color w:val="FF0000"/>
                  </w:rPr>
                </w:rPrChange>
              </w:rPr>
              <w:t> </w:t>
            </w:r>
            <w:r w:rsidRPr="00DC6C21">
              <w:rPr>
                <w:b/>
                <w:bCs/>
                <w:rPrChange w:id="59" w:author="Jill Boyce" w:date="2012-07-19T12:47:00Z">
                  <w:rPr>
                    <w:b/>
                    <w:bCs/>
                    <w:strike/>
                    <w:color w:val="FF0000"/>
                  </w:rPr>
                </w:rPrChange>
              </w:rPr>
              <w:t>]</w:t>
            </w:r>
          </w:p>
        </w:tc>
        <w:tc>
          <w:tcPr>
            <w:tcW w:w="1218" w:type="dxa"/>
          </w:tcPr>
          <w:p w:rsidR="004524FA" w:rsidRPr="00DC6C21" w:rsidRDefault="004524FA" w:rsidP="00F37D56">
            <w:pPr>
              <w:pStyle w:val="tablecell"/>
              <w:rPr>
                <w:rPrChange w:id="60" w:author="Jill Boyce" w:date="2012-07-19T12:47:00Z">
                  <w:rPr>
                    <w:strike/>
                    <w:color w:val="FF0000"/>
                  </w:rPr>
                </w:rPrChange>
              </w:rPr>
            </w:pPr>
            <w:r w:rsidRPr="00DC6C21">
              <w:rPr>
                <w:rPrChange w:id="61" w:author="Jill Boyce" w:date="2012-07-19T12:47:00Z">
                  <w:rPr>
                    <w:strike/>
                    <w:color w:val="FF0000"/>
                  </w:rPr>
                </w:rPrChange>
              </w:rPr>
              <w:t>u(1)</w:t>
            </w:r>
          </w:p>
        </w:tc>
      </w:tr>
      <w:tr w:rsidR="004524FA" w:rsidRPr="003F17AE" w:rsidTr="00F37D56">
        <w:trPr>
          <w:cantSplit/>
          <w:jc w:val="center"/>
        </w:trPr>
        <w:tc>
          <w:tcPr>
            <w:tcW w:w="6710" w:type="dxa"/>
          </w:tcPr>
          <w:p w:rsidR="004524FA" w:rsidRPr="003F17AE" w:rsidRDefault="004524FA" w:rsidP="00F37D56">
            <w:pPr>
              <w:pStyle w:val="tablesyntax"/>
              <w:rPr>
                <w:b/>
                <w:bCs/>
                <w:sz w:val="22"/>
                <w:szCs w:val="22"/>
              </w:rPr>
            </w:pPr>
            <w:r w:rsidRPr="003F17AE">
              <w:rPr>
                <w:b/>
              </w:rPr>
              <w:tab/>
            </w:r>
            <w:proofErr w:type="spellStart"/>
            <w:r w:rsidRPr="003F17AE">
              <w:rPr>
                <w:b/>
                <w:bCs/>
              </w:rPr>
              <w:t>seq_parameter_set_id</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4524FA" w:rsidTr="00F37D56">
        <w:trPr>
          <w:cantSplit/>
          <w:jc w:val="center"/>
        </w:trPr>
        <w:tc>
          <w:tcPr>
            <w:tcW w:w="6710" w:type="dxa"/>
          </w:tcPr>
          <w:p w:rsidR="004524FA" w:rsidRPr="00DC6C21" w:rsidRDefault="004524FA" w:rsidP="00F37D56">
            <w:pPr>
              <w:pStyle w:val="tablesyntax"/>
              <w:rPr>
                <w:b/>
                <w:rPrChange w:id="62" w:author="Jill Boyce" w:date="2012-07-19T12:47:00Z">
                  <w:rPr>
                    <w:b/>
                    <w:strike/>
                    <w:color w:val="FF0000"/>
                  </w:rPr>
                </w:rPrChange>
              </w:rPr>
            </w:pPr>
            <w:r w:rsidRPr="00DC6C21">
              <w:rPr>
                <w:b/>
                <w:rPrChange w:id="63" w:author="Jill Boyce" w:date="2012-07-19T12:47:00Z">
                  <w:rPr>
                    <w:b/>
                    <w:strike/>
                    <w:color w:val="FF0000"/>
                  </w:rPr>
                </w:rPrChange>
              </w:rPr>
              <w:tab/>
            </w:r>
            <w:proofErr w:type="spellStart"/>
            <w:r w:rsidRPr="00DC6C21">
              <w:rPr>
                <w:b/>
                <w:bCs/>
                <w:rPrChange w:id="64" w:author="Jill Boyce" w:date="2012-07-19T12:47:00Z">
                  <w:rPr>
                    <w:b/>
                    <w:bCs/>
                    <w:strike/>
                    <w:color w:val="FF0000"/>
                  </w:rPr>
                </w:rPrChange>
              </w:rPr>
              <w:t>video_parameter_set_id</w:t>
            </w:r>
            <w:proofErr w:type="spellEnd"/>
          </w:p>
        </w:tc>
        <w:tc>
          <w:tcPr>
            <w:tcW w:w="1218" w:type="dxa"/>
          </w:tcPr>
          <w:p w:rsidR="004524FA" w:rsidRPr="00DC6C21" w:rsidRDefault="004524FA" w:rsidP="00F37D56">
            <w:pPr>
              <w:pStyle w:val="tablecell"/>
              <w:rPr>
                <w:rPrChange w:id="65" w:author="Jill Boyce" w:date="2012-07-19T12:47:00Z">
                  <w:rPr>
                    <w:strike/>
                    <w:color w:val="FF0000"/>
                  </w:rPr>
                </w:rPrChange>
              </w:rPr>
            </w:pPr>
            <w:proofErr w:type="spellStart"/>
            <w:r w:rsidRPr="00DC6C21">
              <w:rPr>
                <w:rPrChange w:id="66" w:author="Jill Boyce" w:date="2012-07-19T12:47:00Z">
                  <w:rPr>
                    <w:strike/>
                    <w:color w:val="FF0000"/>
                  </w:rPr>
                </w:rPrChange>
              </w:rPr>
              <w:t>ue</w:t>
            </w:r>
            <w:proofErr w:type="spellEnd"/>
            <w:r w:rsidRPr="00DC6C21">
              <w:rPr>
                <w:rPrChange w:id="67" w:author="Jill Boyce" w:date="2012-07-19T12:47:00Z">
                  <w:rPr>
                    <w:strike/>
                    <w:color w:val="FF0000"/>
                  </w:rPr>
                </w:rPrChange>
              </w:rPr>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r>
            <w:proofErr w:type="spellStart"/>
            <w:r w:rsidRPr="003F17AE">
              <w:rPr>
                <w:b/>
              </w:rPr>
              <w:t>chroma_format_idc</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pPr>
            <w:r w:rsidRPr="003F17AE">
              <w:tab/>
              <w:t xml:space="preserve">if( </w:t>
            </w:r>
            <w:proofErr w:type="spellStart"/>
            <w:r w:rsidRPr="003F17AE">
              <w:t>chroma_format_idc</w:t>
            </w:r>
            <w:proofErr w:type="spellEnd"/>
            <w:r w:rsidRPr="003F17AE">
              <w:t xml:space="preserve">  = =  3 )</w:t>
            </w:r>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rPr>
            </w:pPr>
            <w:r w:rsidRPr="003F17AE">
              <w:rPr>
                <w:b/>
              </w:rPr>
              <w:tab/>
            </w:r>
            <w:r w:rsidRPr="003F17AE">
              <w:rPr>
                <w:b/>
              </w:rPr>
              <w:tab/>
            </w:r>
            <w:proofErr w:type="spellStart"/>
            <w:r w:rsidRPr="003F17AE">
              <w:rPr>
                <w:b/>
              </w:rPr>
              <w:t>separate_colour_plane_flag</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r w:rsidRPr="003F17AE">
              <w:t>u(1)</w:t>
            </w:r>
          </w:p>
        </w:tc>
      </w:tr>
      <w:tr w:rsidR="004524FA" w:rsidRPr="004524FA" w:rsidTr="00F37D56">
        <w:trPr>
          <w:cantSplit/>
          <w:jc w:val="center"/>
        </w:trPr>
        <w:tc>
          <w:tcPr>
            <w:tcW w:w="6710" w:type="dxa"/>
          </w:tcPr>
          <w:p w:rsidR="004524FA" w:rsidRPr="00DC6C21" w:rsidRDefault="004524FA" w:rsidP="00F37D56">
            <w:pPr>
              <w:pStyle w:val="tablesyntax"/>
              <w:rPr>
                <w:b/>
                <w:lang w:eastAsia="ko-KR"/>
                <w:rPrChange w:id="68" w:author="Jill Boyce" w:date="2012-07-19T12:47:00Z">
                  <w:rPr>
                    <w:b/>
                    <w:strike/>
                    <w:color w:val="FF0000"/>
                    <w:lang w:eastAsia="ko-KR"/>
                  </w:rPr>
                </w:rPrChange>
              </w:rPr>
            </w:pPr>
            <w:r w:rsidRPr="00DC6C21">
              <w:rPr>
                <w:b/>
                <w:lang w:eastAsia="ko-KR"/>
                <w:rPrChange w:id="69" w:author="Jill Boyce" w:date="2012-07-19T12:47:00Z">
                  <w:rPr>
                    <w:b/>
                    <w:strike/>
                    <w:color w:val="FF0000"/>
                    <w:lang w:eastAsia="ko-KR"/>
                  </w:rPr>
                </w:rPrChange>
              </w:rPr>
              <w:tab/>
              <w:t>sps_max_temporal_layers_minus1</w:t>
            </w:r>
          </w:p>
        </w:tc>
        <w:tc>
          <w:tcPr>
            <w:tcW w:w="1218" w:type="dxa"/>
          </w:tcPr>
          <w:p w:rsidR="004524FA" w:rsidRPr="00DC6C21" w:rsidRDefault="004524FA" w:rsidP="00F37D56">
            <w:pPr>
              <w:pStyle w:val="tablecell"/>
              <w:rPr>
                <w:lang w:eastAsia="ko-KR"/>
                <w:rPrChange w:id="70" w:author="Jill Boyce" w:date="2012-07-19T12:47:00Z">
                  <w:rPr>
                    <w:strike/>
                    <w:color w:val="FF0000"/>
                    <w:lang w:eastAsia="ko-KR"/>
                  </w:rPr>
                </w:rPrChange>
              </w:rPr>
            </w:pPr>
            <w:r w:rsidRPr="00DC6C21">
              <w:rPr>
                <w:lang w:eastAsia="ko-KR"/>
                <w:rPrChange w:id="71" w:author="Jill Boyce" w:date="2012-07-19T12:47:00Z">
                  <w:rPr>
                    <w:strike/>
                    <w:color w:val="FF0000"/>
                    <w:lang w:eastAsia="ko-KR"/>
                  </w:rPr>
                </w:rPrChange>
              </w:rPr>
              <w:t>u(3)</w:t>
            </w:r>
          </w:p>
        </w:tc>
      </w:tr>
      <w:tr w:rsidR="004524FA" w:rsidRPr="003F17AE" w:rsidTr="00F37D56">
        <w:trPr>
          <w:cantSplit/>
          <w:jc w:val="center"/>
        </w:trPr>
        <w:tc>
          <w:tcPr>
            <w:tcW w:w="6710" w:type="dxa"/>
          </w:tcPr>
          <w:p w:rsidR="004524FA" w:rsidRPr="003F17AE" w:rsidRDefault="004524FA" w:rsidP="00F37D56">
            <w:pPr>
              <w:pStyle w:val="tablesyntax"/>
              <w:rPr>
                <w:b/>
                <w:bCs/>
              </w:rPr>
            </w:pPr>
            <w:r w:rsidRPr="003F17AE">
              <w:rPr>
                <w:b/>
                <w:bCs/>
              </w:rPr>
              <w:tab/>
            </w:r>
            <w:proofErr w:type="spellStart"/>
            <w:r w:rsidRPr="003F17AE">
              <w:rPr>
                <w:b/>
                <w:bCs/>
              </w:rPr>
              <w:t>pic_width_in_luma_samples</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bCs/>
              </w:rPr>
            </w:pPr>
            <w:r w:rsidRPr="003F17AE">
              <w:rPr>
                <w:b/>
                <w:bCs/>
              </w:rPr>
              <w:tab/>
            </w:r>
            <w:proofErr w:type="spellStart"/>
            <w:r w:rsidRPr="003F17AE">
              <w:rPr>
                <w:b/>
                <w:bCs/>
              </w:rPr>
              <w:t>pic_height_in_luma_samples</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bCs/>
              </w:rPr>
            </w:pPr>
            <w:r w:rsidRPr="003F17AE">
              <w:rPr>
                <w:b/>
                <w:bCs/>
              </w:rPr>
              <w:tab/>
            </w:r>
            <w:proofErr w:type="spellStart"/>
            <w:r w:rsidRPr="003F17AE">
              <w:rPr>
                <w:b/>
                <w:bCs/>
              </w:rPr>
              <w:t>pic_cropping_flag</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r w:rsidRPr="003F17AE">
              <w:t>u(1)</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Cs/>
              </w:rPr>
            </w:pPr>
            <w:r w:rsidRPr="003F17AE">
              <w:rPr>
                <w:bCs/>
              </w:rPr>
              <w:tab/>
              <w:t xml:space="preserve">if( </w:t>
            </w:r>
            <w:proofErr w:type="spellStart"/>
            <w:r w:rsidRPr="003F17AE">
              <w:rPr>
                <w:bCs/>
              </w:rPr>
              <w:t>pic_cropping_flag</w:t>
            </w:r>
            <w:proofErr w:type="spellEnd"/>
            <w:r w:rsidRPr="003F17AE">
              <w:rPr>
                <w:bCs/>
              </w:rPr>
              <w:t xml:space="preserve"> ) {</w:t>
            </w:r>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bCs/>
              </w:rPr>
            </w:pPr>
            <w:r w:rsidRPr="003F17AE">
              <w:rPr>
                <w:b/>
                <w:bCs/>
              </w:rPr>
              <w:tab/>
            </w:r>
            <w:r w:rsidRPr="003F17AE">
              <w:rPr>
                <w:b/>
                <w:bCs/>
              </w:rPr>
              <w:tab/>
            </w:r>
            <w:proofErr w:type="spellStart"/>
            <w:r w:rsidRPr="003F17AE">
              <w:rPr>
                <w:b/>
                <w:bCs/>
              </w:rPr>
              <w:t>pic_crop_left_offset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bCs/>
              </w:rPr>
            </w:pPr>
            <w:r w:rsidRPr="003F17AE">
              <w:rPr>
                <w:b/>
                <w:bCs/>
              </w:rPr>
              <w:tab/>
            </w:r>
            <w:r w:rsidRPr="003F17AE">
              <w:rPr>
                <w:b/>
                <w:bCs/>
              </w:rPr>
              <w:tab/>
            </w:r>
            <w:proofErr w:type="spellStart"/>
            <w:r w:rsidRPr="003F17AE">
              <w:rPr>
                <w:b/>
                <w:bCs/>
              </w:rPr>
              <w:t>pic_crop_right_offset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bCs/>
              </w:rPr>
            </w:pPr>
            <w:r w:rsidRPr="003F17AE">
              <w:rPr>
                <w:b/>
                <w:bCs/>
              </w:rPr>
              <w:tab/>
            </w:r>
            <w:r w:rsidRPr="003F17AE">
              <w:rPr>
                <w:b/>
                <w:bCs/>
              </w:rPr>
              <w:tab/>
            </w:r>
            <w:proofErr w:type="spellStart"/>
            <w:r w:rsidRPr="003F17AE">
              <w:rPr>
                <w:b/>
                <w:bCs/>
              </w:rPr>
              <w:t>pic_crop_top_offset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bCs/>
              </w:rPr>
            </w:pPr>
            <w:r w:rsidRPr="003F17AE">
              <w:rPr>
                <w:b/>
                <w:bCs/>
              </w:rPr>
              <w:tab/>
            </w:r>
            <w:r w:rsidRPr="003F17AE">
              <w:rPr>
                <w:b/>
                <w:bCs/>
              </w:rPr>
              <w:tab/>
            </w:r>
            <w:proofErr w:type="spellStart"/>
            <w:r w:rsidRPr="003F17AE">
              <w:rPr>
                <w:b/>
                <w:bCs/>
              </w:rPr>
              <w:t>pic_crop_bottom_offset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Cs/>
              </w:rPr>
            </w:pPr>
            <w:r w:rsidRPr="003F17AE">
              <w:rPr>
                <w:bCs/>
              </w:rPr>
              <w:tab/>
              <w:t>}</w:t>
            </w:r>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bCs/>
                <w:lang w:eastAsia="ko-KR"/>
              </w:rPr>
            </w:pPr>
            <w:r w:rsidRPr="003F17AE">
              <w:rPr>
                <w:b/>
                <w:bCs/>
              </w:rPr>
              <w:tab/>
              <w:t>bit_depth_luma_minus8</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bCs/>
              </w:rPr>
            </w:pPr>
            <w:r w:rsidRPr="003F17AE">
              <w:rPr>
                <w:b/>
                <w:bCs/>
              </w:rPr>
              <w:tab/>
              <w:t>bit_depth_chroma_minus8</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bCs/>
              </w:rPr>
            </w:pPr>
            <w:r w:rsidRPr="003F17AE">
              <w:rPr>
                <w:bCs/>
              </w:rPr>
              <w:t xml:space="preserve">[Ed. (BB): </w:t>
            </w:r>
            <w:proofErr w:type="spellStart"/>
            <w:r w:rsidRPr="003F17AE">
              <w:rPr>
                <w:bCs/>
              </w:rPr>
              <w:t>chroma</w:t>
            </w:r>
            <w:proofErr w:type="spellEnd"/>
            <w:r w:rsidRPr="003F17AE">
              <w:rPr>
                <w:bCs/>
              </w:rPr>
              <w:t xml:space="preserve"> bit depth present in HM software but not used further ]</w:t>
            </w:r>
          </w:p>
        </w:tc>
        <w:tc>
          <w:tcPr>
            <w:tcW w:w="1218" w:type="dxa"/>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bCs/>
                <w:lang w:eastAsia="ko-KR"/>
              </w:rPr>
            </w:pPr>
            <w:r w:rsidRPr="003F17AE">
              <w:rPr>
                <w:rFonts w:hint="eastAsia"/>
                <w:bCs/>
                <w:lang w:eastAsia="ko-KR"/>
              </w:rPr>
              <w:tab/>
            </w:r>
            <w:proofErr w:type="spellStart"/>
            <w:r w:rsidRPr="003F17AE">
              <w:rPr>
                <w:rFonts w:hint="eastAsia"/>
                <w:b/>
                <w:bCs/>
                <w:lang w:eastAsia="ko-KR"/>
              </w:rPr>
              <w:t>pcm_enabled_flag</w:t>
            </w:r>
            <w:proofErr w:type="spellEnd"/>
          </w:p>
        </w:tc>
        <w:tc>
          <w:tcPr>
            <w:tcW w:w="1218" w:type="dxa"/>
          </w:tcPr>
          <w:p w:rsidR="004524FA" w:rsidRPr="003F17AE" w:rsidRDefault="004524FA" w:rsidP="00F37D56">
            <w:pPr>
              <w:pStyle w:val="tablecell"/>
              <w:rPr>
                <w:lang w:eastAsia="ko-KR"/>
              </w:rPr>
            </w:pPr>
            <w:r w:rsidRPr="003F17AE">
              <w:rPr>
                <w:rFonts w:hint="eastAsia"/>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Cs/>
                <w:lang w:eastAsia="ko-KR"/>
              </w:rPr>
            </w:pPr>
            <w:r w:rsidRPr="003F17AE">
              <w:rPr>
                <w:rFonts w:hint="eastAsia"/>
                <w:bCs/>
                <w:lang w:eastAsia="ko-KR"/>
              </w:rPr>
              <w:tab/>
              <w:t xml:space="preserve">if( </w:t>
            </w:r>
            <w:proofErr w:type="spellStart"/>
            <w:r w:rsidRPr="003F17AE">
              <w:rPr>
                <w:rFonts w:hint="eastAsia"/>
                <w:bCs/>
                <w:lang w:eastAsia="ko-KR"/>
              </w:rPr>
              <w:t>pcm_enabled_flag</w:t>
            </w:r>
            <w:proofErr w:type="spellEnd"/>
            <w:r w:rsidRPr="003F17AE">
              <w:rPr>
                <w:rFonts w:hint="eastAsia"/>
                <w:bCs/>
                <w:lang w:eastAsia="ko-KR"/>
              </w:rPr>
              <w:t xml:space="preserve"> )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
                <w:bCs/>
                <w:lang w:eastAsia="ko-KR"/>
              </w:rPr>
            </w:pPr>
            <w:r w:rsidRPr="003F17AE">
              <w:rPr>
                <w:b/>
                <w:bCs/>
                <w:lang w:eastAsia="ko-KR"/>
              </w:rPr>
              <w:tab/>
            </w:r>
            <w:r w:rsidRPr="003F17AE">
              <w:rPr>
                <w:rFonts w:hint="eastAsia"/>
                <w:b/>
                <w:bCs/>
                <w:lang w:eastAsia="ko-KR"/>
              </w:rPr>
              <w:tab/>
            </w:r>
            <w:r>
              <w:rPr>
                <w:b/>
                <w:bCs/>
                <w:lang w:eastAsia="ko-KR"/>
              </w:rPr>
              <w:t>pcm_sample_bit_depth_</w:t>
            </w:r>
            <w:r w:rsidRPr="003F17AE">
              <w:rPr>
                <w:b/>
                <w:bCs/>
                <w:lang w:eastAsia="ko-KR"/>
              </w:rPr>
              <w:t>luma_minus1</w:t>
            </w:r>
          </w:p>
        </w:tc>
        <w:tc>
          <w:tcPr>
            <w:tcW w:w="1218" w:type="dxa"/>
          </w:tcPr>
          <w:p w:rsidR="004524FA" w:rsidRPr="003F17AE" w:rsidRDefault="004524FA" w:rsidP="00F37D56">
            <w:pPr>
              <w:pStyle w:val="tablecell"/>
              <w:rPr>
                <w:lang w:eastAsia="ko-KR"/>
              </w:rPr>
            </w:pPr>
            <w:r w:rsidRPr="003F17AE">
              <w:rPr>
                <w:lang w:eastAsia="ko-KR"/>
              </w:rPr>
              <w:t>u(4)</w:t>
            </w:r>
          </w:p>
        </w:tc>
      </w:tr>
      <w:tr w:rsidR="004524FA" w:rsidRPr="003F17AE" w:rsidTr="00F37D56">
        <w:trPr>
          <w:cantSplit/>
          <w:jc w:val="center"/>
        </w:trPr>
        <w:tc>
          <w:tcPr>
            <w:tcW w:w="6710" w:type="dxa"/>
          </w:tcPr>
          <w:p w:rsidR="004524FA" w:rsidRPr="003F17AE" w:rsidRDefault="004524FA" w:rsidP="00F37D56">
            <w:pPr>
              <w:pStyle w:val="tablesyntax"/>
              <w:rPr>
                <w:b/>
                <w:bCs/>
                <w:lang w:eastAsia="ko-KR"/>
              </w:rPr>
            </w:pPr>
            <w:r w:rsidRPr="003F17AE">
              <w:rPr>
                <w:b/>
                <w:bCs/>
                <w:lang w:eastAsia="ko-KR"/>
              </w:rPr>
              <w:tab/>
            </w:r>
            <w:r w:rsidRPr="003F17AE">
              <w:rPr>
                <w:rFonts w:hint="eastAsia"/>
                <w:b/>
                <w:bCs/>
                <w:lang w:eastAsia="ko-KR"/>
              </w:rPr>
              <w:tab/>
            </w:r>
            <w:r>
              <w:rPr>
                <w:b/>
                <w:bCs/>
                <w:lang w:eastAsia="ko-KR"/>
              </w:rPr>
              <w:t>pcm_sample_bit_depth_</w:t>
            </w:r>
            <w:r w:rsidRPr="003F17AE">
              <w:rPr>
                <w:b/>
                <w:bCs/>
                <w:lang w:eastAsia="ko-KR"/>
              </w:rPr>
              <w:t>chroma_minus1</w:t>
            </w:r>
          </w:p>
        </w:tc>
        <w:tc>
          <w:tcPr>
            <w:tcW w:w="1218" w:type="dxa"/>
          </w:tcPr>
          <w:p w:rsidR="004524FA" w:rsidRPr="003F17AE" w:rsidRDefault="004524FA" w:rsidP="00F37D56">
            <w:pPr>
              <w:pStyle w:val="tablecell"/>
              <w:rPr>
                <w:lang w:eastAsia="ko-KR"/>
              </w:rPr>
            </w:pPr>
            <w:r w:rsidRPr="003F17AE">
              <w:rPr>
                <w:lang w:eastAsia="ko-KR"/>
              </w:rPr>
              <w:t>u(4)</w:t>
            </w:r>
          </w:p>
        </w:tc>
      </w:tr>
      <w:tr w:rsidR="004524FA" w:rsidRPr="003F17AE" w:rsidTr="00F37D56">
        <w:trPr>
          <w:cantSplit/>
          <w:jc w:val="center"/>
        </w:trPr>
        <w:tc>
          <w:tcPr>
            <w:tcW w:w="6710" w:type="dxa"/>
          </w:tcPr>
          <w:p w:rsidR="004524FA" w:rsidRPr="003F17AE" w:rsidRDefault="004524FA" w:rsidP="00F37D56">
            <w:pPr>
              <w:pStyle w:val="tablesyntax"/>
              <w:rPr>
                <w:bCs/>
                <w:lang w:eastAsia="ko-KR"/>
              </w:rPr>
            </w:pPr>
            <w:r w:rsidRPr="003F17AE">
              <w:rPr>
                <w:rFonts w:hint="eastAsia"/>
                <w:bCs/>
                <w:lang w:eastAsia="ko-KR"/>
              </w:rPr>
              <w:tab/>
              <w:t>}</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Cs/>
              </w:rPr>
            </w:pPr>
            <w:r w:rsidRPr="003F17AE">
              <w:rPr>
                <w:b/>
              </w:rPr>
              <w:tab/>
              <w:t>log2_max_pic_order_cnt_lsb_minus4</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4524FA" w:rsidTr="00F37D56">
        <w:trPr>
          <w:cantSplit/>
          <w:jc w:val="center"/>
        </w:trPr>
        <w:tc>
          <w:tcPr>
            <w:tcW w:w="6710" w:type="dxa"/>
          </w:tcPr>
          <w:p w:rsidR="004524FA" w:rsidRPr="00DC6C21" w:rsidRDefault="004524FA" w:rsidP="00F37D56">
            <w:pPr>
              <w:pStyle w:val="tablesyntax"/>
              <w:rPr>
                <w:b/>
                <w:rPrChange w:id="72" w:author="Jill Boyce" w:date="2012-07-19T12:48:00Z">
                  <w:rPr>
                    <w:b/>
                    <w:strike/>
                    <w:color w:val="FF0000"/>
                  </w:rPr>
                </w:rPrChange>
              </w:rPr>
            </w:pPr>
            <w:r w:rsidRPr="00DC6C21">
              <w:rPr>
                <w:rPrChange w:id="73" w:author="Jill Boyce" w:date="2012-07-19T12:48:00Z">
                  <w:rPr>
                    <w:strike/>
                    <w:color w:val="FF0000"/>
                  </w:rPr>
                </w:rPrChange>
              </w:rPr>
              <w:tab/>
              <w:t xml:space="preserve">for( </w:t>
            </w:r>
            <w:proofErr w:type="spellStart"/>
            <w:r w:rsidRPr="00DC6C21">
              <w:rPr>
                <w:rPrChange w:id="74" w:author="Jill Boyce" w:date="2012-07-19T12:48:00Z">
                  <w:rPr>
                    <w:strike/>
                    <w:color w:val="FF0000"/>
                  </w:rPr>
                </w:rPrChange>
              </w:rPr>
              <w:t>i</w:t>
            </w:r>
            <w:proofErr w:type="spellEnd"/>
            <w:r w:rsidRPr="00DC6C21">
              <w:rPr>
                <w:rPrChange w:id="75" w:author="Jill Boyce" w:date="2012-07-19T12:48:00Z">
                  <w:rPr>
                    <w:strike/>
                    <w:color w:val="FF0000"/>
                  </w:rPr>
                </w:rPrChange>
              </w:rPr>
              <w:t xml:space="preserve"> = 0; </w:t>
            </w:r>
            <w:proofErr w:type="spellStart"/>
            <w:r w:rsidRPr="00DC6C21">
              <w:rPr>
                <w:rPrChange w:id="76" w:author="Jill Boyce" w:date="2012-07-19T12:48:00Z">
                  <w:rPr>
                    <w:strike/>
                    <w:color w:val="FF0000"/>
                  </w:rPr>
                </w:rPrChange>
              </w:rPr>
              <w:t>i</w:t>
            </w:r>
            <w:proofErr w:type="spellEnd"/>
            <w:r w:rsidRPr="00DC6C21">
              <w:rPr>
                <w:rPrChange w:id="77" w:author="Jill Boyce" w:date="2012-07-19T12:48:00Z">
                  <w:rPr>
                    <w:strike/>
                    <w:color w:val="FF0000"/>
                  </w:rPr>
                </w:rPrChange>
              </w:rPr>
              <w:t xml:space="preserve"> &lt;= sps_max_temporal_layers_minus1; </w:t>
            </w:r>
            <w:proofErr w:type="spellStart"/>
            <w:r w:rsidRPr="00DC6C21">
              <w:rPr>
                <w:rPrChange w:id="78" w:author="Jill Boyce" w:date="2012-07-19T12:48:00Z">
                  <w:rPr>
                    <w:strike/>
                    <w:color w:val="FF0000"/>
                  </w:rPr>
                </w:rPrChange>
              </w:rPr>
              <w:t>i</w:t>
            </w:r>
            <w:proofErr w:type="spellEnd"/>
            <w:r w:rsidRPr="00DC6C21">
              <w:rPr>
                <w:rPrChange w:id="79" w:author="Jill Boyce" w:date="2012-07-19T12:48:00Z">
                  <w:rPr>
                    <w:strike/>
                    <w:color w:val="FF0000"/>
                  </w:rPr>
                </w:rPrChange>
              </w:rPr>
              <w:t>++ ) {</w:t>
            </w:r>
          </w:p>
        </w:tc>
        <w:tc>
          <w:tcPr>
            <w:tcW w:w="1218" w:type="dxa"/>
          </w:tcPr>
          <w:p w:rsidR="004524FA" w:rsidRPr="00DC6C21" w:rsidRDefault="004524FA" w:rsidP="00F37D56">
            <w:pPr>
              <w:pStyle w:val="tablecell"/>
              <w:rPr>
                <w:rPrChange w:id="80" w:author="Jill Boyce" w:date="2012-07-19T12:48:00Z">
                  <w:rPr>
                    <w:strike/>
                    <w:color w:val="FF0000"/>
                  </w:rPr>
                </w:rPrChange>
              </w:rPr>
            </w:pPr>
          </w:p>
        </w:tc>
      </w:tr>
      <w:tr w:rsidR="004524FA" w:rsidRPr="004524FA" w:rsidTr="00F37D56">
        <w:trPr>
          <w:cantSplit/>
          <w:jc w:val="center"/>
        </w:trPr>
        <w:tc>
          <w:tcPr>
            <w:tcW w:w="6710" w:type="dxa"/>
          </w:tcPr>
          <w:p w:rsidR="004524FA" w:rsidRPr="00DC6C21" w:rsidRDefault="004524FA" w:rsidP="00F37D56">
            <w:pPr>
              <w:pStyle w:val="tablesyntax"/>
              <w:rPr>
                <w:b/>
                <w:rPrChange w:id="81" w:author="Jill Boyce" w:date="2012-07-19T12:48:00Z">
                  <w:rPr>
                    <w:b/>
                    <w:strike/>
                    <w:color w:val="FF0000"/>
                  </w:rPr>
                </w:rPrChange>
              </w:rPr>
            </w:pPr>
            <w:r w:rsidRPr="00DC6C21">
              <w:rPr>
                <w:b/>
                <w:rPrChange w:id="82" w:author="Jill Boyce" w:date="2012-07-19T12:48:00Z">
                  <w:rPr>
                    <w:b/>
                    <w:strike/>
                    <w:color w:val="FF0000"/>
                  </w:rPr>
                </w:rPrChange>
              </w:rPr>
              <w:tab/>
            </w:r>
            <w:r w:rsidRPr="00DC6C21">
              <w:rPr>
                <w:b/>
                <w:rPrChange w:id="83" w:author="Jill Boyce" w:date="2012-07-19T12:48:00Z">
                  <w:rPr>
                    <w:b/>
                    <w:strike/>
                    <w:color w:val="FF0000"/>
                  </w:rPr>
                </w:rPrChange>
              </w:rPr>
              <w:tab/>
            </w:r>
            <w:proofErr w:type="spellStart"/>
            <w:r w:rsidRPr="00DC6C21">
              <w:rPr>
                <w:b/>
                <w:rPrChange w:id="84" w:author="Jill Boyce" w:date="2012-07-19T12:48:00Z">
                  <w:rPr>
                    <w:b/>
                    <w:strike/>
                    <w:color w:val="FF0000"/>
                  </w:rPr>
                </w:rPrChange>
              </w:rPr>
              <w:t>sps_max_dec_pic_buffering</w:t>
            </w:r>
            <w:proofErr w:type="spellEnd"/>
            <w:r w:rsidRPr="00DC6C21">
              <w:rPr>
                <w:b/>
                <w:rPrChange w:id="85" w:author="Jill Boyce" w:date="2012-07-19T12:48:00Z">
                  <w:rPr>
                    <w:b/>
                    <w:strike/>
                    <w:color w:val="FF0000"/>
                  </w:rPr>
                </w:rPrChange>
              </w:rPr>
              <w:t>[</w:t>
            </w:r>
            <w:r w:rsidRPr="00DC6C21">
              <w:rPr>
                <w:rPrChange w:id="86" w:author="Jill Boyce" w:date="2012-07-19T12:48:00Z">
                  <w:rPr>
                    <w:strike/>
                    <w:color w:val="FF0000"/>
                  </w:rPr>
                </w:rPrChange>
              </w:rPr>
              <w:t> </w:t>
            </w:r>
            <w:proofErr w:type="spellStart"/>
            <w:r w:rsidRPr="00DC6C21">
              <w:rPr>
                <w:rPrChange w:id="87" w:author="Jill Boyce" w:date="2012-07-19T12:48:00Z">
                  <w:rPr>
                    <w:strike/>
                    <w:color w:val="FF0000"/>
                  </w:rPr>
                </w:rPrChange>
              </w:rPr>
              <w:t>i</w:t>
            </w:r>
            <w:proofErr w:type="spellEnd"/>
            <w:r w:rsidRPr="00DC6C21">
              <w:rPr>
                <w:rPrChange w:id="88" w:author="Jill Boyce" w:date="2012-07-19T12:48:00Z">
                  <w:rPr>
                    <w:strike/>
                    <w:color w:val="FF0000"/>
                  </w:rPr>
                </w:rPrChange>
              </w:rPr>
              <w:t> </w:t>
            </w:r>
            <w:r w:rsidRPr="00DC6C21">
              <w:rPr>
                <w:b/>
                <w:rPrChange w:id="89" w:author="Jill Boyce" w:date="2012-07-19T12:48:00Z">
                  <w:rPr>
                    <w:b/>
                    <w:strike/>
                    <w:color w:val="FF0000"/>
                  </w:rPr>
                </w:rPrChange>
              </w:rPr>
              <w:t>]</w:t>
            </w:r>
          </w:p>
        </w:tc>
        <w:tc>
          <w:tcPr>
            <w:tcW w:w="1218" w:type="dxa"/>
          </w:tcPr>
          <w:p w:rsidR="004524FA" w:rsidRPr="00DC6C21" w:rsidRDefault="004524FA" w:rsidP="00F37D56">
            <w:pPr>
              <w:pStyle w:val="tablecell"/>
              <w:rPr>
                <w:rPrChange w:id="90" w:author="Jill Boyce" w:date="2012-07-19T12:48:00Z">
                  <w:rPr>
                    <w:strike/>
                    <w:color w:val="FF0000"/>
                  </w:rPr>
                </w:rPrChange>
              </w:rPr>
            </w:pPr>
            <w:proofErr w:type="spellStart"/>
            <w:r w:rsidRPr="00DC6C21">
              <w:rPr>
                <w:rPrChange w:id="91" w:author="Jill Boyce" w:date="2012-07-19T12:48:00Z">
                  <w:rPr>
                    <w:strike/>
                    <w:color w:val="FF0000"/>
                  </w:rPr>
                </w:rPrChange>
              </w:rPr>
              <w:t>ue</w:t>
            </w:r>
            <w:proofErr w:type="spellEnd"/>
            <w:r w:rsidRPr="00DC6C21">
              <w:rPr>
                <w:rPrChange w:id="92" w:author="Jill Boyce" w:date="2012-07-19T12:48:00Z">
                  <w:rPr>
                    <w:strike/>
                    <w:color w:val="FF0000"/>
                  </w:rPr>
                </w:rPrChange>
              </w:rPr>
              <w:t>(v)</w:t>
            </w:r>
          </w:p>
        </w:tc>
      </w:tr>
      <w:tr w:rsidR="004524FA" w:rsidRPr="004524FA" w:rsidTr="00F37D56">
        <w:trPr>
          <w:cantSplit/>
          <w:jc w:val="center"/>
        </w:trPr>
        <w:tc>
          <w:tcPr>
            <w:tcW w:w="6710" w:type="dxa"/>
          </w:tcPr>
          <w:p w:rsidR="004524FA" w:rsidRPr="00DC6C21" w:rsidRDefault="004524FA" w:rsidP="00F37D56">
            <w:pPr>
              <w:pStyle w:val="tablesyntax"/>
              <w:rPr>
                <w:b/>
                <w:rPrChange w:id="93" w:author="Jill Boyce" w:date="2012-07-19T12:48:00Z">
                  <w:rPr>
                    <w:b/>
                    <w:strike/>
                    <w:color w:val="FF0000"/>
                  </w:rPr>
                </w:rPrChange>
              </w:rPr>
            </w:pPr>
            <w:r w:rsidRPr="00DC6C21">
              <w:rPr>
                <w:b/>
                <w:rPrChange w:id="94" w:author="Jill Boyce" w:date="2012-07-19T12:48:00Z">
                  <w:rPr>
                    <w:b/>
                    <w:strike/>
                    <w:color w:val="FF0000"/>
                  </w:rPr>
                </w:rPrChange>
              </w:rPr>
              <w:tab/>
            </w:r>
            <w:r w:rsidRPr="00DC6C21">
              <w:rPr>
                <w:b/>
                <w:rPrChange w:id="95" w:author="Jill Boyce" w:date="2012-07-19T12:48:00Z">
                  <w:rPr>
                    <w:b/>
                    <w:strike/>
                    <w:color w:val="FF0000"/>
                  </w:rPr>
                </w:rPrChange>
              </w:rPr>
              <w:tab/>
            </w:r>
            <w:proofErr w:type="spellStart"/>
            <w:r w:rsidRPr="00DC6C21">
              <w:rPr>
                <w:b/>
                <w:rPrChange w:id="96" w:author="Jill Boyce" w:date="2012-07-19T12:48:00Z">
                  <w:rPr>
                    <w:b/>
                    <w:strike/>
                    <w:color w:val="FF0000"/>
                  </w:rPr>
                </w:rPrChange>
              </w:rPr>
              <w:t>sps_num_reorder_pics</w:t>
            </w:r>
            <w:proofErr w:type="spellEnd"/>
            <w:r w:rsidRPr="00DC6C21">
              <w:rPr>
                <w:b/>
                <w:rPrChange w:id="97" w:author="Jill Boyce" w:date="2012-07-19T12:48:00Z">
                  <w:rPr>
                    <w:b/>
                    <w:strike/>
                    <w:color w:val="FF0000"/>
                  </w:rPr>
                </w:rPrChange>
              </w:rPr>
              <w:t>[</w:t>
            </w:r>
            <w:r w:rsidRPr="00DC6C21">
              <w:rPr>
                <w:rPrChange w:id="98" w:author="Jill Boyce" w:date="2012-07-19T12:48:00Z">
                  <w:rPr>
                    <w:strike/>
                    <w:color w:val="FF0000"/>
                  </w:rPr>
                </w:rPrChange>
              </w:rPr>
              <w:t> </w:t>
            </w:r>
            <w:proofErr w:type="spellStart"/>
            <w:r w:rsidRPr="00DC6C21">
              <w:rPr>
                <w:rPrChange w:id="99" w:author="Jill Boyce" w:date="2012-07-19T12:48:00Z">
                  <w:rPr>
                    <w:strike/>
                    <w:color w:val="FF0000"/>
                  </w:rPr>
                </w:rPrChange>
              </w:rPr>
              <w:t>i</w:t>
            </w:r>
            <w:proofErr w:type="spellEnd"/>
            <w:r w:rsidRPr="00DC6C21">
              <w:rPr>
                <w:rPrChange w:id="100" w:author="Jill Boyce" w:date="2012-07-19T12:48:00Z">
                  <w:rPr>
                    <w:strike/>
                    <w:color w:val="FF0000"/>
                  </w:rPr>
                </w:rPrChange>
              </w:rPr>
              <w:t> </w:t>
            </w:r>
            <w:r w:rsidRPr="00DC6C21">
              <w:rPr>
                <w:b/>
                <w:rPrChange w:id="101" w:author="Jill Boyce" w:date="2012-07-19T12:48:00Z">
                  <w:rPr>
                    <w:b/>
                    <w:strike/>
                    <w:color w:val="FF0000"/>
                  </w:rPr>
                </w:rPrChange>
              </w:rPr>
              <w:t>]</w:t>
            </w:r>
          </w:p>
        </w:tc>
        <w:tc>
          <w:tcPr>
            <w:tcW w:w="1218" w:type="dxa"/>
          </w:tcPr>
          <w:p w:rsidR="004524FA" w:rsidRPr="00DC6C21" w:rsidRDefault="004524FA" w:rsidP="00F37D56">
            <w:pPr>
              <w:pStyle w:val="tablecell"/>
              <w:rPr>
                <w:rPrChange w:id="102" w:author="Jill Boyce" w:date="2012-07-19T12:48:00Z">
                  <w:rPr>
                    <w:strike/>
                    <w:color w:val="FF0000"/>
                  </w:rPr>
                </w:rPrChange>
              </w:rPr>
            </w:pPr>
            <w:proofErr w:type="spellStart"/>
            <w:r w:rsidRPr="00DC6C21">
              <w:rPr>
                <w:rPrChange w:id="103" w:author="Jill Boyce" w:date="2012-07-19T12:48:00Z">
                  <w:rPr>
                    <w:strike/>
                    <w:color w:val="FF0000"/>
                  </w:rPr>
                </w:rPrChange>
              </w:rPr>
              <w:t>ue</w:t>
            </w:r>
            <w:proofErr w:type="spellEnd"/>
            <w:r w:rsidRPr="00DC6C21">
              <w:rPr>
                <w:rPrChange w:id="104" w:author="Jill Boyce" w:date="2012-07-19T12:48:00Z">
                  <w:rPr>
                    <w:strike/>
                    <w:color w:val="FF0000"/>
                  </w:rPr>
                </w:rPrChange>
              </w:rPr>
              <w:t>(v)</w:t>
            </w:r>
          </w:p>
        </w:tc>
      </w:tr>
      <w:tr w:rsidR="004524FA" w:rsidRPr="004524FA" w:rsidTr="00F37D56">
        <w:trPr>
          <w:cantSplit/>
          <w:jc w:val="center"/>
        </w:trPr>
        <w:tc>
          <w:tcPr>
            <w:tcW w:w="6710" w:type="dxa"/>
          </w:tcPr>
          <w:p w:rsidR="004524FA" w:rsidRPr="00DC6C21" w:rsidRDefault="004524FA" w:rsidP="00F37D56">
            <w:pPr>
              <w:pStyle w:val="tablesyntax"/>
              <w:rPr>
                <w:b/>
                <w:rPrChange w:id="105" w:author="Jill Boyce" w:date="2012-07-19T12:48:00Z">
                  <w:rPr>
                    <w:b/>
                    <w:strike/>
                    <w:color w:val="FF0000"/>
                  </w:rPr>
                </w:rPrChange>
              </w:rPr>
            </w:pPr>
            <w:r w:rsidRPr="00DC6C21">
              <w:rPr>
                <w:b/>
                <w:rPrChange w:id="106" w:author="Jill Boyce" w:date="2012-07-19T12:48:00Z">
                  <w:rPr>
                    <w:b/>
                    <w:strike/>
                    <w:color w:val="FF0000"/>
                  </w:rPr>
                </w:rPrChange>
              </w:rPr>
              <w:tab/>
            </w:r>
            <w:r w:rsidRPr="00DC6C21">
              <w:rPr>
                <w:b/>
                <w:rPrChange w:id="107" w:author="Jill Boyce" w:date="2012-07-19T12:48:00Z">
                  <w:rPr>
                    <w:b/>
                    <w:strike/>
                    <w:color w:val="FF0000"/>
                  </w:rPr>
                </w:rPrChange>
              </w:rPr>
              <w:tab/>
            </w:r>
            <w:proofErr w:type="spellStart"/>
            <w:r w:rsidRPr="00DC6C21">
              <w:rPr>
                <w:b/>
                <w:rPrChange w:id="108" w:author="Jill Boyce" w:date="2012-07-19T12:48:00Z">
                  <w:rPr>
                    <w:b/>
                    <w:strike/>
                    <w:color w:val="FF0000"/>
                  </w:rPr>
                </w:rPrChange>
              </w:rPr>
              <w:t>sps_max_latency_increase</w:t>
            </w:r>
            <w:proofErr w:type="spellEnd"/>
            <w:r w:rsidRPr="00DC6C21">
              <w:rPr>
                <w:b/>
                <w:rPrChange w:id="109" w:author="Jill Boyce" w:date="2012-07-19T12:48:00Z">
                  <w:rPr>
                    <w:b/>
                    <w:strike/>
                    <w:color w:val="FF0000"/>
                  </w:rPr>
                </w:rPrChange>
              </w:rPr>
              <w:t>[</w:t>
            </w:r>
            <w:r w:rsidRPr="00DC6C21">
              <w:rPr>
                <w:rPrChange w:id="110" w:author="Jill Boyce" w:date="2012-07-19T12:48:00Z">
                  <w:rPr>
                    <w:strike/>
                    <w:color w:val="FF0000"/>
                  </w:rPr>
                </w:rPrChange>
              </w:rPr>
              <w:t> </w:t>
            </w:r>
            <w:proofErr w:type="spellStart"/>
            <w:r w:rsidRPr="00DC6C21">
              <w:rPr>
                <w:rPrChange w:id="111" w:author="Jill Boyce" w:date="2012-07-19T12:48:00Z">
                  <w:rPr>
                    <w:strike/>
                    <w:color w:val="FF0000"/>
                  </w:rPr>
                </w:rPrChange>
              </w:rPr>
              <w:t>i</w:t>
            </w:r>
            <w:proofErr w:type="spellEnd"/>
            <w:r w:rsidRPr="00DC6C21">
              <w:rPr>
                <w:rPrChange w:id="112" w:author="Jill Boyce" w:date="2012-07-19T12:48:00Z">
                  <w:rPr>
                    <w:strike/>
                    <w:color w:val="FF0000"/>
                  </w:rPr>
                </w:rPrChange>
              </w:rPr>
              <w:t> </w:t>
            </w:r>
            <w:r w:rsidRPr="00DC6C21">
              <w:rPr>
                <w:b/>
                <w:rPrChange w:id="113" w:author="Jill Boyce" w:date="2012-07-19T12:48:00Z">
                  <w:rPr>
                    <w:b/>
                    <w:strike/>
                    <w:color w:val="FF0000"/>
                  </w:rPr>
                </w:rPrChange>
              </w:rPr>
              <w:t>]</w:t>
            </w:r>
          </w:p>
        </w:tc>
        <w:tc>
          <w:tcPr>
            <w:tcW w:w="1218" w:type="dxa"/>
          </w:tcPr>
          <w:p w:rsidR="004524FA" w:rsidRPr="00DC6C21" w:rsidRDefault="004524FA" w:rsidP="00F37D56">
            <w:pPr>
              <w:pStyle w:val="tablecell"/>
              <w:rPr>
                <w:rPrChange w:id="114" w:author="Jill Boyce" w:date="2012-07-19T12:48:00Z">
                  <w:rPr>
                    <w:strike/>
                    <w:color w:val="FF0000"/>
                  </w:rPr>
                </w:rPrChange>
              </w:rPr>
            </w:pPr>
            <w:proofErr w:type="spellStart"/>
            <w:r w:rsidRPr="00DC6C21">
              <w:rPr>
                <w:rPrChange w:id="115" w:author="Jill Boyce" w:date="2012-07-19T12:48:00Z">
                  <w:rPr>
                    <w:strike/>
                    <w:color w:val="FF0000"/>
                  </w:rPr>
                </w:rPrChange>
              </w:rPr>
              <w:t>ue</w:t>
            </w:r>
            <w:proofErr w:type="spellEnd"/>
            <w:r w:rsidRPr="00DC6C21">
              <w:rPr>
                <w:rPrChange w:id="116" w:author="Jill Boyce" w:date="2012-07-19T12:48:00Z">
                  <w:rPr>
                    <w:strike/>
                    <w:color w:val="FF0000"/>
                  </w:rPr>
                </w:rPrChange>
              </w:rPr>
              <w:t>(v)</w:t>
            </w:r>
          </w:p>
        </w:tc>
      </w:tr>
      <w:tr w:rsidR="004524FA" w:rsidRPr="004524FA" w:rsidTr="00F37D56">
        <w:trPr>
          <w:cantSplit/>
          <w:jc w:val="center"/>
        </w:trPr>
        <w:tc>
          <w:tcPr>
            <w:tcW w:w="6710" w:type="dxa"/>
          </w:tcPr>
          <w:p w:rsidR="004524FA" w:rsidRPr="00DC6C21" w:rsidRDefault="004524FA" w:rsidP="00F37D56">
            <w:pPr>
              <w:pStyle w:val="tablesyntax"/>
              <w:rPr>
                <w:rPrChange w:id="117" w:author="Jill Boyce" w:date="2012-07-19T12:48:00Z">
                  <w:rPr>
                    <w:strike/>
                    <w:color w:val="FF0000"/>
                  </w:rPr>
                </w:rPrChange>
              </w:rPr>
            </w:pPr>
            <w:r w:rsidRPr="00DC6C21">
              <w:rPr>
                <w:rPrChange w:id="118" w:author="Jill Boyce" w:date="2012-07-19T12:48:00Z">
                  <w:rPr>
                    <w:strike/>
                    <w:color w:val="FF0000"/>
                  </w:rPr>
                </w:rPrChange>
              </w:rPr>
              <w:tab/>
              <w:t>}</w:t>
            </w:r>
          </w:p>
        </w:tc>
        <w:tc>
          <w:tcPr>
            <w:tcW w:w="1218" w:type="dxa"/>
          </w:tcPr>
          <w:p w:rsidR="004524FA" w:rsidRPr="00DC6C21" w:rsidRDefault="004524FA" w:rsidP="00F37D56">
            <w:pPr>
              <w:pStyle w:val="tablecell"/>
              <w:rPr>
                <w:rPrChange w:id="119" w:author="Jill Boyce" w:date="2012-07-19T12:48:00Z">
                  <w:rPr>
                    <w:strike/>
                    <w:color w:val="FF0000"/>
                  </w:rPr>
                </w:rPrChange>
              </w:rPr>
            </w:pP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tab/>
            </w:r>
            <w:proofErr w:type="spellStart"/>
            <w:r w:rsidRPr="003F17AE">
              <w:rPr>
                <w:b/>
              </w:rPr>
              <w:t>restricted_ref_pic_lists_flag</w:t>
            </w:r>
            <w:proofErr w:type="spellEnd"/>
          </w:p>
        </w:tc>
        <w:tc>
          <w:tcPr>
            <w:tcW w:w="1218" w:type="dxa"/>
          </w:tcPr>
          <w:p w:rsidR="004524FA" w:rsidRPr="003F17AE" w:rsidRDefault="004524FA" w:rsidP="00F37D56">
            <w:pPr>
              <w:pStyle w:val="tablecell"/>
            </w:pPr>
            <w:r w:rsidRPr="003F17AE">
              <w:rPr>
                <w:u w:val="single"/>
              </w:rPr>
              <w:t>u(1)</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tab/>
              <w:t>if( </w:t>
            </w:r>
            <w:proofErr w:type="spellStart"/>
            <w:r w:rsidRPr="003F17AE">
              <w:t>restricted_ref_pic_lists_flag</w:t>
            </w:r>
            <w:proofErr w:type="spellEnd"/>
            <w:r w:rsidRPr="003F17AE">
              <w:t xml:space="preserve"> ) </w:t>
            </w:r>
          </w:p>
        </w:tc>
        <w:tc>
          <w:tcPr>
            <w:tcW w:w="1218" w:type="dxa"/>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tab/>
            </w:r>
            <w:r w:rsidRPr="003F17AE">
              <w:tab/>
            </w:r>
            <w:proofErr w:type="spellStart"/>
            <w:r w:rsidRPr="003F17AE">
              <w:rPr>
                <w:b/>
              </w:rPr>
              <w:t>lists_modification_present_flag</w:t>
            </w:r>
            <w:proofErr w:type="spellEnd"/>
          </w:p>
        </w:tc>
        <w:tc>
          <w:tcPr>
            <w:tcW w:w="1218" w:type="dxa"/>
          </w:tcPr>
          <w:p w:rsidR="004524FA" w:rsidRPr="003F17AE" w:rsidRDefault="004524FA" w:rsidP="00F37D56">
            <w:pPr>
              <w:pStyle w:val="tablecell"/>
            </w:pPr>
            <w:r w:rsidRPr="003F17AE">
              <w:rPr>
                <w:u w:val="single"/>
              </w:rPr>
              <w:t>u(1)</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t>log2_min_coding_block_size_minus3</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t>log2_diff_max_min_coding_block_size</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tab/>
            </w:r>
            <w:r w:rsidRPr="003F17AE">
              <w:rPr>
                <w:b/>
              </w:rPr>
              <w:t>log2_min_transform_block_size_minus2</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t>log2_diff_max_min_transform_block_size</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lang w:eastAsia="ko-KR"/>
              </w:rPr>
            </w:pPr>
            <w:r w:rsidRPr="003F17AE">
              <w:rPr>
                <w:rFonts w:hint="eastAsia"/>
                <w:lang w:eastAsia="ko-KR"/>
              </w:rPr>
              <w:lastRenderedPageBreak/>
              <w:tab/>
              <w:t xml:space="preserve">if( </w:t>
            </w:r>
            <w:proofErr w:type="spellStart"/>
            <w:r w:rsidRPr="003F17AE">
              <w:rPr>
                <w:rFonts w:hint="eastAsia"/>
                <w:lang w:eastAsia="ko-KR"/>
              </w:rPr>
              <w:t>pcm_enabled_flag</w:t>
            </w:r>
            <w:proofErr w:type="spellEnd"/>
            <w:r w:rsidRPr="003F17AE">
              <w:rPr>
                <w:rFonts w:hint="eastAsia"/>
                <w:lang w:eastAsia="ko-KR"/>
              </w:rPr>
              <w:t xml:space="preserve"> ) {</w:t>
            </w:r>
          </w:p>
        </w:tc>
        <w:tc>
          <w:tcPr>
            <w:tcW w:w="1218" w:type="dxa"/>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r w:rsidRPr="003F17AE">
              <w:rPr>
                <w:rFonts w:hint="eastAsia"/>
                <w:b/>
                <w:lang w:eastAsia="ko-KR"/>
              </w:rPr>
              <w:tab/>
            </w:r>
            <w:r w:rsidRPr="003F17AE">
              <w:rPr>
                <w:b/>
                <w:lang w:eastAsia="ko-KR"/>
              </w:rPr>
              <w:t>log2_min_pcm_coding_block_size_minus3</w:t>
            </w:r>
          </w:p>
        </w:tc>
        <w:tc>
          <w:tcPr>
            <w:tcW w:w="1218" w:type="dxa"/>
          </w:tcPr>
          <w:p w:rsidR="004524FA" w:rsidRPr="003F17AE" w:rsidRDefault="004524FA" w:rsidP="00F37D56">
            <w:pPr>
              <w:pStyle w:val="tablecell"/>
              <w:rPr>
                <w:lang w:eastAsia="ko-KR"/>
              </w:rPr>
            </w:pPr>
            <w:proofErr w:type="spellStart"/>
            <w:r w:rsidRPr="003F17AE">
              <w:rPr>
                <w:lang w:eastAsia="ko-KR"/>
              </w:rPr>
              <w:t>ue</w:t>
            </w:r>
            <w:proofErr w:type="spellEnd"/>
            <w:r w:rsidRPr="003F17AE">
              <w:rPr>
                <w:lang w:eastAsia="ko-KR"/>
              </w:rPr>
              <w:t>(v)</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rFonts w:hint="eastAsia"/>
                <w:lang w:eastAsia="ko-KR"/>
              </w:rPr>
              <w:tab/>
            </w:r>
            <w:r w:rsidRPr="003F17AE">
              <w:rPr>
                <w:lang w:eastAsia="ko-KR"/>
              </w:rPr>
              <w:tab/>
            </w:r>
            <w:r w:rsidRPr="003F17AE">
              <w:rPr>
                <w:rFonts w:hint="eastAsia"/>
                <w:b/>
                <w:lang w:eastAsia="ko-KR"/>
              </w:rPr>
              <w:t>log2_diff_max_min_pcm_coding_block_size</w:t>
            </w:r>
          </w:p>
        </w:tc>
        <w:tc>
          <w:tcPr>
            <w:tcW w:w="1218" w:type="dxa"/>
          </w:tcPr>
          <w:p w:rsidR="004524FA" w:rsidRPr="003F17AE" w:rsidRDefault="004524FA" w:rsidP="00F37D56">
            <w:pPr>
              <w:pStyle w:val="tablecell"/>
              <w:rPr>
                <w:lang w:eastAsia="ko-KR"/>
              </w:rPr>
            </w:pPr>
            <w:proofErr w:type="spellStart"/>
            <w:r w:rsidRPr="003F17AE">
              <w:rPr>
                <w:rFonts w:hint="eastAsia"/>
                <w:lang w:eastAsia="ko-KR"/>
              </w:rPr>
              <w:t>ue</w:t>
            </w:r>
            <w:proofErr w:type="spellEnd"/>
            <w:r w:rsidRPr="003F17AE">
              <w:rPr>
                <w:rFonts w:hint="eastAsia"/>
                <w:lang w:eastAsia="ko-KR"/>
              </w:rPr>
              <w:t>(v)</w:t>
            </w:r>
          </w:p>
        </w:tc>
      </w:tr>
      <w:tr w:rsidR="004524FA" w:rsidRPr="003F17AE" w:rsidTr="00F37D56">
        <w:trPr>
          <w:cantSplit/>
          <w:jc w:val="center"/>
        </w:trPr>
        <w:tc>
          <w:tcPr>
            <w:tcW w:w="6710" w:type="dxa"/>
          </w:tcPr>
          <w:p w:rsidR="004524FA" w:rsidRPr="003F17AE" w:rsidRDefault="004524FA" w:rsidP="00F37D56">
            <w:pPr>
              <w:pStyle w:val="tablesyntax"/>
              <w:rPr>
                <w:lang w:eastAsia="ko-KR"/>
              </w:rPr>
            </w:pPr>
            <w:r w:rsidRPr="003F17AE">
              <w:rPr>
                <w:rFonts w:hint="eastAsia"/>
                <w:lang w:eastAsia="ko-KR"/>
              </w:rPr>
              <w:tab/>
              <w:t>}</w:t>
            </w:r>
          </w:p>
        </w:tc>
        <w:tc>
          <w:tcPr>
            <w:tcW w:w="1218" w:type="dxa"/>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r>
            <w:proofErr w:type="spellStart"/>
            <w:r w:rsidRPr="003F17AE">
              <w:rPr>
                <w:b/>
              </w:rPr>
              <w:t>max_transform_hierarchy_depth_inter</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r>
            <w:proofErr w:type="spellStart"/>
            <w:r w:rsidRPr="003F17AE">
              <w:rPr>
                <w:b/>
              </w:rPr>
              <w:t>max_transform_hierarchy_depth_intra</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r>
            <w:proofErr w:type="spellStart"/>
            <w:r w:rsidRPr="003F17AE">
              <w:rPr>
                <w:rFonts w:hint="eastAsia"/>
                <w:b/>
                <w:bCs/>
                <w:lang w:eastAsia="ja-JP"/>
              </w:rPr>
              <w:t>scaling_list_enable_flag</w:t>
            </w:r>
            <w:proofErr w:type="spellEnd"/>
          </w:p>
        </w:tc>
        <w:tc>
          <w:tcPr>
            <w:tcW w:w="1218" w:type="dxa"/>
          </w:tcPr>
          <w:p w:rsidR="004524FA" w:rsidRPr="003F17AE" w:rsidRDefault="004524FA" w:rsidP="00F37D56">
            <w:pPr>
              <w:pStyle w:val="tablecell"/>
            </w:pPr>
            <w:r w:rsidRPr="003F17AE">
              <w:rPr>
                <w:lang w:eastAsia="ko-KR"/>
              </w:rPr>
              <w:t>u(1)</w:t>
            </w:r>
          </w:p>
        </w:tc>
      </w:tr>
      <w:tr w:rsidR="004524FA" w:rsidRPr="00FB08DB" w:rsidTr="00F37D56">
        <w:trPr>
          <w:cantSplit/>
          <w:jc w:val="center"/>
        </w:trPr>
        <w:tc>
          <w:tcPr>
            <w:tcW w:w="6710" w:type="dxa"/>
          </w:tcPr>
          <w:p w:rsidR="004524FA" w:rsidRPr="00F12540" w:rsidRDefault="004524FA" w:rsidP="00F37D56">
            <w:pPr>
              <w:pStyle w:val="tablesyntax"/>
              <w:rPr>
                <w:lang w:eastAsia="ja-JP"/>
              </w:rPr>
            </w:pPr>
            <w:r>
              <w:rPr>
                <w:lang w:eastAsia="ja-JP"/>
              </w:rPr>
              <w:tab/>
            </w:r>
            <w:r w:rsidRPr="00F12540">
              <w:rPr>
                <w:rFonts w:hint="eastAsia"/>
                <w:lang w:eastAsia="ja-JP"/>
              </w:rPr>
              <w:t>if</w:t>
            </w:r>
            <w:r w:rsidRPr="00B17C4A">
              <w:rPr>
                <w:rFonts w:hint="eastAsia"/>
                <w:lang w:eastAsia="ja-JP"/>
              </w:rPr>
              <w:t xml:space="preserve">( </w:t>
            </w:r>
            <w:proofErr w:type="spellStart"/>
            <w:r w:rsidRPr="00B17C4A">
              <w:rPr>
                <w:rFonts w:hint="eastAsia"/>
                <w:lang w:eastAsia="ja-JP"/>
              </w:rPr>
              <w:t>scaling_list_enable_flag</w:t>
            </w:r>
            <w:proofErr w:type="spellEnd"/>
            <w:r w:rsidRPr="00B17C4A">
              <w:rPr>
                <w:rFonts w:hint="eastAsia"/>
                <w:lang w:eastAsia="ja-JP"/>
              </w:rPr>
              <w:t xml:space="preserve"> ) {</w:t>
            </w:r>
          </w:p>
        </w:tc>
        <w:tc>
          <w:tcPr>
            <w:tcW w:w="1218" w:type="dxa"/>
          </w:tcPr>
          <w:p w:rsidR="004524FA" w:rsidRPr="00FB08DB" w:rsidRDefault="004524FA" w:rsidP="00F37D56">
            <w:pPr>
              <w:pStyle w:val="tablecell"/>
            </w:pPr>
          </w:p>
        </w:tc>
      </w:tr>
      <w:tr w:rsidR="004524FA" w:rsidRPr="00307F77" w:rsidTr="00F37D56">
        <w:trPr>
          <w:cantSplit/>
          <w:jc w:val="center"/>
        </w:trPr>
        <w:tc>
          <w:tcPr>
            <w:tcW w:w="6710" w:type="dxa"/>
          </w:tcPr>
          <w:p w:rsidR="004524FA" w:rsidRPr="00307F77" w:rsidRDefault="004524FA" w:rsidP="00F37D56">
            <w:pPr>
              <w:pStyle w:val="tablesyntax"/>
              <w:tabs>
                <w:tab w:val="clear" w:pos="216"/>
                <w:tab w:val="clear" w:pos="432"/>
                <w:tab w:val="left" w:pos="415"/>
              </w:tabs>
              <w:rPr>
                <w:b/>
              </w:rPr>
            </w:pPr>
            <w:r w:rsidRPr="00240184">
              <w:rPr>
                <w:b/>
              </w:rPr>
              <w:tab/>
            </w:r>
            <w:proofErr w:type="spellStart"/>
            <w:r w:rsidRPr="00240184">
              <w:rPr>
                <w:b/>
                <w:bCs/>
                <w:lang w:eastAsia="ja-JP"/>
              </w:rPr>
              <w:t>sps_scaling_list_data_present_flag</w:t>
            </w:r>
            <w:proofErr w:type="spellEnd"/>
          </w:p>
        </w:tc>
        <w:tc>
          <w:tcPr>
            <w:tcW w:w="1218" w:type="dxa"/>
          </w:tcPr>
          <w:p w:rsidR="004524FA" w:rsidRPr="00307F77" w:rsidRDefault="004524FA" w:rsidP="00F37D56">
            <w:pPr>
              <w:pStyle w:val="tablecell"/>
            </w:pPr>
            <w:r w:rsidRPr="00240184">
              <w:rPr>
                <w:rFonts w:eastAsia="MS Mincho"/>
                <w:lang w:eastAsia="ja-JP"/>
              </w:rPr>
              <w:t>u(1)</w:t>
            </w:r>
          </w:p>
        </w:tc>
      </w:tr>
      <w:tr w:rsidR="004524FA" w:rsidRPr="00307F77" w:rsidTr="00F37D56">
        <w:trPr>
          <w:cantSplit/>
          <w:jc w:val="center"/>
        </w:trPr>
        <w:tc>
          <w:tcPr>
            <w:tcW w:w="6710" w:type="dxa"/>
          </w:tcPr>
          <w:p w:rsidR="004524FA" w:rsidRPr="00307F77" w:rsidRDefault="004524FA" w:rsidP="00F37D56">
            <w:pPr>
              <w:pStyle w:val="tablesyntax"/>
              <w:tabs>
                <w:tab w:val="clear" w:pos="216"/>
              </w:tabs>
              <w:rPr>
                <w:b/>
              </w:rPr>
            </w:pPr>
            <w:r w:rsidRPr="00240184">
              <w:rPr>
                <w:bCs/>
              </w:rPr>
              <w:tab/>
            </w:r>
            <w:r w:rsidRPr="00240184">
              <w:rPr>
                <w:rFonts w:eastAsia="Times New Roman"/>
                <w:bCs/>
                <w:lang w:eastAsia="zh-TW"/>
              </w:rPr>
              <w:t xml:space="preserve">if( </w:t>
            </w:r>
            <w:proofErr w:type="spellStart"/>
            <w:r w:rsidRPr="00240184">
              <w:rPr>
                <w:rFonts w:eastAsia="Times New Roman"/>
                <w:bCs/>
                <w:lang w:eastAsia="zh-TW"/>
              </w:rPr>
              <w:t>sps_</w:t>
            </w:r>
            <w:r w:rsidRPr="00240184">
              <w:rPr>
                <w:bCs/>
                <w:lang w:eastAsia="ja-JP"/>
              </w:rPr>
              <w:t>scaling_list_data_present</w:t>
            </w:r>
            <w:r w:rsidRPr="00240184">
              <w:rPr>
                <w:rFonts w:eastAsia="Times New Roman"/>
                <w:bCs/>
                <w:lang w:eastAsia="zh-TW"/>
              </w:rPr>
              <w:t>_flag</w:t>
            </w:r>
            <w:proofErr w:type="spellEnd"/>
            <w:r w:rsidRPr="00240184">
              <w:rPr>
                <w:rFonts w:eastAsia="Times New Roman"/>
                <w:bCs/>
                <w:lang w:eastAsia="zh-TW"/>
              </w:rPr>
              <w:t xml:space="preserve"> )</w:t>
            </w:r>
          </w:p>
        </w:tc>
        <w:tc>
          <w:tcPr>
            <w:tcW w:w="1218" w:type="dxa"/>
          </w:tcPr>
          <w:p w:rsidR="004524FA" w:rsidRPr="00307F77" w:rsidRDefault="004524FA" w:rsidP="00F37D56">
            <w:pPr>
              <w:pStyle w:val="tablecell"/>
            </w:pPr>
          </w:p>
        </w:tc>
      </w:tr>
      <w:tr w:rsidR="004524FA" w:rsidRPr="00FB08DB" w:rsidTr="00F37D56">
        <w:trPr>
          <w:cantSplit/>
          <w:jc w:val="center"/>
        </w:trPr>
        <w:tc>
          <w:tcPr>
            <w:tcW w:w="6710" w:type="dxa"/>
          </w:tcPr>
          <w:p w:rsidR="004524FA" w:rsidRPr="00FB08DB" w:rsidRDefault="004524FA" w:rsidP="00F37D56">
            <w:pPr>
              <w:pStyle w:val="tablesyntax"/>
              <w:tabs>
                <w:tab w:val="clear" w:pos="432"/>
                <w:tab w:val="clear" w:pos="648"/>
                <w:tab w:val="left" w:pos="640"/>
              </w:tabs>
              <w:rPr>
                <w:b/>
              </w:rPr>
            </w:pPr>
            <w:r w:rsidRPr="00240184">
              <w:rPr>
                <w:bCs/>
              </w:rPr>
              <w:tab/>
            </w:r>
            <w:r w:rsidRPr="00240184">
              <w:rPr>
                <w:bCs/>
              </w:rPr>
              <w:tab/>
            </w:r>
            <w:proofErr w:type="spellStart"/>
            <w:r w:rsidRPr="00240184">
              <w:rPr>
                <w:bCs/>
                <w:lang w:eastAsia="ja-JP"/>
              </w:rPr>
              <w:t>scaling_list</w:t>
            </w:r>
            <w:r w:rsidRPr="00240184">
              <w:rPr>
                <w:rFonts w:eastAsia="Times New Roman"/>
                <w:bCs/>
                <w:lang w:eastAsia="zh-TW"/>
              </w:rPr>
              <w:t>_param</w:t>
            </w:r>
            <w:proofErr w:type="spellEnd"/>
            <w:r w:rsidRPr="00240184">
              <w:rPr>
                <w:rFonts w:eastAsia="Times New Roman"/>
                <w:bCs/>
                <w:lang w:eastAsia="zh-TW"/>
              </w:rPr>
              <w:t>( )</w:t>
            </w:r>
          </w:p>
        </w:tc>
        <w:tc>
          <w:tcPr>
            <w:tcW w:w="1218" w:type="dxa"/>
          </w:tcPr>
          <w:p w:rsidR="004524FA" w:rsidRPr="00FB08DB" w:rsidRDefault="004524FA" w:rsidP="00F37D56">
            <w:pPr>
              <w:pStyle w:val="tablecell"/>
            </w:pPr>
          </w:p>
        </w:tc>
      </w:tr>
      <w:tr w:rsidR="004524FA" w:rsidRPr="00FB08DB" w:rsidTr="00F37D56">
        <w:trPr>
          <w:cantSplit/>
          <w:jc w:val="center"/>
        </w:trPr>
        <w:tc>
          <w:tcPr>
            <w:tcW w:w="6710" w:type="dxa"/>
          </w:tcPr>
          <w:p w:rsidR="004524FA" w:rsidRPr="00F12540" w:rsidRDefault="004524FA" w:rsidP="00F37D56">
            <w:pPr>
              <w:pStyle w:val="tablesyntax"/>
              <w:rPr>
                <w:lang w:eastAsia="ja-JP"/>
              </w:rPr>
            </w:pPr>
            <w:r>
              <w:rPr>
                <w:lang w:eastAsia="ja-JP"/>
              </w:rPr>
              <w:tab/>
            </w:r>
            <w:r w:rsidRPr="00F12540">
              <w:rPr>
                <w:rFonts w:hint="eastAsia"/>
                <w:lang w:eastAsia="ja-JP"/>
              </w:rPr>
              <w:t>}</w:t>
            </w:r>
          </w:p>
        </w:tc>
        <w:tc>
          <w:tcPr>
            <w:tcW w:w="1218" w:type="dxa"/>
          </w:tcPr>
          <w:p w:rsidR="004524FA" w:rsidRPr="00FB08DB"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sidRPr="003F17AE">
              <w:rPr>
                <w:b/>
                <w:lang w:eastAsia="ko-KR"/>
              </w:rPr>
              <w:t>chroma_pred_from_luma_enabled_flag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Pr>
                <w:rFonts w:eastAsia="SimSun"/>
                <w:b/>
                <w:lang w:eastAsia="zh-CN"/>
              </w:rPr>
              <w:tab/>
            </w:r>
            <w:proofErr w:type="spellStart"/>
            <w:r w:rsidRPr="00A6442B">
              <w:rPr>
                <w:rFonts w:eastAsia="SimSun" w:hint="eastAsia"/>
                <w:b/>
                <w:lang w:eastAsia="zh-CN"/>
              </w:rPr>
              <w:t>transform_skip_enabled_flag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sidRPr="003F17AE">
              <w:rPr>
                <w:b/>
                <w:lang w:eastAsia="ko-KR"/>
              </w:rPr>
              <w:t>seq_loop_filter_across_slices_enabled_flag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sidRPr="003F17AE">
              <w:rPr>
                <w:b/>
                <w:lang w:eastAsia="ko-KR"/>
              </w:rPr>
              <w:t>asymmetric_motion_partitions_enabled_flag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Pr>
                <w:b/>
                <w:lang w:eastAsia="ko-KR"/>
              </w:rPr>
              <w:t>nsrqt_enabled_flag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sidRPr="003F17AE">
              <w:rPr>
                <w:b/>
                <w:lang w:eastAsia="ko-KR"/>
              </w:rPr>
              <w:t>sample_adaptive_offset_enabled_flag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sidRPr="003F17AE">
              <w:rPr>
                <w:b/>
                <w:lang w:eastAsia="ko-KR"/>
              </w:rPr>
              <w:t>adaptive_loop_filter_enabled_flag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lang w:eastAsia="ko-KR"/>
              </w:rPr>
            </w:pPr>
            <w:r w:rsidRPr="003F17AE">
              <w:rPr>
                <w:rFonts w:hint="eastAsia"/>
                <w:lang w:eastAsia="ko-KR"/>
              </w:rPr>
              <w:tab/>
              <w:t xml:space="preserve">if( </w:t>
            </w:r>
            <w:proofErr w:type="spellStart"/>
            <w:r w:rsidRPr="003F17AE">
              <w:rPr>
                <w:rFonts w:hint="eastAsia"/>
                <w:lang w:eastAsia="ko-KR"/>
              </w:rPr>
              <w:t>pcm_enabled_flag</w:t>
            </w:r>
            <w:proofErr w:type="spellEnd"/>
            <w:r w:rsidRPr="003F17AE">
              <w:rPr>
                <w:rFonts w:hint="eastAsia"/>
                <w:lang w:eastAsia="ko-KR"/>
              </w:rPr>
              <w:t xml:space="preserve">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r w:rsidRPr="003F17AE">
              <w:rPr>
                <w:rFonts w:hint="eastAsia"/>
                <w:b/>
                <w:lang w:eastAsia="ko-KR"/>
              </w:rPr>
              <w:tab/>
            </w:r>
            <w:proofErr w:type="spellStart"/>
            <w:r w:rsidRPr="003F17AE">
              <w:rPr>
                <w:b/>
                <w:lang w:eastAsia="ko-KR"/>
              </w:rPr>
              <w:t>pcm_loop_filter_disable_flag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5D629D" w:rsidRPr="005D629D" w:rsidTr="00F37D56">
        <w:trPr>
          <w:cantSplit/>
          <w:jc w:val="center"/>
        </w:trPr>
        <w:tc>
          <w:tcPr>
            <w:tcW w:w="6710" w:type="dxa"/>
          </w:tcPr>
          <w:p w:rsidR="004524FA" w:rsidRPr="00DC6C21" w:rsidRDefault="004524FA" w:rsidP="00F37D56">
            <w:pPr>
              <w:pStyle w:val="tablesyntax"/>
              <w:rPr>
                <w:b/>
                <w:lang w:eastAsia="ko-KR"/>
                <w:rPrChange w:id="120" w:author="Jill Boyce" w:date="2012-07-19T12:48:00Z">
                  <w:rPr>
                    <w:b/>
                    <w:strike/>
                    <w:color w:val="FF0000"/>
                    <w:lang w:eastAsia="ko-KR"/>
                  </w:rPr>
                </w:rPrChange>
              </w:rPr>
            </w:pPr>
            <w:r w:rsidRPr="00DC6C21">
              <w:rPr>
                <w:b/>
                <w:lang w:eastAsia="ko-KR"/>
                <w:rPrChange w:id="121" w:author="Jill Boyce" w:date="2012-07-19T12:48:00Z">
                  <w:rPr>
                    <w:b/>
                    <w:strike/>
                    <w:color w:val="FF0000"/>
                    <w:lang w:eastAsia="ko-KR"/>
                  </w:rPr>
                </w:rPrChange>
              </w:rPr>
              <w:tab/>
            </w:r>
            <w:proofErr w:type="spellStart"/>
            <w:r w:rsidRPr="00DC6C21">
              <w:rPr>
                <w:b/>
                <w:lang w:eastAsia="ko-KR"/>
                <w:rPrChange w:id="122" w:author="Jill Boyce" w:date="2012-07-19T12:48:00Z">
                  <w:rPr>
                    <w:b/>
                    <w:strike/>
                    <w:color w:val="FF0000"/>
                    <w:lang w:eastAsia="ko-KR"/>
                  </w:rPr>
                </w:rPrChange>
              </w:rPr>
              <w:t>sps_temporal_id_nesting_flag</w:t>
            </w:r>
            <w:proofErr w:type="spellEnd"/>
          </w:p>
        </w:tc>
        <w:tc>
          <w:tcPr>
            <w:tcW w:w="1218" w:type="dxa"/>
          </w:tcPr>
          <w:p w:rsidR="004524FA" w:rsidRPr="00DC6C21" w:rsidRDefault="004524FA" w:rsidP="00F37D56">
            <w:pPr>
              <w:pStyle w:val="tablecell"/>
              <w:rPr>
                <w:lang w:eastAsia="ko-KR"/>
                <w:rPrChange w:id="123" w:author="Jill Boyce" w:date="2012-07-19T12:48:00Z">
                  <w:rPr>
                    <w:strike/>
                    <w:color w:val="FF0000"/>
                    <w:lang w:eastAsia="ko-KR"/>
                  </w:rPr>
                </w:rPrChange>
              </w:rPr>
            </w:pPr>
            <w:r w:rsidRPr="00DC6C21">
              <w:rPr>
                <w:lang w:eastAsia="ko-KR"/>
                <w:rPrChange w:id="124" w:author="Jill Boyce" w:date="2012-07-19T12:48:00Z">
                  <w:rPr>
                    <w:strike/>
                    <w:color w:val="FF0000"/>
                    <w:lang w:eastAsia="ko-KR"/>
                  </w:rPr>
                </w:rPrChange>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Cs/>
              </w:rPr>
              <w:t>[Ed. (BB): x y padding syntax missing here, present in HM software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bCs/>
              </w:rPr>
              <w:tab/>
            </w:r>
            <w:proofErr w:type="spellStart"/>
            <w:r w:rsidRPr="003F17AE">
              <w:rPr>
                <w:b/>
                <w:bCs/>
              </w:rPr>
              <w:t>num_short_term_ref_pic_sets</w:t>
            </w:r>
            <w:proofErr w:type="spellEnd"/>
          </w:p>
        </w:tc>
        <w:tc>
          <w:tcPr>
            <w:tcW w:w="1218" w:type="dxa"/>
          </w:tcPr>
          <w:p w:rsidR="004524FA" w:rsidRPr="003F17AE" w:rsidRDefault="004524FA" w:rsidP="00F37D56">
            <w:pPr>
              <w:pStyle w:val="tablecell"/>
              <w:rPr>
                <w:lang w:eastAsia="ko-KR"/>
              </w:rPr>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Cs/>
              </w:rPr>
              <w:tab/>
              <w:t xml:space="preserve">for( </w:t>
            </w:r>
            <w:proofErr w:type="spellStart"/>
            <w:r w:rsidRPr="003F17AE">
              <w:rPr>
                <w:bCs/>
              </w:rPr>
              <w:t>i</w:t>
            </w:r>
            <w:proofErr w:type="spellEnd"/>
            <w:r w:rsidRPr="003F17AE">
              <w:rPr>
                <w:bCs/>
              </w:rPr>
              <w:t xml:space="preserve"> = 0; </w:t>
            </w:r>
            <w:proofErr w:type="spellStart"/>
            <w:r w:rsidRPr="003F17AE">
              <w:rPr>
                <w:bCs/>
              </w:rPr>
              <w:t>i</w:t>
            </w:r>
            <w:proofErr w:type="spellEnd"/>
            <w:r w:rsidRPr="003F17AE">
              <w:rPr>
                <w:bCs/>
              </w:rPr>
              <w:t xml:space="preserve"> &lt; </w:t>
            </w:r>
            <w:proofErr w:type="spellStart"/>
            <w:r w:rsidRPr="003F17AE">
              <w:rPr>
                <w:bCs/>
              </w:rPr>
              <w:t>num_short_term_ref_pic_sets</w:t>
            </w:r>
            <w:proofErr w:type="spellEnd"/>
            <w:r w:rsidRPr="003F17AE">
              <w:rPr>
                <w:bCs/>
              </w:rPr>
              <w:t xml:space="preserve">; </w:t>
            </w:r>
            <w:proofErr w:type="spellStart"/>
            <w:r w:rsidRPr="003F17AE">
              <w:rPr>
                <w:bCs/>
              </w:rPr>
              <w:t>i</w:t>
            </w:r>
            <w:proofErr w:type="spellEnd"/>
            <w:r w:rsidRPr="003F17AE">
              <w:rPr>
                <w:bCs/>
              </w:rPr>
              <w:t>++)</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rPr>
              <w:tab/>
            </w:r>
            <w:r w:rsidRPr="003F17AE">
              <w:rPr>
                <w:b/>
              </w:rPr>
              <w:tab/>
            </w:r>
            <w:proofErr w:type="spellStart"/>
            <w:r w:rsidRPr="003F17AE">
              <w:t>short_term_ref_pic_set</w:t>
            </w:r>
            <w:proofErr w:type="spellEnd"/>
            <w:r w:rsidRPr="003F17AE">
              <w:t>( </w:t>
            </w:r>
            <w:proofErr w:type="spellStart"/>
            <w:r w:rsidRPr="003F17AE">
              <w:t>i</w:t>
            </w:r>
            <w:proofErr w:type="spellEnd"/>
            <w:r w:rsidRPr="003F17AE">
              <w:t>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lang w:eastAsia="ko-KR"/>
              </w:rPr>
              <w:tab/>
            </w:r>
            <w:proofErr w:type="spellStart"/>
            <w:r w:rsidRPr="003F17AE">
              <w:rPr>
                <w:b/>
              </w:rPr>
              <w:t>long_term_ref_pics_present_flag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A97F31" w:rsidRDefault="004524FA" w:rsidP="00F37D56">
            <w:pPr>
              <w:pStyle w:val="tablesyntax"/>
              <w:rPr>
                <w:b/>
                <w:lang w:eastAsia="ko-KR"/>
              </w:rPr>
            </w:pPr>
            <w:r w:rsidRPr="00A97F31">
              <w:rPr>
                <w:b/>
                <w:lang w:eastAsia="ko-KR"/>
              </w:rPr>
              <w:tab/>
            </w:r>
            <w:proofErr w:type="spellStart"/>
            <w:r>
              <w:rPr>
                <w:b/>
                <w:lang w:eastAsia="ko-KR"/>
              </w:rPr>
              <w:t>sps_</w:t>
            </w:r>
            <w:r w:rsidRPr="00A97F31">
              <w:rPr>
                <w:b/>
                <w:lang w:eastAsia="ko-KR"/>
              </w:rPr>
              <w:t>temporal_mvp_</w:t>
            </w:r>
            <w:r>
              <w:rPr>
                <w:b/>
                <w:lang w:eastAsia="ko-KR"/>
              </w:rPr>
              <w:t>enable_</w:t>
            </w:r>
            <w:r w:rsidRPr="00A97F31">
              <w:rPr>
                <w:b/>
                <w:lang w:eastAsia="ko-KR"/>
              </w:rPr>
              <w:t>flag</w:t>
            </w:r>
            <w:proofErr w:type="spellEnd"/>
          </w:p>
        </w:tc>
        <w:tc>
          <w:tcPr>
            <w:tcW w:w="1218" w:type="dxa"/>
          </w:tcPr>
          <w:p w:rsidR="004524FA" w:rsidRPr="003F17AE" w:rsidRDefault="004524FA" w:rsidP="00F37D56">
            <w:pPr>
              <w:pStyle w:val="tablecell"/>
              <w:rPr>
                <w:lang w:eastAsia="ko-KR"/>
              </w:rPr>
            </w:pPr>
            <w:r>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tab/>
            </w:r>
            <w:proofErr w:type="spellStart"/>
            <w:r w:rsidRPr="003F17AE">
              <w:rPr>
                <w:b/>
              </w:rPr>
              <w:t>vui_parameters_present_flag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pPr>
            <w:r w:rsidRPr="003F17AE">
              <w:tab/>
              <w:t xml:space="preserve">if( </w:t>
            </w:r>
            <w:proofErr w:type="spellStart"/>
            <w:r w:rsidRPr="003F17AE">
              <w:t>vui_parameters_present_flag</w:t>
            </w:r>
            <w:proofErr w:type="spellEnd"/>
            <w:r w:rsidRPr="003F17AE">
              <w:t xml:space="preserve">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pPr>
            <w:r w:rsidRPr="003F17AE">
              <w:tab/>
            </w:r>
            <w:r w:rsidRPr="003F17AE">
              <w:tab/>
            </w:r>
            <w:proofErr w:type="spellStart"/>
            <w:r w:rsidRPr="003F17AE">
              <w:t>vui_parameters</w:t>
            </w:r>
            <w:proofErr w:type="spellEnd"/>
            <w:r w:rsidRPr="003F17AE">
              <w:t>(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pPr>
            <w:r w:rsidRPr="003F17AE">
              <w:rPr>
                <w:b/>
                <w:bCs/>
              </w:rPr>
              <w:tab/>
            </w:r>
            <w:proofErr w:type="spellStart"/>
            <w:r w:rsidRPr="003F17AE">
              <w:rPr>
                <w:b/>
                <w:bCs/>
              </w:rPr>
              <w:t>sps_extension_flag</w:t>
            </w:r>
            <w:proofErr w:type="spellEnd"/>
          </w:p>
        </w:tc>
        <w:tc>
          <w:tcPr>
            <w:tcW w:w="1218" w:type="dxa"/>
          </w:tcPr>
          <w:p w:rsidR="004524FA" w:rsidRPr="003F17AE" w:rsidRDefault="004524FA" w:rsidP="00F37D56">
            <w:pPr>
              <w:pStyle w:val="tablecell"/>
              <w:rPr>
                <w:lang w:eastAsia="ko-KR"/>
              </w:rPr>
            </w:pPr>
            <w:r w:rsidRPr="003F17AE">
              <w:t>u(1)</w:t>
            </w:r>
          </w:p>
        </w:tc>
      </w:tr>
      <w:tr w:rsidR="004524FA" w:rsidRPr="003F17AE" w:rsidTr="00F37D56">
        <w:trPr>
          <w:cantSplit/>
          <w:jc w:val="center"/>
        </w:trPr>
        <w:tc>
          <w:tcPr>
            <w:tcW w:w="6710" w:type="dxa"/>
          </w:tcPr>
          <w:p w:rsidR="004524FA" w:rsidRPr="003F17AE" w:rsidRDefault="004524FA" w:rsidP="00F37D56">
            <w:pPr>
              <w:pStyle w:val="tablesyntax"/>
            </w:pPr>
            <w:r w:rsidRPr="003F17AE">
              <w:rPr>
                <w:bCs/>
              </w:rPr>
              <w:tab/>
              <w:t xml:space="preserve">if( </w:t>
            </w:r>
            <w:proofErr w:type="spellStart"/>
            <w:r w:rsidRPr="003F17AE">
              <w:rPr>
                <w:bCs/>
              </w:rPr>
              <w:t>sps_extension_flag</w:t>
            </w:r>
            <w:proofErr w:type="spellEnd"/>
            <w:r w:rsidRPr="003F17AE">
              <w:rPr>
                <w:bCs/>
              </w:rPr>
              <w:t xml:space="preserve">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pPr>
            <w:r w:rsidRPr="003F17AE">
              <w:rPr>
                <w:b/>
              </w:rPr>
              <w:tab/>
            </w:r>
            <w:r w:rsidRPr="003F17AE">
              <w:rPr>
                <w:b/>
              </w:rPr>
              <w:tab/>
            </w:r>
            <w:r w:rsidRPr="003F17AE">
              <w:t xml:space="preserve">while( </w:t>
            </w:r>
            <w:proofErr w:type="spellStart"/>
            <w:r w:rsidRPr="003F17AE">
              <w:t>more_rbsp_data</w:t>
            </w:r>
            <w:proofErr w:type="spellEnd"/>
            <w:r w:rsidRPr="003F17AE">
              <w:t>( )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pPr>
            <w:r w:rsidRPr="003F17AE">
              <w:rPr>
                <w:b/>
              </w:rPr>
              <w:tab/>
            </w:r>
            <w:r w:rsidRPr="003F17AE">
              <w:rPr>
                <w:b/>
              </w:rPr>
              <w:tab/>
            </w:r>
            <w:r w:rsidRPr="003F17AE">
              <w:rPr>
                <w:b/>
              </w:rPr>
              <w:tab/>
            </w:r>
            <w:proofErr w:type="spellStart"/>
            <w:r w:rsidRPr="003F17AE">
              <w:rPr>
                <w:b/>
              </w:rPr>
              <w:t>sps_extension_data_flag</w:t>
            </w:r>
            <w:proofErr w:type="spellEnd"/>
          </w:p>
        </w:tc>
        <w:tc>
          <w:tcPr>
            <w:tcW w:w="1218" w:type="dxa"/>
          </w:tcPr>
          <w:p w:rsidR="004524FA" w:rsidRPr="003F17AE" w:rsidRDefault="004524FA" w:rsidP="00F37D56">
            <w:pPr>
              <w:pStyle w:val="tablecell"/>
              <w:rPr>
                <w:lang w:eastAsia="ko-KR"/>
              </w:rPr>
            </w:pPr>
            <w:r w:rsidRPr="003F17AE">
              <w:t>u(1)</w:t>
            </w:r>
          </w:p>
        </w:tc>
      </w:tr>
      <w:tr w:rsidR="004524FA" w:rsidRPr="003F17AE" w:rsidTr="00F37D56">
        <w:trPr>
          <w:cantSplit/>
          <w:jc w:val="center"/>
        </w:trPr>
        <w:tc>
          <w:tcPr>
            <w:tcW w:w="6710" w:type="dxa"/>
          </w:tcPr>
          <w:p w:rsidR="004524FA" w:rsidRPr="003F17AE" w:rsidRDefault="004524FA" w:rsidP="00F37D56">
            <w:pPr>
              <w:pStyle w:val="tablesyntax"/>
              <w:rPr>
                <w:bCs/>
              </w:rPr>
            </w:pPr>
            <w:r w:rsidRPr="003F17AE">
              <w:rPr>
                <w:bCs/>
              </w:rPr>
              <w:tab/>
            </w:r>
            <w:proofErr w:type="spellStart"/>
            <w:r w:rsidRPr="003F17AE">
              <w:rPr>
                <w:bCs/>
              </w:rPr>
              <w:t>rbsp_trailing_bits</w:t>
            </w:r>
            <w:proofErr w:type="spellEnd"/>
            <w:r w:rsidRPr="003F17AE">
              <w:rPr>
                <w:bCs/>
              </w:rPr>
              <w:t>( )</w:t>
            </w:r>
          </w:p>
        </w:tc>
        <w:tc>
          <w:tcPr>
            <w:tcW w:w="1218" w:type="dxa"/>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keepNext w:val="0"/>
            </w:pPr>
            <w:r w:rsidRPr="003F17AE">
              <w:t>}</w:t>
            </w:r>
          </w:p>
        </w:tc>
        <w:tc>
          <w:tcPr>
            <w:tcW w:w="1218" w:type="dxa"/>
          </w:tcPr>
          <w:p w:rsidR="004524FA" w:rsidRPr="003F17AE" w:rsidRDefault="004524FA" w:rsidP="00F37D56">
            <w:pPr>
              <w:pStyle w:val="tablecell"/>
              <w:keepNext w:val="0"/>
            </w:pPr>
          </w:p>
        </w:tc>
      </w:tr>
    </w:tbl>
    <w:p w:rsidR="0042249F" w:rsidRDefault="0042249F" w:rsidP="0042249F"/>
    <w:p w:rsidR="00F07DA9" w:rsidRDefault="00F07DA9" w:rsidP="00F07DA9">
      <w:pPr>
        <w:rPr>
          <w:szCs w:val="22"/>
        </w:rPr>
      </w:pPr>
      <w:proofErr w:type="spellStart"/>
      <w:proofErr w:type="gramStart"/>
      <w:r w:rsidRPr="00D4416D">
        <w:rPr>
          <w:b/>
          <w:szCs w:val="22"/>
        </w:rPr>
        <w:t>video_parameter_set_id</w:t>
      </w:r>
      <w:proofErr w:type="spellEnd"/>
      <w:proofErr w:type="gramEnd"/>
      <w:r w:rsidRPr="00D4416D">
        <w:rPr>
          <w:szCs w:val="22"/>
        </w:rPr>
        <w:t xml:space="preserve"> identifies a video parameter set.</w:t>
      </w:r>
      <w:r w:rsidRPr="00F07DA9">
        <w:rPr>
          <w:strike/>
          <w:color w:val="FF0000"/>
          <w:szCs w:val="22"/>
        </w:rPr>
        <w:t xml:space="preserve"> The value of </w:t>
      </w:r>
      <w:proofErr w:type="spellStart"/>
      <w:r w:rsidRPr="00F07DA9">
        <w:rPr>
          <w:strike/>
          <w:color w:val="FF0000"/>
          <w:szCs w:val="22"/>
        </w:rPr>
        <w:t>video_parameter_set_id</w:t>
      </w:r>
      <w:proofErr w:type="spellEnd"/>
      <w:r w:rsidRPr="00F07DA9">
        <w:rPr>
          <w:strike/>
          <w:color w:val="FF0000"/>
          <w:szCs w:val="22"/>
        </w:rPr>
        <w:t xml:space="preserve"> shall be in the range of 0 to 15, inclusive.</w:t>
      </w:r>
    </w:p>
    <w:p w:rsidR="00F07DA9" w:rsidRPr="003F5471" w:rsidRDefault="00F07DA9" w:rsidP="00F07DA9">
      <w:pPr>
        <w:rPr>
          <w:ins w:id="125" w:author="Ye-Kui Wang" w:date="2012-07-14T01:21:00Z"/>
          <w:szCs w:val="22"/>
          <w:rPrChange w:id="126" w:author="Ye-Kui Wang" w:date="2012-07-14T01:23:00Z">
            <w:rPr>
              <w:ins w:id="127" w:author="Ye-Kui Wang" w:date="2012-07-14T01:21:00Z"/>
              <w:color w:val="FF0000"/>
              <w:szCs w:val="22"/>
            </w:rPr>
          </w:rPrChange>
        </w:rPr>
      </w:pPr>
      <w:proofErr w:type="gramStart"/>
      <w:r>
        <w:rPr>
          <w:b/>
          <w:szCs w:val="22"/>
        </w:rPr>
        <w:t>sps_max</w:t>
      </w:r>
      <w:r w:rsidRPr="00492C7A">
        <w:rPr>
          <w:b/>
          <w:szCs w:val="22"/>
        </w:rPr>
        <w:t>_</w:t>
      </w:r>
      <w:r>
        <w:rPr>
          <w:b/>
          <w:szCs w:val="22"/>
        </w:rPr>
        <w:t>sub_</w:t>
      </w:r>
      <w:r w:rsidRPr="00492C7A">
        <w:rPr>
          <w:b/>
          <w:szCs w:val="22"/>
        </w:rPr>
        <w:t>layers_minus1</w:t>
      </w:r>
      <w:proofErr w:type="gramEnd"/>
      <w:r>
        <w:rPr>
          <w:szCs w:val="22"/>
        </w:rPr>
        <w:t xml:space="preserve"> plus 1 specifies the maximum number of temporal sub-layers that may be present in the bitstream. </w:t>
      </w:r>
      <w:r w:rsidRPr="003F5471">
        <w:rPr>
          <w:szCs w:val="22"/>
          <w:highlight w:val="yellow"/>
          <w:rPrChange w:id="128" w:author="Ye-Kui Wang" w:date="2012-07-14T01:23:00Z">
            <w:rPr>
              <w:color w:val="FF0000"/>
              <w:szCs w:val="22"/>
              <w:highlight w:val="yellow"/>
            </w:rPr>
          </w:rPrChange>
        </w:rPr>
        <w:t>The value of sps_max_sub_layers_minus1 shall be in the range of 0 to 6, inclusive.</w:t>
      </w:r>
    </w:p>
    <w:p w:rsidR="003F5471" w:rsidRPr="00F07DA9" w:rsidRDefault="003F5471" w:rsidP="00F07DA9">
      <w:pPr>
        <w:rPr>
          <w:strike/>
          <w:szCs w:val="22"/>
        </w:rPr>
      </w:pPr>
      <w:proofErr w:type="spellStart"/>
      <w:proofErr w:type="gramStart"/>
      <w:ins w:id="129" w:author="Ye-Kui Wang" w:date="2012-07-14T01:21:00Z">
        <w:r>
          <w:rPr>
            <w:b/>
            <w:highlight w:val="yellow"/>
          </w:rPr>
          <w:t>reserved_zero_bit</w:t>
        </w:r>
        <w:proofErr w:type="spellEnd"/>
        <w:proofErr w:type="gramEnd"/>
        <w:r w:rsidRPr="001A5A1F">
          <w:rPr>
            <w:szCs w:val="22"/>
            <w:highlight w:val="yellow"/>
          </w:rPr>
          <w:t xml:space="preserve"> shall be equal to 0 in </w:t>
        </w:r>
        <w:proofErr w:type="spellStart"/>
        <w:r w:rsidRPr="001A5A1F">
          <w:rPr>
            <w:szCs w:val="22"/>
            <w:highlight w:val="yellow"/>
          </w:rPr>
          <w:t>bitstreams</w:t>
        </w:r>
        <w:proofErr w:type="spellEnd"/>
        <w:r w:rsidRPr="001A5A1F">
          <w:rPr>
            <w:szCs w:val="22"/>
            <w:highlight w:val="yellow"/>
          </w:rPr>
          <w:t xml:space="preserve"> conforming to this Recommendation | International Standard. </w:t>
        </w:r>
      </w:ins>
      <w:ins w:id="130" w:author="Ye-Kui Wang" w:date="2012-07-14T01:22:00Z">
        <w:r>
          <w:rPr>
            <w:szCs w:val="22"/>
            <w:highlight w:val="yellow"/>
          </w:rPr>
          <w:t xml:space="preserve">The value 1 </w:t>
        </w:r>
      </w:ins>
      <w:ins w:id="131" w:author="Ye-Kui Wang" w:date="2012-07-14T01:21:00Z">
        <w:r w:rsidRPr="001A5A1F">
          <w:rPr>
            <w:szCs w:val="22"/>
            <w:highlight w:val="yellow"/>
          </w:rPr>
          <w:t xml:space="preserve">for </w:t>
        </w:r>
        <w:proofErr w:type="spellStart"/>
        <w:r w:rsidRPr="001A5A1F">
          <w:rPr>
            <w:szCs w:val="22"/>
            <w:highlight w:val="yellow"/>
          </w:rPr>
          <w:t>reserved_zero_bit</w:t>
        </w:r>
        <w:proofErr w:type="spellEnd"/>
        <w:r w:rsidRPr="001A5A1F">
          <w:rPr>
            <w:szCs w:val="22"/>
            <w:highlight w:val="yellow"/>
          </w:rPr>
          <w:t xml:space="preserve"> </w:t>
        </w:r>
      </w:ins>
      <w:ins w:id="132" w:author="Ye-Kui Wang" w:date="2012-07-14T01:22:00Z">
        <w:r>
          <w:rPr>
            <w:szCs w:val="22"/>
            <w:highlight w:val="yellow"/>
          </w:rPr>
          <w:t>is</w:t>
        </w:r>
      </w:ins>
      <w:ins w:id="133" w:author="Ye-Kui Wang" w:date="2012-07-14T01:21:00Z">
        <w:r w:rsidRPr="001A5A1F">
          <w:rPr>
            <w:szCs w:val="22"/>
            <w:highlight w:val="yellow"/>
          </w:rPr>
          <w:t xml:space="preserve"> reserved for future use by </w:t>
        </w:r>
        <w:r w:rsidRPr="001A5A1F">
          <w:rPr>
            <w:szCs w:val="22"/>
            <w:highlight w:val="yellow"/>
          </w:rPr>
          <w:lastRenderedPageBreak/>
          <w:t xml:space="preserve">ITU-T | ISO/IEC. Decoders should ignore values of </w:t>
        </w:r>
        <w:proofErr w:type="spellStart"/>
        <w:r w:rsidRPr="001A5A1F">
          <w:rPr>
            <w:szCs w:val="22"/>
            <w:highlight w:val="yellow"/>
          </w:rPr>
          <w:t>reserved_zero_bit</w:t>
        </w:r>
        <w:proofErr w:type="spellEnd"/>
        <w:r w:rsidRPr="001A5A1F">
          <w:rPr>
            <w:szCs w:val="22"/>
            <w:highlight w:val="yellow"/>
          </w:rPr>
          <w:t xml:space="preserve"> not equal to 0 in a video parameter set NAL unit.</w:t>
        </w:r>
      </w:ins>
    </w:p>
    <w:p w:rsidR="00F622AE" w:rsidRDefault="00F622AE" w:rsidP="00F622AE">
      <w:r>
        <w:t xml:space="preserve">Semantics of the removed syntax elements are removed, </w:t>
      </w:r>
      <w:r w:rsidR="00F6532A">
        <w:t xml:space="preserve">and </w:t>
      </w:r>
      <w:r>
        <w:t>semantics of remaining syntax elements remain unchanged.</w:t>
      </w:r>
    </w:p>
    <w:p w:rsidR="00F07DA9" w:rsidRPr="003F17AE" w:rsidRDefault="00F07DA9" w:rsidP="0042249F"/>
    <w:p w:rsidR="000B17A6" w:rsidRPr="0045294D" w:rsidRDefault="000B17A6" w:rsidP="0045294D">
      <w:pPr>
        <w:pStyle w:val="Heading1"/>
        <w:numPr>
          <w:ilvl w:val="0"/>
          <w:numId w:val="45"/>
        </w:numPr>
        <w:rPr>
          <w:lang w:val="en-CA"/>
        </w:rPr>
      </w:pPr>
      <w:bookmarkStart w:id="134" w:name="_Toc287363796"/>
      <w:bookmarkStart w:id="135" w:name="_Toc311217227"/>
      <w:bookmarkStart w:id="136" w:name="_Ref317098305"/>
      <w:bookmarkStart w:id="137" w:name="_Ref317175078"/>
      <w:bookmarkStart w:id="138" w:name="_Toc317198779"/>
      <w:bookmarkStart w:id="139" w:name="_Toc329688526"/>
      <w:r w:rsidRPr="0045294D">
        <w:rPr>
          <w:lang w:val="en-CA"/>
        </w:rPr>
        <w:t>Decoding process</w:t>
      </w:r>
      <w:bookmarkEnd w:id="134"/>
      <w:bookmarkEnd w:id="135"/>
      <w:bookmarkEnd w:id="136"/>
      <w:bookmarkEnd w:id="137"/>
      <w:bookmarkEnd w:id="138"/>
      <w:bookmarkEnd w:id="139"/>
    </w:p>
    <w:p w:rsidR="000B17A6" w:rsidRPr="003F17AE" w:rsidRDefault="000B17A6" w:rsidP="000B17A6">
      <w:pPr>
        <w:pStyle w:val="Heading2"/>
        <w:keepLines/>
        <w:tabs>
          <w:tab w:val="clear" w:pos="1080"/>
          <w:tab w:val="clear" w:pos="1440"/>
          <w:tab w:val="num" w:pos="720"/>
          <w:tab w:val="left" w:pos="794"/>
          <w:tab w:val="left" w:pos="1191"/>
          <w:tab w:val="left" w:pos="1588"/>
          <w:tab w:val="left" w:pos="1985"/>
        </w:tabs>
        <w:spacing w:before="313" w:after="0"/>
        <w:ind w:left="0" w:firstLine="0"/>
        <w:jc w:val="both"/>
      </w:pPr>
      <w:bookmarkStart w:id="140" w:name="_Toc317198780"/>
      <w:bookmarkStart w:id="141" w:name="_Toc329688527"/>
      <w:r w:rsidRPr="003F17AE">
        <w:t>General</w:t>
      </w:r>
      <w:bookmarkEnd w:id="140"/>
      <w:r w:rsidRPr="003F17AE">
        <w:t xml:space="preserve"> [Ed. (GJS): Create similar </w:t>
      </w:r>
      <w:proofErr w:type="spellStart"/>
      <w:r w:rsidRPr="003F17AE">
        <w:t>subclauses</w:t>
      </w:r>
      <w:proofErr w:type="spellEnd"/>
      <w:r w:rsidRPr="003F17AE">
        <w:t xml:space="preserve"> for other places where there is "orphaned" text that is at the parent level of a section that contains </w:t>
      </w:r>
      <w:proofErr w:type="spellStart"/>
      <w:r w:rsidRPr="003F17AE">
        <w:t>subclauses</w:t>
      </w:r>
      <w:proofErr w:type="spellEnd"/>
      <w:r w:rsidRPr="003F17AE">
        <w:t>.]</w:t>
      </w:r>
      <w:bookmarkEnd w:id="141"/>
    </w:p>
    <w:p w:rsidR="000B17A6" w:rsidRPr="003F17AE" w:rsidRDefault="000B17A6" w:rsidP="000B17A6">
      <w:r w:rsidRPr="003F17AE">
        <w:t xml:space="preserve">Outputs of this process are decoded samples of the current picture (sometimes referred to by the variable </w:t>
      </w:r>
      <w:proofErr w:type="spellStart"/>
      <w:r w:rsidRPr="003F17AE">
        <w:t>CurrPic</w:t>
      </w:r>
      <w:proofErr w:type="spellEnd"/>
      <w:r w:rsidRPr="003F17AE">
        <w:t>).</w:t>
      </w:r>
    </w:p>
    <w:p w:rsidR="000B17A6" w:rsidRPr="003F17AE" w:rsidRDefault="000B17A6" w:rsidP="000B17A6">
      <w:r w:rsidRPr="003F17AE">
        <w:t xml:space="preserve">Depending on the value of </w:t>
      </w:r>
      <w:proofErr w:type="spellStart"/>
      <w:r w:rsidRPr="003F17AE">
        <w:t>chroma_format_idc</w:t>
      </w:r>
      <w:proofErr w:type="spellEnd"/>
      <w:r w:rsidRPr="003F17AE">
        <w:t>, the number of sample arrays of the current picture is as follows.</w:t>
      </w:r>
    </w:p>
    <w:p w:rsidR="000B17A6" w:rsidRPr="003F17AE" w:rsidRDefault="000B17A6" w:rsidP="000B17A6">
      <w:pPr>
        <w:tabs>
          <w:tab w:val="left" w:pos="400"/>
        </w:tabs>
        <w:ind w:left="400" w:hanging="400"/>
      </w:pPr>
      <w:r w:rsidRPr="003F17AE">
        <w:t>–</w:t>
      </w:r>
      <w:r w:rsidRPr="003F17AE">
        <w:tab/>
        <w:t xml:space="preserve">If </w:t>
      </w:r>
      <w:proofErr w:type="spellStart"/>
      <w:r w:rsidRPr="003F17AE">
        <w:t>chroma_format_idc</w:t>
      </w:r>
      <w:proofErr w:type="spellEnd"/>
      <w:r w:rsidRPr="003F17AE">
        <w:t xml:space="preserve"> is equal to 0, the current picture consists of 1 sample array S</w:t>
      </w:r>
      <w:r w:rsidRPr="003F17AE">
        <w:rPr>
          <w:vertAlign w:val="subscript"/>
        </w:rPr>
        <w:t>L</w:t>
      </w:r>
      <w:r w:rsidRPr="003F17AE">
        <w:t>.</w:t>
      </w:r>
    </w:p>
    <w:p w:rsidR="000B17A6" w:rsidRPr="003F17AE" w:rsidRDefault="000B17A6" w:rsidP="000B17A6">
      <w:pPr>
        <w:tabs>
          <w:tab w:val="left" w:pos="400"/>
        </w:tabs>
        <w:ind w:left="400" w:hanging="400"/>
      </w:pPr>
      <w:r w:rsidRPr="003F17AE">
        <w:t>–</w:t>
      </w:r>
      <w:r w:rsidRPr="003F17AE">
        <w:tab/>
        <w:t>Otherwise (</w:t>
      </w:r>
      <w:proofErr w:type="spellStart"/>
      <w:r w:rsidRPr="003F17AE">
        <w:t>chroma_format_idc</w:t>
      </w:r>
      <w:proofErr w:type="spellEnd"/>
      <w:r w:rsidRPr="003F17AE">
        <w:t xml:space="preserve"> is not equal to 0), the current picture consists of 3 sample arrays S</w:t>
      </w:r>
      <w:r w:rsidRPr="003F17AE">
        <w:rPr>
          <w:vertAlign w:val="subscript"/>
        </w:rPr>
        <w:t>L</w:t>
      </w:r>
      <w:r w:rsidRPr="003F17AE">
        <w:t xml:space="preserve">, </w:t>
      </w:r>
      <w:proofErr w:type="spellStart"/>
      <w:r w:rsidRPr="003F17AE">
        <w:t>S</w:t>
      </w:r>
      <w:r w:rsidRPr="003F17AE">
        <w:rPr>
          <w:vertAlign w:val="subscript"/>
        </w:rPr>
        <w:t>Cb</w:t>
      </w:r>
      <w:proofErr w:type="spellEnd"/>
      <w:r w:rsidRPr="003F17AE">
        <w:t xml:space="preserve">, </w:t>
      </w:r>
      <w:proofErr w:type="spellStart"/>
      <w:r w:rsidRPr="003F17AE">
        <w:t>S</w:t>
      </w:r>
      <w:r w:rsidRPr="003F17AE">
        <w:rPr>
          <w:vertAlign w:val="subscript"/>
        </w:rPr>
        <w:t>Cr</w:t>
      </w:r>
      <w:r w:rsidRPr="003F17AE">
        <w:t>.</w:t>
      </w:r>
      <w:proofErr w:type="spellEnd"/>
    </w:p>
    <w:p w:rsidR="000B17A6" w:rsidRPr="00066987" w:rsidRDefault="000B17A6" w:rsidP="000B17A6">
      <w:r w:rsidRPr="003F17AE">
        <w:t>This clause describes the decoding process, given syntax elements and upper-case variables from clause </w:t>
      </w:r>
      <w:r>
        <w:fldChar w:fldCharType="begin" w:fldLock="1"/>
      </w:r>
      <w:r>
        <w:instrText xml:space="preserve"> REF _Ref326740334 \r \h </w:instrText>
      </w:r>
      <w:r>
        <w:fldChar w:fldCharType="separate"/>
      </w:r>
      <w:r>
        <w:t>7</w:t>
      </w:r>
      <w:r>
        <w:fldChar w:fldCharType="end"/>
      </w:r>
      <w:r w:rsidRPr="00066987">
        <w:t xml:space="preserve">. </w:t>
      </w:r>
    </w:p>
    <w:p w:rsidR="000B17A6" w:rsidRPr="003F17AE" w:rsidRDefault="000B17A6" w:rsidP="000B17A6">
      <w:r w:rsidRPr="003F17AE">
        <w:t>The decoding process is specified such that all decoders shall produce numerically identical results. Any decoding process that produces identical results to the process described here conforms to the decoding process requirements of this Recommendation | International Standard.</w:t>
      </w:r>
    </w:p>
    <w:p w:rsidR="0045294D" w:rsidRPr="00B85249" w:rsidRDefault="0045294D" w:rsidP="0045294D">
      <w:pPr>
        <w:spacing w:before="120"/>
      </w:pPr>
      <w:r w:rsidRPr="006B1F89">
        <w:rPr>
          <w:highlight w:val="yellow"/>
        </w:rPr>
        <w:t xml:space="preserve">The variable </w:t>
      </w:r>
      <w:proofErr w:type="spellStart"/>
      <w:r w:rsidRPr="006B1F89">
        <w:rPr>
          <w:highlight w:val="yellow"/>
        </w:rPr>
        <w:t>HighestTemporalId</w:t>
      </w:r>
      <w:proofErr w:type="spellEnd"/>
      <w:r w:rsidRPr="006B1F89">
        <w:rPr>
          <w:highlight w:val="yellow"/>
        </w:rPr>
        <w:t xml:space="preserve"> that identifies the highest sub-layer is specified by external means not specified in this Specification, or, when not specified by external means, </w:t>
      </w:r>
      <w:proofErr w:type="spellStart"/>
      <w:r w:rsidRPr="006B1F89">
        <w:rPr>
          <w:highlight w:val="yellow"/>
        </w:rPr>
        <w:t>HighestTemporalId</w:t>
      </w:r>
      <w:proofErr w:type="spellEnd"/>
      <w:r w:rsidRPr="006B1F89">
        <w:rPr>
          <w:highlight w:val="yellow"/>
        </w:rPr>
        <w:t xml:space="preserve"> is set to </w:t>
      </w:r>
      <w:r w:rsidR="006B1F89" w:rsidRPr="006B1F89">
        <w:rPr>
          <w:highlight w:val="yellow"/>
        </w:rPr>
        <w:t>vps_max_sub_layers_minus1</w:t>
      </w:r>
      <w:r w:rsidRPr="006B1F89">
        <w:rPr>
          <w:highlight w:val="yellow"/>
        </w:rPr>
        <w:t>.</w:t>
      </w:r>
    </w:p>
    <w:p w:rsidR="000B17A6" w:rsidRPr="003F17AE" w:rsidRDefault="000B17A6" w:rsidP="000B17A6">
      <w:r w:rsidRPr="003F17AE">
        <w:t>Each picture referred to in this clause is a complete coded picture.</w:t>
      </w:r>
    </w:p>
    <w:p w:rsidR="000B17A6" w:rsidRPr="003F17AE" w:rsidRDefault="000B17A6" w:rsidP="000B17A6">
      <w:r w:rsidRPr="003F17AE">
        <w:t xml:space="preserve">Depending on the value of </w:t>
      </w:r>
      <w:proofErr w:type="spellStart"/>
      <w:r w:rsidRPr="003F17AE">
        <w:t>separate_colour_plane_flag</w:t>
      </w:r>
      <w:proofErr w:type="spellEnd"/>
      <w:r w:rsidRPr="003F17AE">
        <w:t>, the decoding process is structured as follows.</w:t>
      </w:r>
    </w:p>
    <w:p w:rsidR="000B17A6" w:rsidRPr="003F17AE" w:rsidRDefault="000B17A6" w:rsidP="000B17A6">
      <w:pPr>
        <w:tabs>
          <w:tab w:val="left" w:pos="400"/>
        </w:tabs>
        <w:ind w:left="400" w:hanging="400"/>
      </w:pPr>
      <w:r w:rsidRPr="003F17AE">
        <w:t>–</w:t>
      </w:r>
      <w:r w:rsidRPr="003F17AE">
        <w:tab/>
        <w:t xml:space="preserve">If </w:t>
      </w:r>
      <w:proofErr w:type="spellStart"/>
      <w:r w:rsidRPr="003F17AE">
        <w:t>separate_colour_plane_flag</w:t>
      </w:r>
      <w:proofErr w:type="spellEnd"/>
      <w:r w:rsidRPr="003F17AE">
        <w:t xml:space="preserve"> is equal to 0, the decoding process is invoked a single time with the current picture being the output.</w:t>
      </w:r>
    </w:p>
    <w:p w:rsidR="000B17A6" w:rsidRPr="003F17AE" w:rsidRDefault="000B17A6" w:rsidP="000B17A6">
      <w:pPr>
        <w:tabs>
          <w:tab w:val="left" w:pos="400"/>
        </w:tabs>
        <w:ind w:left="400" w:hanging="400"/>
      </w:pPr>
      <w:r w:rsidRPr="003F17AE">
        <w:t>–</w:t>
      </w:r>
      <w:r w:rsidRPr="003F17AE">
        <w:tab/>
        <w:t>Otherwise (</w:t>
      </w:r>
      <w:proofErr w:type="spellStart"/>
      <w:r w:rsidRPr="003F17AE">
        <w:t>separate_colour_plane_flag</w:t>
      </w:r>
      <w:proofErr w:type="spellEnd"/>
      <w:r w:rsidRPr="003F17AE">
        <w:t xml:space="preserve"> is equal to 1), the decoding process is invoked three times. Inputs to the decoding process are all NAL units of the coded picture with identical value of </w:t>
      </w:r>
      <w:proofErr w:type="spellStart"/>
      <w:r w:rsidRPr="003F17AE">
        <w:t>colour_plane_id</w:t>
      </w:r>
      <w:proofErr w:type="spellEnd"/>
      <w:r w:rsidRPr="003F17AE">
        <w:t xml:space="preserve">. The decoding process of NAL units with a particular value of </w:t>
      </w:r>
      <w:proofErr w:type="spellStart"/>
      <w:r w:rsidRPr="003F17AE">
        <w:t>colour_plane_id</w:t>
      </w:r>
      <w:proofErr w:type="spellEnd"/>
      <w:r w:rsidRPr="003F17AE">
        <w:t xml:space="preserve"> is specified as if only a coded video sequence with monochrome </w:t>
      </w:r>
      <w:proofErr w:type="spellStart"/>
      <w:r w:rsidRPr="003F17AE">
        <w:t>colour</w:t>
      </w:r>
      <w:proofErr w:type="spellEnd"/>
      <w:r w:rsidRPr="003F17AE">
        <w:t xml:space="preserve"> format with that particular value of </w:t>
      </w:r>
      <w:proofErr w:type="spellStart"/>
      <w:r w:rsidRPr="003F17AE">
        <w:t>colour_plane_id</w:t>
      </w:r>
      <w:proofErr w:type="spellEnd"/>
      <w:r w:rsidRPr="003F17AE">
        <w:t xml:space="preserve"> would be present in the bitstream. The output of each of the three decoding processes is assigned to the 3 sample arrays of the current picture with the NAL units with </w:t>
      </w:r>
      <w:proofErr w:type="spellStart"/>
      <w:r w:rsidRPr="003F17AE">
        <w:t>colour_plane_id</w:t>
      </w:r>
      <w:proofErr w:type="spellEnd"/>
      <w:r w:rsidRPr="003F17AE">
        <w:t xml:space="preserve"> equal to 0 being assigned to S</w:t>
      </w:r>
      <w:r w:rsidRPr="003F17AE">
        <w:rPr>
          <w:vertAlign w:val="subscript"/>
        </w:rPr>
        <w:t>L</w:t>
      </w:r>
      <w:r w:rsidRPr="003F17AE">
        <w:t xml:space="preserve">, the NAL units with </w:t>
      </w:r>
      <w:proofErr w:type="spellStart"/>
      <w:r w:rsidRPr="003F17AE">
        <w:t>colour_plane_id</w:t>
      </w:r>
      <w:proofErr w:type="spellEnd"/>
      <w:r w:rsidRPr="003F17AE">
        <w:t xml:space="preserve"> equal to 1 being assigned to </w:t>
      </w:r>
      <w:proofErr w:type="spellStart"/>
      <w:r w:rsidRPr="003F17AE">
        <w:t>S</w:t>
      </w:r>
      <w:r w:rsidRPr="003F17AE">
        <w:rPr>
          <w:vertAlign w:val="subscript"/>
        </w:rPr>
        <w:t>Cb</w:t>
      </w:r>
      <w:proofErr w:type="spellEnd"/>
      <w:r w:rsidRPr="003F17AE">
        <w:t xml:space="preserve">, and the NAL units with </w:t>
      </w:r>
      <w:proofErr w:type="spellStart"/>
      <w:r w:rsidRPr="003F17AE">
        <w:t>colour_plane_id</w:t>
      </w:r>
      <w:proofErr w:type="spellEnd"/>
      <w:r w:rsidRPr="003F17AE">
        <w:t xml:space="preserve"> equal to 2 being assigned to </w:t>
      </w:r>
      <w:proofErr w:type="spellStart"/>
      <w:r w:rsidRPr="003F17AE">
        <w:t>S</w:t>
      </w:r>
      <w:r w:rsidRPr="003F17AE">
        <w:rPr>
          <w:vertAlign w:val="subscript"/>
        </w:rPr>
        <w:t>Cr</w:t>
      </w:r>
      <w:r w:rsidRPr="003F17AE">
        <w:t>.</w:t>
      </w:r>
      <w:proofErr w:type="spellEnd"/>
    </w:p>
    <w:p w:rsidR="000B17A6" w:rsidRPr="003F17AE" w:rsidRDefault="000B17A6" w:rsidP="000B17A6">
      <w:pPr>
        <w:pStyle w:val="Note1"/>
        <w:ind w:left="794"/>
      </w:pPr>
      <w:r w:rsidRPr="003F17AE">
        <w:t xml:space="preserve">NOTE – The variable </w:t>
      </w:r>
      <w:proofErr w:type="spellStart"/>
      <w:r w:rsidRPr="003F17AE">
        <w:t>ChromaArrayType</w:t>
      </w:r>
      <w:proofErr w:type="spellEnd"/>
      <w:r w:rsidRPr="003F17AE">
        <w:t xml:space="preserve"> is derived as 0 when </w:t>
      </w:r>
      <w:proofErr w:type="spellStart"/>
      <w:r w:rsidRPr="003F17AE">
        <w:t>separate_colour_plane_flag</w:t>
      </w:r>
      <w:proofErr w:type="spellEnd"/>
      <w:r w:rsidRPr="003F17AE">
        <w:t xml:space="preserve"> is equal to 1 and </w:t>
      </w:r>
      <w:proofErr w:type="spellStart"/>
      <w:r w:rsidRPr="003F17AE">
        <w:t>chroma_format_idc</w:t>
      </w:r>
      <w:proofErr w:type="spellEnd"/>
      <w:r w:rsidRPr="003F17AE">
        <w:t xml:space="preserve"> is equal to 3. In the decoding process, the value of this variable is evaluated resulting in operations identical to that of monochrome pictures with </w:t>
      </w:r>
      <w:proofErr w:type="spellStart"/>
      <w:r w:rsidRPr="003F17AE">
        <w:t>chroma_format_idc</w:t>
      </w:r>
      <w:proofErr w:type="spellEnd"/>
      <w:r w:rsidRPr="003F17AE">
        <w:t xml:space="preserve"> being equal to 0.</w:t>
      </w:r>
    </w:p>
    <w:p w:rsidR="000B17A6" w:rsidRPr="003F17AE" w:rsidRDefault="000B17A6" w:rsidP="000B17A6">
      <w:r w:rsidRPr="003F17AE">
        <w:t>The decoding process operates as follows:</w:t>
      </w:r>
    </w:p>
    <w:p w:rsidR="000B17A6" w:rsidRPr="00066987" w:rsidRDefault="000B17A6" w:rsidP="000B17A6">
      <w:pPr>
        <w:numPr>
          <w:ilvl w:val="0"/>
          <w:numId w:val="42"/>
        </w:numPr>
        <w:tabs>
          <w:tab w:val="clear" w:pos="360"/>
          <w:tab w:val="clear" w:pos="720"/>
          <w:tab w:val="clear" w:pos="757"/>
          <w:tab w:val="clear" w:pos="1080"/>
          <w:tab w:val="clear" w:pos="1440"/>
          <w:tab w:val="left" w:pos="700"/>
          <w:tab w:val="left" w:pos="1191"/>
          <w:tab w:val="left" w:pos="1588"/>
          <w:tab w:val="left" w:pos="1985"/>
          <w:tab w:val="num" w:pos="2500"/>
        </w:tabs>
        <w:ind w:left="700"/>
        <w:jc w:val="both"/>
      </w:pPr>
      <w:r w:rsidRPr="003F17AE">
        <w:t xml:space="preserve">The decoding of NAL units is specified in </w:t>
      </w:r>
      <w:proofErr w:type="spellStart"/>
      <w:r w:rsidRPr="003F17AE">
        <w:t>subclause</w:t>
      </w:r>
      <w:proofErr w:type="spellEnd"/>
      <w:r w:rsidRPr="003F17AE">
        <w:t> </w:t>
      </w:r>
      <w:r w:rsidRPr="003F17AE">
        <w:fldChar w:fldCharType="begin" w:fldLock="1"/>
      </w:r>
      <w:r w:rsidRPr="003F17AE">
        <w:instrText xml:space="preserve"> REF _Ref24436508 \r \h </w:instrText>
      </w:r>
      <w:r>
        <w:instrText xml:space="preserve"> \* MERGEFORMAT </w:instrText>
      </w:r>
      <w:r w:rsidRPr="003F17AE">
        <w:fldChar w:fldCharType="separate"/>
      </w:r>
      <w:r>
        <w:t>8.2</w:t>
      </w:r>
      <w:r w:rsidRPr="003F17AE">
        <w:fldChar w:fldCharType="end"/>
      </w:r>
      <w:r w:rsidRPr="00066987">
        <w:t>.</w:t>
      </w:r>
    </w:p>
    <w:p w:rsidR="000B17A6" w:rsidRPr="00066987" w:rsidRDefault="000B17A6" w:rsidP="000B17A6">
      <w:pPr>
        <w:numPr>
          <w:ilvl w:val="0"/>
          <w:numId w:val="42"/>
        </w:numPr>
        <w:tabs>
          <w:tab w:val="clear" w:pos="360"/>
          <w:tab w:val="clear" w:pos="720"/>
          <w:tab w:val="clear" w:pos="757"/>
          <w:tab w:val="clear" w:pos="1080"/>
          <w:tab w:val="clear" w:pos="1440"/>
          <w:tab w:val="left" w:pos="700"/>
          <w:tab w:val="left" w:pos="1191"/>
          <w:tab w:val="left" w:pos="1588"/>
          <w:tab w:val="left" w:pos="1985"/>
          <w:tab w:val="num" w:pos="2500"/>
        </w:tabs>
        <w:ind w:left="700"/>
        <w:jc w:val="both"/>
      </w:pPr>
      <w:r w:rsidRPr="003F17AE">
        <w:t xml:space="preserve">The processes in </w:t>
      </w:r>
      <w:proofErr w:type="spellStart"/>
      <w:r w:rsidRPr="003F17AE">
        <w:t>subclause</w:t>
      </w:r>
      <w:proofErr w:type="spellEnd"/>
      <w:r w:rsidRPr="003F17AE">
        <w:t> </w:t>
      </w:r>
      <w:r w:rsidRPr="003F17AE">
        <w:fldChar w:fldCharType="begin" w:fldLock="1"/>
      </w:r>
      <w:r w:rsidRPr="003F17AE">
        <w:instrText xml:space="preserve"> REF _Ref24436509 \r \h  \* MERGEFORMAT </w:instrText>
      </w:r>
      <w:r w:rsidRPr="003F17AE">
        <w:fldChar w:fldCharType="separate"/>
      </w:r>
      <w:r>
        <w:t>8.3</w:t>
      </w:r>
      <w:r w:rsidRPr="003F17AE">
        <w:fldChar w:fldCharType="end"/>
      </w:r>
      <w:r w:rsidRPr="00066987">
        <w:t xml:space="preserve"> specify decoding processes using syntax elements in the slice layer and above:</w:t>
      </w:r>
    </w:p>
    <w:p w:rsidR="000B17A6" w:rsidRPr="003F17AE" w:rsidRDefault="000B17A6" w:rsidP="000B17A6">
      <w:pPr>
        <w:tabs>
          <w:tab w:val="left" w:pos="1200"/>
        </w:tabs>
        <w:ind w:left="1228" w:hanging="434"/>
      </w:pPr>
      <w:r w:rsidRPr="003F17AE">
        <w:lastRenderedPageBreak/>
        <w:t>–</w:t>
      </w:r>
      <w:r w:rsidRPr="003F17AE">
        <w:tab/>
        <w:t xml:space="preserve">Variables and functions relating to picture order count are derived in </w:t>
      </w:r>
      <w:proofErr w:type="spellStart"/>
      <w:r w:rsidRPr="003F17AE">
        <w:t>subclause</w:t>
      </w:r>
      <w:proofErr w:type="spellEnd"/>
      <w:r w:rsidRPr="003F17AE">
        <w:t> </w:t>
      </w:r>
      <w:r w:rsidRPr="003F17AE">
        <w:fldChar w:fldCharType="begin" w:fldLock="1"/>
      </w:r>
      <w:r w:rsidRPr="003F17AE">
        <w:instrText xml:space="preserve"> REF _Ref36860709 \r \h </w:instrText>
      </w:r>
      <w:r>
        <w:instrText xml:space="preserve"> \* MERGEFORMAT </w:instrText>
      </w:r>
      <w:r w:rsidRPr="003F17AE">
        <w:fldChar w:fldCharType="separate"/>
      </w:r>
      <w:r>
        <w:t>8.3.1</w:t>
      </w:r>
      <w:r w:rsidRPr="003F17AE">
        <w:fldChar w:fldCharType="end"/>
      </w:r>
      <w:r w:rsidRPr="00066987">
        <w:t xml:space="preserve"> (only</w:t>
      </w:r>
      <w:r w:rsidRPr="003F17AE">
        <w:t xml:space="preserve"> needed to be invoked for one slice of a picture).</w:t>
      </w:r>
    </w:p>
    <w:p w:rsidR="000B17A6" w:rsidRPr="003F17AE" w:rsidRDefault="000B17A6" w:rsidP="000B17A6">
      <w:pPr>
        <w:ind w:left="1228" w:hanging="434"/>
      </w:pPr>
      <w:r w:rsidRPr="003F17AE">
        <w:t>–</w:t>
      </w:r>
      <w:r w:rsidRPr="003F17AE">
        <w:tab/>
        <w:t xml:space="preserve">The decoding process for reference picture set in </w:t>
      </w:r>
      <w:proofErr w:type="spellStart"/>
      <w:r w:rsidRPr="003F17AE">
        <w:t>subclause</w:t>
      </w:r>
      <w:proofErr w:type="spellEnd"/>
      <w:r w:rsidRPr="003F17AE">
        <w:t> </w:t>
      </w:r>
      <w:r w:rsidRPr="003F17AE">
        <w:fldChar w:fldCharType="begin" w:fldLock="1"/>
      </w:r>
      <w:r w:rsidRPr="003F17AE">
        <w:instrText xml:space="preserve"> REF _Ref305961533 \r \h </w:instrText>
      </w:r>
      <w:r>
        <w:instrText xml:space="preserve"> \* MERGEFORMAT </w:instrText>
      </w:r>
      <w:r w:rsidRPr="003F17AE">
        <w:fldChar w:fldCharType="separate"/>
      </w:r>
      <w:r>
        <w:t>8.3.2</w:t>
      </w:r>
      <w:r w:rsidRPr="003F17AE">
        <w:fldChar w:fldCharType="end"/>
      </w:r>
      <w:r w:rsidRPr="00066987">
        <w:t xml:space="preserve"> is invoked</w:t>
      </w:r>
      <w:r w:rsidRPr="003F17AE">
        <w:t>, wherein reference pictures may be marked as "unused for reference" (only needed to be invoked for one slice of a picture).</w:t>
      </w:r>
    </w:p>
    <w:p w:rsidR="000B17A6" w:rsidRPr="003F17AE" w:rsidRDefault="000B17A6" w:rsidP="000B17A6">
      <w:pPr>
        <w:ind w:left="1228" w:hanging="434"/>
      </w:pPr>
      <w:r w:rsidRPr="003F17AE">
        <w:t>–</w:t>
      </w:r>
      <w:r w:rsidRPr="003F17AE">
        <w:tab/>
      </w:r>
      <w:proofErr w:type="spellStart"/>
      <w:r w:rsidRPr="003F17AE">
        <w:t>PicOutputFlag</w:t>
      </w:r>
      <w:proofErr w:type="spellEnd"/>
      <w:r w:rsidRPr="003F17AE">
        <w:t xml:space="preserve"> is set as follows:</w:t>
      </w:r>
    </w:p>
    <w:p w:rsidR="000B17A6" w:rsidRPr="00066987" w:rsidRDefault="000B17A6" w:rsidP="000B17A6">
      <w:pPr>
        <w:ind w:left="1625" w:hanging="434"/>
      </w:pPr>
      <w:r w:rsidRPr="003F17AE">
        <w:t>–</w:t>
      </w:r>
      <w:r w:rsidRPr="003F17AE">
        <w:tab/>
        <w:t xml:space="preserve">If the first coded picture in the bitstream is a CRA picture, and the current picture is a </w:t>
      </w:r>
      <w:r>
        <w:t>TFD</w:t>
      </w:r>
      <w:r w:rsidRPr="003F17AE">
        <w:t xml:space="preserve"> picture </w:t>
      </w:r>
      <w:r>
        <w:t>associated with</w:t>
      </w:r>
      <w:r w:rsidRPr="003F17AE" w:rsidDel="00617D00">
        <w:t xml:space="preserve"> </w:t>
      </w:r>
      <w:r w:rsidRPr="003F17AE">
        <w:t xml:space="preserve">the CRA picture, </w:t>
      </w:r>
      <w:r>
        <w:t>or if the previous RAP</w:t>
      </w:r>
      <w:r w:rsidRPr="00FB08DB">
        <w:t xml:space="preserve"> </w:t>
      </w:r>
      <w:r>
        <w:t>picture preceding the current picture in decoding order is a BLA picture</w:t>
      </w:r>
      <w:r w:rsidRPr="00067081">
        <w:t xml:space="preserve"> </w:t>
      </w:r>
      <w:r w:rsidRPr="00FB08DB">
        <w:t xml:space="preserve">and the current picture is a </w:t>
      </w:r>
      <w:r>
        <w:t xml:space="preserve">TFD picture associated with the BLA picture, </w:t>
      </w:r>
      <w:proofErr w:type="spellStart"/>
      <w:r w:rsidRPr="003F17AE">
        <w:t>PicOutputFlag</w:t>
      </w:r>
      <w:proofErr w:type="spellEnd"/>
      <w:r w:rsidRPr="003F17AE">
        <w:t xml:space="preserve"> is set equal to</w:t>
      </w:r>
      <w:r>
        <w:t> </w:t>
      </w:r>
      <w:r w:rsidRPr="003F17AE">
        <w:t xml:space="preserve">0 and the decoding process for generating unavailable reference pictures specified in </w:t>
      </w:r>
      <w:proofErr w:type="spellStart"/>
      <w:r w:rsidRPr="003F17AE">
        <w:t>subclause</w:t>
      </w:r>
      <w:proofErr w:type="spellEnd"/>
      <w:r w:rsidRPr="003F17AE">
        <w:t> </w:t>
      </w:r>
      <w:r w:rsidRPr="003F17AE">
        <w:fldChar w:fldCharType="begin" w:fldLock="1"/>
      </w:r>
      <w:r w:rsidRPr="003F17AE">
        <w:instrText xml:space="preserve"> REF _Ref316823342 \r \h </w:instrText>
      </w:r>
      <w:r>
        <w:instrText xml:space="preserve"> \* MERGEFORMAT </w:instrText>
      </w:r>
      <w:r w:rsidRPr="003F17AE">
        <w:fldChar w:fldCharType="separate"/>
      </w:r>
      <w:r>
        <w:t>8.3.3</w:t>
      </w:r>
      <w:r w:rsidRPr="003F17AE">
        <w:fldChar w:fldCharType="end"/>
      </w:r>
      <w:r w:rsidRPr="00066987">
        <w:t xml:space="preserve"> is invoked (only needed to be invoked for one slice of a picture).</w:t>
      </w:r>
    </w:p>
    <w:p w:rsidR="000B17A6" w:rsidRPr="003F17AE" w:rsidRDefault="000B17A6" w:rsidP="000B17A6">
      <w:pPr>
        <w:ind w:left="1625" w:hanging="434"/>
      </w:pPr>
      <w:r w:rsidRPr="003F17AE">
        <w:t>–</w:t>
      </w:r>
      <w:r w:rsidRPr="003F17AE">
        <w:tab/>
        <w:t xml:space="preserve">Otherwise, </w:t>
      </w:r>
      <w:proofErr w:type="spellStart"/>
      <w:r w:rsidRPr="003F17AE">
        <w:t>PicOutputFlag</w:t>
      </w:r>
      <w:proofErr w:type="spellEnd"/>
      <w:r w:rsidRPr="003F17AE">
        <w:t xml:space="preserve"> is set equal to </w:t>
      </w:r>
      <w:proofErr w:type="spellStart"/>
      <w:r w:rsidRPr="003F17AE">
        <w:t>pic_output_flag</w:t>
      </w:r>
      <w:proofErr w:type="spellEnd"/>
      <w:r w:rsidRPr="003F17AE">
        <w:t>.</w:t>
      </w:r>
    </w:p>
    <w:p w:rsidR="000B17A6" w:rsidRPr="003F17AE" w:rsidRDefault="000B17A6" w:rsidP="000B17A6">
      <w:pPr>
        <w:ind w:left="1228" w:hanging="434"/>
      </w:pPr>
      <w:r w:rsidRPr="003F17AE">
        <w:t>–</w:t>
      </w:r>
      <w:r w:rsidRPr="003F17AE">
        <w:tab/>
        <w:t xml:space="preserve">At the beginning of the decoding process for each P or B slice, the decoding process for reference picture lists construction specified in </w:t>
      </w:r>
      <w:proofErr w:type="spellStart"/>
      <w:r w:rsidRPr="003F17AE">
        <w:t>subclause</w:t>
      </w:r>
      <w:proofErr w:type="spellEnd"/>
      <w:r w:rsidRPr="003F17AE">
        <w:t> </w:t>
      </w:r>
      <w:r>
        <w:fldChar w:fldCharType="begin" w:fldLock="1"/>
      </w:r>
      <w:r>
        <w:instrText xml:space="preserve"> REF _Ref327286745 \r \h </w:instrText>
      </w:r>
      <w:r>
        <w:fldChar w:fldCharType="separate"/>
      </w:r>
      <w:r>
        <w:t>8.3.4</w:t>
      </w:r>
      <w:r>
        <w:fldChar w:fldCharType="end"/>
      </w:r>
      <w:r w:rsidRPr="00066987">
        <w:t xml:space="preserve"> is invoked for derivation of reference picture lis</w:t>
      </w:r>
      <w:r w:rsidRPr="003F17AE">
        <w:t>t 0 (RefPicList0), and when decoding a B slice, reference picture list 1 (RefPicList1).</w:t>
      </w:r>
    </w:p>
    <w:p w:rsidR="000B17A6" w:rsidRPr="00066987" w:rsidRDefault="000B17A6" w:rsidP="000B17A6">
      <w:pPr>
        <w:tabs>
          <w:tab w:val="left" w:pos="1200"/>
        </w:tabs>
        <w:ind w:left="1228" w:hanging="434"/>
      </w:pPr>
      <w:r w:rsidRPr="003F17AE">
        <w:t>–</w:t>
      </w:r>
      <w:r w:rsidRPr="003F17AE">
        <w:tab/>
        <w:t xml:space="preserve">After all slices of the current picture have been decoded, if it is a reference picture the decoded reference picture is marked as "used for short-term reference", otherwise (it is a non-reference picture) the decoded picture is marked as "unused for reference", as specified in </w:t>
      </w:r>
      <w:proofErr w:type="spellStart"/>
      <w:r w:rsidRPr="003F17AE">
        <w:t>subclause</w:t>
      </w:r>
      <w:proofErr w:type="spellEnd"/>
      <w:r w:rsidRPr="003F17AE">
        <w:t> </w:t>
      </w:r>
      <w:r>
        <w:fldChar w:fldCharType="begin" w:fldLock="1"/>
      </w:r>
      <w:r>
        <w:instrText xml:space="preserve"> REF _Ref327287950 \r \h </w:instrText>
      </w:r>
      <w:r>
        <w:fldChar w:fldCharType="separate"/>
      </w:r>
      <w:r>
        <w:t>8.3.5</w:t>
      </w:r>
      <w:r>
        <w:fldChar w:fldCharType="end"/>
      </w:r>
      <w:r w:rsidRPr="00066987">
        <w:t>.</w:t>
      </w:r>
    </w:p>
    <w:p w:rsidR="000B17A6" w:rsidRPr="00066987" w:rsidRDefault="000B17A6" w:rsidP="000B17A6">
      <w:pPr>
        <w:numPr>
          <w:ilvl w:val="0"/>
          <w:numId w:val="42"/>
        </w:numPr>
        <w:tabs>
          <w:tab w:val="clear" w:pos="360"/>
          <w:tab w:val="clear" w:pos="720"/>
          <w:tab w:val="clear" w:pos="757"/>
          <w:tab w:val="clear" w:pos="1080"/>
          <w:tab w:val="clear" w:pos="1440"/>
          <w:tab w:val="left" w:pos="700"/>
          <w:tab w:val="left" w:pos="1191"/>
          <w:tab w:val="left" w:pos="1588"/>
          <w:tab w:val="left" w:pos="1985"/>
          <w:tab w:val="num" w:pos="2500"/>
        </w:tabs>
        <w:ind w:left="700"/>
        <w:jc w:val="both"/>
      </w:pPr>
      <w:r w:rsidRPr="003F17AE">
        <w:t xml:space="preserve">The processes in </w:t>
      </w:r>
      <w:proofErr w:type="spellStart"/>
      <w:r w:rsidRPr="003F17AE">
        <w:t>subclauses</w:t>
      </w:r>
      <w:proofErr w:type="spellEnd"/>
      <w:r w:rsidRPr="003F17AE">
        <w:t> </w:t>
      </w:r>
      <w:r w:rsidRPr="003F17AE">
        <w:fldChar w:fldCharType="begin" w:fldLock="1"/>
      </w:r>
      <w:r w:rsidRPr="003F17AE">
        <w:instrText xml:space="preserve"> REF _Ref81364253 \r \h </w:instrText>
      </w:r>
      <w:r>
        <w:instrText xml:space="preserve"> \* MERGEFORMAT </w:instrText>
      </w:r>
      <w:r w:rsidRPr="003F17AE">
        <w:fldChar w:fldCharType="separate"/>
      </w:r>
      <w:r>
        <w:t>8.4</w:t>
      </w:r>
      <w:r w:rsidRPr="003F17AE">
        <w:fldChar w:fldCharType="end"/>
      </w:r>
      <w:r w:rsidRPr="00066987">
        <w:t xml:space="preserve">, </w:t>
      </w:r>
      <w:r w:rsidRPr="003F17AE">
        <w:rPr>
          <w:highlight w:val="yellow"/>
        </w:rPr>
        <w:fldChar w:fldCharType="begin" w:fldLock="1"/>
      </w:r>
      <w:r w:rsidRPr="003F17AE">
        <w:instrText xml:space="preserve"> REF _Ref314760643 \r \h </w:instrText>
      </w:r>
      <w:r>
        <w:instrText xml:space="preserve"> \* MERGEFORMAT </w:instrText>
      </w:r>
      <w:r w:rsidRPr="003F17AE">
        <w:rPr>
          <w:highlight w:val="yellow"/>
        </w:rPr>
      </w:r>
      <w:r w:rsidRPr="003F17AE">
        <w:rPr>
          <w:highlight w:val="yellow"/>
        </w:rPr>
        <w:fldChar w:fldCharType="separate"/>
      </w:r>
      <w:r>
        <w:t>8.5</w:t>
      </w:r>
      <w:r w:rsidRPr="003F17AE">
        <w:rPr>
          <w:highlight w:val="yellow"/>
        </w:rPr>
        <w:fldChar w:fldCharType="end"/>
      </w:r>
      <w:r w:rsidRPr="00066987">
        <w:t xml:space="preserve">, </w:t>
      </w:r>
      <w:r w:rsidRPr="003F17AE">
        <w:fldChar w:fldCharType="begin" w:fldLock="1"/>
      </w:r>
      <w:r w:rsidRPr="003F17AE">
        <w:instrText xml:space="preserve"> REF _Ref314760652 \r \h  \* MERGEFORMAT </w:instrText>
      </w:r>
      <w:r w:rsidRPr="003F17AE">
        <w:fldChar w:fldCharType="separate"/>
      </w:r>
      <w:r>
        <w:t>8.6</w:t>
      </w:r>
      <w:r w:rsidRPr="003F17AE">
        <w:fldChar w:fldCharType="end"/>
      </w:r>
      <w:r w:rsidRPr="00066987">
        <w:t xml:space="preserve">, and </w:t>
      </w:r>
      <w:r w:rsidRPr="003F17AE">
        <w:fldChar w:fldCharType="begin" w:fldLock="1"/>
      </w:r>
      <w:r w:rsidRPr="003F17AE">
        <w:instrText xml:space="preserve"> REF _Ref287257988 \r \h  \* MERGEFORMAT </w:instrText>
      </w:r>
      <w:r w:rsidRPr="003F17AE">
        <w:fldChar w:fldCharType="separate"/>
      </w:r>
      <w:r>
        <w:t>8.7</w:t>
      </w:r>
      <w:r w:rsidRPr="003F17AE">
        <w:fldChar w:fldCharType="end"/>
      </w:r>
      <w:r w:rsidRPr="00066987">
        <w:t xml:space="preserve"> specify decoding processes using syntax elements in the </w:t>
      </w:r>
      <w:r>
        <w:t>coding tree unit</w:t>
      </w:r>
      <w:r w:rsidRPr="00066987">
        <w:t xml:space="preserve"> layer and above.</w:t>
      </w:r>
    </w:p>
    <w:p w:rsidR="00D83FFA" w:rsidRDefault="00D83FFA" w:rsidP="00465B8C">
      <w:pPr>
        <w:rPr>
          <w:ins w:id="142" w:author="Jill Boyce" w:date="2012-07-19T12:48:00Z"/>
        </w:rPr>
      </w:pPr>
    </w:p>
    <w:p w:rsidR="00D43158" w:rsidRPr="000B17A6" w:rsidRDefault="00D43158" w:rsidP="00AC5129">
      <w:pPr>
        <w:pStyle w:val="Annex3"/>
        <w:tabs>
          <w:tab w:val="clear" w:pos="720"/>
          <w:tab w:val="clear" w:pos="1440"/>
          <w:tab w:val="clear" w:pos="2160"/>
        </w:tabs>
        <w:ind w:left="0" w:firstLine="0"/>
        <w:textAlignment w:val="auto"/>
        <w:pPrChange w:id="143" w:author="Jill Boyce" w:date="2012-07-20T06:11:00Z">
          <w:pPr/>
        </w:pPrChange>
      </w:pPr>
    </w:p>
    <w:sectPr w:rsidR="00D43158" w:rsidRPr="000B17A6"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506" w:rsidRDefault="00886506">
      <w:r>
        <w:separator/>
      </w:r>
    </w:p>
  </w:endnote>
  <w:endnote w:type="continuationSeparator" w:id="0">
    <w:p w:rsidR="00886506" w:rsidRDefault="00886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87F" w:rsidRDefault="0043087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C512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44" w:author="Jill Boyce" w:date="2012-07-20T06:09:00Z">
      <w:r w:rsidR="00CF43B8">
        <w:rPr>
          <w:rStyle w:val="PageNumber"/>
          <w:noProof/>
        </w:rPr>
        <w:t>2012-07-19</w:t>
      </w:r>
    </w:ins>
    <w:del w:id="145" w:author="Jill Boyce" w:date="2012-07-19T12:45:00Z">
      <w:r w:rsidR="00D1781C" w:rsidDel="00DA5D55">
        <w:rPr>
          <w:rStyle w:val="PageNumber"/>
          <w:noProof/>
        </w:rPr>
        <w:delText>2012-07-14</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506" w:rsidRDefault="00886506">
      <w:r>
        <w:separator/>
      </w:r>
    </w:p>
  </w:footnote>
  <w:footnote w:type="continuationSeparator" w:id="0">
    <w:p w:rsidR="00886506" w:rsidRDefault="008865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E052C3"/>
    <w:multiLevelType w:val="hybridMultilevel"/>
    <w:tmpl w:val="B606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0C0B0C"/>
    <w:multiLevelType w:val="hybridMultilevel"/>
    <w:tmpl w:val="33FA4744"/>
    <w:lvl w:ilvl="0" w:tplc="0ED8CAE4">
      <w:start w:val="2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55002D"/>
    <w:multiLevelType w:val="hybridMultilevel"/>
    <w:tmpl w:val="C2804A6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D87CAC"/>
    <w:multiLevelType w:val="hybridMultilevel"/>
    <w:tmpl w:val="AA1A55C6"/>
    <w:lvl w:ilvl="0" w:tplc="836A050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5700FE7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2BDA7ADE"/>
    <w:multiLevelType w:val="hybridMultilevel"/>
    <w:tmpl w:val="8FD8B3BA"/>
    <w:lvl w:ilvl="0" w:tplc="2A5EAB28">
      <w:start w:val="67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7303EE"/>
    <w:multiLevelType w:val="hybridMultilevel"/>
    <w:tmpl w:val="CA886C10"/>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1D06F3"/>
    <w:multiLevelType w:val="hybridMultilevel"/>
    <w:tmpl w:val="AB1E4304"/>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327E30"/>
    <w:multiLevelType w:val="hybridMultilevel"/>
    <w:tmpl w:val="7F1481D0"/>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BC66E3"/>
    <w:multiLevelType w:val="hybridMultilevel"/>
    <w:tmpl w:val="B624FD22"/>
    <w:lvl w:ilvl="0" w:tplc="FFFFFFFF">
      <w:start w:val="5"/>
      <w:numFmt w:val="bullet"/>
      <w:lvlText w:val="–"/>
      <w:lvlJc w:val="left"/>
      <w:pPr>
        <w:ind w:left="720" w:hanging="360"/>
      </w:pPr>
      <w:rPr>
        <w:rFonts w:ascii="Times New Roman" w:eastAsia="Times New Roman" w:hAnsi="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8">
    <w:nsid w:val="555E4A8E"/>
    <w:multiLevelType w:val="hybridMultilevel"/>
    <w:tmpl w:val="47BEB5A6"/>
    <w:lvl w:ilvl="0" w:tplc="7B8C3B44">
      <w:start w:val="1"/>
      <w:numFmt w:val="bullet"/>
      <w:lvlText w:val="-"/>
      <w:lvlJc w:val="left"/>
      <w:pPr>
        <w:ind w:left="720" w:hanging="360"/>
      </w:pPr>
      <w:rPr>
        <w:rFonts w:ascii="Batang" w:eastAsia="Batang" w:hAnsi="Batang"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C23789"/>
    <w:multiLevelType w:val="hybridMultilevel"/>
    <w:tmpl w:val="09D694F0"/>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67E57F82"/>
    <w:multiLevelType w:val="hybridMultilevel"/>
    <w:tmpl w:val="0A3CE0B6"/>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694A006A"/>
    <w:multiLevelType w:val="hybridMultilevel"/>
    <w:tmpl w:val="27DC89E4"/>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4">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5">
    <w:nsid w:val="7F2F748B"/>
    <w:multiLevelType w:val="hybridMultilevel"/>
    <w:tmpl w:val="3E48D178"/>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6"/>
  </w:num>
  <w:num w:numId="4">
    <w:abstractNumId w:val="13"/>
  </w:num>
  <w:num w:numId="5">
    <w:abstractNumId w:val="14"/>
  </w:num>
  <w:num w:numId="6">
    <w:abstractNumId w:val="7"/>
  </w:num>
  <w:num w:numId="7">
    <w:abstractNumId w:val="11"/>
  </w:num>
  <w:num w:numId="8">
    <w:abstractNumId w:val="7"/>
  </w:num>
  <w:num w:numId="9">
    <w:abstractNumId w:val="1"/>
  </w:num>
  <w:num w:numId="10">
    <w:abstractNumId w:val="5"/>
  </w:num>
  <w:num w:numId="11">
    <w:abstractNumId w:val="18"/>
  </w:num>
  <w:num w:numId="12">
    <w:abstractNumId w:val="24"/>
  </w:num>
  <w:num w:numId="13">
    <w:abstractNumId w:val="9"/>
  </w:num>
  <w:num w:numId="14">
    <w:abstractNumId w:val="7"/>
  </w:num>
  <w:num w:numId="15">
    <w:abstractNumId w:val="7"/>
  </w:num>
  <w:num w:numId="16">
    <w:abstractNumId w:val="20"/>
  </w:num>
  <w:num w:numId="17">
    <w:abstractNumId w:val="10"/>
  </w:num>
  <w:num w:numId="18">
    <w:abstractNumId w:val="2"/>
  </w:num>
  <w:num w:numId="19">
    <w:abstractNumId w:val="7"/>
  </w:num>
  <w:num w:numId="20">
    <w:abstractNumId w:val="7"/>
  </w:num>
  <w:num w:numId="21">
    <w:abstractNumId w:val="7"/>
  </w:num>
  <w:num w:numId="22">
    <w:abstractNumId w:val="7"/>
  </w:num>
  <w:num w:numId="23">
    <w:abstractNumId w:val="15"/>
  </w:num>
  <w:num w:numId="24">
    <w:abstractNumId w:val="6"/>
  </w:num>
  <w:num w:numId="25">
    <w:abstractNumId w:val="3"/>
  </w:num>
  <w:num w:numId="26">
    <w:abstractNumId w:val="8"/>
  </w:num>
  <w:num w:numId="27">
    <w:abstractNumId w:val="21"/>
  </w:num>
  <w:num w:numId="28">
    <w:abstractNumId w:val="25"/>
  </w:num>
  <w:num w:numId="29">
    <w:abstractNumId w:val="4"/>
  </w:num>
  <w:num w:numId="30">
    <w:abstractNumId w:val="19"/>
  </w:num>
  <w:num w:numId="31">
    <w:abstractNumId w:val="12"/>
  </w:num>
  <w:num w:numId="32">
    <w:abstractNumId w:val="7"/>
  </w:num>
  <w:num w:numId="33">
    <w:abstractNumId w:val="7"/>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7"/>
  </w:num>
  <w:num w:numId="37">
    <w:abstractNumId w:val="7"/>
  </w:num>
  <w:num w:numId="38">
    <w:abstractNumId w:val="7"/>
  </w:num>
  <w:num w:numId="39">
    <w:abstractNumId w:val="7"/>
  </w:num>
  <w:num w:numId="40">
    <w:abstractNumId w:val="7"/>
  </w:num>
  <w:num w:numId="41">
    <w:abstractNumId w:val="7"/>
  </w:num>
  <w:num w:numId="42">
    <w:abstractNumId w:val="17"/>
  </w:num>
  <w:num w:numId="43">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3FF7"/>
    <w:rsid w:val="000268A4"/>
    <w:rsid w:val="000458BC"/>
    <w:rsid w:val="00045C41"/>
    <w:rsid w:val="00046C03"/>
    <w:rsid w:val="000670DF"/>
    <w:rsid w:val="0007614F"/>
    <w:rsid w:val="000863BB"/>
    <w:rsid w:val="00096322"/>
    <w:rsid w:val="000A3E75"/>
    <w:rsid w:val="000A53AA"/>
    <w:rsid w:val="000B17A6"/>
    <w:rsid w:val="000B1C6B"/>
    <w:rsid w:val="000C09AC"/>
    <w:rsid w:val="000D7D09"/>
    <w:rsid w:val="000E00F3"/>
    <w:rsid w:val="000E4F36"/>
    <w:rsid w:val="000E5145"/>
    <w:rsid w:val="000E7ADD"/>
    <w:rsid w:val="000F158C"/>
    <w:rsid w:val="000F15B1"/>
    <w:rsid w:val="000F6F56"/>
    <w:rsid w:val="001023C8"/>
    <w:rsid w:val="00102F3D"/>
    <w:rsid w:val="00110964"/>
    <w:rsid w:val="0012481C"/>
    <w:rsid w:val="00124E38"/>
    <w:rsid w:val="0012580B"/>
    <w:rsid w:val="001318B9"/>
    <w:rsid w:val="001319AE"/>
    <w:rsid w:val="00131F90"/>
    <w:rsid w:val="0013526E"/>
    <w:rsid w:val="00147BA8"/>
    <w:rsid w:val="00160EC2"/>
    <w:rsid w:val="00171371"/>
    <w:rsid w:val="00175A24"/>
    <w:rsid w:val="00183B6A"/>
    <w:rsid w:val="001846AF"/>
    <w:rsid w:val="00187E58"/>
    <w:rsid w:val="001953A7"/>
    <w:rsid w:val="001A1FA5"/>
    <w:rsid w:val="001A297E"/>
    <w:rsid w:val="001A368E"/>
    <w:rsid w:val="001A7329"/>
    <w:rsid w:val="001B4E28"/>
    <w:rsid w:val="001C3525"/>
    <w:rsid w:val="001D1BD2"/>
    <w:rsid w:val="001D491C"/>
    <w:rsid w:val="001E02BE"/>
    <w:rsid w:val="001E3B37"/>
    <w:rsid w:val="001F2594"/>
    <w:rsid w:val="002055A6"/>
    <w:rsid w:val="00206460"/>
    <w:rsid w:val="002069B4"/>
    <w:rsid w:val="00215286"/>
    <w:rsid w:val="00215DFC"/>
    <w:rsid w:val="002201B4"/>
    <w:rsid w:val="00220DD1"/>
    <w:rsid w:val="002212DF"/>
    <w:rsid w:val="00227BA7"/>
    <w:rsid w:val="00233096"/>
    <w:rsid w:val="00237F22"/>
    <w:rsid w:val="00241ADE"/>
    <w:rsid w:val="00263398"/>
    <w:rsid w:val="00266189"/>
    <w:rsid w:val="00271197"/>
    <w:rsid w:val="00275BCF"/>
    <w:rsid w:val="00283882"/>
    <w:rsid w:val="00292257"/>
    <w:rsid w:val="002A319B"/>
    <w:rsid w:val="002A54E0"/>
    <w:rsid w:val="002A663B"/>
    <w:rsid w:val="002B0D0B"/>
    <w:rsid w:val="002B1595"/>
    <w:rsid w:val="002B191D"/>
    <w:rsid w:val="002D0AF6"/>
    <w:rsid w:val="002D1F1A"/>
    <w:rsid w:val="002E14DC"/>
    <w:rsid w:val="002E785E"/>
    <w:rsid w:val="002F164D"/>
    <w:rsid w:val="002F1905"/>
    <w:rsid w:val="00306206"/>
    <w:rsid w:val="00317D85"/>
    <w:rsid w:val="00327C56"/>
    <w:rsid w:val="003315A1"/>
    <w:rsid w:val="003373EC"/>
    <w:rsid w:val="00342FF4"/>
    <w:rsid w:val="00343A43"/>
    <w:rsid w:val="003706CC"/>
    <w:rsid w:val="00372874"/>
    <w:rsid w:val="00377710"/>
    <w:rsid w:val="00380304"/>
    <w:rsid w:val="003805D1"/>
    <w:rsid w:val="0039517B"/>
    <w:rsid w:val="00395B0C"/>
    <w:rsid w:val="003A2D8E"/>
    <w:rsid w:val="003B2C84"/>
    <w:rsid w:val="003C20E4"/>
    <w:rsid w:val="003E5681"/>
    <w:rsid w:val="003E6F90"/>
    <w:rsid w:val="003F5471"/>
    <w:rsid w:val="003F5D0F"/>
    <w:rsid w:val="00402109"/>
    <w:rsid w:val="00403283"/>
    <w:rsid w:val="00414101"/>
    <w:rsid w:val="004216A3"/>
    <w:rsid w:val="0042249F"/>
    <w:rsid w:val="0043087F"/>
    <w:rsid w:val="00433DDB"/>
    <w:rsid w:val="00437619"/>
    <w:rsid w:val="00441C59"/>
    <w:rsid w:val="00444311"/>
    <w:rsid w:val="00444F10"/>
    <w:rsid w:val="0044566B"/>
    <w:rsid w:val="004524FA"/>
    <w:rsid w:val="0045294D"/>
    <w:rsid w:val="0045473E"/>
    <w:rsid w:val="00465B8C"/>
    <w:rsid w:val="0048340D"/>
    <w:rsid w:val="004945E6"/>
    <w:rsid w:val="004A03AF"/>
    <w:rsid w:val="004A2A63"/>
    <w:rsid w:val="004A352B"/>
    <w:rsid w:val="004B0DFC"/>
    <w:rsid w:val="004B210C"/>
    <w:rsid w:val="004D2192"/>
    <w:rsid w:val="004D405F"/>
    <w:rsid w:val="004E4F4F"/>
    <w:rsid w:val="004E6789"/>
    <w:rsid w:val="004E6C73"/>
    <w:rsid w:val="004F0ABF"/>
    <w:rsid w:val="004F61E3"/>
    <w:rsid w:val="00502F34"/>
    <w:rsid w:val="00507014"/>
    <w:rsid w:val="0051015C"/>
    <w:rsid w:val="00516CF1"/>
    <w:rsid w:val="00531AE9"/>
    <w:rsid w:val="00536BEB"/>
    <w:rsid w:val="00536EE1"/>
    <w:rsid w:val="00545AC4"/>
    <w:rsid w:val="00550A66"/>
    <w:rsid w:val="00567EC7"/>
    <w:rsid w:val="00570013"/>
    <w:rsid w:val="005801A2"/>
    <w:rsid w:val="00593B80"/>
    <w:rsid w:val="005952A5"/>
    <w:rsid w:val="005A33A1"/>
    <w:rsid w:val="005A3F34"/>
    <w:rsid w:val="005A5D09"/>
    <w:rsid w:val="005B217D"/>
    <w:rsid w:val="005B22AF"/>
    <w:rsid w:val="005B48B6"/>
    <w:rsid w:val="005C385F"/>
    <w:rsid w:val="005D629D"/>
    <w:rsid w:val="005E1AC6"/>
    <w:rsid w:val="005F1764"/>
    <w:rsid w:val="005F6F1B"/>
    <w:rsid w:val="00601435"/>
    <w:rsid w:val="00611079"/>
    <w:rsid w:val="006155E5"/>
    <w:rsid w:val="00624B33"/>
    <w:rsid w:val="0062540D"/>
    <w:rsid w:val="00630AA2"/>
    <w:rsid w:val="00633E2F"/>
    <w:rsid w:val="00643A33"/>
    <w:rsid w:val="00646707"/>
    <w:rsid w:val="00654EC2"/>
    <w:rsid w:val="00656897"/>
    <w:rsid w:val="0066013A"/>
    <w:rsid w:val="00662E58"/>
    <w:rsid w:val="00664DCF"/>
    <w:rsid w:val="006704B9"/>
    <w:rsid w:val="0068183C"/>
    <w:rsid w:val="006A1B25"/>
    <w:rsid w:val="006B1F89"/>
    <w:rsid w:val="006C5D39"/>
    <w:rsid w:val="006C6C47"/>
    <w:rsid w:val="006E2810"/>
    <w:rsid w:val="006E5417"/>
    <w:rsid w:val="006E7524"/>
    <w:rsid w:val="006F19AB"/>
    <w:rsid w:val="00712F60"/>
    <w:rsid w:val="00720E3B"/>
    <w:rsid w:val="00745F6B"/>
    <w:rsid w:val="00751243"/>
    <w:rsid w:val="00752F19"/>
    <w:rsid w:val="0075585E"/>
    <w:rsid w:val="00770571"/>
    <w:rsid w:val="007757A0"/>
    <w:rsid w:val="007768FF"/>
    <w:rsid w:val="007824D3"/>
    <w:rsid w:val="00785546"/>
    <w:rsid w:val="007915DA"/>
    <w:rsid w:val="007932AF"/>
    <w:rsid w:val="00796EE3"/>
    <w:rsid w:val="007A2623"/>
    <w:rsid w:val="007A3048"/>
    <w:rsid w:val="007A7514"/>
    <w:rsid w:val="007A7D29"/>
    <w:rsid w:val="007B4AB8"/>
    <w:rsid w:val="007B5788"/>
    <w:rsid w:val="007C0103"/>
    <w:rsid w:val="007C20AC"/>
    <w:rsid w:val="007E043A"/>
    <w:rsid w:val="007E2429"/>
    <w:rsid w:val="007E4499"/>
    <w:rsid w:val="007F1F8B"/>
    <w:rsid w:val="007F67A1"/>
    <w:rsid w:val="007F7580"/>
    <w:rsid w:val="008206C8"/>
    <w:rsid w:val="008218F7"/>
    <w:rsid w:val="00824B3D"/>
    <w:rsid w:val="00830BD0"/>
    <w:rsid w:val="00833D96"/>
    <w:rsid w:val="00846CE3"/>
    <w:rsid w:val="008477B2"/>
    <w:rsid w:val="00860197"/>
    <w:rsid w:val="00874A6C"/>
    <w:rsid w:val="00875C2C"/>
    <w:rsid w:val="00876C65"/>
    <w:rsid w:val="00886506"/>
    <w:rsid w:val="00891992"/>
    <w:rsid w:val="008A4B4C"/>
    <w:rsid w:val="008A4D6C"/>
    <w:rsid w:val="008C1D68"/>
    <w:rsid w:val="008C239F"/>
    <w:rsid w:val="008E480C"/>
    <w:rsid w:val="008F1835"/>
    <w:rsid w:val="00907757"/>
    <w:rsid w:val="009128AC"/>
    <w:rsid w:val="009212B0"/>
    <w:rsid w:val="009234A5"/>
    <w:rsid w:val="00923557"/>
    <w:rsid w:val="009336F7"/>
    <w:rsid w:val="0093724F"/>
    <w:rsid w:val="009374A7"/>
    <w:rsid w:val="00937E4A"/>
    <w:rsid w:val="00945CE7"/>
    <w:rsid w:val="009477D2"/>
    <w:rsid w:val="00951FD4"/>
    <w:rsid w:val="00955648"/>
    <w:rsid w:val="0098551D"/>
    <w:rsid w:val="009867B0"/>
    <w:rsid w:val="00987B3B"/>
    <w:rsid w:val="00991D1E"/>
    <w:rsid w:val="0099518F"/>
    <w:rsid w:val="009A2FED"/>
    <w:rsid w:val="009A523D"/>
    <w:rsid w:val="009B4B77"/>
    <w:rsid w:val="009D7A6B"/>
    <w:rsid w:val="009E51C6"/>
    <w:rsid w:val="009E5D09"/>
    <w:rsid w:val="009F206A"/>
    <w:rsid w:val="009F496B"/>
    <w:rsid w:val="00A01439"/>
    <w:rsid w:val="00A02E61"/>
    <w:rsid w:val="00A05CFF"/>
    <w:rsid w:val="00A56B97"/>
    <w:rsid w:val="00A60210"/>
    <w:rsid w:val="00A6093D"/>
    <w:rsid w:val="00A7585A"/>
    <w:rsid w:val="00A76A6D"/>
    <w:rsid w:val="00A776AB"/>
    <w:rsid w:val="00A778D2"/>
    <w:rsid w:val="00A8072D"/>
    <w:rsid w:val="00A83253"/>
    <w:rsid w:val="00A97AD7"/>
    <w:rsid w:val="00AA6E84"/>
    <w:rsid w:val="00AB628B"/>
    <w:rsid w:val="00AC07F1"/>
    <w:rsid w:val="00AC2392"/>
    <w:rsid w:val="00AC4C24"/>
    <w:rsid w:val="00AC5129"/>
    <w:rsid w:val="00AC76B1"/>
    <w:rsid w:val="00AD3A45"/>
    <w:rsid w:val="00AD492E"/>
    <w:rsid w:val="00AE341B"/>
    <w:rsid w:val="00AE62A2"/>
    <w:rsid w:val="00B001B3"/>
    <w:rsid w:val="00B079C6"/>
    <w:rsid w:val="00B07CA7"/>
    <w:rsid w:val="00B1279A"/>
    <w:rsid w:val="00B15CFA"/>
    <w:rsid w:val="00B24027"/>
    <w:rsid w:val="00B25ABA"/>
    <w:rsid w:val="00B26C3C"/>
    <w:rsid w:val="00B30D39"/>
    <w:rsid w:val="00B50AFB"/>
    <w:rsid w:val="00B5222E"/>
    <w:rsid w:val="00B526D7"/>
    <w:rsid w:val="00B61C96"/>
    <w:rsid w:val="00B628CE"/>
    <w:rsid w:val="00B62D2A"/>
    <w:rsid w:val="00B672A6"/>
    <w:rsid w:val="00B73A2A"/>
    <w:rsid w:val="00B821FE"/>
    <w:rsid w:val="00B82C95"/>
    <w:rsid w:val="00B9240D"/>
    <w:rsid w:val="00B94B06"/>
    <w:rsid w:val="00B94C28"/>
    <w:rsid w:val="00BA76E4"/>
    <w:rsid w:val="00BB3B87"/>
    <w:rsid w:val="00BC10BA"/>
    <w:rsid w:val="00BC538F"/>
    <w:rsid w:val="00BC5AFD"/>
    <w:rsid w:val="00BD14AA"/>
    <w:rsid w:val="00BD7203"/>
    <w:rsid w:val="00BE232D"/>
    <w:rsid w:val="00C04F43"/>
    <w:rsid w:val="00C0609D"/>
    <w:rsid w:val="00C07165"/>
    <w:rsid w:val="00C115AB"/>
    <w:rsid w:val="00C217B5"/>
    <w:rsid w:val="00C23ECA"/>
    <w:rsid w:val="00C30249"/>
    <w:rsid w:val="00C3723B"/>
    <w:rsid w:val="00C55601"/>
    <w:rsid w:val="00C606C9"/>
    <w:rsid w:val="00C6342E"/>
    <w:rsid w:val="00C70FD7"/>
    <w:rsid w:val="00C7421F"/>
    <w:rsid w:val="00C80288"/>
    <w:rsid w:val="00C81BF3"/>
    <w:rsid w:val="00C84003"/>
    <w:rsid w:val="00C90650"/>
    <w:rsid w:val="00C90C25"/>
    <w:rsid w:val="00C92C41"/>
    <w:rsid w:val="00C957F6"/>
    <w:rsid w:val="00C97BE9"/>
    <w:rsid w:val="00C97D78"/>
    <w:rsid w:val="00CB0854"/>
    <w:rsid w:val="00CB3207"/>
    <w:rsid w:val="00CC1843"/>
    <w:rsid w:val="00CC2AAE"/>
    <w:rsid w:val="00CC51E1"/>
    <w:rsid w:val="00CC5A42"/>
    <w:rsid w:val="00CD0EAB"/>
    <w:rsid w:val="00CD12F2"/>
    <w:rsid w:val="00CD1F1D"/>
    <w:rsid w:val="00CF2381"/>
    <w:rsid w:val="00CF34DB"/>
    <w:rsid w:val="00CF43B8"/>
    <w:rsid w:val="00CF558F"/>
    <w:rsid w:val="00D073E2"/>
    <w:rsid w:val="00D1781C"/>
    <w:rsid w:val="00D43158"/>
    <w:rsid w:val="00D446EC"/>
    <w:rsid w:val="00D51BF0"/>
    <w:rsid w:val="00D55942"/>
    <w:rsid w:val="00D63888"/>
    <w:rsid w:val="00D63940"/>
    <w:rsid w:val="00D759EB"/>
    <w:rsid w:val="00D767C7"/>
    <w:rsid w:val="00D807BF"/>
    <w:rsid w:val="00D83FFA"/>
    <w:rsid w:val="00D8599F"/>
    <w:rsid w:val="00DA5D55"/>
    <w:rsid w:val="00DA7887"/>
    <w:rsid w:val="00DB2C26"/>
    <w:rsid w:val="00DC6C21"/>
    <w:rsid w:val="00DD0761"/>
    <w:rsid w:val="00DD502A"/>
    <w:rsid w:val="00DD7799"/>
    <w:rsid w:val="00DD7AE1"/>
    <w:rsid w:val="00DE6B43"/>
    <w:rsid w:val="00DF23B2"/>
    <w:rsid w:val="00E06471"/>
    <w:rsid w:val="00E11923"/>
    <w:rsid w:val="00E15D6A"/>
    <w:rsid w:val="00E262D4"/>
    <w:rsid w:val="00E33431"/>
    <w:rsid w:val="00E35826"/>
    <w:rsid w:val="00E36250"/>
    <w:rsid w:val="00E36F45"/>
    <w:rsid w:val="00E54511"/>
    <w:rsid w:val="00E56676"/>
    <w:rsid w:val="00E61DAC"/>
    <w:rsid w:val="00E64678"/>
    <w:rsid w:val="00E64FD6"/>
    <w:rsid w:val="00E67BB8"/>
    <w:rsid w:val="00E7198A"/>
    <w:rsid w:val="00E75FE3"/>
    <w:rsid w:val="00E77BC8"/>
    <w:rsid w:val="00E801D7"/>
    <w:rsid w:val="00E87932"/>
    <w:rsid w:val="00E972A8"/>
    <w:rsid w:val="00EA100A"/>
    <w:rsid w:val="00EA4984"/>
    <w:rsid w:val="00EB0365"/>
    <w:rsid w:val="00EB7AB1"/>
    <w:rsid w:val="00ED3168"/>
    <w:rsid w:val="00ED7642"/>
    <w:rsid w:val="00EF0043"/>
    <w:rsid w:val="00EF48CC"/>
    <w:rsid w:val="00F0143A"/>
    <w:rsid w:val="00F07DA9"/>
    <w:rsid w:val="00F07E51"/>
    <w:rsid w:val="00F27BF6"/>
    <w:rsid w:val="00F37D56"/>
    <w:rsid w:val="00F40101"/>
    <w:rsid w:val="00F45504"/>
    <w:rsid w:val="00F5293A"/>
    <w:rsid w:val="00F622AE"/>
    <w:rsid w:val="00F641CB"/>
    <w:rsid w:val="00F6532A"/>
    <w:rsid w:val="00F73032"/>
    <w:rsid w:val="00F80C27"/>
    <w:rsid w:val="00F848FC"/>
    <w:rsid w:val="00F9282A"/>
    <w:rsid w:val="00F96BAD"/>
    <w:rsid w:val="00FB0E84"/>
    <w:rsid w:val="00FB6569"/>
    <w:rsid w:val="00FD01C2"/>
    <w:rsid w:val="00FF0CE3"/>
    <w:rsid w:val="00FF3E35"/>
    <w:rsid w:val="00FF5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customStyle="1" w:styleId="Annex2">
    <w:name w:val="Annex 2"/>
    <w:basedOn w:val="Normal"/>
    <w:next w:val="Normal"/>
    <w:uiPriority w:val="99"/>
    <w:rsid w:val="000E7ADD"/>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0E7AD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0B17A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266189"/>
    <w:rPr>
      <w:sz w:val="22"/>
      <w:lang w:eastAsia="en-US"/>
    </w:rPr>
  </w:style>
  <w:style w:type="paragraph" w:customStyle="1" w:styleId="Note1CharCharCharCharCharChar">
    <w:name w:val="Note 1 Char Char Char Char Char Char"/>
    <w:basedOn w:val="Normal"/>
    <w:uiPriority w:val="99"/>
    <w:rsid w:val="00E15D6A"/>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CC51E1"/>
    <w:rPr>
      <w:rFonts w:eastAsia="Malgun Gothic"/>
      <w:lang w:val="en-GB" w:eastAsia="en-US"/>
    </w:rPr>
  </w:style>
  <w:style w:type="paragraph" w:customStyle="1" w:styleId="Blanc">
    <w:name w:val="Blanc"/>
    <w:basedOn w:val="Normal"/>
    <w:next w:val="Normal"/>
    <w:uiPriority w:val="99"/>
    <w:rsid w:val="00CC51E1"/>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CC51E1"/>
    <w:rPr>
      <w:rFonts w:ascii="Times New Roman" w:hAnsi="Times New Roman"/>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customStyle="1" w:styleId="Annex2">
    <w:name w:val="Annex 2"/>
    <w:basedOn w:val="Normal"/>
    <w:next w:val="Normal"/>
    <w:uiPriority w:val="99"/>
    <w:rsid w:val="000E7ADD"/>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0E7AD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0B17A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266189"/>
    <w:rPr>
      <w:sz w:val="22"/>
      <w:lang w:eastAsia="en-US"/>
    </w:rPr>
  </w:style>
  <w:style w:type="paragraph" w:customStyle="1" w:styleId="Note1CharCharCharCharCharChar">
    <w:name w:val="Note 1 Char Char Char Char Char Char"/>
    <w:basedOn w:val="Normal"/>
    <w:uiPriority w:val="99"/>
    <w:rsid w:val="00E15D6A"/>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CC51E1"/>
    <w:rPr>
      <w:rFonts w:eastAsia="Malgun Gothic"/>
      <w:lang w:val="en-GB" w:eastAsia="en-US"/>
    </w:rPr>
  </w:style>
  <w:style w:type="paragraph" w:customStyle="1" w:styleId="Blanc">
    <w:name w:val="Blanc"/>
    <w:basedOn w:val="Normal"/>
    <w:next w:val="Normal"/>
    <w:uiPriority w:val="99"/>
    <w:rsid w:val="00CC51E1"/>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CC51E1"/>
    <w:rPr>
      <w:rFonts w:ascii="Times New Roman" w:hAnsi="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77395">
      <w:bodyDiv w:val="1"/>
      <w:marLeft w:val="0"/>
      <w:marRight w:val="0"/>
      <w:marTop w:val="0"/>
      <w:marBottom w:val="0"/>
      <w:divBdr>
        <w:top w:val="none" w:sz="0" w:space="0" w:color="auto"/>
        <w:left w:val="none" w:sz="0" w:space="0" w:color="auto"/>
        <w:bottom w:val="none" w:sz="0" w:space="0" w:color="auto"/>
        <w:right w:val="none" w:sz="0" w:space="0" w:color="auto"/>
      </w:divBdr>
      <w:divsChild>
        <w:div w:id="1481919155">
          <w:marLeft w:val="0"/>
          <w:marRight w:val="0"/>
          <w:marTop w:val="0"/>
          <w:marBottom w:val="0"/>
          <w:divBdr>
            <w:top w:val="none" w:sz="0" w:space="0" w:color="auto"/>
            <w:left w:val="none" w:sz="0" w:space="0" w:color="auto"/>
            <w:bottom w:val="none" w:sz="0" w:space="0" w:color="auto"/>
            <w:right w:val="none" w:sz="0" w:space="0" w:color="auto"/>
          </w:divBdr>
          <w:divsChild>
            <w:div w:id="1909025275">
              <w:marLeft w:val="0"/>
              <w:marRight w:val="0"/>
              <w:marTop w:val="0"/>
              <w:marBottom w:val="0"/>
              <w:divBdr>
                <w:top w:val="none" w:sz="0" w:space="0" w:color="auto"/>
                <w:left w:val="none" w:sz="0" w:space="0" w:color="auto"/>
                <w:bottom w:val="none" w:sz="0" w:space="0" w:color="auto"/>
                <w:right w:val="none" w:sz="0" w:space="0" w:color="auto"/>
              </w:divBdr>
              <w:divsChild>
                <w:div w:id="179635533">
                  <w:marLeft w:val="0"/>
                  <w:marRight w:val="0"/>
                  <w:marTop w:val="0"/>
                  <w:marBottom w:val="0"/>
                  <w:divBdr>
                    <w:top w:val="none" w:sz="0" w:space="0" w:color="auto"/>
                    <w:left w:val="none" w:sz="0" w:space="0" w:color="auto"/>
                    <w:bottom w:val="none" w:sz="0" w:space="0" w:color="auto"/>
                    <w:right w:val="none" w:sz="0" w:space="0" w:color="auto"/>
                  </w:divBdr>
                  <w:divsChild>
                    <w:div w:id="565997312">
                      <w:marLeft w:val="0"/>
                      <w:marRight w:val="-600"/>
                      <w:marTop w:val="0"/>
                      <w:marBottom w:val="0"/>
                      <w:divBdr>
                        <w:top w:val="none" w:sz="0" w:space="0" w:color="auto"/>
                        <w:left w:val="none" w:sz="0" w:space="0" w:color="auto"/>
                        <w:bottom w:val="none" w:sz="0" w:space="0" w:color="auto"/>
                        <w:right w:val="none" w:sz="0" w:space="0" w:color="auto"/>
                      </w:divBdr>
                      <w:divsChild>
                        <w:div w:id="2027557920">
                          <w:marLeft w:val="0"/>
                          <w:marRight w:val="0"/>
                          <w:marTop w:val="0"/>
                          <w:marBottom w:val="0"/>
                          <w:divBdr>
                            <w:top w:val="none" w:sz="0" w:space="0" w:color="auto"/>
                            <w:left w:val="none" w:sz="0" w:space="0" w:color="auto"/>
                            <w:bottom w:val="none" w:sz="0" w:space="0" w:color="auto"/>
                            <w:right w:val="none" w:sz="0" w:space="0" w:color="auto"/>
                          </w:divBdr>
                          <w:divsChild>
                            <w:div w:id="1031418696">
                              <w:marLeft w:val="0"/>
                              <w:marRight w:val="0"/>
                              <w:marTop w:val="0"/>
                              <w:marBottom w:val="0"/>
                              <w:divBdr>
                                <w:top w:val="none" w:sz="0" w:space="0" w:color="auto"/>
                                <w:left w:val="none" w:sz="0" w:space="0" w:color="auto"/>
                                <w:bottom w:val="none" w:sz="0" w:space="0" w:color="auto"/>
                                <w:right w:val="none" w:sz="0" w:space="0" w:color="auto"/>
                              </w:divBdr>
                              <w:divsChild>
                                <w:div w:id="450824538">
                                  <w:marLeft w:val="0"/>
                                  <w:marRight w:val="0"/>
                                  <w:marTop w:val="0"/>
                                  <w:marBottom w:val="0"/>
                                  <w:divBdr>
                                    <w:top w:val="none" w:sz="0" w:space="0" w:color="auto"/>
                                    <w:left w:val="none" w:sz="0" w:space="0" w:color="auto"/>
                                    <w:bottom w:val="none" w:sz="0" w:space="0" w:color="auto"/>
                                    <w:right w:val="none" w:sz="0" w:space="0" w:color="auto"/>
                                  </w:divBdr>
                                  <w:divsChild>
                                    <w:div w:id="1574318608">
                                      <w:marLeft w:val="0"/>
                                      <w:marRight w:val="1860"/>
                                      <w:marTop w:val="0"/>
                                      <w:marBottom w:val="0"/>
                                      <w:divBdr>
                                        <w:top w:val="none" w:sz="0" w:space="0" w:color="auto"/>
                                        <w:left w:val="none" w:sz="0" w:space="0" w:color="auto"/>
                                        <w:bottom w:val="none" w:sz="0" w:space="0" w:color="auto"/>
                                        <w:right w:val="none" w:sz="0" w:space="0" w:color="auto"/>
                                      </w:divBdr>
                                      <w:divsChild>
                                        <w:div w:id="14851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27974653">
      <w:bodyDiv w:val="1"/>
      <w:marLeft w:val="0"/>
      <w:marRight w:val="0"/>
      <w:marTop w:val="0"/>
      <w:marBottom w:val="0"/>
      <w:divBdr>
        <w:top w:val="none" w:sz="0" w:space="0" w:color="auto"/>
        <w:left w:val="none" w:sz="0" w:space="0" w:color="auto"/>
        <w:bottom w:val="none" w:sz="0" w:space="0" w:color="auto"/>
        <w:right w:val="none" w:sz="0" w:space="0" w:color="auto"/>
      </w:divBdr>
      <w:divsChild>
        <w:div w:id="2113813218">
          <w:marLeft w:val="0"/>
          <w:marRight w:val="0"/>
          <w:marTop w:val="0"/>
          <w:marBottom w:val="0"/>
          <w:divBdr>
            <w:top w:val="none" w:sz="0" w:space="0" w:color="auto"/>
            <w:left w:val="none" w:sz="0" w:space="0" w:color="auto"/>
            <w:bottom w:val="none" w:sz="0" w:space="0" w:color="auto"/>
            <w:right w:val="none" w:sz="0" w:space="0" w:color="auto"/>
          </w:divBdr>
          <w:divsChild>
            <w:div w:id="1088190192">
              <w:marLeft w:val="0"/>
              <w:marRight w:val="0"/>
              <w:marTop w:val="0"/>
              <w:marBottom w:val="0"/>
              <w:divBdr>
                <w:top w:val="none" w:sz="0" w:space="0" w:color="auto"/>
                <w:left w:val="none" w:sz="0" w:space="0" w:color="auto"/>
                <w:bottom w:val="none" w:sz="0" w:space="0" w:color="auto"/>
                <w:right w:val="none" w:sz="0" w:space="0" w:color="auto"/>
              </w:divBdr>
              <w:divsChild>
                <w:div w:id="32123675">
                  <w:marLeft w:val="0"/>
                  <w:marRight w:val="0"/>
                  <w:marTop w:val="0"/>
                  <w:marBottom w:val="0"/>
                  <w:divBdr>
                    <w:top w:val="none" w:sz="0" w:space="0" w:color="auto"/>
                    <w:left w:val="none" w:sz="0" w:space="0" w:color="auto"/>
                    <w:bottom w:val="none" w:sz="0" w:space="0" w:color="auto"/>
                    <w:right w:val="none" w:sz="0" w:space="0" w:color="auto"/>
                  </w:divBdr>
                  <w:divsChild>
                    <w:div w:id="2060978343">
                      <w:marLeft w:val="0"/>
                      <w:marRight w:val="-600"/>
                      <w:marTop w:val="0"/>
                      <w:marBottom w:val="0"/>
                      <w:divBdr>
                        <w:top w:val="none" w:sz="0" w:space="0" w:color="auto"/>
                        <w:left w:val="none" w:sz="0" w:space="0" w:color="auto"/>
                        <w:bottom w:val="none" w:sz="0" w:space="0" w:color="auto"/>
                        <w:right w:val="none" w:sz="0" w:space="0" w:color="auto"/>
                      </w:divBdr>
                      <w:divsChild>
                        <w:div w:id="254024365">
                          <w:marLeft w:val="0"/>
                          <w:marRight w:val="0"/>
                          <w:marTop w:val="0"/>
                          <w:marBottom w:val="0"/>
                          <w:divBdr>
                            <w:top w:val="none" w:sz="0" w:space="0" w:color="auto"/>
                            <w:left w:val="none" w:sz="0" w:space="0" w:color="auto"/>
                            <w:bottom w:val="none" w:sz="0" w:space="0" w:color="auto"/>
                            <w:right w:val="none" w:sz="0" w:space="0" w:color="auto"/>
                          </w:divBdr>
                          <w:divsChild>
                            <w:div w:id="253441969">
                              <w:marLeft w:val="0"/>
                              <w:marRight w:val="0"/>
                              <w:marTop w:val="0"/>
                              <w:marBottom w:val="0"/>
                              <w:divBdr>
                                <w:top w:val="none" w:sz="0" w:space="0" w:color="auto"/>
                                <w:left w:val="none" w:sz="0" w:space="0" w:color="auto"/>
                                <w:bottom w:val="none" w:sz="0" w:space="0" w:color="auto"/>
                                <w:right w:val="none" w:sz="0" w:space="0" w:color="auto"/>
                              </w:divBdr>
                              <w:divsChild>
                                <w:div w:id="1629387244">
                                  <w:marLeft w:val="0"/>
                                  <w:marRight w:val="0"/>
                                  <w:marTop w:val="0"/>
                                  <w:marBottom w:val="0"/>
                                  <w:divBdr>
                                    <w:top w:val="none" w:sz="0" w:space="0" w:color="auto"/>
                                    <w:left w:val="none" w:sz="0" w:space="0" w:color="auto"/>
                                    <w:bottom w:val="none" w:sz="0" w:space="0" w:color="auto"/>
                                    <w:right w:val="none" w:sz="0" w:space="0" w:color="auto"/>
                                  </w:divBdr>
                                  <w:divsChild>
                                    <w:div w:id="1274895976">
                                      <w:marLeft w:val="0"/>
                                      <w:marRight w:val="1860"/>
                                      <w:marTop w:val="0"/>
                                      <w:marBottom w:val="0"/>
                                      <w:divBdr>
                                        <w:top w:val="none" w:sz="0" w:space="0" w:color="auto"/>
                                        <w:left w:val="none" w:sz="0" w:space="0" w:color="auto"/>
                                        <w:bottom w:val="none" w:sz="0" w:space="0" w:color="auto"/>
                                        <w:right w:val="none" w:sz="0" w:space="0" w:color="auto"/>
                                      </w:divBdr>
                                      <w:divsChild>
                                        <w:div w:id="13190978">
                                          <w:marLeft w:val="0"/>
                                          <w:marRight w:val="0"/>
                                          <w:marTop w:val="0"/>
                                          <w:marBottom w:val="0"/>
                                          <w:divBdr>
                                            <w:top w:val="none" w:sz="0" w:space="0" w:color="auto"/>
                                            <w:left w:val="none" w:sz="0" w:space="0" w:color="auto"/>
                                            <w:bottom w:val="none" w:sz="0" w:space="0" w:color="auto"/>
                                            <w:right w:val="none" w:sz="0" w:space="0" w:color="auto"/>
                                          </w:divBdr>
                                          <w:divsChild>
                                            <w:div w:id="1995137738">
                                              <w:marLeft w:val="0"/>
                                              <w:marRight w:val="0"/>
                                              <w:marTop w:val="0"/>
                                              <w:marBottom w:val="0"/>
                                              <w:divBdr>
                                                <w:top w:val="none" w:sz="0" w:space="0" w:color="auto"/>
                                                <w:left w:val="none" w:sz="0" w:space="0" w:color="auto"/>
                                                <w:bottom w:val="none" w:sz="0" w:space="0" w:color="auto"/>
                                                <w:right w:val="none" w:sz="0" w:space="0" w:color="auto"/>
                                              </w:divBdr>
                                              <w:divsChild>
                                                <w:div w:id="8288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7897748">
      <w:bodyDiv w:val="1"/>
      <w:marLeft w:val="0"/>
      <w:marRight w:val="0"/>
      <w:marTop w:val="0"/>
      <w:marBottom w:val="0"/>
      <w:divBdr>
        <w:top w:val="none" w:sz="0" w:space="0" w:color="auto"/>
        <w:left w:val="none" w:sz="0" w:space="0" w:color="auto"/>
        <w:bottom w:val="none" w:sz="0" w:space="0" w:color="auto"/>
        <w:right w:val="none" w:sz="0" w:space="0" w:color="auto"/>
      </w:divBdr>
      <w:divsChild>
        <w:div w:id="1724791311">
          <w:marLeft w:val="0"/>
          <w:marRight w:val="0"/>
          <w:marTop w:val="0"/>
          <w:marBottom w:val="0"/>
          <w:divBdr>
            <w:top w:val="none" w:sz="0" w:space="0" w:color="auto"/>
            <w:left w:val="none" w:sz="0" w:space="0" w:color="auto"/>
            <w:bottom w:val="none" w:sz="0" w:space="0" w:color="auto"/>
            <w:right w:val="none" w:sz="0" w:space="0" w:color="auto"/>
          </w:divBdr>
          <w:divsChild>
            <w:div w:id="1790658150">
              <w:marLeft w:val="0"/>
              <w:marRight w:val="0"/>
              <w:marTop w:val="0"/>
              <w:marBottom w:val="0"/>
              <w:divBdr>
                <w:top w:val="none" w:sz="0" w:space="0" w:color="auto"/>
                <w:left w:val="none" w:sz="0" w:space="0" w:color="auto"/>
                <w:bottom w:val="none" w:sz="0" w:space="0" w:color="auto"/>
                <w:right w:val="none" w:sz="0" w:space="0" w:color="auto"/>
              </w:divBdr>
              <w:divsChild>
                <w:div w:id="373890650">
                  <w:marLeft w:val="0"/>
                  <w:marRight w:val="0"/>
                  <w:marTop w:val="0"/>
                  <w:marBottom w:val="0"/>
                  <w:divBdr>
                    <w:top w:val="none" w:sz="0" w:space="0" w:color="auto"/>
                    <w:left w:val="none" w:sz="0" w:space="0" w:color="auto"/>
                    <w:bottom w:val="none" w:sz="0" w:space="0" w:color="auto"/>
                    <w:right w:val="none" w:sz="0" w:space="0" w:color="auto"/>
                  </w:divBdr>
                  <w:divsChild>
                    <w:div w:id="233785413">
                      <w:marLeft w:val="0"/>
                      <w:marRight w:val="-600"/>
                      <w:marTop w:val="0"/>
                      <w:marBottom w:val="0"/>
                      <w:divBdr>
                        <w:top w:val="none" w:sz="0" w:space="0" w:color="auto"/>
                        <w:left w:val="none" w:sz="0" w:space="0" w:color="auto"/>
                        <w:bottom w:val="none" w:sz="0" w:space="0" w:color="auto"/>
                        <w:right w:val="none" w:sz="0" w:space="0" w:color="auto"/>
                      </w:divBdr>
                      <w:divsChild>
                        <w:div w:id="1753509689">
                          <w:marLeft w:val="0"/>
                          <w:marRight w:val="0"/>
                          <w:marTop w:val="0"/>
                          <w:marBottom w:val="0"/>
                          <w:divBdr>
                            <w:top w:val="none" w:sz="0" w:space="0" w:color="auto"/>
                            <w:left w:val="none" w:sz="0" w:space="0" w:color="auto"/>
                            <w:bottom w:val="none" w:sz="0" w:space="0" w:color="auto"/>
                            <w:right w:val="none" w:sz="0" w:space="0" w:color="auto"/>
                          </w:divBdr>
                          <w:divsChild>
                            <w:div w:id="384958617">
                              <w:marLeft w:val="0"/>
                              <w:marRight w:val="0"/>
                              <w:marTop w:val="0"/>
                              <w:marBottom w:val="0"/>
                              <w:divBdr>
                                <w:top w:val="none" w:sz="0" w:space="0" w:color="auto"/>
                                <w:left w:val="none" w:sz="0" w:space="0" w:color="auto"/>
                                <w:bottom w:val="none" w:sz="0" w:space="0" w:color="auto"/>
                                <w:right w:val="none" w:sz="0" w:space="0" w:color="auto"/>
                              </w:divBdr>
                              <w:divsChild>
                                <w:div w:id="118289107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1860"/>
                                      <w:marTop w:val="0"/>
                                      <w:marBottom w:val="0"/>
                                      <w:divBdr>
                                        <w:top w:val="none" w:sz="0" w:space="0" w:color="auto"/>
                                        <w:left w:val="none" w:sz="0" w:space="0" w:color="auto"/>
                                        <w:bottom w:val="none" w:sz="0" w:space="0" w:color="auto"/>
                                        <w:right w:val="none" w:sz="0" w:space="0" w:color="auto"/>
                                      </w:divBdr>
                                      <w:divsChild>
                                        <w:div w:id="1382099753">
                                          <w:marLeft w:val="0"/>
                                          <w:marRight w:val="0"/>
                                          <w:marTop w:val="0"/>
                                          <w:marBottom w:val="0"/>
                                          <w:divBdr>
                                            <w:top w:val="none" w:sz="0" w:space="0" w:color="auto"/>
                                            <w:left w:val="none" w:sz="0" w:space="0" w:color="auto"/>
                                            <w:bottom w:val="none" w:sz="0" w:space="0" w:color="auto"/>
                                            <w:right w:val="none" w:sz="0" w:space="0" w:color="auto"/>
                                          </w:divBdr>
                                          <w:divsChild>
                                            <w:div w:id="349723109">
                                              <w:marLeft w:val="0"/>
                                              <w:marRight w:val="0"/>
                                              <w:marTop w:val="0"/>
                                              <w:marBottom w:val="0"/>
                                              <w:divBdr>
                                                <w:top w:val="none" w:sz="0" w:space="0" w:color="auto"/>
                                                <w:left w:val="none" w:sz="0" w:space="0" w:color="auto"/>
                                                <w:bottom w:val="none" w:sz="0" w:space="0" w:color="auto"/>
                                                <w:right w:val="none" w:sz="0" w:space="0" w:color="auto"/>
                                              </w:divBdr>
                                              <w:divsChild>
                                                <w:div w:id="9475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B1514-945B-4887-8965-6B38EB07C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4963</Words>
  <Characters>28767</Characters>
  <Application>Microsoft Office Word</Application>
  <DocSecurity>0</DocSecurity>
  <Lines>239</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33663</CharactersWithSpaces>
  <SharedDoc>false</SharedDoc>
  <HLinks>
    <vt:vector size="12" baseType="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Jill Boyce</cp:lastModifiedBy>
  <cp:revision>3</cp:revision>
  <cp:lastPrinted>2012-04-16T22:24:00Z</cp:lastPrinted>
  <dcterms:created xsi:type="dcterms:W3CDTF">2012-07-20T10:09:00Z</dcterms:created>
  <dcterms:modified xsi:type="dcterms:W3CDTF">2012-07-20T10:11:00Z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-2054679469</vt:i4>
  </property>
  <property fmtid="{D5CDD505-2E9C-101B-9397-08002B2CF9AE}" pid="3" name="_NewReviewCycle">
    <vt:lpwstr/>
  </property>
  <property fmtid="{D5CDD505-2E9C-101B-9397-08002B2CF9AE}" pid="4" name="_EmailSubject">
    <vt:lpwstr>HRD syntax and VPS syntax //RE: On initial draft for the updated VUI syntax structure</vt:lpwstr>
  </property>
  <property fmtid="{D5CDD505-2E9C-101B-9397-08002B2CF9AE}" pid="5" name="_AuthorEmail">
    <vt:lpwstr>yekuiw@qualcomm.com</vt:lpwstr>
  </property>
  <property fmtid="{D5CDD505-2E9C-101B-9397-08002B2CF9AE}" pid="6" name="_AuthorEmailDisplayName">
    <vt:lpwstr>Wang, Ye-Kui</vt:lpwstr>
  </property>
  <property fmtid="{D5CDD505-2E9C-101B-9397-08002B2CF9AE}" pid="7" name="_PreviousAdHocReviewCycleID">
    <vt:i4>-1956529504</vt:i4>
  </property>
  <property fmtid="{D5CDD505-2E9C-101B-9397-08002B2CF9AE}" pid="8" name="_ReviewingToolsShownOnce">
    <vt:lpwstr/>
  </property>
</Properties>
</file>