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676A6E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ja-JP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10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Stockholm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SE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11</w:t>
            </w:r>
            <w:r w:rsidR="005E1AC6" w:rsidRPr="005E1AC6">
              <w:rPr>
                <w:szCs w:val="22"/>
                <w:lang w:val="en-CA"/>
              </w:rPr>
              <w:t>–</w:t>
            </w:r>
            <w:r>
              <w:rPr>
                <w:szCs w:val="22"/>
                <w:lang w:val="en-CA"/>
              </w:rPr>
              <w:t>20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Jul</w:t>
            </w:r>
            <w:r w:rsidR="005E1AC6" w:rsidRPr="005E1AC6">
              <w:rPr>
                <w:szCs w:val="22"/>
                <w:lang w:val="en-CA"/>
              </w:rPr>
              <w:t>y 2012</w:t>
            </w:r>
          </w:p>
        </w:tc>
        <w:tc>
          <w:tcPr>
            <w:tcW w:w="3168" w:type="dxa"/>
          </w:tcPr>
          <w:p w:rsidR="008A4B4C" w:rsidRPr="005B217D" w:rsidRDefault="00E61DAC" w:rsidP="00526C17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0B4FF9">
              <w:rPr>
                <w:lang w:val="en-CA"/>
              </w:rPr>
              <w:t>J</w:t>
            </w:r>
            <w:r w:rsidR="00406E21">
              <w:rPr>
                <w:lang w:val="en-CA"/>
              </w:rPr>
              <w:t>0</w:t>
            </w:r>
            <w:r w:rsidR="00624B2E">
              <w:rPr>
                <w:lang w:val="en-CA"/>
              </w:rPr>
              <w:t>4</w:t>
            </w:r>
            <w:r w:rsidR="00526C17">
              <w:rPr>
                <w:lang w:val="en-CA"/>
              </w:rPr>
              <w:t>82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Title:</w:t>
            </w:r>
          </w:p>
        </w:tc>
        <w:tc>
          <w:tcPr>
            <w:tcW w:w="8118" w:type="dxa"/>
            <w:gridSpan w:val="3"/>
          </w:tcPr>
          <w:p w:rsidR="00406E21" w:rsidRPr="00406E21" w:rsidRDefault="00624B2E" w:rsidP="00D57D90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b/>
                <w:szCs w:val="22"/>
                <w:lang w:val="en-GB"/>
              </w:rPr>
            </w:pPr>
            <w:r>
              <w:rPr>
                <w:rFonts w:eastAsia="Malgun Gothic"/>
                <w:b/>
                <w:szCs w:val="22"/>
                <w:lang w:val="en-GB" w:eastAsia="ko-KR"/>
              </w:rPr>
              <w:t>Mental cross-check of JCTVC-J0</w:t>
            </w:r>
            <w:r w:rsidR="00D57D90">
              <w:rPr>
                <w:rFonts w:eastAsia="Malgun Gothic"/>
                <w:b/>
                <w:szCs w:val="22"/>
                <w:lang w:val="en-GB" w:eastAsia="ko-KR"/>
              </w:rPr>
              <w:t>215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Status:</w:t>
            </w:r>
          </w:p>
        </w:tc>
        <w:tc>
          <w:tcPr>
            <w:tcW w:w="8118" w:type="dxa"/>
            <w:gridSpan w:val="3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>Input Document to JCT-VC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Purpose:</w:t>
            </w:r>
          </w:p>
        </w:tc>
        <w:tc>
          <w:tcPr>
            <w:tcW w:w="8118" w:type="dxa"/>
            <w:gridSpan w:val="3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>Information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Author(s) or</w:t>
            </w:r>
            <w:r w:rsidRPr="00406E21">
              <w:rPr>
                <w:rFonts w:eastAsia="Malgun Gothic"/>
                <w:i/>
                <w:szCs w:val="22"/>
                <w:lang w:val="en-GB"/>
              </w:rPr>
              <w:br/>
              <w:t>Contact(s):</w:t>
            </w:r>
          </w:p>
        </w:tc>
        <w:tc>
          <w:tcPr>
            <w:tcW w:w="4050" w:type="dxa"/>
          </w:tcPr>
          <w:p w:rsidR="00285230" w:rsidRDefault="00285230" w:rsidP="00285230">
            <w:pPr>
              <w:spacing w:before="60" w:after="60"/>
              <w:rPr>
                <w:szCs w:val="22"/>
                <w:lang w:val="en-CA" w:eastAsia="ko-KR"/>
              </w:rPr>
            </w:pPr>
            <w:r w:rsidRPr="00DC385E">
              <w:rPr>
                <w:szCs w:val="22"/>
                <w:lang w:val="en-CA"/>
              </w:rPr>
              <w:t xml:space="preserve">Truong Cong </w:t>
            </w:r>
            <w:proofErr w:type="spellStart"/>
            <w:r w:rsidRPr="00DC385E">
              <w:rPr>
                <w:szCs w:val="22"/>
                <w:lang w:val="en-CA"/>
              </w:rPr>
              <w:t>Thang</w:t>
            </w:r>
            <w:proofErr w:type="spellEnd"/>
          </w:p>
          <w:p w:rsidR="00285230" w:rsidRDefault="00285230" w:rsidP="00285230">
            <w:pPr>
              <w:spacing w:before="60" w:after="60"/>
              <w:rPr>
                <w:lang w:eastAsia="ko-KR"/>
              </w:rPr>
            </w:pPr>
            <w:proofErr w:type="spellStart"/>
            <w:r w:rsidRPr="0033529F">
              <w:t>Tsuruga</w:t>
            </w:r>
            <w:proofErr w:type="spellEnd"/>
            <w:r w:rsidRPr="0033529F">
              <w:t xml:space="preserve">, </w:t>
            </w:r>
            <w:proofErr w:type="spellStart"/>
            <w:r w:rsidRPr="0033529F">
              <w:t>Ikki-Machi</w:t>
            </w:r>
            <w:proofErr w:type="spellEnd"/>
            <w:r w:rsidRPr="0033529F">
              <w:t xml:space="preserve">, </w:t>
            </w:r>
            <w:proofErr w:type="spellStart"/>
            <w:r w:rsidRPr="0033529F">
              <w:t>Aizu</w:t>
            </w:r>
            <w:proofErr w:type="spellEnd"/>
            <w:r w:rsidRPr="0033529F">
              <w:t>-Wakamatsu, Japan 965-8580</w:t>
            </w:r>
          </w:p>
          <w:p w:rsidR="00285230" w:rsidRDefault="00285230" w:rsidP="00285230">
            <w:pPr>
              <w:spacing w:before="60" w:after="60"/>
              <w:rPr>
                <w:szCs w:val="22"/>
                <w:lang w:val="en-CA" w:eastAsia="ko-KR"/>
              </w:rPr>
            </w:pPr>
          </w:p>
          <w:p w:rsidR="00BF7BDA" w:rsidDel="00A52F11" w:rsidRDefault="00BF7BDA" w:rsidP="00BF7BDA">
            <w:pPr>
              <w:spacing w:before="60" w:after="60"/>
              <w:rPr>
                <w:del w:id="0" w:author="Admin" w:date="2012-07-11T01:10:00Z"/>
                <w:szCs w:val="22"/>
                <w:lang w:val="en-CA"/>
              </w:rPr>
            </w:pPr>
            <w:del w:id="1" w:author="Admin" w:date="2012-07-11T01:10:00Z">
              <w:r w:rsidDel="00A52F11">
                <w:rPr>
                  <w:szCs w:val="22"/>
                  <w:lang w:val="en-CA"/>
                </w:rPr>
                <w:delText>JungWon Kang</w:delText>
              </w:r>
            </w:del>
          </w:p>
          <w:p w:rsidR="00406E21" w:rsidRPr="00406E21" w:rsidRDefault="00BF7BDA" w:rsidP="00BF7BDA">
            <w:pPr>
              <w:spacing w:before="60" w:after="60"/>
              <w:rPr>
                <w:rFonts w:eastAsia="Malgun Gothic"/>
                <w:szCs w:val="22"/>
                <w:lang w:val="en-GB"/>
              </w:rPr>
            </w:pPr>
            <w:del w:id="2" w:author="Admin" w:date="2012-07-11T01:10:00Z">
              <w:r w:rsidRPr="00DC385E" w:rsidDel="00A52F11">
                <w:rPr>
                  <w:szCs w:val="22"/>
                  <w:lang w:val="en-CA"/>
                </w:rPr>
                <w:delText>218, Gajeong-no, Yuseong, Daejeon, Korea</w:delText>
              </w:r>
            </w:del>
          </w:p>
        </w:tc>
        <w:tc>
          <w:tcPr>
            <w:tcW w:w="900" w:type="dxa"/>
          </w:tcPr>
          <w:p w:rsidR="00406E21" w:rsidRPr="00406E21" w:rsidRDefault="00406E21" w:rsidP="00A71BBF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 w:rsidRPr="00406E21">
              <w:rPr>
                <w:rFonts w:eastAsia="Malgun Gothic"/>
                <w:szCs w:val="22"/>
                <w:lang w:val="en-GB"/>
              </w:rPr>
              <w:t>Tel:</w:t>
            </w:r>
            <w:r w:rsidR="00A71BBF">
              <w:rPr>
                <w:rFonts w:eastAsia="Malgun Gothic"/>
                <w:szCs w:val="22"/>
                <w:lang w:val="en-GB"/>
              </w:rPr>
              <w:br/>
            </w:r>
            <w:r w:rsidRPr="00406E21">
              <w:rPr>
                <w:rFonts w:eastAsia="Malgun Gothic"/>
                <w:szCs w:val="22"/>
                <w:lang w:val="en-GB"/>
              </w:rPr>
              <w:t>Email:</w:t>
            </w:r>
          </w:p>
        </w:tc>
        <w:tc>
          <w:tcPr>
            <w:tcW w:w="3168" w:type="dxa"/>
          </w:tcPr>
          <w:p w:rsidR="00285230" w:rsidRDefault="00285230" w:rsidP="00285230">
            <w:pPr>
              <w:spacing w:before="60" w:after="60"/>
              <w:rPr>
                <w:rStyle w:val="Hyperlink"/>
                <w:color w:val="auto"/>
                <w:szCs w:val="22"/>
                <w:u w:val="none"/>
                <w:lang w:val="en-CA" w:eastAsia="ko-KR"/>
              </w:rPr>
            </w:pPr>
            <w:r>
              <w:rPr>
                <w:szCs w:val="22"/>
              </w:rPr>
              <w:t xml:space="preserve"> </w:t>
            </w:r>
            <w:r w:rsidR="00406E21" w:rsidRPr="00406E21">
              <w:rPr>
                <w:rFonts w:eastAsia="Malgun Gothic"/>
                <w:szCs w:val="22"/>
                <w:lang w:val="en-GB" w:eastAsia="ko-KR"/>
              </w:rPr>
              <w:br/>
            </w:r>
            <w:hyperlink r:id="rId11" w:history="1">
              <w:r w:rsidRPr="007D6DDE">
                <w:rPr>
                  <w:rStyle w:val="Hyperlink"/>
                  <w:rFonts w:hint="eastAsia"/>
                  <w:color w:val="auto"/>
                  <w:szCs w:val="22"/>
                  <w:u w:val="none"/>
                  <w:lang w:val="en-CA" w:eastAsia="ko-KR"/>
                </w:rPr>
                <w:t>thang@u-aizu.ac.jp</w:t>
              </w:r>
            </w:hyperlink>
          </w:p>
          <w:p w:rsidR="009D23A1" w:rsidRPr="007D6DDE" w:rsidRDefault="009D23A1" w:rsidP="00285230">
            <w:pPr>
              <w:spacing w:before="60" w:after="60"/>
              <w:rPr>
                <w:szCs w:val="22"/>
                <w:lang w:val="en-CA" w:eastAsia="ko-KR"/>
              </w:rPr>
            </w:pPr>
          </w:p>
          <w:p w:rsidR="00406E21" w:rsidRPr="00406E21" w:rsidRDefault="00A52F11" w:rsidP="00BF7BDA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del w:id="3" w:author="Admin" w:date="2012-07-11T01:10:00Z">
              <w:r w:rsidDel="00A52F11">
                <w:fldChar w:fldCharType="begin"/>
              </w:r>
              <w:r w:rsidDel="00A52F11">
                <w:delInstrText xml:space="preserve"> HYPERLINK "mailto:hendry.hendry,%20bm.jeon%7d@lge.com" </w:delInstrText>
              </w:r>
              <w:r w:rsidDel="00A52F11">
                <w:fldChar w:fldCharType="separate"/>
              </w:r>
              <w:r w:rsidR="00BF7BDA" w:rsidDel="00A52F11">
                <w:rPr>
                  <w:rStyle w:val="Hyperlink"/>
                  <w:color w:val="auto"/>
                  <w:szCs w:val="22"/>
                  <w:u w:val="none"/>
                  <w:lang w:val="en-CA" w:eastAsia="ko-KR"/>
                </w:rPr>
                <w:delText>jungwon@etri.re.kr</w:delText>
              </w:r>
              <w:r w:rsidDel="00A52F11">
                <w:rPr>
                  <w:rStyle w:val="Hyperlink"/>
                  <w:color w:val="auto"/>
                  <w:szCs w:val="22"/>
                  <w:u w:val="none"/>
                  <w:lang w:val="en-CA" w:eastAsia="ko-KR"/>
                </w:rPr>
                <w:fldChar w:fldCharType="end"/>
              </w:r>
            </w:del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Source:</w:t>
            </w:r>
          </w:p>
        </w:tc>
        <w:tc>
          <w:tcPr>
            <w:tcW w:w="8118" w:type="dxa"/>
            <w:gridSpan w:val="3"/>
          </w:tcPr>
          <w:p w:rsidR="00406E21" w:rsidRPr="00406E21" w:rsidRDefault="00285230" w:rsidP="00A52F11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>
              <w:rPr>
                <w:rFonts w:hint="eastAsia"/>
                <w:szCs w:val="22"/>
                <w:lang w:val="en-CA" w:eastAsia="ko-KR"/>
              </w:rPr>
              <w:t xml:space="preserve">University of </w:t>
            </w:r>
            <w:proofErr w:type="spellStart"/>
            <w:r>
              <w:rPr>
                <w:rFonts w:hint="eastAsia"/>
                <w:szCs w:val="22"/>
                <w:lang w:val="en-CA" w:eastAsia="ko-KR"/>
              </w:rPr>
              <w:t>Aizu</w:t>
            </w:r>
            <w:proofErr w:type="spellEnd"/>
            <w:del w:id="4" w:author="Admin" w:date="2012-07-11T01:10:00Z">
              <w:r w:rsidDel="00A52F11">
                <w:rPr>
                  <w:rFonts w:hint="eastAsia"/>
                  <w:szCs w:val="22"/>
                  <w:lang w:val="en-CA" w:eastAsia="ko-KR"/>
                </w:rPr>
                <w:delText xml:space="preserve">, </w:delText>
              </w:r>
              <w:r w:rsidR="00C22D58" w:rsidDel="00A52F11">
                <w:rPr>
                  <w:szCs w:val="22"/>
                  <w:lang w:val="en-CA" w:eastAsia="ko-KR"/>
                </w:rPr>
                <w:delText>ETRI</w:delText>
              </w:r>
            </w:del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624B2E" w:rsidRPr="005B217D" w:rsidRDefault="00624B2E" w:rsidP="00624B2E">
      <w:pPr>
        <w:pStyle w:val="Heading1"/>
        <w:ind w:left="432" w:hanging="432"/>
        <w:rPr>
          <w:lang w:val="en-CA"/>
        </w:rPr>
      </w:pPr>
      <w:r w:rsidRPr="005B217D">
        <w:rPr>
          <w:lang w:val="en-CA"/>
        </w:rPr>
        <w:t>Abstract</w:t>
      </w:r>
      <w:bookmarkStart w:id="5" w:name="_GoBack"/>
      <w:bookmarkEnd w:id="5"/>
    </w:p>
    <w:p w:rsidR="00A13C18" w:rsidRDefault="006F1EDF" w:rsidP="006F1EDF">
      <w:pPr>
        <w:rPr>
          <w:lang w:val="en-CA"/>
        </w:rPr>
      </w:pPr>
      <w:r>
        <w:rPr>
          <w:lang w:val="en-CA"/>
        </w:rPr>
        <w:t>This document provides a mental cross-check for JCTVC-J0</w:t>
      </w:r>
      <w:r w:rsidR="00652B52">
        <w:rPr>
          <w:lang w:val="en-CA"/>
        </w:rPr>
        <w:t>215</w:t>
      </w:r>
      <w:r w:rsidR="00A13C18">
        <w:rPr>
          <w:lang w:val="en-CA"/>
        </w:rPr>
        <w:t>.</w:t>
      </w:r>
    </w:p>
    <w:p w:rsidR="00476D1B" w:rsidRDefault="00A13C18" w:rsidP="00476D1B">
      <w:pPr>
        <w:rPr>
          <w:szCs w:val="22"/>
          <w:lang w:val="en-GB" w:eastAsia="ko-KR"/>
        </w:rPr>
      </w:pPr>
      <w:r>
        <w:rPr>
          <w:lang w:val="en-CA"/>
        </w:rPr>
        <w:t>It is claimed that the author</w:t>
      </w:r>
      <w:del w:id="6" w:author="Admin" w:date="2012-07-11T01:11:00Z">
        <w:r w:rsidDel="00323BF0">
          <w:rPr>
            <w:lang w:val="en-CA"/>
          </w:rPr>
          <w:delText>s</w:delText>
        </w:r>
      </w:del>
      <w:r>
        <w:rPr>
          <w:lang w:val="en-CA"/>
        </w:rPr>
        <w:t xml:space="preserve"> of this document understand</w:t>
      </w:r>
      <w:ins w:id="7" w:author="Admin" w:date="2012-07-11T01:11:00Z">
        <w:r w:rsidR="00323BF0">
          <w:rPr>
            <w:lang w:val="en-CA"/>
          </w:rPr>
          <w:t>s</w:t>
        </w:r>
      </w:ins>
      <w:r>
        <w:rPr>
          <w:lang w:val="en-CA"/>
        </w:rPr>
        <w:t xml:space="preserve"> what </w:t>
      </w:r>
      <w:r w:rsidR="00474150">
        <w:rPr>
          <w:lang w:val="en-CA"/>
        </w:rPr>
        <w:t>are</w:t>
      </w:r>
      <w:r>
        <w:rPr>
          <w:lang w:val="en-CA"/>
        </w:rPr>
        <w:t xml:space="preserve"> being proposed in JCTVC-J0</w:t>
      </w:r>
      <w:r w:rsidR="00652B52">
        <w:rPr>
          <w:lang w:val="en-CA"/>
        </w:rPr>
        <w:t>215</w:t>
      </w:r>
      <w:r>
        <w:rPr>
          <w:lang w:val="en-CA"/>
        </w:rPr>
        <w:t xml:space="preserve">. The authors of </w:t>
      </w:r>
      <w:r w:rsidR="00476D1B">
        <w:rPr>
          <w:lang w:val="en-CA"/>
        </w:rPr>
        <w:t xml:space="preserve">J0215 </w:t>
      </w:r>
      <w:r w:rsidR="00476D1B">
        <w:rPr>
          <w:szCs w:val="22"/>
          <w:lang w:val="en-GB" w:eastAsia="ko-KR"/>
        </w:rPr>
        <w:t>propose to simplify the set of NAL unit types. Specifically the 4 NAL unit types, namely CRAT, CRANT, BLAT, and BLANT, should be reduced to 2 types as follows:</w:t>
      </w:r>
    </w:p>
    <w:p w:rsidR="00476D1B" w:rsidRPr="00476D1B" w:rsidRDefault="00476D1B" w:rsidP="00476D1B">
      <w:pPr>
        <w:spacing w:before="0"/>
        <w:ind w:left="357"/>
        <w:jc w:val="both"/>
        <w:textAlignment w:val="auto"/>
        <w:rPr>
          <w:lang w:val="en-GB"/>
        </w:rPr>
      </w:pPr>
    </w:p>
    <w:p w:rsidR="00476D1B" w:rsidRPr="00476D1B" w:rsidRDefault="00476D1B" w:rsidP="00476D1B">
      <w:pPr>
        <w:numPr>
          <w:ilvl w:val="0"/>
          <w:numId w:val="17"/>
        </w:numPr>
        <w:spacing w:before="0"/>
        <w:ind w:left="357" w:hanging="357"/>
        <w:jc w:val="both"/>
        <w:textAlignment w:val="auto"/>
        <w:rPr>
          <w:lang w:val="en-CA"/>
        </w:rPr>
      </w:pPr>
      <w:r w:rsidRPr="00476D1B">
        <w:rPr>
          <w:szCs w:val="22"/>
          <w:lang w:val="en-CA" w:eastAsia="ko-KR"/>
        </w:rPr>
        <w:t>CRA NAL Unit is a Clear Random Access NAL unit. CRA NAL unit may be followed by TFD NAL unit.</w:t>
      </w:r>
    </w:p>
    <w:p w:rsidR="00476D1B" w:rsidRPr="00476D1B" w:rsidRDefault="00476D1B" w:rsidP="00476D1B">
      <w:pPr>
        <w:numPr>
          <w:ilvl w:val="0"/>
          <w:numId w:val="17"/>
        </w:numPr>
        <w:spacing w:before="0"/>
        <w:ind w:left="357" w:hanging="357"/>
        <w:jc w:val="both"/>
        <w:textAlignment w:val="auto"/>
        <w:rPr>
          <w:lang w:val="en-CA"/>
        </w:rPr>
      </w:pPr>
      <w:r w:rsidRPr="00476D1B">
        <w:rPr>
          <w:szCs w:val="22"/>
          <w:lang w:val="en-CA" w:eastAsia="ko-KR"/>
        </w:rPr>
        <w:t xml:space="preserve">BLA NAL Unit is a Broken Link Access NAL unit. BLA NAL unit shall not be followed by TFD NAL unit until the </w:t>
      </w:r>
      <w:r>
        <w:rPr>
          <w:szCs w:val="22"/>
          <w:lang w:val="en-CA" w:eastAsia="ko-KR"/>
        </w:rPr>
        <w:t>next Random Access Point (RAP).</w:t>
      </w:r>
    </w:p>
    <w:p w:rsidR="00A13C18" w:rsidRDefault="00F35BBD" w:rsidP="00476D1B">
      <w:pPr>
        <w:spacing w:after="120" w:line="360" w:lineRule="auto"/>
      </w:pPr>
      <w:r>
        <w:rPr>
          <w:lang w:eastAsia="x-none"/>
        </w:rPr>
        <w:t xml:space="preserve"> </w:t>
      </w:r>
    </w:p>
    <w:p w:rsidR="00FF3881" w:rsidRDefault="00F35BBD" w:rsidP="00FF3881">
      <w:r>
        <w:t xml:space="preserve"> </w:t>
      </w:r>
    </w:p>
    <w:p w:rsidR="00FF3881" w:rsidRDefault="00FF3881" w:rsidP="00FF3881"/>
    <w:p w:rsidR="00406E21" w:rsidRPr="00027FAA" w:rsidRDefault="00406E21" w:rsidP="00406E21">
      <w:pPr>
        <w:pStyle w:val="Heading1"/>
        <w:numPr>
          <w:ilvl w:val="0"/>
          <w:numId w:val="13"/>
        </w:numPr>
        <w:tabs>
          <w:tab w:val="clear" w:pos="720"/>
          <w:tab w:val="left" w:pos="0"/>
        </w:tabs>
        <w:ind w:left="0" w:firstLine="0"/>
      </w:pPr>
      <w:r w:rsidRPr="007441CB">
        <w:rPr>
          <w:lang w:val="en-CA"/>
        </w:rPr>
        <w:t>Patent rights declaration(s)</w:t>
      </w:r>
    </w:p>
    <w:p w:rsidR="00406E21" w:rsidRPr="0079530A" w:rsidRDefault="00474150" w:rsidP="00406E21">
      <w:pPr>
        <w:jc w:val="both"/>
        <w:rPr>
          <w:sz w:val="20"/>
          <w:lang w:val="en-GB"/>
        </w:rPr>
      </w:pPr>
      <w:r w:rsidRPr="00474150">
        <w:rPr>
          <w:b/>
          <w:sz w:val="20"/>
        </w:rPr>
        <w:t xml:space="preserve">University of </w:t>
      </w:r>
      <w:proofErr w:type="spellStart"/>
      <w:r w:rsidRPr="00474150">
        <w:rPr>
          <w:b/>
          <w:sz w:val="20"/>
        </w:rPr>
        <w:t>Aizu</w:t>
      </w:r>
      <w:proofErr w:type="spellEnd"/>
      <w:r>
        <w:rPr>
          <w:b/>
          <w:sz w:val="20"/>
        </w:rPr>
        <w:t xml:space="preserve"> </w:t>
      </w:r>
      <w:del w:id="8" w:author="Admin" w:date="2012-07-11T01:11:00Z">
        <w:r w:rsidDel="00323BF0">
          <w:rPr>
            <w:b/>
            <w:sz w:val="20"/>
          </w:rPr>
          <w:delText xml:space="preserve">and </w:delText>
        </w:r>
        <w:r w:rsidRPr="00474150" w:rsidDel="00323BF0">
          <w:rPr>
            <w:b/>
            <w:sz w:val="20"/>
          </w:rPr>
          <w:delText xml:space="preserve"> LG Electronics</w:delText>
        </w:r>
        <w:r w:rsidR="00406E21" w:rsidRPr="00027FAA" w:rsidDel="00323BF0">
          <w:rPr>
            <w:b/>
            <w:sz w:val="20"/>
          </w:rPr>
          <w:delText xml:space="preserve"> </w:delText>
        </w:r>
      </w:del>
      <w:r w:rsidR="00406E21">
        <w:rPr>
          <w:b/>
          <w:sz w:val="20"/>
        </w:rPr>
        <w:t>does not</w:t>
      </w:r>
      <w:r w:rsidR="00406E21" w:rsidRPr="00027FAA">
        <w:rPr>
          <w:b/>
          <w:sz w:val="20"/>
        </w:rPr>
        <w:t xml:space="preserve"> have current or pending patent rights relating to the technology described in this contribution</w:t>
      </w:r>
      <w:r w:rsidR="00406E21">
        <w:rPr>
          <w:b/>
          <w:sz w:val="20"/>
        </w:rPr>
        <w:t>.</w:t>
      </w:r>
    </w:p>
    <w:sectPr w:rsidR="00406E21" w:rsidRPr="0079530A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ABF" w:rsidRDefault="00AF7ABF">
      <w:r>
        <w:separator/>
      </w:r>
    </w:p>
  </w:endnote>
  <w:endnote w:type="continuationSeparator" w:id="0">
    <w:p w:rsidR="00AF7ABF" w:rsidRDefault="00AF7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C3D2E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323BF0">
      <w:rPr>
        <w:rStyle w:val="PageNumber"/>
        <w:noProof/>
      </w:rPr>
      <w:t>2012-07-11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ABF" w:rsidRDefault="00AF7ABF">
      <w:r>
        <w:separator/>
      </w:r>
    </w:p>
  </w:footnote>
  <w:footnote w:type="continuationSeparator" w:id="0">
    <w:p w:rsidR="00AF7ABF" w:rsidRDefault="00AF7A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0AD0AE9"/>
    <w:multiLevelType w:val="hybridMultilevel"/>
    <w:tmpl w:val="94F2B55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F536DE"/>
    <w:multiLevelType w:val="multilevel"/>
    <w:tmpl w:val="B1800BBC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0968FB"/>
    <w:multiLevelType w:val="hybridMultilevel"/>
    <w:tmpl w:val="1792BBE0"/>
    <w:lvl w:ilvl="0" w:tplc="D808684E">
      <w:numFmt w:val="bullet"/>
      <w:lvlText w:val="-"/>
      <w:lvlJc w:val="left"/>
      <w:pPr>
        <w:ind w:left="36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78833ED"/>
    <w:multiLevelType w:val="multilevel"/>
    <w:tmpl w:val="A28E9A5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0847F72"/>
    <w:multiLevelType w:val="hybridMultilevel"/>
    <w:tmpl w:val="EC40DB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5">
    <w:nsid w:val="71AC17A6"/>
    <w:multiLevelType w:val="hybridMultilevel"/>
    <w:tmpl w:val="F9026E6E"/>
    <w:lvl w:ilvl="0" w:tplc="53928940">
      <w:start w:val="1"/>
      <w:numFmt w:val="decimal"/>
      <w:lvlText w:val="%1"/>
      <w:lvlJc w:val="left"/>
      <w:pPr>
        <w:ind w:left="720" w:hanging="360"/>
      </w:pPr>
      <w:rPr>
        <w:rFonts w:eastAsia="Times New Roman" w:cs="Arial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4"/>
  </w:num>
  <w:num w:numId="3">
    <w:abstractNumId w:val="11"/>
  </w:num>
  <w:num w:numId="4">
    <w:abstractNumId w:val="9"/>
  </w:num>
  <w:num w:numId="5">
    <w:abstractNumId w:val="10"/>
  </w:num>
  <w:num w:numId="6">
    <w:abstractNumId w:val="7"/>
  </w:num>
  <w:num w:numId="7">
    <w:abstractNumId w:val="8"/>
  </w:num>
  <w:num w:numId="8">
    <w:abstractNumId w:val="7"/>
  </w:num>
  <w:num w:numId="9">
    <w:abstractNumId w:val="2"/>
  </w:num>
  <w:num w:numId="10">
    <w:abstractNumId w:val="6"/>
  </w:num>
  <w:num w:numId="11">
    <w:abstractNumId w:val="4"/>
  </w:num>
  <w:num w:numId="12">
    <w:abstractNumId w:val="3"/>
  </w:num>
  <w:num w:numId="13">
    <w:abstractNumId w:val="15"/>
  </w:num>
  <w:num w:numId="14">
    <w:abstractNumId w:val="1"/>
  </w:num>
  <w:num w:numId="15">
    <w:abstractNumId w:val="13"/>
  </w:num>
  <w:num w:numId="16">
    <w:abstractNumId w:val="1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458BC"/>
    <w:rsid w:val="00045C41"/>
    <w:rsid w:val="00046C03"/>
    <w:rsid w:val="0007614F"/>
    <w:rsid w:val="000B1C6B"/>
    <w:rsid w:val="000B4FF9"/>
    <w:rsid w:val="000C09AC"/>
    <w:rsid w:val="000E00F3"/>
    <w:rsid w:val="000F158C"/>
    <w:rsid w:val="00102F3D"/>
    <w:rsid w:val="001234C3"/>
    <w:rsid w:val="00124E38"/>
    <w:rsid w:val="0012580B"/>
    <w:rsid w:val="00131F90"/>
    <w:rsid w:val="0013526E"/>
    <w:rsid w:val="00171371"/>
    <w:rsid w:val="00175A24"/>
    <w:rsid w:val="00187E58"/>
    <w:rsid w:val="001A297E"/>
    <w:rsid w:val="001A368E"/>
    <w:rsid w:val="001A7329"/>
    <w:rsid w:val="001B4E28"/>
    <w:rsid w:val="001B6A8D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7BA7"/>
    <w:rsid w:val="00263398"/>
    <w:rsid w:val="00275BCF"/>
    <w:rsid w:val="00285230"/>
    <w:rsid w:val="00292257"/>
    <w:rsid w:val="002A54E0"/>
    <w:rsid w:val="002B1595"/>
    <w:rsid w:val="002B191D"/>
    <w:rsid w:val="002D0AF6"/>
    <w:rsid w:val="002F164D"/>
    <w:rsid w:val="00306206"/>
    <w:rsid w:val="00317D85"/>
    <w:rsid w:val="00323BF0"/>
    <w:rsid w:val="00327C56"/>
    <w:rsid w:val="003315A1"/>
    <w:rsid w:val="003373EC"/>
    <w:rsid w:val="00342FF4"/>
    <w:rsid w:val="003706CC"/>
    <w:rsid w:val="003755A4"/>
    <w:rsid w:val="00377710"/>
    <w:rsid w:val="003A2D8E"/>
    <w:rsid w:val="003C20E4"/>
    <w:rsid w:val="003D748B"/>
    <w:rsid w:val="003E6F90"/>
    <w:rsid w:val="003F5D0F"/>
    <w:rsid w:val="00406E21"/>
    <w:rsid w:val="00412D52"/>
    <w:rsid w:val="00414101"/>
    <w:rsid w:val="00433DDB"/>
    <w:rsid w:val="00437619"/>
    <w:rsid w:val="00474150"/>
    <w:rsid w:val="00476D1B"/>
    <w:rsid w:val="004A2A63"/>
    <w:rsid w:val="004B210C"/>
    <w:rsid w:val="004D405F"/>
    <w:rsid w:val="004E4F4F"/>
    <w:rsid w:val="004E6789"/>
    <w:rsid w:val="004F61E3"/>
    <w:rsid w:val="0051015C"/>
    <w:rsid w:val="00516CF1"/>
    <w:rsid w:val="00526C17"/>
    <w:rsid w:val="00531AE9"/>
    <w:rsid w:val="00550A66"/>
    <w:rsid w:val="00567EC7"/>
    <w:rsid w:val="00570013"/>
    <w:rsid w:val="005801A2"/>
    <w:rsid w:val="005952A5"/>
    <w:rsid w:val="005A33A1"/>
    <w:rsid w:val="005B217D"/>
    <w:rsid w:val="005C385F"/>
    <w:rsid w:val="005E1AC6"/>
    <w:rsid w:val="005F6F1B"/>
    <w:rsid w:val="00624B2E"/>
    <w:rsid w:val="00624B33"/>
    <w:rsid w:val="00630AA2"/>
    <w:rsid w:val="00646707"/>
    <w:rsid w:val="00647677"/>
    <w:rsid w:val="00652B52"/>
    <w:rsid w:val="00662E58"/>
    <w:rsid w:val="00664DCF"/>
    <w:rsid w:val="00676A6E"/>
    <w:rsid w:val="00692100"/>
    <w:rsid w:val="006A2437"/>
    <w:rsid w:val="006C5D39"/>
    <w:rsid w:val="006E2810"/>
    <w:rsid w:val="006E5417"/>
    <w:rsid w:val="006F1EDF"/>
    <w:rsid w:val="00712F60"/>
    <w:rsid w:val="00720E3B"/>
    <w:rsid w:val="00744749"/>
    <w:rsid w:val="00745F6B"/>
    <w:rsid w:val="0075585E"/>
    <w:rsid w:val="00770571"/>
    <w:rsid w:val="00774A5A"/>
    <w:rsid w:val="0077582D"/>
    <w:rsid w:val="007768FF"/>
    <w:rsid w:val="007824D3"/>
    <w:rsid w:val="00796EE3"/>
    <w:rsid w:val="00797D0C"/>
    <w:rsid w:val="007A7D29"/>
    <w:rsid w:val="007B4AB8"/>
    <w:rsid w:val="007F1F8B"/>
    <w:rsid w:val="007F67A1"/>
    <w:rsid w:val="008108B8"/>
    <w:rsid w:val="008206C8"/>
    <w:rsid w:val="00874A6C"/>
    <w:rsid w:val="00876C65"/>
    <w:rsid w:val="0089075B"/>
    <w:rsid w:val="008A4B4C"/>
    <w:rsid w:val="008C239F"/>
    <w:rsid w:val="008E480C"/>
    <w:rsid w:val="00907757"/>
    <w:rsid w:val="009212B0"/>
    <w:rsid w:val="009234A5"/>
    <w:rsid w:val="009336F7"/>
    <w:rsid w:val="009374A7"/>
    <w:rsid w:val="0098551D"/>
    <w:rsid w:val="0099518F"/>
    <w:rsid w:val="009A523D"/>
    <w:rsid w:val="009D23A1"/>
    <w:rsid w:val="009F496B"/>
    <w:rsid w:val="00A01439"/>
    <w:rsid w:val="00A02E61"/>
    <w:rsid w:val="00A05CFF"/>
    <w:rsid w:val="00A13C18"/>
    <w:rsid w:val="00A52F11"/>
    <w:rsid w:val="00A56B97"/>
    <w:rsid w:val="00A6093D"/>
    <w:rsid w:val="00A71BBF"/>
    <w:rsid w:val="00A76A6D"/>
    <w:rsid w:val="00A83253"/>
    <w:rsid w:val="00AA6E84"/>
    <w:rsid w:val="00AC3D2E"/>
    <w:rsid w:val="00AE341B"/>
    <w:rsid w:val="00AF7ABF"/>
    <w:rsid w:val="00B07CA7"/>
    <w:rsid w:val="00B1279A"/>
    <w:rsid w:val="00B5222E"/>
    <w:rsid w:val="00B61C96"/>
    <w:rsid w:val="00B73A2A"/>
    <w:rsid w:val="00B94B06"/>
    <w:rsid w:val="00B94C28"/>
    <w:rsid w:val="00B94FFE"/>
    <w:rsid w:val="00BC10BA"/>
    <w:rsid w:val="00BC5AFD"/>
    <w:rsid w:val="00BF7BDA"/>
    <w:rsid w:val="00C04F43"/>
    <w:rsid w:val="00C0609D"/>
    <w:rsid w:val="00C115AB"/>
    <w:rsid w:val="00C22D58"/>
    <w:rsid w:val="00C30249"/>
    <w:rsid w:val="00C3723B"/>
    <w:rsid w:val="00C606C9"/>
    <w:rsid w:val="00C80288"/>
    <w:rsid w:val="00C84003"/>
    <w:rsid w:val="00C90650"/>
    <w:rsid w:val="00C97D78"/>
    <w:rsid w:val="00CC2AAE"/>
    <w:rsid w:val="00CC5A42"/>
    <w:rsid w:val="00CD0EAB"/>
    <w:rsid w:val="00CF34DB"/>
    <w:rsid w:val="00CF558F"/>
    <w:rsid w:val="00D073E2"/>
    <w:rsid w:val="00D446EC"/>
    <w:rsid w:val="00D51BF0"/>
    <w:rsid w:val="00D55942"/>
    <w:rsid w:val="00D57D90"/>
    <w:rsid w:val="00D807BF"/>
    <w:rsid w:val="00DA5882"/>
    <w:rsid w:val="00DA7887"/>
    <w:rsid w:val="00DB2C26"/>
    <w:rsid w:val="00DE651A"/>
    <w:rsid w:val="00DE6B43"/>
    <w:rsid w:val="00E11923"/>
    <w:rsid w:val="00E262D4"/>
    <w:rsid w:val="00E36250"/>
    <w:rsid w:val="00E54511"/>
    <w:rsid w:val="00E61DAC"/>
    <w:rsid w:val="00E72B80"/>
    <w:rsid w:val="00E75FE3"/>
    <w:rsid w:val="00E86C4C"/>
    <w:rsid w:val="00EB7AB1"/>
    <w:rsid w:val="00EF48CC"/>
    <w:rsid w:val="00F35BBD"/>
    <w:rsid w:val="00F41153"/>
    <w:rsid w:val="00F73032"/>
    <w:rsid w:val="00F848FC"/>
    <w:rsid w:val="00F9282A"/>
    <w:rsid w:val="00F96BAD"/>
    <w:rsid w:val="00FB0E84"/>
    <w:rsid w:val="00FD01C2"/>
    <w:rsid w:val="00FF0CE3"/>
    <w:rsid w:val="00FF3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A13C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A13C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0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hang@u-aizu.ac.jp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FC3BE-72E8-44D8-BA85-B33E96B9C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191</Words>
  <Characters>1213</Characters>
  <Application>Microsoft Office Word</Application>
  <DocSecurity>0</DocSecurity>
  <Lines>35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1384</CharactersWithSpaces>
  <SharedDoc>false</SharedDoc>
  <HLinks>
    <vt:vector size="12" baseType="variant">
      <vt:variant>
        <vt:i4>4980850</vt:i4>
      </vt:variant>
      <vt:variant>
        <vt:i4>3</vt:i4>
      </vt:variant>
      <vt:variant>
        <vt:i4>0</vt:i4>
      </vt:variant>
      <vt:variant>
        <vt:i4>5</vt:i4>
      </vt:variant>
      <vt:variant>
        <vt:lpwstr>mailto:yekuiw@qualcomm.com</vt:lpwstr>
      </vt:variant>
      <vt:variant>
        <vt:lpwstr/>
      </vt:variant>
      <vt:variant>
        <vt:i4>2293787</vt:i4>
      </vt:variant>
      <vt:variant>
        <vt:i4>0</vt:i4>
      </vt:variant>
      <vt:variant>
        <vt:i4>0</vt:i4>
      </vt:variant>
      <vt:variant>
        <vt:i4>5</vt:i4>
      </vt:variant>
      <vt:variant>
        <vt:lpwstr>mailto:aramasub@qualcomm.com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Admin</cp:lastModifiedBy>
  <cp:revision>12</cp:revision>
  <cp:lastPrinted>2012-07-03T07:35:00Z</cp:lastPrinted>
  <dcterms:created xsi:type="dcterms:W3CDTF">2012-07-10T13:59:00Z</dcterms:created>
  <dcterms:modified xsi:type="dcterms:W3CDTF">2012-07-10T16:11:00Z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197111645</vt:i4>
  </property>
  <property fmtid="{D5CDD505-2E9C-101B-9397-08002B2CF9AE}" pid="3" name="_NewReviewCycle">
    <vt:lpwstr/>
  </property>
  <property fmtid="{D5CDD505-2E9C-101B-9397-08002B2CF9AE}" pid="4" name="_EmailSubject">
    <vt:lpwstr>Jxxxx: Verifying derivation of LCU and SCU address in tile-scan order</vt:lpwstr>
  </property>
  <property fmtid="{D5CDD505-2E9C-101B-9397-08002B2CF9AE}" pid="5" name="_AuthorEmail">
    <vt:lpwstr>aramasub@qualcomm.com</vt:lpwstr>
  </property>
  <property fmtid="{D5CDD505-2E9C-101B-9397-08002B2CF9AE}" pid="6" name="_AuthorEmailDisplayName">
    <vt:lpwstr>Ramasubramonian, Adarsh Krishnan</vt:lpwstr>
  </property>
  <property fmtid="{D5CDD505-2E9C-101B-9397-08002B2CF9AE}" pid="7" name="_ReviewingToolsShownOnce">
    <vt:lpwstr/>
  </property>
</Properties>
</file>