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86220B">
        <w:tc>
          <w:tcPr>
            <w:tcW w:w="6408" w:type="dxa"/>
          </w:tcPr>
          <w:p w:rsidR="006C5D39" w:rsidRPr="0086220B" w:rsidRDefault="00A17B2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D171AC4" wp14:editId="1A6A82B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03261C40" wp14:editId="68166E55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F939DBB" wp14:editId="1D16DA2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86220B">
              <w:rPr>
                <w:b/>
                <w:szCs w:val="22"/>
                <w:lang w:val="en-CA"/>
              </w:rPr>
              <w:t xml:space="preserve">Joint </w:t>
            </w:r>
            <w:r w:rsidR="006C5D39" w:rsidRPr="0086220B">
              <w:rPr>
                <w:b/>
                <w:szCs w:val="22"/>
                <w:lang w:val="en-CA"/>
              </w:rPr>
              <w:t>Collaborative</w:t>
            </w:r>
            <w:r w:rsidR="00E61DAC" w:rsidRPr="0086220B">
              <w:rPr>
                <w:b/>
                <w:szCs w:val="22"/>
                <w:lang w:val="en-CA"/>
              </w:rPr>
              <w:t xml:space="preserve"> Team </w:t>
            </w:r>
            <w:r w:rsidR="006C5D39" w:rsidRPr="0086220B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8622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b/>
                <w:szCs w:val="22"/>
                <w:lang w:val="en-CA"/>
              </w:rPr>
              <w:t xml:space="preserve">of </w:t>
            </w:r>
            <w:r w:rsidR="007F1F8B" w:rsidRPr="0086220B">
              <w:rPr>
                <w:b/>
                <w:szCs w:val="22"/>
                <w:lang w:val="en-CA"/>
              </w:rPr>
              <w:t>ITU-T SG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16 WP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3 and ISO/IEC JTC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1/SC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29/WG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11</w:t>
            </w:r>
          </w:p>
          <w:p w:rsidR="00E61DAC" w:rsidRPr="0086220B" w:rsidRDefault="00090A9C" w:rsidP="00090A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rFonts w:hint="eastAsia"/>
                <w:szCs w:val="22"/>
                <w:lang w:val="en-CA" w:eastAsia="ko-KR"/>
              </w:rPr>
              <w:t>10</w:t>
            </w:r>
            <w:r w:rsidR="00630AA2" w:rsidRPr="0086220B">
              <w:rPr>
                <w:szCs w:val="22"/>
                <w:lang w:val="en-CA"/>
              </w:rPr>
              <w:t>th</w:t>
            </w:r>
            <w:r w:rsidR="00E61DAC" w:rsidRPr="0086220B">
              <w:rPr>
                <w:szCs w:val="22"/>
                <w:lang w:val="en-CA"/>
              </w:rPr>
              <w:t xml:space="preserve"> Meeting: </w:t>
            </w:r>
            <w:r w:rsidRPr="0086220B">
              <w:rPr>
                <w:szCs w:val="22"/>
                <w:lang w:val="en-CA" w:eastAsia="ko-KR"/>
              </w:rPr>
              <w:t>Stockholm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Sweden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11</w:t>
            </w:r>
            <w:r w:rsidR="005E1AC6" w:rsidRPr="0086220B">
              <w:rPr>
                <w:szCs w:val="22"/>
                <w:lang w:val="en-CA"/>
              </w:rPr>
              <w:t xml:space="preserve">– </w:t>
            </w:r>
            <w:r w:rsidRPr="0086220B">
              <w:rPr>
                <w:rFonts w:hint="eastAsia"/>
                <w:szCs w:val="22"/>
                <w:lang w:val="en-CA" w:eastAsia="ko-KR"/>
              </w:rPr>
              <w:t>20 July</w:t>
            </w:r>
            <w:r w:rsidR="005E1AC6" w:rsidRPr="0086220B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86220B" w:rsidRDefault="00E61DAC" w:rsidP="00D504B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6220B">
              <w:rPr>
                <w:lang w:val="en-CA"/>
              </w:rPr>
              <w:t>Document</w:t>
            </w:r>
            <w:r w:rsidR="006C5D39" w:rsidRPr="0086220B">
              <w:rPr>
                <w:lang w:val="en-CA"/>
              </w:rPr>
              <w:t>: JC</w:t>
            </w:r>
            <w:r w:rsidRPr="0086220B">
              <w:rPr>
                <w:lang w:val="en-CA"/>
              </w:rPr>
              <w:t>T</w:t>
            </w:r>
            <w:r w:rsidR="006C5D39" w:rsidRPr="0086220B">
              <w:rPr>
                <w:lang w:val="en-CA"/>
              </w:rPr>
              <w:t>VC</w:t>
            </w:r>
            <w:r w:rsidRPr="0086220B">
              <w:rPr>
                <w:lang w:val="en-CA"/>
              </w:rPr>
              <w:t>-</w:t>
            </w:r>
            <w:del w:id="0" w:author="Patrice ONNO" w:date="2012-07-27T14:55:00Z">
              <w:r w:rsidR="007C0EE8" w:rsidDel="00D504BF">
                <w:rPr>
                  <w:rFonts w:hint="eastAsia"/>
                  <w:lang w:val="en-CA" w:eastAsia="ko-KR"/>
                </w:rPr>
                <w:delText>J</w:delText>
              </w:r>
              <w:r w:rsidR="00776F5A" w:rsidDel="00D504BF">
                <w:rPr>
                  <w:lang w:val="en-CA" w:eastAsia="ko-KR"/>
                </w:rPr>
                <w:delText>0</w:delText>
              </w:r>
              <w:r w:rsidR="009317ED" w:rsidDel="00D504BF">
                <w:rPr>
                  <w:lang w:val="en-CA" w:eastAsia="ko-KR"/>
                </w:rPr>
                <w:delText>173</w:delText>
              </w:r>
            </w:del>
            <w:ins w:id="1" w:author="Patrice ONNO" w:date="2012-07-27T14:55:00Z">
              <w:r w:rsidR="00D504BF">
                <w:rPr>
                  <w:rFonts w:hint="eastAsia"/>
                  <w:lang w:val="en-CA" w:eastAsia="ko-KR"/>
                </w:rPr>
                <w:t>J</w:t>
              </w:r>
              <w:r w:rsidR="00D504BF">
                <w:rPr>
                  <w:lang w:val="en-CA" w:eastAsia="ko-KR"/>
                </w:rPr>
                <w:t>0</w:t>
              </w:r>
              <w:bookmarkStart w:id="2" w:name="_GoBack"/>
              <w:bookmarkEnd w:id="2"/>
              <w:r w:rsidR="00D504BF">
                <w:rPr>
                  <w:lang w:val="en-CA" w:eastAsia="ko-KR"/>
                </w:rPr>
                <w:t>366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D45DAA" w:rsidRDefault="00D45DAA" w:rsidP="000A39CF">
            <w:pPr>
              <w:spacing w:before="60" w:after="60"/>
              <w:rPr>
                <w:b/>
              </w:rPr>
            </w:pPr>
            <w:r>
              <w:rPr>
                <w:b/>
              </w:rPr>
              <w:t>Cross-check of J0218</w:t>
            </w:r>
            <w:r w:rsidR="004C337B" w:rsidRPr="004C337B">
              <w:rPr>
                <w:b/>
              </w:rPr>
              <w:t xml:space="preserve"> on </w:t>
            </w:r>
            <w:r w:rsidRPr="009E69EF">
              <w:rPr>
                <w:b/>
                <w:szCs w:val="22"/>
                <w:lang w:val="en-CA"/>
              </w:rPr>
              <w:t>Bi-pred merge restriction for small PUs</w:t>
            </w:r>
            <w:r w:rsidRPr="004351C0">
              <w:rPr>
                <w:b/>
              </w:rPr>
              <w:t xml:space="preserve"> </w:t>
            </w:r>
          </w:p>
          <w:p w:rsidR="00E61DAC" w:rsidRPr="004C337B" w:rsidRDefault="00E61DAC" w:rsidP="000A39CF">
            <w:pPr>
              <w:spacing w:before="60" w:after="60"/>
              <w:rPr>
                <w:b/>
                <w:szCs w:val="22"/>
                <w:lang w:val="en-CA" w:eastAsia="ko-KR"/>
              </w:rPr>
            </w:pP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 xml:space="preserve">Input Document to </w:t>
            </w:r>
            <w:r w:rsidR="00AE341B" w:rsidRPr="0086220B">
              <w:rPr>
                <w:szCs w:val="22"/>
                <w:lang w:val="en-CA"/>
              </w:rPr>
              <w:t>JCT-VC</w:t>
            </w:r>
            <w:r w:rsidRPr="0086220B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6220B" w:rsidRDefault="007D23D3" w:rsidP="00090A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Author(s) or</w:t>
            </w:r>
            <w:r w:rsidRPr="0086220B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317ED" w:rsidRPr="004351C0" w:rsidRDefault="009317ED" w:rsidP="005E56D9">
            <w:pPr>
              <w:spacing w:before="0"/>
              <w:jc w:val="both"/>
              <w:rPr>
                <w:szCs w:val="22"/>
              </w:rPr>
            </w:pPr>
          </w:p>
          <w:p w:rsidR="00B312D5" w:rsidRDefault="005E56D9" w:rsidP="005E56D9">
            <w:pPr>
              <w:spacing w:before="60" w:after="6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>Patrice O</w:t>
            </w:r>
            <w:r w:rsidR="007F362D">
              <w:rPr>
                <w:szCs w:val="22"/>
                <w:lang w:val="fr-FR"/>
              </w:rPr>
              <w:t>nno</w:t>
            </w:r>
          </w:p>
          <w:p w:rsidR="005E56D9" w:rsidRPr="00BE766C" w:rsidRDefault="005E56D9" w:rsidP="005E56D9">
            <w:pPr>
              <w:spacing w:before="0"/>
              <w:jc w:val="both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>Canon Research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Default="005E56D9" w:rsidP="005E56D9">
            <w:pPr>
              <w:spacing w:before="60" w:after="60"/>
              <w:rPr>
                <w:szCs w:val="24"/>
                <w:lang w:val="fr-FR" w:eastAsia="ko-K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  <w:p w:rsidR="005E56D9" w:rsidRPr="0086220B" w:rsidRDefault="005E56D9" w:rsidP="005E56D9">
            <w:pPr>
              <w:spacing w:before="60" w:after="60"/>
              <w:rPr>
                <w:szCs w:val="22"/>
                <w:lang w:val="en-CA" w:eastAsia="ko-KR"/>
              </w:rPr>
            </w:pPr>
          </w:p>
        </w:tc>
        <w:tc>
          <w:tcPr>
            <w:tcW w:w="900" w:type="dxa"/>
          </w:tcPr>
          <w:p w:rsidR="00E61DAC" w:rsidRPr="0086220B" w:rsidRDefault="00E61DA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br/>
              <w:t>Tel:</w:t>
            </w:r>
            <w:r w:rsidRPr="0086220B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43D80" w:rsidRDefault="00E61DAC" w:rsidP="00243D80">
            <w:pPr>
              <w:spacing w:before="60" w:after="60"/>
              <w:rPr>
                <w:rStyle w:val="Hyperlink"/>
                <w:szCs w:val="22"/>
              </w:rPr>
            </w:pPr>
            <w:r w:rsidRPr="0086220B">
              <w:rPr>
                <w:szCs w:val="22"/>
                <w:lang w:val="en-CA"/>
              </w:rPr>
              <w:br/>
            </w:r>
            <w:r w:rsidR="005E56D9" w:rsidRPr="00B9105F">
              <w:rPr>
                <w:szCs w:val="22"/>
              </w:rPr>
              <w:t>+33(0)299876800</w:t>
            </w:r>
            <w:r w:rsidR="005E56D9" w:rsidRPr="005B217D">
              <w:rPr>
                <w:szCs w:val="22"/>
                <w:lang w:val="en-CA"/>
              </w:rPr>
              <w:t xml:space="preserve"> </w:t>
            </w:r>
            <w:hyperlink r:id="rId10" w:history="1">
              <w:r w:rsidR="00243D80" w:rsidRPr="0093002C">
                <w:rPr>
                  <w:rStyle w:val="Hyperlink"/>
                  <w:szCs w:val="22"/>
                </w:rPr>
                <w:t>patrice.onno@crf.canon.fr</w:t>
              </w:r>
            </w:hyperlink>
          </w:p>
          <w:p w:rsidR="005E56D9" w:rsidRPr="009317ED" w:rsidRDefault="005E56D9" w:rsidP="00243D80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6220B" w:rsidRDefault="005E56D9" w:rsidP="00423AF1">
            <w:pPr>
              <w:spacing w:before="60" w:after="60"/>
              <w:rPr>
                <w:szCs w:val="22"/>
                <w:lang w:val="en-CA" w:eastAsia="ko-KR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C337B" w:rsidRPr="005B217D" w:rsidRDefault="004C337B" w:rsidP="004C337B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C337B" w:rsidRDefault="004C337B" w:rsidP="007957F5">
      <w:pPr>
        <w:jc w:val="both"/>
      </w:pPr>
      <w:r>
        <w:rPr>
          <w:szCs w:val="22"/>
        </w:rPr>
        <w:t>This document is a crosscheck report</w:t>
      </w:r>
      <w:r w:rsidR="00D45DAA">
        <w:rPr>
          <w:szCs w:val="22"/>
        </w:rPr>
        <w:t xml:space="preserve"> of the contribution JCTVC-J0218</w:t>
      </w:r>
      <w:r>
        <w:rPr>
          <w:szCs w:val="22"/>
        </w:rPr>
        <w:t xml:space="preserve"> about </w:t>
      </w:r>
      <w:r w:rsidR="00D45DAA">
        <w:rPr>
          <w:szCs w:val="22"/>
        </w:rPr>
        <w:t xml:space="preserve">the </w:t>
      </w:r>
      <w:r w:rsidR="00D45DAA" w:rsidRPr="00D45DAA">
        <w:rPr>
          <w:szCs w:val="22"/>
        </w:rPr>
        <w:t>Bi-pred merge restriction for small PUs</w:t>
      </w:r>
      <w:r w:rsidR="004351C0">
        <w:rPr>
          <w:szCs w:val="22"/>
        </w:rPr>
        <w:t>.</w:t>
      </w:r>
      <w:r w:rsidR="007957F5">
        <w:rPr>
          <w:szCs w:val="22"/>
        </w:rPr>
        <w:t xml:space="preserve"> </w:t>
      </w:r>
      <w:r>
        <w:t>This document confirms the</w:t>
      </w:r>
      <w:r w:rsidR="00FF3BCA">
        <w:t xml:space="preserve"> results</w:t>
      </w:r>
      <w:r w:rsidR="00E4099E">
        <w:t xml:space="preserve"> of the three proposals</w:t>
      </w:r>
      <w:r w:rsidR="00FF3BCA">
        <w:t xml:space="preserve"> </w:t>
      </w:r>
      <w:r w:rsidR="00CD14F5">
        <w:t xml:space="preserve">described by </w:t>
      </w:r>
      <w:r w:rsidR="00FF3BCA">
        <w:t xml:space="preserve"> </w:t>
      </w:r>
      <w:r w:rsidR="00D45DAA">
        <w:t>Samsung</w:t>
      </w:r>
      <w:r w:rsidR="004351C0">
        <w:t>.</w:t>
      </w:r>
    </w:p>
    <w:p w:rsidR="004C337B" w:rsidRDefault="004C337B" w:rsidP="004C337B">
      <w:pPr>
        <w:rPr>
          <w:szCs w:val="22"/>
          <w:lang w:val="en-CA" w:eastAsia="zh-TW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9B76F2" w:rsidRDefault="004C337B" w:rsidP="00BA1972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In current HM</w:t>
      </w:r>
      <w:r w:rsidR="00BA1972">
        <w:rPr>
          <w:szCs w:val="22"/>
          <w:lang w:val="en-CA" w:eastAsia="ko-KR"/>
        </w:rPr>
        <w:t>7.0</w:t>
      </w:r>
      <w:r>
        <w:rPr>
          <w:rFonts w:hint="eastAsia"/>
          <w:szCs w:val="22"/>
          <w:lang w:val="en-CA" w:eastAsia="ko-KR"/>
        </w:rPr>
        <w:t xml:space="preserve"> design</w:t>
      </w:r>
      <w:r>
        <w:rPr>
          <w:szCs w:val="22"/>
          <w:lang w:val="en-CA" w:eastAsia="ko-KR"/>
        </w:rPr>
        <w:t>,</w:t>
      </w:r>
      <w:r>
        <w:rPr>
          <w:rFonts w:hint="eastAsia"/>
          <w:szCs w:val="22"/>
          <w:lang w:val="en-CA" w:eastAsia="ko-KR"/>
        </w:rPr>
        <w:t xml:space="preserve"> </w:t>
      </w:r>
      <w:r w:rsidR="009B76F2">
        <w:rPr>
          <w:rFonts w:hint="eastAsia"/>
          <w:szCs w:val="22"/>
          <w:lang w:val="en-CA" w:eastAsia="ko-KR"/>
        </w:rPr>
        <w:t>bi-pred restriction for small P</w:t>
      </w:r>
      <w:r w:rsidR="009B76F2">
        <w:rPr>
          <w:szCs w:val="22"/>
          <w:lang w:val="en-CA" w:eastAsia="ko-KR"/>
        </w:rPr>
        <w:t xml:space="preserve">Us </w:t>
      </w:r>
      <w:r w:rsidR="00355BBF">
        <w:rPr>
          <w:szCs w:val="22"/>
          <w:lang w:val="en-CA" w:eastAsia="ko-KR"/>
        </w:rPr>
        <w:t>has been adopted</w:t>
      </w:r>
      <w:r w:rsidR="009B76F2">
        <w:rPr>
          <w:rFonts w:hint="eastAsia"/>
          <w:szCs w:val="22"/>
          <w:lang w:val="en-CA" w:eastAsia="ko-KR"/>
        </w:rPr>
        <w:t xml:space="preserve"> where bi-predictive motion information for 8x4 and 4x8 is converted to uni-predictive List0 motion after motion information construction</w:t>
      </w:r>
      <w:r w:rsidR="00355BBF">
        <w:rPr>
          <w:szCs w:val="22"/>
          <w:lang w:val="en-CA" w:eastAsia="ko-KR"/>
        </w:rPr>
        <w:t>.</w:t>
      </w:r>
    </w:p>
    <w:p w:rsidR="009B76F2" w:rsidRDefault="009B76F2" w:rsidP="00BA1972">
      <w:pPr>
        <w:jc w:val="both"/>
        <w:rPr>
          <w:szCs w:val="22"/>
          <w:lang w:val="en-CA" w:eastAsia="ko-KR"/>
        </w:rPr>
      </w:pPr>
      <w:r>
        <w:rPr>
          <w:bCs/>
          <w:lang w:val="en-CA" w:eastAsia="ko-KR"/>
        </w:rPr>
        <w:t>In the JCTVC-J0218</w:t>
      </w:r>
      <w:r w:rsidR="004351C0">
        <w:rPr>
          <w:bCs/>
          <w:lang w:val="en-CA" w:eastAsia="ko-KR"/>
        </w:rPr>
        <w:t xml:space="preserve"> contribution, i</w:t>
      </w:r>
      <w:r w:rsidR="004351C0" w:rsidRPr="006A317D">
        <w:rPr>
          <w:bCs/>
          <w:lang w:eastAsia="ko-KR"/>
        </w:rPr>
        <w:t>t is proposed</w:t>
      </w:r>
      <w:r w:rsidR="00355BBF">
        <w:rPr>
          <w:bCs/>
          <w:lang w:eastAsia="ko-KR"/>
        </w:rPr>
        <w:t xml:space="preserve"> that</w:t>
      </w:r>
      <w:r w:rsidR="0005691D">
        <w:rPr>
          <w:rFonts w:hint="eastAsia"/>
          <w:szCs w:val="22"/>
          <w:lang w:val="en-CA" w:eastAsia="ko-KR"/>
        </w:rPr>
        <w:t xml:space="preserve"> bi-predictive </w:t>
      </w:r>
      <w:r w:rsidR="0005691D">
        <w:rPr>
          <w:szCs w:val="22"/>
          <w:lang w:val="en-CA" w:eastAsia="ko-KR"/>
        </w:rPr>
        <w:t xml:space="preserve">motion vector predictor </w:t>
      </w:r>
      <w:r>
        <w:rPr>
          <w:rFonts w:hint="eastAsia"/>
          <w:szCs w:val="22"/>
          <w:lang w:val="en-CA" w:eastAsia="ko-KR"/>
        </w:rPr>
        <w:t>candidates</w:t>
      </w:r>
      <w:r w:rsidR="0005691D">
        <w:rPr>
          <w:szCs w:val="22"/>
          <w:lang w:val="en-CA" w:eastAsia="ko-KR"/>
        </w:rPr>
        <w:t xml:space="preserve"> for the merge mode</w:t>
      </w:r>
      <w:r>
        <w:rPr>
          <w:rFonts w:hint="eastAsia"/>
          <w:szCs w:val="22"/>
          <w:lang w:val="en-CA" w:eastAsia="ko-KR"/>
        </w:rPr>
        <w:t xml:space="preserve"> are restricted during merge candidate derivation process.</w:t>
      </w:r>
      <w:r w:rsidR="007957F5">
        <w:rPr>
          <w:szCs w:val="22"/>
          <w:lang w:val="en-CA" w:eastAsia="ko-KR"/>
        </w:rPr>
        <w:t xml:space="preserve"> Three different proposals are described in JCTVC-J0218.</w:t>
      </w:r>
    </w:p>
    <w:p w:rsidR="007957F5" w:rsidRDefault="007957F5" w:rsidP="007957F5">
      <w:pPr>
        <w:pStyle w:val="ListParagraph"/>
        <w:numPr>
          <w:ilvl w:val="0"/>
          <w:numId w:val="15"/>
        </w:numPr>
        <w:rPr>
          <w:lang w:val="en-CA"/>
        </w:rPr>
      </w:pPr>
      <w:r>
        <w:rPr>
          <w:lang w:val="en-CA"/>
        </w:rPr>
        <w:t xml:space="preserve">P1: </w:t>
      </w:r>
      <w:r w:rsidRPr="007957F5">
        <w:rPr>
          <w:lang w:val="en-CA"/>
        </w:rPr>
        <w:t>Uni-predictive merge candidate generation for temporal, combined and zero merge candidates</w:t>
      </w:r>
      <w:r>
        <w:rPr>
          <w:lang w:val="en-CA"/>
        </w:rPr>
        <w:t>.</w:t>
      </w:r>
    </w:p>
    <w:p w:rsidR="004351C0" w:rsidRDefault="007957F5" w:rsidP="007957F5">
      <w:pPr>
        <w:pStyle w:val="ListParagraph"/>
        <w:numPr>
          <w:ilvl w:val="0"/>
          <w:numId w:val="15"/>
        </w:numPr>
        <w:rPr>
          <w:lang w:val="en-CA"/>
        </w:rPr>
      </w:pPr>
      <w:r>
        <w:rPr>
          <w:lang w:val="en-CA"/>
        </w:rPr>
        <w:t xml:space="preserve">P2: </w:t>
      </w:r>
      <w:r>
        <w:rPr>
          <w:rFonts w:hint="eastAsia"/>
          <w:lang w:eastAsia="ko-KR"/>
        </w:rPr>
        <w:t>Exclusion of bi-predictive spatial merge candidate</w:t>
      </w:r>
      <w:r>
        <w:rPr>
          <w:lang w:eastAsia="ko-KR"/>
        </w:rPr>
        <w:t>.</w:t>
      </w:r>
      <w:r>
        <w:rPr>
          <w:lang w:val="en-CA"/>
        </w:rPr>
        <w:t xml:space="preserve"> </w:t>
      </w:r>
    </w:p>
    <w:p w:rsidR="007957F5" w:rsidRPr="007957F5" w:rsidRDefault="007957F5" w:rsidP="007957F5">
      <w:pPr>
        <w:pStyle w:val="ListParagraph"/>
        <w:numPr>
          <w:ilvl w:val="0"/>
          <w:numId w:val="15"/>
        </w:numPr>
        <w:rPr>
          <w:lang w:val="en-CA"/>
        </w:rPr>
      </w:pPr>
      <w:r>
        <w:rPr>
          <w:lang w:val="en-CA"/>
        </w:rPr>
        <w:t xml:space="preserve">P3: </w:t>
      </w:r>
      <w:r>
        <w:rPr>
          <w:rFonts w:hint="eastAsia"/>
          <w:lang w:eastAsia="ko-KR"/>
        </w:rPr>
        <w:t>Conversion of bi-predictive spatial merge candidate</w:t>
      </w:r>
      <w:r>
        <w:rPr>
          <w:lang w:eastAsia="ko-KR"/>
        </w:rPr>
        <w:t>.</w:t>
      </w:r>
    </w:p>
    <w:p w:rsidR="007957F5" w:rsidRPr="007957F5" w:rsidRDefault="007957F5" w:rsidP="007957F5">
      <w:pPr>
        <w:pStyle w:val="ListParagraph"/>
        <w:rPr>
          <w:lang w:val="en-CA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>
        <w:rPr>
          <w:lang w:val="en-CA"/>
        </w:rPr>
        <w:t>Results</w:t>
      </w:r>
    </w:p>
    <w:p w:rsidR="004351C0" w:rsidRPr="007957F5" w:rsidRDefault="007957F5" w:rsidP="007957F5">
      <w:pPr>
        <w:pStyle w:val="Heading2"/>
        <w:rPr>
          <w:lang w:val="en-US"/>
        </w:rPr>
      </w:pPr>
      <w:r w:rsidRPr="007957F5">
        <w:rPr>
          <w:lang w:val="en-US"/>
        </w:rPr>
        <w:t>P1 results</w:t>
      </w:r>
    </w:p>
    <w:tbl>
      <w:tblPr>
        <w:tblW w:w="76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6"/>
        <w:gridCol w:w="1068"/>
        <w:gridCol w:w="1045"/>
        <w:gridCol w:w="1067"/>
        <w:gridCol w:w="1068"/>
        <w:gridCol w:w="1045"/>
        <w:gridCol w:w="1067"/>
      </w:tblGrid>
      <w:tr w:rsidR="00E4099E" w:rsidRPr="00E4099E" w:rsidTr="00E4099E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Random Access HE10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0,2%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-0,2%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lastRenderedPageBreak/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101%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102%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Low delay B HE10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0,2%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-0,2%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0,2%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0,1%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1,2%</w:t>
            </w:r>
          </w:p>
        </w:tc>
      </w:tr>
      <w:tr w:rsidR="00E4099E" w:rsidRPr="00E4099E" w:rsidTr="00E4099E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101%</w:t>
            </w:r>
          </w:p>
        </w:tc>
      </w:tr>
      <w:tr w:rsidR="00E4099E" w:rsidRPr="00E4099E" w:rsidTr="00E4099E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104</w:t>
            </w:r>
            <w:r w:rsidR="00C178B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*</w:t>
            </w: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100</w:t>
            </w:r>
            <w:r w:rsidR="00C178B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*</w:t>
            </w: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%</w:t>
            </w:r>
          </w:p>
        </w:tc>
      </w:tr>
    </w:tbl>
    <w:p w:rsidR="007957F5" w:rsidRPr="007957F5" w:rsidRDefault="007957F5" w:rsidP="007957F5"/>
    <w:p w:rsidR="007957F5" w:rsidRPr="007957F5" w:rsidRDefault="007957F5" w:rsidP="007957F5">
      <w:pPr>
        <w:pStyle w:val="Heading2"/>
        <w:rPr>
          <w:lang w:val="en-US"/>
        </w:rPr>
      </w:pPr>
      <w:r w:rsidRPr="007957F5">
        <w:rPr>
          <w:lang w:val="en-US"/>
        </w:rPr>
        <w:t>P2 results</w:t>
      </w:r>
    </w:p>
    <w:tbl>
      <w:tblPr>
        <w:tblW w:w="7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  <w:gridCol w:w="1068"/>
        <w:gridCol w:w="1045"/>
        <w:gridCol w:w="1067"/>
      </w:tblGrid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Random Access HE10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101%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105</w:t>
            </w:r>
            <w:r w:rsidR="00C178B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*</w:t>
            </w: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102</w:t>
            </w:r>
            <w:r w:rsidR="00C178B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*</w:t>
            </w: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Low delay B HE10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-0,3%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0,5%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0,7%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102%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104</w:t>
            </w:r>
            <w:r w:rsidR="00C178B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*</w:t>
            </w: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99</w:t>
            </w:r>
            <w:r w:rsidR="00C178B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*</w:t>
            </w: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%</w:t>
            </w:r>
          </w:p>
        </w:tc>
      </w:tr>
    </w:tbl>
    <w:p w:rsidR="007957F5" w:rsidRPr="007957F5" w:rsidRDefault="007957F5" w:rsidP="007957F5"/>
    <w:p w:rsidR="007957F5" w:rsidRPr="007957F5" w:rsidRDefault="007957F5" w:rsidP="007957F5">
      <w:pPr>
        <w:pStyle w:val="Heading2"/>
      </w:pPr>
      <w:r w:rsidRPr="007957F5">
        <w:rPr>
          <w:lang w:val="en-US"/>
        </w:rPr>
        <w:t>P3 results</w:t>
      </w:r>
    </w:p>
    <w:tbl>
      <w:tblPr>
        <w:tblW w:w="7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  <w:gridCol w:w="1068"/>
        <w:gridCol w:w="1045"/>
        <w:gridCol w:w="1067"/>
      </w:tblGrid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Random Access HE10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0,2%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lastRenderedPageBreak/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-0,2%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101%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105</w:t>
            </w:r>
            <w:r w:rsidR="00C178B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*</w:t>
            </w: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101</w:t>
            </w:r>
            <w:r w:rsidR="00C178B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*</w:t>
            </w: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Low delay B HE10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0,2%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-0,2%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0,2%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808080"/>
                <w:sz w:val="18"/>
                <w:szCs w:val="18"/>
                <w:lang w:val="fr-FR" w:eastAsia="fr-FR"/>
              </w:rPr>
              <w:t>0,1%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-0,1%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0,1%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1,2%</w:t>
            </w:r>
          </w:p>
        </w:tc>
      </w:tr>
      <w:tr w:rsidR="00E4099E" w:rsidRPr="00E4099E" w:rsidTr="00E4099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101%</w:t>
            </w:r>
          </w:p>
        </w:tc>
      </w:tr>
      <w:tr w:rsidR="00E4099E" w:rsidRPr="00E4099E" w:rsidTr="00E4099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104</w:t>
            </w:r>
            <w:r w:rsidR="00C178B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*</w:t>
            </w: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099E" w:rsidRPr="00E4099E" w:rsidRDefault="00E4099E" w:rsidP="00E409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101</w:t>
            </w:r>
            <w:r w:rsidR="00C178B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*</w:t>
            </w:r>
            <w:r w:rsidRPr="00E4099E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%</w:t>
            </w:r>
          </w:p>
        </w:tc>
      </w:tr>
    </w:tbl>
    <w:p w:rsidR="004351C0" w:rsidRPr="004351C0" w:rsidRDefault="00B56DF3" w:rsidP="004351C0">
      <w:pPr>
        <w:rPr>
          <w:lang w:val="en-CA"/>
        </w:rPr>
      </w:pPr>
      <w:r>
        <w:rPr>
          <w:lang w:val="en-CA"/>
        </w:rPr>
        <w:t xml:space="preserve">*: </w:t>
      </w:r>
      <w:r w:rsidR="002069A3">
        <w:rPr>
          <w:lang w:val="en-CA"/>
        </w:rPr>
        <w:t>Decoding time variations are not related to the modifications proposed by these changes.</w:t>
      </w:r>
    </w:p>
    <w:p w:rsidR="00B56DF3" w:rsidRDefault="00B56DF3" w:rsidP="00B56DF3">
      <w:pPr>
        <w:pStyle w:val="Heading1"/>
        <w:numPr>
          <w:ilvl w:val="0"/>
          <w:numId w:val="0"/>
        </w:numPr>
        <w:ind w:left="360"/>
        <w:jc w:val="both"/>
        <w:rPr>
          <w:lang w:val="en-CA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>
        <w:rPr>
          <w:lang w:val="en-CA"/>
        </w:rPr>
        <w:t>Conclusion</w:t>
      </w:r>
    </w:p>
    <w:p w:rsidR="00E22C2E" w:rsidRDefault="004C337B" w:rsidP="007957F5">
      <w:pPr>
        <w:jc w:val="both"/>
        <w:rPr>
          <w:lang w:val="en-CA"/>
        </w:rPr>
      </w:pPr>
      <w:r>
        <w:rPr>
          <w:lang w:val="en-CA"/>
        </w:rPr>
        <w:t>The BD-rate results provided by</w:t>
      </w:r>
      <w:r w:rsidR="007957F5">
        <w:rPr>
          <w:lang w:val="en-CA"/>
        </w:rPr>
        <w:t xml:space="preserve"> Samsung </w:t>
      </w:r>
      <w:r w:rsidR="00E4099E">
        <w:rPr>
          <w:lang w:val="en-CA"/>
        </w:rPr>
        <w:t xml:space="preserve">for the three proposals </w:t>
      </w:r>
      <w:r w:rsidR="00E22C2E">
        <w:rPr>
          <w:lang w:val="en-CA"/>
        </w:rPr>
        <w:t>are confirmed with respectively 0.0% loss for the three components u</w:t>
      </w:r>
      <w:r w:rsidR="00B377DD">
        <w:rPr>
          <w:lang w:val="en-CA"/>
        </w:rPr>
        <w:t>nder the common test conditions of HM7.0</w:t>
      </w:r>
      <w:r w:rsidR="007957F5">
        <w:rPr>
          <w:lang w:val="en-CA"/>
        </w:rPr>
        <w:t>.</w:t>
      </w:r>
      <w:r w:rsidR="00E22C2E">
        <w:rPr>
          <w:lang w:val="en-CA"/>
        </w:rPr>
        <w:t xml:space="preserve"> </w:t>
      </w:r>
      <w:r w:rsidR="00E4099E">
        <w:rPr>
          <w:lang w:val="en-CA"/>
        </w:rPr>
        <w:t>The</w:t>
      </w:r>
      <w:r w:rsidR="00EA62E7">
        <w:rPr>
          <w:lang w:val="en-CA"/>
        </w:rPr>
        <w:t xml:space="preserve"> Chroma component of</w:t>
      </w:r>
      <w:r w:rsidR="00E4099E">
        <w:rPr>
          <w:lang w:val="en-CA"/>
        </w:rPr>
        <w:t xml:space="preserve"> Slideshow sequence </w:t>
      </w:r>
      <w:r w:rsidR="00EA62E7">
        <w:rPr>
          <w:lang w:val="en-CA"/>
        </w:rPr>
        <w:t xml:space="preserve">(class F) in LBHE is systematically </w:t>
      </w:r>
      <w:r w:rsidR="00E4099E">
        <w:rPr>
          <w:lang w:val="en-CA"/>
        </w:rPr>
        <w:t>affected by the 3 proposed change</w:t>
      </w:r>
      <w:r w:rsidR="00EA62E7">
        <w:rPr>
          <w:lang w:val="en-CA"/>
        </w:rPr>
        <w:t>s</w:t>
      </w:r>
      <w:r w:rsidR="00E4099E">
        <w:rPr>
          <w:lang w:val="en-CA"/>
        </w:rPr>
        <w:t>.</w:t>
      </w:r>
    </w:p>
    <w:p w:rsidR="004B0F32" w:rsidRPr="002D0947" w:rsidRDefault="004B0F32" w:rsidP="009234A5">
      <w:pPr>
        <w:jc w:val="both"/>
        <w:rPr>
          <w:szCs w:val="22"/>
          <w:lang w:val="en-CA" w:eastAsia="ko-KR"/>
        </w:rPr>
      </w:pPr>
    </w:p>
    <w:sectPr w:rsidR="004B0F32" w:rsidRPr="002D0947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99E" w:rsidRDefault="00E4099E">
      <w:r>
        <w:separator/>
      </w:r>
    </w:p>
  </w:endnote>
  <w:endnote w:type="continuationSeparator" w:id="0">
    <w:p w:rsidR="00E4099E" w:rsidRDefault="00E4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99E" w:rsidRDefault="00E4099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504B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504BF">
      <w:rPr>
        <w:rStyle w:val="PageNumber"/>
        <w:noProof/>
      </w:rPr>
      <w:t>2012-07-09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99E" w:rsidRDefault="00E4099E">
      <w:r>
        <w:separator/>
      </w:r>
    </w:p>
  </w:footnote>
  <w:footnote w:type="continuationSeparator" w:id="0">
    <w:p w:rsidR="00E4099E" w:rsidRDefault="00E40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2275" w:hanging="432"/>
      </w:pPr>
    </w:lvl>
    <w:lvl w:ilvl="1">
      <w:start w:val="1"/>
      <w:numFmt w:val="decimal"/>
      <w:pStyle w:val="Heading2"/>
      <w:lvlText w:val="%1.%2"/>
      <w:lvlJc w:val="left"/>
      <w:pPr>
        <w:ind w:left="2419" w:hanging="576"/>
      </w:p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</w:lvl>
    <w:lvl w:ilvl="3">
      <w:start w:val="1"/>
      <w:numFmt w:val="decimal"/>
      <w:pStyle w:val="Heading4"/>
      <w:lvlText w:val="%1.%2.%3.%4"/>
      <w:lvlJc w:val="left"/>
      <w:pPr>
        <w:ind w:left="2707" w:hanging="864"/>
      </w:pPr>
    </w:lvl>
    <w:lvl w:ilvl="4">
      <w:start w:val="1"/>
      <w:numFmt w:val="decimal"/>
      <w:pStyle w:val="Heading5"/>
      <w:lvlText w:val="%1.%2.%3.%4.%5"/>
      <w:lvlJc w:val="left"/>
      <w:pPr>
        <w:ind w:left="2851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995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3139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3283" w:hanging="1440"/>
      </w:pPr>
    </w:lvl>
    <w:lvl w:ilvl="8">
      <w:start w:val="1"/>
      <w:numFmt w:val="decimal"/>
      <w:lvlText w:val="%1.%2.%3.%4.%5.%6.%7.%8.%9"/>
      <w:lvlJc w:val="left"/>
      <w:pPr>
        <w:ind w:left="3427" w:hanging="1584"/>
      </w:pPr>
    </w:lvl>
  </w:abstractNum>
  <w:abstractNum w:abstractNumId="4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644"/>
        </w:tabs>
        <w:ind w:left="64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F730C55"/>
    <w:multiLevelType w:val="hybridMultilevel"/>
    <w:tmpl w:val="A97CA6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7B6E74"/>
    <w:multiLevelType w:val="hybridMultilevel"/>
    <w:tmpl w:val="651C73E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2AA711C"/>
    <w:multiLevelType w:val="hybridMultilevel"/>
    <w:tmpl w:val="1C7C19F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EAE287E"/>
    <w:multiLevelType w:val="hybridMultilevel"/>
    <w:tmpl w:val="491E62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11"/>
  </w:num>
  <w:num w:numId="12">
    <w:abstractNumId w:val="4"/>
  </w:num>
  <w:num w:numId="13">
    <w:abstractNumId w:val="10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1752"/>
    <w:rsid w:val="00011F9D"/>
    <w:rsid w:val="00012B0B"/>
    <w:rsid w:val="00033675"/>
    <w:rsid w:val="000458BC"/>
    <w:rsid w:val="00045C41"/>
    <w:rsid w:val="00046C03"/>
    <w:rsid w:val="000471F8"/>
    <w:rsid w:val="0005690F"/>
    <w:rsid w:val="0005691D"/>
    <w:rsid w:val="0006040C"/>
    <w:rsid w:val="0007614F"/>
    <w:rsid w:val="00076FE9"/>
    <w:rsid w:val="00090A9C"/>
    <w:rsid w:val="000A39CF"/>
    <w:rsid w:val="000B1C6B"/>
    <w:rsid w:val="000B391F"/>
    <w:rsid w:val="000C09AC"/>
    <w:rsid w:val="000C4019"/>
    <w:rsid w:val="000E00F3"/>
    <w:rsid w:val="000F158C"/>
    <w:rsid w:val="00102F3D"/>
    <w:rsid w:val="00107A7D"/>
    <w:rsid w:val="00124E38"/>
    <w:rsid w:val="0012580B"/>
    <w:rsid w:val="00131F90"/>
    <w:rsid w:val="0013526E"/>
    <w:rsid w:val="0014569E"/>
    <w:rsid w:val="00171371"/>
    <w:rsid w:val="00175A24"/>
    <w:rsid w:val="00187E58"/>
    <w:rsid w:val="00193CAD"/>
    <w:rsid w:val="00196113"/>
    <w:rsid w:val="001A297E"/>
    <w:rsid w:val="001A368E"/>
    <w:rsid w:val="001A3B69"/>
    <w:rsid w:val="001A7329"/>
    <w:rsid w:val="001B1E94"/>
    <w:rsid w:val="001B41B1"/>
    <w:rsid w:val="001B4E28"/>
    <w:rsid w:val="001C3525"/>
    <w:rsid w:val="001D1BD2"/>
    <w:rsid w:val="001E02BE"/>
    <w:rsid w:val="001E3B37"/>
    <w:rsid w:val="001F2594"/>
    <w:rsid w:val="001F3793"/>
    <w:rsid w:val="002052FF"/>
    <w:rsid w:val="002055A6"/>
    <w:rsid w:val="00206460"/>
    <w:rsid w:val="002069A3"/>
    <w:rsid w:val="002069B4"/>
    <w:rsid w:val="00215DFC"/>
    <w:rsid w:val="00217FED"/>
    <w:rsid w:val="002212DF"/>
    <w:rsid w:val="00227BA7"/>
    <w:rsid w:val="00243D80"/>
    <w:rsid w:val="00260C95"/>
    <w:rsid w:val="00263398"/>
    <w:rsid w:val="00266926"/>
    <w:rsid w:val="00275BCF"/>
    <w:rsid w:val="00282A76"/>
    <w:rsid w:val="002836F6"/>
    <w:rsid w:val="00292257"/>
    <w:rsid w:val="002A54E0"/>
    <w:rsid w:val="002B1595"/>
    <w:rsid w:val="002B191D"/>
    <w:rsid w:val="002B58ED"/>
    <w:rsid w:val="002D0947"/>
    <w:rsid w:val="002D0AF6"/>
    <w:rsid w:val="002D5442"/>
    <w:rsid w:val="002D78D5"/>
    <w:rsid w:val="002F164D"/>
    <w:rsid w:val="003026FB"/>
    <w:rsid w:val="00306206"/>
    <w:rsid w:val="00317D85"/>
    <w:rsid w:val="00327C56"/>
    <w:rsid w:val="003315A1"/>
    <w:rsid w:val="003373EC"/>
    <w:rsid w:val="003375C8"/>
    <w:rsid w:val="00342FF4"/>
    <w:rsid w:val="00344F5E"/>
    <w:rsid w:val="00355BBF"/>
    <w:rsid w:val="003706CC"/>
    <w:rsid w:val="00377710"/>
    <w:rsid w:val="003A2D8E"/>
    <w:rsid w:val="003A7AF6"/>
    <w:rsid w:val="003B7701"/>
    <w:rsid w:val="003C20E4"/>
    <w:rsid w:val="003D0B82"/>
    <w:rsid w:val="003E003E"/>
    <w:rsid w:val="003E6F90"/>
    <w:rsid w:val="003F5D0F"/>
    <w:rsid w:val="00414101"/>
    <w:rsid w:val="00423AF1"/>
    <w:rsid w:val="00433DDB"/>
    <w:rsid w:val="004351C0"/>
    <w:rsid w:val="00437619"/>
    <w:rsid w:val="00441917"/>
    <w:rsid w:val="0044729F"/>
    <w:rsid w:val="00455C0F"/>
    <w:rsid w:val="004838A3"/>
    <w:rsid w:val="004A1E72"/>
    <w:rsid w:val="004A2A63"/>
    <w:rsid w:val="004B0F32"/>
    <w:rsid w:val="004B210C"/>
    <w:rsid w:val="004C337B"/>
    <w:rsid w:val="004D1C55"/>
    <w:rsid w:val="004D405F"/>
    <w:rsid w:val="004E3CCC"/>
    <w:rsid w:val="004E4F4F"/>
    <w:rsid w:val="004E6789"/>
    <w:rsid w:val="004F61E3"/>
    <w:rsid w:val="0051015C"/>
    <w:rsid w:val="005154A0"/>
    <w:rsid w:val="00516CF1"/>
    <w:rsid w:val="00531AE9"/>
    <w:rsid w:val="00546982"/>
    <w:rsid w:val="00550A66"/>
    <w:rsid w:val="00556251"/>
    <w:rsid w:val="00567EC7"/>
    <w:rsid w:val="00570013"/>
    <w:rsid w:val="005801A2"/>
    <w:rsid w:val="005821C0"/>
    <w:rsid w:val="005952A5"/>
    <w:rsid w:val="005A33A1"/>
    <w:rsid w:val="005B217D"/>
    <w:rsid w:val="005B72A1"/>
    <w:rsid w:val="005C385F"/>
    <w:rsid w:val="005C50AA"/>
    <w:rsid w:val="005E1AC6"/>
    <w:rsid w:val="005E56D9"/>
    <w:rsid w:val="005F6F1B"/>
    <w:rsid w:val="00605592"/>
    <w:rsid w:val="00607402"/>
    <w:rsid w:val="00611DFE"/>
    <w:rsid w:val="00624B33"/>
    <w:rsid w:val="00630AA2"/>
    <w:rsid w:val="00646707"/>
    <w:rsid w:val="00647F68"/>
    <w:rsid w:val="00662E58"/>
    <w:rsid w:val="00664DCF"/>
    <w:rsid w:val="00674E46"/>
    <w:rsid w:val="006836AC"/>
    <w:rsid w:val="00695717"/>
    <w:rsid w:val="006C392E"/>
    <w:rsid w:val="006C5D39"/>
    <w:rsid w:val="006E2810"/>
    <w:rsid w:val="006E5417"/>
    <w:rsid w:val="006F38B1"/>
    <w:rsid w:val="00712F60"/>
    <w:rsid w:val="00720E3B"/>
    <w:rsid w:val="00721379"/>
    <w:rsid w:val="007214BB"/>
    <w:rsid w:val="00745F6B"/>
    <w:rsid w:val="0075585E"/>
    <w:rsid w:val="00760410"/>
    <w:rsid w:val="0076071C"/>
    <w:rsid w:val="00770571"/>
    <w:rsid w:val="007768FF"/>
    <w:rsid w:val="00776F5A"/>
    <w:rsid w:val="007824D3"/>
    <w:rsid w:val="007957F5"/>
    <w:rsid w:val="00796EE3"/>
    <w:rsid w:val="007A7D29"/>
    <w:rsid w:val="007B4AB8"/>
    <w:rsid w:val="007C0EE8"/>
    <w:rsid w:val="007D23D3"/>
    <w:rsid w:val="007E4666"/>
    <w:rsid w:val="007F1BD9"/>
    <w:rsid w:val="007F1F8B"/>
    <w:rsid w:val="007F362D"/>
    <w:rsid w:val="007F67A1"/>
    <w:rsid w:val="00801F32"/>
    <w:rsid w:val="008206C8"/>
    <w:rsid w:val="00860C90"/>
    <w:rsid w:val="0086220B"/>
    <w:rsid w:val="00874A6C"/>
    <w:rsid w:val="00876C65"/>
    <w:rsid w:val="008826BF"/>
    <w:rsid w:val="008846D4"/>
    <w:rsid w:val="008A4B4C"/>
    <w:rsid w:val="008B4154"/>
    <w:rsid w:val="008C239F"/>
    <w:rsid w:val="008E480C"/>
    <w:rsid w:val="0090771A"/>
    <w:rsid w:val="00907757"/>
    <w:rsid w:val="009212B0"/>
    <w:rsid w:val="009234A5"/>
    <w:rsid w:val="009317ED"/>
    <w:rsid w:val="009336F7"/>
    <w:rsid w:val="009374A7"/>
    <w:rsid w:val="00941A5B"/>
    <w:rsid w:val="00946EAF"/>
    <w:rsid w:val="00963859"/>
    <w:rsid w:val="0098020C"/>
    <w:rsid w:val="0098551D"/>
    <w:rsid w:val="00990F66"/>
    <w:rsid w:val="0099518F"/>
    <w:rsid w:val="009A523D"/>
    <w:rsid w:val="009B2235"/>
    <w:rsid w:val="009B76F2"/>
    <w:rsid w:val="009C4947"/>
    <w:rsid w:val="009D48F5"/>
    <w:rsid w:val="009E7A14"/>
    <w:rsid w:val="009F496B"/>
    <w:rsid w:val="009F57C6"/>
    <w:rsid w:val="00A01439"/>
    <w:rsid w:val="00A02E61"/>
    <w:rsid w:val="00A05CFF"/>
    <w:rsid w:val="00A11555"/>
    <w:rsid w:val="00A17B2C"/>
    <w:rsid w:val="00A234CE"/>
    <w:rsid w:val="00A56B97"/>
    <w:rsid w:val="00A571A8"/>
    <w:rsid w:val="00A6093D"/>
    <w:rsid w:val="00A76A6D"/>
    <w:rsid w:val="00A83253"/>
    <w:rsid w:val="00A8535C"/>
    <w:rsid w:val="00AA6E84"/>
    <w:rsid w:val="00AB55EB"/>
    <w:rsid w:val="00AD5BE3"/>
    <w:rsid w:val="00AE09A4"/>
    <w:rsid w:val="00AE271E"/>
    <w:rsid w:val="00AE341B"/>
    <w:rsid w:val="00B06AD5"/>
    <w:rsid w:val="00B07CA7"/>
    <w:rsid w:val="00B1040B"/>
    <w:rsid w:val="00B1279A"/>
    <w:rsid w:val="00B25494"/>
    <w:rsid w:val="00B312D5"/>
    <w:rsid w:val="00B377DD"/>
    <w:rsid w:val="00B434E0"/>
    <w:rsid w:val="00B5222E"/>
    <w:rsid w:val="00B56DF3"/>
    <w:rsid w:val="00B61C96"/>
    <w:rsid w:val="00B64E35"/>
    <w:rsid w:val="00B65C1E"/>
    <w:rsid w:val="00B73A2A"/>
    <w:rsid w:val="00B77276"/>
    <w:rsid w:val="00B87E4B"/>
    <w:rsid w:val="00B94B06"/>
    <w:rsid w:val="00B94C28"/>
    <w:rsid w:val="00BA1972"/>
    <w:rsid w:val="00BC10BA"/>
    <w:rsid w:val="00BC5AFD"/>
    <w:rsid w:val="00C04F43"/>
    <w:rsid w:val="00C0609D"/>
    <w:rsid w:val="00C115AB"/>
    <w:rsid w:val="00C178B3"/>
    <w:rsid w:val="00C26DA4"/>
    <w:rsid w:val="00C30249"/>
    <w:rsid w:val="00C37086"/>
    <w:rsid w:val="00C3723B"/>
    <w:rsid w:val="00C606C9"/>
    <w:rsid w:val="00C62A69"/>
    <w:rsid w:val="00C80288"/>
    <w:rsid w:val="00C84003"/>
    <w:rsid w:val="00C90650"/>
    <w:rsid w:val="00C951D5"/>
    <w:rsid w:val="00C97D78"/>
    <w:rsid w:val="00CA2A0D"/>
    <w:rsid w:val="00CA376A"/>
    <w:rsid w:val="00CC2AAE"/>
    <w:rsid w:val="00CC5A42"/>
    <w:rsid w:val="00CD0EAB"/>
    <w:rsid w:val="00CD14F5"/>
    <w:rsid w:val="00CE16B6"/>
    <w:rsid w:val="00CF34DB"/>
    <w:rsid w:val="00CF558F"/>
    <w:rsid w:val="00D073E2"/>
    <w:rsid w:val="00D10CC8"/>
    <w:rsid w:val="00D446EC"/>
    <w:rsid w:val="00D45DAA"/>
    <w:rsid w:val="00D504BF"/>
    <w:rsid w:val="00D507CC"/>
    <w:rsid w:val="00D51BF0"/>
    <w:rsid w:val="00D55942"/>
    <w:rsid w:val="00D807BF"/>
    <w:rsid w:val="00DA1A39"/>
    <w:rsid w:val="00DA7887"/>
    <w:rsid w:val="00DB2C26"/>
    <w:rsid w:val="00DE6B43"/>
    <w:rsid w:val="00E11923"/>
    <w:rsid w:val="00E17509"/>
    <w:rsid w:val="00E22C2E"/>
    <w:rsid w:val="00E262D4"/>
    <w:rsid w:val="00E36250"/>
    <w:rsid w:val="00E4099E"/>
    <w:rsid w:val="00E54511"/>
    <w:rsid w:val="00E579F5"/>
    <w:rsid w:val="00E61DAC"/>
    <w:rsid w:val="00E63783"/>
    <w:rsid w:val="00E75FE3"/>
    <w:rsid w:val="00E84F60"/>
    <w:rsid w:val="00E93A09"/>
    <w:rsid w:val="00EA62E7"/>
    <w:rsid w:val="00EB470D"/>
    <w:rsid w:val="00EB7AB1"/>
    <w:rsid w:val="00EC44C0"/>
    <w:rsid w:val="00EC4B86"/>
    <w:rsid w:val="00EC6E8E"/>
    <w:rsid w:val="00EE29A9"/>
    <w:rsid w:val="00EE6B49"/>
    <w:rsid w:val="00EF48CC"/>
    <w:rsid w:val="00F013E0"/>
    <w:rsid w:val="00F113DE"/>
    <w:rsid w:val="00F13643"/>
    <w:rsid w:val="00F6441D"/>
    <w:rsid w:val="00F64561"/>
    <w:rsid w:val="00F73032"/>
    <w:rsid w:val="00F848FC"/>
    <w:rsid w:val="00F9282A"/>
    <w:rsid w:val="00F96BAD"/>
    <w:rsid w:val="00FB0E84"/>
    <w:rsid w:val="00FD01C2"/>
    <w:rsid w:val="00FF0CE3"/>
    <w:rsid w:val="00FF3648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795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795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atrice.onno@crf.canon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1628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4326</CharactersWithSpaces>
  <SharedDoc>false</SharedDoc>
  <HLinks>
    <vt:vector size="24" baseType="variant">
      <vt:variant>
        <vt:i4>2424853</vt:i4>
      </vt:variant>
      <vt:variant>
        <vt:i4>9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1703999</vt:i4>
      </vt:variant>
      <vt:variant>
        <vt:i4>6</vt:i4>
      </vt:variant>
      <vt:variant>
        <vt:i4>0</vt:i4>
      </vt:variant>
      <vt:variant>
        <vt:i4>5</vt:i4>
      </vt:variant>
      <vt:variant>
        <vt:lpwstr>mailto:christophe.gisquet@crf.canon.fr</vt:lpwstr>
      </vt:variant>
      <vt:variant>
        <vt:lpwstr/>
      </vt:variant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mailto:jeonghoon%7D@samsung.com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Patrice ONNO</cp:lastModifiedBy>
  <cp:revision>61</cp:revision>
  <cp:lastPrinted>1900-12-31T22:00:00Z</cp:lastPrinted>
  <dcterms:created xsi:type="dcterms:W3CDTF">2012-06-28T09:51:00Z</dcterms:created>
  <dcterms:modified xsi:type="dcterms:W3CDTF">2012-07-27T12:55:00Z</dcterms:modified>
</cp:coreProperties>
</file>