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8A" w:rsidRDefault="00DF348A" w:rsidP="00C32DD4">
      <w:bookmarkStart w:id="0" w:name="_Ref325533091"/>
      <w:bookmarkStart w:id="1" w:name="_Ref291685910"/>
      <w:r>
        <w:t>This text includes the latest HEVC specification text (I1003-D6) + (I0296) + (I0373). The changes for J0354 are highlighted in yellow on top of this version.</w:t>
      </w:r>
    </w:p>
    <w:p w:rsidR="00DF348A" w:rsidRDefault="00DF348A" w:rsidP="00C32DD4"/>
    <w:p w:rsidR="00FC4CFD" w:rsidRPr="00C32DD4" w:rsidRDefault="00C32DD4" w:rsidP="00C32DD4">
      <w:pPr>
        <w:rPr>
          <w:b/>
        </w:rPr>
      </w:pPr>
      <w:proofErr w:type="gramStart"/>
      <w:r w:rsidRPr="00C32DD4">
        <w:rPr>
          <w:b/>
        </w:rPr>
        <w:t xml:space="preserve">9.3.3.1.4 </w:t>
      </w:r>
      <w:r>
        <w:rPr>
          <w:b/>
        </w:rPr>
        <w:t xml:space="preserve"> </w:t>
      </w:r>
      <w:r w:rsidR="00FC4CFD" w:rsidRPr="00C32DD4">
        <w:rPr>
          <w:b/>
        </w:rPr>
        <w:t>Derivation</w:t>
      </w:r>
      <w:proofErr w:type="gramEnd"/>
      <w:r w:rsidR="00FC4CFD" w:rsidRPr="00C32DD4">
        <w:rPr>
          <w:b/>
        </w:rPr>
        <w:t xml:space="preserve"> process of </w:t>
      </w:r>
      <w:proofErr w:type="spellStart"/>
      <w:r w:rsidR="00FC4CFD" w:rsidRPr="00C32DD4">
        <w:rPr>
          <w:b/>
        </w:rPr>
        <w:t>ctxIdxInc</w:t>
      </w:r>
      <w:proofErr w:type="spellEnd"/>
      <w:r w:rsidR="00FC4CFD" w:rsidRPr="00C32DD4">
        <w:rPr>
          <w:b/>
        </w:rPr>
        <w:t xml:space="preserve"> for the syntax element </w:t>
      </w:r>
      <w:proofErr w:type="spellStart"/>
      <w:r w:rsidR="00FC4CFD" w:rsidRPr="00C32DD4">
        <w:rPr>
          <w:b/>
        </w:rPr>
        <w:t>significant_coeff_flag</w:t>
      </w:r>
      <w:proofErr w:type="spellEnd"/>
    </w:p>
    <w:p w:rsidR="00FC4CFD" w:rsidRPr="00FC4CFD" w:rsidRDefault="00FC4CFD" w:rsidP="00FC4CFD">
      <w:pPr>
        <w:rPr>
          <w:sz w:val="20"/>
          <w:lang w:eastAsia="ja-JP"/>
        </w:rPr>
      </w:pPr>
    </w:p>
    <w:p w:rsidR="00E01FE6" w:rsidRPr="00FC4CFD" w:rsidRDefault="00E01FE6" w:rsidP="00E01FE6">
      <w:pPr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Inputs to this process are the </w:t>
      </w:r>
      <w:proofErr w:type="spellStart"/>
      <w:r w:rsidRPr="00FC4CFD">
        <w:rPr>
          <w:color w:val="000000"/>
          <w:sz w:val="20"/>
        </w:rPr>
        <w:t>colour</w:t>
      </w:r>
      <w:proofErr w:type="spellEnd"/>
      <w:r w:rsidRPr="00FC4CFD">
        <w:rPr>
          <w:color w:val="000000"/>
          <w:sz w:val="20"/>
        </w:rPr>
        <w:t xml:space="preserve"> component index </w:t>
      </w:r>
      <w:proofErr w:type="spellStart"/>
      <w:r w:rsidRPr="00FC4CFD">
        <w:rPr>
          <w:color w:val="000000"/>
          <w:sz w:val="20"/>
        </w:rPr>
        <w:t>cIdx</w:t>
      </w:r>
      <w:proofErr w:type="spellEnd"/>
      <w:r w:rsidRPr="00FC4CFD">
        <w:rPr>
          <w:color w:val="000000"/>
          <w:sz w:val="20"/>
        </w:rPr>
        <w:t xml:space="preserve">, the current coefficient scan position </w:t>
      </w:r>
      <w:proofErr w:type="gramStart"/>
      <w:r w:rsidRPr="00FC4CFD">
        <w:rPr>
          <w:color w:val="000000"/>
          <w:sz w:val="20"/>
        </w:rPr>
        <w:t>( </w:t>
      </w:r>
      <w:proofErr w:type="spellStart"/>
      <w:r w:rsidRPr="00FC4CFD">
        <w:rPr>
          <w:color w:val="000000"/>
          <w:sz w:val="20"/>
        </w:rPr>
        <w:t>xC</w:t>
      </w:r>
      <w:proofErr w:type="spellEnd"/>
      <w:proofErr w:type="gramEnd"/>
      <w:r w:rsidRPr="00FC4CFD">
        <w:rPr>
          <w:color w:val="000000"/>
          <w:sz w:val="20"/>
        </w:rPr>
        <w:t> , </w:t>
      </w:r>
      <w:proofErr w:type="spellStart"/>
      <w:r w:rsidRPr="00FC4CFD">
        <w:rPr>
          <w:color w:val="000000"/>
          <w:sz w:val="20"/>
        </w:rPr>
        <w:t>yC</w:t>
      </w:r>
      <w:proofErr w:type="spellEnd"/>
      <w:r w:rsidRPr="00FC4CFD">
        <w:rPr>
          <w:color w:val="000000"/>
          <w:sz w:val="20"/>
        </w:rPr>
        <w:t xml:space="preserve"> ), </w:t>
      </w:r>
      <w:r w:rsidRPr="00FC4CFD">
        <w:rPr>
          <w:color w:val="000000"/>
          <w:sz w:val="20"/>
          <w:lang w:eastAsia="ja-JP"/>
        </w:rPr>
        <w:t xml:space="preserve">the </w:t>
      </w:r>
      <w:r w:rsidRPr="00FC4CFD">
        <w:rPr>
          <w:color w:val="000000"/>
          <w:sz w:val="20"/>
        </w:rPr>
        <w:t xml:space="preserve">previously decoded bins of the syntax element </w:t>
      </w:r>
      <w:proofErr w:type="spellStart"/>
      <w:r w:rsidRPr="00FC4CFD">
        <w:rPr>
          <w:color w:val="000000"/>
          <w:sz w:val="20"/>
        </w:rPr>
        <w:t>significant_coeff</w:t>
      </w:r>
      <w:r w:rsidRPr="00FC4CFD">
        <w:rPr>
          <w:color w:val="000000"/>
          <w:sz w:val="20"/>
          <w:lang w:eastAsia="ja-JP"/>
        </w:rPr>
        <w:t>_group</w:t>
      </w:r>
      <w:r w:rsidRPr="00FC4CFD">
        <w:rPr>
          <w:color w:val="000000"/>
          <w:sz w:val="20"/>
        </w:rPr>
        <w:t>_flag</w:t>
      </w:r>
      <w:proofErr w:type="spellEnd"/>
      <w:r w:rsidRPr="00FC4CFD">
        <w:rPr>
          <w:color w:val="000000"/>
          <w:sz w:val="20"/>
          <w:lang w:eastAsia="ja-JP"/>
        </w:rPr>
        <w:t>,</w:t>
      </w:r>
      <w:r w:rsidRPr="00FC4CFD">
        <w:rPr>
          <w:color w:val="000000"/>
          <w:sz w:val="20"/>
        </w:rPr>
        <w:t xml:space="preserve"> the transform block width log2TrafoWidth and the transform block height log2TrafoHeight.</w:t>
      </w:r>
    </w:p>
    <w:p w:rsidR="00E01FE6" w:rsidRPr="00FC4CFD" w:rsidRDefault="00E01FE6" w:rsidP="00E01FE6">
      <w:pPr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Output of this process is </w:t>
      </w:r>
      <w:proofErr w:type="spellStart"/>
      <w:r w:rsidRPr="00FC4CFD">
        <w:rPr>
          <w:color w:val="000000"/>
          <w:sz w:val="20"/>
        </w:rPr>
        <w:t>ctxIdxInc</w:t>
      </w:r>
      <w:proofErr w:type="spellEnd"/>
      <w:r w:rsidRPr="00FC4CFD">
        <w:rPr>
          <w:color w:val="000000"/>
          <w:sz w:val="20"/>
        </w:rPr>
        <w:t>.</w:t>
      </w:r>
    </w:p>
    <w:p w:rsidR="00E01FE6" w:rsidRPr="00FC4CFD" w:rsidRDefault="00E01FE6" w:rsidP="00E01FE6">
      <w:pPr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The variable </w:t>
      </w:r>
      <w:proofErr w:type="spellStart"/>
      <w:r w:rsidRPr="00FC4CFD">
        <w:rPr>
          <w:color w:val="000000"/>
          <w:sz w:val="20"/>
        </w:rPr>
        <w:t>sigCtx</w:t>
      </w:r>
      <w:proofErr w:type="spellEnd"/>
      <w:r w:rsidRPr="00FC4CFD">
        <w:rPr>
          <w:color w:val="000000"/>
          <w:sz w:val="20"/>
        </w:rPr>
        <w:t xml:space="preserve"> depends on the current position </w:t>
      </w:r>
      <w:proofErr w:type="gramStart"/>
      <w:r w:rsidRPr="00FC4CFD">
        <w:rPr>
          <w:color w:val="000000"/>
          <w:sz w:val="20"/>
        </w:rPr>
        <w:t>( </w:t>
      </w:r>
      <w:proofErr w:type="spellStart"/>
      <w:r w:rsidRPr="00FC4CFD">
        <w:rPr>
          <w:color w:val="000000"/>
          <w:sz w:val="20"/>
        </w:rPr>
        <w:t>xC</w:t>
      </w:r>
      <w:proofErr w:type="spellEnd"/>
      <w:proofErr w:type="gramEnd"/>
      <w:r w:rsidRPr="00FC4CFD">
        <w:rPr>
          <w:color w:val="000000"/>
          <w:sz w:val="20"/>
        </w:rPr>
        <w:t>, </w:t>
      </w:r>
      <w:proofErr w:type="spellStart"/>
      <w:r w:rsidRPr="00FC4CFD">
        <w:rPr>
          <w:color w:val="000000"/>
          <w:sz w:val="20"/>
        </w:rPr>
        <w:t>yC</w:t>
      </w:r>
      <w:proofErr w:type="spellEnd"/>
      <w:r w:rsidRPr="00FC4CFD">
        <w:rPr>
          <w:color w:val="000000"/>
          <w:sz w:val="20"/>
        </w:rPr>
        <w:t xml:space="preserve"> ), the </w:t>
      </w:r>
      <w:proofErr w:type="spellStart"/>
      <w:r w:rsidRPr="00FC4CFD">
        <w:rPr>
          <w:color w:val="000000"/>
          <w:sz w:val="20"/>
        </w:rPr>
        <w:t>colour</w:t>
      </w:r>
      <w:proofErr w:type="spellEnd"/>
      <w:r w:rsidRPr="00FC4CFD">
        <w:rPr>
          <w:color w:val="000000"/>
          <w:sz w:val="20"/>
        </w:rPr>
        <w:t xml:space="preserve"> component index </w:t>
      </w:r>
      <w:proofErr w:type="spellStart"/>
      <w:r w:rsidRPr="00FC4CFD">
        <w:rPr>
          <w:color w:val="000000"/>
          <w:sz w:val="20"/>
        </w:rPr>
        <w:t>cIdx</w:t>
      </w:r>
      <w:proofErr w:type="spellEnd"/>
      <w:r w:rsidRPr="00FC4CFD">
        <w:rPr>
          <w:color w:val="000000"/>
          <w:sz w:val="20"/>
        </w:rPr>
        <w:t>, the</w:t>
      </w:r>
      <w:r w:rsidR="00BD257D" w:rsidRPr="00FC4CFD">
        <w:rPr>
          <w:color w:val="000000"/>
          <w:sz w:val="20"/>
        </w:rPr>
        <w:t xml:space="preserve"> transform block size and previ</w:t>
      </w:r>
      <w:r w:rsidRPr="00FC4CFD">
        <w:rPr>
          <w:color w:val="000000"/>
          <w:sz w:val="20"/>
        </w:rPr>
        <w:t xml:space="preserve">ously decoded bins of the syntax element </w:t>
      </w:r>
      <w:proofErr w:type="spellStart"/>
      <w:r w:rsidRPr="00FC4CFD">
        <w:rPr>
          <w:color w:val="000000"/>
          <w:sz w:val="20"/>
        </w:rPr>
        <w:t>significant_coeff_</w:t>
      </w:r>
      <w:r w:rsidRPr="00FC4CFD">
        <w:rPr>
          <w:color w:val="000000"/>
          <w:sz w:val="20"/>
          <w:lang w:eastAsia="ja-JP"/>
        </w:rPr>
        <w:t>group_</w:t>
      </w:r>
      <w:r w:rsidRPr="00FC4CFD">
        <w:rPr>
          <w:color w:val="000000"/>
          <w:sz w:val="20"/>
        </w:rPr>
        <w:t>flag</w:t>
      </w:r>
      <w:proofErr w:type="spellEnd"/>
      <w:r w:rsidRPr="00FC4CFD">
        <w:rPr>
          <w:color w:val="000000"/>
          <w:sz w:val="20"/>
        </w:rPr>
        <w:t>. For the derivation o</w:t>
      </w:r>
      <w:r w:rsidR="00BD257D" w:rsidRPr="00FC4CFD">
        <w:rPr>
          <w:color w:val="000000"/>
          <w:sz w:val="20"/>
        </w:rPr>
        <w:t xml:space="preserve">f </w:t>
      </w:r>
      <w:proofErr w:type="spellStart"/>
      <w:r w:rsidR="00BD257D" w:rsidRPr="00FC4CFD">
        <w:rPr>
          <w:color w:val="000000"/>
          <w:sz w:val="20"/>
        </w:rPr>
        <w:t>sigCtx</w:t>
      </w:r>
      <w:proofErr w:type="spellEnd"/>
      <w:r w:rsidR="00BD257D" w:rsidRPr="00FC4CFD">
        <w:rPr>
          <w:color w:val="000000"/>
          <w:sz w:val="20"/>
        </w:rPr>
        <w:t>, the following applies.</w:t>
      </w:r>
    </w:p>
    <w:p w:rsidR="00BD257D" w:rsidRPr="00FC4CFD" w:rsidRDefault="00BD257D" w:rsidP="00BD257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If </w:t>
      </w:r>
      <w:proofErr w:type="spellStart"/>
      <w:proofErr w:type="gramStart"/>
      <w:r w:rsidRPr="00FC4CFD">
        <w:rPr>
          <w:color w:val="000000"/>
          <w:sz w:val="20"/>
        </w:rPr>
        <w:t>xC</w:t>
      </w:r>
      <w:proofErr w:type="spellEnd"/>
      <w:proofErr w:type="gramEnd"/>
      <w:r w:rsidRPr="00FC4CFD">
        <w:rPr>
          <w:color w:val="000000"/>
          <w:sz w:val="20"/>
        </w:rPr>
        <w:t xml:space="preserve"> + </w:t>
      </w:r>
      <w:proofErr w:type="spellStart"/>
      <w:r w:rsidRPr="00FC4CFD">
        <w:rPr>
          <w:color w:val="000000"/>
          <w:sz w:val="20"/>
        </w:rPr>
        <w:t>yC</w:t>
      </w:r>
      <w:proofErr w:type="spellEnd"/>
      <w:r w:rsidRPr="00FC4CFD">
        <w:rPr>
          <w:color w:val="000000"/>
          <w:sz w:val="20"/>
        </w:rPr>
        <w:t xml:space="preserve"> is equal to 0, </w:t>
      </w:r>
      <w:proofErr w:type="spellStart"/>
      <w:r w:rsidRPr="00FC4CFD">
        <w:rPr>
          <w:color w:val="000000"/>
          <w:sz w:val="20"/>
        </w:rPr>
        <w:t>sigCtx</w:t>
      </w:r>
      <w:proofErr w:type="spellEnd"/>
      <w:r w:rsidRPr="00FC4CFD">
        <w:rPr>
          <w:color w:val="000000"/>
          <w:sz w:val="20"/>
        </w:rPr>
        <w:t xml:space="preserve"> is derived as follows.</w:t>
      </w:r>
    </w:p>
    <w:p w:rsidR="00BD257D" w:rsidRPr="00FC4CFD" w:rsidRDefault="00BD257D" w:rsidP="00BD257D">
      <w:pPr>
        <w:pStyle w:val="Equation"/>
        <w:tabs>
          <w:tab w:val="left" w:pos="1890"/>
        </w:tabs>
        <w:ind w:left="1191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sigCtx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0</w:t>
      </w:r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19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BD257D" w:rsidP="00E01FE6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>Otherwise i</w:t>
      </w:r>
      <w:r w:rsidR="00E01FE6" w:rsidRPr="00FC4CFD">
        <w:rPr>
          <w:color w:val="000000"/>
          <w:sz w:val="20"/>
        </w:rPr>
        <w:t xml:space="preserve">f log2TrafoWidth is equal to log2TrafoHeight and log2TrafoWidth is equal to 2, </w:t>
      </w:r>
      <w:proofErr w:type="spellStart"/>
      <w:r w:rsidR="00E01FE6" w:rsidRPr="00FC4CFD">
        <w:rPr>
          <w:color w:val="000000"/>
          <w:sz w:val="20"/>
        </w:rPr>
        <w:t>sigCtx</w:t>
      </w:r>
      <w:proofErr w:type="spellEnd"/>
      <w:r w:rsidR="00E01FE6" w:rsidRPr="00FC4CFD">
        <w:rPr>
          <w:color w:val="000000"/>
          <w:sz w:val="20"/>
        </w:rPr>
        <w:t xml:space="preserve"> is derived using </w:t>
      </w:r>
      <w:proofErr w:type="spellStart"/>
      <w:r w:rsidR="00E01FE6" w:rsidRPr="00FC4CFD">
        <w:rPr>
          <w:color w:val="000000"/>
          <w:sz w:val="20"/>
        </w:rPr>
        <w:t>ctxIdxMap</w:t>
      </w:r>
      <w:proofErr w:type="spellEnd"/>
      <w:r w:rsidR="00D70EA1" w:rsidRPr="00FC4CFD">
        <w:rPr>
          <w:color w:val="000000"/>
          <w:sz w:val="20"/>
        </w:rPr>
        <w:t xml:space="preserve"> </w:t>
      </w:r>
      <w:r w:rsidR="00E01FE6" w:rsidRPr="00FC4CFD">
        <w:rPr>
          <w:color w:val="000000"/>
          <w:sz w:val="20"/>
        </w:rPr>
        <w:t>[</w:t>
      </w:r>
      <w:r w:rsidR="00E01FE6" w:rsidRPr="00FC4CFD">
        <w:rPr>
          <w:color w:val="000000"/>
          <w:sz w:val="20"/>
          <w:lang w:val="de-DE"/>
        </w:rPr>
        <w:t> </w:t>
      </w:r>
      <w:r w:rsidR="00E01FE6" w:rsidRPr="00FC4CFD">
        <w:rPr>
          <w:color w:val="000000"/>
          <w:sz w:val="20"/>
        </w:rPr>
        <w:t xml:space="preserve">] specified in </w:t>
      </w:r>
      <w:r w:rsidR="00E01FE6" w:rsidRPr="00FC4CFD">
        <w:rPr>
          <w:sz w:val="20"/>
        </w:rPr>
        <w:fldChar w:fldCharType="begin" w:fldLock="1"/>
      </w:r>
      <w:r w:rsidR="00E01FE6" w:rsidRPr="00FC4CFD">
        <w:rPr>
          <w:sz w:val="20"/>
        </w:rPr>
        <w:instrText xml:space="preserve"> REF _Ref314151417 \h  \* MERGEFORMAT </w:instrText>
      </w:r>
      <w:r w:rsidR="00E01FE6" w:rsidRPr="00FC4CFD">
        <w:rPr>
          <w:sz w:val="20"/>
        </w:rPr>
      </w:r>
      <w:r w:rsidR="00E01FE6" w:rsidRPr="00FC4CFD">
        <w:rPr>
          <w:sz w:val="20"/>
        </w:rPr>
        <w:fldChar w:fldCharType="separate"/>
      </w:r>
      <w:r w:rsidR="00E01FE6" w:rsidRPr="00FC4CFD">
        <w:rPr>
          <w:color w:val="000000"/>
          <w:sz w:val="20"/>
        </w:rPr>
        <w:t xml:space="preserve">Table </w:t>
      </w:r>
      <w:r w:rsidR="00E01FE6" w:rsidRPr="00FC4CFD">
        <w:rPr>
          <w:noProof/>
          <w:color w:val="000000"/>
          <w:sz w:val="20"/>
        </w:rPr>
        <w:t>9</w:t>
      </w:r>
      <w:r w:rsidR="00E01FE6" w:rsidRPr="00FC4CFD">
        <w:rPr>
          <w:color w:val="000000"/>
          <w:sz w:val="20"/>
        </w:rPr>
        <w:noBreakHyphen/>
      </w:r>
      <w:r w:rsidR="00E01FE6" w:rsidRPr="00FC4CFD">
        <w:rPr>
          <w:noProof/>
          <w:color w:val="000000"/>
          <w:sz w:val="20"/>
        </w:rPr>
        <w:t>4</w:t>
      </w:r>
      <w:r w:rsidR="00976D27">
        <w:rPr>
          <w:noProof/>
          <w:color w:val="000000"/>
          <w:sz w:val="20"/>
        </w:rPr>
        <w:t>2</w:t>
      </w:r>
      <w:r w:rsidR="00E01FE6" w:rsidRPr="00FC4CFD">
        <w:rPr>
          <w:sz w:val="20"/>
        </w:rPr>
        <w:fldChar w:fldCharType="end"/>
      </w:r>
      <w:r w:rsidR="00D70EA1" w:rsidRPr="00FC4CFD">
        <w:rPr>
          <w:color w:val="000000"/>
          <w:sz w:val="20"/>
        </w:rPr>
        <w:t xml:space="preserve"> as follows.</w:t>
      </w:r>
    </w:p>
    <w:p w:rsidR="00E01FE6" w:rsidRPr="00FC4CFD" w:rsidRDefault="00E01FE6" w:rsidP="00E01FE6">
      <w:pPr>
        <w:pStyle w:val="Equation"/>
        <w:tabs>
          <w:tab w:val="clear" w:pos="1588"/>
          <w:tab w:val="left" w:pos="1800"/>
        </w:tabs>
        <w:ind w:left="1191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sigCtx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</w:t>
      </w:r>
      <w:proofErr w:type="spellStart"/>
      <w:r w:rsidRPr="00FC4CFD">
        <w:rPr>
          <w:color w:val="000000"/>
          <w:sz w:val="20"/>
          <w:szCs w:val="20"/>
        </w:rPr>
        <w:t>ctxIdxMap</w:t>
      </w:r>
      <w:proofErr w:type="spellEnd"/>
      <w:r w:rsidR="00D70EA1" w:rsidRPr="00FC4CFD">
        <w:rPr>
          <w:color w:val="000000"/>
          <w:sz w:val="20"/>
          <w:szCs w:val="20"/>
        </w:rPr>
        <w:t xml:space="preserve"> </w:t>
      </w:r>
      <w:r w:rsidRPr="00FC4CFD">
        <w:rPr>
          <w:color w:val="000000"/>
          <w:sz w:val="20"/>
          <w:szCs w:val="20"/>
        </w:rPr>
        <w:t>[ (</w:t>
      </w:r>
      <w:proofErr w:type="spellStart"/>
      <w:r w:rsidRPr="00FC4CFD">
        <w:rPr>
          <w:color w:val="000000"/>
          <w:sz w:val="20"/>
          <w:szCs w:val="20"/>
        </w:rPr>
        <w:t>yC</w:t>
      </w:r>
      <w:proofErr w:type="spellEnd"/>
      <w:r w:rsidRPr="00FC4CFD">
        <w:rPr>
          <w:color w:val="000000"/>
          <w:sz w:val="20"/>
          <w:szCs w:val="20"/>
        </w:rPr>
        <w:t xml:space="preserve"> &lt;&lt; 2) + </w:t>
      </w:r>
      <w:proofErr w:type="spellStart"/>
      <w:r w:rsidRPr="00FC4CFD">
        <w:rPr>
          <w:color w:val="000000"/>
          <w:sz w:val="20"/>
          <w:szCs w:val="20"/>
        </w:rPr>
        <w:t>xC</w:t>
      </w:r>
      <w:proofErr w:type="spellEnd"/>
      <w:r w:rsidRPr="00FC4CFD">
        <w:rPr>
          <w:color w:val="000000"/>
          <w:sz w:val="20"/>
          <w:szCs w:val="20"/>
        </w:rPr>
        <w:t xml:space="preserve"> ]</w:t>
      </w:r>
      <w:r w:rsidRPr="00FC4CFD">
        <w:rPr>
          <w:color w:val="000000"/>
          <w:sz w:val="20"/>
          <w:szCs w:val="20"/>
        </w:rPr>
        <w:tab/>
      </w:r>
      <w:r w:rsidR="00D70EA1"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SEQ Equation \* ARABIC \s 1 </w:instrText>
      </w:r>
      <w:r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20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Otherwise if log2TrafoWidth is equal to log2TrafoHeight and log2TrafoWidth is equal to 3, </w:t>
      </w:r>
      <w:proofErr w:type="spellStart"/>
      <w:r w:rsidRPr="00FC4CFD">
        <w:rPr>
          <w:color w:val="000000"/>
          <w:sz w:val="20"/>
        </w:rPr>
        <w:t>sigCtx</w:t>
      </w:r>
      <w:proofErr w:type="spellEnd"/>
      <w:r w:rsidRPr="00FC4CFD">
        <w:rPr>
          <w:color w:val="000000"/>
          <w:sz w:val="20"/>
        </w:rPr>
        <w:t xml:space="preserve"> is derived as follows.</w:t>
      </w:r>
    </w:p>
    <w:p w:rsidR="00E01FE6" w:rsidRPr="00FC4CFD" w:rsidRDefault="00E01FE6" w:rsidP="00E01FE6">
      <w:pPr>
        <w:pStyle w:val="Equation"/>
        <w:tabs>
          <w:tab w:val="clear" w:pos="1588"/>
          <w:tab w:val="left" w:pos="1800"/>
        </w:tabs>
        <w:ind w:left="1191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sigCtx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</w:t>
      </w:r>
      <w:r w:rsidR="00BD257D" w:rsidRPr="00FC4CFD">
        <w:rPr>
          <w:color w:val="000000"/>
          <w:sz w:val="20"/>
          <w:szCs w:val="20"/>
        </w:rPr>
        <w:t xml:space="preserve">9 + </w:t>
      </w:r>
      <w:proofErr w:type="spellStart"/>
      <w:r w:rsidR="00BD257D" w:rsidRPr="00FC4CFD">
        <w:rPr>
          <w:color w:val="000000"/>
          <w:sz w:val="20"/>
          <w:szCs w:val="20"/>
        </w:rPr>
        <w:t>ctxIdxMap</w:t>
      </w:r>
      <w:proofErr w:type="spellEnd"/>
      <w:r w:rsidRPr="00FC4CFD">
        <w:rPr>
          <w:color w:val="000000"/>
          <w:sz w:val="20"/>
          <w:szCs w:val="20"/>
        </w:rPr>
        <w:t>[ ((</w:t>
      </w:r>
      <w:proofErr w:type="spellStart"/>
      <w:r w:rsidRPr="00FC4CFD">
        <w:rPr>
          <w:color w:val="000000"/>
          <w:sz w:val="20"/>
          <w:szCs w:val="20"/>
        </w:rPr>
        <w:t>yC</w:t>
      </w:r>
      <w:proofErr w:type="spellEnd"/>
      <w:r w:rsidRPr="00FC4CFD">
        <w:rPr>
          <w:color w:val="000000"/>
          <w:sz w:val="20"/>
          <w:szCs w:val="20"/>
        </w:rPr>
        <w:t xml:space="preserve"> &gt;&gt; 1 ) &lt;&lt; 2) + (</w:t>
      </w:r>
      <w:proofErr w:type="spellStart"/>
      <w:r w:rsidRPr="00FC4CFD">
        <w:rPr>
          <w:color w:val="000000"/>
          <w:sz w:val="20"/>
          <w:szCs w:val="20"/>
        </w:rPr>
        <w:t>xC</w:t>
      </w:r>
      <w:proofErr w:type="spellEnd"/>
      <w:r w:rsidRPr="00FC4CFD">
        <w:rPr>
          <w:color w:val="000000"/>
          <w:sz w:val="20"/>
          <w:szCs w:val="20"/>
        </w:rPr>
        <w:t xml:space="preserve"> &gt;&gt; 1) ]</w:t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SEQ Equation \* ARABIC \s 1 </w:instrText>
      </w:r>
      <w:r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21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>Otherwise,</w:t>
      </w:r>
      <w:r w:rsidRPr="00FC4CFD">
        <w:rPr>
          <w:color w:val="000000"/>
          <w:sz w:val="20"/>
          <w:lang w:eastAsia="ja-JP"/>
        </w:rPr>
        <w:t xml:space="preserve"> </w:t>
      </w:r>
      <w:proofErr w:type="spellStart"/>
      <w:r w:rsidRPr="00FC4CFD">
        <w:rPr>
          <w:color w:val="000000"/>
          <w:sz w:val="20"/>
        </w:rPr>
        <w:t>sigCtx</w:t>
      </w:r>
      <w:proofErr w:type="spellEnd"/>
      <w:r w:rsidRPr="00FC4CFD">
        <w:rPr>
          <w:color w:val="000000"/>
          <w:sz w:val="20"/>
        </w:rPr>
        <w:t xml:space="preserve"> is derived using previously decoded bins of the syntax element </w:t>
      </w:r>
      <w:proofErr w:type="spellStart"/>
      <w:r w:rsidRPr="00FC4CFD">
        <w:rPr>
          <w:color w:val="000000"/>
          <w:sz w:val="20"/>
          <w:lang w:eastAsia="ja-JP"/>
        </w:rPr>
        <w:t>significant_coeff_group_flag</w:t>
      </w:r>
      <w:proofErr w:type="spellEnd"/>
      <w:r w:rsidRPr="00FC4CFD">
        <w:rPr>
          <w:color w:val="000000"/>
          <w:sz w:val="20"/>
        </w:rPr>
        <w:t xml:space="preserve"> as follows. 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The variable </w:t>
      </w:r>
      <w:proofErr w:type="spellStart"/>
      <w:r w:rsidRPr="00FC4CFD">
        <w:rPr>
          <w:color w:val="000000"/>
          <w:sz w:val="20"/>
          <w:lang w:eastAsia="ja-JP"/>
        </w:rPr>
        <w:t>xCG</w:t>
      </w:r>
      <w:proofErr w:type="spellEnd"/>
      <w:r w:rsidRPr="00FC4CFD">
        <w:rPr>
          <w:color w:val="000000"/>
          <w:sz w:val="20"/>
        </w:rPr>
        <w:t xml:space="preserve"> is </w:t>
      </w:r>
      <w:r w:rsidRPr="00FC4CFD">
        <w:rPr>
          <w:color w:val="000000"/>
          <w:sz w:val="20"/>
          <w:lang w:eastAsia="ja-JP"/>
        </w:rPr>
        <w:t>derived</w:t>
      </w:r>
      <w:r w:rsidRPr="00FC4CFD">
        <w:rPr>
          <w:color w:val="000000"/>
          <w:sz w:val="20"/>
        </w:rPr>
        <w:t xml:space="preserve"> as follows.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color w:val="000000"/>
          <w:sz w:val="20"/>
          <w:szCs w:val="20"/>
          <w:lang w:eastAsia="ja-JP"/>
        </w:rPr>
      </w:pPr>
      <w:proofErr w:type="spellStart"/>
      <w:proofErr w:type="gramStart"/>
      <w:r w:rsidRPr="00FC4CFD">
        <w:rPr>
          <w:rFonts w:eastAsia="MS Mincho"/>
          <w:color w:val="000000"/>
          <w:sz w:val="20"/>
          <w:szCs w:val="20"/>
          <w:lang w:eastAsia="ja-JP"/>
        </w:rPr>
        <w:t>xCG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xC</w:t>
      </w:r>
      <w:proofErr w:type="spellEnd"/>
      <w:r w:rsidRPr="00FC4CFD">
        <w:rPr>
          <w:rFonts w:eastAsia="MS Mincho"/>
          <w:color w:val="000000"/>
          <w:sz w:val="20"/>
          <w:szCs w:val="20"/>
          <w:lang w:eastAsia="ja-JP"/>
        </w:rPr>
        <w:t xml:space="preserve"> &gt;&gt; 2</w:t>
      </w:r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22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</w:rPr>
        <w:t xml:space="preserve">The variable </w:t>
      </w:r>
      <w:proofErr w:type="spellStart"/>
      <w:r w:rsidRPr="00FC4CFD">
        <w:rPr>
          <w:color w:val="000000"/>
          <w:sz w:val="20"/>
          <w:lang w:eastAsia="ja-JP"/>
        </w:rPr>
        <w:t>yCG</w:t>
      </w:r>
      <w:proofErr w:type="spellEnd"/>
      <w:r w:rsidRPr="00FC4CFD">
        <w:rPr>
          <w:color w:val="000000"/>
          <w:sz w:val="20"/>
        </w:rPr>
        <w:t xml:space="preserve"> is </w:t>
      </w:r>
      <w:r w:rsidRPr="00FC4CFD">
        <w:rPr>
          <w:color w:val="000000"/>
          <w:sz w:val="20"/>
          <w:lang w:eastAsia="ja-JP"/>
        </w:rPr>
        <w:t>derived</w:t>
      </w:r>
      <w:r w:rsidRPr="00FC4CFD">
        <w:rPr>
          <w:color w:val="000000"/>
          <w:sz w:val="20"/>
        </w:rPr>
        <w:t xml:space="preserve"> as follows.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color w:val="000000"/>
          <w:sz w:val="20"/>
          <w:szCs w:val="20"/>
          <w:lang w:eastAsia="ja-JP"/>
        </w:rPr>
      </w:pPr>
      <w:proofErr w:type="spellStart"/>
      <w:proofErr w:type="gramStart"/>
      <w:r w:rsidRPr="00FC4CFD">
        <w:rPr>
          <w:rFonts w:eastAsia="MS Mincho"/>
          <w:color w:val="000000"/>
          <w:sz w:val="20"/>
          <w:szCs w:val="20"/>
          <w:lang w:eastAsia="ja-JP"/>
        </w:rPr>
        <w:t>yCG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yC</w:t>
      </w:r>
      <w:proofErr w:type="spellEnd"/>
      <w:r w:rsidRPr="00FC4CFD">
        <w:rPr>
          <w:rFonts w:eastAsia="MS Mincho"/>
          <w:color w:val="000000"/>
          <w:sz w:val="20"/>
          <w:szCs w:val="20"/>
          <w:lang w:eastAsia="ja-JP"/>
        </w:rPr>
        <w:t xml:space="preserve"> &gt;&gt; 2</w:t>
      </w:r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23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</w:rPr>
        <w:t xml:space="preserve">The variable </w:t>
      </w:r>
      <w:proofErr w:type="spellStart"/>
      <w:r w:rsidRPr="00FC4CFD">
        <w:rPr>
          <w:color w:val="000000"/>
          <w:sz w:val="20"/>
          <w:lang w:eastAsia="ja-JP"/>
        </w:rPr>
        <w:t>cntCG</w:t>
      </w:r>
      <w:proofErr w:type="spellEnd"/>
      <w:r w:rsidRPr="00FC4CFD">
        <w:rPr>
          <w:color w:val="000000"/>
          <w:sz w:val="20"/>
        </w:rPr>
        <w:t xml:space="preserve"> is initialized as follows.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rFonts w:eastAsia="MS Mincho"/>
          <w:color w:val="000000"/>
          <w:sz w:val="20"/>
          <w:szCs w:val="20"/>
          <w:lang w:eastAsia="ja-JP"/>
        </w:rPr>
        <w:t>cntCG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0</w:t>
      </w:r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24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When </w:t>
      </w:r>
      <w:proofErr w:type="spellStart"/>
      <w:r w:rsidRPr="00FC4CFD">
        <w:rPr>
          <w:color w:val="000000"/>
          <w:sz w:val="20"/>
        </w:rPr>
        <w:t>xC</w:t>
      </w:r>
      <w:proofErr w:type="spellEnd"/>
      <w:r w:rsidRPr="00FC4CFD">
        <w:rPr>
          <w:color w:val="000000"/>
          <w:sz w:val="20"/>
        </w:rPr>
        <w:t xml:space="preserve"> is less than </w:t>
      </w:r>
      <w:proofErr w:type="gramStart"/>
      <w:r w:rsidRPr="00FC4CFD">
        <w:rPr>
          <w:color w:val="000000"/>
          <w:sz w:val="20"/>
        </w:rPr>
        <w:t>( 1</w:t>
      </w:r>
      <w:proofErr w:type="gramEnd"/>
      <w:r w:rsidRPr="00FC4CFD">
        <w:rPr>
          <w:color w:val="000000"/>
          <w:sz w:val="20"/>
        </w:rPr>
        <w:t> &lt;&lt; log2TrafoWidth ) − 1,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color w:val="000000"/>
          <w:sz w:val="20"/>
          <w:szCs w:val="20"/>
          <w:lang w:eastAsia="ja-JP"/>
        </w:rPr>
      </w:pP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cntCG</w:t>
      </w:r>
      <w:proofErr w:type="spellEnd"/>
      <w:r w:rsidRPr="00FC4CFD">
        <w:rPr>
          <w:color w:val="000000"/>
          <w:sz w:val="20"/>
          <w:szCs w:val="20"/>
        </w:rPr>
        <w:t xml:space="preserve">  =  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cntCG</w:t>
      </w:r>
      <w:proofErr w:type="spellEnd"/>
      <w:r w:rsidRPr="00FC4CFD">
        <w:rPr>
          <w:color w:val="000000"/>
          <w:sz w:val="20"/>
          <w:szCs w:val="20"/>
        </w:rPr>
        <w:t xml:space="preserve">  +  </w:t>
      </w:r>
      <w:proofErr w:type="spellStart"/>
      <w:r w:rsidRPr="00FC4CFD">
        <w:rPr>
          <w:color w:val="000000"/>
          <w:sz w:val="20"/>
          <w:szCs w:val="20"/>
        </w:rPr>
        <w:t>significant_coeff</w:t>
      </w:r>
      <w:r w:rsidRPr="00FC4CFD">
        <w:rPr>
          <w:rFonts w:eastAsia="MS Mincho"/>
          <w:color w:val="000000"/>
          <w:sz w:val="20"/>
          <w:szCs w:val="20"/>
          <w:lang w:eastAsia="ja-JP"/>
        </w:rPr>
        <w:t>_group</w:t>
      </w:r>
      <w:r w:rsidRPr="00FC4CFD">
        <w:rPr>
          <w:color w:val="000000"/>
          <w:sz w:val="20"/>
          <w:szCs w:val="20"/>
        </w:rPr>
        <w:t>_flag</w:t>
      </w:r>
      <w:proofErr w:type="spellEnd"/>
      <w:r w:rsidRPr="00FC4CFD">
        <w:rPr>
          <w:color w:val="000000"/>
          <w:sz w:val="20"/>
          <w:szCs w:val="20"/>
        </w:rPr>
        <w:t>[ 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xCG</w:t>
      </w:r>
      <w:proofErr w:type="spellEnd"/>
      <w:r w:rsidRPr="00FC4CFD">
        <w:rPr>
          <w:color w:val="000000"/>
          <w:sz w:val="20"/>
          <w:szCs w:val="20"/>
        </w:rPr>
        <w:t> + 1 ][ 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yCG</w:t>
      </w:r>
      <w:proofErr w:type="spellEnd"/>
      <w:r w:rsidRPr="00FC4CFD">
        <w:rPr>
          <w:color w:val="000000"/>
          <w:sz w:val="20"/>
          <w:szCs w:val="20"/>
        </w:rPr>
        <w:t> ]</w:t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25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rFonts w:eastAsia="MS Mincho"/>
          <w:color w:val="000000"/>
          <w:sz w:val="20"/>
          <w:szCs w:val="20"/>
          <w:lang w:eastAsia="ja-JP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</w:rPr>
        <w:t xml:space="preserve">When </w:t>
      </w:r>
      <w:proofErr w:type="spellStart"/>
      <w:r w:rsidRPr="00FC4CFD">
        <w:rPr>
          <w:color w:val="000000"/>
          <w:sz w:val="20"/>
        </w:rPr>
        <w:t>yC</w:t>
      </w:r>
      <w:proofErr w:type="spellEnd"/>
      <w:r w:rsidRPr="00FC4CFD">
        <w:rPr>
          <w:color w:val="000000"/>
          <w:sz w:val="20"/>
        </w:rPr>
        <w:t xml:space="preserve"> is less than </w:t>
      </w:r>
      <w:proofErr w:type="gramStart"/>
      <w:r w:rsidRPr="00FC4CFD">
        <w:rPr>
          <w:color w:val="000000"/>
          <w:sz w:val="20"/>
        </w:rPr>
        <w:t>( 1</w:t>
      </w:r>
      <w:proofErr w:type="gramEnd"/>
      <w:r w:rsidRPr="00FC4CFD">
        <w:rPr>
          <w:color w:val="000000"/>
          <w:sz w:val="20"/>
        </w:rPr>
        <w:t> &lt;&lt; log2TrafoHeight ) − 1,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color w:val="000000"/>
          <w:sz w:val="20"/>
          <w:szCs w:val="20"/>
          <w:lang w:eastAsia="ja-JP"/>
        </w:rPr>
      </w:pP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cntCG</w:t>
      </w:r>
      <w:proofErr w:type="spellEnd"/>
      <w:r w:rsidRPr="00FC4CFD">
        <w:rPr>
          <w:color w:val="000000"/>
          <w:sz w:val="20"/>
          <w:szCs w:val="20"/>
        </w:rPr>
        <w:t xml:space="preserve">  =  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cntCG</w:t>
      </w:r>
      <w:proofErr w:type="spellEnd"/>
      <w:r w:rsidRPr="00FC4CFD">
        <w:rPr>
          <w:color w:val="000000"/>
          <w:sz w:val="20"/>
          <w:szCs w:val="20"/>
        </w:rPr>
        <w:t xml:space="preserve">  + </w:t>
      </w:r>
      <w:r w:rsidR="00FC4CFD" w:rsidRPr="00FC4CFD">
        <w:rPr>
          <w:color w:val="000000"/>
          <w:sz w:val="20"/>
          <w:szCs w:val="20"/>
        </w:rPr>
        <w:t xml:space="preserve">( </w:t>
      </w:r>
      <w:proofErr w:type="spellStart"/>
      <w:r w:rsidRPr="00FC4CFD">
        <w:rPr>
          <w:color w:val="000000"/>
          <w:sz w:val="20"/>
          <w:szCs w:val="20"/>
        </w:rPr>
        <w:t>significant_coeff_</w:t>
      </w:r>
      <w:r w:rsidRPr="00FC4CFD">
        <w:rPr>
          <w:rFonts w:eastAsia="MS Mincho"/>
          <w:color w:val="000000"/>
          <w:sz w:val="20"/>
          <w:szCs w:val="20"/>
          <w:lang w:eastAsia="ja-JP"/>
        </w:rPr>
        <w:t>group_</w:t>
      </w:r>
      <w:r w:rsidRPr="00FC4CFD">
        <w:rPr>
          <w:color w:val="000000"/>
          <w:sz w:val="20"/>
          <w:szCs w:val="20"/>
        </w:rPr>
        <w:t>flag</w:t>
      </w:r>
      <w:proofErr w:type="spellEnd"/>
      <w:r w:rsidRPr="00FC4CFD">
        <w:rPr>
          <w:color w:val="000000"/>
          <w:sz w:val="20"/>
          <w:szCs w:val="20"/>
        </w:rPr>
        <w:t>[ 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xCG</w:t>
      </w:r>
      <w:proofErr w:type="spellEnd"/>
      <w:r w:rsidRPr="00FC4CFD">
        <w:rPr>
          <w:color w:val="000000"/>
          <w:sz w:val="20"/>
          <w:szCs w:val="20"/>
        </w:rPr>
        <w:t> ][ 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yCG</w:t>
      </w:r>
      <w:proofErr w:type="spellEnd"/>
      <w:r w:rsidRPr="00FC4CFD">
        <w:rPr>
          <w:rFonts w:eastAsia="MS Mincho"/>
          <w:color w:val="000000"/>
          <w:sz w:val="20"/>
          <w:szCs w:val="20"/>
          <w:lang w:eastAsia="ja-JP"/>
        </w:rPr>
        <w:t xml:space="preserve"> </w:t>
      </w:r>
      <w:r w:rsidRPr="00FC4CFD">
        <w:rPr>
          <w:color w:val="000000"/>
          <w:sz w:val="20"/>
          <w:szCs w:val="20"/>
        </w:rPr>
        <w:t>+ 1 ]</w:t>
      </w:r>
      <w:r w:rsidR="00FC4CFD" w:rsidRPr="00FC4CFD">
        <w:rPr>
          <w:color w:val="000000"/>
          <w:sz w:val="20"/>
          <w:szCs w:val="20"/>
        </w:rPr>
        <w:t xml:space="preserve"> </w:t>
      </w:r>
      <w:r w:rsidR="00FC4CFD" w:rsidRPr="00FC4CFD">
        <w:rPr>
          <w:rFonts w:eastAsia="MS Mincho"/>
          <w:sz w:val="20"/>
          <w:szCs w:val="20"/>
          <w:lang w:eastAsia="ja-JP"/>
        </w:rPr>
        <w:t>&lt;&lt; 1 )</w:t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26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  <w:lang w:eastAsia="ja-JP"/>
        </w:rPr>
        <w:t>If</w:t>
      </w:r>
      <w:r w:rsidRPr="00FC4CFD">
        <w:rPr>
          <w:color w:val="000000"/>
          <w:sz w:val="20"/>
        </w:rPr>
        <w:t xml:space="preserve"> </w:t>
      </w:r>
      <w:proofErr w:type="spellStart"/>
      <w:r w:rsidRPr="00FC4CFD">
        <w:rPr>
          <w:color w:val="000000"/>
          <w:sz w:val="20"/>
          <w:lang w:eastAsia="ja-JP"/>
        </w:rPr>
        <w:t>cntCG</w:t>
      </w:r>
      <w:proofErr w:type="spellEnd"/>
      <w:r w:rsidRPr="00FC4CFD">
        <w:rPr>
          <w:color w:val="000000"/>
          <w:sz w:val="20"/>
        </w:rPr>
        <w:t xml:space="preserve"> is </w:t>
      </w:r>
      <w:r w:rsidRPr="00FC4CFD">
        <w:rPr>
          <w:color w:val="000000"/>
          <w:sz w:val="20"/>
          <w:lang w:eastAsia="ja-JP"/>
        </w:rPr>
        <w:t xml:space="preserve">equal to 0, the </w:t>
      </w:r>
      <w:bookmarkStart w:id="2" w:name="_GoBack"/>
      <w:bookmarkEnd w:id="2"/>
      <w:r w:rsidRPr="00FC4CFD">
        <w:rPr>
          <w:color w:val="000000"/>
          <w:sz w:val="20"/>
        </w:rPr>
        <w:t>following applies.</w:t>
      </w:r>
    </w:p>
    <w:p w:rsidR="00DF348A" w:rsidRDefault="00DF348A" w:rsidP="00DF348A">
      <w:pPr>
        <w:pStyle w:val="Equation"/>
        <w:numPr>
          <w:ilvl w:val="1"/>
          <w:numId w:val="3"/>
        </w:numPr>
        <w:tabs>
          <w:tab w:val="left" w:pos="2070"/>
        </w:tabs>
        <w:rPr>
          <w:rFonts w:eastAsia="MS Mincho"/>
          <w:color w:val="FF0000"/>
          <w:sz w:val="20"/>
          <w:szCs w:val="20"/>
          <w:highlight w:val="yellow"/>
          <w:lang w:eastAsia="ja-JP"/>
        </w:rPr>
      </w:pPr>
      <w:proofErr w:type="spellStart"/>
      <w:proofErr w:type="gramStart"/>
      <w:r w:rsidRPr="00A5777F">
        <w:rPr>
          <w:color w:val="FF0000"/>
          <w:sz w:val="20"/>
          <w:szCs w:val="20"/>
          <w:highlight w:val="yellow"/>
        </w:rPr>
        <w:t>sigCtx</w:t>
      </w:r>
      <w:proofErr w:type="spellEnd"/>
      <w:r w:rsidRPr="00A5777F">
        <w:rPr>
          <w:color w:val="FF0000"/>
          <w:sz w:val="20"/>
          <w:szCs w:val="20"/>
          <w:highlight w:val="yellow"/>
        </w:rPr>
        <w:t xml:space="preserve">  =</w:t>
      </w:r>
      <w:proofErr w:type="gramEnd"/>
      <w:r w:rsidRPr="00A5777F">
        <w:rPr>
          <w:color w:val="FF0000"/>
          <w:sz w:val="20"/>
          <w:szCs w:val="20"/>
          <w:highlight w:val="yellow"/>
        </w:rPr>
        <w:t xml:space="preserve">   </w:t>
      </w:r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>xC</w:t>
      </w:r>
      <w:proofErr w:type="spellEnd"/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xCG</w:t>
      </w:r>
      <w:proofErr w:type="spellEnd"/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&lt;&lt; 2) ) + ( </w:t>
      </w:r>
      <w:proofErr w:type="spellStart"/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>yC</w:t>
      </w:r>
      <w:proofErr w:type="spellEnd"/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yCG</w:t>
      </w:r>
      <w:proofErr w:type="spellEnd"/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>
        <w:rPr>
          <w:rFonts w:eastAsia="MS Mincho"/>
          <w:color w:val="FF0000"/>
          <w:sz w:val="20"/>
          <w:szCs w:val="20"/>
          <w:highlight w:val="yellow"/>
          <w:lang w:eastAsia="ja-JP"/>
        </w:rPr>
        <w:t>&lt;= 2 ? 1</w:t>
      </w:r>
      <w:r w:rsidRPr="00A5777F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: </w:t>
      </w:r>
    </w:p>
    <w:p w:rsidR="00DF348A" w:rsidRPr="00DF348A" w:rsidRDefault="00DF348A" w:rsidP="00DF348A">
      <w:pPr>
        <w:pStyle w:val="Equation"/>
        <w:tabs>
          <w:tab w:val="left" w:pos="2070"/>
        </w:tabs>
        <w:ind w:left="1440"/>
        <w:rPr>
          <w:rFonts w:eastAsia="MS Mincho"/>
          <w:color w:val="FF0000"/>
          <w:sz w:val="20"/>
          <w:szCs w:val="20"/>
          <w:highlight w:val="yellow"/>
          <w:lang w:eastAsia="ja-JP"/>
        </w:rPr>
      </w:pPr>
      <w:r>
        <w:rPr>
          <w:color w:val="FF0000"/>
          <w:sz w:val="20"/>
          <w:szCs w:val="20"/>
          <w:highlight w:val="yellow"/>
        </w:rPr>
        <w:lastRenderedPageBreak/>
        <w:tab/>
      </w:r>
      <w:r>
        <w:rPr>
          <w:color w:val="FF0000"/>
          <w:sz w:val="20"/>
          <w:szCs w:val="20"/>
          <w:highlight w:val="yellow"/>
        </w:rPr>
        <w:tab/>
      </w:r>
      <w:r>
        <w:rPr>
          <w:color w:val="FF0000"/>
          <w:sz w:val="20"/>
          <w:szCs w:val="20"/>
          <w:highlight w:val="yellow"/>
        </w:rPr>
        <w:tab/>
      </w:r>
      <w:proofErr w:type="gramStart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>xC</w:t>
      </w:r>
      <w:proofErr w:type="spellEnd"/>
      <w:proofErr w:type="gramEnd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DF348A">
        <w:rPr>
          <w:color w:val="FF0000"/>
          <w:highlight w:val="yellow"/>
        </w:rPr>
        <w:t>xCG</w:t>
      </w:r>
      <w:proofErr w:type="spellEnd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&lt;&lt; 2) ) + </w:t>
      </w:r>
      <w:proofErr w:type="gramStart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>yC</w:t>
      </w:r>
      <w:proofErr w:type="spellEnd"/>
      <w:proofErr w:type="gramEnd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DF348A">
        <w:rPr>
          <w:color w:val="FF0000"/>
          <w:highlight w:val="yellow"/>
        </w:rPr>
        <w:t>yCG</w:t>
      </w:r>
      <w:proofErr w:type="spellEnd"/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DF348A">
        <w:rPr>
          <w:color w:val="FF0000"/>
          <w:sz w:val="20"/>
          <w:szCs w:val="20"/>
          <w:highlight w:val="yellow"/>
        </w:rPr>
        <w:t xml:space="preserve"> </w:t>
      </w:r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>&lt;=3 ? 2: 3</w:t>
      </w:r>
      <w:r w:rsidRPr="00DF348A">
        <w:rPr>
          <w:color w:val="FF0000"/>
          <w:sz w:val="20"/>
          <w:szCs w:val="20"/>
          <w:highlight w:val="yellow"/>
        </w:rPr>
        <w:tab/>
        <w:t>(</w:t>
      </w:r>
      <w:r w:rsidRPr="00DF348A">
        <w:rPr>
          <w:color w:val="FF0000"/>
          <w:sz w:val="20"/>
          <w:szCs w:val="20"/>
          <w:highlight w:val="yellow"/>
        </w:rPr>
        <w:fldChar w:fldCharType="begin" w:fldLock="1"/>
      </w:r>
      <w:r w:rsidRPr="00DF348A">
        <w:rPr>
          <w:color w:val="FF0000"/>
          <w:sz w:val="20"/>
          <w:szCs w:val="20"/>
          <w:highlight w:val="yellow"/>
        </w:rPr>
        <w:instrText xml:space="preserve"> STYLEREF 1 \s </w:instrText>
      </w:r>
      <w:r w:rsidRPr="00DF348A">
        <w:rPr>
          <w:color w:val="FF0000"/>
          <w:sz w:val="20"/>
          <w:szCs w:val="20"/>
          <w:highlight w:val="yellow"/>
        </w:rPr>
        <w:fldChar w:fldCharType="separate"/>
      </w:r>
      <w:r w:rsidRPr="00DF348A">
        <w:rPr>
          <w:noProof/>
          <w:color w:val="FF0000"/>
          <w:sz w:val="20"/>
          <w:szCs w:val="20"/>
          <w:highlight w:val="yellow"/>
        </w:rPr>
        <w:t>9</w:t>
      </w:r>
      <w:r w:rsidRPr="00DF348A">
        <w:rPr>
          <w:color w:val="FF0000"/>
          <w:sz w:val="20"/>
          <w:szCs w:val="20"/>
          <w:highlight w:val="yellow"/>
        </w:rPr>
        <w:fldChar w:fldCharType="end"/>
      </w:r>
      <w:r w:rsidRPr="00DF348A">
        <w:rPr>
          <w:color w:val="FF0000"/>
          <w:sz w:val="20"/>
          <w:szCs w:val="20"/>
          <w:highlight w:val="yellow"/>
        </w:rPr>
        <w:noBreakHyphen/>
      </w:r>
      <w:r>
        <w:rPr>
          <w:rFonts w:eastAsia="MS Mincho"/>
          <w:color w:val="FF0000"/>
          <w:sz w:val="20"/>
          <w:szCs w:val="20"/>
          <w:highlight w:val="yellow"/>
          <w:lang w:eastAsia="ja-JP"/>
        </w:rPr>
        <w:t>27</w:t>
      </w:r>
      <w:r w:rsidRPr="00DF348A">
        <w:rPr>
          <w:rFonts w:eastAsia="MS Mincho"/>
          <w:color w:val="FF0000"/>
          <w:sz w:val="20"/>
          <w:szCs w:val="20"/>
          <w:highlight w:val="yellow"/>
          <w:lang w:eastAsia="ja-JP"/>
        </w:rPr>
        <w:t>)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FC4CFD">
        <w:rPr>
          <w:strike/>
          <w:color w:val="FF0000"/>
          <w:sz w:val="20"/>
          <w:szCs w:val="20"/>
        </w:rPr>
        <w:t>sigCtx</w:t>
      </w:r>
      <w:proofErr w:type="spellEnd"/>
      <w:r w:rsidRPr="00FC4CFD">
        <w:rPr>
          <w:strike/>
          <w:color w:val="FF0000"/>
          <w:sz w:val="20"/>
          <w:szCs w:val="20"/>
        </w:rPr>
        <w:t xml:space="preserve">  =</w:t>
      </w:r>
      <w:proofErr w:type="gramEnd"/>
      <w:r w:rsidRPr="00FC4CFD">
        <w:rPr>
          <w:strike/>
          <w:color w:val="FF0000"/>
          <w:sz w:val="20"/>
          <w:szCs w:val="20"/>
        </w:rPr>
        <w:t xml:space="preserve">  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( </w:t>
      </w:r>
      <w:proofErr w:type="spell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xC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FC4CFD">
        <w:rPr>
          <w:strike/>
          <w:color w:val="FF0000"/>
          <w:sz w:val="20"/>
          <w:szCs w:val="20"/>
        </w:rPr>
        <w:t>xCG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&lt;&lt; 2) ) + ( </w:t>
      </w:r>
      <w:proofErr w:type="spell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yC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FC4CFD">
        <w:rPr>
          <w:strike/>
          <w:color w:val="FF0000"/>
          <w:sz w:val="20"/>
          <w:szCs w:val="20"/>
        </w:rPr>
        <w:t>yCG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&lt;&lt; 2) )</w:t>
      </w:r>
      <w:r w:rsidRPr="00FC4CFD">
        <w:rPr>
          <w:strike/>
          <w:color w:val="FF0000"/>
          <w:sz w:val="20"/>
          <w:szCs w:val="20"/>
        </w:rPr>
        <w:t xml:space="preserve">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&lt;= 2 ? </w:t>
      </w:r>
      <w:proofErr w:type="gram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1 :</w:t>
      </w:r>
      <w:proofErr w:type="gram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0</w:t>
      </w:r>
      <w:r w:rsidRPr="00FC4CFD">
        <w:rPr>
          <w:strike/>
          <w:color w:val="FF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strike/>
          <w:color w:val="FF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strike/>
          <w:noProof/>
          <w:color w:val="FF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strike/>
          <w:color w:val="FF0000"/>
          <w:sz w:val="20"/>
          <w:szCs w:val="20"/>
        </w:rPr>
        <w:noBreakHyphen/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2</w:t>
      </w:r>
      <w:r w:rsidR="00E67DF6" w:rsidRPr="00FC4CFD">
        <w:rPr>
          <w:rFonts w:eastAsia="MS Mincho"/>
          <w:strike/>
          <w:color w:val="FF0000"/>
          <w:sz w:val="20"/>
          <w:szCs w:val="20"/>
          <w:lang w:eastAsia="ja-JP"/>
        </w:rPr>
        <w:t>7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  <w:lang w:eastAsia="ja-JP"/>
        </w:rPr>
        <w:t xml:space="preserve">Otherwise, if </w:t>
      </w:r>
      <w:proofErr w:type="spellStart"/>
      <w:r w:rsidRPr="00FC4CFD">
        <w:rPr>
          <w:color w:val="000000"/>
          <w:sz w:val="20"/>
          <w:lang w:eastAsia="ja-JP"/>
        </w:rPr>
        <w:t>cntCG</w:t>
      </w:r>
      <w:proofErr w:type="spellEnd"/>
      <w:r w:rsidRPr="00FC4CFD">
        <w:rPr>
          <w:color w:val="000000"/>
          <w:sz w:val="20"/>
          <w:lang w:eastAsia="ja-JP"/>
        </w:rPr>
        <w:t xml:space="preserve"> is equal to 1</w:t>
      </w:r>
      <w:r w:rsidRPr="00FC4CFD">
        <w:rPr>
          <w:color w:val="000000"/>
          <w:sz w:val="20"/>
        </w:rPr>
        <w:t>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Times New Roman"/>
          <w:sz w:val="20"/>
          <w:szCs w:val="20"/>
          <w:lang w:eastAsia="ja-JP"/>
        </w:rPr>
      </w:pPr>
      <w:proofErr w:type="spellStart"/>
      <w:proofErr w:type="gramStart"/>
      <w:r w:rsidRPr="00FC4CFD">
        <w:rPr>
          <w:sz w:val="20"/>
          <w:szCs w:val="20"/>
          <w:highlight w:val="yellow"/>
        </w:rPr>
        <w:t>sigCtx</w:t>
      </w:r>
      <w:proofErr w:type="spellEnd"/>
      <w:r w:rsidRPr="00FC4CFD">
        <w:rPr>
          <w:sz w:val="20"/>
          <w:szCs w:val="20"/>
          <w:highlight w:val="yellow"/>
        </w:rPr>
        <w:t xml:space="preserve">  =</w:t>
      </w:r>
      <w:proofErr w:type="gramEnd"/>
      <w:r w:rsidRPr="00FC4CFD">
        <w:rPr>
          <w:sz w:val="20"/>
          <w:szCs w:val="20"/>
          <w:highlight w:val="yellow"/>
        </w:rPr>
        <w:t xml:space="preserve">   </w:t>
      </w:r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FC4CFD">
        <w:rPr>
          <w:rFonts w:eastAsia="MS Mincho"/>
          <w:sz w:val="20"/>
          <w:szCs w:val="20"/>
          <w:highlight w:val="yellow"/>
          <w:lang w:eastAsia="ja-JP"/>
        </w:rPr>
        <w:t>yC</w:t>
      </w:r>
      <w:proofErr w:type="spellEnd"/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FC4CFD">
        <w:rPr>
          <w:sz w:val="20"/>
          <w:szCs w:val="20"/>
          <w:highlight w:val="yellow"/>
        </w:rPr>
        <w:t>yCG</w:t>
      </w:r>
      <w:proofErr w:type="spellEnd"/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 &lt;&lt; 2) )</w:t>
      </w:r>
      <w:r w:rsidR="00DF348A">
        <w:rPr>
          <w:rFonts w:eastAsia="MS Mincho"/>
          <w:sz w:val="20"/>
          <w:szCs w:val="20"/>
          <w:highlight w:val="yellow"/>
          <w:lang w:eastAsia="ja-JP"/>
        </w:rPr>
        <w:tab/>
      </w:r>
      <w:r w:rsidRPr="00FC4CFD">
        <w:rPr>
          <w:sz w:val="20"/>
          <w:szCs w:val="20"/>
          <w:highlight w:val="yellow"/>
        </w:rPr>
        <w:tab/>
        <w:t>(</w:t>
      </w:r>
      <w:r w:rsidRPr="00FC4CFD">
        <w:rPr>
          <w:sz w:val="20"/>
          <w:szCs w:val="20"/>
          <w:highlight w:val="yellow"/>
        </w:rPr>
        <w:fldChar w:fldCharType="begin" w:fldLock="1"/>
      </w:r>
      <w:r w:rsidRPr="00FC4CFD">
        <w:rPr>
          <w:sz w:val="20"/>
          <w:szCs w:val="20"/>
          <w:highlight w:val="yellow"/>
        </w:rPr>
        <w:instrText xml:space="preserve"> STYLEREF 1 \s </w:instrText>
      </w:r>
      <w:r w:rsidRPr="00FC4CFD">
        <w:rPr>
          <w:sz w:val="20"/>
          <w:szCs w:val="20"/>
          <w:highlight w:val="yellow"/>
        </w:rPr>
        <w:fldChar w:fldCharType="separate"/>
      </w:r>
      <w:r w:rsidRPr="00FC4CFD">
        <w:rPr>
          <w:noProof/>
          <w:sz w:val="20"/>
          <w:szCs w:val="20"/>
          <w:highlight w:val="yellow"/>
        </w:rPr>
        <w:t>9</w:t>
      </w:r>
      <w:r w:rsidRPr="00FC4CFD">
        <w:rPr>
          <w:sz w:val="20"/>
          <w:szCs w:val="20"/>
          <w:highlight w:val="yellow"/>
        </w:rPr>
        <w:fldChar w:fldCharType="end"/>
      </w:r>
      <w:r w:rsidRPr="00FC4CFD">
        <w:rPr>
          <w:sz w:val="20"/>
          <w:szCs w:val="20"/>
          <w:highlight w:val="yellow"/>
        </w:rPr>
        <w:noBreakHyphen/>
      </w:r>
      <w:r w:rsidR="00E67DF6" w:rsidRPr="00FC4CFD">
        <w:rPr>
          <w:sz w:val="20"/>
          <w:szCs w:val="20"/>
          <w:highlight w:val="yellow"/>
        </w:rPr>
        <w:fldChar w:fldCharType="begin" w:fldLock="1"/>
      </w:r>
      <w:r w:rsidR="00E67DF6" w:rsidRPr="00FC4CFD">
        <w:rPr>
          <w:sz w:val="20"/>
          <w:szCs w:val="20"/>
          <w:highlight w:val="yellow"/>
        </w:rPr>
        <w:instrText xml:space="preserve"> SEQ Equation \* ARABIC \s 1 </w:instrText>
      </w:r>
      <w:r w:rsidR="00E67DF6" w:rsidRPr="00FC4CFD">
        <w:rPr>
          <w:sz w:val="20"/>
          <w:szCs w:val="20"/>
          <w:highlight w:val="yellow"/>
        </w:rPr>
        <w:fldChar w:fldCharType="separate"/>
      </w:r>
      <w:r w:rsidR="00E67DF6" w:rsidRPr="00FC4CFD">
        <w:rPr>
          <w:noProof/>
          <w:sz w:val="20"/>
          <w:szCs w:val="20"/>
          <w:highlight w:val="yellow"/>
        </w:rPr>
        <w:t>28</w:t>
      </w:r>
      <w:r w:rsidR="00E67DF6" w:rsidRPr="00FC4CFD">
        <w:rPr>
          <w:sz w:val="20"/>
          <w:szCs w:val="20"/>
          <w:highlight w:val="yellow"/>
        </w:rPr>
        <w:fldChar w:fldCharType="end"/>
      </w:r>
      <w:r w:rsidRPr="00FC4CFD">
        <w:rPr>
          <w:sz w:val="20"/>
          <w:szCs w:val="20"/>
          <w:highlight w:val="yellow"/>
        </w:rPr>
        <w:t>)</w:t>
      </w:r>
      <w:r w:rsidRPr="00FC4CFD">
        <w:rPr>
          <w:sz w:val="20"/>
          <w:szCs w:val="20"/>
        </w:rPr>
        <w:t xml:space="preserve"> 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strike/>
          <w:color w:val="FF0000"/>
          <w:sz w:val="20"/>
          <w:szCs w:val="20"/>
        </w:rPr>
      </w:pPr>
      <w:proofErr w:type="spellStart"/>
      <w:proofErr w:type="gramStart"/>
      <w:r w:rsidRPr="00FC4CFD">
        <w:rPr>
          <w:strike/>
          <w:color w:val="FF0000"/>
          <w:sz w:val="20"/>
          <w:szCs w:val="20"/>
        </w:rPr>
        <w:t>sigCtx</w:t>
      </w:r>
      <w:proofErr w:type="spellEnd"/>
      <w:r w:rsidRPr="00FC4CFD">
        <w:rPr>
          <w:strike/>
          <w:color w:val="FF0000"/>
          <w:sz w:val="20"/>
          <w:szCs w:val="20"/>
        </w:rPr>
        <w:t xml:space="preserve">  =</w:t>
      </w:r>
      <w:proofErr w:type="gramEnd"/>
      <w:r w:rsidRPr="00FC4CFD">
        <w:rPr>
          <w:strike/>
          <w:color w:val="FF0000"/>
          <w:sz w:val="20"/>
          <w:szCs w:val="20"/>
        </w:rPr>
        <w:t xml:space="preserve">  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( </w:t>
      </w:r>
      <w:proofErr w:type="spell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yC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FC4CFD">
        <w:rPr>
          <w:strike/>
          <w:color w:val="FF0000"/>
          <w:sz w:val="20"/>
          <w:szCs w:val="20"/>
        </w:rPr>
        <w:t>yCG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&lt;&lt; 2) )</w:t>
      </w:r>
      <w:r w:rsidRPr="00FC4CFD">
        <w:rPr>
          <w:strike/>
          <w:color w:val="FF0000"/>
          <w:sz w:val="20"/>
          <w:szCs w:val="20"/>
        </w:rPr>
        <w:t xml:space="preserve">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&lt;= 1 ? </w:t>
      </w:r>
      <w:proofErr w:type="gram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1 :</w:t>
      </w:r>
      <w:proofErr w:type="gram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0</w:t>
      </w:r>
      <w:r w:rsidR="00E67DF6" w:rsidRPr="00FC4CFD">
        <w:rPr>
          <w:rFonts w:eastAsia="MS Mincho"/>
          <w:strike/>
          <w:color w:val="FF0000"/>
          <w:sz w:val="20"/>
          <w:szCs w:val="20"/>
          <w:lang w:eastAsia="ja-JP"/>
        </w:rPr>
        <w:tab/>
      </w:r>
      <w:r w:rsidRPr="00FC4CFD">
        <w:rPr>
          <w:strike/>
          <w:color w:val="FF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strike/>
          <w:color w:val="FF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strike/>
          <w:noProof/>
          <w:color w:val="FF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strike/>
          <w:color w:val="FF0000"/>
          <w:sz w:val="20"/>
          <w:szCs w:val="20"/>
        </w:rPr>
        <w:noBreakHyphen/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2</w:t>
      </w:r>
      <w:r w:rsidR="00E67DF6" w:rsidRPr="00FC4CFD">
        <w:rPr>
          <w:rFonts w:eastAsia="MS Mincho"/>
          <w:strike/>
          <w:color w:val="FF0000"/>
          <w:sz w:val="20"/>
          <w:szCs w:val="20"/>
          <w:lang w:eastAsia="ja-JP"/>
        </w:rPr>
        <w:t>8</w:t>
      </w:r>
      <w:r w:rsidRPr="00FC4CFD">
        <w:rPr>
          <w:strike/>
          <w:color w:val="FF0000"/>
          <w:sz w:val="20"/>
          <w:szCs w:val="20"/>
        </w:rPr>
        <w:t xml:space="preserve">) 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strike/>
          <w:color w:val="FF0000"/>
          <w:sz w:val="20"/>
          <w:lang w:eastAsia="ja-JP"/>
        </w:rPr>
      </w:pPr>
      <w:r w:rsidRPr="00FC4CFD">
        <w:rPr>
          <w:color w:val="000000"/>
          <w:sz w:val="20"/>
          <w:lang w:eastAsia="ja-JP"/>
        </w:rPr>
        <w:t xml:space="preserve">Otherwise, if </w:t>
      </w:r>
      <w:proofErr w:type="spellStart"/>
      <w:r w:rsidRPr="00FC4CFD">
        <w:rPr>
          <w:color w:val="000000"/>
          <w:sz w:val="20"/>
          <w:lang w:eastAsia="ja-JP"/>
        </w:rPr>
        <w:t>cntCG</w:t>
      </w:r>
      <w:proofErr w:type="spellEnd"/>
      <w:r w:rsidRPr="00FC4CFD">
        <w:rPr>
          <w:color w:val="000000"/>
          <w:sz w:val="20"/>
          <w:lang w:eastAsia="ja-JP"/>
        </w:rPr>
        <w:t xml:space="preserve"> is equal to 2</w:t>
      </w:r>
      <w:r w:rsidRPr="00FC4CFD">
        <w:rPr>
          <w:color w:val="000000"/>
          <w:sz w:val="20"/>
        </w:rPr>
        <w:t>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Times New Roman"/>
          <w:sz w:val="20"/>
          <w:szCs w:val="20"/>
          <w:lang w:eastAsia="ja-JP"/>
        </w:rPr>
      </w:pPr>
      <w:proofErr w:type="spellStart"/>
      <w:proofErr w:type="gramStart"/>
      <w:r w:rsidRPr="00FC4CFD">
        <w:rPr>
          <w:sz w:val="20"/>
          <w:szCs w:val="20"/>
          <w:highlight w:val="yellow"/>
        </w:rPr>
        <w:t>sigCtx</w:t>
      </w:r>
      <w:proofErr w:type="spellEnd"/>
      <w:r w:rsidRPr="00FC4CFD">
        <w:rPr>
          <w:sz w:val="20"/>
          <w:szCs w:val="20"/>
          <w:highlight w:val="yellow"/>
        </w:rPr>
        <w:t xml:space="preserve">  =</w:t>
      </w:r>
      <w:proofErr w:type="gramEnd"/>
      <w:r w:rsidRPr="00FC4CFD">
        <w:rPr>
          <w:sz w:val="20"/>
          <w:szCs w:val="20"/>
          <w:highlight w:val="yellow"/>
        </w:rPr>
        <w:t xml:space="preserve">   </w:t>
      </w:r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FC4CFD">
        <w:rPr>
          <w:rFonts w:eastAsia="MS Mincho"/>
          <w:sz w:val="20"/>
          <w:szCs w:val="20"/>
          <w:highlight w:val="yellow"/>
          <w:lang w:eastAsia="ja-JP"/>
        </w:rPr>
        <w:t>xC</w:t>
      </w:r>
      <w:proofErr w:type="spellEnd"/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FC4CFD">
        <w:rPr>
          <w:sz w:val="20"/>
          <w:szCs w:val="20"/>
          <w:highlight w:val="yellow"/>
        </w:rPr>
        <w:t>xCG</w:t>
      </w:r>
      <w:proofErr w:type="spellEnd"/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 &lt;&lt; 2) )</w:t>
      </w:r>
      <w:r w:rsidR="00DF348A">
        <w:rPr>
          <w:rFonts w:eastAsia="MS Mincho"/>
          <w:sz w:val="20"/>
          <w:szCs w:val="20"/>
          <w:highlight w:val="yellow"/>
          <w:lang w:eastAsia="ja-JP"/>
        </w:rPr>
        <w:tab/>
      </w:r>
      <w:r w:rsidRPr="00FC4CFD">
        <w:rPr>
          <w:sz w:val="20"/>
          <w:szCs w:val="20"/>
          <w:highlight w:val="yellow"/>
        </w:rPr>
        <w:tab/>
        <w:t>(</w:t>
      </w:r>
      <w:r w:rsidRPr="00FC4CFD">
        <w:rPr>
          <w:sz w:val="20"/>
          <w:szCs w:val="20"/>
          <w:highlight w:val="yellow"/>
        </w:rPr>
        <w:fldChar w:fldCharType="begin" w:fldLock="1"/>
      </w:r>
      <w:r w:rsidRPr="00FC4CFD">
        <w:rPr>
          <w:sz w:val="20"/>
          <w:szCs w:val="20"/>
          <w:highlight w:val="yellow"/>
        </w:rPr>
        <w:instrText xml:space="preserve"> STYLEREF 1 \s </w:instrText>
      </w:r>
      <w:r w:rsidRPr="00FC4CFD">
        <w:rPr>
          <w:sz w:val="20"/>
          <w:szCs w:val="20"/>
          <w:highlight w:val="yellow"/>
        </w:rPr>
        <w:fldChar w:fldCharType="separate"/>
      </w:r>
      <w:r w:rsidRPr="00FC4CFD">
        <w:rPr>
          <w:noProof/>
          <w:sz w:val="20"/>
          <w:szCs w:val="20"/>
          <w:highlight w:val="yellow"/>
        </w:rPr>
        <w:t>9</w:t>
      </w:r>
      <w:r w:rsidRPr="00FC4CFD">
        <w:rPr>
          <w:sz w:val="20"/>
          <w:szCs w:val="20"/>
          <w:highlight w:val="yellow"/>
        </w:rPr>
        <w:fldChar w:fldCharType="end"/>
      </w:r>
      <w:r w:rsidRPr="00FC4CFD">
        <w:rPr>
          <w:sz w:val="20"/>
          <w:szCs w:val="20"/>
          <w:highlight w:val="yellow"/>
        </w:rPr>
        <w:noBreakHyphen/>
      </w:r>
      <w:r w:rsidR="00E67DF6" w:rsidRPr="00FC4CFD">
        <w:rPr>
          <w:sz w:val="20"/>
          <w:szCs w:val="20"/>
          <w:highlight w:val="yellow"/>
        </w:rPr>
        <w:fldChar w:fldCharType="begin" w:fldLock="1"/>
      </w:r>
      <w:r w:rsidR="00E67DF6" w:rsidRPr="00FC4CFD">
        <w:rPr>
          <w:sz w:val="20"/>
          <w:szCs w:val="20"/>
          <w:highlight w:val="yellow"/>
        </w:rPr>
        <w:instrText xml:space="preserve"> SEQ Equation \* ARABIC \s 1 </w:instrText>
      </w:r>
      <w:r w:rsidR="00E67DF6" w:rsidRPr="00FC4CFD">
        <w:rPr>
          <w:sz w:val="20"/>
          <w:szCs w:val="20"/>
          <w:highlight w:val="yellow"/>
        </w:rPr>
        <w:fldChar w:fldCharType="separate"/>
      </w:r>
      <w:r w:rsidR="00E67DF6" w:rsidRPr="00FC4CFD">
        <w:rPr>
          <w:noProof/>
          <w:sz w:val="20"/>
          <w:szCs w:val="20"/>
          <w:highlight w:val="yellow"/>
        </w:rPr>
        <w:t>29</w:t>
      </w:r>
      <w:r w:rsidR="00E67DF6" w:rsidRPr="00FC4CFD">
        <w:rPr>
          <w:sz w:val="20"/>
          <w:szCs w:val="20"/>
          <w:highlight w:val="yellow"/>
        </w:rPr>
        <w:fldChar w:fldCharType="end"/>
      </w:r>
      <w:r w:rsidRPr="00FC4CFD">
        <w:rPr>
          <w:sz w:val="20"/>
          <w:szCs w:val="20"/>
          <w:highlight w:val="yellow"/>
        </w:rPr>
        <w:t>)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FC4CFD">
        <w:rPr>
          <w:strike/>
          <w:color w:val="FF0000"/>
          <w:sz w:val="20"/>
          <w:szCs w:val="20"/>
        </w:rPr>
        <w:t>sigCtx</w:t>
      </w:r>
      <w:proofErr w:type="spellEnd"/>
      <w:r w:rsidRPr="00FC4CFD">
        <w:rPr>
          <w:strike/>
          <w:color w:val="FF0000"/>
          <w:sz w:val="20"/>
          <w:szCs w:val="20"/>
        </w:rPr>
        <w:t xml:space="preserve">  =</w:t>
      </w:r>
      <w:proofErr w:type="gramEnd"/>
      <w:r w:rsidRPr="00FC4CFD">
        <w:rPr>
          <w:strike/>
          <w:color w:val="FF0000"/>
          <w:sz w:val="20"/>
          <w:szCs w:val="20"/>
        </w:rPr>
        <w:t xml:space="preserve">  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( </w:t>
      </w:r>
      <w:proofErr w:type="spell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xC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FC4CFD">
        <w:rPr>
          <w:strike/>
          <w:color w:val="FF0000"/>
          <w:sz w:val="20"/>
          <w:szCs w:val="20"/>
        </w:rPr>
        <w:t>xCG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&lt;&lt; 2) ) &lt;= 1 ? </w:t>
      </w:r>
      <w:proofErr w:type="gram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1 :</w:t>
      </w:r>
      <w:proofErr w:type="gram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0</w:t>
      </w:r>
      <w:r w:rsidRPr="00FC4CFD">
        <w:rPr>
          <w:strike/>
          <w:color w:val="FF0000"/>
          <w:sz w:val="20"/>
          <w:szCs w:val="20"/>
        </w:rPr>
        <w:tab/>
      </w:r>
      <w:r w:rsidR="00E67DF6" w:rsidRPr="00FC4CFD">
        <w:rPr>
          <w:strike/>
          <w:color w:val="FF0000"/>
          <w:sz w:val="20"/>
          <w:szCs w:val="20"/>
        </w:rPr>
        <w:tab/>
      </w:r>
      <w:r w:rsidRPr="00FC4CFD">
        <w:rPr>
          <w:strike/>
          <w:color w:val="FF0000"/>
          <w:sz w:val="20"/>
          <w:szCs w:val="20"/>
        </w:rPr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strike/>
          <w:color w:val="FF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strike/>
          <w:noProof/>
          <w:color w:val="FF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strike/>
          <w:color w:val="FF0000"/>
          <w:sz w:val="20"/>
          <w:szCs w:val="20"/>
        </w:rPr>
        <w:noBreakHyphen/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2</w:t>
      </w:r>
      <w:r w:rsidR="00E67DF6" w:rsidRPr="00FC4CFD">
        <w:rPr>
          <w:rFonts w:eastAsia="MS Mincho"/>
          <w:strike/>
          <w:color w:val="FF0000"/>
          <w:sz w:val="20"/>
          <w:szCs w:val="20"/>
          <w:lang w:eastAsia="ja-JP"/>
        </w:rPr>
        <w:t>9</w:t>
      </w:r>
      <w:r w:rsidRPr="00FC4CFD">
        <w:rPr>
          <w:strike/>
          <w:color w:val="FF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  <w:lang w:eastAsia="ja-JP"/>
        </w:rPr>
        <w:t xml:space="preserve">Otherwise </w:t>
      </w:r>
      <w:proofErr w:type="gramStart"/>
      <w:r w:rsidRPr="00FC4CFD">
        <w:rPr>
          <w:color w:val="000000"/>
          <w:sz w:val="20"/>
          <w:lang w:eastAsia="ja-JP"/>
        </w:rPr>
        <w:t xml:space="preserve">( </w:t>
      </w:r>
      <w:proofErr w:type="spellStart"/>
      <w:r w:rsidRPr="00FC4CFD">
        <w:rPr>
          <w:color w:val="000000"/>
          <w:sz w:val="20"/>
          <w:lang w:eastAsia="ja-JP"/>
        </w:rPr>
        <w:t>cntCG</w:t>
      </w:r>
      <w:proofErr w:type="spellEnd"/>
      <w:proofErr w:type="gramEnd"/>
      <w:r w:rsidRPr="00FC4CFD">
        <w:rPr>
          <w:color w:val="000000"/>
          <w:sz w:val="20"/>
          <w:lang w:eastAsia="ja-JP"/>
        </w:rPr>
        <w:t xml:space="preserve"> is equal to 3 )</w:t>
      </w:r>
      <w:r w:rsidRPr="00FC4CFD">
        <w:rPr>
          <w:color w:val="000000"/>
          <w:sz w:val="20"/>
        </w:rPr>
        <w:t>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Times New Roman"/>
          <w:sz w:val="20"/>
          <w:szCs w:val="20"/>
          <w:lang w:eastAsia="ja-JP"/>
        </w:rPr>
      </w:pPr>
      <w:proofErr w:type="spellStart"/>
      <w:proofErr w:type="gramStart"/>
      <w:r w:rsidRPr="00FC4CFD">
        <w:rPr>
          <w:sz w:val="20"/>
          <w:szCs w:val="20"/>
          <w:highlight w:val="yellow"/>
        </w:rPr>
        <w:t>sigCtx</w:t>
      </w:r>
      <w:proofErr w:type="spellEnd"/>
      <w:r w:rsidRPr="00FC4CFD">
        <w:rPr>
          <w:sz w:val="20"/>
          <w:szCs w:val="20"/>
          <w:highlight w:val="yellow"/>
        </w:rPr>
        <w:t xml:space="preserve">  =</w:t>
      </w:r>
      <w:proofErr w:type="gramEnd"/>
      <w:r w:rsidRPr="00FC4CFD">
        <w:rPr>
          <w:sz w:val="20"/>
          <w:szCs w:val="20"/>
          <w:highlight w:val="yellow"/>
        </w:rPr>
        <w:t xml:space="preserve">  </w:t>
      </w:r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="00DF348A">
        <w:rPr>
          <w:rFonts w:eastAsia="MS Mincho"/>
          <w:sz w:val="20"/>
          <w:szCs w:val="20"/>
          <w:highlight w:val="yellow"/>
          <w:lang w:eastAsia="ja-JP"/>
        </w:rPr>
        <w:t>0</w:t>
      </w:r>
      <w:r w:rsidRPr="00FC4CFD">
        <w:rPr>
          <w:rFonts w:eastAsia="MS Mincho"/>
          <w:sz w:val="20"/>
          <w:szCs w:val="20"/>
          <w:highlight w:val="yellow"/>
          <w:lang w:eastAsia="ja-JP"/>
        </w:rPr>
        <w:t xml:space="preserve">    </w:t>
      </w:r>
      <w:r w:rsidRPr="00FC4CFD">
        <w:rPr>
          <w:sz w:val="20"/>
          <w:szCs w:val="20"/>
          <w:highlight w:val="yellow"/>
        </w:rPr>
        <w:tab/>
      </w:r>
      <w:r w:rsidRPr="00FC4CFD">
        <w:rPr>
          <w:rFonts w:eastAsia="Times New Roman"/>
          <w:sz w:val="20"/>
          <w:szCs w:val="20"/>
          <w:highlight w:val="yellow"/>
          <w:lang w:eastAsia="ja-JP"/>
        </w:rPr>
        <w:tab/>
      </w:r>
      <w:r w:rsidRPr="00FC4CFD">
        <w:rPr>
          <w:sz w:val="20"/>
          <w:szCs w:val="20"/>
          <w:highlight w:val="yellow"/>
        </w:rPr>
        <w:t>(</w:t>
      </w:r>
      <w:r w:rsidRPr="00FC4CFD">
        <w:rPr>
          <w:sz w:val="20"/>
          <w:szCs w:val="20"/>
          <w:highlight w:val="yellow"/>
        </w:rPr>
        <w:fldChar w:fldCharType="begin" w:fldLock="1"/>
      </w:r>
      <w:r w:rsidRPr="00FC4CFD">
        <w:rPr>
          <w:sz w:val="20"/>
          <w:szCs w:val="20"/>
          <w:highlight w:val="yellow"/>
        </w:rPr>
        <w:instrText xml:space="preserve"> STYLEREF 1 \s </w:instrText>
      </w:r>
      <w:r w:rsidRPr="00FC4CFD">
        <w:rPr>
          <w:sz w:val="20"/>
          <w:szCs w:val="20"/>
          <w:highlight w:val="yellow"/>
        </w:rPr>
        <w:fldChar w:fldCharType="separate"/>
      </w:r>
      <w:r w:rsidRPr="00FC4CFD">
        <w:rPr>
          <w:noProof/>
          <w:sz w:val="20"/>
          <w:szCs w:val="20"/>
          <w:highlight w:val="yellow"/>
        </w:rPr>
        <w:t>9</w:t>
      </w:r>
      <w:r w:rsidRPr="00FC4CFD">
        <w:rPr>
          <w:sz w:val="20"/>
          <w:szCs w:val="20"/>
          <w:highlight w:val="yellow"/>
        </w:rPr>
        <w:fldChar w:fldCharType="end"/>
      </w:r>
      <w:r w:rsidRPr="00FC4CFD">
        <w:rPr>
          <w:sz w:val="20"/>
          <w:szCs w:val="20"/>
          <w:highlight w:val="yellow"/>
        </w:rPr>
        <w:noBreakHyphen/>
      </w:r>
      <w:r w:rsidR="00E67DF6" w:rsidRPr="00FC4CFD">
        <w:rPr>
          <w:sz w:val="20"/>
          <w:szCs w:val="20"/>
          <w:highlight w:val="yellow"/>
        </w:rPr>
        <w:fldChar w:fldCharType="begin" w:fldLock="1"/>
      </w:r>
      <w:r w:rsidR="00E67DF6" w:rsidRPr="00FC4CFD">
        <w:rPr>
          <w:sz w:val="20"/>
          <w:szCs w:val="20"/>
          <w:highlight w:val="yellow"/>
        </w:rPr>
        <w:instrText xml:space="preserve"> SEQ Equation \* ARABIC \s 1 </w:instrText>
      </w:r>
      <w:r w:rsidR="00E67DF6" w:rsidRPr="00FC4CFD">
        <w:rPr>
          <w:sz w:val="20"/>
          <w:szCs w:val="20"/>
          <w:highlight w:val="yellow"/>
        </w:rPr>
        <w:fldChar w:fldCharType="separate"/>
      </w:r>
      <w:r w:rsidR="00E67DF6" w:rsidRPr="00FC4CFD">
        <w:rPr>
          <w:noProof/>
          <w:sz w:val="20"/>
          <w:szCs w:val="20"/>
          <w:highlight w:val="yellow"/>
        </w:rPr>
        <w:t>30</w:t>
      </w:r>
      <w:r w:rsidR="00E67DF6" w:rsidRPr="00FC4CFD">
        <w:rPr>
          <w:sz w:val="20"/>
          <w:szCs w:val="20"/>
          <w:highlight w:val="yellow"/>
        </w:rPr>
        <w:fldChar w:fldCharType="end"/>
      </w:r>
      <w:r w:rsidRPr="00FC4CFD">
        <w:rPr>
          <w:sz w:val="20"/>
          <w:szCs w:val="20"/>
          <w:highlight w:val="yellow"/>
        </w:rPr>
        <w:t>)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MS Mincho"/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FC4CFD">
        <w:rPr>
          <w:strike/>
          <w:color w:val="FF0000"/>
          <w:sz w:val="20"/>
          <w:szCs w:val="20"/>
        </w:rPr>
        <w:t>sigCtx</w:t>
      </w:r>
      <w:proofErr w:type="spellEnd"/>
      <w:r w:rsidRPr="00FC4CFD">
        <w:rPr>
          <w:strike/>
          <w:color w:val="FF0000"/>
          <w:sz w:val="20"/>
          <w:szCs w:val="20"/>
        </w:rPr>
        <w:t xml:space="preserve">  =</w:t>
      </w:r>
      <w:proofErr w:type="gramEnd"/>
      <w:r w:rsidRPr="00FC4CFD">
        <w:rPr>
          <w:strike/>
          <w:color w:val="FF0000"/>
          <w:sz w:val="20"/>
          <w:szCs w:val="20"/>
        </w:rPr>
        <w:t xml:space="preserve"> 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( </w:t>
      </w:r>
      <w:proofErr w:type="spell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xC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FC4CFD">
        <w:rPr>
          <w:strike/>
          <w:color w:val="FF0000"/>
          <w:sz w:val="20"/>
          <w:szCs w:val="20"/>
        </w:rPr>
        <w:t>xCG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&lt;&lt; 2) ) + ( </w:t>
      </w:r>
      <w:proofErr w:type="spell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yC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FC4CFD">
        <w:rPr>
          <w:strike/>
          <w:color w:val="FF0000"/>
          <w:sz w:val="20"/>
          <w:szCs w:val="20"/>
        </w:rPr>
        <w:t>yCG</w:t>
      </w:r>
      <w:proofErr w:type="spell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&lt;&lt; 2) )</w:t>
      </w:r>
      <w:r w:rsidRPr="00FC4CFD">
        <w:rPr>
          <w:strike/>
          <w:color w:val="FF0000"/>
          <w:sz w:val="20"/>
          <w:szCs w:val="20"/>
        </w:rPr>
        <w:t xml:space="preserve"> </w:t>
      </w:r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&lt;= 4 ? </w:t>
      </w:r>
      <w:proofErr w:type="gramStart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>2 :</w:t>
      </w:r>
      <w:proofErr w:type="gramEnd"/>
      <w:r w:rsidRPr="00FC4CFD">
        <w:rPr>
          <w:rFonts w:eastAsia="MS Mincho"/>
          <w:strike/>
          <w:color w:val="FF0000"/>
          <w:sz w:val="20"/>
          <w:szCs w:val="20"/>
          <w:lang w:eastAsia="ja-JP"/>
        </w:rPr>
        <w:t xml:space="preserve"> 1    </w:t>
      </w:r>
      <w:r w:rsidRPr="00FC4CFD">
        <w:rPr>
          <w:strike/>
          <w:color w:val="FF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strike/>
          <w:color w:val="FF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strike/>
          <w:noProof/>
          <w:color w:val="FF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strike/>
          <w:color w:val="FF0000"/>
          <w:sz w:val="20"/>
          <w:szCs w:val="20"/>
        </w:rPr>
        <w:noBreakHyphen/>
      </w:r>
      <w:r w:rsidR="00E67DF6" w:rsidRPr="00FC4CFD">
        <w:rPr>
          <w:strike/>
          <w:color w:val="FF0000"/>
          <w:sz w:val="20"/>
          <w:szCs w:val="20"/>
        </w:rPr>
        <w:t>30</w:t>
      </w:r>
      <w:r w:rsidRPr="00FC4CFD">
        <w:rPr>
          <w:strike/>
          <w:color w:val="FF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textAlignment w:val="auto"/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</w:rPr>
        <w:t xml:space="preserve">The variable </w:t>
      </w:r>
      <w:proofErr w:type="spellStart"/>
      <w:r w:rsidRPr="00FC4CFD">
        <w:rPr>
          <w:color w:val="000000"/>
          <w:sz w:val="20"/>
        </w:rPr>
        <w:t>sigCtx</w:t>
      </w:r>
      <w:proofErr w:type="spellEnd"/>
      <w:r w:rsidRPr="00FC4CFD">
        <w:rPr>
          <w:color w:val="000000"/>
          <w:sz w:val="20"/>
        </w:rPr>
        <w:t xml:space="preserve"> is modified as follows.</w:t>
      </w:r>
    </w:p>
    <w:p w:rsidR="00E01FE6" w:rsidRPr="00FC4CFD" w:rsidRDefault="00E01FE6" w:rsidP="00E01FE6">
      <w:pPr>
        <w:numPr>
          <w:ilvl w:val="1"/>
          <w:numId w:val="3"/>
        </w:numPr>
        <w:tabs>
          <w:tab w:val="clear" w:pos="360"/>
          <w:tab w:val="left" w:pos="400"/>
          <w:tab w:val="left" w:pos="1985"/>
        </w:tabs>
        <w:ind w:left="1080"/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If </w:t>
      </w:r>
      <w:proofErr w:type="spellStart"/>
      <w:r w:rsidRPr="00FC4CFD">
        <w:rPr>
          <w:color w:val="000000"/>
          <w:sz w:val="20"/>
        </w:rPr>
        <w:t>cIdx</w:t>
      </w:r>
      <w:proofErr w:type="spellEnd"/>
      <w:r w:rsidRPr="00FC4CFD">
        <w:rPr>
          <w:color w:val="000000"/>
          <w:sz w:val="20"/>
        </w:rPr>
        <w:t xml:space="preserve"> is equal to 0 and </w:t>
      </w:r>
      <w:r w:rsidRPr="00FC4CFD">
        <w:rPr>
          <w:color w:val="000000"/>
          <w:sz w:val="20"/>
          <w:lang w:eastAsia="ja-JP"/>
        </w:rPr>
        <w:t>(</w:t>
      </w:r>
      <w:proofErr w:type="spellStart"/>
      <w:proofErr w:type="gramStart"/>
      <w:r w:rsidRPr="00FC4CFD">
        <w:rPr>
          <w:color w:val="000000"/>
          <w:sz w:val="20"/>
        </w:rPr>
        <w:t>xC</w:t>
      </w:r>
      <w:proofErr w:type="spellEnd"/>
      <w:proofErr w:type="gramEnd"/>
      <w:r w:rsidRPr="00FC4CFD">
        <w:rPr>
          <w:color w:val="000000"/>
          <w:sz w:val="20"/>
          <w:lang w:eastAsia="ja-JP"/>
        </w:rPr>
        <w:t>&gt;&gt;2)</w:t>
      </w:r>
      <w:r w:rsidRPr="00FC4CFD">
        <w:rPr>
          <w:color w:val="000000"/>
          <w:sz w:val="20"/>
        </w:rPr>
        <w:t xml:space="preserve"> + </w:t>
      </w:r>
      <w:r w:rsidRPr="00FC4CFD">
        <w:rPr>
          <w:color w:val="000000"/>
          <w:sz w:val="20"/>
          <w:lang w:eastAsia="ja-JP"/>
        </w:rPr>
        <w:t>(</w:t>
      </w:r>
      <w:proofErr w:type="spellStart"/>
      <w:r w:rsidRPr="00FC4CFD">
        <w:rPr>
          <w:color w:val="000000"/>
          <w:sz w:val="20"/>
        </w:rPr>
        <w:t>yC</w:t>
      </w:r>
      <w:proofErr w:type="spellEnd"/>
      <w:r w:rsidRPr="00FC4CFD">
        <w:rPr>
          <w:color w:val="000000"/>
          <w:sz w:val="20"/>
          <w:lang w:eastAsia="ja-JP"/>
        </w:rPr>
        <w:t>&gt;&gt;2)</w:t>
      </w:r>
      <w:r w:rsidRPr="00FC4CFD">
        <w:rPr>
          <w:color w:val="000000"/>
          <w:sz w:val="20"/>
        </w:rPr>
        <w:t xml:space="preserve"> are greater than </w:t>
      </w:r>
      <w:r w:rsidRPr="00FC4CFD">
        <w:rPr>
          <w:color w:val="000000"/>
          <w:sz w:val="20"/>
          <w:lang w:eastAsia="ja-JP"/>
        </w:rPr>
        <w:t>0</w:t>
      </w:r>
      <w:r w:rsidRPr="00FC4CFD">
        <w:rPr>
          <w:color w:val="000000"/>
          <w:sz w:val="20"/>
        </w:rPr>
        <w:t>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sigCtx</w:t>
      </w:r>
      <w:proofErr w:type="spellEnd"/>
      <w:proofErr w:type="gramEnd"/>
      <w:r w:rsidRPr="00FC4CFD">
        <w:rPr>
          <w:color w:val="000000"/>
          <w:sz w:val="20"/>
          <w:szCs w:val="20"/>
        </w:rPr>
        <w:t xml:space="preserve"> = 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sigCtx</w:t>
      </w:r>
      <w:proofErr w:type="spellEnd"/>
      <w:r w:rsidR="009B63D9" w:rsidRPr="00FC4CFD">
        <w:rPr>
          <w:color w:val="000000"/>
          <w:sz w:val="20"/>
          <w:szCs w:val="20"/>
        </w:rPr>
        <w:t xml:space="preserve"> + </w:t>
      </w:r>
      <w:r w:rsidR="009B63D9" w:rsidRPr="00DF348A">
        <w:rPr>
          <w:strike/>
          <w:color w:val="000000"/>
          <w:sz w:val="20"/>
          <w:szCs w:val="20"/>
        </w:rPr>
        <w:t>21</w:t>
      </w:r>
      <w:ins w:id="3" w:author="Rajan Joshi, Qualcomm" w:date="2012-07-04T23:20:00Z">
        <w:r w:rsidR="00DF348A" w:rsidRPr="00DF348A">
          <w:rPr>
            <w:color w:val="000000"/>
            <w:sz w:val="20"/>
            <w:szCs w:val="20"/>
            <w:highlight w:val="yellow"/>
            <w:rPrChange w:id="4" w:author="Rajan Joshi, Qualcomm" w:date="2012-07-04T23:21:00Z">
              <w:rPr>
                <w:color w:val="000000"/>
                <w:sz w:val="20"/>
                <w:szCs w:val="20"/>
              </w:rPr>
            </w:rPrChange>
          </w:rPr>
          <w:t>22</w:t>
        </w:r>
      </w:ins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31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1"/>
          <w:numId w:val="3"/>
        </w:numPr>
        <w:tabs>
          <w:tab w:val="clear" w:pos="360"/>
          <w:tab w:val="left" w:pos="400"/>
          <w:tab w:val="left" w:pos="1985"/>
        </w:tabs>
        <w:ind w:left="1080"/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>Otherwise, the following applies.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/>
        <w:rPr>
          <w:rFonts w:eastAsia="Times New Roman"/>
          <w:color w:val="000000"/>
          <w:sz w:val="20"/>
          <w:szCs w:val="20"/>
          <w:lang w:eastAsia="ja-JP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sigCtx</w:t>
      </w:r>
      <w:proofErr w:type="spellEnd"/>
      <w:proofErr w:type="gramEnd"/>
      <w:r w:rsidRPr="00FC4CFD">
        <w:rPr>
          <w:color w:val="000000"/>
          <w:sz w:val="20"/>
          <w:szCs w:val="20"/>
        </w:rPr>
        <w:t xml:space="preserve"> = </w:t>
      </w:r>
      <w:proofErr w:type="spellStart"/>
      <w:r w:rsidRPr="00FC4CFD">
        <w:rPr>
          <w:rFonts w:eastAsia="MS Mincho"/>
          <w:color w:val="000000"/>
          <w:sz w:val="20"/>
          <w:szCs w:val="20"/>
          <w:lang w:eastAsia="ja-JP"/>
        </w:rPr>
        <w:t>sigCtx</w:t>
      </w:r>
      <w:proofErr w:type="spellEnd"/>
      <w:r w:rsidR="009B63D9" w:rsidRPr="00FC4CFD">
        <w:rPr>
          <w:rFonts w:eastAsia="MS Mincho"/>
          <w:color w:val="000000"/>
          <w:sz w:val="20"/>
          <w:szCs w:val="20"/>
          <w:lang w:eastAsia="ja-JP"/>
        </w:rPr>
        <w:t xml:space="preserve"> </w:t>
      </w:r>
      <w:r w:rsidRPr="00FC4CFD">
        <w:rPr>
          <w:color w:val="000000"/>
          <w:sz w:val="20"/>
          <w:szCs w:val="20"/>
        </w:rPr>
        <w:t xml:space="preserve">+ </w:t>
      </w:r>
      <w:r w:rsidR="009B63D9" w:rsidRPr="00FC4CFD">
        <w:rPr>
          <w:color w:val="000000"/>
          <w:sz w:val="20"/>
          <w:szCs w:val="20"/>
        </w:rPr>
        <w:t>18</w:t>
      </w:r>
      <w:r w:rsidR="009B63D9" w:rsidRPr="00FC4CFD">
        <w:rPr>
          <w:color w:val="000000"/>
          <w:sz w:val="20"/>
          <w:szCs w:val="20"/>
        </w:rPr>
        <w:tab/>
      </w:r>
      <w:r w:rsidRPr="00FC4CFD">
        <w:rPr>
          <w:rFonts w:eastAsia="Times New Roman"/>
          <w:color w:val="000000"/>
          <w:sz w:val="20"/>
          <w:szCs w:val="20"/>
          <w:lang w:eastAsia="ja-JP"/>
        </w:rPr>
        <w:tab/>
      </w:r>
      <w:r w:rsidRPr="00FC4CFD">
        <w:rPr>
          <w:color w:val="000000"/>
          <w:sz w:val="20"/>
          <w:szCs w:val="20"/>
        </w:rPr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32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rPr>
          <w:rFonts w:eastAsia="Malgun Gothic"/>
          <w:color w:val="000000"/>
          <w:sz w:val="20"/>
        </w:rPr>
      </w:pPr>
      <w:r w:rsidRPr="00FC4CFD">
        <w:rPr>
          <w:color w:val="000000"/>
          <w:sz w:val="20"/>
        </w:rPr>
        <w:t xml:space="preserve">The context index increment </w:t>
      </w:r>
      <w:proofErr w:type="spellStart"/>
      <w:r w:rsidRPr="00FC4CFD">
        <w:rPr>
          <w:color w:val="000000"/>
          <w:sz w:val="20"/>
        </w:rPr>
        <w:t>ctxIdxInc</w:t>
      </w:r>
      <w:proofErr w:type="spellEnd"/>
      <w:r w:rsidRPr="00FC4CFD">
        <w:rPr>
          <w:color w:val="000000"/>
          <w:sz w:val="20"/>
        </w:rPr>
        <w:t xml:space="preserve"> is derived using the </w:t>
      </w:r>
      <w:proofErr w:type="spellStart"/>
      <w:r w:rsidRPr="00FC4CFD">
        <w:rPr>
          <w:color w:val="000000"/>
          <w:sz w:val="20"/>
        </w:rPr>
        <w:t>colour</w:t>
      </w:r>
      <w:proofErr w:type="spellEnd"/>
      <w:r w:rsidRPr="00FC4CFD">
        <w:rPr>
          <w:color w:val="000000"/>
          <w:sz w:val="20"/>
        </w:rPr>
        <w:t xml:space="preserve"> component index </w:t>
      </w:r>
      <w:proofErr w:type="spellStart"/>
      <w:r w:rsidRPr="00FC4CFD">
        <w:rPr>
          <w:color w:val="000000"/>
          <w:sz w:val="20"/>
        </w:rPr>
        <w:t>cIdx</w:t>
      </w:r>
      <w:proofErr w:type="spellEnd"/>
      <w:r w:rsidRPr="00FC4CFD">
        <w:rPr>
          <w:color w:val="000000"/>
          <w:sz w:val="20"/>
        </w:rPr>
        <w:t xml:space="preserve"> and </w:t>
      </w:r>
      <w:proofErr w:type="spellStart"/>
      <w:r w:rsidRPr="00FC4CFD">
        <w:rPr>
          <w:color w:val="000000"/>
          <w:sz w:val="20"/>
        </w:rPr>
        <w:t>sigCtx</w:t>
      </w:r>
      <w:proofErr w:type="spellEnd"/>
      <w:r w:rsidRPr="00FC4CFD">
        <w:rPr>
          <w:color w:val="000000"/>
          <w:sz w:val="20"/>
        </w:rPr>
        <w:t xml:space="preserve"> as follows.</w:t>
      </w:r>
    </w:p>
    <w:p w:rsidR="00E01FE6" w:rsidRPr="00FC4CFD" w:rsidRDefault="00E01FE6" w:rsidP="00E01FE6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 xml:space="preserve">If </w:t>
      </w:r>
      <w:proofErr w:type="spellStart"/>
      <w:r w:rsidRPr="00FC4CFD">
        <w:rPr>
          <w:color w:val="000000"/>
          <w:sz w:val="20"/>
        </w:rPr>
        <w:t>cIdx</w:t>
      </w:r>
      <w:proofErr w:type="spellEnd"/>
      <w:r w:rsidRPr="00FC4CFD">
        <w:rPr>
          <w:color w:val="000000"/>
          <w:sz w:val="20"/>
        </w:rPr>
        <w:t xml:space="preserve"> is equal to 0, </w:t>
      </w:r>
      <w:proofErr w:type="spellStart"/>
      <w:r w:rsidRPr="00FC4CFD">
        <w:rPr>
          <w:color w:val="000000"/>
          <w:sz w:val="20"/>
        </w:rPr>
        <w:t>ctxIdxInc</w:t>
      </w:r>
      <w:proofErr w:type="spellEnd"/>
      <w:r w:rsidRPr="00FC4CFD">
        <w:rPr>
          <w:color w:val="000000"/>
          <w:sz w:val="20"/>
        </w:rPr>
        <w:t xml:space="preserve"> is derived as follows.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 w:firstLine="18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ctxIdxInc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</w:t>
      </w:r>
      <w:proofErr w:type="spellStart"/>
      <w:r w:rsidRPr="00FC4CFD">
        <w:rPr>
          <w:color w:val="000000"/>
          <w:sz w:val="20"/>
          <w:szCs w:val="20"/>
        </w:rPr>
        <w:t>sigCtx</w:t>
      </w:r>
      <w:proofErr w:type="spellEnd"/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33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p w:rsidR="00E01FE6" w:rsidRPr="00FC4CFD" w:rsidRDefault="00E01FE6" w:rsidP="00E01FE6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textAlignment w:val="auto"/>
        <w:rPr>
          <w:color w:val="000000"/>
          <w:sz w:val="20"/>
        </w:rPr>
      </w:pPr>
      <w:r w:rsidRPr="00FC4CFD">
        <w:rPr>
          <w:color w:val="000000"/>
          <w:sz w:val="20"/>
        </w:rPr>
        <w:t>Otherwise (</w:t>
      </w:r>
      <w:proofErr w:type="spellStart"/>
      <w:r w:rsidRPr="00FC4CFD">
        <w:rPr>
          <w:color w:val="000000"/>
          <w:sz w:val="20"/>
        </w:rPr>
        <w:t>cIdx</w:t>
      </w:r>
      <w:proofErr w:type="spellEnd"/>
      <w:r w:rsidRPr="00FC4CFD">
        <w:rPr>
          <w:color w:val="000000"/>
          <w:sz w:val="20"/>
        </w:rPr>
        <w:t xml:space="preserve"> is greater than 0), </w:t>
      </w:r>
      <w:proofErr w:type="spellStart"/>
      <w:r w:rsidRPr="00FC4CFD">
        <w:rPr>
          <w:color w:val="000000"/>
          <w:sz w:val="20"/>
        </w:rPr>
        <w:t>ctxIdxInc</w:t>
      </w:r>
      <w:proofErr w:type="spellEnd"/>
      <w:r w:rsidRPr="00FC4CFD">
        <w:rPr>
          <w:color w:val="000000"/>
          <w:sz w:val="20"/>
        </w:rPr>
        <w:t xml:space="preserve"> is derived as follows.</w:t>
      </w:r>
    </w:p>
    <w:p w:rsidR="00E01FE6" w:rsidRPr="00FC4CFD" w:rsidRDefault="00E01FE6" w:rsidP="00E01FE6">
      <w:pPr>
        <w:pStyle w:val="Equation"/>
        <w:tabs>
          <w:tab w:val="left" w:pos="2070"/>
        </w:tabs>
        <w:ind w:left="1191" w:firstLine="18"/>
        <w:rPr>
          <w:color w:val="000000"/>
          <w:sz w:val="20"/>
          <w:szCs w:val="20"/>
        </w:rPr>
      </w:pPr>
      <w:proofErr w:type="spellStart"/>
      <w:proofErr w:type="gramStart"/>
      <w:r w:rsidRPr="00FC4CFD">
        <w:rPr>
          <w:color w:val="000000"/>
          <w:sz w:val="20"/>
          <w:szCs w:val="20"/>
        </w:rPr>
        <w:t>ctxIdxInc</w:t>
      </w:r>
      <w:proofErr w:type="spellEnd"/>
      <w:r w:rsidRPr="00FC4CFD">
        <w:rPr>
          <w:color w:val="000000"/>
          <w:sz w:val="20"/>
          <w:szCs w:val="20"/>
        </w:rPr>
        <w:t xml:space="preserve">  =</w:t>
      </w:r>
      <w:proofErr w:type="gramEnd"/>
      <w:r w:rsidRPr="00FC4CFD">
        <w:rPr>
          <w:color w:val="000000"/>
          <w:sz w:val="20"/>
          <w:szCs w:val="20"/>
        </w:rPr>
        <w:t xml:space="preserve">  </w:t>
      </w:r>
      <w:r w:rsidRPr="00DF348A">
        <w:rPr>
          <w:strike/>
          <w:color w:val="000000"/>
          <w:sz w:val="20"/>
          <w:szCs w:val="20"/>
          <w:rPrChange w:id="5" w:author="Rajan Joshi, Qualcomm" w:date="2012-07-04T23:21:00Z">
            <w:rPr>
              <w:color w:val="000000"/>
              <w:sz w:val="20"/>
              <w:szCs w:val="20"/>
            </w:rPr>
          </w:rPrChange>
        </w:rPr>
        <w:t>2</w:t>
      </w:r>
      <w:r w:rsidR="009B63D9" w:rsidRPr="00DF348A">
        <w:rPr>
          <w:strike/>
          <w:color w:val="000000"/>
          <w:sz w:val="20"/>
          <w:szCs w:val="20"/>
          <w:rPrChange w:id="6" w:author="Rajan Joshi, Qualcomm" w:date="2012-07-04T23:21:00Z">
            <w:rPr>
              <w:color w:val="000000"/>
              <w:sz w:val="20"/>
              <w:szCs w:val="20"/>
            </w:rPr>
          </w:rPrChange>
        </w:rPr>
        <w:t>4</w:t>
      </w:r>
      <w:ins w:id="7" w:author="Rajan Joshi, Qualcomm" w:date="2012-07-04T23:21:00Z">
        <w:r w:rsidR="00DF348A" w:rsidRPr="00DF348A">
          <w:rPr>
            <w:color w:val="000000"/>
            <w:sz w:val="20"/>
            <w:szCs w:val="20"/>
            <w:highlight w:val="yellow"/>
            <w:rPrChange w:id="8" w:author="Rajan Joshi, Qualcomm" w:date="2012-07-04T23:21:00Z">
              <w:rPr>
                <w:color w:val="000000"/>
                <w:sz w:val="20"/>
                <w:szCs w:val="20"/>
              </w:rPr>
            </w:rPrChange>
          </w:rPr>
          <w:t>26</w:t>
        </w:r>
      </w:ins>
      <w:r w:rsidRPr="00FC4CFD">
        <w:rPr>
          <w:color w:val="000000"/>
          <w:sz w:val="20"/>
          <w:szCs w:val="20"/>
        </w:rPr>
        <w:t xml:space="preserve">  +  </w:t>
      </w:r>
      <w:proofErr w:type="spellStart"/>
      <w:r w:rsidRPr="00FC4CFD">
        <w:rPr>
          <w:color w:val="000000"/>
          <w:sz w:val="20"/>
          <w:szCs w:val="20"/>
        </w:rPr>
        <w:t>sigCtx</w:t>
      </w:r>
      <w:proofErr w:type="spellEnd"/>
      <w:r w:rsidRPr="00FC4CFD">
        <w:rPr>
          <w:color w:val="000000"/>
          <w:sz w:val="20"/>
          <w:szCs w:val="20"/>
        </w:rPr>
        <w:tab/>
      </w:r>
      <w:r w:rsidRPr="00FC4CFD">
        <w:rPr>
          <w:color w:val="000000"/>
          <w:sz w:val="20"/>
          <w:szCs w:val="20"/>
        </w:rPr>
        <w:tab/>
        <w:t>(</w:t>
      </w:r>
      <w:r w:rsidRPr="00FC4CFD">
        <w:rPr>
          <w:sz w:val="20"/>
          <w:szCs w:val="20"/>
        </w:rPr>
        <w:fldChar w:fldCharType="begin" w:fldLock="1"/>
      </w:r>
      <w:r w:rsidRPr="00FC4CFD">
        <w:rPr>
          <w:color w:val="000000"/>
          <w:sz w:val="20"/>
          <w:szCs w:val="20"/>
        </w:rPr>
        <w:instrText xml:space="preserve"> STYLEREF 1 \s </w:instrText>
      </w:r>
      <w:r w:rsidRPr="00FC4CFD">
        <w:rPr>
          <w:sz w:val="20"/>
          <w:szCs w:val="20"/>
        </w:rPr>
        <w:fldChar w:fldCharType="separate"/>
      </w:r>
      <w:r w:rsidRPr="00FC4CFD">
        <w:rPr>
          <w:noProof/>
          <w:color w:val="000000"/>
          <w:sz w:val="20"/>
          <w:szCs w:val="20"/>
        </w:rPr>
        <w:t>9</w:t>
      </w:r>
      <w:r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noBreakHyphen/>
      </w:r>
      <w:r w:rsidR="00E67DF6" w:rsidRPr="00FC4CFD">
        <w:rPr>
          <w:sz w:val="20"/>
          <w:szCs w:val="20"/>
        </w:rPr>
        <w:fldChar w:fldCharType="begin" w:fldLock="1"/>
      </w:r>
      <w:r w:rsidR="00E67DF6" w:rsidRPr="00FC4CFD">
        <w:rPr>
          <w:color w:val="000000"/>
          <w:sz w:val="20"/>
          <w:szCs w:val="20"/>
        </w:rPr>
        <w:instrText xml:space="preserve"> SEQ Equation \* ARABIC \s 1 </w:instrText>
      </w:r>
      <w:r w:rsidR="00E67DF6" w:rsidRPr="00FC4CFD">
        <w:rPr>
          <w:sz w:val="20"/>
          <w:szCs w:val="20"/>
        </w:rPr>
        <w:fldChar w:fldCharType="separate"/>
      </w:r>
      <w:r w:rsidR="00E67DF6" w:rsidRPr="00FC4CFD">
        <w:rPr>
          <w:noProof/>
          <w:color w:val="000000"/>
          <w:sz w:val="20"/>
          <w:szCs w:val="20"/>
        </w:rPr>
        <w:t>34</w:t>
      </w:r>
      <w:r w:rsidR="00E67DF6" w:rsidRPr="00FC4CFD">
        <w:rPr>
          <w:sz w:val="20"/>
          <w:szCs w:val="20"/>
        </w:rPr>
        <w:fldChar w:fldCharType="end"/>
      </w:r>
      <w:r w:rsidRPr="00FC4CFD">
        <w:rPr>
          <w:color w:val="000000"/>
          <w:sz w:val="20"/>
          <w:szCs w:val="20"/>
        </w:rPr>
        <w:t>)</w:t>
      </w:r>
    </w:p>
    <w:bookmarkEnd w:id="0"/>
    <w:bookmarkEnd w:id="1"/>
    <w:p w:rsidR="00E01FE6" w:rsidRPr="00FC4CFD" w:rsidRDefault="00E01FE6" w:rsidP="00E01FE6">
      <w:pPr>
        <w:rPr>
          <w:rFonts w:eastAsia="Malgun Gothic"/>
          <w:color w:val="000000"/>
          <w:sz w:val="20"/>
          <w:lang w:val="en-GB"/>
        </w:rPr>
      </w:pPr>
    </w:p>
    <w:p w:rsidR="00E01FE6" w:rsidRPr="00FC4CFD" w:rsidRDefault="00E01FE6" w:rsidP="00E01FE6">
      <w:pPr>
        <w:pStyle w:val="Caption"/>
        <w:rPr>
          <w:szCs w:val="20"/>
        </w:rPr>
      </w:pPr>
      <w:bookmarkStart w:id="9" w:name="_Ref314152051"/>
      <w:bookmarkStart w:id="10" w:name="_Toc327178456"/>
      <w:r w:rsidRPr="00FC4CFD">
        <w:rPr>
          <w:szCs w:val="20"/>
        </w:rPr>
        <w:t xml:space="preserve">Table </w:t>
      </w:r>
      <w:r w:rsidRPr="00FC4CFD">
        <w:rPr>
          <w:szCs w:val="20"/>
        </w:rPr>
        <w:fldChar w:fldCharType="begin" w:fldLock="1"/>
      </w:r>
      <w:r w:rsidRPr="00FC4CFD">
        <w:rPr>
          <w:szCs w:val="20"/>
        </w:rPr>
        <w:instrText xml:space="preserve"> STYLEREF 1 \s </w:instrText>
      </w:r>
      <w:r w:rsidRPr="00FC4CFD">
        <w:rPr>
          <w:szCs w:val="20"/>
        </w:rPr>
        <w:fldChar w:fldCharType="separate"/>
      </w:r>
      <w:r w:rsidRPr="00FC4CFD">
        <w:rPr>
          <w:noProof/>
          <w:szCs w:val="20"/>
        </w:rPr>
        <w:t>9</w:t>
      </w:r>
      <w:r w:rsidRPr="00FC4CFD">
        <w:rPr>
          <w:szCs w:val="20"/>
        </w:rPr>
        <w:fldChar w:fldCharType="end"/>
      </w:r>
      <w:r w:rsidRPr="00FC4CFD">
        <w:rPr>
          <w:szCs w:val="20"/>
        </w:rPr>
        <w:noBreakHyphen/>
      </w:r>
      <w:r w:rsidRPr="00FC4CFD">
        <w:rPr>
          <w:szCs w:val="20"/>
        </w:rPr>
        <w:fldChar w:fldCharType="begin" w:fldLock="1"/>
      </w:r>
      <w:r w:rsidRPr="00FC4CFD">
        <w:rPr>
          <w:szCs w:val="20"/>
        </w:rPr>
        <w:instrText xml:space="preserve"> SEQ Table \* ARABIC \s 1 </w:instrText>
      </w:r>
      <w:r w:rsidRPr="00FC4CFD">
        <w:rPr>
          <w:szCs w:val="20"/>
        </w:rPr>
        <w:fldChar w:fldCharType="separate"/>
      </w:r>
      <w:r w:rsidRPr="00FC4CFD">
        <w:rPr>
          <w:noProof/>
          <w:szCs w:val="20"/>
        </w:rPr>
        <w:t>4</w:t>
      </w:r>
      <w:r w:rsidRPr="00FC4CFD">
        <w:rPr>
          <w:szCs w:val="20"/>
        </w:rPr>
        <w:fldChar w:fldCharType="end"/>
      </w:r>
      <w:bookmarkEnd w:id="9"/>
      <w:r w:rsidR="009B63D9" w:rsidRPr="00FC4CFD">
        <w:rPr>
          <w:szCs w:val="20"/>
        </w:rPr>
        <w:t>2</w:t>
      </w:r>
      <w:r w:rsidRPr="00FC4CFD">
        <w:rPr>
          <w:szCs w:val="20"/>
          <w:lang w:val="en-GB"/>
        </w:rPr>
        <w:t xml:space="preserve"> – </w:t>
      </w:r>
      <w:proofErr w:type="spellStart"/>
      <w:r w:rsidRPr="00FC4CFD">
        <w:rPr>
          <w:szCs w:val="20"/>
          <w:lang w:val="en-GB"/>
        </w:rPr>
        <w:t>Specifcation</w:t>
      </w:r>
      <w:proofErr w:type="spellEnd"/>
      <w:r w:rsidRPr="00FC4CFD">
        <w:rPr>
          <w:szCs w:val="20"/>
          <w:lang w:val="en-GB"/>
        </w:rPr>
        <w:t xml:space="preserve"> of </w:t>
      </w:r>
      <w:proofErr w:type="spellStart"/>
      <w:r w:rsidRPr="00FC4CFD">
        <w:rPr>
          <w:szCs w:val="20"/>
          <w:lang w:val="en-GB"/>
        </w:rPr>
        <w:t>ctxIdxMap</w:t>
      </w:r>
      <w:proofErr w:type="spellEnd"/>
      <w:r w:rsidR="009B63D9" w:rsidRPr="00FC4CFD">
        <w:rPr>
          <w:szCs w:val="20"/>
          <w:lang w:val="en-GB"/>
        </w:rPr>
        <w:t xml:space="preserve"> </w:t>
      </w:r>
      <w:proofErr w:type="gramStart"/>
      <w:r w:rsidRPr="00FC4CFD">
        <w:rPr>
          <w:szCs w:val="20"/>
          <w:lang w:val="en-GB"/>
        </w:rPr>
        <w:t>[ </w:t>
      </w:r>
      <w:proofErr w:type="spellStart"/>
      <w:r w:rsidRPr="00FC4CFD">
        <w:rPr>
          <w:szCs w:val="20"/>
          <w:lang w:val="en-GB"/>
        </w:rPr>
        <w:t>i</w:t>
      </w:r>
      <w:proofErr w:type="spellEnd"/>
      <w:proofErr w:type="gramEnd"/>
      <w:r w:rsidRPr="00FC4CFD">
        <w:rPr>
          <w:szCs w:val="20"/>
          <w:lang w:val="en-GB"/>
        </w:rPr>
        <w:t> ]</w:t>
      </w:r>
      <w:bookmarkEnd w:id="10"/>
    </w:p>
    <w:tbl>
      <w:tblPr>
        <w:tblW w:w="45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0"/>
        <w:gridCol w:w="510"/>
        <w:gridCol w:w="475"/>
        <w:gridCol w:w="477"/>
        <w:gridCol w:w="477"/>
        <w:gridCol w:w="494"/>
        <w:gridCol w:w="477"/>
        <w:gridCol w:w="477"/>
        <w:gridCol w:w="478"/>
        <w:gridCol w:w="478"/>
        <w:gridCol w:w="417"/>
        <w:gridCol w:w="417"/>
        <w:gridCol w:w="478"/>
        <w:gridCol w:w="417"/>
        <w:gridCol w:w="512"/>
        <w:gridCol w:w="594"/>
      </w:tblGrid>
      <w:tr w:rsidR="009B63D9" w:rsidRPr="00FC4CFD" w:rsidTr="009B63D9">
        <w:trPr>
          <w:cantSplit/>
          <w:trHeight w:hRule="exact" w:val="284"/>
          <w:jc w:val="center"/>
        </w:trPr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proofErr w:type="spellStart"/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i</w:t>
            </w:r>
            <w:proofErr w:type="spellEnd"/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3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8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9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10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11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12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13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14</w:t>
            </w:r>
          </w:p>
        </w:tc>
      </w:tr>
      <w:tr w:rsidR="009B63D9" w:rsidRPr="00FC4CFD" w:rsidTr="009B63D9">
        <w:trPr>
          <w:cantSplit/>
          <w:trHeight w:hRule="exact" w:val="284"/>
          <w:jc w:val="center"/>
        </w:trPr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E67DF6">
            <w:pPr>
              <w:keepNext/>
              <w:keepLines/>
              <w:tabs>
                <w:tab w:val="left" w:pos="1588"/>
                <w:tab w:val="left" w:pos="1985"/>
              </w:tabs>
              <w:suppressAutoHyphens/>
              <w:autoSpaceDN/>
              <w:adjustRightInd/>
              <w:snapToGrid w:val="0"/>
              <w:spacing w:before="100" w:after="100" w:line="190" w:lineRule="exact"/>
              <w:rPr>
                <w:rFonts w:eastAsia="Malgun Gothic"/>
                <w:b/>
                <w:color w:val="000000"/>
                <w:kern w:val="2"/>
                <w:sz w:val="20"/>
                <w:lang w:eastAsia="ar-SA"/>
              </w:rPr>
            </w:pPr>
            <w:proofErr w:type="spellStart"/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ctxIdxMap</w:t>
            </w:r>
            <w:proofErr w:type="spellEnd"/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[ </w:t>
            </w:r>
            <w:proofErr w:type="spellStart"/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i</w:t>
            </w:r>
            <w:proofErr w:type="spellEnd"/>
            <w:r w:rsidRPr="00FC4CFD">
              <w:rPr>
                <w:b/>
                <w:color w:val="000000"/>
                <w:kern w:val="2"/>
                <w:sz w:val="20"/>
                <w:lang w:eastAsia="ar-SA"/>
              </w:rPr>
              <w:t> ]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5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3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6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6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8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D9" w:rsidRPr="00FC4CFD" w:rsidRDefault="009B63D9" w:rsidP="00C50C8B">
            <w:pPr>
              <w:keepNext/>
              <w:keepLines/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sz w:val="20"/>
                <w:lang w:eastAsia="ar-SA"/>
              </w:rPr>
            </w:pPr>
            <w:r w:rsidRPr="00FC4CFD">
              <w:rPr>
                <w:sz w:val="20"/>
                <w:lang w:eastAsia="ar-SA"/>
              </w:rPr>
              <w:t>8</w:t>
            </w:r>
          </w:p>
        </w:tc>
      </w:tr>
    </w:tbl>
    <w:p w:rsidR="008B73BD" w:rsidRPr="00FC4CFD" w:rsidRDefault="008B73BD">
      <w:pPr>
        <w:rPr>
          <w:sz w:val="20"/>
        </w:rPr>
      </w:pPr>
    </w:p>
    <w:sectPr w:rsidR="008B73BD" w:rsidRPr="00FC4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240CD"/>
    <w:multiLevelType w:val="multilevel"/>
    <w:tmpl w:val="84CCF164"/>
    <w:lvl w:ilvl="0">
      <w:start w:val="9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D3"/>
    <w:rsid w:val="007C4815"/>
    <w:rsid w:val="008B73BD"/>
    <w:rsid w:val="00976D27"/>
    <w:rsid w:val="009A1DD3"/>
    <w:rsid w:val="009B63D9"/>
    <w:rsid w:val="00B54F2F"/>
    <w:rsid w:val="00BD257D"/>
    <w:rsid w:val="00C32DD4"/>
    <w:rsid w:val="00D70EA1"/>
    <w:rsid w:val="00DF348A"/>
    <w:rsid w:val="00E01FE6"/>
    <w:rsid w:val="00E67DF6"/>
    <w:rsid w:val="00FC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E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1FE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FE6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FE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E01FE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1FE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01FE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E01FE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E01FE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01FE6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01FE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01FE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01F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E01FE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E01FE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01FE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01FE6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E01FE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jc w:val="center"/>
      <w:textAlignment w:val="auto"/>
    </w:pPr>
    <w:rPr>
      <w:rFonts w:ascii="Calibri" w:eastAsia="Calibri" w:hAnsi="Calibri"/>
      <w:b/>
      <w:bCs/>
      <w:color w:val="000000"/>
      <w:sz w:val="20"/>
      <w:szCs w:val="18"/>
    </w:rPr>
  </w:style>
  <w:style w:type="character" w:customStyle="1" w:styleId="CaptionChar">
    <w:name w:val="Caption Char"/>
    <w:link w:val="Caption"/>
    <w:locked/>
    <w:rsid w:val="00E01FE6"/>
    <w:rPr>
      <w:rFonts w:ascii="Calibri" w:eastAsia="Calibri" w:hAnsi="Calibri" w:cs="Times New Roman"/>
      <w:b/>
      <w:bCs/>
      <w:color w:val="000000"/>
      <w:sz w:val="20"/>
      <w:szCs w:val="18"/>
    </w:rPr>
  </w:style>
  <w:style w:type="paragraph" w:customStyle="1" w:styleId="Equation">
    <w:name w:val="Equation"/>
    <w:basedOn w:val="Normal"/>
    <w:uiPriority w:val="99"/>
    <w:rsid w:val="00E01FE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  <w:textAlignment w:val="auto"/>
    </w:pPr>
    <w:rPr>
      <w:rFonts w:eastAsia="Malgun Gothic"/>
      <w:szCs w:val="22"/>
      <w:lang w:val="en-GB"/>
    </w:rPr>
  </w:style>
  <w:style w:type="character" w:customStyle="1" w:styleId="CaptionChar1">
    <w:name w:val="Caption Char1"/>
    <w:locked/>
    <w:rsid w:val="007C4815"/>
    <w:rPr>
      <w:rFonts w:eastAsia="Malgun Gothic"/>
      <w:b/>
      <w:bCs/>
    </w:rPr>
  </w:style>
  <w:style w:type="paragraph" w:styleId="ListBullet">
    <w:name w:val="List Bullet"/>
    <w:basedOn w:val="Normal"/>
    <w:uiPriority w:val="99"/>
    <w:rsid w:val="00FC4CFD"/>
    <w:pPr>
      <w:numPr>
        <w:numId w:val="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48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4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E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1FE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FE6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FE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E01FE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1FE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01FE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E01FE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E01FE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01FE6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01FE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01FE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01F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E01FE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E01FE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01FE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01FE6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E01FE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jc w:val="center"/>
      <w:textAlignment w:val="auto"/>
    </w:pPr>
    <w:rPr>
      <w:rFonts w:ascii="Calibri" w:eastAsia="Calibri" w:hAnsi="Calibri"/>
      <w:b/>
      <w:bCs/>
      <w:color w:val="000000"/>
      <w:sz w:val="20"/>
      <w:szCs w:val="18"/>
    </w:rPr>
  </w:style>
  <w:style w:type="character" w:customStyle="1" w:styleId="CaptionChar">
    <w:name w:val="Caption Char"/>
    <w:link w:val="Caption"/>
    <w:locked/>
    <w:rsid w:val="00E01FE6"/>
    <w:rPr>
      <w:rFonts w:ascii="Calibri" w:eastAsia="Calibri" w:hAnsi="Calibri" w:cs="Times New Roman"/>
      <w:b/>
      <w:bCs/>
      <w:color w:val="000000"/>
      <w:sz w:val="20"/>
      <w:szCs w:val="18"/>
    </w:rPr>
  </w:style>
  <w:style w:type="paragraph" w:customStyle="1" w:styleId="Equation">
    <w:name w:val="Equation"/>
    <w:basedOn w:val="Normal"/>
    <w:uiPriority w:val="99"/>
    <w:rsid w:val="00E01FE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  <w:textAlignment w:val="auto"/>
    </w:pPr>
    <w:rPr>
      <w:rFonts w:eastAsia="Malgun Gothic"/>
      <w:szCs w:val="22"/>
      <w:lang w:val="en-GB"/>
    </w:rPr>
  </w:style>
  <w:style w:type="character" w:customStyle="1" w:styleId="CaptionChar1">
    <w:name w:val="Caption Char1"/>
    <w:locked/>
    <w:rsid w:val="007C4815"/>
    <w:rPr>
      <w:rFonts w:eastAsia="Malgun Gothic"/>
      <w:b/>
      <w:bCs/>
    </w:rPr>
  </w:style>
  <w:style w:type="paragraph" w:styleId="ListBullet">
    <w:name w:val="List Bullet"/>
    <w:basedOn w:val="Normal"/>
    <w:uiPriority w:val="99"/>
    <w:rsid w:val="00FC4CFD"/>
    <w:pPr>
      <w:numPr>
        <w:numId w:val="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48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4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 User</dc:creator>
  <cp:lastModifiedBy>Rajan Joshi, Qualcomm</cp:lastModifiedBy>
  <cp:revision>3</cp:revision>
  <dcterms:created xsi:type="dcterms:W3CDTF">2012-07-05T06:16:00Z</dcterms:created>
  <dcterms:modified xsi:type="dcterms:W3CDTF">2012-07-05T06:28:00Z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-993669256</vt:i4>
  </property>
  <property fmtid="{D5CDD505-2E9C-101B-9397-08002B2CF9AE}" pid="3" name="_NewReviewCycle">
    <vt:lpwstr/>
  </property>
  <property fmtid="{D5CDD505-2E9C-101B-9397-08002B2CF9AE}" pid="4" name="_EmailSubject">
    <vt:lpwstr>draft text</vt:lpwstr>
  </property>
  <property fmtid="{D5CDD505-2E9C-101B-9397-08002B2CF9AE}" pid="5" name="_AuthorEmail">
    <vt:lpwstr>joels@qualcomm.com</vt:lpwstr>
  </property>
  <property fmtid="{D5CDD505-2E9C-101B-9397-08002B2CF9AE}" pid="6" name="_AuthorEmailDisplayName">
    <vt:lpwstr>Sole Rojals, Joel</vt:lpwstr>
  </property>
  <property fmtid="{D5CDD505-2E9C-101B-9397-08002B2CF9AE}" pid="7" name="_ReviewingToolsShownOnce">
    <vt:lpwstr/>
  </property>
</Properties>
</file>