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9D2C98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9041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9041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9D2C98">
              <w:rPr>
                <w:b/>
                <w:szCs w:val="22"/>
                <w:lang w:val="en-CA"/>
              </w:rPr>
              <w:t xml:space="preserve">Joint </w:t>
            </w:r>
            <w:r w:rsidR="006C5D39" w:rsidRPr="009D2C98">
              <w:rPr>
                <w:b/>
                <w:szCs w:val="22"/>
                <w:lang w:val="en-CA"/>
              </w:rPr>
              <w:t>Collaborative</w:t>
            </w:r>
            <w:r w:rsidR="00E61DAC" w:rsidRPr="009D2C98">
              <w:rPr>
                <w:b/>
                <w:szCs w:val="22"/>
                <w:lang w:val="en-CA"/>
              </w:rPr>
              <w:t xml:space="preserve"> Team </w:t>
            </w:r>
            <w:r w:rsidR="006C5D39" w:rsidRPr="009D2C9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9D2C9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b/>
                <w:szCs w:val="22"/>
                <w:lang w:val="en-CA"/>
              </w:rPr>
              <w:t xml:space="preserve">of </w:t>
            </w:r>
            <w:r w:rsidR="007F1F8B" w:rsidRPr="009D2C98">
              <w:rPr>
                <w:b/>
                <w:szCs w:val="22"/>
                <w:lang w:val="en-CA"/>
              </w:rPr>
              <w:t>ITU-T SG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16 WP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3 and ISO/IEC JTC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1/SC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29/WG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11</w:t>
            </w:r>
          </w:p>
          <w:p w:rsidR="00E61DAC" w:rsidRPr="009D2C98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>10</w:t>
            </w:r>
            <w:r w:rsidR="00630AA2" w:rsidRPr="009D2C98">
              <w:rPr>
                <w:szCs w:val="22"/>
                <w:lang w:val="en-CA"/>
              </w:rPr>
              <w:t>th</w:t>
            </w:r>
            <w:r w:rsidR="00E61DAC" w:rsidRPr="009D2C98">
              <w:rPr>
                <w:szCs w:val="22"/>
                <w:lang w:val="en-CA"/>
              </w:rPr>
              <w:t xml:space="preserve"> Meeting: </w:t>
            </w:r>
            <w:r w:rsidRPr="009D2C98">
              <w:rPr>
                <w:szCs w:val="22"/>
                <w:lang w:val="en-CA"/>
              </w:rPr>
              <w:t>Stockholm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SE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11</w:t>
            </w:r>
            <w:r w:rsidR="005E1AC6" w:rsidRPr="009D2C98">
              <w:rPr>
                <w:szCs w:val="22"/>
                <w:lang w:val="en-CA"/>
              </w:rPr>
              <w:t>–</w:t>
            </w:r>
            <w:r w:rsidRPr="009D2C98">
              <w:rPr>
                <w:szCs w:val="22"/>
                <w:lang w:val="en-CA"/>
              </w:rPr>
              <w:t>20</w:t>
            </w:r>
            <w:r w:rsidR="005E1AC6" w:rsidRPr="009D2C98">
              <w:rPr>
                <w:szCs w:val="22"/>
                <w:lang w:val="en-CA"/>
              </w:rPr>
              <w:t xml:space="preserve"> </w:t>
            </w:r>
            <w:r w:rsidRPr="009D2C98">
              <w:rPr>
                <w:szCs w:val="22"/>
                <w:lang w:val="en-CA"/>
              </w:rPr>
              <w:t>Jul</w:t>
            </w:r>
            <w:r w:rsidR="005E1AC6" w:rsidRPr="009D2C98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9D2C98" w:rsidRDefault="00E61DAC" w:rsidP="00DA136B">
            <w:pPr>
              <w:tabs>
                <w:tab w:val="left" w:pos="7200"/>
              </w:tabs>
              <w:rPr>
                <w:rFonts w:hint="eastAsia"/>
                <w:u w:val="single"/>
                <w:lang w:val="en-CA" w:eastAsia="ko-KR"/>
              </w:rPr>
            </w:pPr>
            <w:r w:rsidRPr="009D2C98">
              <w:rPr>
                <w:lang w:val="en-CA"/>
              </w:rPr>
              <w:t>Document</w:t>
            </w:r>
            <w:r w:rsidR="006C5D39" w:rsidRPr="009D2C98">
              <w:rPr>
                <w:lang w:val="en-CA"/>
              </w:rPr>
              <w:t>: JC</w:t>
            </w:r>
            <w:r w:rsidRPr="009D2C98">
              <w:rPr>
                <w:lang w:val="en-CA"/>
              </w:rPr>
              <w:t>T</w:t>
            </w:r>
            <w:r w:rsidR="006C5D39" w:rsidRPr="009D2C98">
              <w:rPr>
                <w:lang w:val="en-CA"/>
              </w:rPr>
              <w:t>VC</w:t>
            </w:r>
            <w:r w:rsidRPr="009D2C98">
              <w:rPr>
                <w:lang w:val="en-CA"/>
              </w:rPr>
              <w:t>-</w:t>
            </w:r>
            <w:r w:rsidR="000B4FF9" w:rsidRPr="009D2C98">
              <w:rPr>
                <w:lang w:val="en-CA"/>
              </w:rPr>
              <w:t>J</w:t>
            </w:r>
            <w:r w:rsidR="00DA136B" w:rsidRPr="00DA136B">
              <w:rPr>
                <w:lang w:val="en-CA"/>
              </w:rPr>
              <w:t>0</w:t>
            </w:r>
            <w:r w:rsidR="00DA136B" w:rsidRPr="00DA136B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261</w:t>
            </w:r>
            <w:ins w:id="0" w:author="jungwon" w:date="2012-07-15T00:04:00Z">
              <w:r w:rsidR="00697F57">
                <w:rPr>
                  <w:rFonts w:ascii="Arial" w:hAnsi="Arial" w:cs="Arial" w:hint="eastAsia"/>
                  <w:color w:val="222222"/>
                  <w:sz w:val="20"/>
                  <w:shd w:val="clear" w:color="auto" w:fill="FFFFFF"/>
                  <w:lang w:eastAsia="ko-KR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D2C98" w:rsidRDefault="00ED4384">
            <w:pPr>
              <w:spacing w:before="60" w:after="60"/>
              <w:rPr>
                <w:rFonts w:hint="eastAsia"/>
                <w:b/>
                <w:szCs w:val="22"/>
                <w:lang w:val="en-CA" w:eastAsia="ko-KR"/>
              </w:rPr>
            </w:pPr>
            <w:r>
              <w:rPr>
                <w:b/>
                <w:szCs w:val="22"/>
                <w:lang w:val="en-CA" w:eastAsia="ko-KR"/>
              </w:rPr>
              <w:t>Signaling of VPS Activation</w:t>
            </w:r>
          </w:p>
        </w:tc>
      </w:tr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D2C98" w:rsidRDefault="00E61DAC" w:rsidP="007643B5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 xml:space="preserve">Input Document to </w:t>
            </w:r>
            <w:r w:rsidR="00AE341B" w:rsidRPr="009D2C98">
              <w:rPr>
                <w:szCs w:val="22"/>
                <w:lang w:val="en-CA"/>
              </w:rPr>
              <w:t>JCT-VC</w:t>
            </w:r>
          </w:p>
        </w:tc>
      </w:tr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D2C98" w:rsidRDefault="00E61DAC" w:rsidP="007643B5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>Proposal</w:t>
            </w:r>
          </w:p>
        </w:tc>
      </w:tr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Author(s) or</w:t>
            </w:r>
            <w:r w:rsidRPr="009D2C9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D6DDE" w:rsidRDefault="007D6DDE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DC385E">
              <w:rPr>
                <w:szCs w:val="22"/>
                <w:lang w:val="en-CA"/>
              </w:rPr>
              <w:t>Truong Cong Thang</w:t>
            </w:r>
          </w:p>
          <w:p w:rsidR="007D6DDE" w:rsidRDefault="007D6DDE">
            <w:pPr>
              <w:spacing w:before="60" w:after="60"/>
              <w:rPr>
                <w:rFonts w:hint="eastAsia"/>
                <w:lang w:eastAsia="ko-KR"/>
              </w:rPr>
            </w:pPr>
            <w:proofErr w:type="spellStart"/>
            <w:r w:rsidRPr="0033529F">
              <w:t>Tsuruga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Ikki-Machi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Aizu</w:t>
            </w:r>
            <w:proofErr w:type="spellEnd"/>
            <w:r w:rsidRPr="0033529F">
              <w:t>-Wakamatsu, Japan 965-8580</w:t>
            </w:r>
          </w:p>
          <w:p w:rsidR="007D6DDE" w:rsidRDefault="007D6DDE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proofErr w:type="spellStart"/>
            <w:r>
              <w:rPr>
                <w:szCs w:val="22"/>
                <w:lang w:val="en-CA"/>
              </w:rPr>
              <w:t>JungWon</w:t>
            </w:r>
            <w:proofErr w:type="spellEnd"/>
            <w:r>
              <w:rPr>
                <w:szCs w:val="22"/>
                <w:lang w:val="en-CA"/>
              </w:rPr>
              <w:t xml:space="preserve"> Kang,</w:t>
            </w:r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Hahyun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Lee, </w:t>
            </w:r>
            <w:proofErr w:type="spellStart"/>
            <w:r w:rsidR="002C41DE">
              <w:rPr>
                <w:szCs w:val="22"/>
                <w:lang w:val="en-CA" w:eastAsia="ko-KR"/>
              </w:rPr>
              <w:t>Jinho</w:t>
            </w:r>
            <w:proofErr w:type="spellEnd"/>
            <w:r w:rsidR="002C41DE">
              <w:rPr>
                <w:szCs w:val="22"/>
                <w:lang w:val="en-CA" w:eastAsia="ko-KR"/>
              </w:rPr>
              <w:t xml:space="preserve"> Lee</w:t>
            </w:r>
            <w:r w:rsidR="00DD3491">
              <w:rPr>
                <w:szCs w:val="22"/>
                <w:lang w:val="en-CA" w:eastAsia="ko-KR"/>
              </w:rPr>
              <w:t xml:space="preserve">, </w:t>
            </w:r>
            <w:r w:rsidR="00DD3491" w:rsidRPr="00DC385E">
              <w:rPr>
                <w:szCs w:val="22"/>
                <w:lang w:val="en-CA"/>
              </w:rPr>
              <w:t>Ji</w:t>
            </w:r>
            <w:r w:rsidR="00DD3491">
              <w:rPr>
                <w:rFonts w:hint="eastAsia"/>
                <w:szCs w:val="22"/>
                <w:lang w:val="en-CA" w:eastAsia="ko-KR"/>
              </w:rPr>
              <w:t>n</w:t>
            </w:r>
            <w:r w:rsidR="00DD3491" w:rsidRPr="00DC385E">
              <w:rPr>
                <w:szCs w:val="22"/>
                <w:lang w:val="en-CA"/>
              </w:rPr>
              <w:t xml:space="preserve"> </w:t>
            </w:r>
            <w:proofErr w:type="spellStart"/>
            <w:r w:rsidR="00DD3491" w:rsidRPr="00DC385E">
              <w:rPr>
                <w:szCs w:val="22"/>
                <w:lang w:val="en-CA"/>
              </w:rPr>
              <w:t>Soo</w:t>
            </w:r>
            <w:proofErr w:type="spellEnd"/>
            <w:r w:rsidR="00DD3491" w:rsidRPr="00DC385E">
              <w:rPr>
                <w:szCs w:val="22"/>
                <w:lang w:val="en-CA"/>
              </w:rPr>
              <w:t xml:space="preserve"> Choi</w:t>
            </w:r>
            <w:r w:rsidRPr="00DC385E">
              <w:rPr>
                <w:szCs w:val="22"/>
                <w:lang w:val="en-CA"/>
              </w:rPr>
              <w:br/>
              <w:t xml:space="preserve">218, </w:t>
            </w:r>
            <w:proofErr w:type="spellStart"/>
            <w:r w:rsidRPr="00DC385E">
              <w:rPr>
                <w:szCs w:val="22"/>
                <w:lang w:val="en-CA"/>
              </w:rPr>
              <w:t>Gajeong</w:t>
            </w:r>
            <w:proofErr w:type="spellEnd"/>
            <w:r w:rsidRPr="00DC385E">
              <w:rPr>
                <w:szCs w:val="22"/>
                <w:lang w:val="en-CA"/>
              </w:rPr>
              <w:t xml:space="preserve">-no, </w:t>
            </w:r>
            <w:proofErr w:type="spellStart"/>
            <w:r w:rsidRPr="00DC385E">
              <w:rPr>
                <w:szCs w:val="22"/>
                <w:lang w:val="en-CA"/>
              </w:rPr>
              <w:t>Yuseong</w:t>
            </w:r>
            <w:proofErr w:type="spellEnd"/>
            <w:r w:rsidRPr="00DC385E">
              <w:rPr>
                <w:szCs w:val="22"/>
                <w:lang w:val="en-CA"/>
              </w:rPr>
              <w:t xml:space="preserve">, </w:t>
            </w:r>
            <w:proofErr w:type="spellStart"/>
            <w:r w:rsidRPr="00DC385E">
              <w:rPr>
                <w:szCs w:val="22"/>
                <w:lang w:val="en-CA"/>
              </w:rPr>
              <w:t>Daejeon</w:t>
            </w:r>
            <w:proofErr w:type="spellEnd"/>
            <w:r w:rsidRPr="00DC385E">
              <w:rPr>
                <w:szCs w:val="22"/>
                <w:lang w:val="en-CA"/>
              </w:rPr>
              <w:t>, Korea</w:t>
            </w:r>
          </w:p>
          <w:p w:rsidR="00E61DAC" w:rsidRPr="009D2C98" w:rsidRDefault="00E61DAC" w:rsidP="007D6DDE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9D2C98" w:rsidRDefault="00E61DAC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br/>
              <w:t>Tel:</w:t>
            </w:r>
            <w:r w:rsidRPr="009D2C9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7D6DDE" w:rsidRPr="007D6DDE" w:rsidRDefault="00E61DAC" w:rsidP="007643B5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9D2C98">
              <w:rPr>
                <w:szCs w:val="22"/>
                <w:lang w:val="en-CA"/>
              </w:rPr>
              <w:br/>
            </w:r>
            <w:r w:rsidR="007643B5" w:rsidRPr="009D2C98">
              <w:rPr>
                <w:rFonts w:hint="eastAsia"/>
                <w:szCs w:val="22"/>
                <w:lang w:val="en-CA" w:eastAsia="ko-KR"/>
              </w:rPr>
              <w:t>-</w:t>
            </w:r>
            <w:r w:rsidRPr="009D2C98">
              <w:rPr>
                <w:szCs w:val="22"/>
                <w:lang w:val="en-CA"/>
              </w:rPr>
              <w:br/>
            </w:r>
            <w:hyperlink r:id="rId10" w:history="1">
              <w:r w:rsidR="007D6DDE" w:rsidRPr="007D6DDE">
                <w:rPr>
                  <w:rStyle w:val="a6"/>
                  <w:rFonts w:hint="eastAsia"/>
                  <w:color w:val="auto"/>
                  <w:szCs w:val="22"/>
                  <w:u w:val="none"/>
                  <w:lang w:val="en-CA" w:eastAsia="ko-KR"/>
                </w:rPr>
                <w:t>thang@u-aizu.ac.jp</w:t>
              </w:r>
            </w:hyperlink>
          </w:p>
          <w:p w:rsidR="007D6DDE" w:rsidRPr="007D6DDE" w:rsidRDefault="007D6DDE" w:rsidP="007643B5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7D6DDE">
              <w:rPr>
                <w:rFonts w:hint="eastAsia"/>
                <w:szCs w:val="22"/>
                <w:lang w:val="en-CA" w:eastAsia="ko-KR"/>
              </w:rPr>
              <w:t>{</w:t>
            </w:r>
            <w:proofErr w:type="spellStart"/>
            <w:r w:rsidRPr="007D6DDE">
              <w:rPr>
                <w:szCs w:val="22"/>
                <w:lang w:val="en-CA" w:eastAsia="ko-KR"/>
              </w:rPr>
              <w:t>jungwon</w:t>
            </w:r>
            <w:proofErr w:type="spellEnd"/>
            <w:r w:rsidRPr="007D6DDE">
              <w:rPr>
                <w:rFonts w:hint="eastAsia"/>
                <w:szCs w:val="22"/>
                <w:lang w:val="en-CA" w:eastAsia="ko-KR"/>
              </w:rPr>
              <w:t xml:space="preserve">, </w:t>
            </w:r>
            <w:proofErr w:type="spellStart"/>
            <w:r w:rsidRPr="007D6DDE">
              <w:rPr>
                <w:szCs w:val="22"/>
                <w:lang w:val="en-CA" w:eastAsia="ko-KR"/>
              </w:rPr>
              <w:t>hanilee</w:t>
            </w:r>
            <w:proofErr w:type="spellEnd"/>
            <w:r w:rsidRPr="007D6DDE">
              <w:rPr>
                <w:rFonts w:hint="eastAsia"/>
                <w:szCs w:val="22"/>
                <w:lang w:val="en-CA" w:eastAsia="ko-KR"/>
              </w:rPr>
              <w:t xml:space="preserve">, </w:t>
            </w:r>
            <w:proofErr w:type="spellStart"/>
            <w:r w:rsidR="002C41DE" w:rsidRPr="002C41DE">
              <w:rPr>
                <w:szCs w:val="22"/>
                <w:lang w:val="en-CA" w:eastAsia="ko-KR"/>
              </w:rPr>
              <w:t>jinosoul</w:t>
            </w:r>
            <w:proofErr w:type="spellEnd"/>
            <w:r w:rsidR="00DD3491">
              <w:rPr>
                <w:szCs w:val="22"/>
                <w:lang w:val="en-CA" w:eastAsia="ko-KR"/>
              </w:rPr>
              <w:t xml:space="preserve">, </w:t>
            </w:r>
            <w:proofErr w:type="spellStart"/>
            <w:r w:rsidR="00DD3491">
              <w:rPr>
                <w:szCs w:val="22"/>
                <w:lang w:eastAsia="ko-KR"/>
              </w:rPr>
              <w:t>jscho</w:t>
            </w:r>
            <w:r w:rsidR="00DD3491">
              <w:rPr>
                <w:rFonts w:hint="eastAsia"/>
                <w:szCs w:val="22"/>
                <w:lang w:eastAsia="ko-KR"/>
              </w:rPr>
              <w:t>i</w:t>
            </w:r>
            <w:proofErr w:type="spellEnd"/>
            <w:r w:rsidRPr="007D6DDE">
              <w:rPr>
                <w:rFonts w:hint="eastAsia"/>
                <w:szCs w:val="22"/>
                <w:lang w:val="en-CA" w:eastAsia="ko-KR"/>
              </w:rPr>
              <w:t>}</w:t>
            </w:r>
            <w:r w:rsidRPr="007D6DDE">
              <w:rPr>
                <w:szCs w:val="22"/>
                <w:lang w:val="en-CA" w:eastAsia="ko-KR"/>
              </w:rPr>
              <w:t>@</w:t>
            </w:r>
            <w:r w:rsidRPr="007D6DDE">
              <w:rPr>
                <w:rFonts w:hint="eastAsia"/>
                <w:szCs w:val="22"/>
                <w:lang w:val="en-CA" w:eastAsia="ko-KR"/>
              </w:rPr>
              <w:t xml:space="preserve"> </w:t>
            </w:r>
            <w:r w:rsidRPr="007D6DDE">
              <w:rPr>
                <w:szCs w:val="22"/>
                <w:lang w:val="en-CA" w:eastAsia="ko-KR"/>
              </w:rPr>
              <w:t>etri.re.kr</w:t>
            </w:r>
          </w:p>
          <w:p w:rsidR="007643B5" w:rsidRPr="009D2C98" w:rsidRDefault="007643B5" w:rsidP="007D6DDE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</w:p>
        </w:tc>
      </w:tr>
      <w:tr w:rsidR="00E61DAC" w:rsidRPr="009D2C98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9D2C98" w:rsidRDefault="007D6DDE" w:rsidP="00B151D8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ETRI, University of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Aizu</w:t>
            </w:r>
            <w:proofErr w:type="spellEnd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130E4" w:rsidRPr="00B539D6" w:rsidRDefault="00C130E4" w:rsidP="00C130E4">
      <w:pPr>
        <w:jc w:val="both"/>
        <w:rPr>
          <w:szCs w:val="22"/>
          <w:lang w:val="en-CA" w:eastAsia="ko-KR"/>
        </w:rPr>
      </w:pPr>
      <w:r>
        <w:rPr>
          <w:szCs w:val="22"/>
          <w:lang w:val="en-CA"/>
        </w:rPr>
        <w:t xml:space="preserve">Video parameter set (VPS) can be used to describe essential information of “scalable layers” of a </w:t>
      </w:r>
      <w:proofErr w:type="spellStart"/>
      <w:r>
        <w:rPr>
          <w:szCs w:val="22"/>
          <w:lang w:val="en-CA"/>
        </w:rPr>
        <w:t>bitstream</w:t>
      </w:r>
      <w:proofErr w:type="spellEnd"/>
      <w:r>
        <w:rPr>
          <w:szCs w:val="22"/>
          <w:lang w:val="en-CA"/>
        </w:rPr>
        <w:t>. However, to know which VPS is active, an extractor must parse slice headers, related PPS and SPS as well. This is obviously a big burden for any extractor. In this contribution, some simple mechanisms for activation signaling of video parameter set</w:t>
      </w:r>
      <w:r w:rsidR="00130B49">
        <w:rPr>
          <w:szCs w:val="22"/>
          <w:lang w:val="en-CA"/>
        </w:rPr>
        <w:t xml:space="preserve"> using additional</w:t>
      </w:r>
      <w:r>
        <w:rPr>
          <w:szCs w:val="22"/>
          <w:lang w:val="en-CA"/>
        </w:rPr>
        <w:t xml:space="preserve"> message</w:t>
      </w:r>
      <w:r w:rsidR="00130B49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are proposed.</w:t>
      </w:r>
    </w:p>
    <w:p w:rsidR="00263398" w:rsidRPr="005B217D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624121" w:rsidP="00E11923">
      <w:pPr>
        <w:pStyle w:val="1"/>
        <w:rPr>
          <w:lang w:val="en-CA"/>
        </w:rPr>
      </w:pPr>
      <w:r>
        <w:rPr>
          <w:lang w:val="en-CA"/>
        </w:rPr>
        <w:t>Introduction</w:t>
      </w:r>
      <w:r w:rsidR="008F4C0C">
        <w:rPr>
          <w:rFonts w:hint="eastAsia"/>
          <w:lang w:val="en-CA" w:eastAsia="ko-KR"/>
        </w:rPr>
        <w:t xml:space="preserve"> and Problem Statement</w:t>
      </w:r>
    </w:p>
    <w:p w:rsidR="00C130E4" w:rsidRDefault="00ED4384" w:rsidP="00ED4384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the last meeting, video parameter set (VPS) is adopted to describe essential information of “scalable layers” of a </w:t>
      </w:r>
      <w:proofErr w:type="spellStart"/>
      <w:r>
        <w:rPr>
          <w:szCs w:val="22"/>
          <w:lang w:val="en-CA"/>
        </w:rPr>
        <w:t>bitstream</w:t>
      </w:r>
      <w:proofErr w:type="spellEnd"/>
      <w:r>
        <w:rPr>
          <w:szCs w:val="22"/>
          <w:lang w:val="en-CA"/>
        </w:rPr>
        <w:t xml:space="preserve">. However, to know which VPS is active, an extractor must parse slice headers, </w:t>
      </w:r>
      <w:r w:rsidR="00F8152C">
        <w:rPr>
          <w:szCs w:val="22"/>
          <w:lang w:val="en-CA"/>
        </w:rPr>
        <w:t xml:space="preserve">and </w:t>
      </w:r>
      <w:r>
        <w:rPr>
          <w:szCs w:val="22"/>
          <w:lang w:val="en-CA"/>
        </w:rPr>
        <w:t>related PPS</w:t>
      </w:r>
      <w:r w:rsidR="00F8152C">
        <w:rPr>
          <w:szCs w:val="22"/>
          <w:lang w:val="en-CA"/>
        </w:rPr>
        <w:t>/</w:t>
      </w:r>
      <w:r>
        <w:rPr>
          <w:szCs w:val="22"/>
          <w:lang w:val="en-CA"/>
        </w:rPr>
        <w:t xml:space="preserve">SPS as well. This means that, an extractor must understand all the syntax elements in parameter sets and slice headers. This is obviously a big burden for any extractor. To solve this problem, we propose </w:t>
      </w:r>
      <w:r w:rsidR="00C130E4">
        <w:rPr>
          <w:szCs w:val="22"/>
          <w:lang w:val="en-CA"/>
        </w:rPr>
        <w:t>some simple mechanisms for a</w:t>
      </w:r>
      <w:r>
        <w:rPr>
          <w:szCs w:val="22"/>
          <w:lang w:val="en-CA"/>
        </w:rPr>
        <w:t xml:space="preserve">ctivation signaling of </w:t>
      </w:r>
      <w:r w:rsidR="00C130E4">
        <w:rPr>
          <w:szCs w:val="22"/>
          <w:lang w:val="en-CA"/>
        </w:rPr>
        <w:t>video</w:t>
      </w:r>
      <w:r>
        <w:rPr>
          <w:szCs w:val="22"/>
          <w:lang w:val="en-CA"/>
        </w:rPr>
        <w:t xml:space="preserve"> parameter set</w:t>
      </w:r>
      <w:r w:rsidR="00C130E4">
        <w:rPr>
          <w:szCs w:val="22"/>
          <w:lang w:val="en-CA"/>
        </w:rPr>
        <w:t xml:space="preserve"> using </w:t>
      </w:r>
      <w:r w:rsidR="00130B49">
        <w:rPr>
          <w:szCs w:val="22"/>
          <w:lang w:val="en-CA"/>
        </w:rPr>
        <w:t>additional</w:t>
      </w:r>
      <w:r w:rsidR="00C130E4">
        <w:rPr>
          <w:szCs w:val="22"/>
          <w:lang w:val="en-CA"/>
        </w:rPr>
        <w:t xml:space="preserve"> message.</w:t>
      </w:r>
      <w:r>
        <w:rPr>
          <w:szCs w:val="22"/>
          <w:lang w:val="en-CA"/>
        </w:rPr>
        <w:t xml:space="preserve"> </w:t>
      </w:r>
    </w:p>
    <w:p w:rsidR="00E17BB1" w:rsidRDefault="00E17BB1" w:rsidP="00C20D1E">
      <w:pPr>
        <w:jc w:val="both"/>
        <w:rPr>
          <w:rFonts w:hint="eastAsia"/>
          <w:szCs w:val="22"/>
          <w:lang w:val="en-CA" w:eastAsia="ko-KR"/>
        </w:rPr>
      </w:pPr>
    </w:p>
    <w:p w:rsidR="00C130E4" w:rsidRPr="00484EED" w:rsidRDefault="00C130E4" w:rsidP="00C130E4">
      <w:pPr>
        <w:pStyle w:val="1"/>
      </w:pPr>
      <w:r>
        <w:t xml:space="preserve">Activation Signaling for </w:t>
      </w:r>
      <w:r w:rsidR="0093379A">
        <w:t>Video</w:t>
      </w:r>
      <w:r>
        <w:t xml:space="preserve"> Parameter Set (</w:t>
      </w:r>
      <w:r w:rsidR="0093379A">
        <w:t>V</w:t>
      </w:r>
      <w:r>
        <w:t>PS)</w:t>
      </w:r>
    </w:p>
    <w:p w:rsidR="00130B49" w:rsidRDefault="00C130E4" w:rsidP="00C130E4">
      <w:pPr>
        <w:spacing w:before="120" w:after="120"/>
        <w:jc w:val="both"/>
      </w:pPr>
      <w:r>
        <w:t>The video parameter set could be sometimes updated. To let an extractor know which VPS is activated without having to parse slice headers</w:t>
      </w:r>
      <w:r w:rsidR="0093379A">
        <w:t xml:space="preserve"> and </w:t>
      </w:r>
      <w:r w:rsidR="0093379A">
        <w:rPr>
          <w:szCs w:val="22"/>
          <w:lang w:val="en-CA"/>
        </w:rPr>
        <w:t>related PPS/SPSs</w:t>
      </w:r>
      <w:r>
        <w:t>,</w:t>
      </w:r>
      <w:r w:rsidR="0093379A">
        <w:t xml:space="preserve"> we propose to include a new element </w:t>
      </w:r>
      <w:proofErr w:type="spellStart"/>
      <w:r w:rsidR="0093379A">
        <w:rPr>
          <w:b/>
        </w:rPr>
        <w:t>vps</w:t>
      </w:r>
      <w:r w:rsidR="0093379A" w:rsidRPr="00A07727">
        <w:rPr>
          <w:b/>
        </w:rPr>
        <w:t>_id</w:t>
      </w:r>
      <w:proofErr w:type="spellEnd"/>
      <w:r w:rsidR="0093379A">
        <w:t xml:space="preserve"> to indicate the identifier of the video parameter set to be used for the NAL units inside the related access unit. T</w:t>
      </w:r>
      <w:r>
        <w:t>he following</w:t>
      </w:r>
      <w:r w:rsidR="0093379A">
        <w:t xml:space="preserve"> proposed</w:t>
      </w:r>
      <w:r>
        <w:t xml:space="preserve"> </w:t>
      </w:r>
      <w:r w:rsidR="003655C4">
        <w:t>option</w:t>
      </w:r>
      <w:r>
        <w:t xml:space="preserve">s </w:t>
      </w:r>
      <w:r w:rsidR="002B6FE1">
        <w:t xml:space="preserve">are </w:t>
      </w:r>
      <w:r w:rsidR="0093379A">
        <w:t xml:space="preserve">different in the locations of the </w:t>
      </w:r>
      <w:proofErr w:type="spellStart"/>
      <w:r w:rsidR="0093379A">
        <w:t>vps_id</w:t>
      </w:r>
      <w:proofErr w:type="spellEnd"/>
      <w:r>
        <w:t xml:space="preserve">. </w:t>
      </w:r>
    </w:p>
    <w:p w:rsidR="00130B49" w:rsidRDefault="00130B49" w:rsidP="00130B49">
      <w:pPr>
        <w:spacing w:before="120" w:after="120"/>
        <w:jc w:val="both"/>
      </w:pPr>
      <w:r>
        <w:t xml:space="preserve">In the first </w:t>
      </w:r>
      <w:r w:rsidR="005E7128">
        <w:t>option</w:t>
      </w:r>
      <w:r>
        <w:t xml:space="preserve">, </w:t>
      </w:r>
      <w:proofErr w:type="spellStart"/>
      <w:r>
        <w:rPr>
          <w:b/>
        </w:rPr>
        <w:t>vps</w:t>
      </w:r>
      <w:r w:rsidRPr="00A07727">
        <w:rPr>
          <w:b/>
        </w:rPr>
        <w:t>_id</w:t>
      </w:r>
      <w:proofErr w:type="spellEnd"/>
      <w:r>
        <w:t xml:space="preserve"> </w:t>
      </w:r>
      <w:r w:rsidR="0093379A">
        <w:t xml:space="preserve">element </w:t>
      </w:r>
      <w:r>
        <w:t>is added to the access unit delimiter. The syntax of the modified access unit delimiter is shown below.</w:t>
      </w:r>
    </w:p>
    <w:tbl>
      <w:tblPr>
        <w:tblW w:w="7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16"/>
        <w:gridCol w:w="1296"/>
      </w:tblGrid>
      <w:tr w:rsidR="00130B49" w:rsidRPr="00210652" w:rsidTr="00F22AF9">
        <w:trPr>
          <w:cantSplit/>
          <w:jc w:val="center"/>
        </w:trPr>
        <w:tc>
          <w:tcPr>
            <w:tcW w:w="6516" w:type="dxa"/>
          </w:tcPr>
          <w:p w:rsidR="00130B49" w:rsidRPr="00EF311D" w:rsidRDefault="00130B49" w:rsidP="00F22AF9">
            <w:pPr>
              <w:pStyle w:val="tablesyntax"/>
              <w:rPr>
                <w:sz w:val="22"/>
                <w:szCs w:val="22"/>
              </w:rPr>
            </w:pPr>
            <w:proofErr w:type="spellStart"/>
            <w:r w:rsidRPr="00EF311D">
              <w:rPr>
                <w:sz w:val="22"/>
                <w:szCs w:val="22"/>
              </w:rPr>
              <w:t>access_unit_delimiter_rbsp</w:t>
            </w:r>
            <w:proofErr w:type="spellEnd"/>
            <w:r w:rsidRPr="00EF311D">
              <w:rPr>
                <w:sz w:val="22"/>
                <w:szCs w:val="22"/>
              </w:rPr>
              <w:t>( ) {</w:t>
            </w:r>
          </w:p>
        </w:tc>
        <w:tc>
          <w:tcPr>
            <w:tcW w:w="1296" w:type="dxa"/>
          </w:tcPr>
          <w:p w:rsidR="00130B49" w:rsidRPr="00EF311D" w:rsidRDefault="00130B49" w:rsidP="00F22AF9">
            <w:pPr>
              <w:pStyle w:val="tableheading"/>
              <w:rPr>
                <w:sz w:val="22"/>
                <w:szCs w:val="22"/>
              </w:rPr>
            </w:pPr>
            <w:r w:rsidRPr="00EF311D">
              <w:rPr>
                <w:sz w:val="22"/>
                <w:szCs w:val="22"/>
              </w:rPr>
              <w:t>Descriptor</w:t>
            </w:r>
          </w:p>
        </w:tc>
      </w:tr>
      <w:tr w:rsidR="00130B49" w:rsidRPr="00210652" w:rsidTr="00F22AF9">
        <w:trPr>
          <w:cantSplit/>
          <w:jc w:val="center"/>
        </w:trPr>
        <w:tc>
          <w:tcPr>
            <w:tcW w:w="6516" w:type="dxa"/>
          </w:tcPr>
          <w:p w:rsidR="00130B49" w:rsidRPr="00E504FA" w:rsidRDefault="00130B49" w:rsidP="00C11BC5">
            <w:pPr>
              <w:pStyle w:val="tablesyntax"/>
              <w:rPr>
                <w:b/>
                <w:strike/>
                <w:color w:val="FF0000"/>
                <w:sz w:val="22"/>
                <w:szCs w:val="22"/>
                <w:highlight w:val="yellow"/>
                <w:lang w:val="nb-NO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Pr="00E504FA">
              <w:rPr>
                <w:b/>
                <w:sz w:val="22"/>
                <w:szCs w:val="22"/>
              </w:rPr>
              <w:t>pic_type</w:t>
            </w:r>
            <w:proofErr w:type="spellEnd"/>
          </w:p>
        </w:tc>
        <w:tc>
          <w:tcPr>
            <w:tcW w:w="1296" w:type="dxa"/>
          </w:tcPr>
          <w:p w:rsidR="00130B49" w:rsidRPr="00EF311D" w:rsidRDefault="00130B49" w:rsidP="00F22AF9">
            <w:pPr>
              <w:pStyle w:val="tablecell"/>
              <w:rPr>
                <w:strike/>
                <w:color w:val="FF0000"/>
                <w:sz w:val="22"/>
                <w:szCs w:val="22"/>
              </w:rPr>
            </w:pPr>
            <w:r w:rsidRPr="00EF311D">
              <w:rPr>
                <w:sz w:val="22"/>
                <w:szCs w:val="22"/>
              </w:rPr>
              <w:t>u(</w:t>
            </w:r>
            <w:r>
              <w:rPr>
                <w:sz w:val="22"/>
                <w:szCs w:val="22"/>
              </w:rPr>
              <w:t>3</w:t>
            </w:r>
            <w:r w:rsidRPr="00EF311D">
              <w:rPr>
                <w:sz w:val="22"/>
                <w:szCs w:val="22"/>
              </w:rPr>
              <w:t>)</w:t>
            </w:r>
          </w:p>
        </w:tc>
      </w:tr>
      <w:tr w:rsidR="0093379A" w:rsidRPr="00210652" w:rsidTr="00F22AF9">
        <w:trPr>
          <w:cantSplit/>
          <w:jc w:val="center"/>
        </w:trPr>
        <w:tc>
          <w:tcPr>
            <w:tcW w:w="6516" w:type="dxa"/>
          </w:tcPr>
          <w:p w:rsidR="0093379A" w:rsidRPr="0093379A" w:rsidRDefault="0093379A" w:rsidP="00AB4E3D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/>
                <w:bCs/>
                <w:highlight w:val="yellow"/>
              </w:rPr>
              <w:tab/>
            </w:r>
            <w:proofErr w:type="spellStart"/>
            <w:r w:rsidRPr="0093379A">
              <w:rPr>
                <w:b/>
                <w:bCs/>
                <w:highlight w:val="yellow"/>
              </w:rPr>
              <w:t>vps_id_present_flag</w:t>
            </w:r>
            <w:proofErr w:type="spellEnd"/>
          </w:p>
        </w:tc>
        <w:tc>
          <w:tcPr>
            <w:tcW w:w="1296" w:type="dxa"/>
          </w:tcPr>
          <w:p w:rsidR="0093379A" w:rsidRPr="0093379A" w:rsidRDefault="0093379A" w:rsidP="00AB4E3D">
            <w:pPr>
              <w:pStyle w:val="tableheading"/>
              <w:keepNext w:val="0"/>
              <w:rPr>
                <w:highlight w:val="yellow"/>
              </w:rPr>
            </w:pPr>
            <w:r w:rsidRPr="0093379A">
              <w:rPr>
                <w:highlight w:val="yellow"/>
              </w:rPr>
              <w:t>u(1)</w:t>
            </w:r>
          </w:p>
        </w:tc>
      </w:tr>
      <w:tr w:rsidR="0093379A" w:rsidRPr="00210652" w:rsidTr="00F22AF9">
        <w:trPr>
          <w:cantSplit/>
          <w:jc w:val="center"/>
        </w:trPr>
        <w:tc>
          <w:tcPr>
            <w:tcW w:w="6516" w:type="dxa"/>
          </w:tcPr>
          <w:p w:rsidR="0093379A" w:rsidRPr="0093379A" w:rsidRDefault="0093379A" w:rsidP="00AB4E3D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Cs/>
                <w:highlight w:val="yellow"/>
              </w:rPr>
              <w:tab/>
              <w:t xml:space="preserve">if( </w:t>
            </w:r>
            <w:proofErr w:type="spellStart"/>
            <w:r w:rsidRPr="0093379A">
              <w:rPr>
                <w:bCs/>
                <w:highlight w:val="yellow"/>
              </w:rPr>
              <w:t>VPS_id_present_flag</w:t>
            </w:r>
            <w:proofErr w:type="spellEnd"/>
            <w:r w:rsidRPr="0093379A">
              <w:rPr>
                <w:bCs/>
                <w:highlight w:val="yellow"/>
              </w:rPr>
              <w:t xml:space="preserve"> )</w:t>
            </w:r>
          </w:p>
        </w:tc>
        <w:tc>
          <w:tcPr>
            <w:tcW w:w="1296" w:type="dxa"/>
          </w:tcPr>
          <w:p w:rsidR="0093379A" w:rsidRPr="0093379A" w:rsidRDefault="0093379A" w:rsidP="00AB4E3D">
            <w:pPr>
              <w:pStyle w:val="tableheading"/>
              <w:keepNext w:val="0"/>
              <w:rPr>
                <w:highlight w:val="yellow"/>
              </w:rPr>
            </w:pPr>
          </w:p>
        </w:tc>
      </w:tr>
      <w:tr w:rsidR="0093379A" w:rsidRPr="00210652" w:rsidTr="00F22AF9">
        <w:trPr>
          <w:cantSplit/>
          <w:jc w:val="center"/>
        </w:trPr>
        <w:tc>
          <w:tcPr>
            <w:tcW w:w="6516" w:type="dxa"/>
          </w:tcPr>
          <w:p w:rsidR="0093379A" w:rsidRPr="0093379A" w:rsidRDefault="0093379A" w:rsidP="00AB4E3D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Cs/>
                <w:highlight w:val="yellow"/>
              </w:rPr>
              <w:tab/>
            </w:r>
            <w:r w:rsidRPr="0093379A">
              <w:rPr>
                <w:bCs/>
                <w:highlight w:val="yellow"/>
              </w:rPr>
              <w:tab/>
            </w:r>
            <w:proofErr w:type="spellStart"/>
            <w:r w:rsidRPr="0093379A">
              <w:rPr>
                <w:b/>
                <w:bCs/>
                <w:highlight w:val="yellow"/>
              </w:rPr>
              <w:t>vps_id</w:t>
            </w:r>
            <w:proofErr w:type="spellEnd"/>
          </w:p>
        </w:tc>
        <w:tc>
          <w:tcPr>
            <w:tcW w:w="1296" w:type="dxa"/>
          </w:tcPr>
          <w:p w:rsidR="0093379A" w:rsidRPr="0093379A" w:rsidRDefault="0093379A" w:rsidP="00AB4E3D">
            <w:pPr>
              <w:pStyle w:val="tableheading"/>
              <w:keepNext w:val="0"/>
              <w:rPr>
                <w:highlight w:val="yellow"/>
              </w:rPr>
            </w:pPr>
            <w:proofErr w:type="spellStart"/>
            <w:r w:rsidRPr="0093379A">
              <w:rPr>
                <w:highlight w:val="yellow"/>
              </w:rPr>
              <w:t>ue</w:t>
            </w:r>
            <w:proofErr w:type="spellEnd"/>
            <w:r w:rsidRPr="0093379A">
              <w:rPr>
                <w:highlight w:val="yellow"/>
              </w:rPr>
              <w:t>(v)</w:t>
            </w:r>
          </w:p>
        </w:tc>
      </w:tr>
      <w:tr w:rsidR="0093379A" w:rsidRPr="00210652" w:rsidTr="00F22AF9">
        <w:trPr>
          <w:cantSplit/>
          <w:jc w:val="center"/>
        </w:trPr>
        <w:tc>
          <w:tcPr>
            <w:tcW w:w="6516" w:type="dxa"/>
          </w:tcPr>
          <w:p w:rsidR="0093379A" w:rsidRPr="00EF311D" w:rsidRDefault="0093379A" w:rsidP="00F22AF9">
            <w:pPr>
              <w:pStyle w:val="tablesyntax"/>
              <w:rPr>
                <w:sz w:val="22"/>
                <w:szCs w:val="22"/>
              </w:rPr>
            </w:pPr>
            <w:r w:rsidRPr="00EF311D">
              <w:rPr>
                <w:sz w:val="22"/>
                <w:szCs w:val="22"/>
              </w:rPr>
              <w:lastRenderedPageBreak/>
              <w:tab/>
            </w:r>
            <w:proofErr w:type="spellStart"/>
            <w:r w:rsidRPr="00EF311D">
              <w:rPr>
                <w:sz w:val="22"/>
                <w:szCs w:val="22"/>
              </w:rPr>
              <w:t>rbsp_trailing_bits</w:t>
            </w:r>
            <w:proofErr w:type="spellEnd"/>
            <w:r w:rsidRPr="00EF311D">
              <w:rPr>
                <w:sz w:val="22"/>
                <w:szCs w:val="22"/>
              </w:rPr>
              <w:t>( )</w:t>
            </w:r>
          </w:p>
        </w:tc>
        <w:tc>
          <w:tcPr>
            <w:tcW w:w="1296" w:type="dxa"/>
          </w:tcPr>
          <w:p w:rsidR="0093379A" w:rsidRPr="00EF311D" w:rsidRDefault="0093379A" w:rsidP="00F22AF9">
            <w:pPr>
              <w:pStyle w:val="tablecell"/>
              <w:rPr>
                <w:sz w:val="22"/>
                <w:szCs w:val="22"/>
              </w:rPr>
            </w:pPr>
          </w:p>
        </w:tc>
      </w:tr>
      <w:tr w:rsidR="0093379A" w:rsidRPr="00210652" w:rsidTr="00F22AF9">
        <w:trPr>
          <w:cantSplit/>
          <w:jc w:val="center"/>
        </w:trPr>
        <w:tc>
          <w:tcPr>
            <w:tcW w:w="6516" w:type="dxa"/>
          </w:tcPr>
          <w:p w:rsidR="0093379A" w:rsidRPr="00EF311D" w:rsidRDefault="0093379A" w:rsidP="00F22AF9">
            <w:pPr>
              <w:pStyle w:val="tablesyntax"/>
              <w:keepNext w:val="0"/>
              <w:rPr>
                <w:sz w:val="22"/>
                <w:szCs w:val="22"/>
              </w:rPr>
            </w:pPr>
            <w:r w:rsidRPr="00EF311D">
              <w:rPr>
                <w:sz w:val="22"/>
                <w:szCs w:val="22"/>
              </w:rPr>
              <w:t>}</w:t>
            </w:r>
          </w:p>
        </w:tc>
        <w:tc>
          <w:tcPr>
            <w:tcW w:w="1296" w:type="dxa"/>
          </w:tcPr>
          <w:p w:rsidR="0093379A" w:rsidRPr="00EF311D" w:rsidRDefault="0093379A" w:rsidP="00F22AF9">
            <w:pPr>
              <w:pStyle w:val="tablecell"/>
              <w:keepNext w:val="0"/>
              <w:rPr>
                <w:sz w:val="22"/>
                <w:szCs w:val="22"/>
              </w:rPr>
            </w:pPr>
          </w:p>
        </w:tc>
      </w:tr>
    </w:tbl>
    <w:p w:rsidR="003311FF" w:rsidRDefault="0093379A" w:rsidP="0093379A">
      <w:pPr>
        <w:numPr>
          <w:ilvl w:val="0"/>
          <w:numId w:val="20"/>
        </w:numPr>
        <w:spacing w:before="120" w:after="120"/>
        <w:jc w:val="both"/>
      </w:pPr>
      <w:proofErr w:type="spellStart"/>
      <w:r w:rsidRPr="003311FF">
        <w:rPr>
          <w:b/>
        </w:rPr>
        <w:t>vps_id_present_flag</w:t>
      </w:r>
      <w:proofErr w:type="spellEnd"/>
      <w:r>
        <w:t xml:space="preserve">: </w:t>
      </w:r>
      <w:r w:rsidR="003311FF">
        <w:t xml:space="preserve">if equal to 0, indicates that </w:t>
      </w:r>
      <w:proofErr w:type="spellStart"/>
      <w:r w:rsidR="003311FF">
        <w:t>vps_id</w:t>
      </w:r>
      <w:proofErr w:type="spellEnd"/>
      <w:r w:rsidR="003311FF">
        <w:t xml:space="preserve"> element is present in the access unit delimiter.</w:t>
      </w:r>
    </w:p>
    <w:p w:rsidR="00C130E4" w:rsidRDefault="003311FF" w:rsidP="0093379A">
      <w:pPr>
        <w:numPr>
          <w:ilvl w:val="0"/>
          <w:numId w:val="20"/>
        </w:numPr>
        <w:spacing w:before="120" w:after="120"/>
        <w:jc w:val="both"/>
      </w:pPr>
      <w:proofErr w:type="spellStart"/>
      <w:r>
        <w:rPr>
          <w:b/>
        </w:rPr>
        <w:t>vps_id</w:t>
      </w:r>
      <w:proofErr w:type="spellEnd"/>
      <w:r w:rsidRPr="003311FF">
        <w:t>:</w:t>
      </w:r>
      <w:r>
        <w:t xml:space="preserve"> </w:t>
      </w:r>
      <w:r w:rsidRPr="00D4416D">
        <w:rPr>
          <w:szCs w:val="22"/>
        </w:rPr>
        <w:t xml:space="preserve">identifies the </w:t>
      </w:r>
      <w:r>
        <w:rPr>
          <w:szCs w:val="22"/>
        </w:rPr>
        <w:t xml:space="preserve">video </w:t>
      </w:r>
      <w:r w:rsidRPr="00D4416D">
        <w:rPr>
          <w:szCs w:val="22"/>
        </w:rPr>
        <w:t>parameter set refer</w:t>
      </w:r>
      <w:r>
        <w:rPr>
          <w:szCs w:val="22"/>
        </w:rPr>
        <w:t>r</w:t>
      </w:r>
      <w:r w:rsidRPr="00D4416D">
        <w:rPr>
          <w:szCs w:val="22"/>
        </w:rPr>
        <w:t xml:space="preserve">ed by the </w:t>
      </w:r>
      <w:r>
        <w:rPr>
          <w:szCs w:val="22"/>
        </w:rPr>
        <w:t>access unit</w:t>
      </w:r>
      <w:r w:rsidRPr="00D4416D">
        <w:rPr>
          <w:szCs w:val="22"/>
        </w:rPr>
        <w:t xml:space="preserve">. </w:t>
      </w:r>
      <w:r w:rsidRPr="00D4416D">
        <w:t xml:space="preserve">The value of </w:t>
      </w:r>
      <w:proofErr w:type="spellStart"/>
      <w:r>
        <w:t>vps</w:t>
      </w:r>
      <w:r w:rsidRPr="00D4416D">
        <w:t>_id</w:t>
      </w:r>
      <w:proofErr w:type="spellEnd"/>
      <w:r w:rsidRPr="00D4416D">
        <w:t xml:space="preserve"> shall be in the range of 0 to X, inclusive.</w:t>
      </w:r>
      <w:r w:rsidR="00C130E4">
        <w:t xml:space="preserve"> </w:t>
      </w:r>
    </w:p>
    <w:p w:rsidR="0093379A" w:rsidRDefault="0093379A" w:rsidP="00C130E4">
      <w:pPr>
        <w:spacing w:before="120" w:after="120"/>
        <w:jc w:val="both"/>
      </w:pPr>
    </w:p>
    <w:p w:rsidR="00C130E4" w:rsidRDefault="00C130E4" w:rsidP="00C130E4">
      <w:pPr>
        <w:spacing w:before="120" w:after="120"/>
        <w:jc w:val="both"/>
      </w:pPr>
      <w:r>
        <w:t xml:space="preserve">In the </w:t>
      </w:r>
      <w:r w:rsidR="005E7128">
        <w:t>second</w:t>
      </w:r>
      <w:r>
        <w:t xml:space="preserve"> </w:t>
      </w:r>
      <w:r w:rsidR="005E7128">
        <w:t>option</w:t>
      </w:r>
      <w:r>
        <w:t xml:space="preserve">, a new SEI message called </w:t>
      </w:r>
      <w:proofErr w:type="spellStart"/>
      <w:r>
        <w:t>parameter_set</w:t>
      </w:r>
      <w:r w:rsidRPr="00FB08DB">
        <w:t>_</w:t>
      </w:r>
      <w:proofErr w:type="gramStart"/>
      <w:r>
        <w:t>reference</w:t>
      </w:r>
      <w:proofErr w:type="spellEnd"/>
      <w:r>
        <w:t>(</w:t>
      </w:r>
      <w:proofErr w:type="gramEnd"/>
      <w:r>
        <w:t>) is used to</w:t>
      </w:r>
      <w:r w:rsidR="006B72DA">
        <w:t xml:space="preserve"> specifically</w:t>
      </w:r>
      <w:r>
        <w:t xml:space="preserve"> convey the </w:t>
      </w:r>
      <w:proofErr w:type="spellStart"/>
      <w:r w:rsidR="000E07E9">
        <w:rPr>
          <w:b/>
        </w:rPr>
        <w:t>vps</w:t>
      </w:r>
      <w:r w:rsidRPr="00A07727">
        <w:rPr>
          <w:b/>
        </w:rPr>
        <w:t>_id</w:t>
      </w:r>
      <w:proofErr w:type="spellEnd"/>
      <w:r w:rsidR="006B72DA">
        <w:t xml:space="preserve"> element.</w:t>
      </w:r>
      <w:r>
        <w:t xml:space="preserve"> The syntax of the SEI message is shown below.</w:t>
      </w:r>
    </w:p>
    <w:p w:rsidR="00C130E4" w:rsidRDefault="00C130E4" w:rsidP="00C130E4">
      <w:pPr>
        <w:spacing w:before="120" w:after="1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50"/>
        <w:gridCol w:w="1507"/>
      </w:tblGrid>
      <w:tr w:rsidR="00C130E4" w:rsidRPr="00FB08DB" w:rsidTr="00F22AF9">
        <w:trPr>
          <w:cantSplit/>
          <w:jc w:val="center"/>
        </w:trPr>
        <w:tc>
          <w:tcPr>
            <w:tcW w:w="6350" w:type="dxa"/>
          </w:tcPr>
          <w:p w:rsidR="00C130E4" w:rsidRPr="00FB08DB" w:rsidRDefault="00C130E4" w:rsidP="00F22AF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</w:pPr>
            <w:proofErr w:type="spellStart"/>
            <w:r>
              <w:t>parameter_set</w:t>
            </w:r>
            <w:r w:rsidRPr="00FB08DB">
              <w:t>_</w:t>
            </w:r>
            <w:r>
              <w:t>reference</w:t>
            </w:r>
            <w:proofErr w:type="spellEnd"/>
            <w:r w:rsidRPr="00FB08DB">
              <w:t xml:space="preserve">( </w:t>
            </w:r>
            <w:proofErr w:type="spellStart"/>
            <w:r w:rsidRPr="00FB08DB">
              <w:t>payloadSize</w:t>
            </w:r>
            <w:proofErr w:type="spellEnd"/>
            <w:r w:rsidRPr="00FB08DB">
              <w:t xml:space="preserve"> ) {</w:t>
            </w:r>
          </w:p>
        </w:tc>
        <w:tc>
          <w:tcPr>
            <w:tcW w:w="1507" w:type="dxa"/>
          </w:tcPr>
          <w:p w:rsidR="00C130E4" w:rsidRPr="00FB08DB" w:rsidRDefault="00C130E4" w:rsidP="00F22AF9">
            <w:pPr>
              <w:keepNext/>
              <w:keepLines/>
              <w:spacing w:after="60"/>
              <w:rPr>
                <w:bCs/>
              </w:rPr>
            </w:pPr>
            <w:r w:rsidRPr="00FB08DB">
              <w:rPr>
                <w:b/>
                <w:bCs/>
              </w:rPr>
              <w:t>Descriptor</w:t>
            </w:r>
          </w:p>
        </w:tc>
      </w:tr>
      <w:tr w:rsidR="00C130E4" w:rsidRPr="00FB08DB" w:rsidTr="00F22AF9">
        <w:trPr>
          <w:cantSplit/>
          <w:jc w:val="center"/>
        </w:trPr>
        <w:tc>
          <w:tcPr>
            <w:tcW w:w="6350" w:type="dxa"/>
          </w:tcPr>
          <w:p w:rsidR="00C130E4" w:rsidRPr="0093379A" w:rsidRDefault="00C130E4" w:rsidP="000E07E9">
            <w:pPr>
              <w:pStyle w:val="tablesyntax"/>
              <w:rPr>
                <w:b/>
                <w:bCs/>
                <w:sz w:val="22"/>
                <w:szCs w:val="22"/>
                <w:highlight w:val="yellow"/>
              </w:rPr>
            </w:pPr>
            <w:r w:rsidRPr="0093379A">
              <w:rPr>
                <w:sz w:val="22"/>
                <w:szCs w:val="22"/>
                <w:highlight w:val="yellow"/>
              </w:rPr>
              <w:tab/>
            </w:r>
            <w:proofErr w:type="spellStart"/>
            <w:r w:rsidR="000E07E9" w:rsidRPr="0093379A">
              <w:rPr>
                <w:b/>
                <w:bCs/>
                <w:sz w:val="22"/>
                <w:szCs w:val="22"/>
                <w:highlight w:val="yellow"/>
              </w:rPr>
              <w:t>vps</w:t>
            </w:r>
            <w:r w:rsidRPr="0093379A">
              <w:rPr>
                <w:b/>
                <w:bCs/>
                <w:sz w:val="22"/>
                <w:szCs w:val="22"/>
                <w:highlight w:val="yellow"/>
              </w:rPr>
              <w:t>_id</w:t>
            </w:r>
            <w:proofErr w:type="spellEnd"/>
          </w:p>
        </w:tc>
        <w:tc>
          <w:tcPr>
            <w:tcW w:w="1507" w:type="dxa"/>
          </w:tcPr>
          <w:p w:rsidR="00C130E4" w:rsidRPr="0093379A" w:rsidRDefault="00C130E4" w:rsidP="00F22AF9">
            <w:pPr>
              <w:pStyle w:val="tablecell"/>
              <w:rPr>
                <w:sz w:val="22"/>
                <w:szCs w:val="22"/>
                <w:highlight w:val="yellow"/>
              </w:rPr>
            </w:pPr>
            <w:proofErr w:type="spellStart"/>
            <w:r w:rsidRPr="0093379A">
              <w:rPr>
                <w:sz w:val="22"/>
                <w:szCs w:val="22"/>
                <w:highlight w:val="yellow"/>
              </w:rPr>
              <w:t>ue</w:t>
            </w:r>
            <w:proofErr w:type="spellEnd"/>
            <w:r w:rsidRPr="0093379A">
              <w:rPr>
                <w:sz w:val="22"/>
                <w:szCs w:val="22"/>
                <w:highlight w:val="yellow"/>
              </w:rPr>
              <w:t>(v)</w:t>
            </w:r>
          </w:p>
        </w:tc>
      </w:tr>
      <w:tr w:rsidR="00C130E4" w:rsidRPr="00FB08DB" w:rsidTr="00F22AF9">
        <w:trPr>
          <w:cantSplit/>
          <w:jc w:val="center"/>
        </w:trPr>
        <w:tc>
          <w:tcPr>
            <w:tcW w:w="6350" w:type="dxa"/>
          </w:tcPr>
          <w:p w:rsidR="00C130E4" w:rsidRPr="00FB08DB" w:rsidRDefault="00C130E4" w:rsidP="00F22AF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ascii="Times" w:hAnsi="Times"/>
              </w:rPr>
            </w:pPr>
            <w:r w:rsidRPr="00FB08DB">
              <w:rPr>
                <w:rFonts w:ascii="Times" w:hAnsi="Times"/>
              </w:rPr>
              <w:t>}</w:t>
            </w:r>
          </w:p>
        </w:tc>
        <w:tc>
          <w:tcPr>
            <w:tcW w:w="1507" w:type="dxa"/>
          </w:tcPr>
          <w:p w:rsidR="00C130E4" w:rsidRPr="00FB08DB" w:rsidRDefault="00C130E4" w:rsidP="00F22AF9">
            <w:pPr>
              <w:keepNext/>
              <w:keepLines/>
              <w:spacing w:after="60"/>
              <w:rPr>
                <w:bCs/>
              </w:rPr>
            </w:pPr>
          </w:p>
        </w:tc>
      </w:tr>
    </w:tbl>
    <w:p w:rsidR="00C130E4" w:rsidRDefault="00C130E4" w:rsidP="00C130E4">
      <w:pPr>
        <w:spacing w:before="120" w:after="120" w:line="360" w:lineRule="auto"/>
        <w:jc w:val="both"/>
      </w:pPr>
    </w:p>
    <w:p w:rsidR="00C130E4" w:rsidRDefault="00C130E4" w:rsidP="00C130E4">
      <w:pPr>
        <w:spacing w:before="120" w:after="120" w:line="360" w:lineRule="auto"/>
        <w:jc w:val="both"/>
        <w:rPr>
          <w:bCs/>
        </w:rPr>
      </w:pPr>
      <w:r>
        <w:t xml:space="preserve">In the </w:t>
      </w:r>
      <w:r w:rsidR="005E7128">
        <w:t>third</w:t>
      </w:r>
      <w:r>
        <w:t xml:space="preserve"> </w:t>
      </w:r>
      <w:r w:rsidR="005E7128">
        <w:t>option</w:t>
      </w:r>
      <w:r>
        <w:t xml:space="preserve">, Recovery point SEI message is extended to convey </w:t>
      </w:r>
      <w:proofErr w:type="spellStart"/>
      <w:r w:rsidR="006B72DA">
        <w:t>vps</w:t>
      </w:r>
      <w:r>
        <w:t>_id</w:t>
      </w:r>
      <w:proofErr w:type="spellEnd"/>
      <w:r w:rsidR="006B72DA">
        <w:t xml:space="preserve"> element</w:t>
      </w:r>
      <w:r>
        <w:t xml:space="preserve">. </w:t>
      </w:r>
      <w:r w:rsidR="006B72DA">
        <w:t xml:space="preserve">The semantics </w:t>
      </w:r>
      <w:proofErr w:type="gramStart"/>
      <w:r w:rsidR="006B72DA">
        <w:t xml:space="preserve">of </w:t>
      </w:r>
      <w:r>
        <w:t xml:space="preserve"> </w:t>
      </w:r>
      <w:proofErr w:type="spellStart"/>
      <w:r w:rsidR="006B72DA">
        <w:rPr>
          <w:b/>
          <w:bCs/>
        </w:rPr>
        <w:t>vps</w:t>
      </w:r>
      <w:proofErr w:type="gramEnd"/>
      <w:r>
        <w:rPr>
          <w:b/>
          <w:bCs/>
        </w:rPr>
        <w:t>_id_present_flag</w:t>
      </w:r>
      <w:proofErr w:type="spellEnd"/>
      <w:r>
        <w:rPr>
          <w:b/>
          <w:bCs/>
        </w:rPr>
        <w:t xml:space="preserve"> </w:t>
      </w:r>
      <w:r w:rsidR="006B72DA">
        <w:rPr>
          <w:bCs/>
        </w:rPr>
        <w:t xml:space="preserve">and </w:t>
      </w:r>
      <w:proofErr w:type="spellStart"/>
      <w:r w:rsidR="006B72DA" w:rsidRPr="006B72DA">
        <w:rPr>
          <w:b/>
          <w:bCs/>
        </w:rPr>
        <w:t>vps</w:t>
      </w:r>
      <w:r w:rsidRPr="006B72DA">
        <w:rPr>
          <w:b/>
          <w:bCs/>
        </w:rPr>
        <w:t>_id</w:t>
      </w:r>
      <w:proofErr w:type="spellEnd"/>
      <w:r>
        <w:rPr>
          <w:bCs/>
        </w:rPr>
        <w:t xml:space="preserve"> </w:t>
      </w:r>
      <w:r w:rsidR="006B72DA">
        <w:rPr>
          <w:bCs/>
        </w:rPr>
        <w:t>is the same as the above</w:t>
      </w:r>
      <w:r>
        <w:rPr>
          <w:bCs/>
        </w:rPr>
        <w:t>.</w:t>
      </w:r>
    </w:p>
    <w:tbl>
      <w:tblPr>
        <w:tblW w:w="0" w:type="auto"/>
        <w:jc w:val="center"/>
        <w:tblInd w:w="97" w:type="dxa"/>
        <w:tblLayout w:type="fixed"/>
        <w:tblLook w:val="04A0"/>
      </w:tblPr>
      <w:tblGrid>
        <w:gridCol w:w="6820"/>
        <w:gridCol w:w="1134"/>
      </w:tblGrid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FB0B6F" w:rsidRDefault="00C130E4" w:rsidP="00F22AF9">
            <w:pPr>
              <w:pStyle w:val="tablesyntax"/>
              <w:keepNext w:val="0"/>
            </w:pPr>
            <w:proofErr w:type="spellStart"/>
            <w:r>
              <w:t>recovery_point</w:t>
            </w:r>
            <w:proofErr w:type="spellEnd"/>
            <w:r w:rsidRPr="003166CD">
              <w:t xml:space="preserve">( </w:t>
            </w:r>
            <w:proofErr w:type="spellStart"/>
            <w:r w:rsidRPr="003166CD">
              <w:t>payloadSize</w:t>
            </w:r>
            <w:proofErr w:type="spellEnd"/>
            <w:r w:rsidRPr="003166CD">
              <w:t xml:space="preserve"> ) {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FB0B6F" w:rsidRDefault="00C130E4" w:rsidP="00F22AF9">
            <w:pPr>
              <w:pStyle w:val="tableheading"/>
              <w:keepNext w:val="0"/>
            </w:pPr>
            <w:r w:rsidRPr="00FB0B6F">
              <w:t>Descriptor</w:t>
            </w: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0E07E9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/>
                <w:bCs/>
                <w:highlight w:val="yellow"/>
              </w:rPr>
              <w:tab/>
            </w:r>
            <w:proofErr w:type="spellStart"/>
            <w:r w:rsidR="000E07E9" w:rsidRPr="0093379A">
              <w:rPr>
                <w:b/>
                <w:bCs/>
                <w:highlight w:val="yellow"/>
              </w:rPr>
              <w:t>vps</w:t>
            </w:r>
            <w:r w:rsidRPr="0093379A">
              <w:rPr>
                <w:b/>
                <w:bCs/>
                <w:highlight w:val="yellow"/>
              </w:rPr>
              <w:t>_id_present_flag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F22AF9">
            <w:pPr>
              <w:pStyle w:val="tableheading"/>
              <w:keepNext w:val="0"/>
              <w:rPr>
                <w:highlight w:val="yellow"/>
              </w:rPr>
            </w:pPr>
            <w:r w:rsidRPr="0093379A">
              <w:rPr>
                <w:highlight w:val="yellow"/>
              </w:rPr>
              <w:t>u(1)</w:t>
            </w: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6B72DA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Cs/>
                <w:highlight w:val="yellow"/>
              </w:rPr>
              <w:tab/>
              <w:t xml:space="preserve">if( </w:t>
            </w:r>
            <w:proofErr w:type="spellStart"/>
            <w:r w:rsidR="006B72DA">
              <w:rPr>
                <w:bCs/>
                <w:highlight w:val="yellow"/>
              </w:rPr>
              <w:t>vps</w:t>
            </w:r>
            <w:r w:rsidRPr="0093379A">
              <w:rPr>
                <w:bCs/>
                <w:highlight w:val="yellow"/>
              </w:rPr>
              <w:t>_id_present_flag</w:t>
            </w:r>
            <w:proofErr w:type="spellEnd"/>
            <w:r w:rsidRPr="0093379A">
              <w:rPr>
                <w:bCs/>
                <w:highlight w:val="yellow"/>
              </w:rPr>
              <w:t xml:space="preserve">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F22AF9">
            <w:pPr>
              <w:pStyle w:val="tableheading"/>
              <w:keepNext w:val="0"/>
              <w:rPr>
                <w:highlight w:val="yellow"/>
              </w:rPr>
            </w:pP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0E07E9">
            <w:pPr>
              <w:pStyle w:val="tablesyntax"/>
              <w:keepNext w:val="0"/>
              <w:rPr>
                <w:highlight w:val="yellow"/>
              </w:rPr>
            </w:pPr>
            <w:r w:rsidRPr="0093379A">
              <w:rPr>
                <w:bCs/>
                <w:highlight w:val="yellow"/>
              </w:rPr>
              <w:tab/>
            </w:r>
            <w:r w:rsidRPr="0093379A">
              <w:rPr>
                <w:bCs/>
                <w:highlight w:val="yellow"/>
              </w:rPr>
              <w:tab/>
            </w:r>
            <w:proofErr w:type="spellStart"/>
            <w:r w:rsidR="000E07E9" w:rsidRPr="0093379A">
              <w:rPr>
                <w:b/>
                <w:bCs/>
                <w:highlight w:val="yellow"/>
              </w:rPr>
              <w:t>vps</w:t>
            </w:r>
            <w:r w:rsidRPr="0093379A">
              <w:rPr>
                <w:b/>
                <w:bCs/>
                <w:highlight w:val="yellow"/>
              </w:rPr>
              <w:t>_id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93379A" w:rsidRDefault="00C130E4" w:rsidP="00F22AF9">
            <w:pPr>
              <w:pStyle w:val="tableheading"/>
              <w:keepNext w:val="0"/>
              <w:rPr>
                <w:highlight w:val="yellow"/>
              </w:rPr>
            </w:pPr>
            <w:proofErr w:type="spellStart"/>
            <w:r w:rsidRPr="0093379A">
              <w:rPr>
                <w:highlight w:val="yellow"/>
              </w:rPr>
              <w:t>ue</w:t>
            </w:r>
            <w:proofErr w:type="spellEnd"/>
            <w:r w:rsidRPr="0093379A">
              <w:rPr>
                <w:highlight w:val="yellow"/>
              </w:rPr>
              <w:t>(v)</w:t>
            </w: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6C4935" w:rsidRDefault="00C130E4" w:rsidP="00F22AF9">
            <w:pPr>
              <w:pStyle w:val="tablesyntax"/>
              <w:keepNext w:val="0"/>
            </w:pPr>
            <w:r w:rsidRPr="006C4935">
              <w:rPr>
                <w:b/>
                <w:bCs/>
              </w:rPr>
              <w:tab/>
            </w:r>
            <w:proofErr w:type="spellStart"/>
            <w:r w:rsidRPr="00F13004">
              <w:rPr>
                <w:rFonts w:eastAsia="MS Mincho" w:hint="eastAsia"/>
                <w:b/>
                <w:bCs/>
                <w:lang w:eastAsia="ja-JP"/>
              </w:rPr>
              <w:t>recovery_poc_cnt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FB0B6F" w:rsidRDefault="00C130E4" w:rsidP="00F22AF9">
            <w:pPr>
              <w:pStyle w:val="tableheading"/>
              <w:keepNext w:val="0"/>
              <w:rPr>
                <w:b w:val="0"/>
                <w:bCs w:val="0"/>
              </w:rPr>
            </w:pPr>
            <w:proofErr w:type="spellStart"/>
            <w:r w:rsidRPr="00FB0B6F">
              <w:rPr>
                <w:b w:val="0"/>
                <w:bCs w:val="0"/>
              </w:rPr>
              <w:t>u</w:t>
            </w:r>
            <w:r>
              <w:rPr>
                <w:b w:val="0"/>
                <w:bCs w:val="0"/>
              </w:rPr>
              <w:t>e</w:t>
            </w:r>
            <w:proofErr w:type="spellEnd"/>
            <w:r w:rsidRPr="00FB0B6F">
              <w:rPr>
                <w:b w:val="0"/>
                <w:bCs w:val="0"/>
              </w:rPr>
              <w:t>(v)</w:t>
            </w: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FB0B6F" w:rsidRDefault="00C130E4" w:rsidP="00F22AF9">
            <w:pPr>
              <w:pStyle w:val="tablesyntax"/>
              <w:keepNext w:val="0"/>
            </w:pPr>
            <w:r w:rsidRPr="00721765">
              <w:rPr>
                <w:b/>
                <w:bCs/>
              </w:rPr>
              <w:tab/>
            </w:r>
            <w:proofErr w:type="spellStart"/>
            <w:r w:rsidRPr="00721765">
              <w:rPr>
                <w:b/>
                <w:bCs/>
              </w:rPr>
              <w:t>exact_match_flag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0E4" w:rsidRPr="00FB0B6F" w:rsidRDefault="00C130E4" w:rsidP="00F22AF9">
            <w:pPr>
              <w:pStyle w:val="tableheading"/>
              <w:keepNext w:val="0"/>
              <w:rPr>
                <w:b w:val="0"/>
                <w:bCs w:val="0"/>
              </w:rPr>
            </w:pPr>
            <w:r w:rsidRPr="00FB0B6F">
              <w:rPr>
                <w:b w:val="0"/>
                <w:bCs w:val="0"/>
              </w:rPr>
              <w:t>u(</w:t>
            </w:r>
            <w:r>
              <w:rPr>
                <w:b w:val="0"/>
                <w:bCs w:val="0"/>
              </w:rPr>
              <w:t>1</w:t>
            </w:r>
            <w:r w:rsidRPr="00FB0B6F">
              <w:rPr>
                <w:b w:val="0"/>
                <w:bCs w:val="0"/>
              </w:rPr>
              <w:t>)</w:t>
            </w:r>
          </w:p>
        </w:tc>
      </w:tr>
      <w:tr w:rsidR="00C130E4" w:rsidRPr="00FB0B6F" w:rsidTr="00F22AF9">
        <w:trPr>
          <w:cantSplit/>
          <w:jc w:val="center"/>
        </w:trPr>
        <w:tc>
          <w:tcPr>
            <w:tcW w:w="6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FB0B6F" w:rsidRDefault="00C130E4" w:rsidP="00F22AF9">
            <w:pPr>
              <w:pStyle w:val="tablesyntax"/>
              <w:keepNext w:val="0"/>
            </w:pPr>
            <w:r w:rsidRPr="00721765">
              <w:rPr>
                <w:b/>
                <w:bCs/>
              </w:rPr>
              <w:tab/>
            </w:r>
            <w:proofErr w:type="spellStart"/>
            <w:r w:rsidRPr="00721765">
              <w:rPr>
                <w:b/>
                <w:bCs/>
              </w:rPr>
              <w:t>broken_link_flag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0E4" w:rsidRPr="00FB0B6F" w:rsidRDefault="00C130E4" w:rsidP="00F22AF9">
            <w:pPr>
              <w:pStyle w:val="tableheading"/>
              <w:keepNext w:val="0"/>
              <w:rPr>
                <w:b w:val="0"/>
                <w:bCs w:val="0"/>
              </w:rPr>
            </w:pPr>
            <w:r w:rsidRPr="00FB0B6F">
              <w:rPr>
                <w:b w:val="0"/>
                <w:bCs w:val="0"/>
              </w:rPr>
              <w:t>u(</w:t>
            </w:r>
            <w:r>
              <w:rPr>
                <w:b w:val="0"/>
                <w:bCs w:val="0"/>
              </w:rPr>
              <w:t>1</w:t>
            </w:r>
            <w:r w:rsidRPr="00FB0B6F">
              <w:rPr>
                <w:b w:val="0"/>
                <w:bCs w:val="0"/>
              </w:rPr>
              <w:t>)</w:t>
            </w:r>
          </w:p>
        </w:tc>
      </w:tr>
      <w:tr w:rsidR="00C130E4" w:rsidTr="00F22AF9">
        <w:trPr>
          <w:cantSplit/>
          <w:jc w:val="center"/>
        </w:trPr>
        <w:tc>
          <w:tcPr>
            <w:tcW w:w="68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C130E4" w:rsidRDefault="00C130E4" w:rsidP="00F22AF9">
            <w:pPr>
              <w:pStyle w:val="tablesyntax"/>
              <w:keepNext w:val="0"/>
            </w:pPr>
            <w:r w:rsidRPr="00FB0B6F">
              <w:t>}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130E4" w:rsidRDefault="00C130E4" w:rsidP="00F22AF9">
            <w:pPr>
              <w:pStyle w:val="tablecell"/>
              <w:keepNext w:val="0"/>
            </w:pPr>
          </w:p>
        </w:tc>
      </w:tr>
    </w:tbl>
    <w:p w:rsidR="00C130E4" w:rsidRDefault="00C130E4" w:rsidP="00C130E4">
      <w:pPr>
        <w:spacing w:before="120" w:after="120" w:line="360" w:lineRule="auto"/>
        <w:jc w:val="both"/>
      </w:pPr>
    </w:p>
    <w:p w:rsidR="00074717" w:rsidRDefault="00C130E4" w:rsidP="00C130E4">
      <w:pPr>
        <w:jc w:val="both"/>
      </w:pPr>
      <w:r>
        <w:t xml:space="preserve">Note that, the above </w:t>
      </w:r>
      <w:r w:rsidR="00963859">
        <w:t>option</w:t>
      </w:r>
      <w:r>
        <w:t xml:space="preserve">s to convey </w:t>
      </w:r>
      <w:proofErr w:type="spellStart"/>
      <w:r w:rsidR="00C8525B">
        <w:t>vps</w:t>
      </w:r>
      <w:r>
        <w:t>_id</w:t>
      </w:r>
      <w:proofErr w:type="spellEnd"/>
      <w:r>
        <w:t xml:space="preserve"> value are only used at IDR access unit. To extract a </w:t>
      </w:r>
      <w:proofErr w:type="spellStart"/>
      <w:r>
        <w:t>bitstream</w:t>
      </w:r>
      <w:proofErr w:type="spellEnd"/>
      <w:r>
        <w:t xml:space="preserve">, an extractor just has to maintain one or more VPS and detects the value of </w:t>
      </w:r>
      <w:proofErr w:type="spellStart"/>
      <w:r w:rsidR="00C8525B">
        <w:t>vps</w:t>
      </w:r>
      <w:r>
        <w:t>_id</w:t>
      </w:r>
      <w:proofErr w:type="spellEnd"/>
      <w:r>
        <w:t xml:space="preserve"> element if </w:t>
      </w:r>
      <w:r w:rsidR="00B123A1">
        <w:t>at least one of these options</w:t>
      </w:r>
      <w:r>
        <w:t xml:space="preserve"> is </w:t>
      </w:r>
      <w:r w:rsidR="00B123A1">
        <w:t>used</w:t>
      </w:r>
      <w:r>
        <w:t xml:space="preserve"> in an IDR access unit.</w:t>
      </w:r>
    </w:p>
    <w:p w:rsidR="003E3382" w:rsidRDefault="003E3382" w:rsidP="00C130E4">
      <w:pPr>
        <w:jc w:val="both"/>
        <w:rPr>
          <w:szCs w:val="22"/>
          <w:lang w:eastAsia="ko-KR"/>
        </w:rPr>
      </w:pPr>
    </w:p>
    <w:p w:rsidR="00697F57" w:rsidRPr="00484EED" w:rsidRDefault="00697F57" w:rsidP="00697F57">
      <w:pPr>
        <w:pStyle w:val="1"/>
        <w:rPr>
          <w:ins w:id="1" w:author="jungwon" w:date="2012-07-15T00:05:00Z"/>
        </w:rPr>
      </w:pPr>
      <w:ins w:id="2" w:author="jungwon" w:date="2012-07-15T00:06:00Z">
        <w:r>
          <w:rPr>
            <w:rFonts w:hint="eastAsia"/>
            <w:lang w:eastAsia="ko-KR"/>
          </w:rPr>
          <w:t>Revised option 2 based on meeting discussion</w:t>
        </w:r>
      </w:ins>
    </w:p>
    <w:p w:rsidR="00E269AF" w:rsidRDefault="00E269AF" w:rsidP="00C130E4">
      <w:pPr>
        <w:jc w:val="both"/>
        <w:rPr>
          <w:ins w:id="3" w:author="jungwon" w:date="2012-07-15T00:07:00Z"/>
          <w:rFonts w:hint="eastAsia"/>
          <w:szCs w:val="22"/>
          <w:lang w:eastAsia="ko-KR"/>
        </w:rPr>
      </w:pPr>
    </w:p>
    <w:p w:rsidR="00697F57" w:rsidRDefault="00697F57" w:rsidP="00697F57">
      <w:pPr>
        <w:spacing w:before="120" w:after="120"/>
        <w:jc w:val="both"/>
        <w:rPr>
          <w:ins w:id="4" w:author="jungwon" w:date="2012-07-15T00:07:00Z"/>
        </w:rPr>
      </w:pPr>
      <w:ins w:id="5" w:author="jungwon" w:date="2012-07-15T00:07:00Z">
        <w:r>
          <w:rPr>
            <w:rFonts w:hint="eastAsia"/>
            <w:lang w:eastAsia="ko-KR"/>
          </w:rPr>
          <w:t>A</w:t>
        </w:r>
        <w:r>
          <w:t xml:space="preserve"> new SEI message called </w:t>
        </w:r>
        <w:proofErr w:type="spellStart"/>
        <w:r>
          <w:t>parameter_set</w:t>
        </w:r>
        <w:r w:rsidRPr="00FB08DB">
          <w:t>_</w:t>
        </w:r>
        <w:proofErr w:type="gramStart"/>
        <w:r>
          <w:t>reference</w:t>
        </w:r>
        <w:proofErr w:type="spellEnd"/>
        <w:r>
          <w:t>(</w:t>
        </w:r>
        <w:proofErr w:type="gramEnd"/>
        <w:r>
          <w:t>) is used to specifically</w:t>
        </w:r>
        <w:r w:rsidR="00C62B20">
          <w:t xml:space="preserve"> convey </w:t>
        </w:r>
      </w:ins>
      <w:ins w:id="6" w:author="jungwon" w:date="2012-07-17T03:08:00Z">
        <w:r w:rsidR="00C62B20">
          <w:rPr>
            <w:rFonts w:hint="eastAsia"/>
            <w:lang w:eastAsia="ko-KR"/>
          </w:rPr>
          <w:t>the</w:t>
        </w:r>
      </w:ins>
      <w:ins w:id="7" w:author="jungwon" w:date="2012-07-15T00:07:00Z">
        <w:r>
          <w:t xml:space="preserve"> </w:t>
        </w:r>
        <w:proofErr w:type="spellStart"/>
        <w:r>
          <w:rPr>
            <w:b/>
          </w:rPr>
          <w:t>vps</w:t>
        </w:r>
        <w:r w:rsidRPr="00A07727">
          <w:rPr>
            <w:b/>
          </w:rPr>
          <w:t>_id</w:t>
        </w:r>
        <w:proofErr w:type="spellEnd"/>
        <w:r w:rsidR="000B777C">
          <w:t xml:space="preserve"> element</w:t>
        </w:r>
      </w:ins>
      <w:ins w:id="8" w:author="jungwon" w:date="2012-07-17T03:07:00Z">
        <w:r w:rsidR="000B777C">
          <w:rPr>
            <w:rFonts w:hint="eastAsia"/>
            <w:lang w:eastAsia="ko-KR"/>
          </w:rPr>
          <w:t xml:space="preserve">, </w:t>
        </w:r>
      </w:ins>
      <w:ins w:id="9" w:author="jungwon" w:date="2012-07-15T00:07:00Z">
        <w:r>
          <w:rPr>
            <w:rFonts w:hint="eastAsia"/>
            <w:lang w:eastAsia="ko-KR"/>
          </w:rPr>
          <w:t xml:space="preserve"> </w:t>
        </w:r>
        <w:proofErr w:type="spellStart"/>
        <w:r w:rsidRPr="00697F57">
          <w:rPr>
            <w:rFonts w:hint="eastAsia"/>
            <w:b/>
            <w:lang w:eastAsia="ko-KR"/>
            <w:rPrChange w:id="10" w:author="jungwon" w:date="2012-07-15T00:07:00Z">
              <w:rPr>
                <w:rFonts w:hint="eastAsia"/>
                <w:lang w:eastAsia="ko-KR"/>
              </w:rPr>
            </w:rPrChange>
          </w:rPr>
          <w:t>sps_id</w:t>
        </w:r>
        <w:proofErr w:type="spellEnd"/>
        <w:r>
          <w:rPr>
            <w:rFonts w:hint="eastAsia"/>
            <w:lang w:eastAsia="ko-KR"/>
          </w:rPr>
          <w:t xml:space="preserve"> element</w:t>
        </w:r>
      </w:ins>
      <w:ins w:id="11" w:author="jungwon" w:date="2012-07-17T03:07:00Z">
        <w:r w:rsidR="000B777C">
          <w:rPr>
            <w:rFonts w:hint="eastAsia"/>
            <w:lang w:eastAsia="ko-KR"/>
          </w:rPr>
          <w:t>, and extension data.</w:t>
        </w:r>
      </w:ins>
      <w:ins w:id="12" w:author="jungwon" w:date="2012-07-15T00:07:00Z">
        <w:r>
          <w:t xml:space="preserve"> The syntax of the SEI message is shown below.</w:t>
        </w:r>
      </w:ins>
    </w:p>
    <w:p w:rsidR="00697F57" w:rsidRDefault="00697F57" w:rsidP="00697F57">
      <w:pPr>
        <w:spacing w:before="120" w:after="120"/>
        <w:jc w:val="both"/>
        <w:rPr>
          <w:ins w:id="13" w:author="jungwon" w:date="2012-07-15T00:07:00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50"/>
        <w:gridCol w:w="1507"/>
      </w:tblGrid>
      <w:tr w:rsidR="00697F57" w:rsidRPr="00FB08DB" w:rsidTr="00596407">
        <w:trPr>
          <w:cantSplit/>
          <w:jc w:val="center"/>
          <w:ins w:id="14" w:author="jungwon" w:date="2012-07-15T00:07:00Z"/>
        </w:trPr>
        <w:tc>
          <w:tcPr>
            <w:tcW w:w="6350" w:type="dxa"/>
          </w:tcPr>
          <w:p w:rsidR="00697F57" w:rsidRPr="00FB08DB" w:rsidRDefault="00697F57" w:rsidP="005964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ins w:id="15" w:author="jungwon" w:date="2012-07-15T00:07:00Z"/>
              </w:rPr>
            </w:pPr>
            <w:proofErr w:type="spellStart"/>
            <w:ins w:id="16" w:author="jungwon" w:date="2012-07-15T00:07:00Z">
              <w:r>
                <w:lastRenderedPageBreak/>
                <w:t>parameter_set</w:t>
              </w:r>
              <w:r w:rsidRPr="00FB08DB">
                <w:t>_</w:t>
              </w:r>
              <w:r>
                <w:t>reference</w:t>
              </w:r>
              <w:proofErr w:type="spellEnd"/>
              <w:r w:rsidRPr="00FB08DB">
                <w:t xml:space="preserve">( </w:t>
              </w:r>
              <w:proofErr w:type="spellStart"/>
              <w:r w:rsidRPr="00FB08DB">
                <w:t>payloadSize</w:t>
              </w:r>
              <w:proofErr w:type="spellEnd"/>
              <w:r w:rsidRPr="00FB08DB">
                <w:t xml:space="preserve"> ) {</w:t>
              </w:r>
            </w:ins>
          </w:p>
        </w:tc>
        <w:tc>
          <w:tcPr>
            <w:tcW w:w="1507" w:type="dxa"/>
          </w:tcPr>
          <w:p w:rsidR="00697F57" w:rsidRPr="00FB08DB" w:rsidRDefault="00697F57" w:rsidP="00596407">
            <w:pPr>
              <w:keepNext/>
              <w:keepLines/>
              <w:spacing w:after="60"/>
              <w:rPr>
                <w:ins w:id="17" w:author="jungwon" w:date="2012-07-15T00:07:00Z"/>
                <w:bCs/>
              </w:rPr>
            </w:pPr>
            <w:ins w:id="18" w:author="jungwon" w:date="2012-07-15T00:07:00Z">
              <w:r w:rsidRPr="00FB08DB">
                <w:rPr>
                  <w:b/>
                  <w:bCs/>
                </w:rPr>
                <w:t>Descriptor</w:t>
              </w:r>
            </w:ins>
          </w:p>
        </w:tc>
      </w:tr>
      <w:tr w:rsidR="00697F57" w:rsidRPr="00FB08DB" w:rsidTr="00596407">
        <w:trPr>
          <w:cantSplit/>
          <w:jc w:val="center"/>
          <w:ins w:id="19" w:author="jungwon" w:date="2012-07-15T00:07:00Z"/>
        </w:trPr>
        <w:tc>
          <w:tcPr>
            <w:tcW w:w="6350" w:type="dxa"/>
          </w:tcPr>
          <w:p w:rsidR="00697F57" w:rsidRPr="0093379A" w:rsidRDefault="00697F57" w:rsidP="00596407">
            <w:pPr>
              <w:pStyle w:val="tablesyntax"/>
              <w:rPr>
                <w:ins w:id="20" w:author="jungwon" w:date="2012-07-15T00:07:00Z"/>
                <w:b/>
                <w:bCs/>
                <w:sz w:val="22"/>
                <w:szCs w:val="22"/>
                <w:highlight w:val="yellow"/>
              </w:rPr>
            </w:pPr>
            <w:ins w:id="21" w:author="jungwon" w:date="2012-07-15T00:07:00Z">
              <w:r w:rsidRPr="0093379A">
                <w:rPr>
                  <w:sz w:val="22"/>
                  <w:szCs w:val="22"/>
                  <w:highlight w:val="yellow"/>
                </w:rPr>
                <w:tab/>
              </w:r>
              <w:proofErr w:type="spellStart"/>
              <w:r w:rsidRPr="0093379A">
                <w:rPr>
                  <w:b/>
                  <w:bCs/>
                  <w:sz w:val="22"/>
                  <w:szCs w:val="22"/>
                  <w:highlight w:val="yellow"/>
                </w:rPr>
                <w:t>vps_id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22" w:author="jungwon" w:date="2012-07-15T00:07:00Z"/>
                <w:sz w:val="22"/>
                <w:szCs w:val="22"/>
                <w:highlight w:val="yellow"/>
              </w:rPr>
            </w:pPr>
            <w:ins w:id="23" w:author="jungwon" w:date="2012-07-15T00:07:00Z">
              <w:r w:rsidRPr="0093379A">
                <w:rPr>
                  <w:sz w:val="22"/>
                  <w:szCs w:val="22"/>
                  <w:highlight w:val="yellow"/>
                </w:rPr>
                <w:t>u(</w:t>
              </w:r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4</w:t>
              </w:r>
              <w:r w:rsidRPr="0093379A">
                <w:rPr>
                  <w:sz w:val="22"/>
                  <w:szCs w:val="22"/>
                  <w:highlight w:val="yellow"/>
                </w:rPr>
                <w:t>)</w:t>
              </w:r>
            </w:ins>
          </w:p>
        </w:tc>
      </w:tr>
      <w:tr w:rsidR="00697F57" w:rsidRPr="00FB08DB" w:rsidTr="00596407">
        <w:trPr>
          <w:cantSplit/>
          <w:jc w:val="center"/>
          <w:ins w:id="24" w:author="jungwon" w:date="2012-07-15T00:07:00Z"/>
        </w:trPr>
        <w:tc>
          <w:tcPr>
            <w:tcW w:w="6350" w:type="dxa"/>
          </w:tcPr>
          <w:p w:rsidR="00697F57" w:rsidRPr="00697F57" w:rsidRDefault="00697F57" w:rsidP="00596407">
            <w:pPr>
              <w:pStyle w:val="tablesyntax"/>
              <w:ind w:firstLineChars="100" w:firstLine="220"/>
              <w:rPr>
                <w:ins w:id="25" w:author="jungwon" w:date="2012-07-15T00:07:00Z"/>
                <w:b/>
                <w:sz w:val="22"/>
                <w:szCs w:val="22"/>
                <w:highlight w:val="yellow"/>
                <w:lang w:eastAsia="ko-KR"/>
                <w:rPrChange w:id="26" w:author="jungwon" w:date="2012-07-15T00:07:00Z">
                  <w:rPr>
                    <w:ins w:id="27" w:author="jungwon" w:date="2012-07-15T00:07:00Z"/>
                    <w:sz w:val="22"/>
                    <w:szCs w:val="22"/>
                    <w:highlight w:val="yellow"/>
                    <w:lang w:eastAsia="ko-KR"/>
                  </w:rPr>
                </w:rPrChange>
              </w:rPr>
            </w:pPr>
            <w:proofErr w:type="spellStart"/>
            <w:ins w:id="28" w:author="jungwon" w:date="2012-07-15T00:07:00Z">
              <w:r w:rsidRPr="00697F57">
                <w:rPr>
                  <w:rFonts w:hint="eastAsia"/>
                  <w:b/>
                  <w:sz w:val="22"/>
                  <w:szCs w:val="22"/>
                  <w:highlight w:val="yellow"/>
                  <w:lang w:eastAsia="ko-KR"/>
                  <w:rPrChange w:id="29" w:author="jungwon" w:date="2012-07-15T00:07:00Z">
                    <w:rPr>
                      <w:rFonts w:hint="eastAsia"/>
                      <w:sz w:val="22"/>
                      <w:szCs w:val="22"/>
                      <w:highlight w:val="yellow"/>
                      <w:lang w:eastAsia="ko-KR"/>
                    </w:rPr>
                  </w:rPrChange>
                </w:rPr>
                <w:t>sps_id_present_flag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30" w:author="jungwon" w:date="2012-07-15T00:07:00Z"/>
                <w:sz w:val="22"/>
                <w:szCs w:val="22"/>
                <w:highlight w:val="yellow"/>
                <w:lang w:eastAsia="ko-KR"/>
              </w:rPr>
            </w:pPr>
            <w:ins w:id="31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u(1)</w:t>
              </w:r>
            </w:ins>
          </w:p>
        </w:tc>
      </w:tr>
      <w:tr w:rsidR="00697F57" w:rsidRPr="00FB08DB" w:rsidTr="00596407">
        <w:trPr>
          <w:cantSplit/>
          <w:jc w:val="center"/>
          <w:ins w:id="32" w:author="jungwon" w:date="2012-07-15T00:07:00Z"/>
        </w:trPr>
        <w:tc>
          <w:tcPr>
            <w:tcW w:w="6350" w:type="dxa"/>
          </w:tcPr>
          <w:p w:rsidR="00697F57" w:rsidRPr="0093379A" w:rsidRDefault="00697F57" w:rsidP="00210BBF">
            <w:pPr>
              <w:pStyle w:val="tablesyntax"/>
              <w:rPr>
                <w:ins w:id="33" w:author="jungwon" w:date="2012-07-15T00:07:00Z"/>
                <w:sz w:val="22"/>
                <w:szCs w:val="22"/>
                <w:highlight w:val="yellow"/>
                <w:lang w:eastAsia="ko-KR"/>
              </w:rPr>
              <w:pPrChange w:id="34" w:author="jungwon" w:date="2012-07-15T02:27:00Z">
                <w:pPr>
                  <w:pStyle w:val="tablesyntax"/>
                </w:pPr>
              </w:pPrChange>
            </w:pPr>
            <w:ins w:id="35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</w:t>
              </w:r>
            </w:ins>
            <w:ins w:id="36" w:author="jungwon" w:date="2012-07-15T02:26:00Z">
              <w:r w:rsidR="00210BBF"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if(</w:t>
              </w:r>
              <w:proofErr w:type="spellStart"/>
              <w:r w:rsidR="00210BBF"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sps_id_present_flag</w:t>
              </w:r>
              <w:proofErr w:type="spellEnd"/>
              <w:r w:rsidR="00210BBF"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)</w:t>
              </w:r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37" w:author="jungwon" w:date="2012-07-15T00:07:00Z"/>
                <w:sz w:val="22"/>
                <w:szCs w:val="22"/>
                <w:highlight w:val="yellow"/>
              </w:rPr>
            </w:pPr>
          </w:p>
        </w:tc>
      </w:tr>
      <w:tr w:rsidR="00697F57" w:rsidRPr="00FB08DB" w:rsidTr="00596407">
        <w:trPr>
          <w:cantSplit/>
          <w:jc w:val="center"/>
          <w:ins w:id="38" w:author="jungwon" w:date="2012-07-15T00:07:00Z"/>
        </w:trPr>
        <w:tc>
          <w:tcPr>
            <w:tcW w:w="6350" w:type="dxa"/>
          </w:tcPr>
          <w:p w:rsidR="00697F57" w:rsidRPr="00697F57" w:rsidRDefault="00697F57" w:rsidP="00596407">
            <w:pPr>
              <w:pStyle w:val="tablesyntax"/>
              <w:rPr>
                <w:ins w:id="39" w:author="jungwon" w:date="2012-07-15T00:07:00Z"/>
                <w:b/>
                <w:sz w:val="22"/>
                <w:szCs w:val="22"/>
                <w:highlight w:val="yellow"/>
                <w:lang w:eastAsia="ko-KR"/>
                <w:rPrChange w:id="40" w:author="jungwon" w:date="2012-07-15T00:07:00Z">
                  <w:rPr>
                    <w:ins w:id="41" w:author="jungwon" w:date="2012-07-15T00:07:00Z"/>
                    <w:sz w:val="22"/>
                    <w:szCs w:val="22"/>
                    <w:highlight w:val="yellow"/>
                    <w:lang w:eastAsia="ko-KR"/>
                  </w:rPr>
                </w:rPrChange>
              </w:rPr>
            </w:pPr>
            <w:ins w:id="42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   </w:t>
              </w:r>
              <w:proofErr w:type="spellStart"/>
              <w:r w:rsidRPr="00697F57">
                <w:rPr>
                  <w:rFonts w:hint="eastAsia"/>
                  <w:b/>
                  <w:sz w:val="22"/>
                  <w:szCs w:val="22"/>
                  <w:highlight w:val="yellow"/>
                  <w:lang w:eastAsia="ko-KR"/>
                  <w:rPrChange w:id="43" w:author="jungwon" w:date="2012-07-15T00:07:00Z">
                    <w:rPr>
                      <w:rFonts w:hint="eastAsia"/>
                      <w:sz w:val="22"/>
                      <w:szCs w:val="22"/>
                      <w:highlight w:val="yellow"/>
                      <w:lang w:eastAsia="ko-KR"/>
                    </w:rPr>
                  </w:rPrChange>
                </w:rPr>
                <w:t>sps_id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44" w:author="jungwon" w:date="2012-07-15T00:07:00Z"/>
                <w:sz w:val="22"/>
                <w:szCs w:val="22"/>
                <w:highlight w:val="yellow"/>
                <w:lang w:eastAsia="ko-KR"/>
              </w:rPr>
            </w:pPr>
            <w:proofErr w:type="spellStart"/>
            <w:ins w:id="45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ue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(v)</w:t>
              </w:r>
            </w:ins>
          </w:p>
        </w:tc>
      </w:tr>
      <w:tr w:rsidR="00697F57" w:rsidRPr="00FB08DB" w:rsidTr="00596407">
        <w:trPr>
          <w:cantSplit/>
          <w:jc w:val="center"/>
          <w:ins w:id="46" w:author="jungwon" w:date="2012-07-15T00:07:00Z"/>
        </w:trPr>
        <w:tc>
          <w:tcPr>
            <w:tcW w:w="6350" w:type="dxa"/>
          </w:tcPr>
          <w:p w:rsidR="00697F57" w:rsidRPr="00697F57" w:rsidRDefault="00697F57" w:rsidP="00596407">
            <w:pPr>
              <w:pStyle w:val="tablesyntax"/>
              <w:rPr>
                <w:ins w:id="47" w:author="jungwon" w:date="2012-07-15T00:07:00Z"/>
                <w:b/>
                <w:sz w:val="22"/>
                <w:szCs w:val="22"/>
                <w:highlight w:val="yellow"/>
                <w:lang w:eastAsia="ko-KR"/>
                <w:rPrChange w:id="48" w:author="jungwon" w:date="2012-07-15T00:08:00Z">
                  <w:rPr>
                    <w:ins w:id="49" w:author="jungwon" w:date="2012-07-15T00:07:00Z"/>
                    <w:sz w:val="22"/>
                    <w:szCs w:val="22"/>
                    <w:highlight w:val="yellow"/>
                    <w:lang w:eastAsia="ko-KR"/>
                  </w:rPr>
                </w:rPrChange>
              </w:rPr>
            </w:pPr>
            <w:ins w:id="50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</w:t>
              </w:r>
              <w:proofErr w:type="spellStart"/>
              <w:r w:rsidRPr="00697F57">
                <w:rPr>
                  <w:b/>
                  <w:sz w:val="22"/>
                  <w:szCs w:val="22"/>
                  <w:highlight w:val="yellow"/>
                  <w:lang w:eastAsia="ko-KR"/>
                  <w:rPrChange w:id="51" w:author="jungwon" w:date="2012-07-15T00:08:00Z">
                    <w:rPr>
                      <w:sz w:val="22"/>
                      <w:szCs w:val="22"/>
                      <w:highlight w:val="yellow"/>
                      <w:lang w:eastAsia="ko-KR"/>
                    </w:rPr>
                  </w:rPrChange>
                </w:rPr>
                <w:t>psr_</w:t>
              </w:r>
              <w:r w:rsidRPr="00697F57">
                <w:rPr>
                  <w:rFonts w:hint="eastAsia"/>
                  <w:b/>
                  <w:sz w:val="22"/>
                  <w:szCs w:val="22"/>
                  <w:highlight w:val="yellow"/>
                  <w:lang w:eastAsia="ko-KR"/>
                  <w:rPrChange w:id="52" w:author="jungwon" w:date="2012-07-15T00:08:00Z">
                    <w:rPr>
                      <w:rFonts w:hint="eastAsia"/>
                      <w:sz w:val="22"/>
                      <w:szCs w:val="22"/>
                      <w:highlight w:val="yellow"/>
                      <w:lang w:eastAsia="ko-KR"/>
                    </w:rPr>
                  </w:rPrChange>
                </w:rPr>
                <w:t>extension_flag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53" w:author="jungwon" w:date="2012-07-15T00:07:00Z"/>
                <w:rFonts w:hint="eastAsia"/>
                <w:sz w:val="22"/>
                <w:szCs w:val="22"/>
                <w:highlight w:val="yellow"/>
                <w:lang w:eastAsia="ko-KR"/>
              </w:rPr>
            </w:pPr>
            <w:ins w:id="54" w:author="jungwon" w:date="2012-07-15T00:08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u(1)</w:t>
              </w:r>
            </w:ins>
          </w:p>
        </w:tc>
      </w:tr>
      <w:tr w:rsidR="00697F57" w:rsidRPr="00FB08DB" w:rsidTr="00596407">
        <w:trPr>
          <w:cantSplit/>
          <w:jc w:val="center"/>
          <w:ins w:id="55" w:author="jungwon" w:date="2012-07-15T00:07:00Z"/>
        </w:trPr>
        <w:tc>
          <w:tcPr>
            <w:tcW w:w="6350" w:type="dxa"/>
          </w:tcPr>
          <w:p w:rsidR="00697F57" w:rsidRDefault="00697F57" w:rsidP="00596407">
            <w:pPr>
              <w:pStyle w:val="tablesyntax"/>
              <w:rPr>
                <w:ins w:id="56" w:author="jungwon" w:date="2012-07-15T00:07:00Z"/>
                <w:sz w:val="22"/>
                <w:szCs w:val="22"/>
                <w:highlight w:val="yellow"/>
                <w:lang w:eastAsia="ko-KR"/>
              </w:rPr>
            </w:pPr>
            <w:ins w:id="57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if(</w:t>
              </w:r>
              <w:proofErr w:type="spellStart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psr_extension_flag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){</w:t>
              </w:r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58" w:author="jungwon" w:date="2012-07-15T00:07:00Z"/>
                <w:sz w:val="22"/>
                <w:szCs w:val="22"/>
                <w:highlight w:val="yellow"/>
              </w:rPr>
            </w:pPr>
          </w:p>
        </w:tc>
      </w:tr>
      <w:tr w:rsidR="00697F57" w:rsidRPr="00FB08DB" w:rsidTr="00596407">
        <w:trPr>
          <w:cantSplit/>
          <w:jc w:val="center"/>
          <w:ins w:id="59" w:author="jungwon" w:date="2012-07-15T00:07:00Z"/>
        </w:trPr>
        <w:tc>
          <w:tcPr>
            <w:tcW w:w="6350" w:type="dxa"/>
          </w:tcPr>
          <w:p w:rsidR="00697F57" w:rsidRPr="00697F57" w:rsidRDefault="00697F57" w:rsidP="00596407">
            <w:pPr>
              <w:pStyle w:val="tablesyntax"/>
              <w:rPr>
                <w:ins w:id="60" w:author="jungwon" w:date="2012-07-15T00:07:00Z"/>
                <w:b/>
                <w:sz w:val="22"/>
                <w:szCs w:val="22"/>
                <w:highlight w:val="yellow"/>
                <w:lang w:eastAsia="ko-KR"/>
                <w:rPrChange w:id="61" w:author="jungwon" w:date="2012-07-15T00:08:00Z">
                  <w:rPr>
                    <w:ins w:id="62" w:author="jungwon" w:date="2012-07-15T00:07:00Z"/>
                    <w:sz w:val="22"/>
                    <w:szCs w:val="22"/>
                    <w:highlight w:val="yellow"/>
                    <w:lang w:eastAsia="ko-KR"/>
                  </w:rPr>
                </w:rPrChange>
              </w:rPr>
            </w:pPr>
            <w:ins w:id="63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  </w:t>
              </w:r>
              <w:proofErr w:type="spellStart"/>
              <w:r w:rsidRPr="00697F57">
                <w:rPr>
                  <w:rFonts w:hint="eastAsia"/>
                  <w:b/>
                  <w:sz w:val="22"/>
                  <w:szCs w:val="22"/>
                  <w:highlight w:val="yellow"/>
                  <w:lang w:eastAsia="ko-KR"/>
                  <w:rPrChange w:id="64" w:author="jungwon" w:date="2012-07-15T00:08:00Z">
                    <w:rPr>
                      <w:rFonts w:hint="eastAsia"/>
                      <w:sz w:val="22"/>
                      <w:szCs w:val="22"/>
                      <w:highlight w:val="yellow"/>
                      <w:lang w:eastAsia="ko-KR"/>
                    </w:rPr>
                  </w:rPrChange>
                </w:rPr>
                <w:t>psr_extension_length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65" w:author="jungwon" w:date="2012-07-15T00:07:00Z"/>
                <w:sz w:val="22"/>
                <w:szCs w:val="22"/>
                <w:highlight w:val="yellow"/>
                <w:lang w:eastAsia="ko-KR"/>
              </w:rPr>
            </w:pPr>
            <w:proofErr w:type="spellStart"/>
            <w:ins w:id="66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ue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(v)</w:t>
              </w:r>
            </w:ins>
          </w:p>
        </w:tc>
      </w:tr>
      <w:tr w:rsidR="00697F57" w:rsidRPr="00FB08DB" w:rsidTr="00596407">
        <w:trPr>
          <w:cantSplit/>
          <w:jc w:val="center"/>
          <w:ins w:id="67" w:author="jungwon" w:date="2012-07-15T00:07:00Z"/>
        </w:trPr>
        <w:tc>
          <w:tcPr>
            <w:tcW w:w="6350" w:type="dxa"/>
          </w:tcPr>
          <w:p w:rsidR="00697F57" w:rsidRDefault="00697F57" w:rsidP="00596407">
            <w:pPr>
              <w:pStyle w:val="tablesyntax"/>
              <w:rPr>
                <w:ins w:id="68" w:author="jungwon" w:date="2012-07-15T00:07:00Z"/>
                <w:sz w:val="22"/>
                <w:szCs w:val="22"/>
                <w:highlight w:val="yellow"/>
                <w:lang w:eastAsia="ko-KR"/>
              </w:rPr>
            </w:pPr>
            <w:ins w:id="69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  for(</w:t>
              </w:r>
              <w:proofErr w:type="spellStart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i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=0; </w:t>
              </w:r>
              <w:proofErr w:type="spellStart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i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&lt;</w:t>
              </w:r>
              <w:proofErr w:type="spellStart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psr_extension_length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; </w:t>
              </w:r>
              <w:proofErr w:type="spellStart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i</w:t>
              </w:r>
              <w:proofErr w:type="spellEnd"/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++)</w:t>
              </w:r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70" w:author="jungwon" w:date="2012-07-15T00:07:00Z"/>
                <w:sz w:val="22"/>
                <w:szCs w:val="22"/>
                <w:highlight w:val="yellow"/>
              </w:rPr>
            </w:pPr>
          </w:p>
        </w:tc>
      </w:tr>
      <w:tr w:rsidR="00697F57" w:rsidRPr="00FB08DB" w:rsidTr="00596407">
        <w:trPr>
          <w:cantSplit/>
          <w:jc w:val="center"/>
          <w:ins w:id="71" w:author="jungwon" w:date="2012-07-15T00:07:00Z"/>
        </w:trPr>
        <w:tc>
          <w:tcPr>
            <w:tcW w:w="6350" w:type="dxa"/>
          </w:tcPr>
          <w:p w:rsidR="00697F57" w:rsidRPr="00697F57" w:rsidRDefault="00697F57" w:rsidP="00596407">
            <w:pPr>
              <w:pStyle w:val="tablesyntax"/>
              <w:rPr>
                <w:ins w:id="72" w:author="jungwon" w:date="2012-07-15T00:07:00Z"/>
                <w:b/>
                <w:sz w:val="22"/>
                <w:szCs w:val="22"/>
                <w:highlight w:val="yellow"/>
                <w:lang w:val="en-US" w:eastAsia="ko-KR"/>
                <w:rPrChange w:id="73" w:author="jungwon" w:date="2012-07-15T00:08:00Z">
                  <w:rPr>
                    <w:ins w:id="74" w:author="jungwon" w:date="2012-07-15T00:07:00Z"/>
                    <w:sz w:val="22"/>
                    <w:szCs w:val="22"/>
                    <w:highlight w:val="yellow"/>
                    <w:lang w:val="en-US" w:eastAsia="ko-KR"/>
                  </w:rPr>
                </w:rPrChange>
              </w:rPr>
            </w:pPr>
            <w:ins w:id="75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val="en-US" w:eastAsia="ko-KR"/>
                </w:rPr>
                <w:t xml:space="preserve">       </w:t>
              </w:r>
              <w:proofErr w:type="spellStart"/>
              <w:r w:rsidRPr="00697F57">
                <w:rPr>
                  <w:rFonts w:hint="eastAsia"/>
                  <w:b/>
                  <w:sz w:val="22"/>
                  <w:szCs w:val="22"/>
                  <w:highlight w:val="yellow"/>
                  <w:lang w:val="en-US" w:eastAsia="ko-KR"/>
                  <w:rPrChange w:id="76" w:author="jungwon" w:date="2012-07-15T00:08:00Z">
                    <w:rPr>
                      <w:rFonts w:hint="eastAsia"/>
                      <w:sz w:val="22"/>
                      <w:szCs w:val="22"/>
                      <w:highlight w:val="yellow"/>
                      <w:lang w:val="en-US" w:eastAsia="ko-KR"/>
                    </w:rPr>
                  </w:rPrChange>
                </w:rPr>
                <w:t>psr_extension_data_byte</w:t>
              </w:r>
              <w:proofErr w:type="spellEnd"/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77" w:author="jungwon" w:date="2012-07-15T00:07:00Z"/>
                <w:sz w:val="22"/>
                <w:szCs w:val="22"/>
                <w:highlight w:val="yellow"/>
                <w:lang w:eastAsia="ko-KR"/>
              </w:rPr>
            </w:pPr>
            <w:ins w:id="78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>u(8)</w:t>
              </w:r>
            </w:ins>
          </w:p>
        </w:tc>
      </w:tr>
      <w:tr w:rsidR="00697F57" w:rsidRPr="00FB08DB" w:rsidTr="00596407">
        <w:trPr>
          <w:cantSplit/>
          <w:jc w:val="center"/>
          <w:ins w:id="79" w:author="jungwon" w:date="2012-07-15T00:07:00Z"/>
        </w:trPr>
        <w:tc>
          <w:tcPr>
            <w:tcW w:w="6350" w:type="dxa"/>
          </w:tcPr>
          <w:p w:rsidR="00697F57" w:rsidRDefault="00697F57" w:rsidP="00596407">
            <w:pPr>
              <w:pStyle w:val="tablesyntax"/>
              <w:rPr>
                <w:ins w:id="80" w:author="jungwon" w:date="2012-07-15T00:07:00Z"/>
                <w:sz w:val="22"/>
                <w:szCs w:val="22"/>
                <w:highlight w:val="yellow"/>
                <w:lang w:eastAsia="ko-KR"/>
              </w:rPr>
            </w:pPr>
            <w:ins w:id="81" w:author="jungwon" w:date="2012-07-15T00:07:00Z">
              <w:r>
                <w:rPr>
                  <w:rFonts w:hint="eastAsia"/>
                  <w:sz w:val="22"/>
                  <w:szCs w:val="22"/>
                  <w:highlight w:val="yellow"/>
                  <w:lang w:eastAsia="ko-KR"/>
                </w:rPr>
                <w:t xml:space="preserve">  }</w:t>
              </w:r>
            </w:ins>
          </w:p>
        </w:tc>
        <w:tc>
          <w:tcPr>
            <w:tcW w:w="1507" w:type="dxa"/>
          </w:tcPr>
          <w:p w:rsidR="00697F57" w:rsidRPr="0093379A" w:rsidRDefault="00697F57" w:rsidP="00596407">
            <w:pPr>
              <w:pStyle w:val="tablecell"/>
              <w:rPr>
                <w:ins w:id="82" w:author="jungwon" w:date="2012-07-15T00:07:00Z"/>
                <w:sz w:val="22"/>
                <w:szCs w:val="22"/>
                <w:highlight w:val="yellow"/>
              </w:rPr>
            </w:pPr>
          </w:p>
        </w:tc>
      </w:tr>
      <w:tr w:rsidR="00697F57" w:rsidRPr="00FB08DB" w:rsidTr="00596407">
        <w:trPr>
          <w:cantSplit/>
          <w:jc w:val="center"/>
          <w:ins w:id="83" w:author="jungwon" w:date="2012-07-15T00:07:00Z"/>
        </w:trPr>
        <w:tc>
          <w:tcPr>
            <w:tcW w:w="6350" w:type="dxa"/>
          </w:tcPr>
          <w:p w:rsidR="00697F57" w:rsidRPr="00FB08DB" w:rsidRDefault="00697F57" w:rsidP="005964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ins w:id="84" w:author="jungwon" w:date="2012-07-15T00:07:00Z"/>
                <w:rFonts w:ascii="Times" w:hAnsi="Times"/>
              </w:rPr>
            </w:pPr>
            <w:ins w:id="85" w:author="jungwon" w:date="2012-07-15T00:07:00Z">
              <w:r w:rsidRPr="00FB08DB">
                <w:rPr>
                  <w:rFonts w:ascii="Times" w:hAnsi="Times"/>
                </w:rPr>
                <w:t>}</w:t>
              </w:r>
            </w:ins>
          </w:p>
        </w:tc>
        <w:tc>
          <w:tcPr>
            <w:tcW w:w="1507" w:type="dxa"/>
          </w:tcPr>
          <w:p w:rsidR="00697F57" w:rsidRPr="00FB08DB" w:rsidRDefault="00697F57" w:rsidP="00596407">
            <w:pPr>
              <w:keepNext/>
              <w:keepLines/>
              <w:spacing w:after="60"/>
              <w:rPr>
                <w:ins w:id="86" w:author="jungwon" w:date="2012-07-15T00:07:00Z"/>
                <w:bCs/>
              </w:rPr>
            </w:pPr>
          </w:p>
        </w:tc>
      </w:tr>
    </w:tbl>
    <w:p w:rsidR="00697F57" w:rsidRDefault="00697F57" w:rsidP="00697F57">
      <w:pPr>
        <w:numPr>
          <w:ilvl w:val="0"/>
          <w:numId w:val="20"/>
        </w:numPr>
        <w:spacing w:before="120" w:after="120"/>
        <w:jc w:val="both"/>
        <w:rPr>
          <w:ins w:id="87" w:author="jungwon" w:date="2012-07-15T00:07:00Z"/>
        </w:rPr>
      </w:pPr>
      <w:proofErr w:type="spellStart"/>
      <w:proofErr w:type="gramStart"/>
      <w:ins w:id="88" w:author="jungwon" w:date="2012-07-15T00:07:00Z">
        <w:r w:rsidRPr="004A4143">
          <w:rPr>
            <w:b/>
          </w:rPr>
          <w:t>vps_id</w:t>
        </w:r>
        <w:proofErr w:type="spellEnd"/>
        <w:proofErr w:type="gramEnd"/>
        <w:r>
          <w:t xml:space="preserve"> </w:t>
        </w:r>
        <w:r>
          <w:rPr>
            <w:rFonts w:hint="eastAsia"/>
            <w:lang w:eastAsia="ko-KR"/>
          </w:rPr>
          <w:t xml:space="preserve">specifies </w:t>
        </w:r>
        <w:r w:rsidRPr="004A4143">
          <w:rPr>
            <w:szCs w:val="22"/>
          </w:rPr>
          <w:t xml:space="preserve">the </w:t>
        </w:r>
        <w:proofErr w:type="spellStart"/>
        <w:r w:rsidRPr="004A4143">
          <w:rPr>
            <w:szCs w:val="22"/>
          </w:rPr>
          <w:t>video</w:t>
        </w:r>
        <w:r w:rsidRPr="004A4143">
          <w:rPr>
            <w:rFonts w:hint="eastAsia"/>
            <w:szCs w:val="22"/>
            <w:lang w:eastAsia="ko-KR"/>
          </w:rPr>
          <w:t>_</w:t>
        </w:r>
        <w:r w:rsidRPr="004A4143">
          <w:rPr>
            <w:szCs w:val="22"/>
          </w:rPr>
          <w:t>parameter</w:t>
        </w:r>
        <w:r w:rsidRPr="004A4143">
          <w:rPr>
            <w:rFonts w:hint="eastAsia"/>
            <w:szCs w:val="22"/>
            <w:lang w:eastAsia="ko-KR"/>
          </w:rPr>
          <w:t>_</w:t>
        </w:r>
        <w:r w:rsidRPr="004A4143">
          <w:rPr>
            <w:szCs w:val="22"/>
          </w:rPr>
          <w:t>set</w:t>
        </w:r>
        <w:r w:rsidRPr="004A4143">
          <w:rPr>
            <w:rFonts w:hint="eastAsia"/>
            <w:szCs w:val="22"/>
            <w:lang w:eastAsia="ko-KR"/>
          </w:rPr>
          <w:t>_id</w:t>
        </w:r>
        <w:proofErr w:type="spellEnd"/>
        <w:r w:rsidRPr="004A4143">
          <w:rPr>
            <w:rFonts w:hint="eastAsia"/>
            <w:szCs w:val="22"/>
            <w:lang w:eastAsia="ko-KR"/>
          </w:rPr>
          <w:t xml:space="preserve"> of the active video parameter</w:t>
        </w:r>
        <w:r w:rsidRPr="004A4143">
          <w:rPr>
            <w:szCs w:val="22"/>
          </w:rPr>
          <w:t xml:space="preserve"> </w:t>
        </w:r>
        <w:r w:rsidRPr="004A4143">
          <w:rPr>
            <w:rFonts w:hint="eastAsia"/>
            <w:szCs w:val="22"/>
            <w:lang w:eastAsia="ko-KR"/>
          </w:rPr>
          <w:t>set. The</w:t>
        </w:r>
        <w:r>
          <w:rPr>
            <w:rFonts w:hint="eastAsia"/>
            <w:szCs w:val="22"/>
            <w:lang w:eastAsia="ko-KR"/>
          </w:rPr>
          <w:t xml:space="preserve"> </w:t>
        </w:r>
        <w:r w:rsidRPr="00D4416D">
          <w:t xml:space="preserve">value of </w:t>
        </w:r>
        <w:proofErr w:type="spellStart"/>
        <w:r>
          <w:t>vps</w:t>
        </w:r>
        <w:r w:rsidRPr="00D4416D">
          <w:t>_id</w:t>
        </w:r>
        <w:proofErr w:type="spellEnd"/>
        <w:r w:rsidRPr="00D4416D">
          <w:t xml:space="preserve"> shall be in the range of 0 to </w:t>
        </w:r>
        <w:r>
          <w:rPr>
            <w:rFonts w:hint="eastAsia"/>
            <w:lang w:eastAsia="ko-KR"/>
          </w:rPr>
          <w:t>15</w:t>
        </w:r>
        <w:r w:rsidRPr="00D4416D">
          <w:t>, inclusive.</w:t>
        </w:r>
        <w:r>
          <w:t xml:space="preserve"> </w:t>
        </w:r>
      </w:ins>
    </w:p>
    <w:p w:rsidR="00697F57" w:rsidRDefault="00697F57" w:rsidP="00697F57">
      <w:pPr>
        <w:numPr>
          <w:ilvl w:val="0"/>
          <w:numId w:val="20"/>
        </w:numPr>
        <w:spacing w:before="120" w:after="120"/>
        <w:jc w:val="both"/>
        <w:rPr>
          <w:ins w:id="89" w:author="jungwon" w:date="2012-07-15T00:07:00Z"/>
        </w:rPr>
      </w:pPr>
      <w:proofErr w:type="spellStart"/>
      <w:proofErr w:type="gramStart"/>
      <w:ins w:id="90" w:author="jungwon" w:date="2012-07-15T00:07:00Z">
        <w:r>
          <w:rPr>
            <w:rFonts w:hint="eastAsia"/>
            <w:b/>
            <w:lang w:eastAsia="ko-KR"/>
          </w:rPr>
          <w:t>sps</w:t>
        </w:r>
        <w:r w:rsidRPr="003311FF">
          <w:rPr>
            <w:b/>
          </w:rPr>
          <w:t>_id_present_flag</w:t>
        </w:r>
        <w:proofErr w:type="spellEnd"/>
        <w:proofErr w:type="gramEnd"/>
        <w:r>
          <w:t xml:space="preserve"> </w:t>
        </w:r>
        <w:r>
          <w:rPr>
            <w:lang w:eastAsia="ko-KR"/>
          </w:rPr>
          <w:t>equal</w:t>
        </w:r>
        <w:r>
          <w:rPr>
            <w:rFonts w:hint="eastAsia"/>
            <w:lang w:eastAsia="ko-KR"/>
          </w:rPr>
          <w:t xml:space="preserve"> to 1 indicates that the </w:t>
        </w:r>
        <w:proofErr w:type="spellStart"/>
        <w:r>
          <w:rPr>
            <w:rFonts w:hint="eastAsia"/>
            <w:lang w:eastAsia="ko-KR"/>
          </w:rPr>
          <w:t>sequence_parameter_set_id</w:t>
        </w:r>
        <w:proofErr w:type="spellEnd"/>
        <w:r>
          <w:rPr>
            <w:rFonts w:hint="eastAsia"/>
            <w:lang w:eastAsia="ko-KR"/>
          </w:rPr>
          <w:t xml:space="preserve"> of the active sequence parameter set</w:t>
        </w:r>
        <w:r w:rsidR="0076428A">
          <w:rPr>
            <w:rFonts w:hint="eastAsia"/>
            <w:lang w:eastAsia="ko-KR"/>
          </w:rPr>
          <w:t xml:space="preserve"> </w:t>
        </w:r>
      </w:ins>
      <w:ins w:id="91" w:author="jungwon" w:date="2012-07-15T02:30:00Z">
        <w:r w:rsidR="0076428A">
          <w:rPr>
            <w:rFonts w:hint="eastAsia"/>
            <w:lang w:eastAsia="ko-KR"/>
          </w:rPr>
          <w:t>is</w:t>
        </w:r>
      </w:ins>
      <w:ins w:id="92" w:author="jungwon" w:date="2012-07-15T00:07:00Z">
        <w:r>
          <w:rPr>
            <w:rFonts w:hint="eastAsia"/>
            <w:lang w:eastAsia="ko-KR"/>
          </w:rPr>
          <w:t xml:space="preserve"> specified. When </w:t>
        </w:r>
        <w:proofErr w:type="spellStart"/>
        <w:r>
          <w:rPr>
            <w:rFonts w:hint="eastAsia"/>
            <w:lang w:eastAsia="ko-KR"/>
          </w:rPr>
          <w:t>sps_id_present_flag</w:t>
        </w:r>
        <w:proofErr w:type="spellEnd"/>
        <w:r>
          <w:rPr>
            <w:rFonts w:hint="eastAsia"/>
            <w:lang w:eastAsia="ko-KR"/>
          </w:rPr>
          <w:t xml:space="preserve"> is </w:t>
        </w:r>
        <w:r>
          <w:rPr>
            <w:lang w:eastAsia="ko-KR"/>
          </w:rPr>
          <w:t>equal</w:t>
        </w:r>
        <w:r>
          <w:rPr>
            <w:rFonts w:hint="eastAsia"/>
            <w:lang w:eastAsia="ko-KR"/>
          </w:rPr>
          <w:t xml:space="preserve"> to 0, the </w:t>
        </w:r>
        <w:proofErr w:type="spellStart"/>
        <w:r>
          <w:rPr>
            <w:rFonts w:hint="eastAsia"/>
            <w:lang w:eastAsia="ko-KR"/>
          </w:rPr>
          <w:t>sequence_parameter_set_id</w:t>
        </w:r>
        <w:proofErr w:type="spellEnd"/>
        <w:r>
          <w:rPr>
            <w:rFonts w:hint="eastAsia"/>
            <w:lang w:eastAsia="ko-KR"/>
          </w:rPr>
          <w:t xml:space="preserve"> of the active sequence parameter set</w:t>
        </w:r>
        <w:r w:rsidR="0076428A">
          <w:rPr>
            <w:rFonts w:hint="eastAsia"/>
            <w:lang w:eastAsia="ko-KR"/>
          </w:rPr>
          <w:t xml:space="preserve"> </w:t>
        </w:r>
      </w:ins>
      <w:ins w:id="93" w:author="jungwon" w:date="2012-07-15T02:30:00Z">
        <w:r w:rsidR="0076428A">
          <w:rPr>
            <w:rFonts w:hint="eastAsia"/>
            <w:lang w:eastAsia="ko-KR"/>
          </w:rPr>
          <w:t>is</w:t>
        </w:r>
      </w:ins>
      <w:ins w:id="94" w:author="jungwon" w:date="2012-07-15T00:07:00Z">
        <w:r>
          <w:rPr>
            <w:rFonts w:hint="eastAsia"/>
            <w:lang w:eastAsia="ko-KR"/>
          </w:rPr>
          <w:t xml:space="preserve"> unspecified</w:t>
        </w:r>
      </w:ins>
    </w:p>
    <w:p w:rsidR="00697F57" w:rsidRDefault="00697F57" w:rsidP="00697F57">
      <w:pPr>
        <w:numPr>
          <w:ilvl w:val="0"/>
          <w:numId w:val="20"/>
        </w:numPr>
        <w:spacing w:before="120" w:after="120"/>
        <w:jc w:val="both"/>
        <w:rPr>
          <w:ins w:id="95" w:author="jungwon" w:date="2012-07-15T00:07:00Z"/>
        </w:rPr>
      </w:pPr>
      <w:proofErr w:type="spellStart"/>
      <w:proofErr w:type="gramStart"/>
      <w:ins w:id="96" w:author="jungwon" w:date="2012-07-15T00:07:00Z">
        <w:r>
          <w:rPr>
            <w:rFonts w:hint="eastAsia"/>
            <w:b/>
            <w:lang w:eastAsia="ko-KR"/>
          </w:rPr>
          <w:t>s</w:t>
        </w:r>
        <w:r>
          <w:rPr>
            <w:b/>
          </w:rPr>
          <w:t>ps_id</w:t>
        </w:r>
        <w:proofErr w:type="spellEnd"/>
        <w:proofErr w:type="gramEnd"/>
        <w:r>
          <w:t xml:space="preserve"> </w:t>
        </w:r>
        <w:r>
          <w:rPr>
            <w:rFonts w:hint="eastAsia"/>
            <w:lang w:eastAsia="ko-KR"/>
          </w:rPr>
          <w:t xml:space="preserve">specified the </w:t>
        </w:r>
        <w:proofErr w:type="spellStart"/>
        <w:r>
          <w:rPr>
            <w:rFonts w:hint="eastAsia"/>
            <w:lang w:eastAsia="ko-KR"/>
          </w:rPr>
          <w:t>sequence_parameter_set_id</w:t>
        </w:r>
        <w:proofErr w:type="spellEnd"/>
        <w:r>
          <w:rPr>
            <w:rFonts w:hint="eastAsia"/>
            <w:lang w:eastAsia="ko-KR"/>
          </w:rPr>
          <w:t xml:space="preserve"> of the active sequence parameter set. The value of </w:t>
        </w:r>
        <w:proofErr w:type="spellStart"/>
        <w:r>
          <w:rPr>
            <w:rFonts w:hint="eastAsia"/>
            <w:lang w:eastAsia="ko-KR"/>
          </w:rPr>
          <w:t>sps_id</w:t>
        </w:r>
        <w:proofErr w:type="spellEnd"/>
        <w:r>
          <w:rPr>
            <w:rFonts w:hint="eastAsia"/>
            <w:lang w:eastAsia="ko-KR"/>
          </w:rPr>
          <w:t xml:space="preserve"> shall be in the range of </w:t>
        </w:r>
        <w:r w:rsidRPr="003F17AE">
          <w:t>0 to 31, inclusive</w:t>
        </w:r>
        <w:r>
          <w:rPr>
            <w:rFonts w:hint="eastAsia"/>
            <w:lang w:eastAsia="ko-KR"/>
          </w:rPr>
          <w:t>.</w:t>
        </w:r>
      </w:ins>
    </w:p>
    <w:p w:rsidR="00697F57" w:rsidRPr="00DF4CDC" w:rsidRDefault="00697F57" w:rsidP="00697F57">
      <w:pPr>
        <w:numPr>
          <w:ilvl w:val="0"/>
          <w:numId w:val="20"/>
        </w:numPr>
        <w:spacing w:before="120" w:after="120"/>
        <w:jc w:val="both"/>
        <w:rPr>
          <w:ins w:id="97" w:author="jungwon" w:date="2012-07-15T00:07:00Z"/>
          <w:rFonts w:hint="eastAsia"/>
        </w:rPr>
      </w:pPr>
      <w:proofErr w:type="spellStart"/>
      <w:proofErr w:type="gramStart"/>
      <w:ins w:id="98" w:author="jungwon" w:date="2012-07-15T00:07:00Z">
        <w:r w:rsidRPr="00DF4CDC">
          <w:rPr>
            <w:rFonts w:hint="eastAsia"/>
            <w:b/>
            <w:lang w:eastAsia="ko-KR"/>
          </w:rPr>
          <w:t>psr_extension_flag</w:t>
        </w:r>
        <w:proofErr w:type="spellEnd"/>
        <w:proofErr w:type="gramEnd"/>
        <w:r>
          <w:t xml:space="preserve"> </w:t>
        </w:r>
        <w:r w:rsidRPr="00DF4CDC">
          <w:rPr>
            <w:color w:val="000000"/>
          </w:rPr>
          <w:t xml:space="preserve">equal to 0 specifies that no </w:t>
        </w:r>
        <w:r w:rsidRPr="00DF4CDC">
          <w:rPr>
            <w:rFonts w:hint="eastAsia"/>
            <w:color w:val="000000"/>
            <w:lang w:eastAsia="ko-KR"/>
          </w:rPr>
          <w:t>parameter set reference SEI message</w:t>
        </w:r>
        <w:r w:rsidRPr="00DF4CDC">
          <w:rPr>
            <w:color w:val="000000"/>
          </w:rPr>
          <w:t xml:space="preserve"> extension syntax elements are present in the </w:t>
        </w:r>
        <w:r w:rsidRPr="00DF4CDC">
          <w:rPr>
            <w:rFonts w:hint="eastAsia"/>
            <w:color w:val="000000"/>
            <w:lang w:eastAsia="ko-KR"/>
          </w:rPr>
          <w:t>parameter set reference SEI message.</w:t>
        </w:r>
        <w:r w:rsidRPr="00DF4CDC">
          <w:rPr>
            <w:color w:val="000000"/>
          </w:rPr>
          <w:t xml:space="preserve"> </w:t>
        </w:r>
        <w:proofErr w:type="spellStart"/>
        <w:proofErr w:type="gramStart"/>
        <w:r>
          <w:rPr>
            <w:rFonts w:hint="eastAsia"/>
            <w:color w:val="000000"/>
            <w:lang w:eastAsia="ko-KR"/>
          </w:rPr>
          <w:t>psr_extension_flag</w:t>
        </w:r>
        <w:proofErr w:type="spellEnd"/>
        <w:proofErr w:type="gramEnd"/>
        <w:r w:rsidR="00091F10">
          <w:rPr>
            <w:color w:val="000000"/>
          </w:rPr>
          <w:t xml:space="preserve"> shall be equal to </w:t>
        </w:r>
      </w:ins>
      <w:ins w:id="99" w:author="jungwon" w:date="2012-07-15T02:50:00Z">
        <w:r w:rsidR="007C2C20">
          <w:rPr>
            <w:rFonts w:hint="eastAsia"/>
            <w:color w:val="000000"/>
            <w:lang w:eastAsia="ko-KR"/>
          </w:rPr>
          <w:t>0</w:t>
        </w:r>
      </w:ins>
      <w:ins w:id="100" w:author="jungwon" w:date="2012-07-15T00:07:00Z">
        <w:r w:rsidRPr="00DF4CDC">
          <w:rPr>
            <w:color w:val="000000"/>
          </w:rPr>
          <w:t xml:space="preserve"> in </w:t>
        </w:r>
        <w:proofErr w:type="spellStart"/>
        <w:r w:rsidRPr="00DF4CDC">
          <w:rPr>
            <w:color w:val="000000"/>
          </w:rPr>
          <w:t>bitstreams</w:t>
        </w:r>
        <w:proofErr w:type="spellEnd"/>
        <w:r w:rsidRPr="00DF4CDC">
          <w:rPr>
            <w:color w:val="000000"/>
          </w:rPr>
          <w:t xml:space="preserve"> conforming to this Recommendation | International Standard.</w:t>
        </w:r>
        <w:r w:rsidR="007C2C20">
          <w:rPr>
            <w:color w:val="000000"/>
          </w:rPr>
          <w:t xml:space="preserve"> The value of 1 for </w:t>
        </w:r>
      </w:ins>
      <w:proofErr w:type="spellStart"/>
      <w:ins w:id="101" w:author="jungwon" w:date="2012-07-15T02:51:00Z">
        <w:r w:rsidR="007C2C20">
          <w:rPr>
            <w:rFonts w:hint="eastAsia"/>
            <w:color w:val="000000"/>
            <w:lang w:eastAsia="ko-KR"/>
          </w:rPr>
          <w:t>psr_extension_flag</w:t>
        </w:r>
      </w:ins>
      <w:proofErr w:type="spellEnd"/>
      <w:ins w:id="102" w:author="jungwon" w:date="2012-07-15T00:07:00Z">
        <w:r w:rsidRPr="00DF4CDC">
          <w:rPr>
            <w:color w:val="000000"/>
          </w:rPr>
          <w:t xml:space="preserve"> is reserved for future use by ITU-T | ISO/IEC.</w:t>
        </w:r>
      </w:ins>
    </w:p>
    <w:p w:rsidR="00697F57" w:rsidRPr="008018C1" w:rsidRDefault="00697F57" w:rsidP="00697F57">
      <w:pPr>
        <w:numPr>
          <w:ilvl w:val="0"/>
          <w:numId w:val="20"/>
        </w:numPr>
        <w:spacing w:before="120" w:after="120"/>
        <w:jc w:val="both"/>
        <w:rPr>
          <w:ins w:id="103" w:author="jungwon" w:date="2012-07-15T00:07:00Z"/>
        </w:rPr>
      </w:pPr>
      <w:proofErr w:type="spellStart"/>
      <w:proofErr w:type="gramStart"/>
      <w:ins w:id="104" w:author="jungwon" w:date="2012-07-15T00:07:00Z">
        <w:r w:rsidRPr="00DF4CDC">
          <w:rPr>
            <w:rFonts w:hint="eastAsia"/>
            <w:b/>
            <w:lang w:eastAsia="ko-KR"/>
          </w:rPr>
          <w:t>psr_extension_</w:t>
        </w:r>
        <w:r>
          <w:rPr>
            <w:rFonts w:hint="eastAsia"/>
            <w:b/>
            <w:lang w:eastAsia="ko-KR"/>
          </w:rPr>
          <w:t>length</w:t>
        </w:r>
        <w:proofErr w:type="spellEnd"/>
        <w:proofErr w:type="gramEnd"/>
        <w:r>
          <w:rPr>
            <w:rFonts w:hint="eastAsia"/>
            <w:lang w:eastAsia="ko-KR"/>
          </w:rPr>
          <w:t xml:space="preserve"> </w:t>
        </w:r>
        <w:r w:rsidRPr="001F50EA">
          <w:rPr>
            <w:color w:val="000000"/>
            <w:lang w:eastAsia="ko-KR"/>
          </w:rPr>
          <w:t xml:space="preserve">specifies the length of the </w:t>
        </w:r>
        <w:proofErr w:type="spellStart"/>
        <w:r>
          <w:rPr>
            <w:rFonts w:hint="eastAsia"/>
            <w:color w:val="000000"/>
            <w:lang w:eastAsia="ko-KR"/>
          </w:rPr>
          <w:t>psr</w:t>
        </w:r>
        <w:proofErr w:type="spellEnd"/>
        <w:r>
          <w:rPr>
            <w:rFonts w:hint="eastAsia"/>
            <w:color w:val="000000"/>
            <w:lang w:eastAsia="ko-KR"/>
          </w:rPr>
          <w:t xml:space="preserve"> extension </w:t>
        </w:r>
        <w:r w:rsidRPr="001F50EA">
          <w:rPr>
            <w:color w:val="000000"/>
            <w:lang w:eastAsia="ko-KR"/>
          </w:rPr>
          <w:t xml:space="preserve">data in bytes, not including the bits used for </w:t>
        </w:r>
        <w:proofErr w:type="spellStart"/>
        <w:r w:rsidRPr="001F50EA">
          <w:rPr>
            <w:color w:val="000000"/>
            <w:lang w:eastAsia="ko-KR"/>
          </w:rPr>
          <w:t>signalling</w:t>
        </w:r>
        <w:proofErr w:type="spellEnd"/>
        <w:r w:rsidRPr="001F50EA">
          <w:rPr>
            <w:color w:val="000000"/>
            <w:lang w:eastAsia="ko-KR"/>
          </w:rPr>
          <w:t xml:space="preserve"> </w:t>
        </w:r>
        <w:proofErr w:type="spellStart"/>
        <w:r>
          <w:rPr>
            <w:rFonts w:hint="eastAsia"/>
            <w:color w:val="000000"/>
            <w:lang w:eastAsia="ko-KR"/>
          </w:rPr>
          <w:t>psr_extension_length</w:t>
        </w:r>
        <w:proofErr w:type="spellEnd"/>
        <w:r w:rsidRPr="001F50EA">
          <w:rPr>
            <w:color w:val="000000"/>
            <w:lang w:eastAsia="ko-KR"/>
          </w:rPr>
          <w:t xml:space="preserve"> itself. The value of </w:t>
        </w:r>
        <w:proofErr w:type="spellStart"/>
        <w:r>
          <w:rPr>
            <w:rFonts w:hint="eastAsia"/>
            <w:color w:val="000000"/>
            <w:lang w:eastAsia="ko-KR"/>
          </w:rPr>
          <w:t>psr_extension_</w:t>
        </w:r>
        <w:r w:rsidRPr="001F50EA">
          <w:rPr>
            <w:color w:val="000000"/>
          </w:rPr>
          <w:t>length</w:t>
        </w:r>
        <w:proofErr w:type="spellEnd"/>
        <w:r w:rsidRPr="001F50EA">
          <w:rPr>
            <w:color w:val="000000"/>
          </w:rPr>
          <w:t xml:space="preserve"> shall be in the range of 0 to 256, inclusive</w:t>
        </w:r>
      </w:ins>
    </w:p>
    <w:p w:rsidR="00697F57" w:rsidRDefault="00697F57" w:rsidP="00697F57">
      <w:pPr>
        <w:numPr>
          <w:ilvl w:val="0"/>
          <w:numId w:val="20"/>
        </w:numPr>
        <w:spacing w:before="120" w:after="120"/>
        <w:jc w:val="both"/>
        <w:rPr>
          <w:ins w:id="105" w:author="jungwon" w:date="2012-07-15T00:07:00Z"/>
        </w:rPr>
      </w:pPr>
      <w:proofErr w:type="spellStart"/>
      <w:ins w:id="106" w:author="jungwon" w:date="2012-07-15T00:07:00Z">
        <w:r>
          <w:rPr>
            <w:rFonts w:hint="eastAsia"/>
            <w:b/>
            <w:lang w:eastAsia="ko-KR"/>
          </w:rPr>
          <w:t>psr_extension_data_byte</w:t>
        </w:r>
        <w:proofErr w:type="spellEnd"/>
        <w:r w:rsidRPr="003311FF">
          <w:t>:</w:t>
        </w:r>
        <w:r>
          <w:t xml:space="preserve"> </w:t>
        </w:r>
        <w:r w:rsidRPr="00AA0382">
          <w:rPr>
            <w:color w:val="000000"/>
          </w:rPr>
          <w:t>may have any value. Its value does not affect decoder conformance to profiles specified in this Recommendation | International Standard</w:t>
        </w:r>
        <w:r w:rsidRPr="00D4416D">
          <w:t>.</w:t>
        </w:r>
      </w:ins>
    </w:p>
    <w:p w:rsidR="00697F57" w:rsidRPr="008F1D9A" w:rsidDel="000E123F" w:rsidRDefault="00697F57" w:rsidP="00C130E4">
      <w:pPr>
        <w:jc w:val="both"/>
        <w:rPr>
          <w:del w:id="107" w:author="jungwon" w:date="2012-07-15T00:08:00Z"/>
          <w:szCs w:val="22"/>
          <w:lang w:eastAsia="ko-KR"/>
          <w:rPrChange w:id="108" w:author="jungwon" w:date="2012-07-15T02:31:00Z">
            <w:rPr>
              <w:del w:id="109" w:author="jungwon" w:date="2012-07-15T00:08:00Z"/>
              <w:szCs w:val="22"/>
              <w:lang w:eastAsia="ko-KR"/>
            </w:rPr>
          </w:rPrChange>
        </w:rPr>
      </w:pPr>
    </w:p>
    <w:p w:rsidR="00C130E4" w:rsidRPr="00C130E4" w:rsidRDefault="00C130E4" w:rsidP="005207C8">
      <w:pPr>
        <w:jc w:val="both"/>
        <w:rPr>
          <w:rFonts w:hint="eastAsia"/>
          <w:szCs w:val="22"/>
          <w:lang w:eastAsia="ko-KR"/>
        </w:rPr>
      </w:pPr>
    </w:p>
    <w:p w:rsidR="005207C8" w:rsidRPr="005B217D" w:rsidRDefault="00045B0C" w:rsidP="005207C8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045B0C" w:rsidRDefault="00045B0C" w:rsidP="00045B0C">
      <w:r>
        <w:t xml:space="preserve">[1] </w:t>
      </w:r>
      <w:r>
        <w:rPr>
          <w:rFonts w:hint="eastAsia"/>
          <w:lang w:eastAsia="ko-KR"/>
        </w:rPr>
        <w:t>T. C. Thang, J. W. Kang, H. Lee, J. S. Choi</w:t>
      </w:r>
      <w:r w:rsidRPr="00A14680">
        <w:t>, "</w:t>
      </w:r>
      <w:r w:rsidR="003E3382" w:rsidRPr="003E3382">
        <w:t>High-level syntax modifications to support extractor operation</w:t>
      </w:r>
      <w:r w:rsidRPr="00A14680">
        <w:t>"</w:t>
      </w:r>
      <w:r>
        <w:t xml:space="preserve"> JCTVC-</w:t>
      </w:r>
      <w:r>
        <w:rPr>
          <w:rFonts w:hint="eastAsia"/>
          <w:lang w:eastAsia="ko-KR"/>
        </w:rPr>
        <w:t>I</w:t>
      </w:r>
      <w:r>
        <w:t>0</w:t>
      </w:r>
      <w:r>
        <w:rPr>
          <w:rFonts w:hint="eastAsia"/>
          <w:lang w:eastAsia="ko-KR"/>
        </w:rPr>
        <w:t>25</w:t>
      </w:r>
      <w:r w:rsidR="003E3382">
        <w:rPr>
          <w:lang w:eastAsia="ko-KR"/>
        </w:rPr>
        <w:t>2</w:t>
      </w:r>
      <w:r>
        <w:t xml:space="preserve">, </w:t>
      </w:r>
      <w:r>
        <w:rPr>
          <w:rFonts w:hint="eastAsia"/>
          <w:lang w:eastAsia="ko-KR"/>
        </w:rPr>
        <w:t>9</w:t>
      </w:r>
      <w:r w:rsidR="00282DE2" w:rsidRPr="00282DE2">
        <w:rPr>
          <w:rFonts w:hint="eastAsia"/>
          <w:vertAlign w:val="superscript"/>
          <w:lang w:eastAsia="ko-KR"/>
        </w:rPr>
        <w:t>th</w:t>
      </w:r>
      <w:r w:rsidR="00282DE2">
        <w:rPr>
          <w:rFonts w:hint="eastAsia"/>
          <w:lang w:eastAsia="ko-KR"/>
        </w:rPr>
        <w:t xml:space="preserve"> m</w:t>
      </w:r>
      <w:r>
        <w:rPr>
          <w:szCs w:val="22"/>
        </w:rPr>
        <w:t xml:space="preserve">eeting: </w:t>
      </w:r>
      <w:r>
        <w:rPr>
          <w:rFonts w:hint="eastAsia"/>
          <w:szCs w:val="22"/>
          <w:lang w:eastAsia="ko-KR"/>
        </w:rPr>
        <w:t>Geneva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CH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 xml:space="preserve">27 April </w:t>
      </w:r>
      <w:r>
        <w:rPr>
          <w:szCs w:val="22"/>
        </w:rPr>
        <w:t>–</w:t>
      </w:r>
      <w:r>
        <w:rPr>
          <w:rFonts w:hint="eastAsia"/>
          <w:szCs w:val="22"/>
          <w:lang w:eastAsia="ko-KR"/>
        </w:rPr>
        <w:t xml:space="preserve"> 7 May</w:t>
      </w:r>
      <w:r>
        <w:rPr>
          <w:szCs w:val="22"/>
        </w:rPr>
        <w:t>, 2012.</w:t>
      </w:r>
    </w:p>
    <w:p w:rsidR="005207C8" w:rsidRPr="005207C8" w:rsidRDefault="005207C8" w:rsidP="009E5299">
      <w:pPr>
        <w:jc w:val="both"/>
        <w:rPr>
          <w:rFonts w:hint="eastAsia"/>
          <w:szCs w:val="22"/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D6DD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ETRI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D6DDE" w:rsidRPr="005B217D" w:rsidRDefault="007D6DDE" w:rsidP="007D6DDE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lastRenderedPageBreak/>
        <w:t xml:space="preserve">University of </w:t>
      </w:r>
      <w:proofErr w:type="spellStart"/>
      <w:r>
        <w:rPr>
          <w:rFonts w:hint="eastAsia"/>
          <w:b/>
          <w:szCs w:val="22"/>
          <w:lang w:val="en-CA" w:eastAsia="ko-KR"/>
        </w:rPr>
        <w:t>Aizu</w:t>
      </w:r>
      <w:proofErr w:type="spellEnd"/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7D6DDE" w:rsidRDefault="007F1F8B" w:rsidP="009234A5">
      <w:pPr>
        <w:jc w:val="both"/>
        <w:rPr>
          <w:szCs w:val="22"/>
          <w:lang w:val="en-CA"/>
        </w:rPr>
      </w:pPr>
    </w:p>
    <w:sectPr w:rsidR="007F1F8B" w:rsidRPr="007D6DDE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32E" w:rsidRDefault="00FD632E">
      <w:r>
        <w:separator/>
      </w:r>
    </w:p>
  </w:endnote>
  <w:endnote w:type="continuationSeparator" w:id="0">
    <w:p w:rsidR="00FD632E" w:rsidRDefault="00FD6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62B20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A9041B">
      <w:rPr>
        <w:rStyle w:val="a5"/>
        <w:noProof/>
      </w:rPr>
      <w:t>2012-07-03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32E" w:rsidRDefault="00FD632E">
      <w:r>
        <w:separator/>
      </w:r>
    </w:p>
  </w:footnote>
  <w:footnote w:type="continuationSeparator" w:id="0">
    <w:p w:rsidR="00FD632E" w:rsidRDefault="00FD63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327BC"/>
    <w:multiLevelType w:val="hybridMultilevel"/>
    <w:tmpl w:val="2110C93A"/>
    <w:lvl w:ilvl="0" w:tplc="5E6E10A4">
      <w:start w:val="1"/>
      <w:numFmt w:val="upperLetter"/>
      <w:lvlText w:val="%1."/>
      <w:lvlJc w:val="left"/>
      <w:pPr>
        <w:ind w:left="400" w:hanging="400"/>
      </w:pPr>
      <w:rPr>
        <w:lang w:val="en-CA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F56A9"/>
    <w:multiLevelType w:val="hybridMultilevel"/>
    <w:tmpl w:val="552CE8A0"/>
    <w:lvl w:ilvl="0" w:tplc="5A6652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A84EC4"/>
    <w:multiLevelType w:val="hybridMultilevel"/>
    <w:tmpl w:val="735AE572"/>
    <w:lvl w:ilvl="0" w:tplc="79309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>
    <w:nsid w:val="2862695C"/>
    <w:multiLevelType w:val="hybridMultilevel"/>
    <w:tmpl w:val="63EA876A"/>
    <w:lvl w:ilvl="0" w:tplc="CCE27728">
      <w:start w:val="1"/>
      <w:numFmt w:val="bullet"/>
      <w:lvlText w:val="–"/>
      <w:lvlJc w:val="left"/>
      <w:pPr>
        <w:ind w:left="400" w:hanging="40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>
    <w:nsid w:val="29DF03CB"/>
    <w:multiLevelType w:val="hybridMultilevel"/>
    <w:tmpl w:val="07A81AD0"/>
    <w:lvl w:ilvl="0" w:tplc="3A3C9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356F2C49"/>
    <w:multiLevelType w:val="hybridMultilevel"/>
    <w:tmpl w:val="ABEE459E"/>
    <w:lvl w:ilvl="0" w:tplc="30A23564">
      <w:start w:val="2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853739"/>
    <w:multiLevelType w:val="hybridMultilevel"/>
    <w:tmpl w:val="A114EFB2"/>
    <w:lvl w:ilvl="0" w:tplc="C8C6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55051E"/>
    <w:multiLevelType w:val="hybridMultilevel"/>
    <w:tmpl w:val="FA1E1CB4"/>
    <w:lvl w:ilvl="0" w:tplc="789A0E4E">
      <w:start w:val="1"/>
      <w:numFmt w:val="bullet"/>
      <w:lvlText w:val="-"/>
      <w:lvlJc w:val="left"/>
      <w:pPr>
        <w:ind w:left="3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79275D6"/>
    <w:multiLevelType w:val="hybridMultilevel"/>
    <w:tmpl w:val="98AED6CA"/>
    <w:lvl w:ilvl="0" w:tplc="A9C0C502">
      <w:start w:val="1"/>
      <w:numFmt w:val="bullet"/>
      <w:lvlText w:val="-"/>
      <w:lvlJc w:val="left"/>
      <w:pPr>
        <w:ind w:left="3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2"/>
  </w:num>
  <w:num w:numId="13">
    <w:abstractNumId w:val="9"/>
  </w:num>
  <w:num w:numId="14">
    <w:abstractNumId w:val="7"/>
  </w:num>
  <w:num w:numId="15">
    <w:abstractNumId w:val="2"/>
  </w:num>
  <w:num w:numId="16">
    <w:abstractNumId w:val="16"/>
  </w:num>
  <w:num w:numId="17">
    <w:abstractNumId w:val="8"/>
  </w:num>
  <w:num w:numId="18">
    <w:abstractNumId w:val="18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revisionView w:markup="0" w:formatting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B0C"/>
    <w:rsid w:val="00045C41"/>
    <w:rsid w:val="00046C03"/>
    <w:rsid w:val="00074717"/>
    <w:rsid w:val="0007614F"/>
    <w:rsid w:val="00091F10"/>
    <w:rsid w:val="00093E2B"/>
    <w:rsid w:val="000A4051"/>
    <w:rsid w:val="000B1C6B"/>
    <w:rsid w:val="000B4FF9"/>
    <w:rsid w:val="000B777C"/>
    <w:rsid w:val="000C09AC"/>
    <w:rsid w:val="000E00F3"/>
    <w:rsid w:val="000E07E9"/>
    <w:rsid w:val="000E123F"/>
    <w:rsid w:val="000F158C"/>
    <w:rsid w:val="00102F3D"/>
    <w:rsid w:val="00116F91"/>
    <w:rsid w:val="00124E38"/>
    <w:rsid w:val="0012580B"/>
    <w:rsid w:val="00130B49"/>
    <w:rsid w:val="00131F90"/>
    <w:rsid w:val="001342E1"/>
    <w:rsid w:val="0013526E"/>
    <w:rsid w:val="001536BD"/>
    <w:rsid w:val="00171371"/>
    <w:rsid w:val="00175A24"/>
    <w:rsid w:val="00187E58"/>
    <w:rsid w:val="0019166A"/>
    <w:rsid w:val="001A297E"/>
    <w:rsid w:val="001A368E"/>
    <w:rsid w:val="001A7329"/>
    <w:rsid w:val="001B4E28"/>
    <w:rsid w:val="001C3525"/>
    <w:rsid w:val="001C7887"/>
    <w:rsid w:val="001D1BD2"/>
    <w:rsid w:val="001E02BE"/>
    <w:rsid w:val="001E3B37"/>
    <w:rsid w:val="001F2594"/>
    <w:rsid w:val="002055A6"/>
    <w:rsid w:val="00206460"/>
    <w:rsid w:val="002069B4"/>
    <w:rsid w:val="00210BBF"/>
    <w:rsid w:val="002130A1"/>
    <w:rsid w:val="00215DFC"/>
    <w:rsid w:val="002212DF"/>
    <w:rsid w:val="00227BA7"/>
    <w:rsid w:val="00240263"/>
    <w:rsid w:val="00263398"/>
    <w:rsid w:val="00273826"/>
    <w:rsid w:val="00275BCF"/>
    <w:rsid w:val="00282DE2"/>
    <w:rsid w:val="00292257"/>
    <w:rsid w:val="00297A1E"/>
    <w:rsid w:val="002A54E0"/>
    <w:rsid w:val="002B1595"/>
    <w:rsid w:val="002B191D"/>
    <w:rsid w:val="002B3432"/>
    <w:rsid w:val="002B6FE1"/>
    <w:rsid w:val="002C41DE"/>
    <w:rsid w:val="002D0AF6"/>
    <w:rsid w:val="002F11BF"/>
    <w:rsid w:val="002F164D"/>
    <w:rsid w:val="002F1B29"/>
    <w:rsid w:val="00306206"/>
    <w:rsid w:val="00317D85"/>
    <w:rsid w:val="00327C56"/>
    <w:rsid w:val="003311FF"/>
    <w:rsid w:val="003315A1"/>
    <w:rsid w:val="003373EC"/>
    <w:rsid w:val="00342FF4"/>
    <w:rsid w:val="003655C4"/>
    <w:rsid w:val="00367E89"/>
    <w:rsid w:val="003706CC"/>
    <w:rsid w:val="00372B3C"/>
    <w:rsid w:val="00377710"/>
    <w:rsid w:val="00385D41"/>
    <w:rsid w:val="003A2D8E"/>
    <w:rsid w:val="003C20E4"/>
    <w:rsid w:val="003E3382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207C8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E7128"/>
    <w:rsid w:val="005F6F1B"/>
    <w:rsid w:val="00624121"/>
    <w:rsid w:val="00624B33"/>
    <w:rsid w:val="00630AA2"/>
    <w:rsid w:val="00646707"/>
    <w:rsid w:val="00662E58"/>
    <w:rsid w:val="00664DCF"/>
    <w:rsid w:val="00697F57"/>
    <w:rsid w:val="006A1B83"/>
    <w:rsid w:val="006B72DA"/>
    <w:rsid w:val="006C5D39"/>
    <w:rsid w:val="006D7FB1"/>
    <w:rsid w:val="006E2810"/>
    <w:rsid w:val="006E5417"/>
    <w:rsid w:val="00712F60"/>
    <w:rsid w:val="00717783"/>
    <w:rsid w:val="00720E3B"/>
    <w:rsid w:val="00745F6B"/>
    <w:rsid w:val="0075585E"/>
    <w:rsid w:val="0076428A"/>
    <w:rsid w:val="007643B5"/>
    <w:rsid w:val="00770571"/>
    <w:rsid w:val="007768FF"/>
    <w:rsid w:val="007824D3"/>
    <w:rsid w:val="00796EE3"/>
    <w:rsid w:val="007A7D29"/>
    <w:rsid w:val="007B4AB8"/>
    <w:rsid w:val="007C2C20"/>
    <w:rsid w:val="007C589E"/>
    <w:rsid w:val="007D3CE0"/>
    <w:rsid w:val="007D6DDE"/>
    <w:rsid w:val="007D7F28"/>
    <w:rsid w:val="007F1F8B"/>
    <w:rsid w:val="007F67A1"/>
    <w:rsid w:val="008206C8"/>
    <w:rsid w:val="00874A6C"/>
    <w:rsid w:val="00876C65"/>
    <w:rsid w:val="00877245"/>
    <w:rsid w:val="00887D68"/>
    <w:rsid w:val="008A4B4C"/>
    <w:rsid w:val="008C239F"/>
    <w:rsid w:val="008E480C"/>
    <w:rsid w:val="008F1D9A"/>
    <w:rsid w:val="008F4C0C"/>
    <w:rsid w:val="00907757"/>
    <w:rsid w:val="009212B0"/>
    <w:rsid w:val="009234A5"/>
    <w:rsid w:val="009336F7"/>
    <w:rsid w:val="0093379A"/>
    <w:rsid w:val="009374A7"/>
    <w:rsid w:val="00953BA9"/>
    <w:rsid w:val="00963859"/>
    <w:rsid w:val="0098551D"/>
    <w:rsid w:val="0099518F"/>
    <w:rsid w:val="009A523D"/>
    <w:rsid w:val="009D2C98"/>
    <w:rsid w:val="009E5299"/>
    <w:rsid w:val="009F496B"/>
    <w:rsid w:val="00A01439"/>
    <w:rsid w:val="00A02E61"/>
    <w:rsid w:val="00A05CFF"/>
    <w:rsid w:val="00A05FF8"/>
    <w:rsid w:val="00A56B97"/>
    <w:rsid w:val="00A6093D"/>
    <w:rsid w:val="00A76A6D"/>
    <w:rsid w:val="00A83253"/>
    <w:rsid w:val="00A9041B"/>
    <w:rsid w:val="00AA2E88"/>
    <w:rsid w:val="00AA6E84"/>
    <w:rsid w:val="00AB4E3D"/>
    <w:rsid w:val="00AE341B"/>
    <w:rsid w:val="00B07CA7"/>
    <w:rsid w:val="00B123A1"/>
    <w:rsid w:val="00B1279A"/>
    <w:rsid w:val="00B151D8"/>
    <w:rsid w:val="00B5222E"/>
    <w:rsid w:val="00B539D6"/>
    <w:rsid w:val="00B61C96"/>
    <w:rsid w:val="00B661B1"/>
    <w:rsid w:val="00B73A2A"/>
    <w:rsid w:val="00B94B06"/>
    <w:rsid w:val="00B94C28"/>
    <w:rsid w:val="00B94CAD"/>
    <w:rsid w:val="00B96A3E"/>
    <w:rsid w:val="00BA56D5"/>
    <w:rsid w:val="00BB303D"/>
    <w:rsid w:val="00BC10BA"/>
    <w:rsid w:val="00BC5AFD"/>
    <w:rsid w:val="00BD19AB"/>
    <w:rsid w:val="00C04F43"/>
    <w:rsid w:val="00C0609D"/>
    <w:rsid w:val="00C115AB"/>
    <w:rsid w:val="00C11BC5"/>
    <w:rsid w:val="00C130E4"/>
    <w:rsid w:val="00C20D1E"/>
    <w:rsid w:val="00C30249"/>
    <w:rsid w:val="00C3723B"/>
    <w:rsid w:val="00C51934"/>
    <w:rsid w:val="00C606C9"/>
    <w:rsid w:val="00C61728"/>
    <w:rsid w:val="00C62B20"/>
    <w:rsid w:val="00C74947"/>
    <w:rsid w:val="00C80288"/>
    <w:rsid w:val="00C84003"/>
    <w:rsid w:val="00C8525B"/>
    <w:rsid w:val="00C90650"/>
    <w:rsid w:val="00C97D78"/>
    <w:rsid w:val="00CB2CBC"/>
    <w:rsid w:val="00CB3AD2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136B"/>
    <w:rsid w:val="00DA509F"/>
    <w:rsid w:val="00DA7887"/>
    <w:rsid w:val="00DB2985"/>
    <w:rsid w:val="00DB2C26"/>
    <w:rsid w:val="00DC6215"/>
    <w:rsid w:val="00DD3491"/>
    <w:rsid w:val="00DE6B43"/>
    <w:rsid w:val="00E11923"/>
    <w:rsid w:val="00E17BB1"/>
    <w:rsid w:val="00E262D4"/>
    <w:rsid w:val="00E269AF"/>
    <w:rsid w:val="00E36250"/>
    <w:rsid w:val="00E47F52"/>
    <w:rsid w:val="00E54511"/>
    <w:rsid w:val="00E61DAC"/>
    <w:rsid w:val="00E72B80"/>
    <w:rsid w:val="00E75FE3"/>
    <w:rsid w:val="00E86C4C"/>
    <w:rsid w:val="00EB7AB1"/>
    <w:rsid w:val="00ED4384"/>
    <w:rsid w:val="00EF48CC"/>
    <w:rsid w:val="00F22AF9"/>
    <w:rsid w:val="00F24389"/>
    <w:rsid w:val="00F63883"/>
    <w:rsid w:val="00F73032"/>
    <w:rsid w:val="00F8152C"/>
    <w:rsid w:val="00F848FC"/>
    <w:rsid w:val="00F9282A"/>
    <w:rsid w:val="00F96BAD"/>
    <w:rsid w:val="00FB0E84"/>
    <w:rsid w:val="00FB2B88"/>
    <w:rsid w:val="00FD01C2"/>
    <w:rsid w:val="00FD632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  <w:lang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1C78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C7887"/>
    <w:rPr>
      <w:rFonts w:ascii="Times" w:hAnsi="Times"/>
      <w:lang w:val="en-GB" w:eastAsia="en-US"/>
    </w:rPr>
  </w:style>
  <w:style w:type="paragraph" w:customStyle="1" w:styleId="tablecell">
    <w:name w:val="table cell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styleId="aa">
    <w:name w:val="List Paragraph"/>
    <w:basedOn w:val="a"/>
    <w:uiPriority w:val="34"/>
    <w:qFormat/>
    <w:rsid w:val="007D7F28"/>
    <w:pPr>
      <w:widowControl w:val="0"/>
      <w:tabs>
        <w:tab w:val="clear" w:pos="360"/>
        <w:tab w:val="clear" w:pos="720"/>
        <w:tab w:val="clear" w:pos="1080"/>
        <w:tab w:val="clear" w:pos="1440"/>
      </w:tabs>
      <w:wordWrap w:val="0"/>
      <w:overflowPunct/>
      <w:adjustRightInd/>
      <w:spacing w:before="0"/>
      <w:ind w:leftChars="400" w:left="800"/>
      <w:jc w:val="both"/>
      <w:textAlignment w:val="auto"/>
    </w:pPr>
    <w:rPr>
      <w:rFonts w:ascii="맑은 고딕" w:hAnsi="맑은 고딕"/>
      <w:kern w:val="2"/>
      <w:sz w:val="20"/>
      <w:szCs w:val="22"/>
      <w:lang w:eastAsia="ko-KR"/>
    </w:rPr>
  </w:style>
  <w:style w:type="character" w:styleId="ab">
    <w:name w:val="annotation reference"/>
    <w:rsid w:val="00953BA9"/>
    <w:rPr>
      <w:sz w:val="16"/>
      <w:szCs w:val="16"/>
    </w:rPr>
  </w:style>
  <w:style w:type="paragraph" w:styleId="ac">
    <w:name w:val="annotation text"/>
    <w:basedOn w:val="a"/>
    <w:link w:val="Char0"/>
    <w:rsid w:val="00953BA9"/>
    <w:rPr>
      <w:sz w:val="20"/>
    </w:rPr>
  </w:style>
  <w:style w:type="character" w:customStyle="1" w:styleId="Char0">
    <w:name w:val="메모 텍스트 Char"/>
    <w:link w:val="ac"/>
    <w:rsid w:val="00953BA9"/>
    <w:rPr>
      <w:lang w:eastAsia="en-US"/>
    </w:rPr>
  </w:style>
  <w:style w:type="paragraph" w:styleId="ad">
    <w:name w:val="annotation subject"/>
    <w:basedOn w:val="ac"/>
    <w:next w:val="ac"/>
    <w:link w:val="Char1"/>
    <w:rsid w:val="00953BA9"/>
    <w:rPr>
      <w:b/>
      <w:bCs/>
    </w:rPr>
  </w:style>
  <w:style w:type="character" w:customStyle="1" w:styleId="Char1">
    <w:name w:val="메모 주제 Char"/>
    <w:link w:val="ad"/>
    <w:rsid w:val="00953BA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hang@u-aizu.ac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7570-716D-4EEF-8413-15007B4C8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924</Words>
  <Characters>5437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6349</CharactersWithSpaces>
  <SharedDoc>false</SharedDoc>
  <HLinks>
    <vt:vector size="6" baseType="variant">
      <vt:variant>
        <vt:i4>5832818</vt:i4>
      </vt:variant>
      <vt:variant>
        <vt:i4>0</vt:i4>
      </vt:variant>
      <vt:variant>
        <vt:i4>0</vt:i4>
      </vt:variant>
      <vt:variant>
        <vt:i4>5</vt:i4>
      </vt:variant>
      <vt:variant>
        <vt:lpwstr>mailto:thang@u-aizu.ac.jp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jungwon</cp:lastModifiedBy>
  <cp:revision>2</cp:revision>
  <cp:lastPrinted>1601-01-01T00:00:00Z</cp:lastPrinted>
  <dcterms:created xsi:type="dcterms:W3CDTF">2012-07-16T18:08:00Z</dcterms:created>
  <dcterms:modified xsi:type="dcterms:W3CDTF">2012-07-16T18:08:00Z</dcterms:modified>
</cp:coreProperties>
</file>