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816592">
        <w:tblPrEx>
          <w:tblCellMar>
            <w:top w:w="0" w:type="dxa"/>
            <w:bottom w:w="0" w:type="dxa"/>
          </w:tblCellMar>
        </w:tblPrEx>
        <w:tc>
          <w:tcPr>
            <w:tcW w:w="6408" w:type="dxa"/>
          </w:tcPr>
          <w:p w:rsidR="006C5D39" w:rsidRPr="00816592" w:rsidRDefault="007F1F8B" w:rsidP="00C97D78">
            <w:pPr>
              <w:tabs>
                <w:tab w:val="left" w:pos="7200"/>
              </w:tabs>
              <w:spacing w:before="0"/>
              <w:rPr>
                <w:b/>
                <w:szCs w:val="22"/>
                <w:lang w:val="en-CA"/>
              </w:rPr>
            </w:pPr>
            <w:r w:rsidRPr="00816592">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8353A2">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8353A2">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816592">
              <w:rPr>
                <w:b/>
                <w:szCs w:val="22"/>
                <w:lang w:val="en-CA"/>
              </w:rPr>
              <w:t xml:space="preserve">Joint </w:t>
            </w:r>
            <w:r w:rsidR="006C5D39" w:rsidRPr="00816592">
              <w:rPr>
                <w:b/>
                <w:szCs w:val="22"/>
                <w:lang w:val="en-CA"/>
              </w:rPr>
              <w:t>Collaborative</w:t>
            </w:r>
            <w:r w:rsidR="00E61DAC" w:rsidRPr="00816592">
              <w:rPr>
                <w:b/>
                <w:szCs w:val="22"/>
                <w:lang w:val="en-CA"/>
              </w:rPr>
              <w:t xml:space="preserve"> Team </w:t>
            </w:r>
            <w:r w:rsidR="006C5D39" w:rsidRPr="00816592">
              <w:rPr>
                <w:b/>
                <w:szCs w:val="22"/>
                <w:lang w:val="en-CA"/>
              </w:rPr>
              <w:t>on Video Coding (JCT-VC)</w:t>
            </w:r>
          </w:p>
          <w:p w:rsidR="00E61DAC" w:rsidRPr="00816592" w:rsidRDefault="00E54511" w:rsidP="00C97D78">
            <w:pPr>
              <w:tabs>
                <w:tab w:val="left" w:pos="7200"/>
              </w:tabs>
              <w:spacing w:before="0"/>
              <w:rPr>
                <w:b/>
                <w:szCs w:val="22"/>
                <w:lang w:val="en-CA"/>
              </w:rPr>
            </w:pPr>
            <w:r w:rsidRPr="00816592">
              <w:rPr>
                <w:b/>
                <w:szCs w:val="22"/>
                <w:lang w:val="en-CA"/>
              </w:rPr>
              <w:t xml:space="preserve">of </w:t>
            </w:r>
            <w:r w:rsidR="007F1F8B" w:rsidRPr="00816592">
              <w:rPr>
                <w:b/>
                <w:szCs w:val="22"/>
                <w:lang w:val="en-CA"/>
              </w:rPr>
              <w:t>ITU-T SG</w:t>
            </w:r>
            <w:r w:rsidR="005E1AC6" w:rsidRPr="00816592">
              <w:rPr>
                <w:b/>
                <w:szCs w:val="22"/>
                <w:lang w:val="en-CA"/>
              </w:rPr>
              <w:t> </w:t>
            </w:r>
            <w:r w:rsidR="007F1F8B" w:rsidRPr="00816592">
              <w:rPr>
                <w:b/>
                <w:szCs w:val="22"/>
                <w:lang w:val="en-CA"/>
              </w:rPr>
              <w:t>16 WP</w:t>
            </w:r>
            <w:r w:rsidR="005E1AC6" w:rsidRPr="00816592">
              <w:rPr>
                <w:b/>
                <w:szCs w:val="22"/>
                <w:lang w:val="en-CA"/>
              </w:rPr>
              <w:t> </w:t>
            </w:r>
            <w:r w:rsidR="007F1F8B" w:rsidRPr="00816592">
              <w:rPr>
                <w:b/>
                <w:szCs w:val="22"/>
                <w:lang w:val="en-CA"/>
              </w:rPr>
              <w:t>3 and ISO/IEC JTC</w:t>
            </w:r>
            <w:r w:rsidR="005E1AC6" w:rsidRPr="00816592">
              <w:rPr>
                <w:b/>
                <w:szCs w:val="22"/>
                <w:lang w:val="en-CA"/>
              </w:rPr>
              <w:t> </w:t>
            </w:r>
            <w:r w:rsidR="007F1F8B" w:rsidRPr="00816592">
              <w:rPr>
                <w:b/>
                <w:szCs w:val="22"/>
                <w:lang w:val="en-CA"/>
              </w:rPr>
              <w:t>1/SC</w:t>
            </w:r>
            <w:r w:rsidR="005E1AC6" w:rsidRPr="00816592">
              <w:rPr>
                <w:b/>
                <w:szCs w:val="22"/>
                <w:lang w:val="en-CA"/>
              </w:rPr>
              <w:t> </w:t>
            </w:r>
            <w:r w:rsidR="007F1F8B" w:rsidRPr="00816592">
              <w:rPr>
                <w:b/>
                <w:szCs w:val="22"/>
                <w:lang w:val="en-CA"/>
              </w:rPr>
              <w:t>29/WG</w:t>
            </w:r>
            <w:r w:rsidR="005E1AC6" w:rsidRPr="00816592">
              <w:rPr>
                <w:b/>
                <w:szCs w:val="22"/>
                <w:lang w:val="en-CA"/>
              </w:rPr>
              <w:t> </w:t>
            </w:r>
            <w:r w:rsidR="007F1F8B" w:rsidRPr="00816592">
              <w:rPr>
                <w:b/>
                <w:szCs w:val="22"/>
                <w:lang w:val="en-CA"/>
              </w:rPr>
              <w:t>11</w:t>
            </w:r>
          </w:p>
          <w:p w:rsidR="00E61DAC" w:rsidRPr="00816592" w:rsidRDefault="000B4FF9" w:rsidP="000B4FF9">
            <w:pPr>
              <w:tabs>
                <w:tab w:val="left" w:pos="7200"/>
              </w:tabs>
              <w:spacing w:before="0"/>
              <w:rPr>
                <w:b/>
                <w:szCs w:val="22"/>
                <w:lang w:val="en-CA"/>
              </w:rPr>
            </w:pPr>
            <w:r w:rsidRPr="00816592">
              <w:rPr>
                <w:szCs w:val="22"/>
                <w:lang w:val="en-CA"/>
              </w:rPr>
              <w:t>10</w:t>
            </w:r>
            <w:r w:rsidR="00630AA2" w:rsidRPr="00816592">
              <w:rPr>
                <w:szCs w:val="22"/>
                <w:lang w:val="en-CA"/>
              </w:rPr>
              <w:t>th</w:t>
            </w:r>
            <w:r w:rsidR="00E61DAC" w:rsidRPr="00816592">
              <w:rPr>
                <w:szCs w:val="22"/>
                <w:lang w:val="en-CA"/>
              </w:rPr>
              <w:t xml:space="preserve"> Meeting: </w:t>
            </w:r>
            <w:r w:rsidRPr="00816592">
              <w:rPr>
                <w:szCs w:val="22"/>
                <w:lang w:val="en-CA"/>
              </w:rPr>
              <w:t>Stockholm</w:t>
            </w:r>
            <w:r w:rsidR="005E1AC6" w:rsidRPr="00816592">
              <w:rPr>
                <w:szCs w:val="22"/>
                <w:lang w:val="en-CA"/>
              </w:rPr>
              <w:t xml:space="preserve">, </w:t>
            </w:r>
            <w:r w:rsidRPr="00816592">
              <w:rPr>
                <w:szCs w:val="22"/>
                <w:lang w:val="en-CA"/>
              </w:rPr>
              <w:t>SE</w:t>
            </w:r>
            <w:r w:rsidR="005E1AC6" w:rsidRPr="00816592">
              <w:rPr>
                <w:szCs w:val="22"/>
                <w:lang w:val="en-CA"/>
              </w:rPr>
              <w:t xml:space="preserve">, </w:t>
            </w:r>
            <w:r w:rsidRPr="00816592">
              <w:rPr>
                <w:szCs w:val="22"/>
                <w:lang w:val="en-CA"/>
              </w:rPr>
              <w:t>11</w:t>
            </w:r>
            <w:r w:rsidR="005E1AC6" w:rsidRPr="00816592">
              <w:rPr>
                <w:szCs w:val="22"/>
                <w:lang w:val="en-CA"/>
              </w:rPr>
              <w:t>–</w:t>
            </w:r>
            <w:r w:rsidRPr="00816592">
              <w:rPr>
                <w:szCs w:val="22"/>
                <w:lang w:val="en-CA"/>
              </w:rPr>
              <w:t>20</w:t>
            </w:r>
            <w:r w:rsidR="005E1AC6" w:rsidRPr="00816592">
              <w:rPr>
                <w:szCs w:val="22"/>
                <w:lang w:val="en-CA"/>
              </w:rPr>
              <w:t xml:space="preserve"> </w:t>
            </w:r>
            <w:r w:rsidRPr="00816592">
              <w:rPr>
                <w:szCs w:val="22"/>
                <w:lang w:val="en-CA"/>
              </w:rPr>
              <w:t>Jul</w:t>
            </w:r>
            <w:r w:rsidR="005E1AC6" w:rsidRPr="00816592">
              <w:rPr>
                <w:szCs w:val="22"/>
                <w:lang w:val="en-CA"/>
              </w:rPr>
              <w:t>y 2012</w:t>
            </w:r>
          </w:p>
        </w:tc>
        <w:tc>
          <w:tcPr>
            <w:tcW w:w="3168" w:type="dxa"/>
          </w:tcPr>
          <w:p w:rsidR="008A4B4C" w:rsidRPr="00816592" w:rsidRDefault="00E61DAC" w:rsidP="00CF3D91">
            <w:pPr>
              <w:tabs>
                <w:tab w:val="left" w:pos="7200"/>
              </w:tabs>
              <w:rPr>
                <w:u w:val="single"/>
                <w:lang w:val="en-CA"/>
              </w:rPr>
            </w:pPr>
            <w:r w:rsidRPr="00816592">
              <w:rPr>
                <w:lang w:val="en-CA"/>
              </w:rPr>
              <w:t>Document</w:t>
            </w:r>
            <w:r w:rsidR="006C5D39" w:rsidRPr="00816592">
              <w:rPr>
                <w:lang w:val="en-CA"/>
              </w:rPr>
              <w:t>: JC</w:t>
            </w:r>
            <w:r w:rsidRPr="00816592">
              <w:rPr>
                <w:lang w:val="en-CA"/>
              </w:rPr>
              <w:t>T</w:t>
            </w:r>
            <w:r w:rsidR="006C5D39" w:rsidRPr="00816592">
              <w:rPr>
                <w:lang w:val="en-CA"/>
              </w:rPr>
              <w:t>VC</w:t>
            </w:r>
            <w:r w:rsidRPr="00816592">
              <w:rPr>
                <w:lang w:val="en-CA"/>
              </w:rPr>
              <w:t>-</w:t>
            </w:r>
            <w:r w:rsidR="000B4FF9" w:rsidRPr="00816592">
              <w:rPr>
                <w:lang w:val="en-CA"/>
              </w:rPr>
              <w:t>J</w:t>
            </w:r>
            <w:r w:rsidR="00CF3D91">
              <w:rPr>
                <w:rFonts w:hint="eastAsia"/>
                <w:lang w:val="en-CA" w:eastAsia="ko-KR"/>
              </w:rPr>
              <w:t>0211</w:t>
            </w:r>
            <w:ins w:id="0" w:author="hendry.hendry" w:date="2012-07-14T10:05:00Z">
              <w:r w:rsidR="00373CF3">
                <w:rPr>
                  <w:rFonts w:hint="eastAsia"/>
                  <w:lang w:val="en-CA" w:eastAsia="ko-KR"/>
                </w:rPr>
                <w:t>r1</w:t>
              </w:r>
            </w:ins>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816592">
        <w:tblPrEx>
          <w:tblCellMar>
            <w:top w:w="0" w:type="dxa"/>
            <w:bottom w:w="0" w:type="dxa"/>
          </w:tblCellMar>
        </w:tblPrEx>
        <w:tc>
          <w:tcPr>
            <w:tcW w:w="1458" w:type="dxa"/>
          </w:tcPr>
          <w:p w:rsidR="00E61DAC" w:rsidRPr="00816592" w:rsidRDefault="00E61DAC">
            <w:pPr>
              <w:spacing w:before="60" w:after="60"/>
              <w:rPr>
                <w:i/>
                <w:szCs w:val="22"/>
                <w:lang w:val="en-CA"/>
              </w:rPr>
            </w:pPr>
            <w:r w:rsidRPr="00816592">
              <w:rPr>
                <w:i/>
                <w:szCs w:val="22"/>
                <w:lang w:val="en-CA"/>
              </w:rPr>
              <w:t>Title:</w:t>
            </w:r>
          </w:p>
        </w:tc>
        <w:tc>
          <w:tcPr>
            <w:tcW w:w="8118" w:type="dxa"/>
            <w:gridSpan w:val="3"/>
          </w:tcPr>
          <w:p w:rsidR="00E61DAC" w:rsidRPr="00816592" w:rsidRDefault="00360494" w:rsidP="00360494">
            <w:pPr>
              <w:spacing w:before="60" w:after="60"/>
              <w:rPr>
                <w:rFonts w:hint="eastAsia"/>
                <w:b/>
                <w:szCs w:val="22"/>
                <w:lang w:val="en-CA" w:eastAsia="ko-KR"/>
              </w:rPr>
            </w:pPr>
            <w:r>
              <w:rPr>
                <w:rFonts w:hint="eastAsia"/>
                <w:b/>
                <w:szCs w:val="22"/>
                <w:lang w:val="en-CA" w:eastAsia="ko-KR"/>
              </w:rPr>
              <w:t xml:space="preserve">On the </w:t>
            </w:r>
            <w:r w:rsidR="00742324">
              <w:rPr>
                <w:rFonts w:hint="eastAsia"/>
                <w:b/>
                <w:szCs w:val="22"/>
                <w:lang w:val="en-CA" w:eastAsia="ko-KR"/>
              </w:rPr>
              <w:t>reference picture comparison for boundary strength</w:t>
            </w:r>
          </w:p>
        </w:tc>
      </w:tr>
      <w:tr w:rsidR="00E61DAC" w:rsidRPr="00816592">
        <w:tblPrEx>
          <w:tblCellMar>
            <w:top w:w="0" w:type="dxa"/>
            <w:bottom w:w="0" w:type="dxa"/>
          </w:tblCellMar>
        </w:tblPrEx>
        <w:tc>
          <w:tcPr>
            <w:tcW w:w="1458" w:type="dxa"/>
          </w:tcPr>
          <w:p w:rsidR="00E61DAC" w:rsidRPr="00816592" w:rsidRDefault="00E61DAC">
            <w:pPr>
              <w:spacing w:before="60" w:after="60"/>
              <w:rPr>
                <w:i/>
                <w:szCs w:val="22"/>
                <w:lang w:val="en-CA"/>
              </w:rPr>
            </w:pPr>
            <w:r w:rsidRPr="00816592">
              <w:rPr>
                <w:i/>
                <w:szCs w:val="22"/>
                <w:lang w:val="en-CA"/>
              </w:rPr>
              <w:t>Status:</w:t>
            </w:r>
          </w:p>
        </w:tc>
        <w:tc>
          <w:tcPr>
            <w:tcW w:w="8118" w:type="dxa"/>
            <w:gridSpan w:val="3"/>
          </w:tcPr>
          <w:p w:rsidR="00E61DAC" w:rsidRPr="00816592" w:rsidRDefault="00E61DAC" w:rsidP="00341DF3">
            <w:pPr>
              <w:spacing w:before="60" w:after="60"/>
              <w:rPr>
                <w:szCs w:val="22"/>
                <w:lang w:val="en-CA"/>
              </w:rPr>
            </w:pPr>
            <w:r w:rsidRPr="00816592">
              <w:rPr>
                <w:szCs w:val="22"/>
                <w:lang w:val="en-CA"/>
              </w:rPr>
              <w:t xml:space="preserve">Input Document to </w:t>
            </w:r>
            <w:r w:rsidR="00AE341B" w:rsidRPr="00816592">
              <w:rPr>
                <w:szCs w:val="22"/>
                <w:lang w:val="en-CA"/>
              </w:rPr>
              <w:t>JCT-VC</w:t>
            </w:r>
          </w:p>
        </w:tc>
      </w:tr>
      <w:tr w:rsidR="00E61DAC" w:rsidRPr="00816592">
        <w:tblPrEx>
          <w:tblCellMar>
            <w:top w:w="0" w:type="dxa"/>
            <w:bottom w:w="0" w:type="dxa"/>
          </w:tblCellMar>
        </w:tblPrEx>
        <w:tc>
          <w:tcPr>
            <w:tcW w:w="1458" w:type="dxa"/>
          </w:tcPr>
          <w:p w:rsidR="00E61DAC" w:rsidRPr="00816592" w:rsidRDefault="00E61DAC">
            <w:pPr>
              <w:spacing w:before="60" w:after="60"/>
              <w:rPr>
                <w:i/>
                <w:szCs w:val="22"/>
                <w:lang w:val="en-CA"/>
              </w:rPr>
            </w:pPr>
            <w:r w:rsidRPr="00816592">
              <w:rPr>
                <w:i/>
                <w:szCs w:val="22"/>
                <w:lang w:val="en-CA"/>
              </w:rPr>
              <w:t>Purpose:</w:t>
            </w:r>
          </w:p>
        </w:tc>
        <w:tc>
          <w:tcPr>
            <w:tcW w:w="8118" w:type="dxa"/>
            <w:gridSpan w:val="3"/>
          </w:tcPr>
          <w:p w:rsidR="00E61DAC" w:rsidRPr="00816592" w:rsidRDefault="00E61DAC" w:rsidP="00341DF3">
            <w:pPr>
              <w:spacing w:before="60" w:after="60"/>
              <w:rPr>
                <w:szCs w:val="22"/>
                <w:lang w:val="en-CA"/>
              </w:rPr>
            </w:pPr>
            <w:r w:rsidRPr="00816592">
              <w:rPr>
                <w:szCs w:val="22"/>
                <w:lang w:val="en-CA"/>
              </w:rPr>
              <w:t>Proposal</w:t>
            </w:r>
          </w:p>
        </w:tc>
      </w:tr>
      <w:tr w:rsidR="00E61DAC" w:rsidRPr="00816592">
        <w:tblPrEx>
          <w:tblCellMar>
            <w:top w:w="0" w:type="dxa"/>
            <w:bottom w:w="0" w:type="dxa"/>
          </w:tblCellMar>
        </w:tblPrEx>
        <w:tc>
          <w:tcPr>
            <w:tcW w:w="1458" w:type="dxa"/>
          </w:tcPr>
          <w:p w:rsidR="00E61DAC" w:rsidRPr="00816592" w:rsidRDefault="00E61DAC">
            <w:pPr>
              <w:spacing w:before="60" w:after="60"/>
              <w:rPr>
                <w:i/>
                <w:szCs w:val="22"/>
                <w:lang w:val="en-CA"/>
              </w:rPr>
            </w:pPr>
            <w:r w:rsidRPr="00816592">
              <w:rPr>
                <w:i/>
                <w:szCs w:val="22"/>
                <w:lang w:val="en-CA"/>
              </w:rPr>
              <w:t>Author(s) or</w:t>
            </w:r>
            <w:r w:rsidRPr="00816592">
              <w:rPr>
                <w:i/>
                <w:szCs w:val="22"/>
                <w:lang w:val="en-CA"/>
              </w:rPr>
              <w:br/>
              <w:t>Contact(s):</w:t>
            </w:r>
          </w:p>
        </w:tc>
        <w:tc>
          <w:tcPr>
            <w:tcW w:w="4050" w:type="dxa"/>
          </w:tcPr>
          <w:p w:rsidR="00865567" w:rsidRPr="00865567" w:rsidRDefault="00341DF3">
            <w:pPr>
              <w:spacing w:before="60" w:after="60"/>
              <w:rPr>
                <w:rFonts w:hint="eastAsia"/>
                <w:szCs w:val="22"/>
                <w:lang w:eastAsia="ko-KR"/>
              </w:rPr>
            </w:pPr>
            <w:r w:rsidRPr="00865567">
              <w:rPr>
                <w:rFonts w:hint="eastAsia"/>
                <w:szCs w:val="22"/>
                <w:lang w:eastAsia="ko-KR"/>
              </w:rPr>
              <w:t xml:space="preserve">Jungsun Kim, </w:t>
            </w:r>
          </w:p>
          <w:p w:rsidR="00865567" w:rsidRPr="00865567" w:rsidRDefault="00AE5BD8">
            <w:pPr>
              <w:spacing w:before="60" w:after="60"/>
              <w:rPr>
                <w:rFonts w:hint="eastAsia"/>
                <w:szCs w:val="22"/>
                <w:lang w:eastAsia="ko-KR"/>
              </w:rPr>
            </w:pPr>
            <w:r w:rsidRPr="00865567">
              <w:rPr>
                <w:rFonts w:hint="eastAsia"/>
                <w:szCs w:val="22"/>
                <w:lang w:eastAsia="ko-KR"/>
              </w:rPr>
              <w:t xml:space="preserve">Hendry, </w:t>
            </w:r>
          </w:p>
          <w:p w:rsidR="00E61DAC" w:rsidRPr="00865567" w:rsidRDefault="00341DF3">
            <w:pPr>
              <w:spacing w:before="60" w:after="60"/>
              <w:rPr>
                <w:szCs w:val="22"/>
                <w:lang w:val="en-CA"/>
              </w:rPr>
            </w:pPr>
            <w:proofErr w:type="spellStart"/>
            <w:r w:rsidRPr="00865567">
              <w:rPr>
                <w:rFonts w:hint="eastAsia"/>
                <w:szCs w:val="22"/>
                <w:lang w:eastAsia="ko-KR"/>
              </w:rPr>
              <w:t>Byeongmoon</w:t>
            </w:r>
            <w:proofErr w:type="spellEnd"/>
            <w:r w:rsidRPr="00865567">
              <w:rPr>
                <w:rFonts w:hint="eastAsia"/>
                <w:szCs w:val="22"/>
                <w:lang w:eastAsia="ko-KR"/>
              </w:rPr>
              <w:t xml:space="preserve"> Jeon</w:t>
            </w:r>
            <w:r w:rsidRPr="00865567">
              <w:rPr>
                <w:szCs w:val="22"/>
                <w:lang w:eastAsia="ko-KR"/>
              </w:rPr>
              <w:br/>
            </w:r>
            <w:r w:rsidRPr="00865567">
              <w:rPr>
                <w:rFonts w:hint="eastAsia"/>
                <w:szCs w:val="22"/>
                <w:lang w:eastAsia="ko-KR"/>
              </w:rPr>
              <w:t xml:space="preserve">#19 </w:t>
            </w:r>
            <w:proofErr w:type="spellStart"/>
            <w:r w:rsidRPr="00865567">
              <w:rPr>
                <w:rFonts w:hint="eastAsia"/>
                <w:szCs w:val="22"/>
                <w:lang w:eastAsia="ko-KR"/>
              </w:rPr>
              <w:t>Yangjae-daero</w:t>
            </w:r>
            <w:proofErr w:type="spellEnd"/>
            <w:r w:rsidRPr="00865567">
              <w:rPr>
                <w:rFonts w:hint="eastAsia"/>
                <w:szCs w:val="22"/>
                <w:lang w:eastAsia="ko-KR"/>
              </w:rPr>
              <w:t xml:space="preserve"> 11gil, </w:t>
            </w:r>
            <w:proofErr w:type="spellStart"/>
            <w:r w:rsidRPr="00865567">
              <w:rPr>
                <w:rFonts w:hint="eastAsia"/>
                <w:szCs w:val="22"/>
                <w:lang w:eastAsia="ko-KR"/>
              </w:rPr>
              <w:t>Seocho-gu</w:t>
            </w:r>
            <w:proofErr w:type="spellEnd"/>
            <w:r w:rsidRPr="00865567">
              <w:rPr>
                <w:szCs w:val="22"/>
              </w:rPr>
              <w:br/>
            </w:r>
            <w:r w:rsidRPr="00865567">
              <w:rPr>
                <w:rFonts w:hint="eastAsia"/>
                <w:szCs w:val="22"/>
                <w:lang w:eastAsia="ko-KR"/>
              </w:rPr>
              <w:t>Seoul 137-130</w:t>
            </w:r>
            <w:r w:rsidRPr="00865567">
              <w:rPr>
                <w:szCs w:val="22"/>
              </w:rPr>
              <w:br/>
            </w:r>
            <w:r w:rsidRPr="00865567">
              <w:rPr>
                <w:rFonts w:hint="eastAsia"/>
                <w:szCs w:val="22"/>
                <w:lang w:eastAsia="ko-KR"/>
              </w:rPr>
              <w:t>Korea</w:t>
            </w:r>
          </w:p>
        </w:tc>
        <w:tc>
          <w:tcPr>
            <w:tcW w:w="900" w:type="dxa"/>
          </w:tcPr>
          <w:p w:rsidR="00E61DAC" w:rsidRPr="00865567" w:rsidRDefault="00E61DAC">
            <w:pPr>
              <w:spacing w:before="60" w:after="60"/>
              <w:rPr>
                <w:szCs w:val="22"/>
                <w:lang w:val="en-CA"/>
              </w:rPr>
            </w:pPr>
            <w:r w:rsidRPr="00865567">
              <w:rPr>
                <w:szCs w:val="22"/>
                <w:lang w:val="en-CA"/>
              </w:rPr>
              <w:br/>
              <w:t>Tel:</w:t>
            </w:r>
            <w:r w:rsidRPr="00865567">
              <w:rPr>
                <w:szCs w:val="22"/>
                <w:lang w:val="en-CA"/>
              </w:rPr>
              <w:br/>
              <w:t>Email:</w:t>
            </w:r>
          </w:p>
        </w:tc>
        <w:tc>
          <w:tcPr>
            <w:tcW w:w="3168" w:type="dxa"/>
          </w:tcPr>
          <w:p w:rsidR="00E61DAC" w:rsidRPr="00865567" w:rsidRDefault="00E61DAC" w:rsidP="005952A5">
            <w:pPr>
              <w:spacing w:before="60" w:after="60"/>
              <w:rPr>
                <w:rFonts w:hint="eastAsia"/>
                <w:szCs w:val="22"/>
                <w:lang w:val="en-CA" w:eastAsia="ko-KR"/>
              </w:rPr>
            </w:pPr>
            <w:r w:rsidRPr="00865567">
              <w:rPr>
                <w:szCs w:val="22"/>
                <w:lang w:val="en-CA"/>
              </w:rPr>
              <w:br/>
            </w:r>
            <w:r w:rsidR="00341DF3" w:rsidRPr="00865567">
              <w:rPr>
                <w:rFonts w:hint="eastAsia"/>
                <w:szCs w:val="22"/>
                <w:lang w:eastAsia="ko-KR"/>
              </w:rPr>
              <w:t>+82-10-2201-9774</w:t>
            </w:r>
            <w:r w:rsidRPr="00865567">
              <w:rPr>
                <w:szCs w:val="22"/>
                <w:lang w:val="en-CA"/>
              </w:rPr>
              <w:br/>
            </w:r>
            <w:r w:rsidR="00341DF3" w:rsidRPr="00865567">
              <w:rPr>
                <w:rFonts w:hint="eastAsia"/>
                <w:szCs w:val="22"/>
                <w:lang w:val="en-CA" w:eastAsia="ko-KR"/>
              </w:rPr>
              <w:t>jungsun.kim@lge.com</w:t>
            </w:r>
          </w:p>
        </w:tc>
      </w:tr>
      <w:tr w:rsidR="00E61DAC" w:rsidRPr="00816592">
        <w:tblPrEx>
          <w:tblCellMar>
            <w:top w:w="0" w:type="dxa"/>
            <w:bottom w:w="0" w:type="dxa"/>
          </w:tblCellMar>
        </w:tblPrEx>
        <w:tc>
          <w:tcPr>
            <w:tcW w:w="1458" w:type="dxa"/>
          </w:tcPr>
          <w:p w:rsidR="00E61DAC" w:rsidRPr="00816592" w:rsidRDefault="00E61DAC">
            <w:pPr>
              <w:spacing w:before="60" w:after="60"/>
              <w:rPr>
                <w:i/>
                <w:szCs w:val="22"/>
                <w:lang w:val="en-CA"/>
              </w:rPr>
            </w:pPr>
            <w:r w:rsidRPr="00816592">
              <w:rPr>
                <w:i/>
                <w:szCs w:val="22"/>
                <w:lang w:val="en-CA"/>
              </w:rPr>
              <w:t>Source:</w:t>
            </w:r>
          </w:p>
        </w:tc>
        <w:tc>
          <w:tcPr>
            <w:tcW w:w="8118" w:type="dxa"/>
            <w:gridSpan w:val="3"/>
          </w:tcPr>
          <w:p w:rsidR="00E61DAC" w:rsidRPr="00865567" w:rsidRDefault="00341DF3" w:rsidP="00341DF3">
            <w:pPr>
              <w:spacing w:before="60" w:after="60"/>
              <w:rPr>
                <w:rFonts w:hint="eastAsia"/>
                <w:szCs w:val="22"/>
                <w:lang w:val="en-CA" w:eastAsia="ko-KR"/>
              </w:rPr>
            </w:pPr>
            <w:r w:rsidRPr="00865567">
              <w:rPr>
                <w:rFonts w:hint="eastAsia"/>
                <w:szCs w:val="22"/>
                <w:lang w:val="en-CA" w:eastAsia="ko-KR"/>
              </w:rPr>
              <w:t>LG Electronics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C4097B" w:rsidRDefault="00C4097B" w:rsidP="00C4097B">
      <w:pPr>
        <w:jc w:val="both"/>
        <w:rPr>
          <w:rFonts w:hint="eastAsia"/>
          <w:szCs w:val="22"/>
          <w:lang w:val="en-CA" w:eastAsia="ko-KR"/>
        </w:rPr>
      </w:pPr>
      <w:r>
        <w:rPr>
          <w:rFonts w:hint="eastAsia"/>
          <w:szCs w:val="22"/>
          <w:lang w:val="en-CA" w:eastAsia="ko-KR"/>
        </w:rPr>
        <w:t>Current condition checking for deciding boundary strength for deblocking process involves motion vectors and reference pictures. Implementation for this part may be complicated for blocks that the boundary of slices since reference picture lists can be different for each slice in a picture due to reference picture list reordering possibility. Furthermore, it is also suggested that current condition checking for boundary decision may not be accurate if weighted prediction is used.</w:t>
      </w:r>
    </w:p>
    <w:p w:rsidR="00C4097B" w:rsidRDefault="009D12AB" w:rsidP="00C4097B">
      <w:pPr>
        <w:jc w:val="both"/>
        <w:rPr>
          <w:rFonts w:hint="eastAsia"/>
          <w:szCs w:val="22"/>
          <w:lang w:val="en-CA" w:eastAsia="ko-KR"/>
        </w:rPr>
      </w:pPr>
      <w:r>
        <w:rPr>
          <w:rFonts w:hint="eastAsia"/>
          <w:szCs w:val="22"/>
          <w:lang w:val="en-CA" w:eastAsia="ko-KR"/>
        </w:rPr>
        <w:t xml:space="preserve">This contribution proposed </w:t>
      </w:r>
      <w:r w:rsidR="00C4097B">
        <w:rPr>
          <w:rFonts w:hint="eastAsia"/>
          <w:szCs w:val="22"/>
          <w:lang w:val="en-CA" w:eastAsia="ko-KR"/>
        </w:rPr>
        <w:t>two options to handle the above issues:</w:t>
      </w:r>
    </w:p>
    <w:p w:rsidR="00AE5BD8" w:rsidRDefault="00C4097B" w:rsidP="00C4097B">
      <w:pPr>
        <w:jc w:val="both"/>
        <w:rPr>
          <w:rFonts w:hint="eastAsia"/>
          <w:szCs w:val="22"/>
          <w:lang w:val="en-CA" w:eastAsia="ko-KR"/>
        </w:rPr>
      </w:pPr>
      <w:r>
        <w:rPr>
          <w:rFonts w:hint="eastAsia"/>
          <w:szCs w:val="22"/>
          <w:lang w:val="en-CA" w:eastAsia="ko-KR"/>
        </w:rPr>
        <w:t>Option 1: t</w:t>
      </w:r>
      <w:r w:rsidR="009D12AB">
        <w:rPr>
          <w:rFonts w:hint="eastAsia"/>
          <w:szCs w:val="22"/>
          <w:lang w:val="en-CA" w:eastAsia="ko-KR"/>
        </w:rPr>
        <w:t xml:space="preserve">o </w:t>
      </w:r>
      <w:r w:rsidR="009539E9">
        <w:rPr>
          <w:rFonts w:hint="eastAsia"/>
          <w:szCs w:val="22"/>
          <w:lang w:val="en-CA" w:eastAsia="ko-KR"/>
        </w:rPr>
        <w:t xml:space="preserve">remove </w:t>
      </w:r>
      <w:r w:rsidR="00D96FC7">
        <w:rPr>
          <w:rFonts w:hint="eastAsia"/>
          <w:szCs w:val="22"/>
          <w:lang w:val="en-CA" w:eastAsia="ko-KR"/>
        </w:rPr>
        <w:t>the reference picture comparison from the condition when deciding boundary strength for deblocking process</w:t>
      </w:r>
      <w:r w:rsidR="008F43DF">
        <w:rPr>
          <w:rFonts w:hint="eastAsia"/>
          <w:szCs w:val="22"/>
          <w:lang w:val="en-CA" w:eastAsia="ko-KR"/>
        </w:rPr>
        <w:t xml:space="preserve"> to reduce the problem of </w:t>
      </w:r>
      <w:r w:rsidR="000344DA">
        <w:rPr>
          <w:rFonts w:hint="eastAsia"/>
          <w:szCs w:val="22"/>
          <w:lang w:val="en-CA" w:eastAsia="ko-KR"/>
        </w:rPr>
        <w:t>list reordering at the boundary of slice</w:t>
      </w:r>
      <w:r w:rsidR="00D96FC7">
        <w:rPr>
          <w:rFonts w:hint="eastAsia"/>
          <w:szCs w:val="22"/>
          <w:lang w:val="en-CA" w:eastAsia="ko-KR"/>
        </w:rPr>
        <w:t xml:space="preserve">. </w:t>
      </w:r>
      <w:r w:rsidR="00FD578F">
        <w:rPr>
          <w:rFonts w:hint="eastAsia"/>
          <w:szCs w:val="22"/>
          <w:lang w:val="en-CA" w:eastAsia="ko-KR"/>
        </w:rPr>
        <w:t xml:space="preserve">It showed </w:t>
      </w:r>
      <w:r w:rsidR="00BF73D4">
        <w:rPr>
          <w:rFonts w:hint="eastAsia"/>
          <w:szCs w:val="22"/>
          <w:lang w:val="en-CA" w:eastAsia="ko-KR"/>
        </w:rPr>
        <w:t>n</w:t>
      </w:r>
      <w:r w:rsidR="008F43DF">
        <w:rPr>
          <w:rFonts w:hint="eastAsia"/>
          <w:szCs w:val="22"/>
          <w:lang w:val="en-CA" w:eastAsia="ko-KR"/>
        </w:rPr>
        <w:t>egligible</w:t>
      </w:r>
      <w:r w:rsidR="00BF73D4">
        <w:rPr>
          <w:rFonts w:hint="eastAsia"/>
          <w:szCs w:val="22"/>
          <w:lang w:val="en-CA" w:eastAsia="ko-KR"/>
        </w:rPr>
        <w:t xml:space="preserve"> in BD-rate under Random access condition and small gains under </w:t>
      </w:r>
      <w:r>
        <w:rPr>
          <w:rFonts w:hint="eastAsia"/>
          <w:szCs w:val="22"/>
          <w:lang w:val="en-CA" w:eastAsia="ko-KR"/>
        </w:rPr>
        <w:t>l</w:t>
      </w:r>
      <w:r w:rsidR="00BF73D4">
        <w:rPr>
          <w:rFonts w:hint="eastAsia"/>
          <w:szCs w:val="22"/>
          <w:lang w:val="en-CA" w:eastAsia="ko-KR"/>
        </w:rPr>
        <w:t xml:space="preserve">ow </w:t>
      </w:r>
      <w:r>
        <w:rPr>
          <w:rFonts w:hint="eastAsia"/>
          <w:szCs w:val="22"/>
          <w:lang w:val="en-CA" w:eastAsia="ko-KR"/>
        </w:rPr>
        <w:t>d</w:t>
      </w:r>
      <w:r w:rsidR="00BF73D4">
        <w:rPr>
          <w:rFonts w:hint="eastAsia"/>
          <w:szCs w:val="22"/>
          <w:lang w:val="en-CA" w:eastAsia="ko-KR"/>
        </w:rPr>
        <w:t xml:space="preserve">elay condition. </w:t>
      </w:r>
      <w:r w:rsidR="008F43DF">
        <w:rPr>
          <w:rFonts w:hint="eastAsia"/>
          <w:szCs w:val="22"/>
          <w:lang w:val="en-CA" w:eastAsia="ko-KR"/>
        </w:rPr>
        <w:t>It also showed no diffe</w:t>
      </w:r>
      <w:r w:rsidR="000344DA">
        <w:rPr>
          <w:rFonts w:hint="eastAsia"/>
          <w:szCs w:val="22"/>
          <w:lang w:val="en-CA" w:eastAsia="ko-KR"/>
        </w:rPr>
        <w:t>rence in subjective quality.</w:t>
      </w:r>
    </w:p>
    <w:p w:rsidR="00C4097B" w:rsidRDefault="00C4097B" w:rsidP="00C4097B">
      <w:pPr>
        <w:jc w:val="both"/>
        <w:rPr>
          <w:rFonts w:hint="eastAsia"/>
          <w:szCs w:val="22"/>
          <w:lang w:val="en-CA" w:eastAsia="ko-KR"/>
        </w:rPr>
      </w:pPr>
      <w:r>
        <w:rPr>
          <w:rFonts w:hint="eastAsia"/>
          <w:szCs w:val="22"/>
          <w:lang w:val="en-CA" w:eastAsia="ko-KR"/>
        </w:rPr>
        <w:t xml:space="preserve">Option 2: if option 1 is not desired and the checking still has to involve reference pictures, </w:t>
      </w:r>
      <w:r>
        <w:rPr>
          <w:szCs w:val="22"/>
          <w:lang w:val="en-CA" w:eastAsia="ko-KR"/>
        </w:rPr>
        <w:t>possibility</w:t>
      </w:r>
      <w:r>
        <w:rPr>
          <w:rFonts w:hint="eastAsia"/>
          <w:szCs w:val="22"/>
          <w:lang w:val="en-CA" w:eastAsia="ko-KR"/>
        </w:rPr>
        <w:t xml:space="preserve"> of different weighted prediction value should be taken into consideration as well.</w:t>
      </w:r>
    </w:p>
    <w:p w:rsidR="009D12AB" w:rsidRPr="00C4097B" w:rsidRDefault="009D12AB" w:rsidP="009234A5">
      <w:pPr>
        <w:jc w:val="both"/>
        <w:rPr>
          <w:rFonts w:hint="eastAsia"/>
          <w:szCs w:val="22"/>
          <w:lang w:val="en-CA" w:eastAsia="ko-KR"/>
        </w:rPr>
      </w:pPr>
    </w:p>
    <w:p w:rsidR="00894AB5" w:rsidRDefault="00894AB5" w:rsidP="00465593">
      <w:pPr>
        <w:pStyle w:val="1"/>
        <w:rPr>
          <w:rFonts w:hint="eastAsia"/>
          <w:lang w:val="en-CA"/>
        </w:rPr>
      </w:pPr>
      <w:r>
        <w:rPr>
          <w:rFonts w:hint="eastAsia"/>
          <w:lang w:val="en-CA" w:eastAsia="ko-KR"/>
        </w:rPr>
        <w:t>Introduction</w:t>
      </w:r>
    </w:p>
    <w:p w:rsidR="000344DA" w:rsidRDefault="00B13DD3" w:rsidP="009234A5">
      <w:pPr>
        <w:jc w:val="both"/>
        <w:rPr>
          <w:rFonts w:hint="eastAsia"/>
          <w:szCs w:val="22"/>
          <w:lang w:val="en-CA" w:eastAsia="ko-KR"/>
        </w:rPr>
      </w:pPr>
      <w:r>
        <w:rPr>
          <w:rFonts w:hint="eastAsia"/>
          <w:szCs w:val="22"/>
          <w:lang w:val="en-CA" w:eastAsia="ko-KR"/>
        </w:rPr>
        <w:t xml:space="preserve">In the current HEVC, </w:t>
      </w:r>
      <w:r w:rsidR="009413CF">
        <w:rPr>
          <w:rFonts w:hint="eastAsia"/>
          <w:szCs w:val="22"/>
          <w:lang w:val="en-CA" w:eastAsia="ko-KR"/>
        </w:rPr>
        <w:t xml:space="preserve">the </w:t>
      </w:r>
      <w:r w:rsidR="00E07E0B">
        <w:rPr>
          <w:rFonts w:hint="eastAsia"/>
          <w:szCs w:val="22"/>
          <w:lang w:val="en-CA" w:eastAsia="ko-KR"/>
        </w:rPr>
        <w:t xml:space="preserve">boundary strength is decided by prediction modes of two blocks and their motion vectors and reference pictures when available. </w:t>
      </w:r>
      <w:r w:rsidR="009413CF">
        <w:rPr>
          <w:rFonts w:hint="eastAsia"/>
          <w:szCs w:val="22"/>
          <w:lang w:val="en-CA" w:eastAsia="ko-KR"/>
        </w:rPr>
        <w:t xml:space="preserve">Fig. 1 shows the decision tree of the boundary strength. </w:t>
      </w:r>
    </w:p>
    <w:p w:rsidR="001C7D3F" w:rsidRDefault="008353A2" w:rsidP="001C7D3F">
      <w:pPr>
        <w:keepNext/>
        <w:jc w:val="both"/>
      </w:pPr>
      <w:del w:id="1" w:author="hendry.hendry" w:date="2012-07-14T10:03:00Z">
        <w:r>
          <w:rPr>
            <w:noProof/>
            <w:lang w:eastAsia="ko-KR"/>
          </w:rPr>
          <w:lastRenderedPageBreak/>
          <w:drawing>
            <wp:inline distT="0" distB="0" distL="0" distR="0">
              <wp:extent cx="5168265" cy="3021330"/>
              <wp:effectExtent l="19050" t="0" r="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168265" cy="3021330"/>
                      </a:xfrm>
                      <a:prstGeom prst="rect">
                        <a:avLst/>
                      </a:prstGeom>
                      <a:noFill/>
                      <a:ln w="9525">
                        <a:noFill/>
                        <a:miter lim="800000"/>
                        <a:headEnd/>
                        <a:tailEnd/>
                      </a:ln>
                    </pic:spPr>
                  </pic:pic>
                </a:graphicData>
              </a:graphic>
            </wp:inline>
          </w:drawing>
        </w:r>
      </w:del>
      <w:ins w:id="2" w:author="hendry.hendry" w:date="2012-07-14T10:03:00Z">
        <w:r>
          <w:rPr>
            <w:noProof/>
            <w:lang w:eastAsia="ko-KR"/>
          </w:rPr>
          <w:drawing>
            <wp:inline distT="0" distB="0" distL="0" distR="0">
              <wp:extent cx="5240020" cy="3061335"/>
              <wp:effectExtent l="1905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240020" cy="3061335"/>
                      </a:xfrm>
                      <a:prstGeom prst="rect">
                        <a:avLst/>
                      </a:prstGeom>
                      <a:noFill/>
                      <a:ln w="9525">
                        <a:noFill/>
                        <a:miter lim="800000"/>
                        <a:headEnd/>
                        <a:tailEnd/>
                      </a:ln>
                    </pic:spPr>
                  </pic:pic>
                </a:graphicData>
              </a:graphic>
            </wp:inline>
          </w:drawing>
        </w:r>
      </w:ins>
    </w:p>
    <w:p w:rsidR="000344DA" w:rsidRDefault="001C7D3F" w:rsidP="001C7D3F">
      <w:pPr>
        <w:pStyle w:val="aa"/>
        <w:jc w:val="both"/>
        <w:rPr>
          <w:rFonts w:hint="eastAsia"/>
          <w:szCs w:val="22"/>
          <w:lang w:val="en-CA" w:eastAsia="ko-KR"/>
        </w:rPr>
      </w:pPr>
      <w:proofErr w:type="gramStart"/>
      <w:r>
        <w:t>Fig.</w:t>
      </w:r>
      <w:proofErr w:type="gramEnd"/>
      <w:r>
        <w:t xml:space="preserve"> </w:t>
      </w:r>
      <w:fldSimple w:instr=" SEQ Fig. \* ARABIC ">
        <w:r>
          <w:rPr>
            <w:noProof/>
          </w:rPr>
          <w:t>1</w:t>
        </w:r>
      </w:fldSimple>
      <w:r>
        <w:rPr>
          <w:rFonts w:hint="eastAsia"/>
          <w:lang w:eastAsia="ko-KR"/>
        </w:rPr>
        <w:t xml:space="preserve"> the decision tree of the boundary strength</w:t>
      </w:r>
    </w:p>
    <w:p w:rsidR="00360494" w:rsidRDefault="00360494" w:rsidP="009234A5">
      <w:pPr>
        <w:jc w:val="both"/>
        <w:rPr>
          <w:rFonts w:hint="eastAsia"/>
          <w:szCs w:val="22"/>
          <w:lang w:val="en-CA" w:eastAsia="ko-KR"/>
        </w:rPr>
      </w:pPr>
    </w:p>
    <w:p w:rsidR="003526C2" w:rsidRDefault="004E567C" w:rsidP="009234A5">
      <w:pPr>
        <w:jc w:val="both"/>
        <w:rPr>
          <w:rFonts w:hint="eastAsia"/>
          <w:szCs w:val="22"/>
          <w:lang w:val="en-CA" w:eastAsia="ko-KR"/>
        </w:rPr>
      </w:pPr>
      <w:r>
        <w:rPr>
          <w:rFonts w:hint="eastAsia"/>
          <w:szCs w:val="22"/>
          <w:lang w:val="en-CA" w:eastAsia="ko-KR"/>
        </w:rPr>
        <w:t xml:space="preserve">In Fig. 1 </w:t>
      </w:r>
      <w:proofErr w:type="spellStart"/>
      <w:r w:rsidR="00A02B58">
        <w:rPr>
          <w:rFonts w:hint="eastAsia"/>
          <w:szCs w:val="22"/>
          <w:lang w:val="en-CA" w:eastAsia="ko-KR"/>
        </w:rPr>
        <w:t>abs_</w:t>
      </w:r>
      <w:proofErr w:type="gramStart"/>
      <w:r w:rsidR="00A02B58">
        <w:rPr>
          <w:rFonts w:hint="eastAsia"/>
          <w:szCs w:val="22"/>
          <w:lang w:val="en-CA" w:eastAsia="ko-KR"/>
        </w:rPr>
        <w:t>h</w:t>
      </w:r>
      <w:proofErr w:type="spellEnd"/>
      <w:r w:rsidR="00A02B58">
        <w:rPr>
          <w:rFonts w:hint="eastAsia"/>
          <w:szCs w:val="22"/>
          <w:lang w:val="en-CA" w:eastAsia="ko-KR"/>
        </w:rPr>
        <w:t>(</w:t>
      </w:r>
      <w:proofErr w:type="gramEnd"/>
      <w:r w:rsidR="00A02B58">
        <w:rPr>
          <w:rFonts w:hint="eastAsia"/>
          <w:szCs w:val="22"/>
          <w:lang w:val="en-CA" w:eastAsia="ko-KR"/>
        </w:rPr>
        <w:t xml:space="preserve">.) indicates absolute difference of motion vectors in </w:t>
      </w:r>
      <w:r w:rsidR="00A02B58">
        <w:rPr>
          <w:szCs w:val="22"/>
          <w:lang w:val="en-CA" w:eastAsia="ko-KR"/>
        </w:rPr>
        <w:t>horizon</w:t>
      </w:r>
      <w:r w:rsidR="00A02B58">
        <w:rPr>
          <w:rFonts w:hint="eastAsia"/>
          <w:szCs w:val="22"/>
          <w:lang w:val="en-CA" w:eastAsia="ko-KR"/>
        </w:rPr>
        <w:t xml:space="preserve">tal and </w:t>
      </w:r>
      <w:proofErr w:type="spellStart"/>
      <w:r w:rsidR="00A02B58">
        <w:rPr>
          <w:rFonts w:hint="eastAsia"/>
          <w:szCs w:val="22"/>
          <w:lang w:val="en-CA" w:eastAsia="ko-KR"/>
        </w:rPr>
        <w:t>abs_v</w:t>
      </w:r>
      <w:proofErr w:type="spellEnd"/>
      <w:r w:rsidR="00A02B58">
        <w:rPr>
          <w:rFonts w:hint="eastAsia"/>
          <w:szCs w:val="22"/>
          <w:lang w:val="en-CA" w:eastAsia="ko-KR"/>
        </w:rPr>
        <w:t xml:space="preserve">(.) indicates absolute difference of motion vectors in vertical. </w:t>
      </w:r>
      <w:r w:rsidR="003526C2">
        <w:rPr>
          <w:rFonts w:hint="eastAsia"/>
          <w:szCs w:val="22"/>
          <w:lang w:val="en-CA" w:eastAsia="ko-KR"/>
        </w:rPr>
        <w:t xml:space="preserve">refP0, refP1, refQ0 and refQ1 indicate the reference pictures of corresponding block P and Q. </w:t>
      </w:r>
      <w:r w:rsidR="00914518">
        <w:rPr>
          <w:rFonts w:hint="eastAsia"/>
          <w:szCs w:val="22"/>
          <w:lang w:val="en-CA" w:eastAsia="ko-KR"/>
        </w:rPr>
        <w:t>If block P and block Q locate in separate slices reference lists for each slice could be different. Therefore it r</w:t>
      </w:r>
      <w:r w:rsidR="005B22CF">
        <w:rPr>
          <w:rFonts w:hint="eastAsia"/>
          <w:szCs w:val="22"/>
          <w:lang w:val="en-CA" w:eastAsia="ko-KR"/>
        </w:rPr>
        <w:t xml:space="preserve">equires the process for </w:t>
      </w:r>
      <w:r w:rsidR="005B22CF">
        <w:rPr>
          <w:szCs w:val="22"/>
          <w:lang w:val="en-CA" w:eastAsia="ko-KR"/>
        </w:rPr>
        <w:t>identifying</w:t>
      </w:r>
      <w:r w:rsidR="005B22CF">
        <w:rPr>
          <w:rFonts w:hint="eastAsia"/>
          <w:szCs w:val="22"/>
          <w:lang w:val="en-CA" w:eastAsia="ko-KR"/>
        </w:rPr>
        <w:t xml:space="preserve"> the reference pictur</w:t>
      </w:r>
      <w:r w:rsidR="00360494">
        <w:rPr>
          <w:rFonts w:hint="eastAsia"/>
          <w:szCs w:val="22"/>
          <w:lang w:val="en-CA" w:eastAsia="ko-KR"/>
        </w:rPr>
        <w:t>e number itself from the lists.</w:t>
      </w:r>
    </w:p>
    <w:p w:rsidR="003526C2" w:rsidRDefault="003526C2" w:rsidP="009234A5">
      <w:pPr>
        <w:jc w:val="both"/>
        <w:rPr>
          <w:rFonts w:hint="eastAsia"/>
          <w:szCs w:val="22"/>
          <w:lang w:val="en-CA" w:eastAsia="ko-KR"/>
        </w:rPr>
      </w:pPr>
    </w:p>
    <w:p w:rsidR="00D3766B" w:rsidRDefault="00D3766B" w:rsidP="00D3766B">
      <w:pPr>
        <w:pStyle w:val="1"/>
        <w:ind w:left="432" w:hanging="432"/>
        <w:rPr>
          <w:rFonts w:hint="eastAsia"/>
          <w:lang w:eastAsia="ko-KR"/>
        </w:rPr>
      </w:pPr>
      <w:r>
        <w:rPr>
          <w:rFonts w:hint="eastAsia"/>
          <w:lang w:eastAsia="ko-KR"/>
        </w:rPr>
        <w:t>Proposed Methods</w:t>
      </w:r>
    </w:p>
    <w:p w:rsidR="00360494" w:rsidRDefault="00360494" w:rsidP="00360494">
      <w:pPr>
        <w:pStyle w:val="2"/>
        <w:rPr>
          <w:rFonts w:hint="eastAsia"/>
          <w:lang w:eastAsia="ko-KR"/>
        </w:rPr>
      </w:pPr>
      <w:r>
        <w:rPr>
          <w:rFonts w:hint="eastAsia"/>
          <w:lang w:eastAsia="ko-KR"/>
        </w:rPr>
        <w:t>Removing reference pictures from the decision tree</w:t>
      </w:r>
    </w:p>
    <w:p w:rsidR="00D3766B" w:rsidRDefault="00D3766B" w:rsidP="00A7668B">
      <w:pPr>
        <w:rPr>
          <w:rFonts w:hint="eastAsia"/>
          <w:lang w:eastAsia="ko-KR"/>
        </w:rPr>
      </w:pPr>
      <w:r>
        <w:rPr>
          <w:rFonts w:hint="eastAsia"/>
          <w:lang w:eastAsia="ko-KR"/>
        </w:rPr>
        <w:t>We propose to remove the</w:t>
      </w:r>
      <w:r w:rsidR="00A917E7">
        <w:rPr>
          <w:rFonts w:hint="eastAsia"/>
          <w:lang w:eastAsia="ko-KR"/>
        </w:rPr>
        <w:t xml:space="preserve"> comparison of reference picture in the decision tree. The absolute differences of motion vectors in list0 and motion vector in list1 is use to decide the boundary strength. Therefore the decision tree is simplified as below. </w:t>
      </w:r>
    </w:p>
    <w:p w:rsidR="00A917E7" w:rsidRPr="00D3766B" w:rsidRDefault="00A917E7" w:rsidP="00A7668B">
      <w:pPr>
        <w:rPr>
          <w:rFonts w:hint="eastAsia"/>
          <w:szCs w:val="22"/>
          <w:lang w:eastAsia="ko-KR"/>
        </w:rPr>
      </w:pPr>
    </w:p>
    <w:p w:rsidR="007C5725" w:rsidRDefault="008353A2" w:rsidP="007C5725">
      <w:pPr>
        <w:keepNext/>
        <w:jc w:val="both"/>
      </w:pPr>
      <w:ins w:id="3" w:author="hendry.hendry" w:date="2012-07-14T10:03:00Z">
        <w:r>
          <w:rPr>
            <w:noProof/>
            <w:lang w:eastAsia="ko-KR"/>
          </w:rPr>
          <w:drawing>
            <wp:inline distT="0" distB="0" distL="0" distR="0">
              <wp:extent cx="3450590" cy="1621790"/>
              <wp:effectExtent l="1905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3450590" cy="1621790"/>
                      </a:xfrm>
                      <a:prstGeom prst="rect">
                        <a:avLst/>
                      </a:prstGeom>
                      <a:noFill/>
                      <a:ln w="9525">
                        <a:noFill/>
                        <a:miter lim="800000"/>
                        <a:headEnd/>
                        <a:tailEnd/>
                      </a:ln>
                    </pic:spPr>
                  </pic:pic>
                </a:graphicData>
              </a:graphic>
            </wp:inline>
          </w:drawing>
        </w:r>
      </w:ins>
      <w:del w:id="4" w:author="hendry.hendry" w:date="2012-07-14T10:03:00Z">
        <w:r>
          <w:rPr>
            <w:noProof/>
            <w:lang w:eastAsia="ko-KR"/>
          </w:rPr>
          <w:drawing>
            <wp:inline distT="0" distB="0" distL="0" distR="0">
              <wp:extent cx="3442970" cy="1621790"/>
              <wp:effectExtent l="19050" t="0" r="508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3442970" cy="1621790"/>
                      </a:xfrm>
                      <a:prstGeom prst="rect">
                        <a:avLst/>
                      </a:prstGeom>
                      <a:noFill/>
                      <a:ln w="9525">
                        <a:noFill/>
                        <a:miter lim="800000"/>
                        <a:headEnd/>
                        <a:tailEnd/>
                      </a:ln>
                    </pic:spPr>
                  </pic:pic>
                </a:graphicData>
              </a:graphic>
            </wp:inline>
          </w:drawing>
        </w:r>
      </w:del>
    </w:p>
    <w:p w:rsidR="00B1024A" w:rsidRPr="0065490E" w:rsidRDefault="007C5725" w:rsidP="007C5725">
      <w:pPr>
        <w:pStyle w:val="aa"/>
        <w:jc w:val="both"/>
        <w:rPr>
          <w:rFonts w:hint="eastAsia"/>
          <w:szCs w:val="22"/>
          <w:lang w:val="en-CA" w:eastAsia="ko-KR"/>
        </w:rPr>
      </w:pPr>
      <w:proofErr w:type="gramStart"/>
      <w:r>
        <w:t>Fig.</w:t>
      </w:r>
      <w:proofErr w:type="gramEnd"/>
      <w:r>
        <w:t xml:space="preserve"> </w:t>
      </w:r>
      <w:fldSimple w:instr=" SEQ Fig. \* ARABIC ">
        <w:r w:rsidR="001C7D3F">
          <w:rPr>
            <w:noProof/>
          </w:rPr>
          <w:t>2</w:t>
        </w:r>
      </w:fldSimple>
      <w:r>
        <w:rPr>
          <w:rFonts w:hint="eastAsia"/>
          <w:lang w:eastAsia="ko-KR"/>
        </w:rPr>
        <w:t xml:space="preserve"> </w:t>
      </w:r>
      <w:r w:rsidR="00B24954">
        <w:rPr>
          <w:rFonts w:hint="eastAsia"/>
          <w:lang w:eastAsia="ko-KR"/>
        </w:rPr>
        <w:t>the decision tree of the boundary strength</w:t>
      </w:r>
    </w:p>
    <w:p w:rsidR="0065490E" w:rsidRDefault="00814F3D" w:rsidP="00AE01E2">
      <w:pPr>
        <w:rPr>
          <w:rFonts w:hint="eastAsia"/>
          <w:lang w:eastAsia="ko-KR"/>
        </w:rPr>
      </w:pPr>
      <w:r>
        <w:rPr>
          <w:rFonts w:hint="eastAsia"/>
          <w:lang w:eastAsia="ko-KR"/>
        </w:rPr>
        <w:t>I</w:t>
      </w:r>
      <w:r w:rsidR="00F50DE1">
        <w:rPr>
          <w:rFonts w:hint="eastAsia"/>
          <w:lang w:eastAsia="ko-KR"/>
        </w:rPr>
        <w:t xml:space="preserve">n this case it </w:t>
      </w:r>
      <w:r w:rsidR="00705619">
        <w:rPr>
          <w:rFonts w:hint="eastAsia"/>
          <w:lang w:eastAsia="ko-KR"/>
        </w:rPr>
        <w:t xml:space="preserve">is not </w:t>
      </w:r>
      <w:r w:rsidR="00F50DE1">
        <w:rPr>
          <w:rFonts w:hint="eastAsia"/>
          <w:lang w:eastAsia="ko-KR"/>
        </w:rPr>
        <w:t>require</w:t>
      </w:r>
      <w:r w:rsidR="00705619">
        <w:rPr>
          <w:rFonts w:hint="eastAsia"/>
          <w:lang w:eastAsia="ko-KR"/>
        </w:rPr>
        <w:t>d</w:t>
      </w:r>
      <w:r>
        <w:rPr>
          <w:rFonts w:hint="eastAsia"/>
          <w:lang w:eastAsia="ko-KR"/>
        </w:rPr>
        <w:t xml:space="preserve"> to </w:t>
      </w:r>
      <w:r w:rsidR="005F36AA">
        <w:rPr>
          <w:rFonts w:hint="eastAsia"/>
          <w:lang w:eastAsia="ko-KR"/>
        </w:rPr>
        <w:t xml:space="preserve">compare the reference pictures of two blocks. It would release the burden of check </w:t>
      </w:r>
      <w:r w:rsidR="00574F36">
        <w:rPr>
          <w:rFonts w:hint="eastAsia"/>
          <w:lang w:eastAsia="ko-KR"/>
        </w:rPr>
        <w:t xml:space="preserve">the reference list and mapping </w:t>
      </w:r>
      <w:r w:rsidR="00705619">
        <w:rPr>
          <w:rFonts w:hint="eastAsia"/>
          <w:lang w:eastAsia="ko-KR"/>
        </w:rPr>
        <w:t>actual reference pictures to the reference indices.</w:t>
      </w:r>
    </w:p>
    <w:p w:rsidR="0065490E" w:rsidRDefault="0065490E" w:rsidP="00AE01E2">
      <w:pPr>
        <w:rPr>
          <w:rFonts w:hint="eastAsia"/>
          <w:lang w:eastAsia="ko-KR"/>
        </w:rPr>
      </w:pPr>
    </w:p>
    <w:p w:rsidR="00360494" w:rsidRDefault="00360494" w:rsidP="00360494">
      <w:pPr>
        <w:pStyle w:val="2"/>
        <w:rPr>
          <w:rFonts w:hint="eastAsia"/>
          <w:lang w:eastAsia="ko-KR"/>
        </w:rPr>
      </w:pPr>
      <w:r>
        <w:rPr>
          <w:rFonts w:hint="eastAsia"/>
          <w:lang w:eastAsia="ko-KR"/>
        </w:rPr>
        <w:lastRenderedPageBreak/>
        <w:t>Taken weighted prediction into BS decision tree</w:t>
      </w:r>
    </w:p>
    <w:p w:rsidR="00360494" w:rsidRDefault="00360494" w:rsidP="00360494">
      <w:pPr>
        <w:jc w:val="both"/>
        <w:rPr>
          <w:rFonts w:hint="eastAsia"/>
          <w:lang w:eastAsia="ko-KR"/>
        </w:rPr>
      </w:pPr>
      <w:r>
        <w:rPr>
          <w:rFonts w:hint="eastAsia"/>
          <w:lang w:eastAsia="ko-KR"/>
        </w:rPr>
        <w:t xml:space="preserve">The decision tree shown in Fig. 1 does not consider the </w:t>
      </w:r>
      <w:r>
        <w:rPr>
          <w:lang w:eastAsia="ko-KR"/>
        </w:rPr>
        <w:t>possibility</w:t>
      </w:r>
      <w:r>
        <w:rPr>
          <w:rFonts w:hint="eastAsia"/>
          <w:lang w:eastAsia="ko-KR"/>
        </w:rPr>
        <w:t xml:space="preserve"> of motion vectors / reference pictures having different </w:t>
      </w:r>
      <w:r>
        <w:rPr>
          <w:lang w:eastAsia="ko-KR"/>
        </w:rPr>
        <w:t>weight</w:t>
      </w:r>
      <w:r>
        <w:rPr>
          <w:rFonts w:hint="eastAsia"/>
          <w:lang w:eastAsia="ko-KR"/>
        </w:rPr>
        <w:t xml:space="preserve"> for prediction. T</w:t>
      </w:r>
      <w:r>
        <w:rPr>
          <w:lang w:eastAsia="ko-KR"/>
        </w:rPr>
        <w:t>h</w:t>
      </w:r>
      <w:r>
        <w:rPr>
          <w:rFonts w:hint="eastAsia"/>
          <w:lang w:eastAsia="ko-KR"/>
        </w:rPr>
        <w:t>us, if weighted prediction is in used, the above decision tree might need to be corrected to improve its performance.</w:t>
      </w:r>
    </w:p>
    <w:p w:rsidR="0065490E" w:rsidRDefault="00360494" w:rsidP="00360494">
      <w:pPr>
        <w:jc w:val="both"/>
        <w:rPr>
          <w:rFonts w:hint="eastAsia"/>
          <w:lang w:eastAsia="ko-KR"/>
        </w:rPr>
      </w:pPr>
      <w:r>
        <w:rPr>
          <w:rFonts w:hint="eastAsia"/>
          <w:lang w:eastAsia="ko-KR"/>
        </w:rPr>
        <w:t xml:space="preserve">We propose that </w:t>
      </w:r>
      <w:r>
        <w:rPr>
          <w:rFonts w:hint="eastAsia"/>
          <w:szCs w:val="22"/>
          <w:lang w:val="en-CA" w:eastAsia="ko-KR"/>
        </w:rPr>
        <w:t xml:space="preserve">if the solution in 2.1 is not desired and the checking still has to involve reference pictures, </w:t>
      </w:r>
      <w:r>
        <w:rPr>
          <w:szCs w:val="22"/>
          <w:lang w:val="en-CA" w:eastAsia="ko-KR"/>
        </w:rPr>
        <w:t>possibility</w:t>
      </w:r>
      <w:r>
        <w:rPr>
          <w:rFonts w:hint="eastAsia"/>
          <w:szCs w:val="22"/>
          <w:lang w:val="en-CA" w:eastAsia="ko-KR"/>
        </w:rPr>
        <w:t xml:space="preserve"> of different weighted prediction value should be taken into consideration as well</w:t>
      </w:r>
      <w:r>
        <w:rPr>
          <w:rFonts w:hint="eastAsia"/>
          <w:lang w:eastAsia="ko-KR"/>
        </w:rPr>
        <w:t>.</w:t>
      </w:r>
    </w:p>
    <w:p w:rsidR="00360494" w:rsidRPr="00AE01E2" w:rsidRDefault="00360494" w:rsidP="00360494">
      <w:pPr>
        <w:jc w:val="both"/>
        <w:rPr>
          <w:rFonts w:hint="eastAsia"/>
          <w:lang w:eastAsia="ko-KR"/>
        </w:rPr>
      </w:pPr>
    </w:p>
    <w:p w:rsidR="00C17AA9" w:rsidRDefault="000D1B24" w:rsidP="0082363F">
      <w:pPr>
        <w:pStyle w:val="1"/>
        <w:ind w:left="432" w:hanging="432"/>
        <w:rPr>
          <w:rFonts w:hint="eastAsia"/>
          <w:lang w:eastAsia="ko-KR"/>
        </w:rPr>
      </w:pPr>
      <w:r>
        <w:rPr>
          <w:rFonts w:hint="eastAsia"/>
          <w:lang w:eastAsia="ko-KR"/>
        </w:rPr>
        <w:t>Experimental Results</w:t>
      </w:r>
    </w:p>
    <w:p w:rsidR="00A7668B" w:rsidRDefault="00B57D6D" w:rsidP="00360494">
      <w:pPr>
        <w:jc w:val="both"/>
        <w:rPr>
          <w:rFonts w:hint="eastAsia"/>
          <w:lang w:eastAsia="ko-KR"/>
        </w:rPr>
      </w:pPr>
      <w:r>
        <w:rPr>
          <w:rFonts w:hint="eastAsia"/>
          <w:lang w:eastAsia="ko-KR"/>
        </w:rPr>
        <w:t>The experimental result</w:t>
      </w:r>
      <w:r w:rsidR="00360494">
        <w:rPr>
          <w:rFonts w:hint="eastAsia"/>
          <w:lang w:eastAsia="ko-KR"/>
        </w:rPr>
        <w:t xml:space="preserve">s for proposed </w:t>
      </w:r>
      <w:r w:rsidR="00360494">
        <w:rPr>
          <w:lang w:eastAsia="ko-KR"/>
        </w:rPr>
        <w:t>solution</w:t>
      </w:r>
      <w:r w:rsidR="00360494">
        <w:rPr>
          <w:rFonts w:hint="eastAsia"/>
          <w:lang w:eastAsia="ko-KR"/>
        </w:rPr>
        <w:t xml:space="preserve"> in 2.1 are</w:t>
      </w:r>
      <w:r>
        <w:rPr>
          <w:rFonts w:hint="eastAsia"/>
          <w:lang w:eastAsia="ko-KR"/>
        </w:rPr>
        <w:t xml:space="preserve"> shown in Table 1. The proposed method is implemented on the top of HM</w:t>
      </w:r>
      <w:r w:rsidR="0023091F">
        <w:rPr>
          <w:rFonts w:hint="eastAsia"/>
          <w:lang w:eastAsia="ko-KR"/>
        </w:rPr>
        <w:t>7.0</w:t>
      </w:r>
      <w:r>
        <w:rPr>
          <w:rFonts w:hint="eastAsia"/>
          <w:lang w:eastAsia="ko-KR"/>
        </w:rPr>
        <w:t>. Detailed results are described in the accompanied excel file.</w:t>
      </w:r>
      <w:r w:rsidR="00162BCE">
        <w:rPr>
          <w:rFonts w:hint="eastAsia"/>
          <w:lang w:eastAsia="ko-KR"/>
        </w:rPr>
        <w:t xml:space="preserve"> </w:t>
      </w:r>
      <w:r w:rsidR="00FD4146">
        <w:rPr>
          <w:rFonts w:hint="eastAsia"/>
          <w:lang w:eastAsia="ko-KR"/>
        </w:rPr>
        <w:t xml:space="preserve">It shows no difference in BD-rate as in Table 1. </w:t>
      </w:r>
      <w:r w:rsidR="00AB537D">
        <w:rPr>
          <w:rFonts w:hint="eastAsia"/>
          <w:lang w:eastAsia="ko-KR"/>
        </w:rPr>
        <w:t xml:space="preserve">It also shows very small gain under the condition of </w:t>
      </w:r>
      <w:r w:rsidR="00603C71">
        <w:rPr>
          <w:rFonts w:hint="eastAsia"/>
          <w:lang w:eastAsia="ko-KR"/>
        </w:rPr>
        <w:t xml:space="preserve">LBMAIN and LBHE10. </w:t>
      </w:r>
      <w:r w:rsidR="00947DF3">
        <w:rPr>
          <w:rFonts w:hint="eastAsia"/>
          <w:lang w:eastAsia="ko-KR"/>
        </w:rPr>
        <w:t xml:space="preserve">It does not impact much on the subjective qualities. </w:t>
      </w:r>
    </w:p>
    <w:p w:rsidR="00374731" w:rsidRPr="00360494" w:rsidRDefault="00374731" w:rsidP="00A426A0">
      <w:pPr>
        <w:rPr>
          <w:rFonts w:hint="eastAsia"/>
          <w:lang w:eastAsia="ko-KR"/>
        </w:rPr>
      </w:pPr>
    </w:p>
    <w:p w:rsidR="00FD578F" w:rsidRDefault="00FD578F" w:rsidP="00FD578F">
      <w:pPr>
        <w:pStyle w:val="aa"/>
        <w:keepNext/>
      </w:pPr>
      <w:r>
        <w:t xml:space="preserve">Table </w:t>
      </w:r>
      <w:fldSimple w:instr=" SEQ Table \* ARABIC ">
        <w:r>
          <w:rPr>
            <w:noProof/>
          </w:rPr>
          <w:t>1</w:t>
        </w:r>
      </w:fldSimple>
      <w:r>
        <w:rPr>
          <w:rFonts w:hint="eastAsia"/>
          <w:lang w:eastAsia="ko-KR"/>
        </w:rPr>
        <w:t xml:space="preserve"> </w:t>
      </w:r>
      <w:r w:rsidRPr="00B9463B">
        <w:rPr>
          <w:lang w:eastAsia="ko-KR"/>
        </w:rPr>
        <w:t>the BD rate of the proposed method under the common condition</w:t>
      </w:r>
    </w:p>
    <w:tbl>
      <w:tblPr>
        <w:tblW w:w="7676" w:type="dxa"/>
        <w:tblInd w:w="99" w:type="dxa"/>
        <w:tblCellMar>
          <w:left w:w="99" w:type="dxa"/>
          <w:right w:w="99" w:type="dxa"/>
        </w:tblCellMar>
        <w:tblLook w:val="04A0"/>
      </w:tblPr>
      <w:tblGrid>
        <w:gridCol w:w="1316"/>
        <w:gridCol w:w="1068"/>
        <w:gridCol w:w="1045"/>
        <w:gridCol w:w="1067"/>
        <w:gridCol w:w="1114"/>
        <w:gridCol w:w="1091"/>
        <w:gridCol w:w="975"/>
      </w:tblGrid>
      <w:tr w:rsidR="00FD578F" w:rsidRPr="00FD578F" w:rsidTr="00FD578F">
        <w:trPr>
          <w:trHeight w:val="240"/>
        </w:trPr>
        <w:tc>
          <w:tcPr>
            <w:tcW w:w="1316"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FD578F">
              <w:rPr>
                <w:rFonts w:ascii="Arial" w:eastAsia="굴림" w:hAnsi="Arial" w:cs="Arial"/>
                <w:b/>
                <w:bCs/>
                <w:color w:val="000000"/>
                <w:sz w:val="18"/>
                <w:szCs w:val="18"/>
                <w:lang w:eastAsia="ko-KR"/>
              </w:rPr>
              <w:t>Random Access Main</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FD578F">
              <w:rPr>
                <w:rFonts w:ascii="Arial" w:eastAsia="굴림" w:hAnsi="Arial" w:cs="Arial"/>
                <w:b/>
                <w:bCs/>
                <w:color w:val="000000"/>
                <w:sz w:val="18"/>
                <w:szCs w:val="18"/>
                <w:lang w:eastAsia="ko-KR"/>
              </w:rPr>
              <w:t>Random Access HE10</w:t>
            </w:r>
          </w:p>
        </w:tc>
      </w:tr>
      <w:tr w:rsidR="00FD578F" w:rsidRPr="00FD578F" w:rsidTr="00FD578F">
        <w:trPr>
          <w:trHeight w:val="255"/>
        </w:trPr>
        <w:tc>
          <w:tcPr>
            <w:tcW w:w="1316"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8" w:type="dxa"/>
            <w:tcBorders>
              <w:top w:val="nil"/>
              <w:left w:val="single" w:sz="8" w:space="0" w:color="auto"/>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Y</w:t>
            </w:r>
          </w:p>
        </w:tc>
        <w:tc>
          <w:tcPr>
            <w:tcW w:w="1045"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U</w:t>
            </w:r>
          </w:p>
        </w:tc>
        <w:tc>
          <w:tcPr>
            <w:tcW w:w="1067" w:type="dxa"/>
            <w:tcBorders>
              <w:top w:val="nil"/>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V</w:t>
            </w:r>
          </w:p>
        </w:tc>
        <w:tc>
          <w:tcPr>
            <w:tcW w:w="1114"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Y</w:t>
            </w:r>
          </w:p>
        </w:tc>
        <w:tc>
          <w:tcPr>
            <w:tcW w:w="1091"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U</w:t>
            </w:r>
          </w:p>
        </w:tc>
        <w:tc>
          <w:tcPr>
            <w:tcW w:w="975" w:type="dxa"/>
            <w:tcBorders>
              <w:top w:val="nil"/>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V</w:t>
            </w:r>
          </w:p>
        </w:tc>
      </w:tr>
      <w:tr w:rsidR="00FD578F" w:rsidRPr="00FD578F" w:rsidTr="00FD578F">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Class A</w:t>
            </w:r>
          </w:p>
        </w:tc>
        <w:tc>
          <w:tcPr>
            <w:tcW w:w="1068" w:type="dxa"/>
            <w:tcBorders>
              <w:top w:val="single" w:sz="8" w:space="0" w:color="auto"/>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045" w:type="dxa"/>
            <w:tcBorders>
              <w:top w:val="single" w:sz="8" w:space="0" w:color="auto"/>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c>
          <w:tcPr>
            <w:tcW w:w="1067" w:type="dxa"/>
            <w:tcBorders>
              <w:top w:val="single" w:sz="8" w:space="0" w:color="auto"/>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c>
          <w:tcPr>
            <w:tcW w:w="1114" w:type="dxa"/>
            <w:tcBorders>
              <w:top w:val="single" w:sz="8" w:space="0" w:color="auto"/>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091" w:type="dxa"/>
            <w:tcBorders>
              <w:top w:val="single" w:sz="8" w:space="0" w:color="auto"/>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-0.2%</w:t>
            </w:r>
          </w:p>
        </w:tc>
        <w:tc>
          <w:tcPr>
            <w:tcW w:w="975" w:type="dxa"/>
            <w:tcBorders>
              <w:top w:val="single" w:sz="8" w:space="0" w:color="auto"/>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0.2%</w:t>
            </w:r>
          </w:p>
        </w:tc>
      </w:tr>
      <w:tr w:rsidR="00FD578F" w:rsidRPr="00FD578F" w:rsidTr="00FD578F">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Class B</w:t>
            </w:r>
          </w:p>
        </w:tc>
        <w:tc>
          <w:tcPr>
            <w:tcW w:w="1068"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045"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067" w:type="dxa"/>
            <w:tcBorders>
              <w:top w:val="nil"/>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114"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091"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975" w:type="dxa"/>
            <w:tcBorders>
              <w:top w:val="nil"/>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r>
      <w:tr w:rsidR="00FD578F" w:rsidRPr="00FD578F" w:rsidTr="00FD578F">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Class C</w:t>
            </w:r>
          </w:p>
        </w:tc>
        <w:tc>
          <w:tcPr>
            <w:tcW w:w="1068"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045"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c>
          <w:tcPr>
            <w:tcW w:w="1067" w:type="dxa"/>
            <w:tcBorders>
              <w:top w:val="nil"/>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114"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091"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975" w:type="dxa"/>
            <w:tcBorders>
              <w:top w:val="nil"/>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r>
      <w:tr w:rsidR="00FD578F" w:rsidRPr="00FD578F" w:rsidTr="00FD578F">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Class D</w:t>
            </w:r>
          </w:p>
        </w:tc>
        <w:tc>
          <w:tcPr>
            <w:tcW w:w="1068"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045"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067" w:type="dxa"/>
            <w:tcBorders>
              <w:top w:val="nil"/>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114"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091"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c>
          <w:tcPr>
            <w:tcW w:w="975" w:type="dxa"/>
            <w:tcBorders>
              <w:top w:val="nil"/>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r>
      <w:tr w:rsidR="00FD578F" w:rsidRPr="00FD578F" w:rsidTr="00FD578F">
        <w:trPr>
          <w:trHeight w:val="255"/>
        </w:trPr>
        <w:tc>
          <w:tcPr>
            <w:tcW w:w="1316" w:type="dxa"/>
            <w:tcBorders>
              <w:top w:val="nil"/>
              <w:left w:val="single" w:sz="8" w:space="0" w:color="auto"/>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Class E</w:t>
            </w:r>
          </w:p>
        </w:tc>
        <w:tc>
          <w:tcPr>
            <w:tcW w:w="1068"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 xml:space="preserve">　</w:t>
            </w:r>
          </w:p>
        </w:tc>
        <w:tc>
          <w:tcPr>
            <w:tcW w:w="1045"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1067" w:type="dxa"/>
            <w:tcBorders>
              <w:top w:val="nil"/>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 xml:space="preserve">　</w:t>
            </w:r>
          </w:p>
        </w:tc>
        <w:tc>
          <w:tcPr>
            <w:tcW w:w="1114"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 xml:space="preserve">　</w:t>
            </w:r>
          </w:p>
        </w:tc>
        <w:tc>
          <w:tcPr>
            <w:tcW w:w="1091"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p>
        </w:tc>
        <w:tc>
          <w:tcPr>
            <w:tcW w:w="975" w:type="dxa"/>
            <w:tcBorders>
              <w:top w:val="nil"/>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 xml:space="preserve">　</w:t>
            </w:r>
          </w:p>
        </w:tc>
      </w:tr>
      <w:tr w:rsidR="00FD578F" w:rsidRPr="00FD578F" w:rsidTr="00FD578F">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b/>
                <w:bCs/>
                <w:color w:val="000000"/>
                <w:sz w:val="18"/>
                <w:szCs w:val="18"/>
                <w:lang w:eastAsia="ko-KR"/>
              </w:rPr>
            </w:pPr>
            <w:r w:rsidRPr="00FD578F">
              <w:rPr>
                <w:rFonts w:ascii="Arial" w:eastAsia="굴림" w:hAnsi="Arial" w:cs="Arial"/>
                <w:b/>
                <w:bCs/>
                <w:color w:val="000000"/>
                <w:sz w:val="18"/>
                <w:szCs w:val="18"/>
                <w:lang w:eastAsia="ko-KR"/>
              </w:rPr>
              <w:t>Overall</w:t>
            </w:r>
          </w:p>
        </w:tc>
        <w:tc>
          <w:tcPr>
            <w:tcW w:w="1068" w:type="dxa"/>
            <w:tcBorders>
              <w:top w:val="single" w:sz="8" w:space="0" w:color="auto"/>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045" w:type="dxa"/>
            <w:tcBorders>
              <w:top w:val="single" w:sz="8" w:space="0" w:color="auto"/>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067" w:type="dxa"/>
            <w:tcBorders>
              <w:top w:val="single" w:sz="8" w:space="0" w:color="auto"/>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114" w:type="dxa"/>
            <w:tcBorders>
              <w:top w:val="single" w:sz="8" w:space="0" w:color="auto"/>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091" w:type="dxa"/>
            <w:tcBorders>
              <w:top w:val="single" w:sz="8" w:space="0" w:color="auto"/>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975" w:type="dxa"/>
            <w:tcBorders>
              <w:top w:val="single" w:sz="8" w:space="0" w:color="auto"/>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r>
      <w:tr w:rsidR="00FD578F" w:rsidRPr="00FD578F" w:rsidTr="00FD578F">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 xml:space="preserve">　</w:t>
            </w:r>
          </w:p>
        </w:tc>
        <w:tc>
          <w:tcPr>
            <w:tcW w:w="1068" w:type="dxa"/>
            <w:tcBorders>
              <w:top w:val="nil"/>
              <w:left w:val="nil"/>
              <w:bottom w:val="single" w:sz="8" w:space="0" w:color="auto"/>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D578F">
              <w:rPr>
                <w:rFonts w:ascii="Arial" w:eastAsia="굴림" w:hAnsi="Arial" w:cs="Arial"/>
                <w:color w:val="808080"/>
                <w:sz w:val="18"/>
                <w:szCs w:val="18"/>
                <w:lang w:eastAsia="ko-KR"/>
              </w:rPr>
              <w:t>0.0%</w:t>
            </w:r>
          </w:p>
        </w:tc>
        <w:tc>
          <w:tcPr>
            <w:tcW w:w="1045" w:type="dxa"/>
            <w:tcBorders>
              <w:top w:val="nil"/>
              <w:left w:val="nil"/>
              <w:bottom w:val="single" w:sz="8" w:space="0" w:color="auto"/>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D578F">
              <w:rPr>
                <w:rFonts w:ascii="Arial" w:eastAsia="굴림" w:hAnsi="Arial" w:cs="Arial"/>
                <w:color w:val="808080"/>
                <w:sz w:val="18"/>
                <w:szCs w:val="18"/>
                <w:lang w:eastAsia="ko-KR"/>
              </w:rPr>
              <w:t>0.0%</w:t>
            </w:r>
          </w:p>
        </w:tc>
        <w:tc>
          <w:tcPr>
            <w:tcW w:w="1067" w:type="dxa"/>
            <w:tcBorders>
              <w:top w:val="nil"/>
              <w:left w:val="nil"/>
              <w:bottom w:val="single" w:sz="8" w:space="0" w:color="auto"/>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D578F">
              <w:rPr>
                <w:rFonts w:ascii="Arial" w:eastAsia="굴림" w:hAnsi="Arial" w:cs="Arial"/>
                <w:color w:val="808080"/>
                <w:sz w:val="18"/>
                <w:szCs w:val="18"/>
                <w:lang w:eastAsia="ko-KR"/>
              </w:rPr>
              <w:t>0.0%</w:t>
            </w:r>
          </w:p>
        </w:tc>
        <w:tc>
          <w:tcPr>
            <w:tcW w:w="1114" w:type="dxa"/>
            <w:tcBorders>
              <w:top w:val="nil"/>
              <w:left w:val="nil"/>
              <w:bottom w:val="single" w:sz="8" w:space="0" w:color="auto"/>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D578F">
              <w:rPr>
                <w:rFonts w:ascii="Arial" w:eastAsia="굴림" w:hAnsi="Arial" w:cs="Arial"/>
                <w:color w:val="808080"/>
                <w:sz w:val="18"/>
                <w:szCs w:val="18"/>
                <w:lang w:eastAsia="ko-KR"/>
              </w:rPr>
              <w:t>0.0%</w:t>
            </w:r>
          </w:p>
        </w:tc>
        <w:tc>
          <w:tcPr>
            <w:tcW w:w="1091" w:type="dxa"/>
            <w:tcBorders>
              <w:top w:val="nil"/>
              <w:left w:val="nil"/>
              <w:bottom w:val="single" w:sz="8" w:space="0" w:color="auto"/>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D578F">
              <w:rPr>
                <w:rFonts w:ascii="Arial" w:eastAsia="굴림" w:hAnsi="Arial" w:cs="Arial"/>
                <w:color w:val="808080"/>
                <w:sz w:val="18"/>
                <w:szCs w:val="18"/>
                <w:lang w:eastAsia="ko-KR"/>
              </w:rPr>
              <w:t>0.0%</w:t>
            </w:r>
          </w:p>
        </w:tc>
        <w:tc>
          <w:tcPr>
            <w:tcW w:w="975" w:type="dxa"/>
            <w:tcBorders>
              <w:top w:val="nil"/>
              <w:left w:val="nil"/>
              <w:bottom w:val="single" w:sz="8" w:space="0" w:color="auto"/>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D578F">
              <w:rPr>
                <w:rFonts w:ascii="Arial" w:eastAsia="굴림" w:hAnsi="Arial" w:cs="Arial"/>
                <w:color w:val="808080"/>
                <w:sz w:val="18"/>
                <w:szCs w:val="18"/>
                <w:lang w:eastAsia="ko-KR"/>
              </w:rPr>
              <w:t>0.0%</w:t>
            </w:r>
          </w:p>
        </w:tc>
      </w:tr>
      <w:tr w:rsidR="00FD578F" w:rsidRPr="00FD578F" w:rsidTr="00FD578F">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Class F</w:t>
            </w:r>
          </w:p>
        </w:tc>
        <w:tc>
          <w:tcPr>
            <w:tcW w:w="1068" w:type="dxa"/>
            <w:tcBorders>
              <w:top w:val="nil"/>
              <w:left w:val="nil"/>
              <w:bottom w:val="single" w:sz="8" w:space="0" w:color="auto"/>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045" w:type="dxa"/>
            <w:tcBorders>
              <w:top w:val="nil"/>
              <w:left w:val="nil"/>
              <w:bottom w:val="single" w:sz="8" w:space="0" w:color="auto"/>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c>
          <w:tcPr>
            <w:tcW w:w="1067" w:type="dxa"/>
            <w:tcBorders>
              <w:top w:val="nil"/>
              <w:left w:val="nil"/>
              <w:bottom w:val="single" w:sz="8" w:space="0" w:color="auto"/>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c>
          <w:tcPr>
            <w:tcW w:w="1114" w:type="dxa"/>
            <w:tcBorders>
              <w:top w:val="nil"/>
              <w:left w:val="nil"/>
              <w:bottom w:val="single" w:sz="8" w:space="0" w:color="auto"/>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091" w:type="dxa"/>
            <w:tcBorders>
              <w:top w:val="nil"/>
              <w:left w:val="nil"/>
              <w:bottom w:val="single" w:sz="8" w:space="0" w:color="auto"/>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975" w:type="dxa"/>
            <w:tcBorders>
              <w:top w:val="nil"/>
              <w:left w:val="nil"/>
              <w:bottom w:val="single" w:sz="8" w:space="0" w:color="auto"/>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r>
      <w:tr w:rsidR="00FD578F" w:rsidRPr="00FD578F" w:rsidTr="00FD578F">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Enc Time[%]</w:t>
            </w:r>
          </w:p>
        </w:tc>
        <w:tc>
          <w:tcPr>
            <w:tcW w:w="3180" w:type="dxa"/>
            <w:gridSpan w:val="3"/>
            <w:tcBorders>
              <w:top w:val="nil"/>
              <w:left w:val="nil"/>
              <w:bottom w:val="nil"/>
              <w:right w:val="single" w:sz="8" w:space="0" w:color="000000"/>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#NUM!</w:t>
            </w:r>
          </w:p>
        </w:tc>
        <w:tc>
          <w:tcPr>
            <w:tcW w:w="3180" w:type="dxa"/>
            <w:gridSpan w:val="3"/>
            <w:tcBorders>
              <w:top w:val="nil"/>
              <w:left w:val="nil"/>
              <w:bottom w:val="nil"/>
              <w:right w:val="single" w:sz="8" w:space="0" w:color="000000"/>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#NUM!</w:t>
            </w:r>
          </w:p>
        </w:tc>
      </w:tr>
      <w:tr w:rsidR="00FD578F" w:rsidRPr="00FD578F" w:rsidTr="00FD578F">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#NUM!</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#NUM!</w:t>
            </w:r>
          </w:p>
        </w:tc>
      </w:tr>
      <w:tr w:rsidR="00FD578F" w:rsidRPr="00FD578F" w:rsidTr="00FD578F">
        <w:trPr>
          <w:trHeight w:val="255"/>
        </w:trPr>
        <w:tc>
          <w:tcPr>
            <w:tcW w:w="1316"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8"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45"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7"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114"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91"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975"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r>
      <w:tr w:rsidR="00FD578F" w:rsidRPr="00FD578F" w:rsidTr="00FD578F">
        <w:trPr>
          <w:trHeight w:val="240"/>
        </w:trPr>
        <w:tc>
          <w:tcPr>
            <w:tcW w:w="1316"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FD578F">
              <w:rPr>
                <w:rFonts w:ascii="Arial" w:eastAsia="굴림" w:hAnsi="Arial" w:cs="Arial"/>
                <w:b/>
                <w:bCs/>
                <w:color w:val="000000"/>
                <w:sz w:val="18"/>
                <w:szCs w:val="18"/>
                <w:lang w:eastAsia="ko-KR"/>
              </w:rPr>
              <w:t>Low delay B Main</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b/>
                <w:bCs/>
                <w:color w:val="000000"/>
                <w:sz w:val="18"/>
                <w:szCs w:val="18"/>
                <w:lang w:eastAsia="ko-KR"/>
              </w:rPr>
            </w:pPr>
            <w:r w:rsidRPr="00FD578F">
              <w:rPr>
                <w:rFonts w:ascii="Arial" w:eastAsia="굴림" w:hAnsi="Arial" w:cs="Arial"/>
                <w:b/>
                <w:bCs/>
                <w:color w:val="000000"/>
                <w:sz w:val="18"/>
                <w:szCs w:val="18"/>
                <w:lang w:eastAsia="ko-KR"/>
              </w:rPr>
              <w:t>Low delay B HE10</w:t>
            </w:r>
          </w:p>
        </w:tc>
      </w:tr>
      <w:tr w:rsidR="00FD578F" w:rsidRPr="00FD578F" w:rsidTr="00FD578F">
        <w:trPr>
          <w:trHeight w:val="255"/>
        </w:trPr>
        <w:tc>
          <w:tcPr>
            <w:tcW w:w="1316"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p>
        </w:tc>
        <w:tc>
          <w:tcPr>
            <w:tcW w:w="1068" w:type="dxa"/>
            <w:tcBorders>
              <w:top w:val="nil"/>
              <w:left w:val="single" w:sz="8" w:space="0" w:color="auto"/>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Y</w:t>
            </w:r>
          </w:p>
        </w:tc>
        <w:tc>
          <w:tcPr>
            <w:tcW w:w="1045"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U</w:t>
            </w:r>
          </w:p>
        </w:tc>
        <w:tc>
          <w:tcPr>
            <w:tcW w:w="1067" w:type="dxa"/>
            <w:tcBorders>
              <w:top w:val="nil"/>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V</w:t>
            </w:r>
          </w:p>
        </w:tc>
        <w:tc>
          <w:tcPr>
            <w:tcW w:w="1114"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Y</w:t>
            </w:r>
          </w:p>
        </w:tc>
        <w:tc>
          <w:tcPr>
            <w:tcW w:w="1091"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U</w:t>
            </w:r>
          </w:p>
        </w:tc>
        <w:tc>
          <w:tcPr>
            <w:tcW w:w="975" w:type="dxa"/>
            <w:tcBorders>
              <w:top w:val="nil"/>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V</w:t>
            </w:r>
          </w:p>
        </w:tc>
      </w:tr>
      <w:tr w:rsidR="00FD578F" w:rsidRPr="00FD578F" w:rsidTr="00FD578F">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Class A</w:t>
            </w:r>
          </w:p>
        </w:tc>
        <w:tc>
          <w:tcPr>
            <w:tcW w:w="1068" w:type="dxa"/>
            <w:tcBorders>
              <w:top w:val="single" w:sz="8" w:space="0" w:color="auto"/>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 xml:space="preserve">　</w:t>
            </w:r>
          </w:p>
        </w:tc>
        <w:tc>
          <w:tcPr>
            <w:tcW w:w="1045" w:type="dxa"/>
            <w:tcBorders>
              <w:top w:val="single" w:sz="8" w:space="0" w:color="auto"/>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 xml:space="preserve">　</w:t>
            </w:r>
          </w:p>
        </w:tc>
        <w:tc>
          <w:tcPr>
            <w:tcW w:w="1067" w:type="dxa"/>
            <w:tcBorders>
              <w:top w:val="single" w:sz="8" w:space="0" w:color="auto"/>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 xml:space="preserve">　</w:t>
            </w:r>
          </w:p>
        </w:tc>
        <w:tc>
          <w:tcPr>
            <w:tcW w:w="1114" w:type="dxa"/>
            <w:tcBorders>
              <w:top w:val="single" w:sz="8" w:space="0" w:color="auto"/>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 xml:space="preserve">　</w:t>
            </w:r>
          </w:p>
        </w:tc>
        <w:tc>
          <w:tcPr>
            <w:tcW w:w="1091" w:type="dxa"/>
            <w:tcBorders>
              <w:top w:val="single" w:sz="8" w:space="0" w:color="auto"/>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 xml:space="preserve">　</w:t>
            </w:r>
          </w:p>
        </w:tc>
        <w:tc>
          <w:tcPr>
            <w:tcW w:w="975" w:type="dxa"/>
            <w:tcBorders>
              <w:top w:val="single" w:sz="8" w:space="0" w:color="auto"/>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 xml:space="preserve">　</w:t>
            </w:r>
          </w:p>
        </w:tc>
      </w:tr>
      <w:tr w:rsidR="00FD578F" w:rsidRPr="00FD578F" w:rsidTr="00FD578F">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Class B</w:t>
            </w:r>
          </w:p>
        </w:tc>
        <w:tc>
          <w:tcPr>
            <w:tcW w:w="1068"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045"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c>
          <w:tcPr>
            <w:tcW w:w="1067" w:type="dxa"/>
            <w:tcBorders>
              <w:top w:val="nil"/>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-0.2%</w:t>
            </w:r>
          </w:p>
        </w:tc>
        <w:tc>
          <w:tcPr>
            <w:tcW w:w="1114"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c>
          <w:tcPr>
            <w:tcW w:w="1091"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975" w:type="dxa"/>
            <w:tcBorders>
              <w:top w:val="nil"/>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r>
      <w:tr w:rsidR="00FD578F" w:rsidRPr="00FD578F" w:rsidTr="00FD578F">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Class C</w:t>
            </w:r>
          </w:p>
        </w:tc>
        <w:tc>
          <w:tcPr>
            <w:tcW w:w="1068"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045"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c>
          <w:tcPr>
            <w:tcW w:w="1067" w:type="dxa"/>
            <w:tcBorders>
              <w:top w:val="nil"/>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114"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c>
          <w:tcPr>
            <w:tcW w:w="1091"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-0.2%</w:t>
            </w:r>
          </w:p>
        </w:tc>
        <w:tc>
          <w:tcPr>
            <w:tcW w:w="975" w:type="dxa"/>
            <w:tcBorders>
              <w:top w:val="nil"/>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r>
      <w:tr w:rsidR="00FD578F" w:rsidRPr="00FD578F" w:rsidTr="00FD578F">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Class D</w:t>
            </w:r>
          </w:p>
        </w:tc>
        <w:tc>
          <w:tcPr>
            <w:tcW w:w="1068"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c>
          <w:tcPr>
            <w:tcW w:w="1045"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0.3%</w:t>
            </w:r>
          </w:p>
        </w:tc>
        <w:tc>
          <w:tcPr>
            <w:tcW w:w="1067" w:type="dxa"/>
            <w:tcBorders>
              <w:top w:val="nil"/>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0.5%</w:t>
            </w:r>
          </w:p>
        </w:tc>
        <w:tc>
          <w:tcPr>
            <w:tcW w:w="1114"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c>
          <w:tcPr>
            <w:tcW w:w="1091"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c>
          <w:tcPr>
            <w:tcW w:w="975" w:type="dxa"/>
            <w:tcBorders>
              <w:top w:val="nil"/>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r>
      <w:tr w:rsidR="00FD578F" w:rsidRPr="00FD578F" w:rsidTr="00FD578F">
        <w:trPr>
          <w:trHeight w:val="255"/>
        </w:trPr>
        <w:tc>
          <w:tcPr>
            <w:tcW w:w="1316" w:type="dxa"/>
            <w:tcBorders>
              <w:top w:val="nil"/>
              <w:left w:val="single" w:sz="8" w:space="0" w:color="auto"/>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Class E</w:t>
            </w:r>
          </w:p>
        </w:tc>
        <w:tc>
          <w:tcPr>
            <w:tcW w:w="1068"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c>
          <w:tcPr>
            <w:tcW w:w="1045"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-0.2%</w:t>
            </w:r>
          </w:p>
        </w:tc>
        <w:tc>
          <w:tcPr>
            <w:tcW w:w="1067" w:type="dxa"/>
            <w:tcBorders>
              <w:top w:val="nil"/>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-0.3%</w:t>
            </w:r>
          </w:p>
        </w:tc>
        <w:tc>
          <w:tcPr>
            <w:tcW w:w="1114"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c>
          <w:tcPr>
            <w:tcW w:w="1091" w:type="dxa"/>
            <w:tcBorders>
              <w:top w:val="nil"/>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975" w:type="dxa"/>
            <w:tcBorders>
              <w:top w:val="nil"/>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r>
      <w:tr w:rsidR="00FD578F" w:rsidRPr="00FD578F" w:rsidTr="00FD578F">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b/>
                <w:bCs/>
                <w:color w:val="000000"/>
                <w:sz w:val="18"/>
                <w:szCs w:val="18"/>
                <w:lang w:eastAsia="ko-KR"/>
              </w:rPr>
            </w:pPr>
            <w:r w:rsidRPr="00FD578F">
              <w:rPr>
                <w:rFonts w:ascii="Arial" w:eastAsia="굴림" w:hAnsi="Arial" w:cs="Arial"/>
                <w:b/>
                <w:bCs/>
                <w:color w:val="000000"/>
                <w:sz w:val="18"/>
                <w:szCs w:val="18"/>
                <w:lang w:eastAsia="ko-KR"/>
              </w:rPr>
              <w:t>Overall</w:t>
            </w:r>
          </w:p>
        </w:tc>
        <w:tc>
          <w:tcPr>
            <w:tcW w:w="1068" w:type="dxa"/>
            <w:tcBorders>
              <w:top w:val="single" w:sz="8" w:space="0" w:color="auto"/>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c>
          <w:tcPr>
            <w:tcW w:w="1045" w:type="dxa"/>
            <w:tcBorders>
              <w:top w:val="single" w:sz="8" w:space="0" w:color="auto"/>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067" w:type="dxa"/>
            <w:tcBorders>
              <w:top w:val="single" w:sz="8" w:space="0" w:color="auto"/>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114" w:type="dxa"/>
            <w:tcBorders>
              <w:top w:val="single" w:sz="8" w:space="0" w:color="auto"/>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c>
          <w:tcPr>
            <w:tcW w:w="1091" w:type="dxa"/>
            <w:tcBorders>
              <w:top w:val="single" w:sz="8" w:space="0" w:color="auto"/>
              <w:left w:val="nil"/>
              <w:bottom w:val="nil"/>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c>
          <w:tcPr>
            <w:tcW w:w="975" w:type="dxa"/>
            <w:tcBorders>
              <w:top w:val="single" w:sz="8" w:space="0" w:color="auto"/>
              <w:left w:val="nil"/>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r>
      <w:tr w:rsidR="00FD578F" w:rsidRPr="00FD578F" w:rsidTr="00FD578F">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 xml:space="preserve">　</w:t>
            </w:r>
          </w:p>
        </w:tc>
        <w:tc>
          <w:tcPr>
            <w:tcW w:w="1068" w:type="dxa"/>
            <w:tcBorders>
              <w:top w:val="nil"/>
              <w:left w:val="nil"/>
              <w:bottom w:val="single" w:sz="8" w:space="0" w:color="auto"/>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D578F">
              <w:rPr>
                <w:rFonts w:ascii="Arial" w:eastAsia="굴림" w:hAnsi="Arial" w:cs="Arial"/>
                <w:color w:val="808080"/>
                <w:sz w:val="18"/>
                <w:szCs w:val="18"/>
                <w:lang w:eastAsia="ko-KR"/>
              </w:rPr>
              <w:t>-0.1%</w:t>
            </w:r>
          </w:p>
        </w:tc>
        <w:tc>
          <w:tcPr>
            <w:tcW w:w="1045" w:type="dxa"/>
            <w:tcBorders>
              <w:top w:val="nil"/>
              <w:left w:val="nil"/>
              <w:bottom w:val="single" w:sz="8" w:space="0" w:color="auto"/>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D578F">
              <w:rPr>
                <w:rFonts w:ascii="Arial" w:eastAsia="굴림" w:hAnsi="Arial" w:cs="Arial"/>
                <w:color w:val="808080"/>
                <w:sz w:val="18"/>
                <w:szCs w:val="18"/>
                <w:lang w:eastAsia="ko-KR"/>
              </w:rPr>
              <w:t>0.1%</w:t>
            </w:r>
          </w:p>
        </w:tc>
        <w:tc>
          <w:tcPr>
            <w:tcW w:w="1067" w:type="dxa"/>
            <w:tcBorders>
              <w:top w:val="nil"/>
              <w:left w:val="nil"/>
              <w:bottom w:val="single" w:sz="8" w:space="0" w:color="auto"/>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D578F">
              <w:rPr>
                <w:rFonts w:ascii="Arial" w:eastAsia="굴림" w:hAnsi="Arial" w:cs="Arial"/>
                <w:color w:val="808080"/>
                <w:sz w:val="18"/>
                <w:szCs w:val="18"/>
                <w:lang w:eastAsia="ko-KR"/>
              </w:rPr>
              <w:t>0.0%</w:t>
            </w:r>
          </w:p>
        </w:tc>
        <w:tc>
          <w:tcPr>
            <w:tcW w:w="1114" w:type="dxa"/>
            <w:tcBorders>
              <w:top w:val="nil"/>
              <w:left w:val="nil"/>
              <w:bottom w:val="single" w:sz="8" w:space="0" w:color="auto"/>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D578F">
              <w:rPr>
                <w:rFonts w:ascii="Arial" w:eastAsia="굴림" w:hAnsi="Arial" w:cs="Arial"/>
                <w:color w:val="808080"/>
                <w:sz w:val="18"/>
                <w:szCs w:val="18"/>
                <w:lang w:eastAsia="ko-KR"/>
              </w:rPr>
              <w:t>-0.1%</w:t>
            </w:r>
          </w:p>
        </w:tc>
        <w:tc>
          <w:tcPr>
            <w:tcW w:w="1091" w:type="dxa"/>
            <w:tcBorders>
              <w:top w:val="nil"/>
              <w:left w:val="nil"/>
              <w:bottom w:val="single" w:sz="8" w:space="0" w:color="auto"/>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D578F">
              <w:rPr>
                <w:rFonts w:ascii="Arial" w:eastAsia="굴림" w:hAnsi="Arial" w:cs="Arial"/>
                <w:color w:val="808080"/>
                <w:sz w:val="18"/>
                <w:szCs w:val="18"/>
                <w:lang w:eastAsia="ko-KR"/>
              </w:rPr>
              <w:t>0.0%</w:t>
            </w:r>
          </w:p>
        </w:tc>
        <w:tc>
          <w:tcPr>
            <w:tcW w:w="975" w:type="dxa"/>
            <w:tcBorders>
              <w:top w:val="nil"/>
              <w:left w:val="nil"/>
              <w:bottom w:val="single" w:sz="8" w:space="0" w:color="auto"/>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808080"/>
                <w:sz w:val="18"/>
                <w:szCs w:val="18"/>
                <w:lang w:eastAsia="ko-KR"/>
              </w:rPr>
            </w:pPr>
            <w:r w:rsidRPr="00FD578F">
              <w:rPr>
                <w:rFonts w:ascii="Arial" w:eastAsia="굴림" w:hAnsi="Arial" w:cs="Arial"/>
                <w:color w:val="808080"/>
                <w:sz w:val="18"/>
                <w:szCs w:val="18"/>
                <w:lang w:eastAsia="ko-KR"/>
              </w:rPr>
              <w:t>0.1%</w:t>
            </w:r>
          </w:p>
        </w:tc>
      </w:tr>
      <w:tr w:rsidR="00FD578F" w:rsidRPr="00FD578F" w:rsidTr="00FD578F">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Class F</w:t>
            </w:r>
          </w:p>
        </w:tc>
        <w:tc>
          <w:tcPr>
            <w:tcW w:w="1068" w:type="dxa"/>
            <w:tcBorders>
              <w:top w:val="nil"/>
              <w:left w:val="nil"/>
              <w:bottom w:val="single" w:sz="8" w:space="0" w:color="auto"/>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c>
          <w:tcPr>
            <w:tcW w:w="1045" w:type="dxa"/>
            <w:tcBorders>
              <w:top w:val="nil"/>
              <w:left w:val="nil"/>
              <w:bottom w:val="single" w:sz="8" w:space="0" w:color="auto"/>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1067" w:type="dxa"/>
            <w:tcBorders>
              <w:top w:val="nil"/>
              <w:left w:val="nil"/>
              <w:bottom w:val="single" w:sz="8" w:space="0" w:color="auto"/>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0.2%</w:t>
            </w:r>
          </w:p>
        </w:tc>
        <w:tc>
          <w:tcPr>
            <w:tcW w:w="1114" w:type="dxa"/>
            <w:tcBorders>
              <w:top w:val="nil"/>
              <w:left w:val="nil"/>
              <w:bottom w:val="single" w:sz="8" w:space="0" w:color="auto"/>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0.1%</w:t>
            </w:r>
          </w:p>
        </w:tc>
        <w:tc>
          <w:tcPr>
            <w:tcW w:w="1091" w:type="dxa"/>
            <w:tcBorders>
              <w:top w:val="nil"/>
              <w:left w:val="nil"/>
              <w:bottom w:val="single" w:sz="8" w:space="0" w:color="auto"/>
              <w:right w:val="nil"/>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0.0%</w:t>
            </w:r>
          </w:p>
        </w:tc>
        <w:tc>
          <w:tcPr>
            <w:tcW w:w="975" w:type="dxa"/>
            <w:tcBorders>
              <w:top w:val="nil"/>
              <w:left w:val="nil"/>
              <w:bottom w:val="single" w:sz="8" w:space="0" w:color="auto"/>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1.2%</w:t>
            </w:r>
          </w:p>
        </w:tc>
      </w:tr>
      <w:tr w:rsidR="00FD578F" w:rsidRPr="00FD578F" w:rsidTr="00FD578F">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Enc Time[%]</w:t>
            </w:r>
          </w:p>
        </w:tc>
        <w:tc>
          <w:tcPr>
            <w:tcW w:w="3180" w:type="dxa"/>
            <w:gridSpan w:val="3"/>
            <w:tcBorders>
              <w:top w:val="nil"/>
              <w:left w:val="nil"/>
              <w:bottom w:val="nil"/>
              <w:right w:val="single" w:sz="8" w:space="0" w:color="000000"/>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#NUM!</w:t>
            </w:r>
          </w:p>
        </w:tc>
        <w:tc>
          <w:tcPr>
            <w:tcW w:w="3180" w:type="dxa"/>
            <w:gridSpan w:val="3"/>
            <w:tcBorders>
              <w:top w:val="nil"/>
              <w:left w:val="nil"/>
              <w:bottom w:val="nil"/>
              <w:right w:val="single" w:sz="8" w:space="0" w:color="000000"/>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#NUM!</w:t>
            </w:r>
          </w:p>
        </w:tc>
      </w:tr>
      <w:tr w:rsidR="00FD578F" w:rsidRPr="00FD578F" w:rsidTr="00FD578F">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#NUM!</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D578F" w:rsidRPr="00FD578F" w:rsidRDefault="00FD578F" w:rsidP="00FD578F">
            <w:pPr>
              <w:tabs>
                <w:tab w:val="clear" w:pos="360"/>
                <w:tab w:val="clear" w:pos="720"/>
                <w:tab w:val="clear" w:pos="1080"/>
                <w:tab w:val="clear" w:pos="1440"/>
              </w:tabs>
              <w:overflowPunct/>
              <w:autoSpaceDE/>
              <w:autoSpaceDN/>
              <w:adjustRightInd/>
              <w:spacing w:before="0"/>
              <w:jc w:val="center"/>
              <w:textAlignment w:val="auto"/>
              <w:rPr>
                <w:rFonts w:ascii="Arial" w:eastAsia="굴림" w:hAnsi="Arial" w:cs="Arial"/>
                <w:color w:val="000000"/>
                <w:sz w:val="18"/>
                <w:szCs w:val="18"/>
                <w:lang w:eastAsia="ko-KR"/>
              </w:rPr>
            </w:pPr>
            <w:r w:rsidRPr="00FD578F">
              <w:rPr>
                <w:rFonts w:ascii="Arial" w:eastAsia="굴림" w:hAnsi="Arial" w:cs="Arial"/>
                <w:color w:val="000000"/>
                <w:sz w:val="18"/>
                <w:szCs w:val="18"/>
                <w:lang w:eastAsia="ko-KR"/>
              </w:rPr>
              <w:t>#NUM!</w:t>
            </w:r>
          </w:p>
        </w:tc>
      </w:tr>
    </w:tbl>
    <w:p w:rsidR="004124DF" w:rsidRDefault="004124DF" w:rsidP="004124DF">
      <w:pPr>
        <w:pStyle w:val="1"/>
        <w:numPr>
          <w:ilvl w:val="0"/>
          <w:numId w:val="0"/>
        </w:numPr>
        <w:ind w:left="432"/>
        <w:rPr>
          <w:rFonts w:hint="eastAsia"/>
          <w:lang w:eastAsia="ko-KR"/>
        </w:rPr>
      </w:pPr>
    </w:p>
    <w:p w:rsidR="0082363F" w:rsidRDefault="0082363F" w:rsidP="0082363F">
      <w:pPr>
        <w:pStyle w:val="1"/>
        <w:ind w:left="432" w:hanging="432"/>
        <w:rPr>
          <w:rFonts w:hint="eastAsia"/>
          <w:lang w:eastAsia="ko-KR"/>
        </w:rPr>
      </w:pPr>
      <w:r>
        <w:rPr>
          <w:rFonts w:hint="eastAsia"/>
          <w:lang w:eastAsia="ko-KR"/>
        </w:rPr>
        <w:t>Working Draft</w:t>
      </w:r>
    </w:p>
    <w:p w:rsidR="00926283" w:rsidRPr="00926283" w:rsidRDefault="00926283" w:rsidP="00926283">
      <w:pPr>
        <w:pStyle w:val="ab"/>
        <w:keepNext/>
        <w:numPr>
          <w:ilvl w:val="0"/>
          <w:numId w:val="14"/>
        </w:numPr>
        <w:spacing w:before="240" w:after="60"/>
        <w:ind w:leftChars="0"/>
        <w:outlineLvl w:val="0"/>
        <w:rPr>
          <w:rFonts w:cs="Arial"/>
          <w:b/>
          <w:bCs/>
          <w:vanish/>
          <w:kern w:val="32"/>
          <w:sz w:val="32"/>
          <w:szCs w:val="32"/>
        </w:rPr>
      </w:pPr>
      <w:bookmarkStart w:id="5" w:name="_Toc311217271"/>
      <w:bookmarkStart w:id="6" w:name="_Toc317198816"/>
      <w:bookmarkStart w:id="7" w:name="_Ref324946706"/>
      <w:bookmarkStart w:id="8" w:name="_Toc328753063"/>
    </w:p>
    <w:p w:rsidR="00926283" w:rsidRPr="00926283" w:rsidRDefault="00926283" w:rsidP="00926283">
      <w:pPr>
        <w:pStyle w:val="ab"/>
        <w:keepNext/>
        <w:numPr>
          <w:ilvl w:val="0"/>
          <w:numId w:val="14"/>
        </w:numPr>
        <w:spacing w:before="240" w:after="60"/>
        <w:ind w:leftChars="0"/>
        <w:outlineLvl w:val="0"/>
        <w:rPr>
          <w:rFonts w:cs="Arial"/>
          <w:b/>
          <w:bCs/>
          <w:vanish/>
          <w:kern w:val="32"/>
          <w:sz w:val="32"/>
          <w:szCs w:val="32"/>
        </w:rPr>
      </w:pPr>
    </w:p>
    <w:p w:rsidR="00926283" w:rsidRPr="00926283" w:rsidRDefault="00926283" w:rsidP="00926283">
      <w:pPr>
        <w:pStyle w:val="ab"/>
        <w:keepNext/>
        <w:numPr>
          <w:ilvl w:val="0"/>
          <w:numId w:val="14"/>
        </w:numPr>
        <w:spacing w:before="240" w:after="60"/>
        <w:ind w:leftChars="0"/>
        <w:outlineLvl w:val="0"/>
        <w:rPr>
          <w:rFonts w:cs="Arial"/>
          <w:b/>
          <w:bCs/>
          <w:vanish/>
          <w:kern w:val="32"/>
          <w:sz w:val="32"/>
          <w:szCs w:val="32"/>
        </w:rPr>
      </w:pPr>
    </w:p>
    <w:p w:rsidR="00926283" w:rsidRPr="00926283" w:rsidRDefault="00926283" w:rsidP="00926283">
      <w:pPr>
        <w:pStyle w:val="ab"/>
        <w:keepNext/>
        <w:numPr>
          <w:ilvl w:val="0"/>
          <w:numId w:val="14"/>
        </w:numPr>
        <w:spacing w:before="240" w:after="60"/>
        <w:ind w:leftChars="0"/>
        <w:outlineLvl w:val="0"/>
        <w:rPr>
          <w:rFonts w:cs="Arial"/>
          <w:b/>
          <w:bCs/>
          <w:vanish/>
          <w:kern w:val="32"/>
          <w:sz w:val="32"/>
          <w:szCs w:val="32"/>
        </w:rPr>
      </w:pPr>
    </w:p>
    <w:p w:rsidR="00926283" w:rsidRPr="00926283" w:rsidRDefault="00926283" w:rsidP="00926283">
      <w:pPr>
        <w:pStyle w:val="ab"/>
        <w:keepNext/>
        <w:numPr>
          <w:ilvl w:val="1"/>
          <w:numId w:val="14"/>
        </w:numPr>
        <w:tabs>
          <w:tab w:val="clear" w:pos="360"/>
        </w:tabs>
        <w:spacing w:before="240" w:after="60"/>
        <w:ind w:leftChars="0"/>
        <w:outlineLvl w:val="1"/>
        <w:rPr>
          <w:b/>
          <w:bCs/>
          <w:i/>
          <w:iCs/>
          <w:vanish/>
          <w:sz w:val="28"/>
          <w:szCs w:val="28"/>
          <w:lang/>
        </w:rPr>
      </w:pPr>
    </w:p>
    <w:p w:rsidR="00926283" w:rsidRPr="00926283" w:rsidRDefault="00926283" w:rsidP="00926283">
      <w:pPr>
        <w:pStyle w:val="ab"/>
        <w:keepNext/>
        <w:numPr>
          <w:ilvl w:val="1"/>
          <w:numId w:val="14"/>
        </w:numPr>
        <w:tabs>
          <w:tab w:val="clear" w:pos="360"/>
        </w:tabs>
        <w:spacing w:before="240" w:after="60"/>
        <w:ind w:leftChars="0"/>
        <w:outlineLvl w:val="1"/>
        <w:rPr>
          <w:b/>
          <w:bCs/>
          <w:i/>
          <w:iCs/>
          <w:vanish/>
          <w:sz w:val="28"/>
          <w:szCs w:val="28"/>
          <w:lang/>
        </w:rPr>
      </w:pPr>
    </w:p>
    <w:p w:rsidR="00926283" w:rsidRPr="00926283" w:rsidRDefault="00926283" w:rsidP="00926283">
      <w:pPr>
        <w:pStyle w:val="ab"/>
        <w:keepNext/>
        <w:numPr>
          <w:ilvl w:val="1"/>
          <w:numId w:val="14"/>
        </w:numPr>
        <w:tabs>
          <w:tab w:val="clear" w:pos="360"/>
        </w:tabs>
        <w:spacing w:before="240" w:after="60"/>
        <w:ind w:leftChars="0"/>
        <w:outlineLvl w:val="1"/>
        <w:rPr>
          <w:b/>
          <w:bCs/>
          <w:i/>
          <w:iCs/>
          <w:vanish/>
          <w:sz w:val="28"/>
          <w:szCs w:val="28"/>
          <w:lang/>
        </w:rPr>
      </w:pPr>
    </w:p>
    <w:p w:rsidR="00926283" w:rsidRPr="00926283" w:rsidRDefault="00926283" w:rsidP="00926283">
      <w:pPr>
        <w:pStyle w:val="ab"/>
        <w:keepNext/>
        <w:numPr>
          <w:ilvl w:val="1"/>
          <w:numId w:val="14"/>
        </w:numPr>
        <w:tabs>
          <w:tab w:val="clear" w:pos="360"/>
        </w:tabs>
        <w:spacing w:before="240" w:after="60"/>
        <w:ind w:leftChars="0"/>
        <w:outlineLvl w:val="1"/>
        <w:rPr>
          <w:b/>
          <w:bCs/>
          <w:i/>
          <w:iCs/>
          <w:vanish/>
          <w:sz w:val="28"/>
          <w:szCs w:val="28"/>
          <w:lang/>
        </w:rPr>
      </w:pPr>
    </w:p>
    <w:p w:rsidR="00926283" w:rsidRPr="00926283" w:rsidRDefault="00926283" w:rsidP="00926283">
      <w:pPr>
        <w:pStyle w:val="ab"/>
        <w:keepNext/>
        <w:numPr>
          <w:ilvl w:val="1"/>
          <w:numId w:val="14"/>
        </w:numPr>
        <w:tabs>
          <w:tab w:val="clear" w:pos="360"/>
        </w:tabs>
        <w:spacing w:before="240" w:after="60"/>
        <w:ind w:leftChars="0"/>
        <w:outlineLvl w:val="1"/>
        <w:rPr>
          <w:b/>
          <w:bCs/>
          <w:i/>
          <w:iCs/>
          <w:vanish/>
          <w:sz w:val="28"/>
          <w:szCs w:val="28"/>
          <w:lang/>
        </w:rPr>
      </w:pPr>
    </w:p>
    <w:p w:rsidR="00926283" w:rsidRPr="00926283" w:rsidRDefault="00926283" w:rsidP="00926283">
      <w:pPr>
        <w:pStyle w:val="ab"/>
        <w:keepNext/>
        <w:numPr>
          <w:ilvl w:val="1"/>
          <w:numId w:val="14"/>
        </w:numPr>
        <w:tabs>
          <w:tab w:val="clear" w:pos="360"/>
        </w:tabs>
        <w:spacing w:before="240" w:after="60"/>
        <w:ind w:leftChars="0"/>
        <w:outlineLvl w:val="1"/>
        <w:rPr>
          <w:b/>
          <w:bCs/>
          <w:i/>
          <w:iCs/>
          <w:vanish/>
          <w:sz w:val="28"/>
          <w:szCs w:val="28"/>
          <w:lang/>
        </w:rPr>
      </w:pPr>
    </w:p>
    <w:p w:rsidR="00926283" w:rsidRPr="00926283" w:rsidRDefault="00926283" w:rsidP="00926283">
      <w:pPr>
        <w:pStyle w:val="ab"/>
        <w:keepNext/>
        <w:numPr>
          <w:ilvl w:val="1"/>
          <w:numId w:val="14"/>
        </w:numPr>
        <w:tabs>
          <w:tab w:val="clear" w:pos="360"/>
        </w:tabs>
        <w:spacing w:before="240" w:after="60"/>
        <w:ind w:leftChars="0"/>
        <w:outlineLvl w:val="1"/>
        <w:rPr>
          <w:b/>
          <w:bCs/>
          <w:i/>
          <w:iCs/>
          <w:vanish/>
          <w:sz w:val="28"/>
          <w:szCs w:val="28"/>
          <w:lang/>
        </w:rPr>
      </w:pPr>
    </w:p>
    <w:p w:rsidR="00926283" w:rsidRPr="00926283" w:rsidRDefault="00926283" w:rsidP="00926283">
      <w:pPr>
        <w:pStyle w:val="ab"/>
        <w:keepNext/>
        <w:numPr>
          <w:ilvl w:val="2"/>
          <w:numId w:val="14"/>
        </w:numPr>
        <w:spacing w:before="240" w:after="60"/>
        <w:ind w:leftChars="0"/>
        <w:outlineLvl w:val="2"/>
        <w:rPr>
          <w:b/>
          <w:bCs/>
          <w:vanish/>
          <w:sz w:val="26"/>
          <w:szCs w:val="26"/>
          <w:lang/>
        </w:rPr>
      </w:pPr>
    </w:p>
    <w:p w:rsidR="00926283" w:rsidRPr="00926283" w:rsidRDefault="00926283" w:rsidP="00926283">
      <w:pPr>
        <w:pStyle w:val="ab"/>
        <w:keepNext/>
        <w:numPr>
          <w:ilvl w:val="2"/>
          <w:numId w:val="14"/>
        </w:numPr>
        <w:spacing w:before="240" w:after="60"/>
        <w:ind w:leftChars="0"/>
        <w:outlineLvl w:val="2"/>
        <w:rPr>
          <w:b/>
          <w:bCs/>
          <w:vanish/>
          <w:sz w:val="26"/>
          <w:szCs w:val="26"/>
          <w:lang/>
        </w:rPr>
      </w:pPr>
    </w:p>
    <w:p w:rsidR="00926283" w:rsidRPr="00926283" w:rsidRDefault="00926283" w:rsidP="00926283">
      <w:pPr>
        <w:pStyle w:val="ab"/>
        <w:keepNext/>
        <w:numPr>
          <w:ilvl w:val="3"/>
          <w:numId w:val="14"/>
        </w:numPr>
        <w:tabs>
          <w:tab w:val="clear" w:pos="720"/>
        </w:tabs>
        <w:spacing w:before="240" w:after="60"/>
        <w:ind w:leftChars="0"/>
        <w:outlineLvl w:val="3"/>
        <w:rPr>
          <w:b/>
          <w:bCs/>
          <w:vanish/>
          <w:sz w:val="28"/>
          <w:szCs w:val="28"/>
          <w:lang/>
        </w:rPr>
      </w:pPr>
    </w:p>
    <w:p w:rsidR="00926283" w:rsidRPr="00926283" w:rsidRDefault="00926283" w:rsidP="00926283">
      <w:pPr>
        <w:pStyle w:val="ab"/>
        <w:keepNext/>
        <w:numPr>
          <w:ilvl w:val="3"/>
          <w:numId w:val="14"/>
        </w:numPr>
        <w:tabs>
          <w:tab w:val="clear" w:pos="720"/>
        </w:tabs>
        <w:spacing w:before="240" w:after="60"/>
        <w:ind w:leftChars="0"/>
        <w:outlineLvl w:val="3"/>
        <w:rPr>
          <w:b/>
          <w:bCs/>
          <w:vanish/>
          <w:sz w:val="28"/>
          <w:szCs w:val="28"/>
          <w:lang/>
        </w:rPr>
      </w:pPr>
    </w:p>
    <w:p w:rsidR="007878C6" w:rsidRPr="003F17AE" w:rsidRDefault="00926283" w:rsidP="00926283">
      <w:pPr>
        <w:pStyle w:val="4"/>
      </w:pPr>
      <w:r w:rsidRPr="006F6513">
        <w:t>Derivation process of boundary filtering strength</w:t>
      </w:r>
      <w:bookmarkEnd w:id="5"/>
      <w:bookmarkEnd w:id="6"/>
      <w:bookmarkEnd w:id="7"/>
      <w:bookmarkEnd w:id="8"/>
    </w:p>
    <w:p w:rsidR="00D863D9" w:rsidRPr="0059129C" w:rsidRDefault="00D863D9" w:rsidP="00D863D9">
      <w:pPr>
        <w:numPr>
          <w:ilvl w:val="2"/>
          <w:numId w:val="16"/>
        </w:numPr>
        <w:tabs>
          <w:tab w:val="clear" w:pos="360"/>
          <w:tab w:val="clear" w:pos="720"/>
          <w:tab w:val="clear" w:pos="1080"/>
          <w:tab w:val="clear" w:pos="1440"/>
          <w:tab w:val="left" w:pos="400"/>
          <w:tab w:val="left" w:pos="1985"/>
        </w:tabs>
        <w:jc w:val="both"/>
        <w:rPr>
          <w:lang w:eastAsia="ko-KR"/>
        </w:rPr>
      </w:pPr>
      <w:r>
        <w:rPr>
          <w:lang w:eastAsia="ko-KR"/>
        </w:rPr>
        <w:t>If</w:t>
      </w:r>
      <w:r w:rsidRPr="00B73D21">
        <w:rPr>
          <w:lang w:eastAsia="ko-KR"/>
        </w:rPr>
        <w:t xml:space="preserve"> </w:t>
      </w:r>
      <w:r w:rsidRPr="00473465">
        <w:rPr>
          <w:strike/>
          <w:highlight w:val="yellow"/>
          <w:lang w:eastAsia="ko-KR"/>
        </w:rPr>
        <w:t>one or more</w:t>
      </w:r>
      <w:r w:rsidR="00473465">
        <w:rPr>
          <w:rFonts w:hint="eastAsia"/>
          <w:lang w:eastAsia="ko-KR"/>
        </w:rPr>
        <w:t xml:space="preserve"> all</w:t>
      </w:r>
      <w:r w:rsidRPr="00327D9F">
        <w:rPr>
          <w:lang w:eastAsia="ko-KR"/>
        </w:rPr>
        <w:t xml:space="preserve"> of the following conditions are true</w:t>
      </w:r>
      <w:r w:rsidRPr="00B73D21">
        <w:rPr>
          <w:lang w:eastAsia="ko-KR"/>
        </w:rPr>
        <w:t xml:space="preserve">, the variable </w:t>
      </w:r>
      <w:proofErr w:type="spellStart"/>
      <w:proofErr w:type="gramStart"/>
      <w:r w:rsidRPr="00E4759D">
        <w:rPr>
          <w:lang w:eastAsia="ko-KR"/>
        </w:rPr>
        <w:t>bS</w:t>
      </w:r>
      <w:proofErr w:type="spellEnd"/>
      <w:r w:rsidRPr="00CE48B0">
        <w:rPr>
          <w:lang w:eastAsia="ko-KR"/>
        </w:rPr>
        <w:t>[</w:t>
      </w:r>
      <w:proofErr w:type="gramEnd"/>
      <w:r w:rsidRPr="00CE48B0">
        <w:rPr>
          <w:lang w:eastAsia="ko-KR"/>
        </w:rPr>
        <w:t> </w:t>
      </w:r>
      <w:proofErr w:type="spellStart"/>
      <w:r w:rsidRPr="00CE48B0">
        <w:rPr>
          <w:lang w:eastAsia="ko-KR"/>
        </w:rPr>
        <w:t>xD</w:t>
      </w:r>
      <w:r w:rsidRPr="00CE48B0">
        <w:rPr>
          <w:vertAlign w:val="subscript"/>
          <w:lang w:eastAsia="ko-KR"/>
        </w:rPr>
        <w:t>i</w:t>
      </w:r>
      <w:proofErr w:type="spellEnd"/>
      <w:r w:rsidRPr="00CE48B0">
        <w:rPr>
          <w:lang w:eastAsia="ko-KR"/>
        </w:rPr>
        <w:t> ][ </w:t>
      </w:r>
      <w:proofErr w:type="spellStart"/>
      <w:r w:rsidRPr="00CE48B0">
        <w:rPr>
          <w:lang w:eastAsia="ko-KR"/>
        </w:rPr>
        <w:t>yD</w:t>
      </w:r>
      <w:r w:rsidRPr="00CE48B0">
        <w:rPr>
          <w:vertAlign w:val="subscript"/>
          <w:lang w:eastAsia="ko-KR"/>
        </w:rPr>
        <w:t>j</w:t>
      </w:r>
      <w:proofErr w:type="spellEnd"/>
      <w:r w:rsidRPr="00CE48B0">
        <w:rPr>
          <w:lang w:eastAsia="ko-KR"/>
        </w:rPr>
        <w:t> ]</w:t>
      </w:r>
      <w:r w:rsidRPr="0059129C">
        <w:rPr>
          <w:lang w:eastAsia="ko-KR"/>
        </w:rPr>
        <w:t xml:space="preserve"> is set equal to </w:t>
      </w:r>
      <w:r w:rsidRPr="0059129C">
        <w:rPr>
          <w:rFonts w:hint="eastAsia"/>
          <w:lang w:eastAsia="ko-KR"/>
        </w:rPr>
        <w:t>1</w:t>
      </w:r>
      <w:r w:rsidRPr="0059129C">
        <w:rPr>
          <w:lang w:eastAsia="ko-KR"/>
        </w:rPr>
        <w:t>.</w:t>
      </w:r>
    </w:p>
    <w:p w:rsidR="00D863D9" w:rsidRPr="001612D2" w:rsidRDefault="00D863D9" w:rsidP="00D863D9">
      <w:pPr>
        <w:numPr>
          <w:ilvl w:val="2"/>
          <w:numId w:val="16"/>
        </w:numPr>
        <w:tabs>
          <w:tab w:val="clear" w:pos="360"/>
          <w:tab w:val="clear" w:pos="720"/>
          <w:tab w:val="clear" w:pos="1080"/>
          <w:tab w:val="clear" w:pos="1440"/>
          <w:tab w:val="left" w:pos="400"/>
          <w:tab w:val="left" w:pos="1985"/>
        </w:tabs>
        <w:ind w:left="1980"/>
        <w:jc w:val="both"/>
        <w:rPr>
          <w:strike/>
          <w:highlight w:val="yellow"/>
          <w:lang w:eastAsia="ko-KR"/>
        </w:rPr>
      </w:pPr>
      <w:r w:rsidRPr="001612D2">
        <w:rPr>
          <w:strike/>
          <w:highlight w:val="yellow"/>
          <w:lang w:eastAsia="ko-KR"/>
        </w:rPr>
        <w:lastRenderedPageBreak/>
        <w:t xml:space="preserve">For the prediction of the </w:t>
      </w:r>
      <w:proofErr w:type="spellStart"/>
      <w:r w:rsidRPr="001612D2">
        <w:rPr>
          <w:strike/>
          <w:highlight w:val="yellow"/>
          <w:lang w:eastAsia="ko-KR"/>
        </w:rPr>
        <w:t>luma</w:t>
      </w:r>
      <w:proofErr w:type="spellEnd"/>
      <w:r w:rsidRPr="001612D2">
        <w:rPr>
          <w:strike/>
          <w:highlight w:val="yellow"/>
          <w:lang w:eastAsia="ko-KR"/>
        </w:rPr>
        <w:t xml:space="preserve"> prediction block containing the sample p</w:t>
      </w:r>
      <w:r w:rsidRPr="001612D2">
        <w:rPr>
          <w:strike/>
          <w:highlight w:val="yellow"/>
          <w:vertAlign w:val="subscript"/>
          <w:lang w:eastAsia="ko-KR"/>
        </w:rPr>
        <w:t>0</w:t>
      </w:r>
      <w:r w:rsidRPr="001612D2">
        <w:rPr>
          <w:strike/>
          <w:highlight w:val="yellow"/>
          <w:lang w:eastAsia="ko-KR"/>
        </w:rPr>
        <w:t xml:space="preserve"> different reference pictures or a different number of motion vectors are used than for the prediction of the </w:t>
      </w:r>
      <w:proofErr w:type="spellStart"/>
      <w:r w:rsidRPr="001612D2">
        <w:rPr>
          <w:strike/>
          <w:highlight w:val="yellow"/>
          <w:lang w:eastAsia="ko-KR"/>
        </w:rPr>
        <w:t>luma</w:t>
      </w:r>
      <w:proofErr w:type="spellEnd"/>
      <w:r w:rsidRPr="001612D2">
        <w:rPr>
          <w:strike/>
          <w:highlight w:val="yellow"/>
          <w:lang w:eastAsia="ko-KR"/>
        </w:rPr>
        <w:t xml:space="preserve"> prediction block containing the sample q</w:t>
      </w:r>
      <w:r w:rsidRPr="001612D2">
        <w:rPr>
          <w:strike/>
          <w:highlight w:val="yellow"/>
          <w:vertAlign w:val="subscript"/>
          <w:lang w:eastAsia="ko-KR"/>
        </w:rPr>
        <w:t>0</w:t>
      </w:r>
      <w:r w:rsidRPr="001612D2">
        <w:rPr>
          <w:strike/>
          <w:highlight w:val="yellow"/>
          <w:lang w:eastAsia="ko-KR"/>
        </w:rPr>
        <w:t>.</w:t>
      </w:r>
    </w:p>
    <w:p w:rsidR="00D863D9" w:rsidRPr="00CE48B0" w:rsidRDefault="00D863D9" w:rsidP="00D863D9">
      <w:pPr>
        <w:pStyle w:val="Note2"/>
        <w:ind w:left="1134"/>
        <w:rPr>
          <w:lang w:eastAsia="ko-KR"/>
        </w:rPr>
      </w:pPr>
      <w:r>
        <w:rPr>
          <w:lang w:eastAsia="ko-KR"/>
        </w:rPr>
        <w:t xml:space="preserve">NOTE 1 – The </w:t>
      </w:r>
      <w:r w:rsidRPr="00E66D4E">
        <w:rPr>
          <w:lang w:eastAsia="ko-KR"/>
        </w:rPr>
        <w:t xml:space="preserve">determination of whether the reference pictures used for the two </w:t>
      </w:r>
      <w:proofErr w:type="spellStart"/>
      <w:r w:rsidRPr="00E66D4E">
        <w:rPr>
          <w:lang w:eastAsia="ko-KR"/>
        </w:rPr>
        <w:t>luma</w:t>
      </w:r>
      <w:proofErr w:type="spellEnd"/>
      <w:r w:rsidRPr="00E66D4E">
        <w:rPr>
          <w:lang w:eastAsia="ko-KR"/>
        </w:rPr>
        <w:t xml:space="preserve"> </w:t>
      </w:r>
      <w:r w:rsidRPr="00CE48B0">
        <w:rPr>
          <w:lang w:eastAsia="ko-KR"/>
        </w:rPr>
        <w:t>prediction blocks are the same or different is based only on which pictures are referenced, without regard to whether a prediction is formed using an index into reference picture list 0 or an index into reference picture list 1, and also without regard to whether the index position within a reference picture list is different.</w:t>
      </w:r>
    </w:p>
    <w:p w:rsidR="00D863D9" w:rsidRPr="00CE48B0" w:rsidRDefault="00D863D9" w:rsidP="00D863D9">
      <w:pPr>
        <w:pStyle w:val="Note2"/>
        <w:ind w:left="1134"/>
        <w:rPr>
          <w:lang w:eastAsia="ko-KR"/>
        </w:rPr>
      </w:pPr>
      <w:r w:rsidRPr="00CE48B0">
        <w:rPr>
          <w:lang w:eastAsia="ko-KR"/>
        </w:rPr>
        <w:t xml:space="preserve">NOTE 2 – The number of motion vectors that are used for the prediction of a </w:t>
      </w:r>
      <w:proofErr w:type="spellStart"/>
      <w:r w:rsidRPr="00CE48B0">
        <w:rPr>
          <w:lang w:eastAsia="ko-KR"/>
        </w:rPr>
        <w:t>luma</w:t>
      </w:r>
      <w:proofErr w:type="spellEnd"/>
      <w:r w:rsidRPr="00CE48B0">
        <w:rPr>
          <w:lang w:eastAsia="ko-KR"/>
        </w:rPr>
        <w:t xml:space="preserve"> </w:t>
      </w:r>
      <w:r w:rsidRPr="00E66D4E">
        <w:rPr>
          <w:lang w:eastAsia="ko-KR"/>
        </w:rPr>
        <w:t xml:space="preserve">prediction </w:t>
      </w:r>
      <w:r w:rsidRPr="00CE48B0">
        <w:rPr>
          <w:lang w:eastAsia="ko-KR"/>
        </w:rPr>
        <w:t>block</w:t>
      </w:r>
      <w:r w:rsidRPr="00E66D4E">
        <w:rPr>
          <w:lang w:eastAsia="ko-KR"/>
        </w:rPr>
        <w:t xml:space="preserve"> </w:t>
      </w:r>
      <w:r w:rsidRPr="00CE48B0">
        <w:rPr>
          <w:lang w:eastAsia="ko-KR"/>
        </w:rPr>
        <w:t xml:space="preserve">with lop left </w:t>
      </w:r>
      <w:proofErr w:type="spellStart"/>
      <w:r w:rsidRPr="00CE48B0">
        <w:rPr>
          <w:lang w:eastAsia="ko-KR"/>
        </w:rPr>
        <w:t>luma</w:t>
      </w:r>
      <w:proofErr w:type="spellEnd"/>
      <w:r w:rsidRPr="00CE48B0">
        <w:rPr>
          <w:lang w:eastAsia="ko-KR"/>
        </w:rPr>
        <w:t xml:space="preserve"> sample covering ( </w:t>
      </w:r>
      <w:proofErr w:type="spellStart"/>
      <w:r w:rsidRPr="00CE48B0">
        <w:rPr>
          <w:lang w:eastAsia="ko-KR"/>
        </w:rPr>
        <w:t>xB</w:t>
      </w:r>
      <w:proofErr w:type="spellEnd"/>
      <w:r w:rsidRPr="00CE48B0">
        <w:rPr>
          <w:lang w:eastAsia="ko-KR"/>
        </w:rPr>
        <w:t>, </w:t>
      </w:r>
      <w:proofErr w:type="spellStart"/>
      <w:r w:rsidRPr="00CE48B0">
        <w:rPr>
          <w:lang w:eastAsia="ko-KR"/>
        </w:rPr>
        <w:t>yB</w:t>
      </w:r>
      <w:proofErr w:type="spellEnd"/>
      <w:r w:rsidRPr="00CE48B0">
        <w:rPr>
          <w:lang w:eastAsia="ko-KR"/>
        </w:rPr>
        <w:t> )</w:t>
      </w:r>
      <w:r w:rsidRPr="00E66D4E">
        <w:rPr>
          <w:lang w:eastAsia="ko-KR"/>
        </w:rPr>
        <w:t>, is equal to PredFlagL0[</w:t>
      </w:r>
      <w:r w:rsidRPr="00CE48B0">
        <w:rPr>
          <w:lang w:eastAsia="ko-KR"/>
        </w:rPr>
        <w:t> </w:t>
      </w:r>
      <w:proofErr w:type="spellStart"/>
      <w:r w:rsidRPr="00CE48B0">
        <w:rPr>
          <w:lang w:eastAsia="ko-KR"/>
        </w:rPr>
        <w:t>xB</w:t>
      </w:r>
      <w:proofErr w:type="spellEnd"/>
      <w:r w:rsidRPr="00CE48B0">
        <w:rPr>
          <w:lang w:eastAsia="ko-KR"/>
        </w:rPr>
        <w:t>, </w:t>
      </w:r>
      <w:proofErr w:type="spellStart"/>
      <w:r w:rsidRPr="00CE48B0">
        <w:rPr>
          <w:lang w:eastAsia="ko-KR"/>
        </w:rPr>
        <w:t>yB</w:t>
      </w:r>
      <w:proofErr w:type="spellEnd"/>
      <w:r w:rsidRPr="00CE48B0">
        <w:rPr>
          <w:lang w:eastAsia="ko-KR"/>
        </w:rPr>
        <w:t> ] + PredFlagL1[ </w:t>
      </w:r>
      <w:proofErr w:type="spellStart"/>
      <w:r w:rsidRPr="00CE48B0">
        <w:rPr>
          <w:lang w:eastAsia="ko-KR"/>
        </w:rPr>
        <w:t>xB</w:t>
      </w:r>
      <w:proofErr w:type="spellEnd"/>
      <w:r w:rsidRPr="00CE48B0">
        <w:rPr>
          <w:lang w:eastAsia="ko-KR"/>
        </w:rPr>
        <w:t>, </w:t>
      </w:r>
      <w:proofErr w:type="spellStart"/>
      <w:r w:rsidRPr="00CE48B0">
        <w:rPr>
          <w:lang w:eastAsia="ko-KR"/>
        </w:rPr>
        <w:t>yB</w:t>
      </w:r>
      <w:proofErr w:type="spellEnd"/>
      <w:r w:rsidRPr="00CE48B0">
        <w:rPr>
          <w:lang w:eastAsia="ko-KR"/>
        </w:rPr>
        <w:t xml:space="preserve"> ]. </w:t>
      </w:r>
    </w:p>
    <w:p w:rsidR="00D863D9" w:rsidRPr="001612D2" w:rsidRDefault="00D863D9" w:rsidP="00D863D9">
      <w:pPr>
        <w:numPr>
          <w:ilvl w:val="2"/>
          <w:numId w:val="16"/>
        </w:numPr>
        <w:tabs>
          <w:tab w:val="clear" w:pos="360"/>
          <w:tab w:val="clear" w:pos="720"/>
          <w:tab w:val="clear" w:pos="1080"/>
          <w:tab w:val="clear" w:pos="1440"/>
          <w:tab w:val="left" w:pos="400"/>
          <w:tab w:val="left" w:pos="1985"/>
        </w:tabs>
        <w:ind w:left="1980"/>
        <w:jc w:val="both"/>
        <w:rPr>
          <w:strike/>
          <w:highlight w:val="yellow"/>
          <w:lang w:eastAsia="ko-KR"/>
        </w:rPr>
      </w:pPr>
      <w:r w:rsidRPr="001612D2">
        <w:rPr>
          <w:strike/>
          <w:highlight w:val="yellow"/>
          <w:lang w:eastAsia="ko-KR"/>
        </w:rPr>
        <w:t xml:space="preserve">One motion vector is used to predict the </w:t>
      </w:r>
      <w:proofErr w:type="spellStart"/>
      <w:r w:rsidRPr="001612D2">
        <w:rPr>
          <w:strike/>
          <w:highlight w:val="yellow"/>
          <w:lang w:eastAsia="ko-KR"/>
        </w:rPr>
        <w:t>luma</w:t>
      </w:r>
      <w:proofErr w:type="spellEnd"/>
      <w:r w:rsidRPr="001612D2">
        <w:rPr>
          <w:strike/>
          <w:highlight w:val="yellow"/>
          <w:lang w:eastAsia="ko-KR"/>
        </w:rPr>
        <w:t xml:space="preserve"> prediction block containing the sample p</w:t>
      </w:r>
      <w:r w:rsidRPr="001612D2">
        <w:rPr>
          <w:strike/>
          <w:highlight w:val="yellow"/>
          <w:vertAlign w:val="subscript"/>
          <w:lang w:eastAsia="ko-KR"/>
        </w:rPr>
        <w:t>0</w:t>
      </w:r>
      <w:r w:rsidRPr="001612D2">
        <w:rPr>
          <w:strike/>
          <w:highlight w:val="yellow"/>
          <w:lang w:eastAsia="ko-KR"/>
        </w:rPr>
        <w:t xml:space="preserve"> and one motion vector is used to predict the </w:t>
      </w:r>
      <w:proofErr w:type="spellStart"/>
      <w:r w:rsidRPr="001612D2">
        <w:rPr>
          <w:strike/>
          <w:highlight w:val="yellow"/>
          <w:lang w:eastAsia="ko-KR"/>
        </w:rPr>
        <w:t>luma</w:t>
      </w:r>
      <w:proofErr w:type="spellEnd"/>
      <w:r w:rsidRPr="001612D2">
        <w:rPr>
          <w:strike/>
          <w:highlight w:val="yellow"/>
          <w:lang w:eastAsia="ko-KR"/>
        </w:rPr>
        <w:t xml:space="preserve"> prediction block containing the sample q</w:t>
      </w:r>
      <w:r w:rsidRPr="001612D2">
        <w:rPr>
          <w:strike/>
          <w:highlight w:val="yellow"/>
          <w:vertAlign w:val="subscript"/>
          <w:lang w:eastAsia="ko-KR"/>
        </w:rPr>
        <w:t>0</w:t>
      </w:r>
      <w:r w:rsidRPr="001612D2">
        <w:rPr>
          <w:strike/>
          <w:highlight w:val="yellow"/>
          <w:lang w:eastAsia="ko-KR"/>
        </w:rPr>
        <w:t xml:space="preserve"> and the absolute difference between the horizontal or vertical component of the motion vectors used is greater than or equal to 4 in units of quarter </w:t>
      </w:r>
      <w:proofErr w:type="spellStart"/>
      <w:r w:rsidRPr="001612D2">
        <w:rPr>
          <w:strike/>
          <w:highlight w:val="yellow"/>
          <w:lang w:eastAsia="ko-KR"/>
        </w:rPr>
        <w:t>luma</w:t>
      </w:r>
      <w:proofErr w:type="spellEnd"/>
      <w:r w:rsidRPr="001612D2">
        <w:rPr>
          <w:strike/>
          <w:highlight w:val="yellow"/>
          <w:lang w:eastAsia="ko-KR"/>
        </w:rPr>
        <w:t xml:space="preserve"> frame samples.</w:t>
      </w:r>
    </w:p>
    <w:p w:rsidR="00D863D9" w:rsidRPr="001612D2" w:rsidRDefault="00D863D9" w:rsidP="00D863D9">
      <w:pPr>
        <w:numPr>
          <w:ilvl w:val="2"/>
          <w:numId w:val="16"/>
        </w:numPr>
        <w:tabs>
          <w:tab w:val="clear" w:pos="360"/>
          <w:tab w:val="clear" w:pos="720"/>
          <w:tab w:val="clear" w:pos="1080"/>
          <w:tab w:val="clear" w:pos="1440"/>
          <w:tab w:val="left" w:pos="400"/>
          <w:tab w:val="left" w:pos="1985"/>
        </w:tabs>
        <w:ind w:left="1980"/>
        <w:jc w:val="both"/>
        <w:rPr>
          <w:strike/>
          <w:highlight w:val="yellow"/>
          <w:lang w:eastAsia="ko-KR"/>
        </w:rPr>
      </w:pPr>
      <w:r w:rsidRPr="001612D2">
        <w:rPr>
          <w:strike/>
          <w:highlight w:val="yellow"/>
          <w:lang w:eastAsia="ko-KR"/>
        </w:rPr>
        <w:t xml:space="preserve">Two motion vectors and two different reference pictures are used to predict the </w:t>
      </w:r>
      <w:proofErr w:type="spellStart"/>
      <w:r w:rsidRPr="001612D2">
        <w:rPr>
          <w:strike/>
          <w:highlight w:val="yellow"/>
          <w:lang w:eastAsia="ko-KR"/>
        </w:rPr>
        <w:t>luma</w:t>
      </w:r>
      <w:proofErr w:type="spellEnd"/>
      <w:r w:rsidRPr="001612D2">
        <w:rPr>
          <w:strike/>
          <w:highlight w:val="yellow"/>
          <w:lang w:eastAsia="ko-KR"/>
        </w:rPr>
        <w:t xml:space="preserve"> prediction block containing the sample p</w:t>
      </w:r>
      <w:r w:rsidRPr="001612D2">
        <w:rPr>
          <w:strike/>
          <w:highlight w:val="yellow"/>
          <w:vertAlign w:val="subscript"/>
          <w:lang w:eastAsia="ko-KR"/>
        </w:rPr>
        <w:t>0</w:t>
      </w:r>
      <w:r w:rsidRPr="001612D2">
        <w:rPr>
          <w:strike/>
          <w:highlight w:val="yellow"/>
          <w:lang w:eastAsia="ko-KR"/>
        </w:rPr>
        <w:t xml:space="preserve"> and two motion vectors for the same two reference pictures are used to predict the </w:t>
      </w:r>
      <w:proofErr w:type="spellStart"/>
      <w:r w:rsidRPr="001612D2">
        <w:rPr>
          <w:strike/>
          <w:highlight w:val="yellow"/>
          <w:lang w:eastAsia="ko-KR"/>
        </w:rPr>
        <w:t>luma</w:t>
      </w:r>
      <w:proofErr w:type="spellEnd"/>
      <w:r w:rsidRPr="001612D2">
        <w:rPr>
          <w:strike/>
          <w:highlight w:val="yellow"/>
          <w:lang w:eastAsia="ko-KR"/>
        </w:rPr>
        <w:t xml:space="preserve"> prediction block containing the sample q</w:t>
      </w:r>
      <w:r w:rsidRPr="001612D2">
        <w:rPr>
          <w:strike/>
          <w:highlight w:val="yellow"/>
          <w:vertAlign w:val="subscript"/>
          <w:lang w:eastAsia="ko-KR"/>
        </w:rPr>
        <w:t>0</w:t>
      </w:r>
      <w:r w:rsidRPr="001612D2">
        <w:rPr>
          <w:strike/>
          <w:highlight w:val="yellow"/>
          <w:lang w:eastAsia="ko-KR"/>
        </w:rPr>
        <w:t xml:space="preserve"> and the absolute difference between the horizontal or vertical component of the two motion vectors used in the prediction of the two </w:t>
      </w:r>
      <w:proofErr w:type="spellStart"/>
      <w:r w:rsidRPr="001612D2">
        <w:rPr>
          <w:strike/>
          <w:highlight w:val="yellow"/>
          <w:lang w:eastAsia="ko-KR"/>
        </w:rPr>
        <w:t>luma</w:t>
      </w:r>
      <w:proofErr w:type="spellEnd"/>
      <w:r w:rsidRPr="001612D2">
        <w:rPr>
          <w:strike/>
          <w:highlight w:val="yellow"/>
          <w:lang w:eastAsia="ko-KR"/>
        </w:rPr>
        <w:t xml:space="preserve"> prediction blocks for the same reference picture is greater than or equal to 4 in units of quarter </w:t>
      </w:r>
      <w:proofErr w:type="spellStart"/>
      <w:r w:rsidRPr="001612D2">
        <w:rPr>
          <w:strike/>
          <w:highlight w:val="yellow"/>
          <w:lang w:eastAsia="ko-KR"/>
        </w:rPr>
        <w:t>luma</w:t>
      </w:r>
      <w:proofErr w:type="spellEnd"/>
      <w:r w:rsidRPr="001612D2">
        <w:rPr>
          <w:strike/>
          <w:highlight w:val="yellow"/>
          <w:lang w:eastAsia="ko-KR"/>
        </w:rPr>
        <w:t xml:space="preserve"> frame samples,</w:t>
      </w:r>
    </w:p>
    <w:p w:rsidR="00D863D9" w:rsidRPr="008A236F" w:rsidRDefault="00D863D9" w:rsidP="00D863D9">
      <w:pPr>
        <w:numPr>
          <w:ilvl w:val="2"/>
          <w:numId w:val="16"/>
        </w:numPr>
        <w:tabs>
          <w:tab w:val="clear" w:pos="360"/>
          <w:tab w:val="clear" w:pos="720"/>
          <w:tab w:val="clear" w:pos="1080"/>
          <w:tab w:val="clear" w:pos="1440"/>
          <w:tab w:val="left" w:pos="400"/>
          <w:tab w:val="left" w:pos="1985"/>
        </w:tabs>
        <w:ind w:left="1980"/>
        <w:jc w:val="both"/>
        <w:rPr>
          <w:strike/>
          <w:lang w:eastAsia="ko-KR"/>
        </w:rPr>
      </w:pPr>
      <w:r w:rsidRPr="00BE7E28">
        <w:rPr>
          <w:strike/>
          <w:highlight w:val="yellow"/>
          <w:lang w:eastAsia="ko-KR"/>
        </w:rPr>
        <w:t xml:space="preserve">Two motion vectors for the same reference picture are used to predict the </w:t>
      </w:r>
      <w:proofErr w:type="spellStart"/>
      <w:r w:rsidRPr="00BE7E28">
        <w:rPr>
          <w:strike/>
          <w:highlight w:val="yellow"/>
          <w:lang w:eastAsia="ko-KR"/>
        </w:rPr>
        <w:t>luma</w:t>
      </w:r>
      <w:proofErr w:type="spellEnd"/>
      <w:r w:rsidRPr="00BE7E28">
        <w:rPr>
          <w:strike/>
          <w:highlight w:val="yellow"/>
          <w:lang w:eastAsia="ko-KR"/>
        </w:rPr>
        <w:t xml:space="preserve"> prediction block containing the sample p</w:t>
      </w:r>
      <w:r w:rsidRPr="00BE7E28">
        <w:rPr>
          <w:strike/>
          <w:highlight w:val="yellow"/>
          <w:vertAlign w:val="subscript"/>
          <w:lang w:eastAsia="ko-KR"/>
        </w:rPr>
        <w:t>0</w:t>
      </w:r>
      <w:r w:rsidRPr="00BE7E28">
        <w:rPr>
          <w:strike/>
          <w:highlight w:val="yellow"/>
          <w:lang w:eastAsia="ko-KR"/>
        </w:rPr>
        <w:t xml:space="preserve"> and two motion vectors for the same reference picture are used to predict the </w:t>
      </w:r>
      <w:proofErr w:type="spellStart"/>
      <w:r w:rsidRPr="00BE7E28">
        <w:rPr>
          <w:strike/>
          <w:highlight w:val="yellow"/>
          <w:lang w:eastAsia="ko-KR"/>
        </w:rPr>
        <w:t>luma</w:t>
      </w:r>
      <w:proofErr w:type="spellEnd"/>
      <w:r w:rsidRPr="00BE7E28">
        <w:rPr>
          <w:strike/>
          <w:highlight w:val="yellow"/>
          <w:lang w:eastAsia="ko-KR"/>
        </w:rPr>
        <w:t xml:space="preserve"> prediction block containing the sample q</w:t>
      </w:r>
      <w:r w:rsidRPr="00BE7E28">
        <w:rPr>
          <w:strike/>
          <w:highlight w:val="yellow"/>
          <w:vertAlign w:val="subscript"/>
          <w:lang w:eastAsia="ko-KR"/>
        </w:rPr>
        <w:t>0</w:t>
      </w:r>
      <w:r w:rsidRPr="00BE7E28">
        <w:rPr>
          <w:strike/>
          <w:highlight w:val="yellow"/>
          <w:lang w:eastAsia="ko-KR"/>
        </w:rPr>
        <w:t xml:space="preserve"> and </w:t>
      </w:r>
      <w:r w:rsidRPr="00C46DF2">
        <w:rPr>
          <w:strike/>
          <w:highlight w:val="yellow"/>
          <w:lang w:eastAsia="ko-KR"/>
        </w:rPr>
        <w:t>all of the following conditions are true:</w:t>
      </w:r>
    </w:p>
    <w:p w:rsidR="00D863D9" w:rsidRDefault="00D863D9" w:rsidP="00D863D9">
      <w:pPr>
        <w:numPr>
          <w:ilvl w:val="2"/>
          <w:numId w:val="16"/>
        </w:numPr>
        <w:tabs>
          <w:tab w:val="clear" w:pos="360"/>
          <w:tab w:val="clear" w:pos="720"/>
          <w:tab w:val="clear" w:pos="1080"/>
          <w:tab w:val="clear" w:pos="1440"/>
          <w:tab w:val="left" w:pos="400"/>
          <w:tab w:val="left" w:pos="2340"/>
        </w:tabs>
        <w:ind w:left="2340"/>
        <w:jc w:val="both"/>
        <w:rPr>
          <w:lang w:eastAsia="ko-KR"/>
        </w:rPr>
      </w:pPr>
      <w:r>
        <w:rPr>
          <w:lang w:eastAsia="ko-KR"/>
        </w:rPr>
        <w:t xml:space="preserve">The absolute difference between the horizontal or vertical component of list 0 motion vectors used in the prediction of the two </w:t>
      </w:r>
      <w:proofErr w:type="spellStart"/>
      <w:r>
        <w:rPr>
          <w:lang w:eastAsia="ko-KR"/>
        </w:rPr>
        <w:t>luma</w:t>
      </w:r>
      <w:proofErr w:type="spellEnd"/>
      <w:r>
        <w:rPr>
          <w:lang w:eastAsia="ko-KR"/>
        </w:rPr>
        <w:t xml:space="preserve"> prediction bocks is greater than or equal to 4 in quarter </w:t>
      </w:r>
      <w:proofErr w:type="spellStart"/>
      <w:r>
        <w:rPr>
          <w:lang w:eastAsia="ko-KR"/>
        </w:rPr>
        <w:t>luma</w:t>
      </w:r>
      <w:proofErr w:type="spellEnd"/>
      <w:r>
        <w:rPr>
          <w:lang w:eastAsia="ko-KR"/>
        </w:rPr>
        <w:t xml:space="preserve"> frame samples or the absolute difference between the horizontal or vertical component of the list 1 motion vectors used in the prediction of the two </w:t>
      </w:r>
      <w:proofErr w:type="spellStart"/>
      <w:r>
        <w:rPr>
          <w:lang w:eastAsia="ko-KR"/>
        </w:rPr>
        <w:t>luma</w:t>
      </w:r>
      <w:proofErr w:type="spellEnd"/>
      <w:r>
        <w:rPr>
          <w:lang w:eastAsia="ko-KR"/>
        </w:rPr>
        <w:t xml:space="preserve"> prediction blocks is greater than or equal to 4 in units of quarter </w:t>
      </w:r>
      <w:proofErr w:type="spellStart"/>
      <w:r>
        <w:rPr>
          <w:lang w:eastAsia="ko-KR"/>
        </w:rPr>
        <w:t>luma</w:t>
      </w:r>
      <w:proofErr w:type="spellEnd"/>
      <w:r>
        <w:rPr>
          <w:lang w:eastAsia="ko-KR"/>
        </w:rPr>
        <w:t xml:space="preserve"> frame samples,</w:t>
      </w:r>
    </w:p>
    <w:p w:rsidR="00D863D9" w:rsidRDefault="00D863D9" w:rsidP="00D863D9">
      <w:pPr>
        <w:numPr>
          <w:ilvl w:val="2"/>
          <w:numId w:val="16"/>
        </w:numPr>
        <w:tabs>
          <w:tab w:val="clear" w:pos="360"/>
          <w:tab w:val="clear" w:pos="720"/>
          <w:tab w:val="clear" w:pos="1080"/>
          <w:tab w:val="clear" w:pos="1440"/>
          <w:tab w:val="left" w:pos="400"/>
          <w:tab w:val="left" w:pos="2340"/>
        </w:tabs>
        <w:ind w:left="2340"/>
        <w:jc w:val="both"/>
        <w:rPr>
          <w:lang w:eastAsia="ko-KR"/>
        </w:rPr>
      </w:pPr>
      <w:r>
        <w:rPr>
          <w:lang w:eastAsia="ko-KR"/>
        </w:rPr>
        <w:t xml:space="preserve">The absolute difference between the horizontal or vertical component of list 0 motion vector used in the prediction of the </w:t>
      </w:r>
      <w:proofErr w:type="spellStart"/>
      <w:r>
        <w:rPr>
          <w:lang w:eastAsia="ko-KR"/>
        </w:rPr>
        <w:t>luma</w:t>
      </w:r>
      <w:proofErr w:type="spellEnd"/>
      <w:r>
        <w:rPr>
          <w:lang w:eastAsia="ko-KR"/>
        </w:rPr>
        <w:t xml:space="preserve"> prediction block containing the sample </w:t>
      </w:r>
      <w:r w:rsidRPr="0059129C">
        <w:rPr>
          <w:lang w:eastAsia="ko-KR"/>
        </w:rPr>
        <w:t>p</w:t>
      </w:r>
      <w:r w:rsidRPr="0059129C">
        <w:rPr>
          <w:vertAlign w:val="subscript"/>
          <w:lang w:eastAsia="ko-KR"/>
        </w:rPr>
        <w:t>0</w:t>
      </w:r>
      <w:r>
        <w:rPr>
          <w:lang w:eastAsia="ko-KR"/>
        </w:rPr>
        <w:t xml:space="preserve"> and the list 1 motion vector used in the prediction of the </w:t>
      </w:r>
      <w:proofErr w:type="spellStart"/>
      <w:r>
        <w:rPr>
          <w:lang w:eastAsia="ko-KR"/>
        </w:rPr>
        <w:t>luma</w:t>
      </w:r>
      <w:proofErr w:type="spellEnd"/>
      <w:r>
        <w:rPr>
          <w:lang w:eastAsia="ko-KR"/>
        </w:rPr>
        <w:t xml:space="preserve"> prediction block containing the sample q</w:t>
      </w:r>
      <w:r w:rsidRPr="0059129C">
        <w:rPr>
          <w:vertAlign w:val="subscript"/>
          <w:lang w:eastAsia="ko-KR"/>
        </w:rPr>
        <w:t>0</w:t>
      </w:r>
      <w:r>
        <w:rPr>
          <w:lang w:eastAsia="ko-KR"/>
        </w:rPr>
        <w:t xml:space="preserve"> is greater than or equal to 4 in units of quarter </w:t>
      </w:r>
      <w:proofErr w:type="spellStart"/>
      <w:r>
        <w:rPr>
          <w:lang w:eastAsia="ko-KR"/>
        </w:rPr>
        <w:t>luma</w:t>
      </w:r>
      <w:proofErr w:type="spellEnd"/>
      <w:r>
        <w:rPr>
          <w:lang w:eastAsia="ko-KR"/>
        </w:rPr>
        <w:t xml:space="preserve"> frame samples or the absolute difference between the horizontal or vertical component of the list 1 motion vector used in the prediction of the </w:t>
      </w:r>
      <w:proofErr w:type="spellStart"/>
      <w:r>
        <w:rPr>
          <w:lang w:eastAsia="ko-KR"/>
        </w:rPr>
        <w:t>luma</w:t>
      </w:r>
      <w:proofErr w:type="spellEnd"/>
      <w:r>
        <w:rPr>
          <w:lang w:eastAsia="ko-KR"/>
        </w:rPr>
        <w:t xml:space="preserve"> prediction block containing the sample </w:t>
      </w:r>
      <w:r w:rsidRPr="0059129C">
        <w:rPr>
          <w:lang w:eastAsia="ko-KR"/>
        </w:rPr>
        <w:t>p</w:t>
      </w:r>
      <w:r w:rsidRPr="0059129C">
        <w:rPr>
          <w:vertAlign w:val="subscript"/>
          <w:lang w:eastAsia="ko-KR"/>
        </w:rPr>
        <w:t>0</w:t>
      </w:r>
      <w:r>
        <w:rPr>
          <w:lang w:eastAsia="ko-KR"/>
        </w:rPr>
        <w:t xml:space="preserve"> and list 0 motion vector used in the prediction of the </w:t>
      </w:r>
      <w:proofErr w:type="spellStart"/>
      <w:r>
        <w:rPr>
          <w:lang w:eastAsia="ko-KR"/>
        </w:rPr>
        <w:t>luma</w:t>
      </w:r>
      <w:proofErr w:type="spellEnd"/>
      <w:r>
        <w:rPr>
          <w:lang w:eastAsia="ko-KR"/>
        </w:rPr>
        <w:t xml:space="preserve"> prediction block containing the sample q</w:t>
      </w:r>
      <w:r w:rsidRPr="0059129C">
        <w:rPr>
          <w:vertAlign w:val="subscript"/>
          <w:lang w:eastAsia="ko-KR"/>
        </w:rPr>
        <w:t>0</w:t>
      </w:r>
      <w:r>
        <w:rPr>
          <w:lang w:eastAsia="ko-KR"/>
        </w:rPr>
        <w:t xml:space="preserve"> is greater than or equal to 4 in units of quarter </w:t>
      </w:r>
      <w:proofErr w:type="spellStart"/>
      <w:r>
        <w:rPr>
          <w:lang w:eastAsia="ko-KR"/>
        </w:rPr>
        <w:t>luma</w:t>
      </w:r>
      <w:proofErr w:type="spellEnd"/>
      <w:r>
        <w:rPr>
          <w:lang w:eastAsia="ko-KR"/>
        </w:rPr>
        <w:t xml:space="preserve"> frame samples.</w:t>
      </w:r>
    </w:p>
    <w:p w:rsidR="00D863D9" w:rsidRPr="00E4759D" w:rsidRDefault="00D863D9" w:rsidP="00D863D9">
      <w:pPr>
        <w:numPr>
          <w:ilvl w:val="2"/>
          <w:numId w:val="16"/>
        </w:numPr>
        <w:tabs>
          <w:tab w:val="clear" w:pos="360"/>
          <w:tab w:val="clear" w:pos="720"/>
          <w:tab w:val="clear" w:pos="1080"/>
          <w:tab w:val="clear" w:pos="1440"/>
          <w:tab w:val="left" w:pos="400"/>
          <w:tab w:val="left" w:pos="1985"/>
        </w:tabs>
        <w:jc w:val="both"/>
        <w:rPr>
          <w:lang w:eastAsia="ko-KR"/>
        </w:rPr>
      </w:pPr>
      <w:r w:rsidRPr="00E4759D">
        <w:rPr>
          <w:lang w:eastAsia="ko-KR"/>
        </w:rPr>
        <w:t>Otherwise</w:t>
      </w:r>
      <w:r>
        <w:rPr>
          <w:lang w:eastAsia="ko-KR"/>
        </w:rPr>
        <w:t xml:space="preserve"> </w:t>
      </w:r>
      <w:r w:rsidRPr="00192FEA">
        <w:rPr>
          <w:lang w:eastAsia="ko-KR"/>
        </w:rPr>
        <w:t>(none of the conditions above is true)</w:t>
      </w:r>
      <w:r w:rsidRPr="00E4759D">
        <w:rPr>
          <w:lang w:eastAsia="ko-KR"/>
        </w:rPr>
        <w:t xml:space="preserve">, the variable </w:t>
      </w:r>
      <w:proofErr w:type="spellStart"/>
      <w:proofErr w:type="gramStart"/>
      <w:r w:rsidRPr="00E4759D">
        <w:rPr>
          <w:lang w:eastAsia="ko-KR"/>
        </w:rPr>
        <w:t>bS</w:t>
      </w:r>
      <w:proofErr w:type="spellEnd"/>
      <w:r w:rsidRPr="00E4759D">
        <w:rPr>
          <w:lang w:eastAsia="ko-KR"/>
        </w:rPr>
        <w:t>[</w:t>
      </w:r>
      <w:proofErr w:type="gramEnd"/>
      <w:r w:rsidRPr="00E4759D">
        <w:rPr>
          <w:lang w:eastAsia="ko-KR"/>
        </w:rPr>
        <w:t> </w:t>
      </w:r>
      <w:proofErr w:type="spellStart"/>
      <w:r w:rsidRPr="00E4759D">
        <w:rPr>
          <w:lang w:eastAsia="ko-KR"/>
        </w:rPr>
        <w:t>xD</w:t>
      </w:r>
      <w:r w:rsidRPr="00E4759D">
        <w:rPr>
          <w:vertAlign w:val="subscript"/>
          <w:lang w:eastAsia="ko-KR"/>
        </w:rPr>
        <w:t>i</w:t>
      </w:r>
      <w:proofErr w:type="spellEnd"/>
      <w:r w:rsidRPr="00E4759D">
        <w:rPr>
          <w:lang w:eastAsia="ko-KR"/>
        </w:rPr>
        <w:t> ][ </w:t>
      </w:r>
      <w:proofErr w:type="spellStart"/>
      <w:r w:rsidRPr="00E4759D">
        <w:rPr>
          <w:lang w:eastAsia="ko-KR"/>
        </w:rPr>
        <w:t>yD</w:t>
      </w:r>
      <w:r w:rsidRPr="00E4759D">
        <w:rPr>
          <w:vertAlign w:val="subscript"/>
          <w:lang w:eastAsia="ko-KR"/>
        </w:rPr>
        <w:t>j</w:t>
      </w:r>
      <w:proofErr w:type="spellEnd"/>
      <w:r w:rsidRPr="00E4759D">
        <w:rPr>
          <w:lang w:eastAsia="ko-KR"/>
        </w:rPr>
        <w:t> ] is set equal to 0.</w:t>
      </w:r>
    </w:p>
    <w:p w:rsidR="007878C6" w:rsidRPr="00D863D9" w:rsidRDefault="007878C6" w:rsidP="007878C6">
      <w:pPr>
        <w:rPr>
          <w:rFonts w:hint="eastAsia"/>
          <w:lang w:eastAsia="ko-KR"/>
        </w:rPr>
      </w:pPr>
    </w:p>
    <w:p w:rsidR="00E31B0A" w:rsidRPr="00865567" w:rsidRDefault="00E0632D" w:rsidP="00865567">
      <w:pPr>
        <w:pStyle w:val="1"/>
        <w:numPr>
          <w:ilvl w:val="0"/>
          <w:numId w:val="0"/>
        </w:numPr>
        <w:ind w:left="360" w:hanging="360"/>
        <w:rPr>
          <w:rFonts w:hint="eastAsia"/>
          <w:lang w:eastAsia="ko-KR"/>
        </w:rPr>
      </w:pPr>
      <w:r w:rsidRPr="00865567">
        <w:rPr>
          <w:rFonts w:hint="eastAsia"/>
          <w:lang w:eastAsia="ko-KR"/>
        </w:rPr>
        <w:t>References</w:t>
      </w:r>
    </w:p>
    <w:p w:rsidR="009C2E17" w:rsidRDefault="009C2E17" w:rsidP="009C2E17">
      <w:pPr>
        <w:numPr>
          <w:ilvl w:val="0"/>
          <w:numId w:val="12"/>
        </w:numPr>
        <w:tabs>
          <w:tab w:val="clear" w:pos="360"/>
          <w:tab w:val="clear" w:pos="720"/>
          <w:tab w:val="clear" w:pos="1080"/>
          <w:tab w:val="clear" w:pos="1440"/>
        </w:tabs>
        <w:spacing w:before="0" w:after="120"/>
        <w:jc w:val="both"/>
        <w:rPr>
          <w:rFonts w:hint="eastAsia"/>
          <w:szCs w:val="22"/>
        </w:rPr>
      </w:pPr>
      <w:r w:rsidRPr="00CC7B6A">
        <w:rPr>
          <w:szCs w:val="22"/>
        </w:rPr>
        <w:t>F. Bossen</w:t>
      </w:r>
      <w:r>
        <w:rPr>
          <w:szCs w:val="22"/>
        </w:rPr>
        <w:t>, “</w:t>
      </w:r>
      <w:r w:rsidRPr="00CF16DF">
        <w:rPr>
          <w:i/>
        </w:rPr>
        <w:t>Common HM test conditions and software reference configurations</w:t>
      </w:r>
      <w:r>
        <w:rPr>
          <w:szCs w:val="22"/>
        </w:rPr>
        <w:t>”</w:t>
      </w:r>
      <w:r>
        <w:rPr>
          <w:rFonts w:hint="eastAsia"/>
          <w:szCs w:val="22"/>
          <w:lang w:eastAsia="ko-KR"/>
        </w:rPr>
        <w:t xml:space="preserve">, </w:t>
      </w:r>
      <w:r>
        <w:rPr>
          <w:szCs w:val="22"/>
        </w:rPr>
        <w:t>JCTVC-</w:t>
      </w:r>
      <w:r>
        <w:rPr>
          <w:rFonts w:hint="eastAsia"/>
          <w:szCs w:val="22"/>
          <w:lang w:eastAsia="ko-KR"/>
        </w:rPr>
        <w:t>I1100,</w:t>
      </w:r>
      <w:r>
        <w:rPr>
          <w:szCs w:val="22"/>
        </w:rPr>
        <w:t xml:space="preserve"> </w:t>
      </w:r>
      <w:r>
        <w:rPr>
          <w:rFonts w:hint="eastAsia"/>
          <w:szCs w:val="22"/>
          <w:lang w:eastAsia="ko-KR"/>
        </w:rPr>
        <w:t>9</w:t>
      </w:r>
      <w:r w:rsidRPr="001E0233">
        <w:rPr>
          <w:szCs w:val="22"/>
          <w:vertAlign w:val="superscript"/>
        </w:rPr>
        <w:t>th</w:t>
      </w:r>
      <w:r>
        <w:rPr>
          <w:szCs w:val="22"/>
        </w:rPr>
        <w:t xml:space="preserve"> JCT-VC Meeting, </w:t>
      </w:r>
      <w:r>
        <w:rPr>
          <w:rFonts w:hint="eastAsia"/>
          <w:szCs w:val="22"/>
          <w:lang w:eastAsia="ko-KR"/>
        </w:rPr>
        <w:t xml:space="preserve">Geneva, Switzerland, May. </w:t>
      </w:r>
      <w:r>
        <w:rPr>
          <w:szCs w:val="22"/>
        </w:rPr>
        <w:t>201</w:t>
      </w:r>
      <w:r>
        <w:rPr>
          <w:rFonts w:hint="eastAsia"/>
          <w:szCs w:val="22"/>
          <w:lang w:eastAsia="ko-KR"/>
        </w:rPr>
        <w:t>2</w:t>
      </w:r>
      <w:r>
        <w:rPr>
          <w:szCs w:val="22"/>
        </w:rPr>
        <w:t>.</w:t>
      </w:r>
    </w:p>
    <w:p w:rsidR="00E0632D" w:rsidRPr="009C2E17" w:rsidRDefault="00E0632D" w:rsidP="00E0632D">
      <w:pPr>
        <w:rPr>
          <w:rFonts w:hint="eastAsia"/>
          <w:lang w:eastAsia="ko-KR"/>
        </w:rPr>
      </w:pPr>
    </w:p>
    <w:p w:rsidR="001F2594" w:rsidRPr="005B217D" w:rsidRDefault="001F2594" w:rsidP="00865567">
      <w:pPr>
        <w:pStyle w:val="1"/>
        <w:numPr>
          <w:ilvl w:val="0"/>
          <w:numId w:val="0"/>
        </w:numPr>
        <w:ind w:left="360" w:hanging="360"/>
        <w:rPr>
          <w:lang w:val="en-CA"/>
        </w:rPr>
      </w:pPr>
      <w:r w:rsidRPr="005B217D">
        <w:rPr>
          <w:lang w:val="en-CA"/>
        </w:rPr>
        <w:lastRenderedPageBreak/>
        <w:t>Patent rights declaration</w:t>
      </w:r>
      <w:r w:rsidR="00B94B06" w:rsidRPr="005B217D">
        <w:rPr>
          <w:lang w:val="en-CA"/>
        </w:rPr>
        <w:t>(s)</w:t>
      </w:r>
    </w:p>
    <w:p w:rsidR="003C7B65" w:rsidRPr="005B217D" w:rsidRDefault="003C7B65" w:rsidP="003C7B65">
      <w:pPr>
        <w:jc w:val="both"/>
        <w:rPr>
          <w:szCs w:val="22"/>
          <w:lang w:val="en-CA"/>
        </w:rPr>
      </w:pPr>
      <w:r w:rsidRPr="004C4BB5">
        <w:rPr>
          <w:rFonts w:hint="eastAsia"/>
          <w:b/>
          <w:szCs w:val="22"/>
          <w:lang w:eastAsia="ko-KR"/>
        </w:rPr>
        <w:t>LG electronics</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F1F8B" w:rsidRPr="003C7B65" w:rsidRDefault="007F1F8B" w:rsidP="009234A5">
      <w:pPr>
        <w:jc w:val="both"/>
        <w:rPr>
          <w:szCs w:val="22"/>
          <w:lang w:val="en-CA"/>
        </w:rPr>
      </w:pPr>
    </w:p>
    <w:sectPr w:rsidR="007F1F8B" w:rsidRPr="003C7B65" w:rsidSect="00A01439">
      <w:footerReference w:type="default" r:id="rId13"/>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76B0" w:rsidRDefault="00EE76B0">
      <w:r>
        <w:separator/>
      </w:r>
    </w:p>
  </w:endnote>
  <w:endnote w:type="continuationSeparator" w:id="0">
    <w:p w:rsidR="00EE76B0" w:rsidRDefault="00EE76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373CF3">
      <w:rPr>
        <w:rStyle w:val="a5"/>
        <w:noProof/>
      </w:rPr>
      <w:t>3</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r w:rsidR="00817BD9">
      <w:rPr>
        <w:rStyle w:val="a5"/>
        <w:noProof/>
      </w:rPr>
      <w:t>2012-07-02</w:t>
    </w:r>
    <w:r>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76B0" w:rsidRDefault="00EE76B0">
      <w:r>
        <w:separator/>
      </w:r>
    </w:p>
  </w:footnote>
  <w:footnote w:type="continuationSeparator" w:id="0">
    <w:p w:rsidR="00EE76B0" w:rsidRDefault="00EE76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F536DE"/>
    <w:multiLevelType w:val="multilevel"/>
    <w:tmpl w:val="1A4EAB84"/>
    <w:lvl w:ilvl="0">
      <w:start w:val="1"/>
      <w:numFmt w:val="decimal"/>
      <w:pStyle w:val="1"/>
      <w:lvlText w:val="%1"/>
      <w:lvlJc w:val="left"/>
      <w:pPr>
        <w:tabs>
          <w:tab w:val="num" w:pos="720"/>
        </w:tabs>
        <w:ind w:left="360" w:hanging="360"/>
      </w:pPr>
      <w:rPr>
        <w:rFonts w:cs="Times New Roman" w:hint="default"/>
        <w:vanish w:val="0"/>
      </w:rPr>
    </w:lvl>
    <w:lvl w:ilvl="1">
      <w:start w:val="1"/>
      <w:numFmt w:val="decimal"/>
      <w:pStyle w:val="2"/>
      <w:lvlText w:val="%1.%2"/>
      <w:lvlJc w:val="left"/>
      <w:pPr>
        <w:tabs>
          <w:tab w:val="num" w:pos="720"/>
        </w:tabs>
        <w:ind w:left="0" w:firstLine="0"/>
      </w:pPr>
      <w:rPr>
        <w:rFonts w:cs="Times New Roman" w:hint="default"/>
      </w:rPr>
    </w:lvl>
    <w:lvl w:ilvl="2">
      <w:start w:val="1"/>
      <w:numFmt w:val="decimal"/>
      <w:pStyle w:val="3"/>
      <w:lvlText w:val="%1.%2.%3"/>
      <w:lvlJc w:val="left"/>
      <w:pPr>
        <w:tabs>
          <w:tab w:val="num" w:pos="720"/>
        </w:tabs>
        <w:ind w:left="1224" w:hanging="1224"/>
      </w:pPr>
      <w:rPr>
        <w:rFonts w:cs="Times New Roman" w:hint="default"/>
      </w:rPr>
    </w:lvl>
    <w:lvl w:ilvl="3">
      <w:start w:val="1"/>
      <w:numFmt w:val="decimal"/>
      <w:pStyle w:val="4"/>
      <w:lvlText w:val="%1.%2.%3.%4"/>
      <w:lvlJc w:val="left"/>
      <w:pPr>
        <w:tabs>
          <w:tab w:val="num" w:pos="862"/>
        </w:tabs>
        <w:ind w:left="1870" w:hanging="1728"/>
      </w:pPr>
      <w:rPr>
        <w:rFonts w:cs="Times New Roman" w:hint="default"/>
      </w:rPr>
    </w:lvl>
    <w:lvl w:ilvl="4">
      <w:start w:val="1"/>
      <w:numFmt w:val="decimal"/>
      <w:pStyle w:val="5"/>
      <w:lvlText w:val="%1.%2.%3.%4.%5"/>
      <w:lvlJc w:val="left"/>
      <w:pPr>
        <w:tabs>
          <w:tab w:val="num" w:pos="4752"/>
        </w:tabs>
        <w:ind w:left="6192" w:hanging="2232"/>
      </w:pPr>
      <w:rPr>
        <w:rFonts w:cs="Times New Roman" w:hint="default"/>
      </w:rPr>
    </w:lvl>
    <w:lvl w:ilvl="5">
      <w:start w:val="1"/>
      <w:numFmt w:val="decimal"/>
      <w:pStyle w:val="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693FF8"/>
    <w:multiLevelType w:val="hybridMultilevel"/>
    <w:tmpl w:val="8B5A93F0"/>
    <w:lvl w:ilvl="0" w:tplc="D1AAFBAC">
      <w:start w:val="1"/>
      <w:numFmt w:val="decimal"/>
      <w:lvlText w:val="%1."/>
      <w:lvlJc w:val="left"/>
      <w:pPr>
        <w:ind w:left="720" w:hanging="360"/>
      </w:pPr>
      <w:rPr>
        <w:rFonts w:hint="default"/>
      </w:rPr>
    </w:lvl>
    <w:lvl w:ilvl="1" w:tplc="04090019" w:tentative="1">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55C86C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8">
    <w:nsid w:val="26292F69"/>
    <w:multiLevelType w:val="hybridMultilevel"/>
    <w:tmpl w:val="3D62408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321B80"/>
    <w:multiLevelType w:val="hybridMultilevel"/>
    <w:tmpl w:val="2D1A9A4C"/>
    <w:lvl w:ilvl="0" w:tplc="919ED22E">
      <w:numFmt w:val="bullet"/>
      <w:lvlText w:val="–"/>
      <w:lvlJc w:val="left"/>
      <w:pPr>
        <w:tabs>
          <w:tab w:val="num" w:pos="1205"/>
        </w:tabs>
        <w:ind w:left="1205" w:hanging="405"/>
      </w:pPr>
      <w:rPr>
        <w:rFonts w:ascii="Times New Roman" w:eastAsia="바탕"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multilevel"/>
    <w:tmpl w:val="55C86CE6"/>
    <w:numStyleLink w:val="10"/>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5">
    <w:nsid w:val="714373DF"/>
    <w:multiLevelType w:val="multilevel"/>
    <w:tmpl w:val="55C86CE6"/>
    <w:styleLink w:val="10"/>
    <w:lvl w:ilvl="0">
      <w:start w:val="8"/>
      <w:numFmt w:val="decimal"/>
      <w:lvlText w:val="%1"/>
      <w:lvlJc w:val="left"/>
      <w:pPr>
        <w:ind w:left="432" w:hanging="432"/>
      </w:pPr>
      <w:rPr>
        <w:rFonts w:hint="eastAsia"/>
      </w:rPr>
    </w:lvl>
    <w:lvl w:ilvl="1">
      <w:start w:val="4"/>
      <w:numFmt w:val="decimal"/>
      <w:lvlText w:val="%1.%2"/>
      <w:lvlJc w:val="left"/>
      <w:pPr>
        <w:ind w:left="576" w:hanging="576"/>
      </w:pPr>
    </w:lvl>
    <w:lvl w:ilvl="2">
      <w:start w:val="3"/>
      <w:numFmt w:val="decimal"/>
      <w:lvlText w:val="%1.%2.%3"/>
      <w:lvlJc w:val="left"/>
      <w:pPr>
        <w:ind w:left="720" w:hanging="720"/>
      </w:pPr>
    </w:lvl>
    <w:lvl w:ilvl="3">
      <w:start w:val="1"/>
      <w:numFmt w:val="decimal"/>
      <w:lvlText w:val="%1.%2.%3.%4"/>
      <w:lvlJc w:val="left"/>
      <w:pPr>
        <w:ind w:left="864" w:hanging="864"/>
      </w:pPr>
    </w:lvl>
    <w:lvl w:ilvl="4">
      <w:start w:val="8"/>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3"/>
  </w:num>
  <w:num w:numId="4">
    <w:abstractNumId w:val="11"/>
  </w:num>
  <w:num w:numId="5">
    <w:abstractNumId w:val="12"/>
  </w:num>
  <w:num w:numId="6">
    <w:abstractNumId w:val="7"/>
  </w:num>
  <w:num w:numId="7">
    <w:abstractNumId w:val="9"/>
  </w:num>
  <w:num w:numId="8">
    <w:abstractNumId w:val="7"/>
  </w:num>
  <w:num w:numId="9">
    <w:abstractNumId w:val="1"/>
  </w:num>
  <w:num w:numId="10">
    <w:abstractNumId w:val="6"/>
  </w:num>
  <w:num w:numId="11">
    <w:abstractNumId w:val="3"/>
  </w:num>
  <w:num w:numId="12">
    <w:abstractNumId w:val="8"/>
  </w:num>
  <w:num w:numId="13">
    <w:abstractNumId w:val="5"/>
  </w:num>
  <w:num w:numId="14">
    <w:abstractNumId w:val="2"/>
  </w:num>
  <w:num w:numId="15">
    <w:abstractNumId w:val="15"/>
  </w:num>
  <w:num w:numId="16">
    <w:abstractNumId w:val="10"/>
  </w:num>
  <w:num w:numId="17">
    <w:abstractNumId w:val="2"/>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revisionView w:markup="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344DA"/>
    <w:rsid w:val="000458BC"/>
    <w:rsid w:val="00045C41"/>
    <w:rsid w:val="00046C03"/>
    <w:rsid w:val="000501EB"/>
    <w:rsid w:val="00054D81"/>
    <w:rsid w:val="000555A1"/>
    <w:rsid w:val="00057F2B"/>
    <w:rsid w:val="0007614F"/>
    <w:rsid w:val="000A6D0A"/>
    <w:rsid w:val="000B1C6B"/>
    <w:rsid w:val="000B4FF9"/>
    <w:rsid w:val="000C09AC"/>
    <w:rsid w:val="000C3155"/>
    <w:rsid w:val="000D1B24"/>
    <w:rsid w:val="000E00F3"/>
    <w:rsid w:val="000F158C"/>
    <w:rsid w:val="00102F3D"/>
    <w:rsid w:val="00124E38"/>
    <w:rsid w:val="0012580B"/>
    <w:rsid w:val="00126711"/>
    <w:rsid w:val="00131F90"/>
    <w:rsid w:val="0013526E"/>
    <w:rsid w:val="001612D2"/>
    <w:rsid w:val="00162BCE"/>
    <w:rsid w:val="00171371"/>
    <w:rsid w:val="00175A24"/>
    <w:rsid w:val="00184B5F"/>
    <w:rsid w:val="00187E58"/>
    <w:rsid w:val="001A297E"/>
    <w:rsid w:val="001A368E"/>
    <w:rsid w:val="001A7329"/>
    <w:rsid w:val="001B4E28"/>
    <w:rsid w:val="001C3525"/>
    <w:rsid w:val="001C7D3F"/>
    <w:rsid w:val="001D1BD2"/>
    <w:rsid w:val="001E02BE"/>
    <w:rsid w:val="001E3656"/>
    <w:rsid w:val="001E3B37"/>
    <w:rsid w:val="001F2594"/>
    <w:rsid w:val="001F5CC9"/>
    <w:rsid w:val="002055A6"/>
    <w:rsid w:val="00206460"/>
    <w:rsid w:val="002069B4"/>
    <w:rsid w:val="00215DFC"/>
    <w:rsid w:val="002212DF"/>
    <w:rsid w:val="00227BA7"/>
    <w:rsid w:val="0023091F"/>
    <w:rsid w:val="002354EC"/>
    <w:rsid w:val="00253F9B"/>
    <w:rsid w:val="00263398"/>
    <w:rsid w:val="0026769E"/>
    <w:rsid w:val="00275BCF"/>
    <w:rsid w:val="00292257"/>
    <w:rsid w:val="002A54E0"/>
    <w:rsid w:val="002B1595"/>
    <w:rsid w:val="002B191D"/>
    <w:rsid w:val="002D0AF6"/>
    <w:rsid w:val="002D7854"/>
    <w:rsid w:val="002F164D"/>
    <w:rsid w:val="00306206"/>
    <w:rsid w:val="003062AD"/>
    <w:rsid w:val="00317D85"/>
    <w:rsid w:val="00327C56"/>
    <w:rsid w:val="003315A1"/>
    <w:rsid w:val="003373EC"/>
    <w:rsid w:val="00341DF3"/>
    <w:rsid w:val="00342FF4"/>
    <w:rsid w:val="003526C2"/>
    <w:rsid w:val="00355642"/>
    <w:rsid w:val="00360494"/>
    <w:rsid w:val="003706CC"/>
    <w:rsid w:val="00373CF3"/>
    <w:rsid w:val="00374731"/>
    <w:rsid w:val="00377710"/>
    <w:rsid w:val="003808DD"/>
    <w:rsid w:val="003A2D8E"/>
    <w:rsid w:val="003C20E4"/>
    <w:rsid w:val="003C271D"/>
    <w:rsid w:val="003C4C20"/>
    <w:rsid w:val="003C7B65"/>
    <w:rsid w:val="003E38A0"/>
    <w:rsid w:val="003E6F90"/>
    <w:rsid w:val="003E75FF"/>
    <w:rsid w:val="003F5D0F"/>
    <w:rsid w:val="004012F0"/>
    <w:rsid w:val="00401C36"/>
    <w:rsid w:val="004124DF"/>
    <w:rsid w:val="00414101"/>
    <w:rsid w:val="00426842"/>
    <w:rsid w:val="004305C1"/>
    <w:rsid w:val="004323FF"/>
    <w:rsid w:val="00433DDB"/>
    <w:rsid w:val="00437619"/>
    <w:rsid w:val="00450650"/>
    <w:rsid w:val="00465593"/>
    <w:rsid w:val="00470E8A"/>
    <w:rsid w:val="00473465"/>
    <w:rsid w:val="00476A87"/>
    <w:rsid w:val="004A2A63"/>
    <w:rsid w:val="004B210C"/>
    <w:rsid w:val="004D405F"/>
    <w:rsid w:val="004E4F4F"/>
    <w:rsid w:val="004E567C"/>
    <w:rsid w:val="004E6789"/>
    <w:rsid w:val="004F61E3"/>
    <w:rsid w:val="0051015B"/>
    <w:rsid w:val="0051015C"/>
    <w:rsid w:val="00516CF1"/>
    <w:rsid w:val="005221CF"/>
    <w:rsid w:val="00526F58"/>
    <w:rsid w:val="00530F87"/>
    <w:rsid w:val="00531AE9"/>
    <w:rsid w:val="00550A66"/>
    <w:rsid w:val="00567EC7"/>
    <w:rsid w:val="00570013"/>
    <w:rsid w:val="00570468"/>
    <w:rsid w:val="00574F36"/>
    <w:rsid w:val="005801A2"/>
    <w:rsid w:val="005952A5"/>
    <w:rsid w:val="005A33A1"/>
    <w:rsid w:val="005B217D"/>
    <w:rsid w:val="005B22CF"/>
    <w:rsid w:val="005B3312"/>
    <w:rsid w:val="005B5885"/>
    <w:rsid w:val="005C1E1D"/>
    <w:rsid w:val="005C2C0D"/>
    <w:rsid w:val="005C385F"/>
    <w:rsid w:val="005E1AC6"/>
    <w:rsid w:val="005F36AA"/>
    <w:rsid w:val="005F6F1B"/>
    <w:rsid w:val="00603C71"/>
    <w:rsid w:val="006048BC"/>
    <w:rsid w:val="00624B33"/>
    <w:rsid w:val="00630AA2"/>
    <w:rsid w:val="00646707"/>
    <w:rsid w:val="0065490E"/>
    <w:rsid w:val="00662E58"/>
    <w:rsid w:val="00664B59"/>
    <w:rsid w:val="00664DCF"/>
    <w:rsid w:val="00675C9D"/>
    <w:rsid w:val="006B4D18"/>
    <w:rsid w:val="006B6467"/>
    <w:rsid w:val="006C485B"/>
    <w:rsid w:val="006C5D39"/>
    <w:rsid w:val="006D3DDC"/>
    <w:rsid w:val="006E2810"/>
    <w:rsid w:val="006E5417"/>
    <w:rsid w:val="006F461F"/>
    <w:rsid w:val="006F5A1D"/>
    <w:rsid w:val="00705619"/>
    <w:rsid w:val="00712F60"/>
    <w:rsid w:val="00720E3B"/>
    <w:rsid w:val="00742324"/>
    <w:rsid w:val="00745F6B"/>
    <w:rsid w:val="0075585E"/>
    <w:rsid w:val="00770571"/>
    <w:rsid w:val="007768FF"/>
    <w:rsid w:val="007824D3"/>
    <w:rsid w:val="007878C6"/>
    <w:rsid w:val="007913EF"/>
    <w:rsid w:val="00795E2B"/>
    <w:rsid w:val="00796EE3"/>
    <w:rsid w:val="007A11F0"/>
    <w:rsid w:val="007A7D29"/>
    <w:rsid w:val="007B4AB8"/>
    <w:rsid w:val="007B66AB"/>
    <w:rsid w:val="007C5725"/>
    <w:rsid w:val="007F1F8B"/>
    <w:rsid w:val="007F67A1"/>
    <w:rsid w:val="00813757"/>
    <w:rsid w:val="00814F3D"/>
    <w:rsid w:val="00816592"/>
    <w:rsid w:val="00817BD9"/>
    <w:rsid w:val="008206C8"/>
    <w:rsid w:val="0082363F"/>
    <w:rsid w:val="008353A2"/>
    <w:rsid w:val="00843F0C"/>
    <w:rsid w:val="008641CD"/>
    <w:rsid w:val="00865567"/>
    <w:rsid w:val="00870C72"/>
    <w:rsid w:val="00874A6C"/>
    <w:rsid w:val="00875855"/>
    <w:rsid w:val="00876C65"/>
    <w:rsid w:val="00884661"/>
    <w:rsid w:val="00894AB5"/>
    <w:rsid w:val="00896CFB"/>
    <w:rsid w:val="008A236F"/>
    <w:rsid w:val="008A4B4C"/>
    <w:rsid w:val="008C239F"/>
    <w:rsid w:val="008E2A05"/>
    <w:rsid w:val="008E480C"/>
    <w:rsid w:val="008F0845"/>
    <w:rsid w:val="008F43DF"/>
    <w:rsid w:val="00907757"/>
    <w:rsid w:val="00910C26"/>
    <w:rsid w:val="00914518"/>
    <w:rsid w:val="009212B0"/>
    <w:rsid w:val="009234A5"/>
    <w:rsid w:val="00926283"/>
    <w:rsid w:val="0093145F"/>
    <w:rsid w:val="009336F7"/>
    <w:rsid w:val="009374A7"/>
    <w:rsid w:val="009413CF"/>
    <w:rsid w:val="00947DF3"/>
    <w:rsid w:val="009539E9"/>
    <w:rsid w:val="00965B7F"/>
    <w:rsid w:val="009748DA"/>
    <w:rsid w:val="0098551D"/>
    <w:rsid w:val="0099518F"/>
    <w:rsid w:val="009A523D"/>
    <w:rsid w:val="009A75A0"/>
    <w:rsid w:val="009C2E17"/>
    <w:rsid w:val="009D12AB"/>
    <w:rsid w:val="009E1F61"/>
    <w:rsid w:val="009F496B"/>
    <w:rsid w:val="00A01439"/>
    <w:rsid w:val="00A02B58"/>
    <w:rsid w:val="00A02E61"/>
    <w:rsid w:val="00A0341A"/>
    <w:rsid w:val="00A05CFF"/>
    <w:rsid w:val="00A157C2"/>
    <w:rsid w:val="00A16B89"/>
    <w:rsid w:val="00A426A0"/>
    <w:rsid w:val="00A56B97"/>
    <w:rsid w:val="00A6093D"/>
    <w:rsid w:val="00A7668B"/>
    <w:rsid w:val="00A76A6D"/>
    <w:rsid w:val="00A77371"/>
    <w:rsid w:val="00A83253"/>
    <w:rsid w:val="00A84795"/>
    <w:rsid w:val="00A86A9F"/>
    <w:rsid w:val="00A917E7"/>
    <w:rsid w:val="00AA6E84"/>
    <w:rsid w:val="00AB51E4"/>
    <w:rsid w:val="00AB537D"/>
    <w:rsid w:val="00AD0FE0"/>
    <w:rsid w:val="00AE01E2"/>
    <w:rsid w:val="00AE341B"/>
    <w:rsid w:val="00AE5BD8"/>
    <w:rsid w:val="00AF3059"/>
    <w:rsid w:val="00B07CA7"/>
    <w:rsid w:val="00B1024A"/>
    <w:rsid w:val="00B1279A"/>
    <w:rsid w:val="00B13DD3"/>
    <w:rsid w:val="00B17BB5"/>
    <w:rsid w:val="00B2372A"/>
    <w:rsid w:val="00B2407A"/>
    <w:rsid w:val="00B24954"/>
    <w:rsid w:val="00B24DE4"/>
    <w:rsid w:val="00B5222E"/>
    <w:rsid w:val="00B545A8"/>
    <w:rsid w:val="00B57D6D"/>
    <w:rsid w:val="00B61C96"/>
    <w:rsid w:val="00B73A2A"/>
    <w:rsid w:val="00B913D1"/>
    <w:rsid w:val="00B94B06"/>
    <w:rsid w:val="00B94C28"/>
    <w:rsid w:val="00BC10BA"/>
    <w:rsid w:val="00BC5AFD"/>
    <w:rsid w:val="00BE7E28"/>
    <w:rsid w:val="00BF0C29"/>
    <w:rsid w:val="00BF73D4"/>
    <w:rsid w:val="00C04F43"/>
    <w:rsid w:val="00C0609D"/>
    <w:rsid w:val="00C115AB"/>
    <w:rsid w:val="00C17AA9"/>
    <w:rsid w:val="00C30249"/>
    <w:rsid w:val="00C3723B"/>
    <w:rsid w:val="00C4097B"/>
    <w:rsid w:val="00C46DF2"/>
    <w:rsid w:val="00C606C9"/>
    <w:rsid w:val="00C80288"/>
    <w:rsid w:val="00C80BD4"/>
    <w:rsid w:val="00C84003"/>
    <w:rsid w:val="00C84D4F"/>
    <w:rsid w:val="00C90650"/>
    <w:rsid w:val="00C97D78"/>
    <w:rsid w:val="00CC2AAE"/>
    <w:rsid w:val="00CC5A42"/>
    <w:rsid w:val="00CD0EAB"/>
    <w:rsid w:val="00CF34DB"/>
    <w:rsid w:val="00CF3D91"/>
    <w:rsid w:val="00CF558F"/>
    <w:rsid w:val="00D073E2"/>
    <w:rsid w:val="00D1059E"/>
    <w:rsid w:val="00D14B5A"/>
    <w:rsid w:val="00D3766B"/>
    <w:rsid w:val="00D446EC"/>
    <w:rsid w:val="00D51BF0"/>
    <w:rsid w:val="00D55942"/>
    <w:rsid w:val="00D763D8"/>
    <w:rsid w:val="00D807BF"/>
    <w:rsid w:val="00D827D2"/>
    <w:rsid w:val="00D827DD"/>
    <w:rsid w:val="00D863D9"/>
    <w:rsid w:val="00D96FC7"/>
    <w:rsid w:val="00DA1387"/>
    <w:rsid w:val="00DA7887"/>
    <w:rsid w:val="00DB2C26"/>
    <w:rsid w:val="00DE314B"/>
    <w:rsid w:val="00DE6B43"/>
    <w:rsid w:val="00E00F59"/>
    <w:rsid w:val="00E052DC"/>
    <w:rsid w:val="00E0632D"/>
    <w:rsid w:val="00E07E0B"/>
    <w:rsid w:val="00E11923"/>
    <w:rsid w:val="00E262D4"/>
    <w:rsid w:val="00E31B0A"/>
    <w:rsid w:val="00E36250"/>
    <w:rsid w:val="00E36ABC"/>
    <w:rsid w:val="00E412F8"/>
    <w:rsid w:val="00E54511"/>
    <w:rsid w:val="00E61DAC"/>
    <w:rsid w:val="00E62230"/>
    <w:rsid w:val="00E72B80"/>
    <w:rsid w:val="00E75FE3"/>
    <w:rsid w:val="00E86C4C"/>
    <w:rsid w:val="00EB7AB1"/>
    <w:rsid w:val="00EC380F"/>
    <w:rsid w:val="00ED22B3"/>
    <w:rsid w:val="00EE76B0"/>
    <w:rsid w:val="00EF48CC"/>
    <w:rsid w:val="00EF6278"/>
    <w:rsid w:val="00F32609"/>
    <w:rsid w:val="00F50DE1"/>
    <w:rsid w:val="00F73032"/>
    <w:rsid w:val="00F848FC"/>
    <w:rsid w:val="00F9282A"/>
    <w:rsid w:val="00F96BAD"/>
    <w:rsid w:val="00FA33AD"/>
    <w:rsid w:val="00FB0E84"/>
    <w:rsid w:val="00FD01C2"/>
    <w:rsid w:val="00FD4146"/>
    <w:rsid w:val="00FD578F"/>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맑은 고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14"/>
      </w:numPr>
      <w:spacing w:before="240" w:after="60"/>
      <w:outlineLvl w:val="0"/>
    </w:pPr>
    <w:rPr>
      <w:rFonts w:cs="Arial"/>
      <w:b/>
      <w:bCs/>
      <w:kern w:val="32"/>
      <w:sz w:val="32"/>
      <w:szCs w:val="32"/>
    </w:rPr>
  </w:style>
  <w:style w:type="paragraph" w:styleId="2">
    <w:name w:val="heading 2"/>
    <w:basedOn w:val="a"/>
    <w:next w:val="a"/>
    <w:link w:val="2Char"/>
    <w:qFormat/>
    <w:rsid w:val="00E11923"/>
    <w:pPr>
      <w:keepNext/>
      <w:numPr>
        <w:ilvl w:val="1"/>
        <w:numId w:val="14"/>
      </w:numPr>
      <w:tabs>
        <w:tab w:val="clear" w:pos="360"/>
      </w:tabs>
      <w:spacing w:before="240" w:after="60"/>
      <w:outlineLvl w:val="1"/>
    </w:pPr>
    <w:rPr>
      <w:b/>
      <w:bCs/>
      <w:i/>
      <w:iCs/>
      <w:sz w:val="28"/>
      <w:szCs w:val="28"/>
      <w:lang/>
    </w:rPr>
  </w:style>
  <w:style w:type="paragraph" w:styleId="3">
    <w:name w:val="heading 3"/>
    <w:basedOn w:val="a"/>
    <w:next w:val="a"/>
    <w:link w:val="3Char"/>
    <w:qFormat/>
    <w:rsid w:val="002B191D"/>
    <w:pPr>
      <w:keepNext/>
      <w:numPr>
        <w:ilvl w:val="2"/>
        <w:numId w:val="14"/>
      </w:numPr>
      <w:spacing w:before="240" w:after="60"/>
      <w:outlineLvl w:val="2"/>
    </w:pPr>
    <w:rPr>
      <w:b/>
      <w:bCs/>
      <w:sz w:val="26"/>
      <w:szCs w:val="26"/>
      <w:lang/>
    </w:rPr>
  </w:style>
  <w:style w:type="paragraph" w:styleId="4">
    <w:name w:val="heading 4"/>
    <w:aliases w:val="Heading 4 Char1,Heading 4 Char Char"/>
    <w:basedOn w:val="a"/>
    <w:next w:val="a"/>
    <w:link w:val="4Char"/>
    <w:qFormat/>
    <w:rsid w:val="000E00F3"/>
    <w:pPr>
      <w:keepNext/>
      <w:numPr>
        <w:ilvl w:val="3"/>
        <w:numId w:val="14"/>
      </w:numPr>
      <w:tabs>
        <w:tab w:val="clear" w:pos="720"/>
      </w:tabs>
      <w:spacing w:before="240" w:after="60"/>
      <w:outlineLvl w:val="3"/>
    </w:pPr>
    <w:rPr>
      <w:b/>
      <w:bCs/>
      <w:sz w:val="28"/>
      <w:szCs w:val="28"/>
      <w:lang/>
    </w:rPr>
  </w:style>
  <w:style w:type="paragraph" w:styleId="5">
    <w:name w:val="heading 5"/>
    <w:basedOn w:val="a"/>
    <w:next w:val="a"/>
    <w:link w:val="5Char"/>
    <w:uiPriority w:val="99"/>
    <w:qFormat/>
    <w:rsid w:val="000E00F3"/>
    <w:pPr>
      <w:keepNext/>
      <w:numPr>
        <w:ilvl w:val="4"/>
        <w:numId w:val="14"/>
      </w:numPr>
      <w:tabs>
        <w:tab w:val="clear" w:pos="720"/>
      </w:tabs>
      <w:spacing w:before="240" w:after="60"/>
      <w:outlineLvl w:val="4"/>
    </w:pPr>
    <w:rPr>
      <w:b/>
      <w:bCs/>
      <w:i/>
      <w:iCs/>
      <w:sz w:val="26"/>
      <w:szCs w:val="26"/>
      <w:lang/>
    </w:rPr>
  </w:style>
  <w:style w:type="paragraph" w:styleId="6">
    <w:name w:val="heading 6"/>
    <w:basedOn w:val="a"/>
    <w:next w:val="a"/>
    <w:link w:val="6Char"/>
    <w:qFormat/>
    <w:rsid w:val="000E00F3"/>
    <w:pPr>
      <w:keepNext/>
      <w:numPr>
        <w:ilvl w:val="5"/>
        <w:numId w:val="14"/>
      </w:numPr>
      <w:tabs>
        <w:tab w:val="clear" w:pos="720"/>
      </w:tabs>
      <w:spacing w:before="240" w:after="60"/>
      <w:outlineLvl w:val="5"/>
    </w:pPr>
    <w:rPr>
      <w:b/>
      <w:bCs/>
      <w:szCs w:val="22"/>
      <w:lang/>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lang/>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lang/>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uiPriority w:val="99"/>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lang/>
    </w:rPr>
  </w:style>
  <w:style w:type="character" w:customStyle="1" w:styleId="Char">
    <w:name w:val="문서 구조 Char"/>
    <w:link w:val="a9"/>
    <w:rsid w:val="00E11923"/>
    <w:rPr>
      <w:rFonts w:ascii="Tahoma" w:hAnsi="Tahoma" w:cs="Tahoma"/>
      <w:sz w:val="16"/>
      <w:szCs w:val="16"/>
      <w:lang w:eastAsia="en-US"/>
    </w:rPr>
  </w:style>
  <w:style w:type="numbering" w:customStyle="1" w:styleId="10">
    <w:name w:val="스타일1"/>
    <w:rsid w:val="006D3DDC"/>
    <w:pPr>
      <w:numPr>
        <w:numId w:val="15"/>
      </w:numPr>
    </w:pPr>
  </w:style>
  <w:style w:type="paragraph" w:styleId="aa">
    <w:name w:val="caption"/>
    <w:basedOn w:val="a"/>
    <w:next w:val="a"/>
    <w:unhideWhenUsed/>
    <w:qFormat/>
    <w:rsid w:val="005C1E1D"/>
    <w:rPr>
      <w:b/>
      <w:bCs/>
      <w:sz w:val="20"/>
    </w:rPr>
  </w:style>
  <w:style w:type="paragraph" w:customStyle="1" w:styleId="tableheading">
    <w:name w:val="table heading"/>
    <w:basedOn w:val="a"/>
    <w:rsid w:val="007878C6"/>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a"/>
    <w:rsid w:val="007878C6"/>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a"/>
    <w:link w:val="tablesyntaxChar"/>
    <w:rsid w:val="007878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7878C6"/>
    <w:rPr>
      <w:rFonts w:ascii="Times" w:hAnsi="Times"/>
      <w:lang w:val="en-GB" w:eastAsia="en-US"/>
    </w:rPr>
  </w:style>
  <w:style w:type="paragraph" w:styleId="ab">
    <w:name w:val="List Paragraph"/>
    <w:basedOn w:val="a"/>
    <w:uiPriority w:val="34"/>
    <w:qFormat/>
    <w:rsid w:val="009748DA"/>
    <w:pPr>
      <w:ind w:leftChars="400" w:left="800"/>
    </w:pPr>
  </w:style>
  <w:style w:type="paragraph" w:customStyle="1" w:styleId="Note2">
    <w:name w:val="Note 2"/>
    <w:basedOn w:val="a"/>
    <w:uiPriority w:val="99"/>
    <w:rsid w:val="00D863D9"/>
    <w:pPr>
      <w:tabs>
        <w:tab w:val="clear" w:pos="360"/>
        <w:tab w:val="clear" w:pos="720"/>
        <w:tab w:val="clear" w:pos="1080"/>
        <w:tab w:val="clear" w:pos="1440"/>
      </w:tabs>
      <w:spacing w:before="60" w:line="199" w:lineRule="exact"/>
      <w:ind w:left="1077"/>
      <w:jc w:val="both"/>
    </w:pPr>
    <w:rPr>
      <w:sz w:val="18"/>
      <w:szCs w:val="18"/>
      <w:lang w:val="en-GB"/>
    </w:rPr>
  </w:style>
</w:styles>
</file>

<file path=word/webSettings.xml><?xml version="1.0" encoding="utf-8"?>
<w:webSettings xmlns:r="http://schemas.openxmlformats.org/officeDocument/2006/relationships" xmlns:w="http://schemas.openxmlformats.org/wordprocessingml/2006/main">
  <w:divs>
    <w:div w:id="857811541">
      <w:bodyDiv w:val="1"/>
      <w:marLeft w:val="0"/>
      <w:marRight w:val="0"/>
      <w:marTop w:val="0"/>
      <w:marBottom w:val="0"/>
      <w:divBdr>
        <w:top w:val="none" w:sz="0" w:space="0" w:color="auto"/>
        <w:left w:val="none" w:sz="0" w:space="0" w:color="auto"/>
        <w:bottom w:val="none" w:sz="0" w:space="0" w:color="auto"/>
        <w:right w:val="none" w:sz="0" w:space="0" w:color="auto"/>
      </w:divBdr>
    </w:div>
    <w:div w:id="871845110">
      <w:bodyDiv w:val="1"/>
      <w:marLeft w:val="0"/>
      <w:marRight w:val="0"/>
      <w:marTop w:val="0"/>
      <w:marBottom w:val="0"/>
      <w:divBdr>
        <w:top w:val="none" w:sz="0" w:space="0" w:color="auto"/>
        <w:left w:val="none" w:sz="0" w:space="0" w:color="auto"/>
        <w:bottom w:val="none" w:sz="0" w:space="0" w:color="auto"/>
        <w:right w:val="none" w:sz="0" w:space="0" w:color="auto"/>
      </w:divBdr>
    </w:div>
    <w:div w:id="101943471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68991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1314</Words>
  <Characters>7491</Characters>
  <Application>Microsoft Office Word</Application>
  <DocSecurity>0</DocSecurity>
  <Lines>62</Lines>
  <Paragraphs>17</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8788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hendry.hendry</cp:lastModifiedBy>
  <cp:revision>3</cp:revision>
  <cp:lastPrinted>1601-01-01T00:00:00Z</cp:lastPrinted>
  <dcterms:created xsi:type="dcterms:W3CDTF">2012-07-14T08:05:00Z</dcterms:created>
  <dcterms:modified xsi:type="dcterms:W3CDTF">2012-07-14T08:06:00Z</dcterms:modified>
</cp:coreProperties>
</file>