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1EA" w:rsidRPr="00FB08DB" w:rsidRDefault="009911EA" w:rsidP="009911EA">
      <w:pPr>
        <w:rPr>
          <w:lang w:eastAsia="ko-KR"/>
        </w:rPr>
      </w:pPr>
      <w:proofErr w:type="spellStart"/>
      <w:proofErr w:type="gramStart"/>
      <w:r>
        <w:rPr>
          <w:b/>
          <w:szCs w:val="22"/>
        </w:rPr>
        <w:t>vps_</w:t>
      </w:r>
      <w:r w:rsidRPr="00FB08DB">
        <w:rPr>
          <w:b/>
          <w:lang w:eastAsia="ko-KR"/>
        </w:rPr>
        <w:t>temporal_id_nesting_flag</w:t>
      </w:r>
      <w:proofErr w:type="spellEnd"/>
      <w:proofErr w:type="gramEnd"/>
      <w:r w:rsidRPr="00FB08DB">
        <w:rPr>
          <w:lang w:eastAsia="ko-KR"/>
        </w:rPr>
        <w:t xml:space="preserve"> specifies whether inter prediction is additionally restricted for the coded video sequence.</w:t>
      </w:r>
    </w:p>
    <w:p w:rsidR="009911EA" w:rsidRPr="00FB08DB" w:rsidRDefault="009911EA" w:rsidP="009911EA">
      <w:pPr>
        <w:rPr>
          <w:lang w:eastAsia="ko-KR"/>
        </w:rPr>
      </w:pPr>
      <w:r w:rsidRPr="00FB08DB">
        <w:rPr>
          <w:lang w:eastAsia="ko-KR"/>
        </w:rPr>
        <w:t xml:space="preserve">Dependent on </w:t>
      </w:r>
      <w:proofErr w:type="spellStart"/>
      <w:r>
        <w:rPr>
          <w:lang w:eastAsia="ko-KR"/>
        </w:rPr>
        <w:t>vps_</w:t>
      </w:r>
      <w:r w:rsidRPr="00FB08DB">
        <w:rPr>
          <w:lang w:eastAsia="ko-KR"/>
        </w:rPr>
        <w:t>temporal_id_nesting_flag</w:t>
      </w:r>
      <w:proofErr w:type="spellEnd"/>
      <w:r w:rsidRPr="00FB08DB">
        <w:rPr>
          <w:lang w:eastAsia="ko-KR"/>
        </w:rPr>
        <w:t>, the following applies.</w:t>
      </w:r>
    </w:p>
    <w:p w:rsidR="009911EA" w:rsidRPr="00FB08DB" w:rsidRDefault="009911EA" w:rsidP="009911EA">
      <w:pPr>
        <w:pStyle w:val="enumlev1"/>
        <w:tabs>
          <w:tab w:val="clear" w:pos="794"/>
        </w:tabs>
        <w:ind w:left="425" w:hanging="425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If </w:t>
      </w:r>
      <w:proofErr w:type="spellStart"/>
      <w:r>
        <w:rPr>
          <w:lang w:eastAsia="ko-KR"/>
        </w:rPr>
        <w:t>vps_</w:t>
      </w:r>
      <w:r w:rsidRPr="00FB08DB">
        <w:rPr>
          <w:lang w:eastAsia="ko-KR"/>
        </w:rPr>
        <w:t>temporal_id_nesting_flag</w:t>
      </w:r>
      <w:proofErr w:type="spellEnd"/>
      <w:r w:rsidRPr="00FB08DB">
        <w:rPr>
          <w:lang w:eastAsia="ko-KR"/>
        </w:rPr>
        <w:t xml:space="preserve"> is equal to</w:t>
      </w:r>
      <w:r>
        <w:rPr>
          <w:lang w:eastAsia="ko-KR"/>
        </w:rPr>
        <w:t> </w:t>
      </w:r>
      <w:r w:rsidRPr="00FB08DB">
        <w:rPr>
          <w:lang w:eastAsia="ko-KR"/>
        </w:rPr>
        <w:t>0, additional constraints may not be obeyed.</w:t>
      </w:r>
    </w:p>
    <w:p w:rsidR="009911EA" w:rsidRPr="00FB08DB" w:rsidRDefault="009911EA" w:rsidP="009911EA">
      <w:pPr>
        <w:pStyle w:val="enumlev1"/>
        <w:tabs>
          <w:tab w:val="clear" w:pos="794"/>
        </w:tabs>
        <w:ind w:left="425" w:hanging="425"/>
        <w:rPr>
          <w:lang w:eastAsia="ko-KR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>Otherwise (</w:t>
      </w:r>
      <w:proofErr w:type="spellStart"/>
      <w:r>
        <w:rPr>
          <w:lang w:eastAsia="ko-KR"/>
        </w:rPr>
        <w:t>vps_</w:t>
      </w:r>
      <w:r w:rsidRPr="00FB08DB">
        <w:rPr>
          <w:lang w:eastAsia="ko-KR"/>
        </w:rPr>
        <w:t>temporal_id_nesting_flag</w:t>
      </w:r>
      <w:proofErr w:type="spellEnd"/>
      <w:r w:rsidRPr="00FB08DB">
        <w:rPr>
          <w:lang w:eastAsia="ko-KR"/>
        </w:rPr>
        <w:t xml:space="preserve"> is equal to</w:t>
      </w:r>
      <w:r>
        <w:rPr>
          <w:lang w:eastAsia="ko-KR"/>
        </w:rPr>
        <w:t> </w:t>
      </w:r>
      <w:r w:rsidRPr="00FB08DB">
        <w:rPr>
          <w:lang w:eastAsia="ko-KR"/>
        </w:rPr>
        <w:t>1), the following applies.</w:t>
      </w:r>
    </w:p>
    <w:p w:rsidR="009911EA" w:rsidRDefault="009911EA" w:rsidP="009911EA">
      <w:pPr>
        <w:pStyle w:val="enumlev1"/>
        <w:tabs>
          <w:tab w:val="clear" w:pos="794"/>
          <w:tab w:val="left" w:pos="851"/>
        </w:tabs>
        <w:ind w:left="851" w:hanging="425"/>
        <w:rPr>
          <w:ins w:id="0" w:author="Windows ユーザー" w:date="2012-07-26T10:10:00Z"/>
          <w:rFonts w:eastAsiaTheme="minorEastAsia"/>
          <w:lang w:eastAsia="ja-JP"/>
        </w:rPr>
      </w:pPr>
      <w:r w:rsidRPr="00FB08DB">
        <w:rPr>
          <w:lang w:eastAsia="ko-KR"/>
        </w:rPr>
        <w:t>–</w:t>
      </w:r>
      <w:r w:rsidRPr="00FB08DB">
        <w:rPr>
          <w:lang w:eastAsia="ko-KR"/>
        </w:rPr>
        <w:tab/>
        <w:t xml:space="preserve">For each access unit </w:t>
      </w:r>
      <w:proofErr w:type="spellStart"/>
      <w:r w:rsidRPr="00FB08DB">
        <w:rPr>
          <w:lang w:eastAsia="ko-KR"/>
        </w:rPr>
        <w:t>auA</w:t>
      </w:r>
      <w:proofErr w:type="spellEnd"/>
      <w:r w:rsidRPr="00FB08DB">
        <w:rPr>
          <w:lang w:eastAsia="ko-KR"/>
        </w:rPr>
        <w:t xml:space="preserve"> with </w:t>
      </w:r>
      <w:proofErr w:type="spellStart"/>
      <w:r w:rsidRPr="00FB08DB">
        <w:rPr>
          <w:lang w:eastAsia="ko-KR"/>
        </w:rPr>
        <w:t>temporal_id</w:t>
      </w:r>
      <w:proofErr w:type="spellEnd"/>
      <w:r w:rsidRPr="00FB08DB">
        <w:rPr>
          <w:lang w:eastAsia="ko-KR"/>
        </w:rPr>
        <w:t xml:space="preserve"> equal to </w:t>
      </w:r>
      <w:proofErr w:type="spellStart"/>
      <w:r w:rsidRPr="00FB08DB">
        <w:rPr>
          <w:lang w:eastAsia="ko-KR"/>
        </w:rPr>
        <w:t>tIdA</w:t>
      </w:r>
      <w:proofErr w:type="spellEnd"/>
      <w:r w:rsidRPr="00FB08DB">
        <w:rPr>
          <w:lang w:eastAsia="ko-KR"/>
        </w:rPr>
        <w:t xml:space="preserve">, an access unit </w:t>
      </w:r>
      <w:proofErr w:type="spellStart"/>
      <w:r w:rsidRPr="00FB08DB">
        <w:rPr>
          <w:lang w:eastAsia="ko-KR"/>
        </w:rPr>
        <w:t>auB</w:t>
      </w:r>
      <w:proofErr w:type="spellEnd"/>
      <w:r w:rsidRPr="00FB08DB">
        <w:rPr>
          <w:lang w:eastAsia="ko-KR"/>
        </w:rPr>
        <w:t xml:space="preserve"> with </w:t>
      </w:r>
      <w:proofErr w:type="spellStart"/>
      <w:r w:rsidRPr="00FB08DB">
        <w:rPr>
          <w:lang w:eastAsia="ko-KR"/>
        </w:rPr>
        <w:t>temporal_id</w:t>
      </w:r>
      <w:proofErr w:type="spellEnd"/>
      <w:r w:rsidRPr="00FB08DB">
        <w:rPr>
          <w:lang w:eastAsia="ko-KR"/>
        </w:rPr>
        <w:t xml:space="preserve"> equal to </w:t>
      </w:r>
      <w:proofErr w:type="spellStart"/>
      <w:r w:rsidRPr="00FB08DB">
        <w:rPr>
          <w:lang w:eastAsia="ko-KR"/>
        </w:rPr>
        <w:t>tIdB</w:t>
      </w:r>
      <w:proofErr w:type="spellEnd"/>
      <w:r>
        <w:rPr>
          <w:lang w:eastAsia="ko-KR"/>
        </w:rPr>
        <w:t xml:space="preserve"> that is </w:t>
      </w:r>
      <w:r w:rsidRPr="00FB08DB">
        <w:rPr>
          <w:lang w:eastAsia="ko-KR"/>
        </w:rPr>
        <w:t xml:space="preserve">less than or equal to </w:t>
      </w:r>
      <w:proofErr w:type="spellStart"/>
      <w:r w:rsidRPr="00FB08DB">
        <w:rPr>
          <w:lang w:eastAsia="ko-KR"/>
        </w:rPr>
        <w:t>tIdA</w:t>
      </w:r>
      <w:proofErr w:type="spellEnd"/>
      <w:r w:rsidRPr="00FB08DB">
        <w:rPr>
          <w:lang w:eastAsia="ko-KR"/>
        </w:rPr>
        <w:t xml:space="preserve"> shall not be referenced by inter prediction when there exists an access unit </w:t>
      </w:r>
      <w:proofErr w:type="spellStart"/>
      <w:r w:rsidRPr="00FB08DB">
        <w:rPr>
          <w:lang w:eastAsia="ko-KR"/>
        </w:rPr>
        <w:t>auC</w:t>
      </w:r>
      <w:proofErr w:type="spellEnd"/>
      <w:r w:rsidRPr="00FB08DB">
        <w:rPr>
          <w:lang w:eastAsia="ko-KR"/>
        </w:rPr>
        <w:t xml:space="preserve"> with </w:t>
      </w:r>
      <w:proofErr w:type="spellStart"/>
      <w:r w:rsidRPr="00FB08DB">
        <w:rPr>
          <w:lang w:eastAsia="ko-KR"/>
        </w:rPr>
        <w:t>temporal_id</w:t>
      </w:r>
      <w:proofErr w:type="spellEnd"/>
      <w:r w:rsidRPr="00FB08DB">
        <w:rPr>
          <w:lang w:eastAsia="ko-KR"/>
        </w:rPr>
        <w:t xml:space="preserve"> equal to </w:t>
      </w:r>
      <w:proofErr w:type="spellStart"/>
      <w:r w:rsidRPr="00FB08DB">
        <w:rPr>
          <w:lang w:eastAsia="ko-KR"/>
        </w:rPr>
        <w:t>tIdC</w:t>
      </w:r>
      <w:proofErr w:type="spellEnd"/>
      <w:r w:rsidRPr="00FB08DB">
        <w:rPr>
          <w:lang w:eastAsia="ko-KR"/>
        </w:rPr>
        <w:t xml:space="preserve"> </w:t>
      </w:r>
      <w:r>
        <w:rPr>
          <w:lang w:eastAsia="ko-KR"/>
        </w:rPr>
        <w:t xml:space="preserve">that is </w:t>
      </w:r>
      <w:r w:rsidRPr="00FB08DB">
        <w:rPr>
          <w:lang w:eastAsia="ko-KR"/>
        </w:rPr>
        <w:t xml:space="preserve">less than </w:t>
      </w:r>
      <w:proofErr w:type="spellStart"/>
      <w:r w:rsidRPr="00FB08DB">
        <w:rPr>
          <w:lang w:eastAsia="ko-KR"/>
        </w:rPr>
        <w:t>tIdB</w:t>
      </w:r>
      <w:proofErr w:type="spellEnd"/>
      <w:r w:rsidRPr="00FB08DB">
        <w:rPr>
          <w:lang w:eastAsia="ko-KR"/>
        </w:rPr>
        <w:t xml:space="preserve">, which follows the access unit </w:t>
      </w:r>
      <w:proofErr w:type="spellStart"/>
      <w:r w:rsidRPr="00FB08DB">
        <w:rPr>
          <w:lang w:eastAsia="ko-KR"/>
        </w:rPr>
        <w:t>auB</w:t>
      </w:r>
      <w:proofErr w:type="spellEnd"/>
      <w:r w:rsidRPr="00FB08DB">
        <w:rPr>
          <w:lang w:eastAsia="ko-KR"/>
        </w:rPr>
        <w:t xml:space="preserve"> and precedes the access unit </w:t>
      </w:r>
      <w:proofErr w:type="spellStart"/>
      <w:r w:rsidRPr="00FB08DB">
        <w:rPr>
          <w:lang w:eastAsia="ko-KR"/>
        </w:rPr>
        <w:t>auA</w:t>
      </w:r>
      <w:proofErr w:type="spellEnd"/>
      <w:r w:rsidRPr="00FB08DB">
        <w:rPr>
          <w:lang w:eastAsia="ko-KR"/>
        </w:rPr>
        <w:t xml:space="preserve"> in decoding order.</w:t>
      </w:r>
    </w:p>
    <w:p w:rsidR="00000000" w:rsidRDefault="00D02F52">
      <w:pPr>
        <w:pStyle w:val="enumlev1"/>
        <w:tabs>
          <w:tab w:val="clear" w:pos="794"/>
          <w:tab w:val="left" w:pos="851"/>
        </w:tabs>
        <w:ind w:left="0" w:firstLine="0"/>
        <w:rPr>
          <w:rFonts w:eastAsiaTheme="minorEastAsia"/>
          <w:lang w:eastAsia="ja-JP"/>
          <w:rPrChange w:id="1" w:author="Windows ユーザー" w:date="2012-07-26T10:10:00Z">
            <w:rPr>
              <w:lang w:eastAsia="ko-KR"/>
            </w:rPr>
          </w:rPrChange>
        </w:rPr>
        <w:pPrChange w:id="2" w:author="Windows ユーザー" w:date="2012-07-26T10:10:00Z">
          <w:pPr>
            <w:pStyle w:val="enumlev1"/>
            <w:tabs>
              <w:tab w:val="clear" w:pos="794"/>
              <w:tab w:val="left" w:pos="851"/>
            </w:tabs>
            <w:ind w:left="851" w:hanging="425"/>
          </w:pPr>
        </w:pPrChange>
      </w:pPr>
      <w:ins w:id="3" w:author="Windows ユーザー" w:date="2012-07-26T10:10:00Z">
        <w:r w:rsidRPr="00D02F52">
          <w:rPr>
            <w:rFonts w:eastAsiaTheme="minorEastAsia"/>
            <w:highlight w:val="green"/>
            <w:lang w:eastAsia="ja-JP"/>
            <w:rPrChange w:id="4" w:author="Windows ユーザー" w:date="2012-07-26T10:11:00Z">
              <w:rPr>
                <w:rFonts w:eastAsiaTheme="minorEastAsia"/>
                <w:lang w:eastAsia="ja-JP"/>
              </w:rPr>
            </w:rPrChange>
          </w:rPr>
          <w:t xml:space="preserve">When vps_max_temporal_layers_minus1 is equal to 0, </w:t>
        </w:r>
        <w:proofErr w:type="spellStart"/>
        <w:r w:rsidRPr="00D02F52">
          <w:rPr>
            <w:rFonts w:eastAsiaTheme="minorEastAsia"/>
            <w:highlight w:val="green"/>
            <w:lang w:eastAsia="ja-JP"/>
            <w:rPrChange w:id="5" w:author="Windows ユーザー" w:date="2012-07-26T10:11:00Z">
              <w:rPr>
                <w:rFonts w:eastAsiaTheme="minorEastAsia"/>
                <w:lang w:eastAsia="ja-JP"/>
              </w:rPr>
            </w:rPrChange>
          </w:rPr>
          <w:t>vps_temporal_id_nesting_flag</w:t>
        </w:r>
        <w:proofErr w:type="spellEnd"/>
        <w:r w:rsidRPr="00D02F52">
          <w:rPr>
            <w:rFonts w:eastAsiaTheme="minorEastAsia"/>
            <w:highlight w:val="green"/>
            <w:lang w:eastAsia="ja-JP"/>
            <w:rPrChange w:id="6" w:author="Windows ユーザー" w:date="2012-07-26T10:11:00Z">
              <w:rPr>
                <w:rFonts w:eastAsiaTheme="minorEastAsia"/>
                <w:lang w:eastAsia="ja-JP"/>
              </w:rPr>
            </w:rPrChange>
          </w:rPr>
          <w:t xml:space="preserve"> shall be undefined.</w:t>
        </w:r>
      </w:ins>
    </w:p>
    <w:p w:rsidR="009911EA" w:rsidRDefault="009911EA" w:rsidP="009911EA">
      <w:pPr>
        <w:ind w:left="426"/>
        <w:rPr>
          <w:sz w:val="18"/>
          <w:szCs w:val="18"/>
          <w:lang w:eastAsia="ja-JP"/>
        </w:rPr>
      </w:pPr>
      <w:r w:rsidRPr="00FB08DB">
        <w:rPr>
          <w:sz w:val="18"/>
          <w:szCs w:val="18"/>
        </w:rPr>
        <w:t xml:space="preserve">NOTE 1 – The syntax element </w:t>
      </w:r>
      <w:proofErr w:type="spellStart"/>
      <w:r>
        <w:rPr>
          <w:sz w:val="18"/>
          <w:szCs w:val="18"/>
        </w:rPr>
        <w:t>vps_</w:t>
      </w:r>
      <w:r w:rsidRPr="00FB08DB">
        <w:rPr>
          <w:sz w:val="18"/>
          <w:szCs w:val="18"/>
        </w:rPr>
        <w:t>temporal_id_nesting_flag</w:t>
      </w:r>
      <w:proofErr w:type="spellEnd"/>
      <w:r w:rsidRPr="00FB08DB">
        <w:rPr>
          <w:sz w:val="18"/>
          <w:szCs w:val="18"/>
        </w:rPr>
        <w:t xml:space="preserve"> is used to indicate that temporal up-switching, i.e., switching from decoding of up to a specific </w:t>
      </w:r>
      <w:proofErr w:type="spellStart"/>
      <w:r w:rsidRPr="00FB08DB">
        <w:rPr>
          <w:sz w:val="18"/>
          <w:szCs w:val="18"/>
        </w:rPr>
        <w:t>temporal_id</w:t>
      </w:r>
      <w:proofErr w:type="spellEnd"/>
      <w:r w:rsidRPr="00FB08DB">
        <w:rPr>
          <w:sz w:val="18"/>
          <w:szCs w:val="18"/>
        </w:rPr>
        <w:t xml:space="preserve"> </w:t>
      </w:r>
      <w:proofErr w:type="spellStart"/>
      <w:r w:rsidRPr="00FB08DB">
        <w:rPr>
          <w:sz w:val="18"/>
          <w:szCs w:val="18"/>
        </w:rPr>
        <w:t>tIdN</w:t>
      </w:r>
      <w:proofErr w:type="spellEnd"/>
      <w:r w:rsidRPr="00FB08DB">
        <w:rPr>
          <w:sz w:val="18"/>
          <w:szCs w:val="18"/>
        </w:rPr>
        <w:t xml:space="preserve"> to decoding up to a </w:t>
      </w:r>
      <w:proofErr w:type="spellStart"/>
      <w:r w:rsidRPr="00FB08DB">
        <w:rPr>
          <w:sz w:val="18"/>
          <w:szCs w:val="18"/>
        </w:rPr>
        <w:t>temporal_id</w:t>
      </w:r>
      <w:proofErr w:type="spellEnd"/>
      <w:r w:rsidRPr="00FB08DB">
        <w:rPr>
          <w:sz w:val="18"/>
          <w:szCs w:val="18"/>
        </w:rPr>
        <w:t xml:space="preserve"> </w:t>
      </w:r>
      <w:proofErr w:type="spellStart"/>
      <w:r w:rsidRPr="00FB08DB">
        <w:rPr>
          <w:sz w:val="18"/>
          <w:szCs w:val="18"/>
        </w:rPr>
        <w:t>tIdM</w:t>
      </w:r>
      <w:proofErr w:type="spellEnd"/>
      <w:r w:rsidRPr="00FB08D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that is greater than </w:t>
      </w:r>
      <w:proofErr w:type="spellStart"/>
      <w:r w:rsidRPr="00FB08DB">
        <w:rPr>
          <w:sz w:val="18"/>
          <w:szCs w:val="18"/>
        </w:rPr>
        <w:t>tIdN</w:t>
      </w:r>
      <w:proofErr w:type="spellEnd"/>
      <w:r w:rsidRPr="00FB08DB">
        <w:rPr>
          <w:sz w:val="18"/>
          <w:szCs w:val="18"/>
        </w:rPr>
        <w:t>, is always possible.</w:t>
      </w:r>
    </w:p>
    <w:p w:rsidR="009911EA" w:rsidRPr="00585602" w:rsidDel="00EE3AE7" w:rsidRDefault="009911EA" w:rsidP="009911EA">
      <w:pPr>
        <w:ind w:left="426"/>
        <w:rPr>
          <w:del w:id="7" w:author="Windows ユーザー" w:date="2012-07-26T10:10:00Z"/>
          <w:sz w:val="18"/>
          <w:szCs w:val="18"/>
          <w:lang w:eastAsia="ja-JP"/>
        </w:rPr>
      </w:pPr>
      <w:del w:id="8" w:author="Windows ユーザー" w:date="2012-07-26T10:10:00Z">
        <w:r w:rsidRPr="00585602" w:rsidDel="00EE3AE7">
          <w:rPr>
            <w:sz w:val="18"/>
            <w:szCs w:val="18"/>
            <w:highlight w:val="green"/>
          </w:rPr>
          <w:delText>NOTE </w:delText>
        </w:r>
        <w:r w:rsidRPr="00585602" w:rsidDel="00EE3AE7">
          <w:rPr>
            <w:rFonts w:hint="eastAsia"/>
            <w:sz w:val="18"/>
            <w:szCs w:val="18"/>
            <w:highlight w:val="green"/>
            <w:lang w:eastAsia="ja-JP"/>
          </w:rPr>
          <w:delText>2</w:delText>
        </w:r>
        <w:r w:rsidRPr="00585602" w:rsidDel="00EE3AE7">
          <w:rPr>
            <w:sz w:val="18"/>
            <w:szCs w:val="18"/>
            <w:highlight w:val="green"/>
          </w:rPr>
          <w:delText xml:space="preserve"> – </w:delText>
        </w:r>
      </w:del>
      <w:del w:id="9" w:author="Windows ユーザー" w:date="2012-07-20T16:05:00Z">
        <w:r w:rsidRPr="00B40EF0" w:rsidDel="00B40EF0">
          <w:rPr>
            <w:sz w:val="18"/>
            <w:szCs w:val="18"/>
            <w:highlight w:val="green"/>
            <w:lang w:eastAsia="ko-KR"/>
          </w:rPr>
          <w:delText>vps_temporal_id_nesting_f</w:delText>
        </w:r>
        <w:r w:rsidR="006D20A5">
          <w:rPr>
            <w:sz w:val="18"/>
            <w:szCs w:val="18"/>
            <w:highlight w:val="green"/>
            <w:lang w:eastAsia="ko-KR"/>
          </w:rPr>
          <w:delText>lag</w:delText>
        </w:r>
        <w:r w:rsidR="006D20A5">
          <w:rPr>
            <w:sz w:val="18"/>
            <w:szCs w:val="18"/>
            <w:highlight w:val="green"/>
            <w:lang w:eastAsia="ja-JP"/>
          </w:rPr>
          <w:delText xml:space="preserve"> shall be undefined if </w:delText>
        </w:r>
        <w:r w:rsidR="006D20A5">
          <w:rPr>
            <w:sz w:val="18"/>
            <w:szCs w:val="18"/>
            <w:highlight w:val="green"/>
          </w:rPr>
          <w:delText>vps_max_temporal_layers_minus1</w:delText>
        </w:r>
        <w:r w:rsidR="006D20A5">
          <w:rPr>
            <w:sz w:val="18"/>
            <w:szCs w:val="18"/>
            <w:highlight w:val="green"/>
            <w:lang w:eastAsia="ja-JP"/>
          </w:rPr>
          <w:delText xml:space="preserve"> is equal to 0.</w:delText>
        </w:r>
      </w:del>
    </w:p>
    <w:p w:rsidR="009911EA" w:rsidRDefault="009911EA" w:rsidP="009911EA">
      <w:pPr>
        <w:jc w:val="both"/>
        <w:rPr>
          <w:szCs w:val="22"/>
          <w:lang w:eastAsia="ja-JP"/>
        </w:rPr>
      </w:pPr>
    </w:p>
    <w:p w:rsidR="009911EA" w:rsidRPr="003F17AE" w:rsidRDefault="009911EA" w:rsidP="009911EA">
      <w:pPr>
        <w:rPr>
          <w:lang w:eastAsia="ko-KR"/>
        </w:rPr>
      </w:pPr>
      <w:proofErr w:type="spellStart"/>
      <w:proofErr w:type="gramStart"/>
      <w:r>
        <w:rPr>
          <w:b/>
          <w:lang w:eastAsia="ko-KR"/>
        </w:rPr>
        <w:t>sps_</w:t>
      </w:r>
      <w:r w:rsidRPr="003F17AE">
        <w:rPr>
          <w:b/>
          <w:lang w:eastAsia="ko-KR"/>
        </w:rPr>
        <w:t>temporal_id_nesting_flag</w:t>
      </w:r>
      <w:proofErr w:type="spellEnd"/>
      <w:proofErr w:type="gramEnd"/>
      <w:r w:rsidRPr="003F17AE">
        <w:rPr>
          <w:lang w:eastAsia="ko-KR"/>
        </w:rPr>
        <w:t xml:space="preserve"> specifies whether inter prediction is additionally restricted for the coded video sequence.</w:t>
      </w:r>
      <w:r>
        <w:rPr>
          <w:lang w:eastAsia="ko-KR"/>
        </w:rPr>
        <w:t xml:space="preserve"> </w:t>
      </w:r>
      <w:proofErr w:type="spellStart"/>
      <w:proofErr w:type="gramStart"/>
      <w:r>
        <w:rPr>
          <w:lang w:eastAsia="ko-KR"/>
        </w:rPr>
        <w:t>sps_temporal_id_nesting_flag</w:t>
      </w:r>
      <w:proofErr w:type="spellEnd"/>
      <w:proofErr w:type="gramEnd"/>
      <w:r>
        <w:rPr>
          <w:lang w:eastAsia="ko-KR"/>
        </w:rPr>
        <w:t xml:space="preserve"> shall be equal to </w:t>
      </w:r>
      <w:proofErr w:type="spellStart"/>
      <w:r>
        <w:rPr>
          <w:lang w:eastAsia="ko-KR"/>
        </w:rPr>
        <w:t>vps_temporal_id_nesting_flag</w:t>
      </w:r>
      <w:proofErr w:type="spellEnd"/>
      <w:r>
        <w:rPr>
          <w:lang w:eastAsia="ko-KR"/>
        </w:rPr>
        <w:t>.</w:t>
      </w:r>
    </w:p>
    <w:p w:rsidR="009911EA" w:rsidRPr="003F17AE" w:rsidRDefault="009911EA" w:rsidP="009911EA">
      <w:pPr>
        <w:rPr>
          <w:lang w:eastAsia="ko-KR"/>
        </w:rPr>
      </w:pPr>
      <w:r w:rsidRPr="003F17AE">
        <w:rPr>
          <w:lang w:eastAsia="ko-KR"/>
        </w:rPr>
        <w:t xml:space="preserve">Dependent on </w:t>
      </w:r>
      <w:proofErr w:type="spellStart"/>
      <w:r>
        <w:rPr>
          <w:lang w:eastAsia="ko-KR"/>
        </w:rPr>
        <w:t>sps_</w:t>
      </w:r>
      <w:r w:rsidRPr="003F17AE">
        <w:rPr>
          <w:lang w:eastAsia="ko-KR"/>
        </w:rPr>
        <w:t>temporal_id_nesting_flag</w:t>
      </w:r>
      <w:proofErr w:type="spellEnd"/>
      <w:r w:rsidRPr="003F17AE">
        <w:rPr>
          <w:lang w:eastAsia="ko-KR"/>
        </w:rPr>
        <w:t>, the following applies.</w:t>
      </w:r>
    </w:p>
    <w:p w:rsidR="009911EA" w:rsidRPr="003F17AE" w:rsidRDefault="009911EA" w:rsidP="009911EA">
      <w:pPr>
        <w:pStyle w:val="enumlev1"/>
        <w:tabs>
          <w:tab w:val="clear" w:pos="794"/>
        </w:tabs>
        <w:ind w:left="425" w:hanging="425"/>
        <w:rPr>
          <w:lang w:eastAsia="ko-KR"/>
        </w:rPr>
      </w:pPr>
      <w:r w:rsidRPr="003F17AE">
        <w:rPr>
          <w:lang w:eastAsia="ko-KR"/>
        </w:rPr>
        <w:t>–</w:t>
      </w:r>
      <w:r w:rsidRPr="003F17AE">
        <w:rPr>
          <w:lang w:eastAsia="ko-KR"/>
        </w:rPr>
        <w:tab/>
        <w:t xml:space="preserve">If </w:t>
      </w:r>
      <w:proofErr w:type="spellStart"/>
      <w:r>
        <w:rPr>
          <w:lang w:eastAsia="ko-KR"/>
        </w:rPr>
        <w:t>sps_</w:t>
      </w:r>
      <w:r w:rsidRPr="003F17AE">
        <w:rPr>
          <w:lang w:eastAsia="ko-KR"/>
        </w:rPr>
        <w:t>temporal_id_nesting_flag</w:t>
      </w:r>
      <w:proofErr w:type="spellEnd"/>
      <w:r w:rsidRPr="003F17AE">
        <w:rPr>
          <w:lang w:eastAsia="ko-KR"/>
        </w:rPr>
        <w:t xml:space="preserve"> is equal to</w:t>
      </w:r>
      <w:r>
        <w:rPr>
          <w:lang w:eastAsia="ko-KR"/>
        </w:rPr>
        <w:t> </w:t>
      </w:r>
      <w:r w:rsidRPr="003F17AE">
        <w:rPr>
          <w:lang w:eastAsia="ko-KR"/>
        </w:rPr>
        <w:t>0, additional constraints may not be obeyed.</w:t>
      </w:r>
    </w:p>
    <w:p w:rsidR="009911EA" w:rsidRPr="003F17AE" w:rsidRDefault="009911EA" w:rsidP="009911EA">
      <w:pPr>
        <w:pStyle w:val="enumlev1"/>
        <w:tabs>
          <w:tab w:val="clear" w:pos="794"/>
        </w:tabs>
        <w:ind w:left="425" w:hanging="425"/>
        <w:rPr>
          <w:lang w:eastAsia="ko-KR"/>
        </w:rPr>
      </w:pPr>
      <w:r w:rsidRPr="003F17AE">
        <w:rPr>
          <w:lang w:eastAsia="ko-KR"/>
        </w:rPr>
        <w:t>–</w:t>
      </w:r>
      <w:r w:rsidRPr="003F17AE">
        <w:rPr>
          <w:lang w:eastAsia="ko-KR"/>
        </w:rPr>
        <w:tab/>
        <w:t>Otherwise (</w:t>
      </w:r>
      <w:proofErr w:type="spellStart"/>
      <w:r>
        <w:rPr>
          <w:lang w:eastAsia="ko-KR"/>
        </w:rPr>
        <w:t>sps_</w:t>
      </w:r>
      <w:r w:rsidRPr="003F17AE">
        <w:rPr>
          <w:lang w:eastAsia="ko-KR"/>
        </w:rPr>
        <w:t>temporal_id_nesting_flag</w:t>
      </w:r>
      <w:proofErr w:type="spellEnd"/>
      <w:r w:rsidRPr="003F17AE">
        <w:rPr>
          <w:lang w:eastAsia="ko-KR"/>
        </w:rPr>
        <w:t xml:space="preserve"> is equal to</w:t>
      </w:r>
      <w:r>
        <w:rPr>
          <w:lang w:eastAsia="ko-KR"/>
        </w:rPr>
        <w:t> </w:t>
      </w:r>
      <w:r w:rsidRPr="003F17AE">
        <w:rPr>
          <w:lang w:eastAsia="ko-KR"/>
        </w:rPr>
        <w:t>1), the following applies.</w:t>
      </w:r>
    </w:p>
    <w:p w:rsidR="00EE3AE7" w:rsidRDefault="009911EA" w:rsidP="009911EA">
      <w:pPr>
        <w:pStyle w:val="enumlev1"/>
        <w:tabs>
          <w:tab w:val="clear" w:pos="794"/>
          <w:tab w:val="left" w:pos="851"/>
        </w:tabs>
        <w:ind w:left="851" w:hanging="425"/>
        <w:rPr>
          <w:ins w:id="10" w:author="Windows ユーザー" w:date="2012-07-26T10:11:00Z"/>
          <w:rFonts w:eastAsiaTheme="minorEastAsia"/>
          <w:lang w:eastAsia="ja-JP"/>
        </w:rPr>
      </w:pPr>
      <w:r w:rsidRPr="003F17AE">
        <w:rPr>
          <w:lang w:eastAsia="ko-KR"/>
        </w:rPr>
        <w:t>–</w:t>
      </w:r>
      <w:r w:rsidRPr="003F17AE">
        <w:rPr>
          <w:lang w:eastAsia="ko-KR"/>
        </w:rPr>
        <w:tab/>
        <w:t xml:space="preserve">For each access unit </w:t>
      </w:r>
      <w:proofErr w:type="spellStart"/>
      <w:r w:rsidRPr="003F17AE">
        <w:rPr>
          <w:lang w:eastAsia="ko-KR"/>
        </w:rPr>
        <w:t>auA</w:t>
      </w:r>
      <w:proofErr w:type="spellEnd"/>
      <w:r w:rsidRPr="003F17AE">
        <w:rPr>
          <w:lang w:eastAsia="ko-KR"/>
        </w:rPr>
        <w:t xml:space="preserve"> with </w:t>
      </w:r>
      <w:proofErr w:type="spellStart"/>
      <w:r w:rsidRPr="003F17AE">
        <w:rPr>
          <w:lang w:eastAsia="ko-KR"/>
        </w:rPr>
        <w:t>temporal_id</w:t>
      </w:r>
      <w:proofErr w:type="spellEnd"/>
      <w:r w:rsidRPr="003F17AE">
        <w:rPr>
          <w:lang w:eastAsia="ko-KR"/>
        </w:rPr>
        <w:t xml:space="preserve"> equal to </w:t>
      </w:r>
      <w:proofErr w:type="spellStart"/>
      <w:r w:rsidRPr="003F17AE">
        <w:rPr>
          <w:lang w:eastAsia="ko-KR"/>
        </w:rPr>
        <w:t>tIdA</w:t>
      </w:r>
      <w:proofErr w:type="spellEnd"/>
      <w:r w:rsidRPr="003F17AE">
        <w:rPr>
          <w:lang w:eastAsia="ko-KR"/>
        </w:rPr>
        <w:t xml:space="preserve">, an access unit </w:t>
      </w:r>
      <w:proofErr w:type="spellStart"/>
      <w:r w:rsidRPr="003F17AE">
        <w:rPr>
          <w:lang w:eastAsia="ko-KR"/>
        </w:rPr>
        <w:t>auB</w:t>
      </w:r>
      <w:proofErr w:type="spellEnd"/>
      <w:r w:rsidRPr="003F17AE">
        <w:rPr>
          <w:lang w:eastAsia="ko-KR"/>
        </w:rPr>
        <w:t xml:space="preserve"> with </w:t>
      </w:r>
      <w:proofErr w:type="spellStart"/>
      <w:r w:rsidRPr="003F17AE">
        <w:rPr>
          <w:lang w:eastAsia="ko-KR"/>
        </w:rPr>
        <w:t>temporal_id</w:t>
      </w:r>
      <w:proofErr w:type="spellEnd"/>
      <w:r w:rsidRPr="003F17AE">
        <w:rPr>
          <w:lang w:eastAsia="ko-KR"/>
        </w:rPr>
        <w:t xml:space="preserve"> equal to </w:t>
      </w:r>
      <w:proofErr w:type="spellStart"/>
      <w:r w:rsidRPr="003F17AE">
        <w:rPr>
          <w:lang w:eastAsia="ko-KR"/>
        </w:rPr>
        <w:t>tIdB</w:t>
      </w:r>
      <w:proofErr w:type="spellEnd"/>
      <w:r w:rsidRPr="003F17AE">
        <w:rPr>
          <w:lang w:eastAsia="ko-KR"/>
        </w:rPr>
        <w:t xml:space="preserve"> </w:t>
      </w:r>
      <w:r>
        <w:rPr>
          <w:lang w:eastAsia="ko-KR"/>
        </w:rPr>
        <w:t xml:space="preserve">that is </w:t>
      </w:r>
      <w:r w:rsidRPr="003F17AE">
        <w:rPr>
          <w:lang w:eastAsia="ko-KR"/>
        </w:rPr>
        <w:t xml:space="preserve">less than or equal to </w:t>
      </w:r>
      <w:proofErr w:type="spellStart"/>
      <w:r w:rsidRPr="003F17AE">
        <w:rPr>
          <w:lang w:eastAsia="ko-KR"/>
        </w:rPr>
        <w:t>tIdA</w:t>
      </w:r>
      <w:proofErr w:type="spellEnd"/>
      <w:r w:rsidRPr="003F17AE">
        <w:rPr>
          <w:lang w:eastAsia="ko-KR"/>
        </w:rPr>
        <w:t xml:space="preserve"> shall not be referenced by inter prediction when there exists an access unit </w:t>
      </w:r>
      <w:proofErr w:type="spellStart"/>
      <w:r w:rsidRPr="003F17AE">
        <w:rPr>
          <w:lang w:eastAsia="ko-KR"/>
        </w:rPr>
        <w:t>auC</w:t>
      </w:r>
      <w:proofErr w:type="spellEnd"/>
      <w:r w:rsidRPr="003F17AE">
        <w:rPr>
          <w:lang w:eastAsia="ko-KR"/>
        </w:rPr>
        <w:t xml:space="preserve"> with </w:t>
      </w:r>
      <w:proofErr w:type="spellStart"/>
      <w:r w:rsidRPr="003F17AE">
        <w:rPr>
          <w:lang w:eastAsia="ko-KR"/>
        </w:rPr>
        <w:t>temporal_id</w:t>
      </w:r>
      <w:proofErr w:type="spellEnd"/>
      <w:r w:rsidRPr="003F17AE">
        <w:rPr>
          <w:lang w:eastAsia="ko-KR"/>
        </w:rPr>
        <w:t xml:space="preserve"> equal to </w:t>
      </w:r>
      <w:proofErr w:type="spellStart"/>
      <w:r w:rsidRPr="003F17AE">
        <w:rPr>
          <w:lang w:eastAsia="ko-KR"/>
        </w:rPr>
        <w:t>tIdC</w:t>
      </w:r>
      <w:proofErr w:type="spellEnd"/>
      <w:r w:rsidRPr="003F17AE">
        <w:rPr>
          <w:lang w:eastAsia="ko-KR"/>
        </w:rPr>
        <w:t xml:space="preserve"> </w:t>
      </w:r>
      <w:r>
        <w:rPr>
          <w:lang w:eastAsia="ko-KR"/>
        </w:rPr>
        <w:t xml:space="preserve">that is </w:t>
      </w:r>
      <w:r w:rsidRPr="003F17AE">
        <w:rPr>
          <w:lang w:eastAsia="ko-KR"/>
        </w:rPr>
        <w:t xml:space="preserve">less than </w:t>
      </w:r>
      <w:proofErr w:type="spellStart"/>
      <w:r w:rsidRPr="003F17AE">
        <w:rPr>
          <w:lang w:eastAsia="ko-KR"/>
        </w:rPr>
        <w:t>tIdB</w:t>
      </w:r>
      <w:proofErr w:type="spellEnd"/>
      <w:r w:rsidRPr="003F17AE">
        <w:rPr>
          <w:lang w:eastAsia="ko-KR"/>
        </w:rPr>
        <w:t xml:space="preserve">, which follows the access unit </w:t>
      </w:r>
      <w:proofErr w:type="spellStart"/>
      <w:r w:rsidRPr="003F17AE">
        <w:rPr>
          <w:lang w:eastAsia="ko-KR"/>
        </w:rPr>
        <w:t>auB</w:t>
      </w:r>
      <w:proofErr w:type="spellEnd"/>
      <w:r w:rsidRPr="003F17AE">
        <w:rPr>
          <w:lang w:eastAsia="ko-KR"/>
        </w:rPr>
        <w:t xml:space="preserve"> and precedes the access unit </w:t>
      </w:r>
      <w:proofErr w:type="spellStart"/>
      <w:r w:rsidRPr="003F17AE">
        <w:rPr>
          <w:lang w:eastAsia="ko-KR"/>
        </w:rPr>
        <w:t>auA</w:t>
      </w:r>
      <w:proofErr w:type="spellEnd"/>
      <w:r w:rsidRPr="003F17AE">
        <w:rPr>
          <w:lang w:eastAsia="ko-KR"/>
        </w:rPr>
        <w:t xml:space="preserve"> in decoding order.</w:t>
      </w:r>
      <w:r>
        <w:rPr>
          <w:lang w:eastAsia="ko-KR"/>
        </w:rPr>
        <w:t xml:space="preserve"> [Ed. Note (GJS/YK): It might be better to express the constraint on inter prediction to be a constraint on the final reference picture list.</w:t>
      </w:r>
    </w:p>
    <w:p w:rsidR="00000000" w:rsidRPr="00452840" w:rsidRDefault="00D02F52">
      <w:pPr>
        <w:pStyle w:val="enumlev1"/>
        <w:tabs>
          <w:tab w:val="clear" w:pos="794"/>
          <w:tab w:val="left" w:pos="851"/>
        </w:tabs>
        <w:ind w:left="0" w:firstLine="0"/>
        <w:rPr>
          <w:rFonts w:eastAsiaTheme="minorEastAsia" w:hint="eastAsia"/>
          <w:lang w:eastAsia="ja-JP"/>
          <w:rPrChange w:id="11" w:author="Windows ユーザー" w:date="2012-07-26T11:13:00Z">
            <w:rPr>
              <w:lang w:eastAsia="ko-KR"/>
            </w:rPr>
          </w:rPrChange>
        </w:rPr>
        <w:pPrChange w:id="12" w:author="Windows ユーザー" w:date="2012-07-26T10:11:00Z">
          <w:pPr>
            <w:pStyle w:val="enumlev1"/>
            <w:tabs>
              <w:tab w:val="clear" w:pos="794"/>
              <w:tab w:val="left" w:pos="851"/>
            </w:tabs>
            <w:ind w:left="851" w:hanging="425"/>
          </w:pPr>
        </w:pPrChange>
      </w:pPr>
      <w:ins w:id="13" w:author="Windows ユーザー" w:date="2012-07-26T10:12:00Z">
        <w:r w:rsidRPr="00D02F52">
          <w:rPr>
            <w:highlight w:val="green"/>
            <w:lang w:eastAsia="ko-KR"/>
            <w:rPrChange w:id="14" w:author="Windows ユーザー" w:date="2012-07-26T10:13:00Z">
              <w:rPr>
                <w:lang w:eastAsia="ko-KR"/>
              </w:rPr>
            </w:rPrChange>
          </w:rPr>
          <w:t xml:space="preserve">When sps_max_temporal_layers_minus1 is equal to 0, </w:t>
        </w:r>
        <w:proofErr w:type="spellStart"/>
        <w:r w:rsidRPr="00D02F52">
          <w:rPr>
            <w:highlight w:val="green"/>
            <w:lang w:eastAsia="ko-KR"/>
            <w:rPrChange w:id="15" w:author="Windows ユーザー" w:date="2012-07-26T10:13:00Z">
              <w:rPr>
                <w:lang w:eastAsia="ko-KR"/>
              </w:rPr>
            </w:rPrChange>
          </w:rPr>
          <w:t>sps_temporal_id_nesting_flag</w:t>
        </w:r>
        <w:proofErr w:type="spellEnd"/>
        <w:r w:rsidRPr="00D02F52">
          <w:rPr>
            <w:highlight w:val="green"/>
            <w:lang w:eastAsia="ko-KR"/>
            <w:rPrChange w:id="16" w:author="Windows ユーザー" w:date="2012-07-26T10:13:00Z">
              <w:rPr>
                <w:lang w:eastAsia="ko-KR"/>
              </w:rPr>
            </w:rPrChange>
          </w:rPr>
          <w:t xml:space="preserve"> shall be undefined.</w:t>
        </w:r>
      </w:ins>
      <w:del w:id="17" w:author="Windows ユーザー" w:date="2012-07-26T10:11:00Z">
        <w:r w:rsidRPr="00D02F52">
          <w:rPr>
            <w:highlight w:val="green"/>
            <w:lang w:eastAsia="ko-KR"/>
            <w:rPrChange w:id="18" w:author="Windows ユーザー" w:date="2012-07-26T10:13:00Z">
              <w:rPr>
                <w:lang w:eastAsia="ko-KR"/>
              </w:rPr>
            </w:rPrChange>
          </w:rPr>
          <w:delText>]</w:delText>
        </w:r>
      </w:del>
    </w:p>
    <w:p w:rsidR="009911EA" w:rsidRDefault="009911EA" w:rsidP="009911EA">
      <w:pPr>
        <w:ind w:left="426"/>
        <w:rPr>
          <w:sz w:val="18"/>
          <w:szCs w:val="18"/>
          <w:lang w:eastAsia="ja-JP"/>
        </w:rPr>
      </w:pPr>
      <w:r w:rsidRPr="003F17AE">
        <w:rPr>
          <w:sz w:val="18"/>
          <w:szCs w:val="18"/>
        </w:rPr>
        <w:t>NOTE </w:t>
      </w:r>
      <w:r>
        <w:rPr>
          <w:sz w:val="18"/>
          <w:szCs w:val="18"/>
        </w:rPr>
        <w:t>6</w:t>
      </w:r>
      <w:r w:rsidRPr="003F17AE">
        <w:rPr>
          <w:sz w:val="18"/>
          <w:szCs w:val="18"/>
        </w:rPr>
        <w:t xml:space="preserve"> – The syntax element </w:t>
      </w:r>
      <w:proofErr w:type="spellStart"/>
      <w:r>
        <w:rPr>
          <w:sz w:val="18"/>
          <w:szCs w:val="18"/>
        </w:rPr>
        <w:t>sps_</w:t>
      </w:r>
      <w:r w:rsidRPr="003F17AE">
        <w:rPr>
          <w:sz w:val="18"/>
          <w:szCs w:val="18"/>
        </w:rPr>
        <w:t>temporal_id_nesting_flag</w:t>
      </w:r>
      <w:proofErr w:type="spellEnd"/>
      <w:r w:rsidRPr="003F17AE">
        <w:rPr>
          <w:sz w:val="18"/>
          <w:szCs w:val="18"/>
        </w:rPr>
        <w:t xml:space="preserve"> is used to indicate that temporal up-switching, i.e., switching from decoding of up to a specific </w:t>
      </w:r>
      <w:proofErr w:type="spellStart"/>
      <w:r w:rsidRPr="003F17AE">
        <w:rPr>
          <w:sz w:val="18"/>
          <w:szCs w:val="18"/>
        </w:rPr>
        <w:t>temporal_id</w:t>
      </w:r>
      <w:proofErr w:type="spellEnd"/>
      <w:r w:rsidRPr="003F17AE">
        <w:rPr>
          <w:sz w:val="18"/>
          <w:szCs w:val="18"/>
        </w:rPr>
        <w:t xml:space="preserve"> </w:t>
      </w:r>
      <w:proofErr w:type="spellStart"/>
      <w:r w:rsidRPr="003F17AE">
        <w:rPr>
          <w:sz w:val="18"/>
          <w:szCs w:val="18"/>
        </w:rPr>
        <w:t>tIdN</w:t>
      </w:r>
      <w:proofErr w:type="spellEnd"/>
      <w:r w:rsidRPr="003F17AE">
        <w:rPr>
          <w:sz w:val="18"/>
          <w:szCs w:val="18"/>
        </w:rPr>
        <w:t xml:space="preserve"> to decoding up to a </w:t>
      </w:r>
      <w:proofErr w:type="spellStart"/>
      <w:r w:rsidRPr="003F17AE">
        <w:rPr>
          <w:sz w:val="18"/>
          <w:szCs w:val="18"/>
        </w:rPr>
        <w:t>temporal_id</w:t>
      </w:r>
      <w:proofErr w:type="spellEnd"/>
      <w:r w:rsidRPr="003F17AE">
        <w:rPr>
          <w:sz w:val="18"/>
          <w:szCs w:val="18"/>
        </w:rPr>
        <w:t xml:space="preserve"> </w:t>
      </w:r>
      <w:proofErr w:type="spellStart"/>
      <w:r w:rsidRPr="003F17AE">
        <w:rPr>
          <w:sz w:val="18"/>
          <w:szCs w:val="18"/>
        </w:rPr>
        <w:t>tIdM</w:t>
      </w:r>
      <w:proofErr w:type="spellEnd"/>
      <w:r w:rsidRPr="003F17A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that is greater than </w:t>
      </w:r>
      <w:proofErr w:type="spellStart"/>
      <w:r w:rsidRPr="003F17AE">
        <w:rPr>
          <w:sz w:val="18"/>
          <w:szCs w:val="18"/>
        </w:rPr>
        <w:t>tIdN</w:t>
      </w:r>
      <w:proofErr w:type="spellEnd"/>
      <w:r w:rsidRPr="003F17AE">
        <w:rPr>
          <w:sz w:val="18"/>
          <w:szCs w:val="18"/>
        </w:rPr>
        <w:t>, is always possible.</w:t>
      </w:r>
    </w:p>
    <w:p w:rsidR="00000000" w:rsidRDefault="009911EA">
      <w:pPr>
        <w:rPr>
          <w:sz w:val="18"/>
          <w:szCs w:val="18"/>
          <w:lang w:eastAsia="ja-JP"/>
        </w:rPr>
        <w:pPrChange w:id="19" w:author="Windows ユーザー" w:date="2012-07-26T10:13:00Z">
          <w:pPr>
            <w:ind w:left="426"/>
          </w:pPr>
        </w:pPrChange>
      </w:pPr>
      <w:del w:id="20" w:author="Windows ユーザー" w:date="2012-07-26T10:13:00Z">
        <w:r w:rsidRPr="00585602" w:rsidDel="00EE3AE7">
          <w:rPr>
            <w:sz w:val="18"/>
            <w:szCs w:val="18"/>
            <w:highlight w:val="green"/>
          </w:rPr>
          <w:delText>NOTE </w:delText>
        </w:r>
        <w:r w:rsidDel="00EE3AE7">
          <w:rPr>
            <w:rFonts w:hint="eastAsia"/>
            <w:sz w:val="18"/>
            <w:szCs w:val="18"/>
            <w:highlight w:val="green"/>
            <w:lang w:eastAsia="ja-JP"/>
          </w:rPr>
          <w:delText>7</w:delText>
        </w:r>
        <w:r w:rsidRPr="00585602" w:rsidDel="00EE3AE7">
          <w:rPr>
            <w:sz w:val="18"/>
            <w:szCs w:val="18"/>
            <w:highlight w:val="green"/>
          </w:rPr>
          <w:delText xml:space="preserve"> – </w:delText>
        </w:r>
      </w:del>
      <w:del w:id="21" w:author="Windows ユーザー" w:date="2012-07-20T16:06:00Z">
        <w:r w:rsidR="006D20A5">
          <w:rPr>
            <w:sz w:val="18"/>
            <w:szCs w:val="18"/>
            <w:highlight w:val="green"/>
            <w:lang w:eastAsia="ja-JP"/>
          </w:rPr>
          <w:delText>s</w:delText>
        </w:r>
        <w:r w:rsidR="006D20A5">
          <w:rPr>
            <w:sz w:val="18"/>
            <w:szCs w:val="18"/>
            <w:highlight w:val="green"/>
            <w:lang w:eastAsia="ko-KR"/>
          </w:rPr>
          <w:delText>ps_temporal_id_nesting_flag</w:delText>
        </w:r>
        <w:r w:rsidR="006D20A5">
          <w:rPr>
            <w:sz w:val="18"/>
            <w:szCs w:val="18"/>
            <w:highlight w:val="green"/>
            <w:lang w:eastAsia="ja-JP"/>
          </w:rPr>
          <w:delText xml:space="preserve"> shall be undefined if s</w:delText>
        </w:r>
        <w:r w:rsidR="006D20A5">
          <w:rPr>
            <w:sz w:val="18"/>
            <w:szCs w:val="18"/>
            <w:highlight w:val="green"/>
          </w:rPr>
          <w:delText>ps_max_temporal_layers_minus1</w:delText>
        </w:r>
        <w:r w:rsidR="006D20A5">
          <w:rPr>
            <w:sz w:val="18"/>
            <w:szCs w:val="18"/>
            <w:highlight w:val="green"/>
            <w:lang w:eastAsia="ja-JP"/>
          </w:rPr>
          <w:delText xml:space="preserve"> is equal to 0.</w:delText>
        </w:r>
      </w:del>
    </w:p>
    <w:p w:rsidR="00621306" w:rsidRDefault="00621306">
      <w:pPr>
        <w:rPr>
          <w:lang w:eastAsia="ja-JP"/>
        </w:rPr>
      </w:pPr>
    </w:p>
    <w:sectPr w:rsidR="00621306" w:rsidSect="0062130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DBF" w:rsidRDefault="00014DBF" w:rsidP="00B40EF0">
      <w:pPr>
        <w:spacing w:before="0"/>
      </w:pPr>
      <w:r>
        <w:separator/>
      </w:r>
    </w:p>
  </w:endnote>
  <w:endnote w:type="continuationSeparator" w:id="0">
    <w:p w:rsidR="00014DBF" w:rsidRDefault="00014DBF" w:rsidP="00B40EF0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DBF" w:rsidRDefault="00014DBF" w:rsidP="00B40EF0">
      <w:pPr>
        <w:spacing w:before="0"/>
      </w:pPr>
      <w:r>
        <w:separator/>
      </w:r>
    </w:p>
  </w:footnote>
  <w:footnote w:type="continuationSeparator" w:id="0">
    <w:p w:rsidR="00014DBF" w:rsidRDefault="00014DBF" w:rsidP="00B40EF0">
      <w:pPr>
        <w:spacing w:before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1024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911EA"/>
    <w:rsid w:val="00014DBF"/>
    <w:rsid w:val="003B77D0"/>
    <w:rsid w:val="00452840"/>
    <w:rsid w:val="00593FC4"/>
    <w:rsid w:val="00621306"/>
    <w:rsid w:val="006543C3"/>
    <w:rsid w:val="006D20A5"/>
    <w:rsid w:val="007805CC"/>
    <w:rsid w:val="008D0FF5"/>
    <w:rsid w:val="009911EA"/>
    <w:rsid w:val="00B40EF0"/>
    <w:rsid w:val="00D02F52"/>
    <w:rsid w:val="00EE3A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1EA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numlev1">
    <w:name w:val="enumlev1"/>
    <w:basedOn w:val="a"/>
    <w:uiPriority w:val="99"/>
    <w:rsid w:val="009911EA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</w:pPr>
    <w:rPr>
      <w:rFonts w:eastAsia="Malgun Gothic"/>
      <w:sz w:val="20"/>
      <w:lang w:val="en-GB"/>
    </w:rPr>
  </w:style>
  <w:style w:type="paragraph" w:styleId="a3">
    <w:name w:val="header"/>
    <w:basedOn w:val="a"/>
    <w:link w:val="a4"/>
    <w:uiPriority w:val="99"/>
    <w:semiHidden/>
    <w:unhideWhenUsed/>
    <w:rsid w:val="00B40EF0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B40EF0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B40EF0"/>
    <w:pPr>
      <w:tabs>
        <w:tab w:val="clear" w:pos="360"/>
        <w:tab w:val="clear" w:pos="720"/>
        <w:tab w:val="clear" w:pos="1080"/>
        <w:tab w:val="clear" w:pos="1440"/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B40EF0"/>
    <w:rPr>
      <w:rFonts w:ascii="Times New Roman" w:eastAsia="ＭＳ 明朝" w:hAnsi="Times New Roman" w:cs="Times New Roman"/>
      <w:kern w:val="0"/>
      <w:sz w:val="22"/>
      <w:szCs w:val="20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805CC"/>
    <w:pPr>
      <w:spacing w:before="0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7805CC"/>
    <w:rPr>
      <w:rFonts w:asciiTheme="majorHAnsi" w:eastAsiaTheme="majorEastAsia" w:hAnsiTheme="majorHAnsi" w:cstheme="majorBidi"/>
      <w:kern w:val="0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387</Words>
  <Characters>2208</Characters>
  <Application>Microsoft Office Word</Application>
  <DocSecurity>0</DocSecurity>
  <Lines>18</Lines>
  <Paragraphs>5</Paragraphs>
  <ScaleCrop>false</ScaleCrop>
  <Company>Sony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ユーザー</dc:creator>
  <cp:lastModifiedBy>Windows ユーザー</cp:lastModifiedBy>
  <cp:revision>4</cp:revision>
  <dcterms:created xsi:type="dcterms:W3CDTF">2012-07-26T01:00:00Z</dcterms:created>
  <dcterms:modified xsi:type="dcterms:W3CDTF">2012-07-26T02:13:00Z</dcterms:modified>
</cp:coreProperties>
</file>