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D95AD5">
        <w:tc>
          <w:tcPr>
            <w:tcW w:w="6408" w:type="dxa"/>
          </w:tcPr>
          <w:p w:rsidR="006C5D39" w:rsidRPr="00D95AD5" w:rsidRDefault="002E05BC" w:rsidP="00C97D78">
            <w:pPr>
              <w:tabs>
                <w:tab w:val="left" w:pos="7200"/>
              </w:tabs>
              <w:spacing w:before="0"/>
              <w:rPr>
                <w:b/>
                <w:szCs w:val="22"/>
                <w:lang w:val="en-CA"/>
              </w:rPr>
            </w:pPr>
            <w:r>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516CB">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516CB">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D95AD5">
              <w:rPr>
                <w:b/>
                <w:szCs w:val="22"/>
                <w:lang w:val="en-CA"/>
              </w:rPr>
              <w:t xml:space="preserve">Joint </w:t>
            </w:r>
            <w:r w:rsidR="006C5D39" w:rsidRPr="00D95AD5">
              <w:rPr>
                <w:b/>
                <w:szCs w:val="22"/>
                <w:lang w:val="en-CA"/>
              </w:rPr>
              <w:t>Collaborative</w:t>
            </w:r>
            <w:r w:rsidR="00E61DAC" w:rsidRPr="00D95AD5">
              <w:rPr>
                <w:b/>
                <w:szCs w:val="22"/>
                <w:lang w:val="en-CA"/>
              </w:rPr>
              <w:t xml:space="preserve"> Team </w:t>
            </w:r>
            <w:r w:rsidR="006C5D39" w:rsidRPr="00D95AD5">
              <w:rPr>
                <w:b/>
                <w:szCs w:val="22"/>
                <w:lang w:val="en-CA"/>
              </w:rPr>
              <w:t>on Video Coding (JCT-VC)</w:t>
            </w:r>
          </w:p>
          <w:p w:rsidR="00E61DAC" w:rsidRPr="00D95AD5" w:rsidRDefault="00E54511" w:rsidP="00C97D78">
            <w:pPr>
              <w:tabs>
                <w:tab w:val="left" w:pos="7200"/>
              </w:tabs>
              <w:spacing w:before="0"/>
              <w:rPr>
                <w:b/>
                <w:szCs w:val="22"/>
                <w:lang w:val="en-CA"/>
              </w:rPr>
            </w:pPr>
            <w:r w:rsidRPr="00D95AD5">
              <w:rPr>
                <w:b/>
                <w:szCs w:val="22"/>
                <w:lang w:val="en-CA"/>
              </w:rPr>
              <w:t xml:space="preserve">of </w:t>
            </w:r>
            <w:r w:rsidR="007F1F8B" w:rsidRPr="00D95AD5">
              <w:rPr>
                <w:b/>
                <w:szCs w:val="22"/>
                <w:lang w:val="en-CA"/>
              </w:rPr>
              <w:t>ITU-T SG</w:t>
            </w:r>
            <w:r w:rsidR="005E1AC6" w:rsidRPr="00D95AD5">
              <w:rPr>
                <w:b/>
                <w:szCs w:val="22"/>
                <w:lang w:val="en-CA"/>
              </w:rPr>
              <w:t> </w:t>
            </w:r>
            <w:r w:rsidR="007F1F8B" w:rsidRPr="00D95AD5">
              <w:rPr>
                <w:b/>
                <w:szCs w:val="22"/>
                <w:lang w:val="en-CA"/>
              </w:rPr>
              <w:t>16 WP</w:t>
            </w:r>
            <w:r w:rsidR="005E1AC6" w:rsidRPr="00D95AD5">
              <w:rPr>
                <w:b/>
                <w:szCs w:val="22"/>
                <w:lang w:val="en-CA"/>
              </w:rPr>
              <w:t> </w:t>
            </w:r>
            <w:r w:rsidR="007F1F8B" w:rsidRPr="00D95AD5">
              <w:rPr>
                <w:b/>
                <w:szCs w:val="22"/>
                <w:lang w:val="en-CA"/>
              </w:rPr>
              <w:t>3 and ISO/IEC JTC</w:t>
            </w:r>
            <w:r w:rsidR="005E1AC6" w:rsidRPr="00D95AD5">
              <w:rPr>
                <w:b/>
                <w:szCs w:val="22"/>
                <w:lang w:val="en-CA"/>
              </w:rPr>
              <w:t> </w:t>
            </w:r>
            <w:r w:rsidR="007F1F8B" w:rsidRPr="00D95AD5">
              <w:rPr>
                <w:b/>
                <w:szCs w:val="22"/>
                <w:lang w:val="en-CA"/>
              </w:rPr>
              <w:t>1/SC</w:t>
            </w:r>
            <w:r w:rsidR="005E1AC6" w:rsidRPr="00D95AD5">
              <w:rPr>
                <w:b/>
                <w:szCs w:val="22"/>
                <w:lang w:val="en-CA"/>
              </w:rPr>
              <w:t> </w:t>
            </w:r>
            <w:r w:rsidR="007F1F8B" w:rsidRPr="00D95AD5">
              <w:rPr>
                <w:b/>
                <w:szCs w:val="22"/>
                <w:lang w:val="en-CA"/>
              </w:rPr>
              <w:t>29/WG</w:t>
            </w:r>
            <w:r w:rsidR="005E1AC6" w:rsidRPr="00D95AD5">
              <w:rPr>
                <w:b/>
                <w:szCs w:val="22"/>
                <w:lang w:val="en-CA"/>
              </w:rPr>
              <w:t> </w:t>
            </w:r>
            <w:r w:rsidR="007F1F8B" w:rsidRPr="00D95AD5">
              <w:rPr>
                <w:b/>
                <w:szCs w:val="22"/>
                <w:lang w:val="en-CA"/>
              </w:rPr>
              <w:t>11</w:t>
            </w:r>
          </w:p>
          <w:p w:rsidR="00E61DAC" w:rsidRPr="00D95AD5" w:rsidRDefault="000B4FF9" w:rsidP="000B4FF9">
            <w:pPr>
              <w:tabs>
                <w:tab w:val="left" w:pos="7200"/>
              </w:tabs>
              <w:spacing w:before="0"/>
              <w:rPr>
                <w:b/>
                <w:szCs w:val="22"/>
                <w:lang w:val="en-CA"/>
              </w:rPr>
            </w:pPr>
            <w:r w:rsidRPr="00D95AD5">
              <w:rPr>
                <w:szCs w:val="22"/>
                <w:lang w:val="en-CA"/>
              </w:rPr>
              <w:t>10</w:t>
            </w:r>
            <w:r w:rsidR="00630AA2" w:rsidRPr="00D95AD5">
              <w:rPr>
                <w:szCs w:val="22"/>
                <w:lang w:val="en-CA"/>
              </w:rPr>
              <w:t>th</w:t>
            </w:r>
            <w:r w:rsidR="00E61DAC" w:rsidRPr="00D95AD5">
              <w:rPr>
                <w:szCs w:val="22"/>
                <w:lang w:val="en-CA"/>
              </w:rPr>
              <w:t xml:space="preserve"> Meeting: </w:t>
            </w:r>
            <w:r w:rsidRPr="00D95AD5">
              <w:rPr>
                <w:szCs w:val="22"/>
                <w:lang w:val="en-CA"/>
              </w:rPr>
              <w:t>Stockholm</w:t>
            </w:r>
            <w:r w:rsidR="005E1AC6" w:rsidRPr="00D95AD5">
              <w:rPr>
                <w:szCs w:val="22"/>
                <w:lang w:val="en-CA"/>
              </w:rPr>
              <w:t xml:space="preserve">, </w:t>
            </w:r>
            <w:r w:rsidRPr="00D95AD5">
              <w:rPr>
                <w:szCs w:val="22"/>
                <w:lang w:val="en-CA"/>
              </w:rPr>
              <w:t>SE</w:t>
            </w:r>
            <w:r w:rsidR="005E1AC6" w:rsidRPr="00D95AD5">
              <w:rPr>
                <w:szCs w:val="22"/>
                <w:lang w:val="en-CA"/>
              </w:rPr>
              <w:t xml:space="preserve">, </w:t>
            </w:r>
            <w:r w:rsidRPr="00D95AD5">
              <w:rPr>
                <w:szCs w:val="22"/>
                <w:lang w:val="en-CA"/>
              </w:rPr>
              <w:t>11</w:t>
            </w:r>
            <w:r w:rsidR="005E1AC6" w:rsidRPr="00D95AD5">
              <w:rPr>
                <w:szCs w:val="22"/>
                <w:lang w:val="en-CA"/>
              </w:rPr>
              <w:t>–</w:t>
            </w:r>
            <w:r w:rsidRPr="00D95AD5">
              <w:rPr>
                <w:szCs w:val="22"/>
                <w:lang w:val="en-CA"/>
              </w:rPr>
              <w:t>20</w:t>
            </w:r>
            <w:r w:rsidR="005E1AC6" w:rsidRPr="00D95AD5">
              <w:rPr>
                <w:szCs w:val="22"/>
                <w:lang w:val="en-CA"/>
              </w:rPr>
              <w:t xml:space="preserve"> </w:t>
            </w:r>
            <w:r w:rsidRPr="00D95AD5">
              <w:rPr>
                <w:szCs w:val="22"/>
                <w:lang w:val="en-CA"/>
              </w:rPr>
              <w:t>Jul</w:t>
            </w:r>
            <w:r w:rsidR="005E1AC6" w:rsidRPr="00D95AD5">
              <w:rPr>
                <w:szCs w:val="22"/>
                <w:lang w:val="en-CA"/>
              </w:rPr>
              <w:t>y 2012</w:t>
            </w:r>
          </w:p>
        </w:tc>
        <w:tc>
          <w:tcPr>
            <w:tcW w:w="3168" w:type="dxa"/>
          </w:tcPr>
          <w:p w:rsidR="008A4B4C" w:rsidRPr="00D95AD5" w:rsidRDefault="00E61DAC" w:rsidP="00221D0B">
            <w:pPr>
              <w:tabs>
                <w:tab w:val="left" w:pos="7200"/>
              </w:tabs>
              <w:rPr>
                <w:u w:val="single"/>
                <w:lang w:val="en-CA" w:eastAsia="ko-KR"/>
              </w:rPr>
            </w:pPr>
            <w:r w:rsidRPr="00D95AD5">
              <w:rPr>
                <w:lang w:val="en-CA"/>
              </w:rPr>
              <w:t>Document</w:t>
            </w:r>
            <w:r w:rsidR="006C5D39" w:rsidRPr="00D95AD5">
              <w:rPr>
                <w:lang w:val="en-CA"/>
              </w:rPr>
              <w:t>: JC</w:t>
            </w:r>
            <w:r w:rsidRPr="00D95AD5">
              <w:rPr>
                <w:lang w:val="en-CA"/>
              </w:rPr>
              <w:t>T</w:t>
            </w:r>
            <w:r w:rsidR="006C5D39" w:rsidRPr="00D95AD5">
              <w:rPr>
                <w:lang w:val="en-CA"/>
              </w:rPr>
              <w:t>VC</w:t>
            </w:r>
            <w:r w:rsidRPr="00D95AD5">
              <w:rPr>
                <w:lang w:val="en-CA"/>
              </w:rPr>
              <w:t>-</w:t>
            </w:r>
            <w:r w:rsidR="000B4FF9" w:rsidRPr="00D95AD5">
              <w:rPr>
                <w:lang w:val="en-CA"/>
              </w:rPr>
              <w:t>J</w:t>
            </w:r>
            <w:r w:rsidR="00D67199" w:rsidRPr="00D95AD5">
              <w:rPr>
                <w:lang w:val="en-CA"/>
              </w:rPr>
              <w:t>0</w:t>
            </w:r>
            <w:r w:rsidR="00221D0B">
              <w:rPr>
                <w:rFonts w:hint="eastAsia"/>
                <w:lang w:val="en-CA" w:eastAsia="ko-KR"/>
              </w:rPr>
              <w:t>156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76212D" w:rsidRPr="00D95AD5">
        <w:tc>
          <w:tcPr>
            <w:tcW w:w="1458" w:type="dxa"/>
          </w:tcPr>
          <w:p w:rsidR="0076212D" w:rsidRPr="00D95AD5" w:rsidRDefault="0076212D">
            <w:pPr>
              <w:spacing w:before="60" w:after="60"/>
              <w:rPr>
                <w:i/>
                <w:szCs w:val="22"/>
                <w:lang w:val="en-CA"/>
              </w:rPr>
            </w:pPr>
            <w:r w:rsidRPr="00D95AD5">
              <w:rPr>
                <w:i/>
                <w:szCs w:val="22"/>
                <w:lang w:val="en-CA"/>
              </w:rPr>
              <w:t>Title:</w:t>
            </w:r>
          </w:p>
        </w:tc>
        <w:tc>
          <w:tcPr>
            <w:tcW w:w="8118" w:type="dxa"/>
            <w:gridSpan w:val="3"/>
          </w:tcPr>
          <w:p w:rsidR="0076212D" w:rsidRPr="00D95AD5" w:rsidRDefault="00464ECF" w:rsidP="00BF7CA6">
            <w:pPr>
              <w:spacing w:before="60" w:after="60"/>
              <w:rPr>
                <w:b/>
                <w:szCs w:val="22"/>
                <w:lang w:eastAsia="ko-KR"/>
              </w:rPr>
            </w:pPr>
            <w:r>
              <w:rPr>
                <w:rFonts w:hint="eastAsia"/>
                <w:b/>
                <w:szCs w:val="22"/>
                <w:lang w:eastAsia="ko-KR"/>
              </w:rPr>
              <w:t xml:space="preserve">AHG </w:t>
            </w:r>
            <w:r w:rsidR="004C783B">
              <w:rPr>
                <w:rFonts w:hint="eastAsia"/>
                <w:b/>
                <w:szCs w:val="22"/>
                <w:lang w:eastAsia="ko-KR"/>
              </w:rPr>
              <w:t>9/</w:t>
            </w:r>
            <w:r>
              <w:rPr>
                <w:rFonts w:hint="eastAsia"/>
                <w:b/>
                <w:szCs w:val="22"/>
                <w:lang w:eastAsia="ko-KR"/>
              </w:rPr>
              <w:t xml:space="preserve">10: </w:t>
            </w:r>
            <w:r w:rsidR="00BF7CA6">
              <w:rPr>
                <w:rFonts w:hint="eastAsia"/>
                <w:b/>
                <w:szCs w:val="22"/>
                <w:lang w:eastAsia="ko-KR"/>
              </w:rPr>
              <w:t xml:space="preserve">Generalized definition of the TLA for scalable extension  </w:t>
            </w:r>
          </w:p>
        </w:tc>
      </w:tr>
      <w:tr w:rsidR="0076212D" w:rsidRPr="00D95AD5">
        <w:tc>
          <w:tcPr>
            <w:tcW w:w="1458" w:type="dxa"/>
          </w:tcPr>
          <w:p w:rsidR="0076212D" w:rsidRPr="00D95AD5" w:rsidRDefault="0076212D">
            <w:pPr>
              <w:spacing w:before="60" w:after="60"/>
              <w:rPr>
                <w:i/>
                <w:szCs w:val="22"/>
                <w:lang w:val="en-CA"/>
              </w:rPr>
            </w:pPr>
            <w:r w:rsidRPr="00D95AD5">
              <w:rPr>
                <w:i/>
                <w:szCs w:val="22"/>
                <w:lang w:val="en-CA"/>
              </w:rPr>
              <w:t>Status:</w:t>
            </w:r>
          </w:p>
        </w:tc>
        <w:tc>
          <w:tcPr>
            <w:tcW w:w="8118" w:type="dxa"/>
            <w:gridSpan w:val="3"/>
          </w:tcPr>
          <w:p w:rsidR="0076212D" w:rsidRPr="00D95AD5" w:rsidRDefault="008516CB" w:rsidP="0015575B">
            <w:pPr>
              <w:spacing w:before="60" w:after="60"/>
              <w:rPr>
                <w:szCs w:val="22"/>
                <w:lang w:val="en-CA"/>
              </w:rPr>
            </w:pPr>
            <w:r w:rsidRPr="009D2C98">
              <w:rPr>
                <w:szCs w:val="22"/>
                <w:lang w:val="en-CA"/>
              </w:rPr>
              <w:t>Input Document to JCT-VC</w:t>
            </w:r>
          </w:p>
        </w:tc>
      </w:tr>
      <w:tr w:rsidR="0076212D" w:rsidRPr="00D95AD5">
        <w:tc>
          <w:tcPr>
            <w:tcW w:w="1458" w:type="dxa"/>
          </w:tcPr>
          <w:p w:rsidR="0076212D" w:rsidRPr="00D95AD5" w:rsidRDefault="0076212D">
            <w:pPr>
              <w:spacing w:before="60" w:after="60"/>
              <w:rPr>
                <w:i/>
                <w:szCs w:val="22"/>
                <w:lang w:val="en-CA"/>
              </w:rPr>
            </w:pPr>
            <w:r w:rsidRPr="00D95AD5">
              <w:rPr>
                <w:i/>
                <w:szCs w:val="22"/>
                <w:lang w:val="en-CA"/>
              </w:rPr>
              <w:t>Purpose:</w:t>
            </w:r>
          </w:p>
        </w:tc>
        <w:tc>
          <w:tcPr>
            <w:tcW w:w="8118" w:type="dxa"/>
            <w:gridSpan w:val="3"/>
          </w:tcPr>
          <w:p w:rsidR="0076212D" w:rsidRPr="00D95AD5" w:rsidRDefault="008516CB" w:rsidP="0076212D">
            <w:pPr>
              <w:spacing w:before="60" w:after="60"/>
              <w:rPr>
                <w:szCs w:val="22"/>
                <w:lang w:val="en-CA" w:eastAsia="ko-KR"/>
              </w:rPr>
            </w:pPr>
            <w:r>
              <w:rPr>
                <w:rFonts w:hint="eastAsia"/>
                <w:szCs w:val="22"/>
                <w:lang w:val="en-CA" w:eastAsia="ko-KR"/>
              </w:rPr>
              <w:t>Proposal</w:t>
            </w:r>
          </w:p>
        </w:tc>
      </w:tr>
      <w:tr w:rsidR="0076212D" w:rsidRPr="00D95AD5">
        <w:tc>
          <w:tcPr>
            <w:tcW w:w="1458" w:type="dxa"/>
          </w:tcPr>
          <w:p w:rsidR="0076212D" w:rsidRPr="00D95AD5" w:rsidRDefault="0076212D">
            <w:pPr>
              <w:spacing w:before="60" w:after="60"/>
              <w:rPr>
                <w:i/>
                <w:szCs w:val="22"/>
                <w:lang w:val="en-CA"/>
              </w:rPr>
            </w:pPr>
            <w:r w:rsidRPr="00D95AD5">
              <w:rPr>
                <w:i/>
                <w:szCs w:val="22"/>
                <w:lang w:val="en-CA"/>
              </w:rPr>
              <w:t>Author(s) or</w:t>
            </w:r>
            <w:r w:rsidRPr="00D95AD5">
              <w:rPr>
                <w:i/>
                <w:szCs w:val="22"/>
                <w:lang w:val="en-CA"/>
              </w:rPr>
              <w:br/>
              <w:t>Contact(s):</w:t>
            </w:r>
          </w:p>
        </w:tc>
        <w:tc>
          <w:tcPr>
            <w:tcW w:w="4050" w:type="dxa"/>
          </w:tcPr>
          <w:p w:rsidR="00401496" w:rsidRDefault="00401496" w:rsidP="00401496">
            <w:pPr>
              <w:spacing w:before="60"/>
              <w:rPr>
                <w:szCs w:val="22"/>
                <w:lang w:val="en-CA" w:eastAsia="ko-KR"/>
              </w:rPr>
            </w:pPr>
            <w:r>
              <w:rPr>
                <w:rFonts w:hint="eastAsia"/>
                <w:szCs w:val="22"/>
                <w:lang w:val="en-CA" w:eastAsia="ko-KR"/>
              </w:rPr>
              <w:t>Chul Keun Kim</w:t>
            </w:r>
          </w:p>
          <w:p w:rsidR="00401496" w:rsidRDefault="00401496" w:rsidP="00401496">
            <w:pPr>
              <w:spacing w:before="60"/>
              <w:rPr>
                <w:szCs w:val="22"/>
                <w:lang w:val="en-CA" w:eastAsia="ko-KR"/>
              </w:rPr>
            </w:pPr>
            <w:r w:rsidRPr="00CC329D">
              <w:rPr>
                <w:rFonts w:hint="eastAsia"/>
                <w:szCs w:val="22"/>
                <w:lang w:val="en-CA" w:eastAsia="ko-KR"/>
              </w:rPr>
              <w:t>Hendry</w:t>
            </w:r>
            <w:r w:rsidRPr="00CC329D">
              <w:rPr>
                <w:szCs w:val="22"/>
                <w:lang w:val="en-CA"/>
              </w:rPr>
              <w:br/>
            </w:r>
            <w:r>
              <w:rPr>
                <w:rFonts w:hint="eastAsia"/>
                <w:szCs w:val="22"/>
                <w:lang w:val="en-CA" w:eastAsia="ko-KR"/>
              </w:rPr>
              <w:t>Byeong Moon Jeon</w:t>
            </w:r>
          </w:p>
          <w:p w:rsidR="00401496" w:rsidRPr="00CC329D" w:rsidRDefault="00401496" w:rsidP="00401496">
            <w:pPr>
              <w:spacing w:before="60"/>
              <w:rPr>
                <w:szCs w:val="22"/>
                <w:lang w:val="en-CA" w:eastAsia="ko-KR"/>
              </w:rPr>
            </w:pPr>
          </w:p>
          <w:p w:rsidR="00401496" w:rsidRPr="00CC329D" w:rsidRDefault="00401496" w:rsidP="00401496">
            <w:pPr>
              <w:spacing w:before="60"/>
              <w:rPr>
                <w:szCs w:val="22"/>
                <w:lang w:val="en-CA" w:eastAsia="ko-KR"/>
              </w:rPr>
            </w:pPr>
            <w:r w:rsidRPr="00CC329D">
              <w:rPr>
                <w:rFonts w:hint="eastAsia"/>
                <w:szCs w:val="22"/>
                <w:lang w:val="en-CA" w:eastAsia="ko-KR"/>
              </w:rPr>
              <w:t>#221 Yangjae-dong, Seocho-gu,</w:t>
            </w:r>
            <w:r w:rsidRPr="00CC329D">
              <w:rPr>
                <w:szCs w:val="22"/>
                <w:lang w:val="en-CA"/>
              </w:rPr>
              <w:br/>
            </w:r>
            <w:r w:rsidRPr="00CC329D">
              <w:rPr>
                <w:rFonts w:hint="eastAsia"/>
                <w:szCs w:val="22"/>
                <w:lang w:val="en-CA" w:eastAsia="ko-KR"/>
              </w:rPr>
              <w:t>Seoul 137-130</w:t>
            </w:r>
            <w:r w:rsidRPr="00CC329D">
              <w:rPr>
                <w:szCs w:val="22"/>
                <w:lang w:val="en-CA"/>
              </w:rPr>
              <w:br/>
            </w:r>
            <w:r w:rsidRPr="00CC329D">
              <w:rPr>
                <w:rFonts w:hint="eastAsia"/>
                <w:szCs w:val="22"/>
                <w:lang w:val="en-CA" w:eastAsia="ko-KR"/>
              </w:rPr>
              <w:t>Korea</w:t>
            </w:r>
          </w:p>
          <w:p w:rsidR="0076212D" w:rsidRPr="00401496" w:rsidRDefault="0076212D" w:rsidP="0076212D">
            <w:pPr>
              <w:spacing w:before="60" w:after="60"/>
              <w:rPr>
                <w:szCs w:val="22"/>
                <w:lang w:val="en-CA"/>
              </w:rPr>
            </w:pPr>
          </w:p>
        </w:tc>
        <w:tc>
          <w:tcPr>
            <w:tcW w:w="900" w:type="dxa"/>
          </w:tcPr>
          <w:p w:rsidR="0076212D" w:rsidRPr="00D95AD5" w:rsidRDefault="0076212D">
            <w:pPr>
              <w:spacing w:before="60" w:after="60"/>
              <w:rPr>
                <w:szCs w:val="22"/>
                <w:lang w:val="en-CA"/>
              </w:rPr>
            </w:pPr>
            <w:r w:rsidRPr="00D95AD5">
              <w:rPr>
                <w:szCs w:val="22"/>
                <w:lang w:val="en-CA"/>
              </w:rPr>
              <w:br/>
              <w:t>Tel:</w:t>
            </w:r>
            <w:r w:rsidRPr="00D95AD5">
              <w:rPr>
                <w:szCs w:val="22"/>
                <w:lang w:val="en-CA"/>
              </w:rPr>
              <w:br/>
              <w:t>Email:</w:t>
            </w:r>
          </w:p>
        </w:tc>
        <w:tc>
          <w:tcPr>
            <w:tcW w:w="3168" w:type="dxa"/>
          </w:tcPr>
          <w:p w:rsidR="00412306" w:rsidRDefault="0076212D" w:rsidP="00401496">
            <w:pPr>
              <w:spacing w:before="60" w:after="60"/>
              <w:rPr>
                <w:ins w:id="0" w:author="김철근/선임연구원/Convergence(연)ATS팀(chulkeun.kim@lge.com)" w:date="2012-07-12T08:38:00Z"/>
                <w:rFonts w:hint="eastAsia"/>
                <w:szCs w:val="22"/>
                <w:lang w:eastAsia="ko-KR"/>
              </w:rPr>
            </w:pPr>
            <w:r w:rsidRPr="00D95AD5">
              <w:rPr>
                <w:szCs w:val="22"/>
                <w:lang w:val="en-CA"/>
              </w:rPr>
              <w:br/>
            </w:r>
            <w:r w:rsidRPr="00D95AD5">
              <w:rPr>
                <w:szCs w:val="22"/>
              </w:rPr>
              <w:t>+</w:t>
            </w:r>
            <w:r w:rsidR="000368E7">
              <w:rPr>
                <w:rFonts w:hint="eastAsia"/>
                <w:szCs w:val="22"/>
                <w:lang w:eastAsia="ko-KR"/>
              </w:rPr>
              <w:t>82-10-8893-</w:t>
            </w:r>
            <w:ins w:id="1" w:author="김철근/선임연구원/Convergence(연)ATS팀(chulkeun.kim@lge.com)" w:date="2012-07-12T08:38:00Z">
              <w:r w:rsidR="00412306">
                <w:rPr>
                  <w:rFonts w:hint="eastAsia"/>
                  <w:szCs w:val="22"/>
                  <w:lang w:eastAsia="ko-KR"/>
                </w:rPr>
                <w:t>4332</w:t>
              </w:r>
            </w:ins>
          </w:p>
          <w:p w:rsidR="00401496" w:rsidRDefault="000368E7" w:rsidP="00401496">
            <w:pPr>
              <w:spacing w:before="60" w:after="60"/>
              <w:rPr>
                <w:szCs w:val="22"/>
                <w:lang w:val="en-CA" w:eastAsia="ko-KR"/>
              </w:rPr>
            </w:pPr>
            <w:del w:id="2" w:author="김철근/선임연구원/Convergence(연)ATS팀(chulkeun.kim@lge.com)" w:date="2012-07-12T08:37:00Z">
              <w:r w:rsidDel="00412306">
                <w:rPr>
                  <w:rFonts w:hint="eastAsia"/>
                  <w:szCs w:val="22"/>
                  <w:lang w:eastAsia="ko-KR"/>
                </w:rPr>
                <w:delText>4332</w:delText>
              </w:r>
            </w:del>
            <w:r w:rsidR="00401496">
              <w:rPr>
                <w:rFonts w:hint="eastAsia"/>
                <w:szCs w:val="22"/>
                <w:lang w:val="en-CA" w:eastAsia="ko-KR"/>
              </w:rPr>
              <w:t>chulkeun.kim@lge.com</w:t>
            </w:r>
          </w:p>
          <w:p w:rsidR="00401496" w:rsidRDefault="002E05BC" w:rsidP="00401496">
            <w:pPr>
              <w:spacing w:before="60" w:after="60"/>
              <w:rPr>
                <w:szCs w:val="22"/>
                <w:lang w:val="en-CA" w:eastAsia="ko-KR"/>
              </w:rPr>
            </w:pPr>
            <w:hyperlink r:id="rId10" w:history="1">
              <w:r w:rsidR="00401496" w:rsidRPr="00CC329D">
                <w:rPr>
                  <w:rStyle w:val="a6"/>
                  <w:rFonts w:hint="eastAsia"/>
                  <w:szCs w:val="22"/>
                  <w:lang w:val="en-CA" w:eastAsia="ko-KR"/>
                </w:rPr>
                <w:t>h</w:t>
              </w:r>
              <w:r w:rsidR="00401496" w:rsidRPr="00CC329D">
                <w:rPr>
                  <w:rStyle w:val="a6"/>
                  <w:szCs w:val="22"/>
                  <w:lang w:val="en-CA" w:eastAsia="ko-KR"/>
                </w:rPr>
                <w:t>endry</w:t>
              </w:r>
              <w:r w:rsidR="00401496" w:rsidRPr="00CC329D">
                <w:rPr>
                  <w:rStyle w:val="a6"/>
                  <w:rFonts w:hint="eastAsia"/>
                  <w:szCs w:val="22"/>
                  <w:lang w:val="en-CA" w:eastAsia="ko-KR"/>
                </w:rPr>
                <w:t>.hendry@lge.com</w:t>
              </w:r>
            </w:hyperlink>
          </w:p>
          <w:p w:rsidR="00401496" w:rsidRDefault="002E05BC" w:rsidP="00401496">
            <w:pPr>
              <w:spacing w:before="60" w:after="60"/>
              <w:rPr>
                <w:szCs w:val="22"/>
                <w:lang w:val="en-CA" w:eastAsia="ko-KR"/>
              </w:rPr>
            </w:pPr>
            <w:hyperlink r:id="rId11" w:history="1">
              <w:r w:rsidR="00401496" w:rsidRPr="00242FAB">
                <w:rPr>
                  <w:rStyle w:val="a6"/>
                  <w:rFonts w:hint="eastAsia"/>
                  <w:szCs w:val="22"/>
                  <w:lang w:val="en-CA" w:eastAsia="ko-KR"/>
                </w:rPr>
                <w:t>bm.jeon@lge.com</w:t>
              </w:r>
            </w:hyperlink>
          </w:p>
          <w:p w:rsidR="0076212D" w:rsidRPr="00401496" w:rsidRDefault="0076212D" w:rsidP="0076212D">
            <w:pPr>
              <w:spacing w:before="60" w:after="60"/>
              <w:rPr>
                <w:sz w:val="18"/>
                <w:szCs w:val="14"/>
                <w:lang w:val="en-CA"/>
              </w:rPr>
            </w:pPr>
          </w:p>
        </w:tc>
      </w:tr>
      <w:tr w:rsidR="0076212D" w:rsidRPr="00D95AD5">
        <w:tc>
          <w:tcPr>
            <w:tcW w:w="1458" w:type="dxa"/>
          </w:tcPr>
          <w:p w:rsidR="0076212D" w:rsidRPr="00D95AD5" w:rsidRDefault="0076212D">
            <w:pPr>
              <w:spacing w:before="60" w:after="60"/>
              <w:rPr>
                <w:i/>
                <w:szCs w:val="22"/>
                <w:lang w:val="en-CA"/>
              </w:rPr>
            </w:pPr>
            <w:r w:rsidRPr="00D95AD5">
              <w:rPr>
                <w:i/>
                <w:szCs w:val="22"/>
                <w:lang w:val="en-CA"/>
              </w:rPr>
              <w:t>Source:</w:t>
            </w:r>
          </w:p>
        </w:tc>
        <w:tc>
          <w:tcPr>
            <w:tcW w:w="8118" w:type="dxa"/>
            <w:gridSpan w:val="3"/>
          </w:tcPr>
          <w:p w:rsidR="0076212D" w:rsidRPr="00D95AD5" w:rsidRDefault="00401496">
            <w:pPr>
              <w:spacing w:before="60" w:after="60"/>
              <w:rPr>
                <w:szCs w:val="22"/>
                <w:lang w:val="en-CA"/>
              </w:rPr>
            </w:pPr>
            <w:r w:rsidRPr="00CC329D">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w:t>
      </w:r>
    </w:p>
    <w:p w:rsidR="00647303" w:rsidRDefault="00647303" w:rsidP="00647303">
      <w:pPr>
        <w:pStyle w:val="1"/>
        <w:numPr>
          <w:ilvl w:val="0"/>
          <w:numId w:val="0"/>
        </w:numPr>
        <w:ind w:left="432" w:hanging="432"/>
        <w:rPr>
          <w:lang w:val="en-CA"/>
        </w:rPr>
      </w:pPr>
      <w:r>
        <w:rPr>
          <w:lang w:val="en-CA"/>
        </w:rPr>
        <w:t>Abstract</w:t>
      </w:r>
    </w:p>
    <w:p w:rsidR="00C7432A" w:rsidRDefault="00EE4F51">
      <w:pPr>
        <w:autoSpaceDE/>
        <w:autoSpaceDN/>
        <w:jc w:val="both"/>
        <w:rPr>
          <w:rFonts w:eastAsia="굴림"/>
          <w:color w:val="222222"/>
          <w:sz w:val="24"/>
          <w:szCs w:val="24"/>
        </w:rPr>
      </w:pPr>
      <w:r w:rsidRPr="00EE4F51">
        <w:rPr>
          <w:rFonts w:eastAsia="굴림"/>
          <w:color w:val="222222"/>
          <w:sz w:val="24"/>
          <w:szCs w:val="24"/>
        </w:rPr>
        <w:t>This contribution suggests that the layer switching feature enabled by current TLA NAL unit for temporal scalability may be extended for other scalability aspect such as spatial and quality scalabilities. Therefore, it is better to generalize the semantic of current TLA NAL unit to provide a hook for similar concept for scalable extensions. With this generalization, one can simple extend the temporal layer switching to any scalability layer switching and does not need to add new NAL types for that purpose.</w:t>
      </w:r>
    </w:p>
    <w:p w:rsidR="00C7432A" w:rsidRDefault="00EE4F51">
      <w:pPr>
        <w:autoSpaceDE/>
        <w:autoSpaceDN/>
        <w:jc w:val="both"/>
        <w:rPr>
          <w:rFonts w:eastAsia="굴림"/>
          <w:color w:val="222222"/>
          <w:sz w:val="24"/>
          <w:szCs w:val="24"/>
        </w:rPr>
      </w:pPr>
      <w:r w:rsidRPr="00EE4F51">
        <w:rPr>
          <w:rFonts w:eastAsia="굴림"/>
          <w:color w:val="222222"/>
          <w:sz w:val="24"/>
          <w:szCs w:val="24"/>
        </w:rPr>
        <w:t>It is assessed that the proposed generalization does not change the concept of TLA for HEVC specification.</w:t>
      </w:r>
    </w:p>
    <w:p w:rsidR="00A353B4" w:rsidRPr="00BF7CA6" w:rsidRDefault="00A353B4" w:rsidP="00BF7CA6">
      <w:pPr>
        <w:pStyle w:val="30"/>
        <w:ind w:firstLine="0"/>
        <w:rPr>
          <w:rFonts w:eastAsia="맑은 고딕"/>
          <w:lang w:eastAsia="ko-KR"/>
        </w:rPr>
      </w:pPr>
    </w:p>
    <w:p w:rsidR="0076212D" w:rsidRDefault="004E683D" w:rsidP="00895E5C">
      <w:pPr>
        <w:pStyle w:val="1"/>
        <w:rPr>
          <w:lang w:eastAsia="ko-KR"/>
        </w:rPr>
      </w:pPr>
      <w:r w:rsidRPr="004E683D">
        <w:rPr>
          <w:lang w:val="en-CA"/>
        </w:rPr>
        <w:t xml:space="preserve"> </w:t>
      </w:r>
      <w:r>
        <w:rPr>
          <w:rFonts w:hint="eastAsia"/>
          <w:lang w:val="en-CA" w:eastAsia="ko-KR"/>
        </w:rPr>
        <w:t>Introduction</w:t>
      </w:r>
      <w:r w:rsidR="00647303">
        <w:rPr>
          <w:rFonts w:hint="eastAsia"/>
          <w:lang w:eastAsia="ko-KR"/>
        </w:rPr>
        <w:t xml:space="preserve"> </w:t>
      </w:r>
    </w:p>
    <w:p w:rsidR="004E683D" w:rsidRPr="00DE654A" w:rsidRDefault="004E683D" w:rsidP="004E683D">
      <w:pPr>
        <w:autoSpaceDE/>
        <w:autoSpaceDN/>
        <w:rPr>
          <w:rFonts w:ascii="Arial" w:eastAsia="굴림" w:hAnsi="Arial" w:cs="Arial"/>
          <w:color w:val="222222"/>
          <w:sz w:val="45"/>
          <w:szCs w:val="45"/>
        </w:rPr>
      </w:pPr>
      <w:r w:rsidRPr="00DE654A">
        <w:rPr>
          <w:rFonts w:eastAsia="굴림"/>
          <w:color w:val="222222"/>
          <w:sz w:val="24"/>
          <w:szCs w:val="24"/>
        </w:rPr>
        <w:t> The purpose of the TLA picture is to indicate where switching to higher temporal can be done after one or more temporal layers have been extracted / removed. Such concept seems to be applicable for other scalability direction as well. Thus, for scalable extension, spatial and quality layer switching should be also taken into consideration when designing a NAL type.</w:t>
      </w:r>
    </w:p>
    <w:p w:rsidR="004E683D" w:rsidRDefault="004E683D" w:rsidP="004E683D">
      <w:pPr>
        <w:pStyle w:val="1"/>
        <w:rPr>
          <w:lang w:eastAsia="ko-KR"/>
        </w:rPr>
      </w:pPr>
      <w:r>
        <w:rPr>
          <w:rFonts w:hint="eastAsia"/>
          <w:lang w:eastAsia="ko-KR"/>
        </w:rPr>
        <w:t xml:space="preserve">Proposed modifications </w:t>
      </w:r>
    </w:p>
    <w:p w:rsidR="004E683D" w:rsidRDefault="004E683D" w:rsidP="004E683D">
      <w:pPr>
        <w:autoSpaceDE/>
        <w:jc w:val="both"/>
        <w:rPr>
          <w:rFonts w:eastAsia="굴림"/>
          <w:sz w:val="24"/>
          <w:szCs w:val="24"/>
        </w:rPr>
      </w:pPr>
      <w:r>
        <w:rPr>
          <w:rFonts w:eastAsia="굴림"/>
          <w:sz w:val="24"/>
          <w:szCs w:val="24"/>
        </w:rPr>
        <w:t>We propose generalize concept of TLA for accommodating switching in other scalability direction, not only in temporal direction. To achieve that, the following modification</w:t>
      </w:r>
      <w:r w:rsidR="00B938A1">
        <w:rPr>
          <w:rFonts w:eastAsia="굴림" w:hint="eastAsia"/>
          <w:sz w:val="24"/>
          <w:szCs w:val="24"/>
          <w:lang w:eastAsia="ko-KR"/>
        </w:rPr>
        <w:t>s</w:t>
      </w:r>
      <w:r>
        <w:rPr>
          <w:rFonts w:eastAsia="굴림"/>
          <w:sz w:val="24"/>
          <w:szCs w:val="24"/>
        </w:rPr>
        <w:t xml:space="preserve"> </w:t>
      </w:r>
      <w:r w:rsidR="00B938A1">
        <w:rPr>
          <w:rFonts w:eastAsia="굴림" w:hint="eastAsia"/>
          <w:sz w:val="24"/>
          <w:szCs w:val="24"/>
          <w:lang w:eastAsia="ko-KR"/>
        </w:rPr>
        <w:t>are</w:t>
      </w:r>
      <w:r w:rsidR="00B938A1">
        <w:rPr>
          <w:rFonts w:eastAsia="굴림"/>
          <w:sz w:val="24"/>
          <w:szCs w:val="24"/>
        </w:rPr>
        <w:t xml:space="preserve"> </w:t>
      </w:r>
      <w:r>
        <w:rPr>
          <w:rFonts w:eastAsia="굴림"/>
          <w:sz w:val="24"/>
          <w:szCs w:val="24"/>
        </w:rPr>
        <w:t>needed:</w:t>
      </w:r>
    </w:p>
    <w:p w:rsidR="004E683D" w:rsidRDefault="004E683D" w:rsidP="004E683D">
      <w:pPr>
        <w:autoSpaceDE/>
        <w:rPr>
          <w:rFonts w:ascii="굴림" w:eastAsia="굴림" w:hAnsi="굴림" w:cs="굴림"/>
          <w:sz w:val="24"/>
          <w:szCs w:val="24"/>
        </w:rPr>
      </w:pPr>
    </w:p>
    <w:p w:rsidR="004E683D" w:rsidRDefault="004E683D" w:rsidP="004E683D">
      <w:pPr>
        <w:autoSpaceDE/>
        <w:ind w:left="360" w:hanging="360"/>
        <w:rPr>
          <w:rFonts w:eastAsia="굴림"/>
        </w:rPr>
      </w:pPr>
      <w:r>
        <w:rPr>
          <w:rFonts w:eastAsia="Times New Roman"/>
        </w:rPr>
        <w:t>1.</w:t>
      </w:r>
      <w:r>
        <w:rPr>
          <w:rFonts w:eastAsia="Times New Roman"/>
          <w:sz w:val="14"/>
          <w:szCs w:val="14"/>
        </w:rPr>
        <w:t xml:space="preserve"> </w:t>
      </w:r>
      <w:r w:rsidR="00B02651">
        <w:rPr>
          <w:rFonts w:eastAsia="굴림" w:hint="eastAsia"/>
          <w:lang w:eastAsia="ko-KR"/>
        </w:rPr>
        <w:t xml:space="preserve">Change </w:t>
      </w:r>
      <w:r>
        <w:rPr>
          <w:rFonts w:eastAsia="굴림"/>
        </w:rPr>
        <w:t xml:space="preserve">the name of Temporal Layer Access to a more general term, for example </w:t>
      </w:r>
      <w:r w:rsidR="005767C6">
        <w:rPr>
          <w:rFonts w:hint="eastAsia"/>
          <w:lang w:eastAsia="ko-KR"/>
        </w:rPr>
        <w:t>S</w:t>
      </w:r>
      <w:r>
        <w:rPr>
          <w:rFonts w:eastAsia="굴림"/>
        </w:rPr>
        <w:t>LA</w:t>
      </w:r>
      <w:r>
        <w:rPr>
          <w:rFonts w:eastAsia="굴림" w:hint="eastAsia"/>
          <w:lang w:eastAsia="ko-KR"/>
        </w:rPr>
        <w:t xml:space="preserve"> </w:t>
      </w:r>
      <w:r>
        <w:rPr>
          <w:rFonts w:eastAsia="굴림"/>
        </w:rPr>
        <w:t>(</w:t>
      </w:r>
      <w:r w:rsidR="005767C6">
        <w:rPr>
          <w:rFonts w:hint="eastAsia"/>
          <w:lang w:eastAsia="ko-KR"/>
        </w:rPr>
        <w:t xml:space="preserve">Switching </w:t>
      </w:r>
      <w:r>
        <w:rPr>
          <w:rFonts w:eastAsia="굴림"/>
        </w:rPr>
        <w:t xml:space="preserve">Layer Access). </w:t>
      </w:r>
    </w:p>
    <w:p w:rsidR="004E683D" w:rsidRDefault="004E683D" w:rsidP="004E683D">
      <w:pPr>
        <w:autoSpaceDE/>
        <w:ind w:left="360" w:hanging="360"/>
        <w:rPr>
          <w:lang w:eastAsia="ko-KR"/>
        </w:rPr>
      </w:pPr>
      <w:r>
        <w:rPr>
          <w:rFonts w:eastAsia="Times New Roman"/>
        </w:rPr>
        <w:t>2.</w:t>
      </w:r>
      <w:r>
        <w:rPr>
          <w:rFonts w:eastAsia="Times New Roman"/>
          <w:sz w:val="14"/>
          <w:szCs w:val="14"/>
        </w:rPr>
        <w:t xml:space="preserve"> </w:t>
      </w:r>
      <w:r>
        <w:rPr>
          <w:rFonts w:eastAsia="굴림"/>
        </w:rPr>
        <w:t>Modify current semantic of TLA as below</w:t>
      </w:r>
    </w:p>
    <w:p w:rsidR="004E683D" w:rsidRDefault="004E683D" w:rsidP="004E683D">
      <w:pPr>
        <w:autoSpaceDE/>
        <w:ind w:left="360" w:hanging="360"/>
        <w:rPr>
          <w:lang w:eastAsia="ko-KR"/>
        </w:rPr>
      </w:pPr>
    </w:p>
    <w:p w:rsidR="004E683D" w:rsidRDefault="004E683D" w:rsidP="004E683D">
      <w:pPr>
        <w:autoSpaceDE/>
        <w:ind w:left="360" w:hanging="360"/>
        <w:rPr>
          <w:lang w:eastAsia="ko-KR"/>
        </w:rPr>
      </w:pPr>
    </w:p>
    <w:p w:rsidR="004E683D" w:rsidRPr="004E683D" w:rsidRDefault="004E683D" w:rsidP="004E683D">
      <w:pPr>
        <w:autoSpaceDE/>
        <w:ind w:left="360" w:hanging="360"/>
        <w:rPr>
          <w:lang w:eastAsia="ko-KR"/>
        </w:rPr>
      </w:pPr>
    </w:p>
    <w:p w:rsidR="004E683D" w:rsidRDefault="004E683D" w:rsidP="004E683D">
      <w:pPr>
        <w:autoSpaceDE/>
        <w:rPr>
          <w:rFonts w:eastAsia="바탕"/>
          <w:sz w:val="24"/>
          <w:szCs w:val="22"/>
          <w:u w:val="single"/>
        </w:rPr>
      </w:pPr>
      <w:r>
        <w:rPr>
          <w:rFonts w:eastAsia="바탕"/>
          <w:sz w:val="24"/>
          <w:u w:val="single"/>
        </w:rPr>
        <w:t xml:space="preserve">Current description </w:t>
      </w:r>
    </w:p>
    <w:p w:rsidR="004E683D" w:rsidRDefault="004E683D" w:rsidP="004E683D">
      <w:pPr>
        <w:autoSpaceDE/>
        <w:jc w:val="both"/>
        <w:rPr>
          <w:sz w:val="24"/>
          <w:szCs w:val="24"/>
          <w:lang w:eastAsia="ko-KR"/>
        </w:rPr>
      </w:pPr>
      <w:r>
        <w:rPr>
          <w:rFonts w:eastAsia="굴림"/>
          <w:sz w:val="24"/>
          <w:szCs w:val="24"/>
        </w:rPr>
        <w:t xml:space="preserve">When the value of </w:t>
      </w:r>
      <w:proofErr w:type="spellStart"/>
      <w:r>
        <w:rPr>
          <w:rFonts w:eastAsia="굴림"/>
          <w:sz w:val="24"/>
          <w:szCs w:val="24"/>
        </w:rPr>
        <w:t>nal_unit_type</w:t>
      </w:r>
      <w:proofErr w:type="spellEnd"/>
      <w:r>
        <w:rPr>
          <w:rFonts w:eastAsia="굴림"/>
          <w:sz w:val="24"/>
          <w:szCs w:val="24"/>
        </w:rPr>
        <w:t xml:space="preserve"> is equal to 3 for all VCL NAL units of a particular picture, that particular picture is referred to as a TLA picture. A TLA picture and all coded pictures with </w:t>
      </w:r>
      <w:proofErr w:type="spellStart"/>
      <w:r>
        <w:rPr>
          <w:rFonts w:eastAsia="굴림"/>
          <w:sz w:val="24"/>
          <w:szCs w:val="24"/>
        </w:rPr>
        <w:t>temporal_id</w:t>
      </w:r>
      <w:proofErr w:type="spellEnd"/>
      <w:r>
        <w:rPr>
          <w:rFonts w:eastAsia="굴림"/>
          <w:sz w:val="24"/>
          <w:szCs w:val="24"/>
        </w:rPr>
        <w:t xml:space="preserve"> greater than or equal to the </w:t>
      </w:r>
      <w:proofErr w:type="spellStart"/>
      <w:r>
        <w:rPr>
          <w:rFonts w:eastAsia="굴림"/>
          <w:sz w:val="24"/>
          <w:szCs w:val="24"/>
        </w:rPr>
        <w:t>temporal_id</w:t>
      </w:r>
      <w:proofErr w:type="spellEnd"/>
      <w:r>
        <w:rPr>
          <w:rFonts w:eastAsia="굴림"/>
          <w:sz w:val="24"/>
          <w:szCs w:val="24"/>
        </w:rPr>
        <w:t xml:space="preserve"> of the TLA picture that follow the TLA picture in decoding order shall not use inter prediction from any picture with </w:t>
      </w:r>
      <w:proofErr w:type="spellStart"/>
      <w:r>
        <w:rPr>
          <w:rFonts w:eastAsia="굴림"/>
          <w:sz w:val="24"/>
          <w:szCs w:val="24"/>
        </w:rPr>
        <w:t>temporal_id</w:t>
      </w:r>
      <w:proofErr w:type="spellEnd"/>
      <w:r>
        <w:rPr>
          <w:rFonts w:eastAsia="굴림"/>
          <w:sz w:val="24"/>
          <w:szCs w:val="24"/>
        </w:rPr>
        <w:t xml:space="preserve"> greater than or equal to the </w:t>
      </w:r>
      <w:proofErr w:type="spellStart"/>
      <w:r>
        <w:rPr>
          <w:rFonts w:eastAsia="굴림"/>
          <w:sz w:val="24"/>
          <w:szCs w:val="24"/>
        </w:rPr>
        <w:t>temporal_id</w:t>
      </w:r>
      <w:proofErr w:type="spellEnd"/>
      <w:r>
        <w:rPr>
          <w:rFonts w:eastAsia="굴림"/>
          <w:sz w:val="24"/>
          <w:szCs w:val="24"/>
        </w:rPr>
        <w:t xml:space="preserve"> of the TLA picture that precedes the TLA picture in decoding order. A TLA picture shall not be TFD picture; hence TLA picture is also referred to as non-TFD TLA picture.</w:t>
      </w:r>
    </w:p>
    <w:p w:rsidR="004E683D" w:rsidRPr="004E683D" w:rsidRDefault="004E683D" w:rsidP="004E683D">
      <w:pPr>
        <w:autoSpaceDE/>
        <w:jc w:val="both"/>
        <w:rPr>
          <w:rFonts w:ascii="굴림" w:hAnsi="굴림" w:cs="굴림"/>
          <w:sz w:val="24"/>
          <w:szCs w:val="24"/>
          <w:lang w:eastAsia="ko-KR"/>
        </w:rPr>
      </w:pPr>
    </w:p>
    <w:p w:rsidR="00BF7CA6" w:rsidRDefault="00BF7CA6" w:rsidP="00BF7CA6">
      <w:pPr>
        <w:autoSpaceDE/>
        <w:rPr>
          <w:rFonts w:eastAsia="바탕"/>
          <w:sz w:val="24"/>
          <w:u w:val="single"/>
          <w:lang w:eastAsia="ko-KR"/>
        </w:rPr>
      </w:pPr>
      <w:r>
        <w:rPr>
          <w:rFonts w:eastAsia="바탕"/>
          <w:sz w:val="24"/>
          <w:u w:val="single"/>
        </w:rPr>
        <w:t>Proposed description</w:t>
      </w:r>
    </w:p>
    <w:p w:rsidR="00BF7CA6" w:rsidRDefault="00BF7CA6" w:rsidP="00BF7CA6">
      <w:pPr>
        <w:autoSpaceDE/>
        <w:jc w:val="both"/>
        <w:rPr>
          <w:rFonts w:eastAsia="굴림"/>
          <w:sz w:val="24"/>
          <w:szCs w:val="24"/>
        </w:rPr>
      </w:pPr>
      <w:r>
        <w:rPr>
          <w:rFonts w:eastAsia="굴림"/>
          <w:sz w:val="24"/>
          <w:szCs w:val="24"/>
        </w:rPr>
        <w:t xml:space="preserve">When the value of nal_unit_type is equal to 3 for all VCL NAL units of a particular picture, that particular picture is referred to as a </w:t>
      </w:r>
      <w:r w:rsidR="005767C6" w:rsidRPr="00412306">
        <w:rPr>
          <w:rFonts w:hint="eastAsia"/>
          <w:b/>
          <w:lang w:eastAsia="ko-KR"/>
          <w:rPrChange w:id="3" w:author="김철근/선임연구원/Convergence(연)ATS팀(chulkeun.kim@lge.com)" w:date="2012-07-12T08:38:00Z">
            <w:rPr>
              <w:rFonts w:hint="eastAsia"/>
              <w:lang w:eastAsia="ko-KR"/>
            </w:rPr>
          </w:rPrChange>
        </w:rPr>
        <w:t>S</w:t>
      </w:r>
      <w:r w:rsidR="005767C6" w:rsidRPr="00412306">
        <w:rPr>
          <w:rFonts w:eastAsia="굴림"/>
          <w:b/>
          <w:rPrChange w:id="4" w:author="김철근/선임연구원/Convergence(연)ATS팀(chulkeun.kim@lge.com)" w:date="2012-07-12T08:38:00Z">
            <w:rPr>
              <w:rFonts w:eastAsia="굴림"/>
            </w:rPr>
          </w:rPrChange>
        </w:rPr>
        <w:t>LA</w:t>
      </w:r>
      <w:r w:rsidR="005767C6" w:rsidDel="005767C6">
        <w:rPr>
          <w:rFonts w:eastAsia="굴림"/>
          <w:b/>
          <w:sz w:val="24"/>
          <w:szCs w:val="24"/>
        </w:rPr>
        <w:t xml:space="preserve"> </w:t>
      </w:r>
      <w:r>
        <w:rPr>
          <w:rFonts w:eastAsia="굴림"/>
          <w:sz w:val="24"/>
          <w:szCs w:val="24"/>
        </w:rPr>
        <w:t xml:space="preserve">picture. A </w:t>
      </w:r>
      <w:r w:rsidR="005767C6" w:rsidRPr="00412306">
        <w:rPr>
          <w:rFonts w:hint="eastAsia"/>
          <w:b/>
          <w:lang w:eastAsia="ko-KR"/>
          <w:rPrChange w:id="5" w:author="김철근/선임연구원/Convergence(연)ATS팀(chulkeun.kim@lge.com)" w:date="2012-07-12T08:38:00Z">
            <w:rPr>
              <w:rFonts w:hint="eastAsia"/>
              <w:lang w:eastAsia="ko-KR"/>
            </w:rPr>
          </w:rPrChange>
        </w:rPr>
        <w:t>S</w:t>
      </w:r>
      <w:r w:rsidR="005767C6" w:rsidRPr="00412306">
        <w:rPr>
          <w:rFonts w:eastAsia="굴림"/>
          <w:b/>
          <w:rPrChange w:id="6" w:author="김철근/선임연구원/Convergence(연)ATS팀(chulkeun.kim@lge.com)" w:date="2012-07-12T08:38:00Z">
            <w:rPr>
              <w:rFonts w:eastAsia="굴림"/>
            </w:rPr>
          </w:rPrChange>
        </w:rPr>
        <w:t>LA</w:t>
      </w:r>
      <w:r w:rsidR="005767C6" w:rsidDel="005767C6">
        <w:rPr>
          <w:rFonts w:eastAsia="굴림"/>
          <w:b/>
          <w:sz w:val="24"/>
          <w:szCs w:val="24"/>
        </w:rPr>
        <w:t xml:space="preserve"> </w:t>
      </w:r>
      <w:r>
        <w:rPr>
          <w:rFonts w:eastAsia="굴림"/>
          <w:sz w:val="24"/>
          <w:szCs w:val="24"/>
        </w:rPr>
        <w:t xml:space="preserve">picture and all coded pictures with </w:t>
      </w:r>
      <w:r>
        <w:rPr>
          <w:rFonts w:eastAsia="굴림"/>
          <w:b/>
          <w:sz w:val="24"/>
          <w:szCs w:val="24"/>
        </w:rPr>
        <w:t>layer level</w:t>
      </w:r>
      <w:r>
        <w:rPr>
          <w:rFonts w:eastAsia="굴림"/>
          <w:sz w:val="24"/>
          <w:szCs w:val="24"/>
        </w:rPr>
        <w:t xml:space="preserve"> greater than or equal to the </w:t>
      </w:r>
      <w:r>
        <w:rPr>
          <w:rFonts w:eastAsia="굴림"/>
          <w:b/>
          <w:sz w:val="24"/>
          <w:szCs w:val="24"/>
        </w:rPr>
        <w:t>layer level</w:t>
      </w:r>
      <w:r>
        <w:rPr>
          <w:rFonts w:eastAsia="굴림"/>
          <w:sz w:val="24"/>
          <w:szCs w:val="24"/>
        </w:rPr>
        <w:t xml:space="preserve"> of the </w:t>
      </w:r>
      <w:r w:rsidR="005767C6">
        <w:rPr>
          <w:rFonts w:hint="eastAsia"/>
          <w:lang w:eastAsia="ko-KR"/>
        </w:rPr>
        <w:t>S</w:t>
      </w:r>
      <w:r w:rsidR="005767C6">
        <w:rPr>
          <w:rFonts w:eastAsia="굴림"/>
        </w:rPr>
        <w:t>LA</w:t>
      </w:r>
      <w:r w:rsidR="005767C6" w:rsidDel="005767C6">
        <w:rPr>
          <w:rFonts w:eastAsia="굴림"/>
          <w:b/>
          <w:sz w:val="24"/>
          <w:szCs w:val="24"/>
        </w:rPr>
        <w:t xml:space="preserve"> </w:t>
      </w:r>
      <w:r>
        <w:rPr>
          <w:rFonts w:eastAsia="굴림"/>
          <w:sz w:val="24"/>
          <w:szCs w:val="24"/>
        </w:rPr>
        <w:t xml:space="preserve">picture that follow the </w:t>
      </w:r>
      <w:r w:rsidR="005767C6" w:rsidRPr="00412306">
        <w:rPr>
          <w:rFonts w:hint="eastAsia"/>
          <w:b/>
          <w:lang w:eastAsia="ko-KR"/>
          <w:rPrChange w:id="7" w:author="김철근/선임연구원/Convergence(연)ATS팀(chulkeun.kim@lge.com)" w:date="2012-07-12T08:38:00Z">
            <w:rPr>
              <w:rFonts w:hint="eastAsia"/>
              <w:lang w:eastAsia="ko-KR"/>
            </w:rPr>
          </w:rPrChange>
        </w:rPr>
        <w:t>S</w:t>
      </w:r>
      <w:r w:rsidR="005767C6" w:rsidRPr="00412306">
        <w:rPr>
          <w:rFonts w:eastAsia="굴림"/>
          <w:b/>
          <w:rPrChange w:id="8" w:author="김철근/선임연구원/Convergence(연)ATS팀(chulkeun.kim@lge.com)" w:date="2012-07-12T08:38:00Z">
            <w:rPr>
              <w:rFonts w:eastAsia="굴림"/>
            </w:rPr>
          </w:rPrChange>
        </w:rPr>
        <w:t>LA</w:t>
      </w:r>
      <w:r w:rsidR="005767C6" w:rsidDel="005767C6">
        <w:rPr>
          <w:rFonts w:eastAsia="굴림"/>
          <w:b/>
          <w:sz w:val="24"/>
          <w:szCs w:val="24"/>
        </w:rPr>
        <w:t xml:space="preserve"> </w:t>
      </w:r>
      <w:r>
        <w:rPr>
          <w:rFonts w:eastAsia="굴림"/>
          <w:sz w:val="24"/>
          <w:szCs w:val="24"/>
        </w:rPr>
        <w:t xml:space="preserve">picture in decoding order shall not use </w:t>
      </w:r>
      <w:ins w:id="9" w:author="김철근/선임연구원/Convergence(연)ATS팀(chulkeun.kim@lge.com)" w:date="2012-07-12T08:34:00Z">
        <w:r w:rsidR="0053587D">
          <w:rPr>
            <w:rFonts w:eastAsia="굴림"/>
            <w:sz w:val="24"/>
            <w:szCs w:val="24"/>
          </w:rPr>
          <w:t xml:space="preserve">inter </w:t>
        </w:r>
      </w:ins>
      <w:r w:rsidRPr="0053587D">
        <w:rPr>
          <w:rFonts w:eastAsia="굴림"/>
          <w:sz w:val="24"/>
          <w:szCs w:val="24"/>
          <w:rPrChange w:id="10" w:author="김철근/선임연구원/Convergence(연)ATS팀(chulkeun.kim@lge.com)" w:date="2012-07-12T08:34:00Z">
            <w:rPr>
              <w:rFonts w:eastAsia="굴림"/>
              <w:b/>
              <w:sz w:val="24"/>
              <w:szCs w:val="24"/>
            </w:rPr>
          </w:rPrChange>
        </w:rPr>
        <w:t>prediction</w:t>
      </w:r>
      <w:r>
        <w:rPr>
          <w:rFonts w:eastAsia="굴림"/>
          <w:sz w:val="24"/>
          <w:szCs w:val="24"/>
        </w:rPr>
        <w:t xml:space="preserve"> from any picture with </w:t>
      </w:r>
      <w:r>
        <w:rPr>
          <w:rFonts w:eastAsia="굴림"/>
          <w:b/>
          <w:sz w:val="24"/>
          <w:szCs w:val="24"/>
        </w:rPr>
        <w:t>layer level</w:t>
      </w:r>
      <w:r>
        <w:rPr>
          <w:rFonts w:eastAsia="굴림"/>
          <w:sz w:val="24"/>
          <w:szCs w:val="24"/>
        </w:rPr>
        <w:t xml:space="preserve"> greater than or equal to the layer level of the </w:t>
      </w:r>
      <w:r w:rsidR="005767C6" w:rsidRPr="00412306">
        <w:rPr>
          <w:rFonts w:hint="eastAsia"/>
          <w:b/>
          <w:lang w:eastAsia="ko-KR"/>
          <w:rPrChange w:id="11" w:author="김철근/선임연구원/Convergence(연)ATS팀(chulkeun.kim@lge.com)" w:date="2012-07-12T08:38:00Z">
            <w:rPr>
              <w:rFonts w:hint="eastAsia"/>
              <w:lang w:eastAsia="ko-KR"/>
            </w:rPr>
          </w:rPrChange>
        </w:rPr>
        <w:t>S</w:t>
      </w:r>
      <w:r w:rsidR="005767C6" w:rsidRPr="00412306">
        <w:rPr>
          <w:rFonts w:eastAsia="굴림"/>
          <w:b/>
          <w:rPrChange w:id="12" w:author="김철근/선임연구원/Convergence(연)ATS팀(chulkeun.kim@lge.com)" w:date="2012-07-12T08:38:00Z">
            <w:rPr>
              <w:rFonts w:eastAsia="굴림"/>
            </w:rPr>
          </w:rPrChange>
        </w:rPr>
        <w:t>LA</w:t>
      </w:r>
      <w:r w:rsidR="005767C6" w:rsidDel="005767C6">
        <w:rPr>
          <w:rFonts w:eastAsia="굴림"/>
          <w:b/>
          <w:sz w:val="24"/>
          <w:szCs w:val="24"/>
        </w:rPr>
        <w:t xml:space="preserve"> </w:t>
      </w:r>
      <w:r>
        <w:rPr>
          <w:rFonts w:eastAsia="굴림"/>
          <w:sz w:val="24"/>
          <w:szCs w:val="24"/>
        </w:rPr>
        <w:t xml:space="preserve">picture that precedes the </w:t>
      </w:r>
      <w:r w:rsidR="005767C6" w:rsidRPr="00412306">
        <w:rPr>
          <w:rFonts w:hint="eastAsia"/>
          <w:b/>
          <w:lang w:eastAsia="ko-KR"/>
          <w:rPrChange w:id="13" w:author="김철근/선임연구원/Convergence(연)ATS팀(chulkeun.kim@lge.com)" w:date="2012-07-12T08:38:00Z">
            <w:rPr>
              <w:rFonts w:hint="eastAsia"/>
              <w:lang w:eastAsia="ko-KR"/>
            </w:rPr>
          </w:rPrChange>
        </w:rPr>
        <w:t>S</w:t>
      </w:r>
      <w:r w:rsidR="005767C6" w:rsidRPr="00412306">
        <w:rPr>
          <w:rFonts w:eastAsia="굴림"/>
          <w:b/>
          <w:rPrChange w:id="14" w:author="김철근/선임연구원/Convergence(연)ATS팀(chulkeun.kim@lge.com)" w:date="2012-07-12T08:38:00Z">
            <w:rPr>
              <w:rFonts w:eastAsia="굴림"/>
            </w:rPr>
          </w:rPrChange>
        </w:rPr>
        <w:t>LA</w:t>
      </w:r>
      <w:r w:rsidR="005767C6" w:rsidDel="005767C6">
        <w:rPr>
          <w:rFonts w:eastAsia="굴림"/>
          <w:b/>
          <w:sz w:val="24"/>
          <w:szCs w:val="24"/>
        </w:rPr>
        <w:t xml:space="preserve"> </w:t>
      </w:r>
      <w:r>
        <w:rPr>
          <w:rFonts w:eastAsia="굴림"/>
          <w:sz w:val="24"/>
          <w:szCs w:val="24"/>
        </w:rPr>
        <w:t xml:space="preserve">picture in decoding order. A </w:t>
      </w:r>
      <w:bookmarkStart w:id="15" w:name="_GoBack"/>
      <w:r w:rsidR="005767C6">
        <w:rPr>
          <w:rFonts w:hint="eastAsia"/>
          <w:lang w:eastAsia="ko-KR"/>
        </w:rPr>
        <w:t>S</w:t>
      </w:r>
      <w:r w:rsidR="005767C6">
        <w:rPr>
          <w:rFonts w:eastAsia="굴림"/>
        </w:rPr>
        <w:t>LA</w:t>
      </w:r>
      <w:r w:rsidR="005767C6" w:rsidDel="005767C6">
        <w:rPr>
          <w:rFonts w:eastAsia="굴림"/>
          <w:b/>
          <w:sz w:val="24"/>
          <w:szCs w:val="24"/>
        </w:rPr>
        <w:t xml:space="preserve"> </w:t>
      </w:r>
      <w:bookmarkEnd w:id="15"/>
      <w:r>
        <w:rPr>
          <w:rFonts w:eastAsia="굴림"/>
          <w:sz w:val="24"/>
          <w:szCs w:val="24"/>
        </w:rPr>
        <w:t xml:space="preserve">picture shall not be TFD picture; hence </w:t>
      </w:r>
      <w:r w:rsidR="005767C6">
        <w:rPr>
          <w:rFonts w:hint="eastAsia"/>
          <w:lang w:eastAsia="ko-KR"/>
        </w:rPr>
        <w:t>S</w:t>
      </w:r>
      <w:r w:rsidR="005767C6">
        <w:rPr>
          <w:rFonts w:eastAsia="굴림"/>
        </w:rPr>
        <w:t>LA</w:t>
      </w:r>
      <w:r w:rsidR="005767C6" w:rsidDel="005767C6">
        <w:rPr>
          <w:rFonts w:eastAsia="굴림"/>
          <w:b/>
          <w:sz w:val="24"/>
          <w:szCs w:val="24"/>
        </w:rPr>
        <w:t xml:space="preserve"> </w:t>
      </w:r>
      <w:r>
        <w:rPr>
          <w:rFonts w:eastAsia="굴림"/>
          <w:sz w:val="24"/>
          <w:szCs w:val="24"/>
        </w:rPr>
        <w:t xml:space="preserve">picture is also referred to as non-TFD </w:t>
      </w:r>
      <w:r w:rsidR="005767C6" w:rsidRPr="00412306">
        <w:rPr>
          <w:rFonts w:hint="eastAsia"/>
          <w:b/>
          <w:lang w:eastAsia="ko-KR"/>
          <w:rPrChange w:id="16" w:author="김철근/선임연구원/Convergence(연)ATS팀(chulkeun.kim@lge.com)" w:date="2012-07-12T08:38:00Z">
            <w:rPr>
              <w:rFonts w:hint="eastAsia"/>
              <w:lang w:eastAsia="ko-KR"/>
            </w:rPr>
          </w:rPrChange>
        </w:rPr>
        <w:t>S</w:t>
      </w:r>
      <w:r w:rsidR="005767C6" w:rsidRPr="00412306">
        <w:rPr>
          <w:rFonts w:eastAsia="굴림"/>
          <w:b/>
          <w:rPrChange w:id="17" w:author="김철근/선임연구원/Convergence(연)ATS팀(chulkeun.kim@lge.com)" w:date="2012-07-12T08:38:00Z">
            <w:rPr>
              <w:rFonts w:eastAsia="굴림"/>
            </w:rPr>
          </w:rPrChange>
        </w:rPr>
        <w:t>LA</w:t>
      </w:r>
      <w:r w:rsidR="005767C6" w:rsidDel="005767C6">
        <w:rPr>
          <w:rFonts w:eastAsia="굴림"/>
          <w:b/>
          <w:sz w:val="24"/>
          <w:szCs w:val="24"/>
        </w:rPr>
        <w:t xml:space="preserve"> </w:t>
      </w:r>
      <w:r>
        <w:rPr>
          <w:rFonts w:eastAsia="굴림"/>
          <w:sz w:val="24"/>
          <w:szCs w:val="24"/>
        </w:rPr>
        <w:t xml:space="preserve">picture. </w:t>
      </w:r>
    </w:p>
    <w:p w:rsidR="00A353B4" w:rsidRDefault="00A353B4" w:rsidP="00A353B4">
      <w:pPr>
        <w:rPr>
          <w:lang w:eastAsia="ko-KR"/>
        </w:rPr>
      </w:pPr>
    </w:p>
    <w:p w:rsidR="00BF7CA6" w:rsidRDefault="00BF7CA6" w:rsidP="00BF7CA6">
      <w:pPr>
        <w:jc w:val="both"/>
        <w:rPr>
          <w:rFonts w:eastAsia="바탕"/>
          <w:sz w:val="24"/>
          <w:lang w:eastAsia="ko-KR"/>
        </w:rPr>
      </w:pPr>
      <w:r>
        <w:rPr>
          <w:rFonts w:eastAsia="바탕"/>
          <w:sz w:val="24"/>
        </w:rPr>
        <w:t>In the proposed modification, the term ‘temporal_id’ is replaced by the term ‘layer level’ for generalization. Single-layer HEVC has only temporal layers so this modification does not require any changes in the current TLA features. In scalable extension, scalabilities other than the temporal scalability (i.e., spatial and quality scalabilities) are included. The purpose of the proposed modification is to make the existing NAL type for temporal layer switching applicable to other scalabilities.</w:t>
      </w:r>
    </w:p>
    <w:p w:rsidR="00BF7CA6" w:rsidRDefault="00BF7CA6" w:rsidP="00BF7CA6">
      <w:pPr>
        <w:jc w:val="both"/>
        <w:rPr>
          <w:rFonts w:eastAsia="바탕"/>
          <w:sz w:val="24"/>
          <w:lang w:eastAsia="ko-KR"/>
        </w:rPr>
      </w:pPr>
    </w:p>
    <w:p w:rsidR="00BF7CA6" w:rsidRDefault="00BF7CA6" w:rsidP="00BF7CA6">
      <w:pPr>
        <w:jc w:val="both"/>
        <w:rPr>
          <w:rFonts w:eastAsia="바탕"/>
          <w:sz w:val="24"/>
        </w:rPr>
      </w:pPr>
      <w:r>
        <w:rPr>
          <w:rFonts w:eastAsia="바탕"/>
          <w:sz w:val="24"/>
        </w:rPr>
        <w:t xml:space="preserve">The following figures depict how the </w:t>
      </w:r>
      <w:r w:rsidR="005767C6">
        <w:rPr>
          <w:rFonts w:hint="eastAsia"/>
          <w:lang w:eastAsia="ko-KR"/>
        </w:rPr>
        <w:t>S</w:t>
      </w:r>
      <w:r w:rsidR="005767C6">
        <w:rPr>
          <w:rFonts w:eastAsia="굴림"/>
        </w:rPr>
        <w:t>LA</w:t>
      </w:r>
      <w:r w:rsidR="005767C6" w:rsidDel="005767C6">
        <w:rPr>
          <w:rFonts w:eastAsia="바탕"/>
          <w:sz w:val="24"/>
        </w:rPr>
        <w:t xml:space="preserve"> </w:t>
      </w:r>
      <w:r>
        <w:rPr>
          <w:rFonts w:eastAsia="바탕"/>
          <w:sz w:val="24"/>
        </w:rPr>
        <w:t xml:space="preserve">picture works. </w:t>
      </w:r>
    </w:p>
    <w:p w:rsidR="00BF7CA6" w:rsidRDefault="00BF7CA6" w:rsidP="00BF7CA6">
      <w:pPr>
        <w:numPr>
          <w:ilvl w:val="0"/>
          <w:numId w:val="22"/>
        </w:numPr>
        <w:jc w:val="both"/>
        <w:rPr>
          <w:rFonts w:eastAsia="바탕"/>
          <w:sz w:val="24"/>
        </w:rPr>
      </w:pPr>
      <w:r>
        <w:rPr>
          <w:rFonts w:eastAsia="바탕"/>
          <w:sz w:val="24"/>
        </w:rPr>
        <w:t xml:space="preserve">Group A pictures precede the </w:t>
      </w:r>
      <w:r w:rsidR="005767C6">
        <w:rPr>
          <w:rFonts w:hint="eastAsia"/>
          <w:lang w:eastAsia="ko-KR"/>
        </w:rPr>
        <w:t>S</w:t>
      </w:r>
      <w:r w:rsidR="005767C6">
        <w:rPr>
          <w:rFonts w:eastAsia="굴림"/>
        </w:rPr>
        <w:t>LA</w:t>
      </w:r>
      <w:r w:rsidR="005767C6" w:rsidDel="005767C6">
        <w:rPr>
          <w:rFonts w:eastAsia="바탕"/>
          <w:sz w:val="24"/>
        </w:rPr>
        <w:t xml:space="preserve"> </w:t>
      </w:r>
      <w:r>
        <w:rPr>
          <w:rFonts w:eastAsia="바탕"/>
          <w:sz w:val="24"/>
        </w:rPr>
        <w:t>picture in decoding order and their layer levels are greater than or equal to the layer level of the LA picture.</w:t>
      </w:r>
    </w:p>
    <w:p w:rsidR="00BF7CA6" w:rsidRDefault="00BF7CA6" w:rsidP="00BF7CA6">
      <w:pPr>
        <w:numPr>
          <w:ilvl w:val="0"/>
          <w:numId w:val="22"/>
        </w:numPr>
        <w:jc w:val="both"/>
        <w:rPr>
          <w:rFonts w:eastAsia="바탕"/>
          <w:sz w:val="24"/>
        </w:rPr>
      </w:pPr>
      <w:r>
        <w:rPr>
          <w:rFonts w:eastAsia="바탕"/>
          <w:sz w:val="24"/>
        </w:rPr>
        <w:t xml:space="preserve">Group B pictures follow the </w:t>
      </w:r>
      <w:r w:rsidR="005767C6">
        <w:rPr>
          <w:rFonts w:hint="eastAsia"/>
          <w:lang w:eastAsia="ko-KR"/>
        </w:rPr>
        <w:t>S</w:t>
      </w:r>
      <w:r w:rsidR="005767C6">
        <w:rPr>
          <w:rFonts w:eastAsia="굴림"/>
        </w:rPr>
        <w:t>LA</w:t>
      </w:r>
      <w:r w:rsidR="005767C6" w:rsidDel="005767C6">
        <w:rPr>
          <w:rFonts w:eastAsia="바탕"/>
          <w:sz w:val="24"/>
        </w:rPr>
        <w:t xml:space="preserve"> </w:t>
      </w:r>
      <w:r>
        <w:rPr>
          <w:rFonts w:eastAsia="바탕"/>
          <w:sz w:val="24"/>
        </w:rPr>
        <w:t xml:space="preserve">picture in decoding order and their layer levels are greater than or equal to that of the </w:t>
      </w:r>
      <w:r w:rsidR="005767C6">
        <w:rPr>
          <w:rFonts w:hint="eastAsia"/>
          <w:lang w:eastAsia="ko-KR"/>
        </w:rPr>
        <w:t>S</w:t>
      </w:r>
      <w:r w:rsidR="005767C6">
        <w:rPr>
          <w:rFonts w:eastAsia="굴림"/>
        </w:rPr>
        <w:t>LA</w:t>
      </w:r>
      <w:r w:rsidR="005767C6" w:rsidDel="005767C6">
        <w:rPr>
          <w:rFonts w:eastAsia="바탕"/>
          <w:sz w:val="24"/>
        </w:rPr>
        <w:t xml:space="preserve"> </w:t>
      </w:r>
      <w:r>
        <w:rPr>
          <w:rFonts w:eastAsia="바탕"/>
          <w:sz w:val="24"/>
        </w:rPr>
        <w:t>picture.</w:t>
      </w:r>
    </w:p>
    <w:p w:rsidR="00BF7CA6" w:rsidRDefault="00BF7CA6" w:rsidP="00BF7CA6">
      <w:pPr>
        <w:numPr>
          <w:ilvl w:val="0"/>
          <w:numId w:val="22"/>
        </w:numPr>
        <w:jc w:val="both"/>
        <w:rPr>
          <w:rFonts w:eastAsia="바탕"/>
          <w:sz w:val="24"/>
        </w:rPr>
      </w:pPr>
      <w:r>
        <w:rPr>
          <w:rFonts w:eastAsia="바탕"/>
          <w:sz w:val="24"/>
        </w:rPr>
        <w:t xml:space="preserve">Group C pictures have the layer level smaller than </w:t>
      </w:r>
      <w:r w:rsidR="005767C6">
        <w:rPr>
          <w:rFonts w:hint="eastAsia"/>
          <w:lang w:eastAsia="ko-KR"/>
        </w:rPr>
        <w:t>S</w:t>
      </w:r>
      <w:r w:rsidR="005767C6">
        <w:rPr>
          <w:rFonts w:eastAsia="굴림"/>
        </w:rPr>
        <w:t>LA</w:t>
      </w:r>
      <w:r w:rsidR="005767C6" w:rsidDel="005767C6">
        <w:rPr>
          <w:rFonts w:eastAsia="바탕"/>
          <w:sz w:val="24"/>
        </w:rPr>
        <w:t xml:space="preserve"> </w:t>
      </w:r>
      <w:r>
        <w:rPr>
          <w:rFonts w:eastAsia="바탕"/>
          <w:sz w:val="24"/>
        </w:rPr>
        <w:t>picture’s layer level.</w:t>
      </w:r>
    </w:p>
    <w:p w:rsidR="00BF7CA6" w:rsidRDefault="00BF7CA6" w:rsidP="00BF7CA6">
      <w:pPr>
        <w:jc w:val="both"/>
        <w:rPr>
          <w:rFonts w:eastAsia="바탕"/>
          <w:sz w:val="24"/>
        </w:rPr>
      </w:pPr>
    </w:p>
    <w:p w:rsidR="00BF7CA6" w:rsidRPr="00BF7CA6" w:rsidRDefault="00BF7CA6" w:rsidP="00BF7CA6">
      <w:pPr>
        <w:jc w:val="both"/>
        <w:rPr>
          <w:rFonts w:eastAsia="바탕"/>
          <w:sz w:val="24"/>
        </w:rPr>
      </w:pPr>
      <w:r>
        <w:rPr>
          <w:rFonts w:eastAsia="바탕"/>
          <w:sz w:val="24"/>
        </w:rPr>
        <w:t xml:space="preserve">Figure 1 shows an example of temporal layer switching. The spatial and quality levels of the </w:t>
      </w:r>
      <w:r w:rsidR="005767C6">
        <w:rPr>
          <w:rFonts w:hint="eastAsia"/>
          <w:lang w:eastAsia="ko-KR"/>
        </w:rPr>
        <w:t>S</w:t>
      </w:r>
      <w:r w:rsidR="005767C6">
        <w:rPr>
          <w:rFonts w:eastAsia="굴림"/>
        </w:rPr>
        <w:t>LA</w:t>
      </w:r>
      <w:r w:rsidR="005767C6" w:rsidDel="005767C6">
        <w:rPr>
          <w:rFonts w:eastAsia="바탕"/>
          <w:sz w:val="24"/>
        </w:rPr>
        <w:t xml:space="preserve"> </w:t>
      </w:r>
      <w:r>
        <w:rPr>
          <w:rFonts w:eastAsia="바탕"/>
          <w:sz w:val="24"/>
        </w:rPr>
        <w:t xml:space="preserve">picture are same as those of the current picture, but the temporal level is different by 1. The </w:t>
      </w:r>
      <w:r w:rsidR="005767C6">
        <w:rPr>
          <w:rFonts w:hint="eastAsia"/>
          <w:lang w:eastAsia="ko-KR"/>
        </w:rPr>
        <w:t>S</w:t>
      </w:r>
      <w:r w:rsidR="005767C6">
        <w:rPr>
          <w:rFonts w:eastAsia="굴림"/>
        </w:rPr>
        <w:t>LA</w:t>
      </w:r>
      <w:r w:rsidR="005767C6" w:rsidDel="005767C6">
        <w:rPr>
          <w:rFonts w:eastAsia="바탕"/>
          <w:sz w:val="24"/>
        </w:rPr>
        <w:t xml:space="preserve"> </w:t>
      </w:r>
      <w:r>
        <w:rPr>
          <w:rFonts w:eastAsia="바탕"/>
          <w:sz w:val="24"/>
        </w:rPr>
        <w:t xml:space="preserve">picture and all the pictures in Group B cannot refer to Group </w:t>
      </w:r>
      <w:proofErr w:type="gramStart"/>
      <w:r>
        <w:rPr>
          <w:rFonts w:eastAsia="바탕"/>
          <w:sz w:val="24"/>
        </w:rPr>
        <w:t>A</w:t>
      </w:r>
      <w:proofErr w:type="gramEnd"/>
      <w:r>
        <w:rPr>
          <w:rFonts w:eastAsia="바탕"/>
          <w:sz w:val="24"/>
        </w:rPr>
        <w:t xml:space="preserve"> pictures. Temporal layer access is achieved through this reference constraint. This is the same way that the TLA picture operates.</w:t>
      </w:r>
    </w:p>
    <w:p w:rsidR="00BF7CA6" w:rsidRPr="00BF7CA6" w:rsidRDefault="00BF7CA6" w:rsidP="00BF7CA6">
      <w:pPr>
        <w:jc w:val="both"/>
        <w:rPr>
          <w:lang w:eastAsia="ko-KR"/>
        </w:rPr>
      </w:pPr>
    </w:p>
    <w:p w:rsidR="00BF7CA6" w:rsidRPr="00DE654A" w:rsidRDefault="00FA2B38" w:rsidP="000368E7">
      <w:pPr>
        <w:autoSpaceDE/>
        <w:autoSpaceDN/>
        <w:jc w:val="center"/>
        <w:rPr>
          <w:rFonts w:eastAsia="굴림"/>
          <w:color w:val="222222"/>
          <w:sz w:val="24"/>
          <w:szCs w:val="24"/>
        </w:rPr>
      </w:pPr>
      <w:r w:rsidRPr="00FA2B38">
        <w:rPr>
          <w:noProof/>
          <w:lang w:eastAsia="ko-KR"/>
        </w:rPr>
        <w:lastRenderedPageBreak/>
        <w:drawing>
          <wp:inline distT="0" distB="0" distL="0" distR="0" wp14:anchorId="0BC146B7" wp14:editId="10C27F33">
            <wp:extent cx="5246922" cy="2555431"/>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247602" cy="2555762"/>
                    </a:xfrm>
                    <a:prstGeom prst="rect">
                      <a:avLst/>
                    </a:prstGeom>
                    <a:noFill/>
                    <a:ln w="9525">
                      <a:noFill/>
                      <a:miter lim="800000"/>
                      <a:headEnd/>
                      <a:tailEnd/>
                    </a:ln>
                  </pic:spPr>
                </pic:pic>
              </a:graphicData>
            </a:graphic>
          </wp:inline>
        </w:drawing>
      </w:r>
    </w:p>
    <w:p w:rsidR="00BF7CA6" w:rsidRPr="00DE654A" w:rsidRDefault="00BF7CA6" w:rsidP="00BF7CA6">
      <w:pPr>
        <w:autoSpaceDE/>
        <w:autoSpaceDN/>
        <w:jc w:val="center"/>
        <w:rPr>
          <w:rFonts w:eastAsia="굴림"/>
          <w:color w:val="222222"/>
          <w:sz w:val="24"/>
          <w:szCs w:val="24"/>
        </w:rPr>
      </w:pPr>
      <w:r w:rsidRPr="00DE654A">
        <w:rPr>
          <w:rFonts w:eastAsia="굴림"/>
          <w:color w:val="222222"/>
          <w:sz w:val="24"/>
          <w:szCs w:val="24"/>
        </w:rPr>
        <w:t>Figure1.  Example of temporal layer access</w:t>
      </w:r>
    </w:p>
    <w:p w:rsidR="00BF7CA6" w:rsidRDefault="00BF7CA6" w:rsidP="00BF7CA6">
      <w:pPr>
        <w:autoSpaceDE/>
        <w:rPr>
          <w:rFonts w:eastAsia="바탕"/>
          <w:sz w:val="24"/>
        </w:rPr>
      </w:pPr>
      <w:r>
        <w:rPr>
          <w:rFonts w:eastAsia="굴림"/>
          <w:sz w:val="24"/>
          <w:szCs w:val="24"/>
        </w:rPr>
        <w:t xml:space="preserve">Figure 2 shows an example of </w:t>
      </w:r>
      <w:r>
        <w:rPr>
          <w:rFonts w:eastAsia="바탕"/>
          <w:sz w:val="24"/>
        </w:rPr>
        <w:t>spatial layer switching. Group B pictures can refer to group C. pictures that have a lower spatial level. Similarly to the temporal layer switching in Figure 1, Group B pictures cannot refer to Group A pictures. This reference mechanism allows spatial layer access.</w:t>
      </w:r>
    </w:p>
    <w:p w:rsidR="00A353B4" w:rsidRPr="00BF7CA6" w:rsidRDefault="00A353B4" w:rsidP="00A353B4">
      <w:pPr>
        <w:rPr>
          <w:lang w:eastAsia="ko-KR"/>
        </w:rPr>
      </w:pPr>
    </w:p>
    <w:p w:rsidR="00BF7CA6" w:rsidRPr="00DE654A" w:rsidRDefault="00FA2B38" w:rsidP="00BF7CA6">
      <w:pPr>
        <w:autoSpaceDE/>
        <w:autoSpaceDN/>
        <w:jc w:val="center"/>
        <w:rPr>
          <w:rFonts w:eastAsia="굴림"/>
          <w:color w:val="222222"/>
          <w:sz w:val="24"/>
          <w:szCs w:val="24"/>
        </w:rPr>
      </w:pPr>
      <w:r w:rsidRPr="00FA2B38">
        <w:rPr>
          <w:noProof/>
          <w:lang w:eastAsia="ko-KR"/>
        </w:rPr>
        <w:drawing>
          <wp:inline distT="0" distB="0" distL="0" distR="0" wp14:anchorId="2FF0068E" wp14:editId="26385545">
            <wp:extent cx="5328975" cy="2750081"/>
            <wp:effectExtent l="0" t="0" r="5025"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327551" cy="2749346"/>
                    </a:xfrm>
                    <a:prstGeom prst="rect">
                      <a:avLst/>
                    </a:prstGeom>
                    <a:noFill/>
                    <a:ln w="9525">
                      <a:noFill/>
                      <a:miter lim="800000"/>
                      <a:headEnd/>
                      <a:tailEnd/>
                    </a:ln>
                  </pic:spPr>
                </pic:pic>
              </a:graphicData>
            </a:graphic>
          </wp:inline>
        </w:drawing>
      </w:r>
      <w:r w:rsidRPr="00FA2B38" w:rsidDel="00FA2B38">
        <w:t xml:space="preserve"> </w:t>
      </w:r>
      <w:r w:rsidR="00E14937" w:rsidRPr="00E14937" w:rsidDel="00E14937">
        <w:t xml:space="preserve"> </w:t>
      </w:r>
      <w:r w:rsidR="00BF7CA6" w:rsidRPr="00DE654A">
        <w:t xml:space="preserve"> </w:t>
      </w:r>
      <w:r w:rsidR="00BF7CA6" w:rsidRPr="00DE654A">
        <w:rPr>
          <w:rFonts w:eastAsia="굴림"/>
          <w:color w:val="222222"/>
          <w:sz w:val="24"/>
          <w:szCs w:val="24"/>
        </w:rPr>
        <w:t>Figure2. Example of spatial layer access</w:t>
      </w:r>
    </w:p>
    <w:p w:rsidR="00BF7CA6" w:rsidRDefault="00BF7CA6" w:rsidP="00BF7CA6">
      <w:pPr>
        <w:pStyle w:val="1"/>
        <w:rPr>
          <w:rFonts w:eastAsia="MS PGothic"/>
        </w:rPr>
      </w:pPr>
      <w:r>
        <w:rPr>
          <w:rFonts w:hint="eastAsia"/>
          <w:lang w:eastAsia="ko-KR"/>
        </w:rPr>
        <w:t>Conclusion</w:t>
      </w:r>
    </w:p>
    <w:p w:rsidR="00BF7CA6" w:rsidRPr="00BF7CA6" w:rsidRDefault="00BF7CA6" w:rsidP="00BF7CA6">
      <w:pPr>
        <w:jc w:val="both"/>
        <w:rPr>
          <w:rFonts w:eastAsia="바탕"/>
          <w:sz w:val="24"/>
        </w:rPr>
      </w:pPr>
      <w:r w:rsidRPr="00BF7CA6">
        <w:rPr>
          <w:rFonts w:eastAsia="바탕"/>
          <w:sz w:val="24"/>
        </w:rPr>
        <w:t>We propose a generalized (extended) definition of the TLA picture to support spatial and quality scalabilities in addition to the temporal scalability. With this proposition, one does not need to add new NAL types when other kinds of scalability are included in scalable extension.</w:t>
      </w:r>
    </w:p>
    <w:p w:rsidR="00A353B4" w:rsidRPr="00BF7CA6" w:rsidRDefault="00A353B4" w:rsidP="00A353B4">
      <w:pPr>
        <w:rPr>
          <w:lang w:eastAsia="ko-KR"/>
        </w:rPr>
      </w:pPr>
    </w:p>
    <w:p w:rsidR="008516CB" w:rsidRPr="005B217D" w:rsidRDefault="008516CB" w:rsidP="008516CB">
      <w:pPr>
        <w:pStyle w:val="1"/>
        <w:ind w:left="360" w:hanging="360"/>
        <w:rPr>
          <w:lang w:val="en-CA"/>
        </w:rPr>
      </w:pPr>
      <w:r w:rsidRPr="005B217D">
        <w:rPr>
          <w:lang w:val="en-CA"/>
        </w:rPr>
        <w:t>Patent rights declaration(s)</w:t>
      </w:r>
    </w:p>
    <w:p w:rsidR="008516CB" w:rsidRPr="005B217D" w:rsidRDefault="008516CB" w:rsidP="008516CB">
      <w:pPr>
        <w:jc w:val="both"/>
        <w:rPr>
          <w:szCs w:val="22"/>
          <w:lang w:val="en-CA"/>
        </w:rPr>
      </w:pPr>
      <w:r>
        <w:rPr>
          <w:rFonts w:hint="eastAsia"/>
          <w:b/>
          <w:szCs w:val="22"/>
          <w:lang w:val="en-CA" w:eastAsia="ko-KR"/>
        </w:rPr>
        <w:t>LG Electronics</w:t>
      </w:r>
      <w:r w:rsidRPr="005B217D">
        <w:rPr>
          <w:b/>
          <w:szCs w:val="22"/>
          <w:lang w:val="en-CA"/>
        </w:rPr>
        <w:t xml:space="preserve"> may have current or pending patent rights relating to the technology described in this contribution and, conditioned on reciprocity, is prepared to grant licenses under reasonable </w:t>
      </w:r>
      <w:r w:rsidRPr="005B217D">
        <w:rPr>
          <w:b/>
          <w:szCs w:val="22"/>
          <w:lang w:val="en-CA"/>
        </w:rPr>
        <w:lastRenderedPageBreak/>
        <w:t>and non-discriminatory terms as necessary for implementation of the resulting ITU-T Recommendation | ISO/IEC International Standard (per box 2 of the ITU-T/ITU-R/ISO/IEC patent statement and licensing declaration form).</w:t>
      </w:r>
    </w:p>
    <w:p w:rsidR="007F1F8B" w:rsidRPr="0076212D" w:rsidRDefault="007F1F8B" w:rsidP="009234A5">
      <w:pPr>
        <w:jc w:val="both"/>
        <w:rPr>
          <w:szCs w:val="22"/>
        </w:rPr>
      </w:pPr>
    </w:p>
    <w:sectPr w:rsidR="007F1F8B" w:rsidRPr="0076212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5BC" w:rsidRDefault="002E05BC">
      <w:r>
        <w:separator/>
      </w:r>
    </w:p>
  </w:endnote>
  <w:endnote w:type="continuationSeparator" w:id="0">
    <w:p w:rsidR="002E05BC" w:rsidRDefault="002E0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E8F" w:rsidRDefault="00090E8F"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C4AD3">
      <w:rPr>
        <w:rStyle w:val="a5"/>
      </w:rPr>
      <w:fldChar w:fldCharType="begin"/>
    </w:r>
    <w:r>
      <w:rPr>
        <w:rStyle w:val="a5"/>
      </w:rPr>
      <w:instrText xml:space="preserve"> PAGE </w:instrText>
    </w:r>
    <w:r w:rsidR="007C4AD3">
      <w:rPr>
        <w:rStyle w:val="a5"/>
      </w:rPr>
      <w:fldChar w:fldCharType="separate"/>
    </w:r>
    <w:r w:rsidR="00412306">
      <w:rPr>
        <w:rStyle w:val="a5"/>
        <w:noProof/>
      </w:rPr>
      <w:t>2</w:t>
    </w:r>
    <w:r w:rsidR="007C4AD3">
      <w:rPr>
        <w:rStyle w:val="a5"/>
      </w:rPr>
      <w:fldChar w:fldCharType="end"/>
    </w:r>
    <w:r>
      <w:rPr>
        <w:rStyle w:val="a5"/>
      </w:rPr>
      <w:tab/>
      <w:t xml:space="preserve">Date Saved: </w:t>
    </w:r>
    <w:r w:rsidR="007C4AD3">
      <w:rPr>
        <w:rStyle w:val="a5"/>
      </w:rPr>
      <w:fldChar w:fldCharType="begin"/>
    </w:r>
    <w:r>
      <w:rPr>
        <w:rStyle w:val="a5"/>
      </w:rPr>
      <w:instrText xml:space="preserve"> SAVEDATE  \@ "yyyy-MM-dd"  \* MERGEFORMAT </w:instrText>
    </w:r>
    <w:r w:rsidR="007C4AD3">
      <w:rPr>
        <w:rStyle w:val="a5"/>
      </w:rPr>
      <w:fldChar w:fldCharType="separate"/>
    </w:r>
    <w:ins w:id="18" w:author="김철근/선임연구원/Convergence(연)ATS팀(chulkeun.kim@lge.com)" w:date="2012-07-12T08:37:00Z">
      <w:r w:rsidR="00412306">
        <w:rPr>
          <w:rStyle w:val="a5"/>
          <w:noProof/>
        </w:rPr>
        <w:t>2012-07-12</w:t>
      </w:r>
    </w:ins>
    <w:del w:id="19" w:author="김철근/선임연구원/Convergence(연)ATS팀(chulkeun.kim@lge.com)" w:date="2012-07-12T08:34:00Z">
      <w:r w:rsidR="000368E7" w:rsidDel="0053587D">
        <w:rPr>
          <w:rStyle w:val="a5"/>
          <w:noProof/>
        </w:rPr>
        <w:delText>2012-07-09</w:delText>
      </w:r>
    </w:del>
    <w:r w:rsidR="007C4AD3">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5BC" w:rsidRDefault="002E05BC">
      <w:r>
        <w:separator/>
      </w:r>
    </w:p>
  </w:footnote>
  <w:footnote w:type="continuationSeparator" w:id="0">
    <w:p w:rsidR="002E05BC" w:rsidRDefault="002E05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FD2B25"/>
    <w:multiLevelType w:val="hybridMultilevel"/>
    <w:tmpl w:val="A52CF464"/>
    <w:lvl w:ilvl="0" w:tplc="A508CEBC">
      <w:start w:val="2"/>
      <w:numFmt w:val="decimal"/>
      <w:lvlText w:val="%1."/>
      <w:lvlJc w:val="left"/>
      <w:pPr>
        <w:ind w:left="630" w:hanging="360"/>
      </w:pPr>
      <w:rPr>
        <w:rFonts w:hint="default"/>
      </w:rPr>
    </w:lvl>
    <w:lvl w:ilvl="1" w:tplc="04090019" w:tentative="1">
      <w:start w:val="1"/>
      <w:numFmt w:val="upperLetter"/>
      <w:lvlText w:val="%2."/>
      <w:lvlJc w:val="left"/>
      <w:pPr>
        <w:ind w:left="1070" w:hanging="400"/>
      </w:pPr>
    </w:lvl>
    <w:lvl w:ilvl="2" w:tplc="0409001B" w:tentative="1">
      <w:start w:val="1"/>
      <w:numFmt w:val="lowerRoman"/>
      <w:lvlText w:val="%3."/>
      <w:lvlJc w:val="right"/>
      <w:pPr>
        <w:ind w:left="1470" w:hanging="400"/>
      </w:pPr>
    </w:lvl>
    <w:lvl w:ilvl="3" w:tplc="0409000F" w:tentative="1">
      <w:start w:val="1"/>
      <w:numFmt w:val="decimal"/>
      <w:lvlText w:val="%4."/>
      <w:lvlJc w:val="left"/>
      <w:pPr>
        <w:ind w:left="1870" w:hanging="400"/>
      </w:pPr>
    </w:lvl>
    <w:lvl w:ilvl="4" w:tplc="04090019" w:tentative="1">
      <w:start w:val="1"/>
      <w:numFmt w:val="upperLetter"/>
      <w:lvlText w:val="%5."/>
      <w:lvlJc w:val="left"/>
      <w:pPr>
        <w:ind w:left="2270" w:hanging="400"/>
      </w:pPr>
    </w:lvl>
    <w:lvl w:ilvl="5" w:tplc="0409001B" w:tentative="1">
      <w:start w:val="1"/>
      <w:numFmt w:val="lowerRoman"/>
      <w:lvlText w:val="%6."/>
      <w:lvlJc w:val="right"/>
      <w:pPr>
        <w:ind w:left="2670" w:hanging="400"/>
      </w:pPr>
    </w:lvl>
    <w:lvl w:ilvl="6" w:tplc="0409000F" w:tentative="1">
      <w:start w:val="1"/>
      <w:numFmt w:val="decimal"/>
      <w:lvlText w:val="%7."/>
      <w:lvlJc w:val="left"/>
      <w:pPr>
        <w:ind w:left="3070" w:hanging="400"/>
      </w:pPr>
    </w:lvl>
    <w:lvl w:ilvl="7" w:tplc="04090019" w:tentative="1">
      <w:start w:val="1"/>
      <w:numFmt w:val="upperLetter"/>
      <w:lvlText w:val="%8."/>
      <w:lvlJc w:val="left"/>
      <w:pPr>
        <w:ind w:left="3470" w:hanging="400"/>
      </w:pPr>
    </w:lvl>
    <w:lvl w:ilvl="8" w:tplc="0409001B" w:tentative="1">
      <w:start w:val="1"/>
      <w:numFmt w:val="lowerRoman"/>
      <w:lvlText w:val="%9."/>
      <w:lvlJc w:val="right"/>
      <w:pPr>
        <w:ind w:left="3870" w:hanging="400"/>
      </w:p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25892274"/>
    <w:multiLevelType w:val="hybridMultilevel"/>
    <w:tmpl w:val="56AC9B80"/>
    <w:lvl w:ilvl="0" w:tplc="CE3A28D8">
      <w:start w:val="2"/>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0B67D51"/>
    <w:multiLevelType w:val="hybridMultilevel"/>
    <w:tmpl w:val="117C2378"/>
    <w:lvl w:ilvl="0" w:tplc="31C6F220">
      <w:numFmt w:val="bullet"/>
      <w:lvlText w:val="-"/>
      <w:lvlJc w:val="left"/>
      <w:pPr>
        <w:ind w:left="720" w:hanging="360"/>
      </w:pPr>
      <w:rPr>
        <w:rFonts w:ascii="Times New Roman" w:eastAsia="Times New Roman" w:hAnsi="Times New Roman" w:cs="Times New Roman" w:hint="default"/>
      </w:rPr>
    </w:lvl>
    <w:lvl w:ilvl="1" w:tplc="570A9204">
      <w:start w:val="1"/>
      <w:numFmt w:val="bullet"/>
      <w:lvlText w:val="o"/>
      <w:lvlJc w:val="left"/>
      <w:pPr>
        <w:ind w:left="1440" w:hanging="360"/>
      </w:pPr>
      <w:rPr>
        <w:rFonts w:ascii="Courier New" w:hAnsi="Courier New" w:cs="Courier New" w:hint="default"/>
      </w:rPr>
    </w:lvl>
    <w:lvl w:ilvl="2" w:tplc="262240C2" w:tentative="1">
      <w:start w:val="1"/>
      <w:numFmt w:val="bullet"/>
      <w:lvlText w:val=""/>
      <w:lvlJc w:val="left"/>
      <w:pPr>
        <w:ind w:left="2160" w:hanging="360"/>
      </w:pPr>
      <w:rPr>
        <w:rFonts w:ascii="Wingdings" w:hAnsi="Wingdings" w:hint="default"/>
      </w:rPr>
    </w:lvl>
    <w:lvl w:ilvl="3" w:tplc="E5C8D7E2" w:tentative="1">
      <w:start w:val="1"/>
      <w:numFmt w:val="bullet"/>
      <w:lvlText w:val=""/>
      <w:lvlJc w:val="left"/>
      <w:pPr>
        <w:ind w:left="2880" w:hanging="360"/>
      </w:pPr>
      <w:rPr>
        <w:rFonts w:ascii="Symbol" w:hAnsi="Symbol" w:hint="default"/>
      </w:rPr>
    </w:lvl>
    <w:lvl w:ilvl="4" w:tplc="884C5E24" w:tentative="1">
      <w:start w:val="1"/>
      <w:numFmt w:val="bullet"/>
      <w:lvlText w:val="o"/>
      <w:lvlJc w:val="left"/>
      <w:pPr>
        <w:ind w:left="3600" w:hanging="360"/>
      </w:pPr>
      <w:rPr>
        <w:rFonts w:ascii="Courier New" w:hAnsi="Courier New" w:cs="Courier New" w:hint="default"/>
      </w:rPr>
    </w:lvl>
    <w:lvl w:ilvl="5" w:tplc="23A018EA" w:tentative="1">
      <w:start w:val="1"/>
      <w:numFmt w:val="bullet"/>
      <w:lvlText w:val=""/>
      <w:lvlJc w:val="left"/>
      <w:pPr>
        <w:ind w:left="4320" w:hanging="360"/>
      </w:pPr>
      <w:rPr>
        <w:rFonts w:ascii="Wingdings" w:hAnsi="Wingdings" w:hint="default"/>
      </w:rPr>
    </w:lvl>
    <w:lvl w:ilvl="6" w:tplc="1A326D18" w:tentative="1">
      <w:start w:val="1"/>
      <w:numFmt w:val="bullet"/>
      <w:lvlText w:val=""/>
      <w:lvlJc w:val="left"/>
      <w:pPr>
        <w:ind w:left="5040" w:hanging="360"/>
      </w:pPr>
      <w:rPr>
        <w:rFonts w:ascii="Symbol" w:hAnsi="Symbol" w:hint="default"/>
      </w:rPr>
    </w:lvl>
    <w:lvl w:ilvl="7" w:tplc="AA76061C" w:tentative="1">
      <w:start w:val="1"/>
      <w:numFmt w:val="bullet"/>
      <w:lvlText w:val="o"/>
      <w:lvlJc w:val="left"/>
      <w:pPr>
        <w:ind w:left="5760" w:hanging="360"/>
      </w:pPr>
      <w:rPr>
        <w:rFonts w:ascii="Courier New" w:hAnsi="Courier New" w:cs="Courier New" w:hint="default"/>
      </w:rPr>
    </w:lvl>
    <w:lvl w:ilvl="8" w:tplc="B1B2A896" w:tentative="1">
      <w:start w:val="1"/>
      <w:numFmt w:val="bullet"/>
      <w:lvlText w:val=""/>
      <w:lvlJc w:val="left"/>
      <w:pPr>
        <w:ind w:left="6480" w:hanging="360"/>
      </w:pPr>
      <w:rPr>
        <w:rFonts w:ascii="Wingdings" w:hAnsi="Wingdings" w:hint="default"/>
      </w:rPr>
    </w:lvl>
  </w:abstractNum>
  <w:abstractNum w:abstractNumId="8">
    <w:nsid w:val="319B3173"/>
    <w:multiLevelType w:val="hybridMultilevel"/>
    <w:tmpl w:val="52DAE166"/>
    <w:lvl w:ilvl="0" w:tplc="99A4CB5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37F4500E"/>
    <w:multiLevelType w:val="hybridMultilevel"/>
    <w:tmpl w:val="E06AE6E0"/>
    <w:lvl w:ilvl="0" w:tplc="3AFAD32E">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1B32D84"/>
    <w:multiLevelType w:val="hybridMultilevel"/>
    <w:tmpl w:val="AACCDE40"/>
    <w:lvl w:ilvl="0" w:tplc="0409000F">
      <w:start w:val="1"/>
      <w:numFmt w:val="decimal"/>
      <w:lvlText w:val="%1."/>
      <w:lvlJc w:val="left"/>
      <w:pPr>
        <w:ind w:left="400" w:hanging="400"/>
      </w:pPr>
      <w:rPr>
        <w:rFont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nsid w:val="447452C8"/>
    <w:multiLevelType w:val="hybridMultilevel"/>
    <w:tmpl w:val="1492834C"/>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2">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E823AD"/>
    <w:multiLevelType w:val="hybridMultilevel"/>
    <w:tmpl w:val="DF404130"/>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6">
    <w:nsid w:val="68AE2D7E"/>
    <w:multiLevelType w:val="hybridMultilevel"/>
    <w:tmpl w:val="0D12CDA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6F0F6DB4"/>
    <w:multiLevelType w:val="hybridMultilevel"/>
    <w:tmpl w:val="CD3CF644"/>
    <w:lvl w:ilvl="0" w:tplc="0409000F">
      <w:start w:val="1"/>
      <w:numFmt w:val="bullet"/>
      <w:lvlText w:val="•"/>
      <w:lvlJc w:val="left"/>
      <w:pPr>
        <w:ind w:left="967" w:hanging="400"/>
      </w:pPr>
      <w:rPr>
        <w:rFonts w:ascii="Arial" w:hAnsi="Arial" w:hint="default"/>
      </w:rPr>
    </w:lvl>
    <w:lvl w:ilvl="1" w:tplc="04090003" w:tentative="1">
      <w:start w:val="1"/>
      <w:numFmt w:val="bullet"/>
      <w:lvlText w:val=""/>
      <w:lvlJc w:val="left"/>
      <w:pPr>
        <w:ind w:left="1367" w:hanging="400"/>
      </w:pPr>
      <w:rPr>
        <w:rFonts w:ascii="Wingdings" w:hAnsi="Wingdings" w:hint="default"/>
      </w:rPr>
    </w:lvl>
    <w:lvl w:ilvl="2" w:tplc="04090005" w:tentative="1">
      <w:start w:val="1"/>
      <w:numFmt w:val="bullet"/>
      <w:lvlText w:val=""/>
      <w:lvlJc w:val="left"/>
      <w:pPr>
        <w:ind w:left="1767" w:hanging="400"/>
      </w:pPr>
      <w:rPr>
        <w:rFonts w:ascii="Wingdings" w:hAnsi="Wingdings" w:hint="default"/>
      </w:rPr>
    </w:lvl>
    <w:lvl w:ilvl="3" w:tplc="04090001" w:tentative="1">
      <w:start w:val="1"/>
      <w:numFmt w:val="bullet"/>
      <w:lvlText w:val=""/>
      <w:lvlJc w:val="left"/>
      <w:pPr>
        <w:ind w:left="2167" w:hanging="400"/>
      </w:pPr>
      <w:rPr>
        <w:rFonts w:ascii="Wingdings" w:hAnsi="Wingdings" w:hint="default"/>
      </w:rPr>
    </w:lvl>
    <w:lvl w:ilvl="4" w:tplc="04090003" w:tentative="1">
      <w:start w:val="1"/>
      <w:numFmt w:val="bullet"/>
      <w:lvlText w:val=""/>
      <w:lvlJc w:val="left"/>
      <w:pPr>
        <w:ind w:left="2567" w:hanging="400"/>
      </w:pPr>
      <w:rPr>
        <w:rFonts w:ascii="Wingdings" w:hAnsi="Wingdings" w:hint="default"/>
      </w:rPr>
    </w:lvl>
    <w:lvl w:ilvl="5" w:tplc="04090005" w:tentative="1">
      <w:start w:val="1"/>
      <w:numFmt w:val="bullet"/>
      <w:lvlText w:val=""/>
      <w:lvlJc w:val="left"/>
      <w:pPr>
        <w:ind w:left="2967" w:hanging="400"/>
      </w:pPr>
      <w:rPr>
        <w:rFonts w:ascii="Wingdings" w:hAnsi="Wingdings" w:hint="default"/>
      </w:rPr>
    </w:lvl>
    <w:lvl w:ilvl="6" w:tplc="04090001" w:tentative="1">
      <w:start w:val="1"/>
      <w:numFmt w:val="bullet"/>
      <w:lvlText w:val=""/>
      <w:lvlJc w:val="left"/>
      <w:pPr>
        <w:ind w:left="3367" w:hanging="400"/>
      </w:pPr>
      <w:rPr>
        <w:rFonts w:ascii="Wingdings" w:hAnsi="Wingdings" w:hint="default"/>
      </w:rPr>
    </w:lvl>
    <w:lvl w:ilvl="7" w:tplc="04090003" w:tentative="1">
      <w:start w:val="1"/>
      <w:numFmt w:val="bullet"/>
      <w:lvlText w:val=""/>
      <w:lvlJc w:val="left"/>
      <w:pPr>
        <w:ind w:left="3767" w:hanging="400"/>
      </w:pPr>
      <w:rPr>
        <w:rFonts w:ascii="Wingdings" w:hAnsi="Wingdings" w:hint="default"/>
      </w:rPr>
    </w:lvl>
    <w:lvl w:ilvl="8" w:tplc="04090005" w:tentative="1">
      <w:start w:val="1"/>
      <w:numFmt w:val="bullet"/>
      <w:lvlText w:val=""/>
      <w:lvlJc w:val="left"/>
      <w:pPr>
        <w:ind w:left="4167" w:hanging="400"/>
      </w:pPr>
      <w:rPr>
        <w:rFonts w:ascii="Wingdings" w:hAnsi="Wingdings" w:hint="default"/>
      </w:rPr>
    </w:lvl>
  </w:abstractNum>
  <w:abstractNum w:abstractNumId="19">
    <w:nsid w:val="74622131"/>
    <w:multiLevelType w:val="hybridMultilevel"/>
    <w:tmpl w:val="020CC8F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4"/>
  </w:num>
  <w:num w:numId="4">
    <w:abstractNumId w:val="12"/>
  </w:num>
  <w:num w:numId="5">
    <w:abstractNumId w:val="13"/>
  </w:num>
  <w:num w:numId="6">
    <w:abstractNumId w:val="5"/>
  </w:num>
  <w:num w:numId="7">
    <w:abstractNumId w:val="9"/>
  </w:num>
  <w:num w:numId="8">
    <w:abstractNumId w:val="5"/>
  </w:num>
  <w:num w:numId="9">
    <w:abstractNumId w:val="1"/>
  </w:num>
  <w:num w:numId="10">
    <w:abstractNumId w:val="3"/>
  </w:num>
  <w:num w:numId="11">
    <w:abstractNumId w:val="2"/>
  </w:num>
  <w:num w:numId="12">
    <w:abstractNumId w:val="15"/>
  </w:num>
  <w:num w:numId="13">
    <w:abstractNumId w:val="7"/>
  </w:num>
  <w:num w:numId="14">
    <w:abstractNumId w:val="6"/>
  </w:num>
  <w:num w:numId="15">
    <w:abstractNumId w:val="4"/>
  </w:num>
  <w:num w:numId="16">
    <w:abstractNumId w:val="5"/>
  </w:num>
  <w:num w:numId="17">
    <w:abstractNumId w:val="19"/>
  </w:num>
  <w:num w:numId="18">
    <w:abstractNumId w:val="10"/>
  </w:num>
  <w:num w:numId="19">
    <w:abstractNumId w:val="11"/>
  </w:num>
  <w:num w:numId="20">
    <w:abstractNumId w:val="18"/>
  </w:num>
  <w:num w:numId="21">
    <w:abstractNumId w:val="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3262E"/>
    <w:rsid w:val="000368E7"/>
    <w:rsid w:val="000458BC"/>
    <w:rsid w:val="00045C41"/>
    <w:rsid w:val="00046C03"/>
    <w:rsid w:val="0007614F"/>
    <w:rsid w:val="00090E8F"/>
    <w:rsid w:val="000A6E15"/>
    <w:rsid w:val="000B1C6B"/>
    <w:rsid w:val="000B4E26"/>
    <w:rsid w:val="000B4FF9"/>
    <w:rsid w:val="000C054A"/>
    <w:rsid w:val="000C09AC"/>
    <w:rsid w:val="000C324D"/>
    <w:rsid w:val="000D00D8"/>
    <w:rsid w:val="000E00F3"/>
    <w:rsid w:val="000F158C"/>
    <w:rsid w:val="00102F3D"/>
    <w:rsid w:val="00124E38"/>
    <w:rsid w:val="0012580B"/>
    <w:rsid w:val="00131F90"/>
    <w:rsid w:val="0013526E"/>
    <w:rsid w:val="0015575B"/>
    <w:rsid w:val="00161B7F"/>
    <w:rsid w:val="00162358"/>
    <w:rsid w:val="00171371"/>
    <w:rsid w:val="00171642"/>
    <w:rsid w:val="00175A24"/>
    <w:rsid w:val="00187E58"/>
    <w:rsid w:val="001A297E"/>
    <w:rsid w:val="001A368E"/>
    <w:rsid w:val="001A7329"/>
    <w:rsid w:val="001B4316"/>
    <w:rsid w:val="001B4E28"/>
    <w:rsid w:val="001C3525"/>
    <w:rsid w:val="001C6B48"/>
    <w:rsid w:val="001D1BD2"/>
    <w:rsid w:val="001E02BE"/>
    <w:rsid w:val="001E3B37"/>
    <w:rsid w:val="001F2594"/>
    <w:rsid w:val="002055A6"/>
    <w:rsid w:val="00206460"/>
    <w:rsid w:val="002069B4"/>
    <w:rsid w:val="00215DFC"/>
    <w:rsid w:val="002212DF"/>
    <w:rsid w:val="00221D0B"/>
    <w:rsid w:val="00222F40"/>
    <w:rsid w:val="00227BA7"/>
    <w:rsid w:val="00263398"/>
    <w:rsid w:val="002674EC"/>
    <w:rsid w:val="00275BCF"/>
    <w:rsid w:val="00292257"/>
    <w:rsid w:val="002A53D7"/>
    <w:rsid w:val="002A54E0"/>
    <w:rsid w:val="002B1595"/>
    <w:rsid w:val="002B191D"/>
    <w:rsid w:val="002D0AF6"/>
    <w:rsid w:val="002E05BC"/>
    <w:rsid w:val="002F164D"/>
    <w:rsid w:val="00306206"/>
    <w:rsid w:val="0031433C"/>
    <w:rsid w:val="00317D85"/>
    <w:rsid w:val="00327C56"/>
    <w:rsid w:val="003315A1"/>
    <w:rsid w:val="003373EC"/>
    <w:rsid w:val="00342FF4"/>
    <w:rsid w:val="003706CC"/>
    <w:rsid w:val="00377710"/>
    <w:rsid w:val="00390A03"/>
    <w:rsid w:val="0039544A"/>
    <w:rsid w:val="003A2D8E"/>
    <w:rsid w:val="003C20E4"/>
    <w:rsid w:val="003E6F90"/>
    <w:rsid w:val="003F5D0F"/>
    <w:rsid w:val="00401496"/>
    <w:rsid w:val="00405343"/>
    <w:rsid w:val="00412306"/>
    <w:rsid w:val="00413F39"/>
    <w:rsid w:val="00414101"/>
    <w:rsid w:val="0041653E"/>
    <w:rsid w:val="00433DDB"/>
    <w:rsid w:val="00437619"/>
    <w:rsid w:val="00464ECF"/>
    <w:rsid w:val="004A2A63"/>
    <w:rsid w:val="004B01D5"/>
    <w:rsid w:val="004B210C"/>
    <w:rsid w:val="004C783B"/>
    <w:rsid w:val="004D405F"/>
    <w:rsid w:val="004E4F4F"/>
    <w:rsid w:val="004E6789"/>
    <w:rsid w:val="004E683D"/>
    <w:rsid w:val="004F61E3"/>
    <w:rsid w:val="0051015C"/>
    <w:rsid w:val="00516CF1"/>
    <w:rsid w:val="00526F20"/>
    <w:rsid w:val="00531AE9"/>
    <w:rsid w:val="0053587D"/>
    <w:rsid w:val="00550A66"/>
    <w:rsid w:val="0055201A"/>
    <w:rsid w:val="005650A3"/>
    <w:rsid w:val="00567EC7"/>
    <w:rsid w:val="00570013"/>
    <w:rsid w:val="005767C6"/>
    <w:rsid w:val="005801A2"/>
    <w:rsid w:val="005952A5"/>
    <w:rsid w:val="005A33A1"/>
    <w:rsid w:val="005B217D"/>
    <w:rsid w:val="005C385F"/>
    <w:rsid w:val="005D17CA"/>
    <w:rsid w:val="005E1AC6"/>
    <w:rsid w:val="005E5F96"/>
    <w:rsid w:val="005F6F1B"/>
    <w:rsid w:val="00624B33"/>
    <w:rsid w:val="00630AA2"/>
    <w:rsid w:val="00646707"/>
    <w:rsid w:val="00647303"/>
    <w:rsid w:val="00662E58"/>
    <w:rsid w:val="00664DCF"/>
    <w:rsid w:val="006C5D39"/>
    <w:rsid w:val="006E20B1"/>
    <w:rsid w:val="006E2810"/>
    <w:rsid w:val="006E5417"/>
    <w:rsid w:val="007009A7"/>
    <w:rsid w:val="00712F60"/>
    <w:rsid w:val="00720E3B"/>
    <w:rsid w:val="00745F6B"/>
    <w:rsid w:val="0075585E"/>
    <w:rsid w:val="0076212D"/>
    <w:rsid w:val="00770571"/>
    <w:rsid w:val="007768FF"/>
    <w:rsid w:val="007824D3"/>
    <w:rsid w:val="00796EE3"/>
    <w:rsid w:val="007A7D29"/>
    <w:rsid w:val="007B4AB8"/>
    <w:rsid w:val="007C4AD3"/>
    <w:rsid w:val="007D3CEC"/>
    <w:rsid w:val="007F1F8B"/>
    <w:rsid w:val="007F67A1"/>
    <w:rsid w:val="0080131F"/>
    <w:rsid w:val="00802922"/>
    <w:rsid w:val="008206C8"/>
    <w:rsid w:val="008516CB"/>
    <w:rsid w:val="00862F4F"/>
    <w:rsid w:val="00874A6C"/>
    <w:rsid w:val="00876C65"/>
    <w:rsid w:val="00895E5C"/>
    <w:rsid w:val="008A4B4C"/>
    <w:rsid w:val="008C239F"/>
    <w:rsid w:val="008C33F4"/>
    <w:rsid w:val="008E26E0"/>
    <w:rsid w:val="008E480C"/>
    <w:rsid w:val="00907757"/>
    <w:rsid w:val="009212B0"/>
    <w:rsid w:val="009234A5"/>
    <w:rsid w:val="009336F7"/>
    <w:rsid w:val="009360DA"/>
    <w:rsid w:val="009371C8"/>
    <w:rsid w:val="009374A7"/>
    <w:rsid w:val="0098551D"/>
    <w:rsid w:val="0099518F"/>
    <w:rsid w:val="009A365F"/>
    <w:rsid w:val="009A523D"/>
    <w:rsid w:val="009F496B"/>
    <w:rsid w:val="00A01439"/>
    <w:rsid w:val="00A02E61"/>
    <w:rsid w:val="00A057CC"/>
    <w:rsid w:val="00A05CFF"/>
    <w:rsid w:val="00A353B4"/>
    <w:rsid w:val="00A40A15"/>
    <w:rsid w:val="00A56B97"/>
    <w:rsid w:val="00A6093D"/>
    <w:rsid w:val="00A64706"/>
    <w:rsid w:val="00A76A6D"/>
    <w:rsid w:val="00A83253"/>
    <w:rsid w:val="00AA2B7C"/>
    <w:rsid w:val="00AA6E84"/>
    <w:rsid w:val="00AE341B"/>
    <w:rsid w:val="00B02651"/>
    <w:rsid w:val="00B07CA7"/>
    <w:rsid w:val="00B1279A"/>
    <w:rsid w:val="00B5222E"/>
    <w:rsid w:val="00B61C96"/>
    <w:rsid w:val="00B73A2A"/>
    <w:rsid w:val="00B938A1"/>
    <w:rsid w:val="00B94B06"/>
    <w:rsid w:val="00B94C28"/>
    <w:rsid w:val="00BA6B52"/>
    <w:rsid w:val="00BC10BA"/>
    <w:rsid w:val="00BC44BB"/>
    <w:rsid w:val="00BC5AFD"/>
    <w:rsid w:val="00BF7CA6"/>
    <w:rsid w:val="00C0055F"/>
    <w:rsid w:val="00C04F43"/>
    <w:rsid w:val="00C0609D"/>
    <w:rsid w:val="00C115AB"/>
    <w:rsid w:val="00C1208A"/>
    <w:rsid w:val="00C1663C"/>
    <w:rsid w:val="00C26916"/>
    <w:rsid w:val="00C30249"/>
    <w:rsid w:val="00C3723B"/>
    <w:rsid w:val="00C606C9"/>
    <w:rsid w:val="00C7432A"/>
    <w:rsid w:val="00C80288"/>
    <w:rsid w:val="00C84003"/>
    <w:rsid w:val="00C90650"/>
    <w:rsid w:val="00C97D78"/>
    <w:rsid w:val="00CB5E36"/>
    <w:rsid w:val="00CC2AAE"/>
    <w:rsid w:val="00CC5A42"/>
    <w:rsid w:val="00CD0EAB"/>
    <w:rsid w:val="00CF34DB"/>
    <w:rsid w:val="00CF558F"/>
    <w:rsid w:val="00D073E2"/>
    <w:rsid w:val="00D446EC"/>
    <w:rsid w:val="00D51BF0"/>
    <w:rsid w:val="00D55942"/>
    <w:rsid w:val="00D62D93"/>
    <w:rsid w:val="00D67199"/>
    <w:rsid w:val="00D807BF"/>
    <w:rsid w:val="00D95AD5"/>
    <w:rsid w:val="00DA7887"/>
    <w:rsid w:val="00DB2C26"/>
    <w:rsid w:val="00DC7381"/>
    <w:rsid w:val="00DE0979"/>
    <w:rsid w:val="00DE6B43"/>
    <w:rsid w:val="00E11923"/>
    <w:rsid w:val="00E14937"/>
    <w:rsid w:val="00E262D4"/>
    <w:rsid w:val="00E36250"/>
    <w:rsid w:val="00E54511"/>
    <w:rsid w:val="00E61DAC"/>
    <w:rsid w:val="00E665FE"/>
    <w:rsid w:val="00E72B80"/>
    <w:rsid w:val="00E75FE3"/>
    <w:rsid w:val="00E86C4C"/>
    <w:rsid w:val="00E9160C"/>
    <w:rsid w:val="00EB7AB1"/>
    <w:rsid w:val="00EE4F51"/>
    <w:rsid w:val="00EF39CD"/>
    <w:rsid w:val="00EF48CC"/>
    <w:rsid w:val="00F22309"/>
    <w:rsid w:val="00F61527"/>
    <w:rsid w:val="00F73032"/>
    <w:rsid w:val="00F848FC"/>
    <w:rsid w:val="00F9282A"/>
    <w:rsid w:val="00F96BAD"/>
    <w:rsid w:val="00FA2B38"/>
    <w:rsid w:val="00FB037F"/>
    <w:rsid w:val="00FB0E84"/>
    <w:rsid w:val="00FD01C2"/>
    <w:rsid w:val="00FD0C5D"/>
    <w:rsid w:val="00FD3A44"/>
    <w:rsid w:val="00FF0C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aliases w:val="h1,Heading U,H1,H11,Œ©o‚µ 1,?co??E 1,뙥,?c,?co?ƒÊ 1,?,Œ"/>
    <w:basedOn w:val="a"/>
    <w:next w:val="a"/>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C33F4"/>
    <w:pPr>
      <w:tabs>
        <w:tab w:val="center" w:pos="4320"/>
        <w:tab w:val="right" w:pos="8640"/>
      </w:tabs>
    </w:pPr>
  </w:style>
  <w:style w:type="paragraph" w:styleId="a4">
    <w:name w:val="footer"/>
    <w:basedOn w:val="a"/>
    <w:rsid w:val="008C33F4"/>
    <w:pPr>
      <w:tabs>
        <w:tab w:val="center" w:pos="4320"/>
        <w:tab w:val="right" w:pos="8640"/>
      </w:tabs>
    </w:pPr>
  </w:style>
  <w:style w:type="character" w:styleId="a5">
    <w:name w:val="page number"/>
    <w:basedOn w:val="a0"/>
    <w:rsid w:val="008C33F4"/>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aliases w:val="Heading 4 Char1 Char,Heading 4 Char Char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styleId="30">
    <w:name w:val="Body Text Indent 3"/>
    <w:basedOn w:val="a"/>
    <w:link w:val="3Char0"/>
    <w:rsid w:val="0076212D"/>
    <w:pPr>
      <w:tabs>
        <w:tab w:val="clear" w:pos="360"/>
        <w:tab w:val="clear" w:pos="720"/>
        <w:tab w:val="clear" w:pos="1080"/>
        <w:tab w:val="clear" w:pos="1440"/>
      </w:tabs>
      <w:overflowPunct/>
      <w:autoSpaceDE/>
      <w:autoSpaceDN/>
      <w:adjustRightInd/>
      <w:spacing w:before="0"/>
      <w:ind w:firstLine="270"/>
      <w:jc w:val="both"/>
      <w:textAlignment w:val="auto"/>
    </w:pPr>
    <w:rPr>
      <w:rFonts w:eastAsia="MS Mincho"/>
      <w:sz w:val="20"/>
      <w:lang w:eastAsia="ja-JP"/>
    </w:rPr>
  </w:style>
  <w:style w:type="character" w:customStyle="1" w:styleId="3Char0">
    <w:name w:val="본문 들여쓰기 3 Char"/>
    <w:basedOn w:val="a0"/>
    <w:link w:val="30"/>
    <w:rsid w:val="0076212D"/>
    <w:rPr>
      <w:rFonts w:eastAsia="MS Mincho"/>
      <w:lang w:val="en-US" w:eastAsia="ja-JP"/>
    </w:rPr>
  </w:style>
  <w:style w:type="paragraph" w:customStyle="1" w:styleId="ParaAttribute4">
    <w:name w:val="ParaAttribute4"/>
    <w:rsid w:val="00401496"/>
    <w:pPr>
      <w:ind w:hanging="400"/>
    </w:pPr>
    <w:rPr>
      <w:rFonts w:eastAsia="바탕"/>
    </w:rPr>
  </w:style>
  <w:style w:type="paragraph" w:customStyle="1" w:styleId="ParaAttribute5">
    <w:name w:val="ParaAttribute5"/>
    <w:rsid w:val="00401496"/>
    <w:pPr>
      <w:widowControl w:val="0"/>
      <w:wordWrap w:val="0"/>
      <w:spacing w:after="200"/>
      <w:jc w:val="both"/>
    </w:pPr>
    <w:rPr>
      <w:rFonts w:eastAsia="바탕"/>
    </w:rPr>
  </w:style>
  <w:style w:type="paragraph" w:customStyle="1" w:styleId="ParaAttribute6">
    <w:name w:val="ParaAttribute6"/>
    <w:rsid w:val="00401496"/>
    <w:pPr>
      <w:jc w:val="both"/>
    </w:pPr>
    <w:rPr>
      <w:rFonts w:eastAsia="바탕"/>
    </w:rPr>
  </w:style>
  <w:style w:type="character" w:customStyle="1" w:styleId="CharAttribute18">
    <w:name w:val="CharAttribute18"/>
    <w:rsid w:val="00401496"/>
    <w:rPr>
      <w:rFonts w:ascii="Wingdings" w:eastAsia="Wingdings"/>
    </w:rPr>
  </w:style>
  <w:style w:type="character" w:customStyle="1" w:styleId="CharAttribute23">
    <w:name w:val="CharAttribute23"/>
    <w:rsid w:val="00401496"/>
    <w:rPr>
      <w:rFonts w:ascii="맑은 고딕" w:eastAsia="맑은 고딕"/>
    </w:rPr>
  </w:style>
  <w:style w:type="character" w:customStyle="1" w:styleId="CharAttribute24">
    <w:name w:val="CharAttribute24"/>
    <w:rsid w:val="00401496"/>
    <w:rPr>
      <w:rFonts w:ascii="맑은 고딕" w:eastAsia="맑은 고딕"/>
    </w:rPr>
  </w:style>
  <w:style w:type="character" w:customStyle="1" w:styleId="CharAttribute25">
    <w:name w:val="CharAttribute25"/>
    <w:rsid w:val="00401496"/>
    <w:rPr>
      <w:rFonts w:ascii="맑은 고딕" w:eastAsia="맑은 고딕"/>
    </w:rPr>
  </w:style>
  <w:style w:type="character" w:customStyle="1" w:styleId="CharAttribute26">
    <w:name w:val="CharAttribute26"/>
    <w:rsid w:val="00401496"/>
    <w:rPr>
      <w:rFonts w:ascii="맑은 고딕" w:eastAsia="맑은 고딕"/>
    </w:rPr>
  </w:style>
  <w:style w:type="character" w:customStyle="1" w:styleId="CharAttribute27">
    <w:name w:val="CharAttribute27"/>
    <w:rsid w:val="00401496"/>
    <w:rPr>
      <w:rFonts w:ascii="맑은 고딕" w:eastAsia="맑은 고딕"/>
    </w:rPr>
  </w:style>
  <w:style w:type="character" w:customStyle="1" w:styleId="CharAttribute28">
    <w:name w:val="CharAttribute28"/>
    <w:rsid w:val="00401496"/>
    <w:rPr>
      <w:rFonts w:ascii="맑은 고딕" w:eastAsia="맑은 고딕"/>
    </w:rPr>
  </w:style>
  <w:style w:type="character" w:customStyle="1" w:styleId="CharAttribute29">
    <w:name w:val="CharAttribute29"/>
    <w:rsid w:val="00401496"/>
    <w:rPr>
      <w:rFonts w:ascii="Times New Roman" w:eastAsia="Wingdings"/>
      <w:sz w:val="14"/>
    </w:rPr>
  </w:style>
  <w:style w:type="character" w:customStyle="1" w:styleId="CharAttribute30">
    <w:name w:val="CharAttribute30"/>
    <w:rsid w:val="00401496"/>
    <w:rPr>
      <w:rFonts w:ascii="맑은 고딕" w:eastAsia="맑은 고딕"/>
    </w:rPr>
  </w:style>
  <w:style w:type="paragraph" w:styleId="aa">
    <w:name w:val="List Paragraph"/>
    <w:basedOn w:val="a"/>
    <w:uiPriority w:val="34"/>
    <w:qFormat/>
    <w:rsid w:val="00A353B4"/>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맑은 고딕" w:hAnsi="맑은 고딕"/>
      <w:kern w:val="2"/>
      <w:sz w:val="20"/>
      <w:szCs w:val="2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541523">
      <w:bodyDiv w:val="1"/>
      <w:marLeft w:val="0"/>
      <w:marRight w:val="0"/>
      <w:marTop w:val="0"/>
      <w:marBottom w:val="0"/>
      <w:divBdr>
        <w:top w:val="none" w:sz="0" w:space="0" w:color="auto"/>
        <w:left w:val="none" w:sz="0" w:space="0" w:color="auto"/>
        <w:bottom w:val="none" w:sz="0" w:space="0" w:color="auto"/>
        <w:right w:val="none" w:sz="0" w:space="0" w:color="auto"/>
      </w:divBdr>
    </w:div>
    <w:div w:id="345596792">
      <w:bodyDiv w:val="1"/>
      <w:marLeft w:val="0"/>
      <w:marRight w:val="0"/>
      <w:marTop w:val="0"/>
      <w:marBottom w:val="0"/>
      <w:divBdr>
        <w:top w:val="none" w:sz="0" w:space="0" w:color="auto"/>
        <w:left w:val="none" w:sz="0" w:space="0" w:color="auto"/>
        <w:bottom w:val="none" w:sz="0" w:space="0" w:color="auto"/>
        <w:right w:val="none" w:sz="0" w:space="0" w:color="auto"/>
      </w:divBdr>
    </w:div>
    <w:div w:id="587739889">
      <w:bodyDiv w:val="1"/>
      <w:marLeft w:val="0"/>
      <w:marRight w:val="0"/>
      <w:marTop w:val="0"/>
      <w:marBottom w:val="0"/>
      <w:divBdr>
        <w:top w:val="none" w:sz="0" w:space="0" w:color="auto"/>
        <w:left w:val="none" w:sz="0" w:space="0" w:color="auto"/>
        <w:bottom w:val="none" w:sz="0" w:space="0" w:color="auto"/>
        <w:right w:val="none" w:sz="0" w:space="0" w:color="auto"/>
      </w:divBdr>
    </w:div>
    <w:div w:id="94838959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0549140">
      <w:bodyDiv w:val="1"/>
      <w:marLeft w:val="0"/>
      <w:marRight w:val="0"/>
      <w:marTop w:val="0"/>
      <w:marBottom w:val="0"/>
      <w:divBdr>
        <w:top w:val="none" w:sz="0" w:space="0" w:color="auto"/>
        <w:left w:val="none" w:sz="0" w:space="0" w:color="auto"/>
        <w:bottom w:val="none" w:sz="0" w:space="0" w:color="auto"/>
        <w:right w:val="none" w:sz="0" w:space="0" w:color="auto"/>
      </w:divBdr>
    </w:div>
    <w:div w:id="1997830800">
      <w:bodyDiv w:val="1"/>
      <w:marLeft w:val="0"/>
      <w:marRight w:val="0"/>
      <w:marTop w:val="0"/>
      <w:marBottom w:val="0"/>
      <w:divBdr>
        <w:top w:val="none" w:sz="0" w:space="0" w:color="auto"/>
        <w:left w:val="none" w:sz="0" w:space="0" w:color="auto"/>
        <w:bottom w:val="none" w:sz="0" w:space="0" w:color="auto"/>
        <w:right w:val="none" w:sz="0" w:space="0" w:color="auto"/>
      </w:divBdr>
    </w:div>
    <w:div w:id="204262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m.jeon@lg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ndry.hendry@lg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4</Pages>
  <Words>848</Words>
  <Characters>4836</Characters>
  <Application>Microsoft Office Word</Application>
  <DocSecurity>0</DocSecurity>
  <Lines>40</Lines>
  <Paragraphs>11</Paragraphs>
  <ScaleCrop>false</ScaleCrop>
  <HeadingPairs>
    <vt:vector size="2" baseType="variant">
      <vt:variant>
        <vt:lpstr>제목</vt:lpstr>
      </vt:variant>
      <vt:variant>
        <vt:i4>1</vt:i4>
      </vt:variant>
    </vt:vector>
  </HeadingPairs>
  <TitlesOfParts>
    <vt:vector size="1" baseType="lpstr">
      <vt:lpstr>Joint Collaborative Team on Video Coding (JCT-VC) Contribution</vt:lpstr>
    </vt:vector>
  </TitlesOfParts>
  <Company/>
  <LinksUpToDate>false</LinksUpToDate>
  <CharactersWithSpaces>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김철근/선임연구원/Convergence(연)ATS팀(chulkeun.kim@lge.com)</dc:creator>
  <cp:keywords>JCT-VC, MPEG, VCEG</cp:keywords>
  <cp:lastModifiedBy>김철근/선임연구원/Convergence(연)ATS팀(chulkeun.kim@lge.com)</cp:lastModifiedBy>
  <cp:revision>31</cp:revision>
  <cp:lastPrinted>2012-07-05T05:41:00Z</cp:lastPrinted>
  <dcterms:created xsi:type="dcterms:W3CDTF">2012-07-02T06:18:00Z</dcterms:created>
  <dcterms:modified xsi:type="dcterms:W3CDTF">2012-07-12T06:38:00Z</dcterms:modified>
</cp:coreProperties>
</file>