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790BF6C3" w14:textId="77777777">
        <w:tc>
          <w:tcPr>
            <w:tcW w:w="6408" w:type="dxa"/>
          </w:tcPr>
          <w:p w14:paraId="20878C41" w14:textId="77777777" w:rsidR="006C5D39" w:rsidRPr="005B217D" w:rsidRDefault="009B435E" w:rsidP="00C97D78">
            <w:pPr>
              <w:tabs>
                <w:tab w:val="left" w:pos="7200"/>
              </w:tabs>
              <w:spacing w:before="0"/>
              <w:rPr>
                <w:b/>
                <w:szCs w:val="22"/>
                <w:lang w:val="en-CA"/>
              </w:rPr>
            </w:pPr>
            <w:r>
              <w:rPr>
                <w:b/>
                <w:noProof/>
                <w:szCs w:val="22"/>
              </w:rPr>
              <mc:AlternateContent>
                <mc:Choice Requires="wpg">
                  <w:drawing>
                    <wp:anchor distT="0" distB="0" distL="114300" distR="114300" simplePos="0" relativeHeight="251656704" behindDoc="0" locked="0" layoutInCell="1" allowOverlap="1" wp14:anchorId="308BA508" wp14:editId="7846DE7F">
                      <wp:simplePos x="0" y="0"/>
                      <wp:positionH relativeFrom="column">
                        <wp:posOffset>-52705</wp:posOffset>
                      </wp:positionH>
                      <wp:positionV relativeFrom="paragraph">
                        <wp:posOffset>-349250</wp:posOffset>
                      </wp:positionV>
                      <wp:extent cx="295910" cy="312420"/>
                      <wp:effectExtent l="13970" t="3175" r="13970" b="825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727A8F">
              <w:rPr>
                <w:b/>
                <w:noProof/>
                <w:szCs w:val="22"/>
              </w:rPr>
              <w:drawing>
                <wp:anchor distT="0" distB="0" distL="114300" distR="114300" simplePos="0" relativeHeight="251658752" behindDoc="0" locked="0" layoutInCell="1" allowOverlap="1" wp14:anchorId="51D2AFFD" wp14:editId="1AB64E82">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727A8F">
              <w:rPr>
                <w:b/>
                <w:noProof/>
                <w:szCs w:val="22"/>
              </w:rPr>
              <w:drawing>
                <wp:anchor distT="0" distB="0" distL="114300" distR="114300" simplePos="0" relativeHeight="251657728" behindDoc="0" locked="0" layoutInCell="1" allowOverlap="1" wp14:anchorId="5EEEA3A5" wp14:editId="0408E9A8">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0B1C6B4A"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5C4CA8E8" w14:textId="77777777" w:rsidR="00E61DAC" w:rsidRPr="005B217D" w:rsidRDefault="000B4FF9" w:rsidP="000B4FF9">
            <w:pPr>
              <w:tabs>
                <w:tab w:val="left" w:pos="7200"/>
              </w:tabs>
              <w:spacing w:before="0"/>
              <w:rPr>
                <w:b/>
                <w:szCs w:val="22"/>
                <w:lang w:val="en-CA"/>
              </w:rPr>
            </w:pPr>
            <w:r>
              <w:rPr>
                <w:szCs w:val="22"/>
                <w:lang w:val="en-CA"/>
              </w:rPr>
              <w:t>10</w:t>
            </w:r>
            <w:r w:rsidR="00630AA2" w:rsidRPr="005B217D">
              <w:rPr>
                <w:szCs w:val="22"/>
                <w:lang w:val="en-CA"/>
              </w:rPr>
              <w:t>th</w:t>
            </w:r>
            <w:r w:rsidR="00E61DAC" w:rsidRPr="005B217D">
              <w:rPr>
                <w:szCs w:val="22"/>
                <w:lang w:val="en-CA"/>
              </w:rPr>
              <w:t xml:space="preserve"> Meeting: </w:t>
            </w:r>
            <w:r>
              <w:rPr>
                <w:szCs w:val="22"/>
                <w:lang w:val="en-CA"/>
              </w:rPr>
              <w:t>Stockholm</w:t>
            </w:r>
            <w:r w:rsidR="005E1AC6" w:rsidRPr="005E1AC6">
              <w:rPr>
                <w:szCs w:val="22"/>
                <w:lang w:val="en-CA"/>
              </w:rPr>
              <w:t xml:space="preserve">, </w:t>
            </w:r>
            <w:r>
              <w:rPr>
                <w:szCs w:val="22"/>
                <w:lang w:val="en-CA"/>
              </w:rPr>
              <w:t>SE</w:t>
            </w:r>
            <w:r w:rsidR="005E1AC6" w:rsidRPr="005E1AC6">
              <w:rPr>
                <w:szCs w:val="22"/>
                <w:lang w:val="en-CA"/>
              </w:rPr>
              <w:t xml:space="preserve">, </w:t>
            </w:r>
            <w:r>
              <w:rPr>
                <w:szCs w:val="22"/>
                <w:lang w:val="en-CA"/>
              </w:rPr>
              <w:t>11</w:t>
            </w:r>
            <w:r w:rsidR="005E1AC6" w:rsidRPr="005E1AC6">
              <w:rPr>
                <w:szCs w:val="22"/>
                <w:lang w:val="en-CA"/>
              </w:rPr>
              <w:t>–</w:t>
            </w:r>
            <w:r>
              <w:rPr>
                <w:szCs w:val="22"/>
                <w:lang w:val="en-CA"/>
              </w:rPr>
              <w:t>20</w:t>
            </w:r>
            <w:r w:rsidR="005E1AC6" w:rsidRPr="005E1AC6">
              <w:rPr>
                <w:szCs w:val="22"/>
                <w:lang w:val="en-CA"/>
              </w:rPr>
              <w:t xml:space="preserve"> </w:t>
            </w:r>
            <w:r>
              <w:rPr>
                <w:szCs w:val="22"/>
                <w:lang w:val="en-CA"/>
              </w:rPr>
              <w:t>Jul</w:t>
            </w:r>
            <w:r w:rsidR="005E1AC6" w:rsidRPr="005E1AC6">
              <w:rPr>
                <w:szCs w:val="22"/>
                <w:lang w:val="en-CA"/>
              </w:rPr>
              <w:t>y 2012</w:t>
            </w:r>
          </w:p>
        </w:tc>
        <w:tc>
          <w:tcPr>
            <w:tcW w:w="3168" w:type="dxa"/>
          </w:tcPr>
          <w:p w14:paraId="03F8C0E0" w14:textId="5BE1807F" w:rsidR="008A4B4C" w:rsidRPr="005B217D" w:rsidRDefault="00E61DAC" w:rsidP="000B4FF9">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0B4FF9" w:rsidRPr="005D2D02">
              <w:rPr>
                <w:lang w:val="en-CA"/>
              </w:rPr>
              <w:t>J</w:t>
            </w:r>
            <w:r w:rsidR="005D2D02" w:rsidRPr="005D2D02">
              <w:rPr>
                <w:u w:val="single"/>
                <w:lang w:val="en-CA"/>
              </w:rPr>
              <w:t>0154</w:t>
            </w:r>
          </w:p>
        </w:tc>
      </w:tr>
    </w:tbl>
    <w:p w14:paraId="5B06892E"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3FC6A516" w14:textId="77777777">
        <w:tc>
          <w:tcPr>
            <w:tcW w:w="1458" w:type="dxa"/>
          </w:tcPr>
          <w:p w14:paraId="24C98ABF"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62DC7D7A" w14:textId="77777777" w:rsidR="00E61DAC" w:rsidRPr="005B217D" w:rsidRDefault="003A281E">
            <w:pPr>
              <w:spacing w:before="60" w:after="60"/>
              <w:rPr>
                <w:b/>
                <w:szCs w:val="22"/>
                <w:lang w:val="en-CA"/>
              </w:rPr>
            </w:pPr>
            <w:r>
              <w:rPr>
                <w:b/>
                <w:szCs w:val="22"/>
                <w:lang w:val="en-CA"/>
              </w:rPr>
              <w:t>Propos</w:t>
            </w:r>
            <w:r w:rsidR="00430B10">
              <w:rPr>
                <w:b/>
                <w:szCs w:val="22"/>
                <w:lang w:val="en-CA"/>
              </w:rPr>
              <w:t>al for definition of levels in HEVC</w:t>
            </w:r>
          </w:p>
        </w:tc>
      </w:tr>
      <w:tr w:rsidR="00E61DAC" w:rsidRPr="005B217D" w14:paraId="45B5618F" w14:textId="77777777">
        <w:tc>
          <w:tcPr>
            <w:tcW w:w="1458" w:type="dxa"/>
          </w:tcPr>
          <w:p w14:paraId="42B808D2"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2937333D" w14:textId="77777777" w:rsidR="00E61DAC" w:rsidRPr="005B217D" w:rsidRDefault="00FD3A66">
            <w:pPr>
              <w:spacing w:before="60" w:after="60"/>
              <w:rPr>
                <w:szCs w:val="22"/>
                <w:lang w:val="en-CA"/>
              </w:rPr>
            </w:pPr>
            <w:r>
              <w:rPr>
                <w:szCs w:val="22"/>
                <w:lang w:val="en-CA"/>
              </w:rPr>
              <w:t>Input Document to JCT-VC</w:t>
            </w:r>
          </w:p>
        </w:tc>
      </w:tr>
      <w:tr w:rsidR="00E61DAC" w:rsidRPr="005B217D" w14:paraId="09A0A4B2" w14:textId="77777777">
        <w:tc>
          <w:tcPr>
            <w:tcW w:w="1458" w:type="dxa"/>
          </w:tcPr>
          <w:p w14:paraId="5A6C7FD7"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0F715398" w14:textId="77777777" w:rsidR="00E61DAC" w:rsidRPr="005B217D" w:rsidRDefault="00FD3A66" w:rsidP="005E1AC6">
            <w:pPr>
              <w:spacing w:before="60" w:after="60"/>
              <w:rPr>
                <w:szCs w:val="22"/>
                <w:lang w:val="en-CA"/>
              </w:rPr>
            </w:pPr>
            <w:r>
              <w:rPr>
                <w:szCs w:val="22"/>
                <w:lang w:val="en-CA"/>
              </w:rPr>
              <w:t>Proposal</w:t>
            </w:r>
          </w:p>
        </w:tc>
      </w:tr>
      <w:tr w:rsidR="0058409D" w:rsidRPr="005B217D" w14:paraId="6247CBA8" w14:textId="77777777">
        <w:tc>
          <w:tcPr>
            <w:tcW w:w="1458" w:type="dxa"/>
          </w:tcPr>
          <w:p w14:paraId="72DAF629" w14:textId="77777777" w:rsidR="0058409D" w:rsidRPr="005B217D" w:rsidRDefault="0058409D">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55227742" w14:textId="77777777" w:rsidR="0058409D" w:rsidRDefault="0058409D" w:rsidP="0058409D">
            <w:pPr>
              <w:spacing w:before="60" w:after="60"/>
              <w:rPr>
                <w:szCs w:val="22"/>
                <w:lang w:val="en-CA"/>
              </w:rPr>
            </w:pPr>
            <w:r>
              <w:rPr>
                <w:szCs w:val="22"/>
                <w:lang w:val="en-CA"/>
              </w:rPr>
              <w:t>Mukta Kar</w:t>
            </w:r>
            <w:r w:rsidRPr="005B217D">
              <w:rPr>
                <w:szCs w:val="22"/>
                <w:lang w:val="en-CA"/>
              </w:rPr>
              <w:br/>
            </w:r>
            <w:r>
              <w:rPr>
                <w:szCs w:val="22"/>
                <w:lang w:val="en-CA"/>
              </w:rPr>
              <w:t>Cable Television Laboratories (</w:t>
            </w:r>
            <w:proofErr w:type="spellStart"/>
            <w:r>
              <w:rPr>
                <w:szCs w:val="22"/>
                <w:lang w:val="en-CA"/>
              </w:rPr>
              <w:t>CableLabs</w:t>
            </w:r>
            <w:proofErr w:type="spellEnd"/>
            <w:r>
              <w:rPr>
                <w:szCs w:val="22"/>
                <w:lang w:val="en-CA"/>
              </w:rPr>
              <w:t>)</w:t>
            </w:r>
          </w:p>
          <w:p w14:paraId="2645FC44" w14:textId="77777777" w:rsidR="0058409D" w:rsidRDefault="0058409D" w:rsidP="0058409D">
            <w:pPr>
              <w:spacing w:before="60" w:after="60"/>
              <w:rPr>
                <w:szCs w:val="22"/>
                <w:lang w:val="en-CA"/>
              </w:rPr>
            </w:pPr>
            <w:r>
              <w:rPr>
                <w:szCs w:val="22"/>
                <w:lang w:val="en-CA"/>
              </w:rPr>
              <w:t>858 Coal Creek Circle</w:t>
            </w:r>
          </w:p>
          <w:p w14:paraId="65EB75A6" w14:textId="77777777" w:rsidR="0058409D" w:rsidRDefault="0058409D" w:rsidP="0058409D">
            <w:pPr>
              <w:spacing w:before="60" w:after="60"/>
              <w:rPr>
                <w:szCs w:val="22"/>
                <w:lang w:val="en-CA"/>
              </w:rPr>
            </w:pPr>
            <w:r>
              <w:rPr>
                <w:szCs w:val="22"/>
                <w:lang w:val="en-CA"/>
              </w:rPr>
              <w:t>Louisville, Colorado, USA 80027</w:t>
            </w:r>
          </w:p>
          <w:p w14:paraId="150D3CF2" w14:textId="77777777" w:rsidR="0058409D" w:rsidRDefault="0058409D" w:rsidP="0058409D">
            <w:pPr>
              <w:spacing w:before="60" w:after="60"/>
              <w:rPr>
                <w:szCs w:val="22"/>
                <w:lang w:val="en-CA"/>
              </w:rPr>
            </w:pPr>
          </w:p>
          <w:p w14:paraId="37E7C903" w14:textId="77777777" w:rsidR="0058409D" w:rsidRDefault="0058409D" w:rsidP="0058409D">
            <w:pPr>
              <w:spacing w:before="60" w:after="60"/>
              <w:rPr>
                <w:szCs w:val="22"/>
                <w:lang w:val="en-CA"/>
              </w:rPr>
            </w:pPr>
            <w:r>
              <w:rPr>
                <w:szCs w:val="22"/>
                <w:lang w:val="en-CA"/>
              </w:rPr>
              <w:t>Arianne T. Hinds</w:t>
            </w:r>
          </w:p>
          <w:p w14:paraId="52173B4D" w14:textId="77777777" w:rsidR="0058409D" w:rsidRDefault="0058409D" w:rsidP="0058409D">
            <w:pPr>
              <w:spacing w:before="60" w:after="60"/>
              <w:rPr>
                <w:szCs w:val="22"/>
                <w:lang w:val="en-CA"/>
              </w:rPr>
            </w:pPr>
            <w:r>
              <w:rPr>
                <w:szCs w:val="22"/>
                <w:lang w:val="en-CA"/>
              </w:rPr>
              <w:t>Cable Television Laboratories (</w:t>
            </w:r>
            <w:proofErr w:type="spellStart"/>
            <w:r>
              <w:rPr>
                <w:szCs w:val="22"/>
                <w:lang w:val="en-CA"/>
              </w:rPr>
              <w:t>CableLabs</w:t>
            </w:r>
            <w:proofErr w:type="spellEnd"/>
            <w:r>
              <w:rPr>
                <w:szCs w:val="22"/>
                <w:lang w:val="en-CA"/>
              </w:rPr>
              <w:t>)</w:t>
            </w:r>
          </w:p>
          <w:p w14:paraId="604AD030" w14:textId="77777777" w:rsidR="0058409D" w:rsidRDefault="0058409D" w:rsidP="0058409D">
            <w:pPr>
              <w:spacing w:before="60" w:after="60"/>
              <w:rPr>
                <w:szCs w:val="22"/>
                <w:lang w:val="en-CA"/>
              </w:rPr>
            </w:pPr>
            <w:r>
              <w:rPr>
                <w:szCs w:val="22"/>
                <w:lang w:val="en-CA"/>
              </w:rPr>
              <w:t>858 Coal Creek Circle</w:t>
            </w:r>
          </w:p>
          <w:p w14:paraId="3121ABC3" w14:textId="77777777" w:rsidR="0058409D" w:rsidRPr="005F6187" w:rsidRDefault="0058409D" w:rsidP="0058409D">
            <w:pPr>
              <w:spacing w:before="60" w:after="60"/>
              <w:rPr>
                <w:szCs w:val="22"/>
                <w:lang w:val="es-US"/>
              </w:rPr>
            </w:pPr>
            <w:r w:rsidRPr="005F6187">
              <w:rPr>
                <w:szCs w:val="22"/>
                <w:lang w:val="es-US"/>
              </w:rPr>
              <w:t>Louisville, Colorado, USA 80027</w:t>
            </w:r>
          </w:p>
          <w:p w14:paraId="73C72803" w14:textId="77777777" w:rsidR="0058409D" w:rsidRPr="005F6187" w:rsidRDefault="0058409D" w:rsidP="0058409D">
            <w:pPr>
              <w:spacing w:before="60" w:after="60"/>
              <w:rPr>
                <w:szCs w:val="22"/>
                <w:lang w:val="es-US"/>
              </w:rPr>
            </w:pPr>
          </w:p>
          <w:p w14:paraId="3A56E291" w14:textId="77777777" w:rsidR="0058409D" w:rsidRPr="005F6187" w:rsidRDefault="0058409D" w:rsidP="0058409D">
            <w:pPr>
              <w:spacing w:before="60" w:after="60"/>
              <w:rPr>
                <w:szCs w:val="22"/>
                <w:lang w:val="es-US"/>
              </w:rPr>
            </w:pPr>
            <w:r w:rsidRPr="005F6187">
              <w:rPr>
                <w:szCs w:val="22"/>
                <w:lang w:val="es-US"/>
              </w:rPr>
              <w:t>Yasser F. Syed</w:t>
            </w:r>
          </w:p>
          <w:p w14:paraId="323EA8AC" w14:textId="77777777" w:rsidR="0058409D" w:rsidRDefault="0058409D" w:rsidP="0058409D">
            <w:pPr>
              <w:spacing w:before="60" w:after="60"/>
              <w:rPr>
                <w:szCs w:val="22"/>
                <w:lang w:val="en-CA"/>
              </w:rPr>
            </w:pPr>
            <w:r>
              <w:rPr>
                <w:szCs w:val="22"/>
                <w:lang w:val="en-CA"/>
              </w:rPr>
              <w:t xml:space="preserve">Comcast Cable/ Comcast Labs </w:t>
            </w:r>
          </w:p>
          <w:p w14:paraId="28D999B7" w14:textId="77777777" w:rsidR="0058409D" w:rsidRDefault="0058409D" w:rsidP="0058409D">
            <w:pPr>
              <w:spacing w:before="60" w:after="60"/>
              <w:rPr>
                <w:szCs w:val="22"/>
                <w:lang w:val="en-CA"/>
              </w:rPr>
            </w:pPr>
            <w:r>
              <w:rPr>
                <w:szCs w:val="22"/>
                <w:lang w:val="en-CA"/>
              </w:rPr>
              <w:t>4100 E. Dry Creek Rd</w:t>
            </w:r>
          </w:p>
          <w:p w14:paraId="3EEAC30B" w14:textId="77777777" w:rsidR="0058409D" w:rsidRDefault="0058409D" w:rsidP="0058409D">
            <w:pPr>
              <w:spacing w:before="60" w:after="60"/>
              <w:rPr>
                <w:szCs w:val="22"/>
                <w:lang w:val="en-CA"/>
              </w:rPr>
            </w:pPr>
            <w:r>
              <w:rPr>
                <w:szCs w:val="22"/>
                <w:lang w:val="en-CA"/>
              </w:rPr>
              <w:t>Centennial, Co 80122</w:t>
            </w:r>
          </w:p>
          <w:p w14:paraId="4F49545D" w14:textId="77777777" w:rsidR="00996480" w:rsidRDefault="00996480" w:rsidP="0058409D">
            <w:pPr>
              <w:spacing w:before="60" w:after="60"/>
              <w:rPr>
                <w:szCs w:val="22"/>
                <w:lang w:val="en-CA"/>
              </w:rPr>
            </w:pPr>
          </w:p>
          <w:p w14:paraId="4B3645AE" w14:textId="77777777" w:rsidR="00996480" w:rsidRDefault="00996480" w:rsidP="0058409D">
            <w:pPr>
              <w:spacing w:before="60" w:after="60"/>
              <w:rPr>
                <w:szCs w:val="22"/>
                <w:lang w:val="en-CA"/>
              </w:rPr>
            </w:pPr>
            <w:r>
              <w:rPr>
                <w:szCs w:val="22"/>
                <w:lang w:val="en-CA"/>
              </w:rPr>
              <w:t>Arturo Rodriguez</w:t>
            </w:r>
          </w:p>
          <w:p w14:paraId="7C1C1281" w14:textId="77777777" w:rsidR="00996480" w:rsidRDefault="00996480" w:rsidP="0058409D">
            <w:pPr>
              <w:spacing w:before="60" w:after="60"/>
              <w:rPr>
                <w:szCs w:val="22"/>
                <w:lang w:val="en-CA"/>
              </w:rPr>
            </w:pPr>
            <w:r>
              <w:rPr>
                <w:szCs w:val="22"/>
                <w:lang w:val="en-CA"/>
              </w:rPr>
              <w:t>Cisco Systems</w:t>
            </w:r>
          </w:p>
          <w:p w14:paraId="5BFEC716" w14:textId="77777777" w:rsidR="00996480" w:rsidRDefault="00996480" w:rsidP="0058409D">
            <w:pPr>
              <w:spacing w:before="60" w:after="60"/>
              <w:rPr>
                <w:szCs w:val="22"/>
                <w:lang w:val="en-CA"/>
              </w:rPr>
            </w:pPr>
            <w:r>
              <w:rPr>
                <w:szCs w:val="22"/>
                <w:lang w:val="en-CA"/>
              </w:rPr>
              <w:t>5030 Sugarloaf Parkway; MC 4.2.236</w:t>
            </w:r>
          </w:p>
          <w:p w14:paraId="58288A4E" w14:textId="77777777" w:rsidR="00996480" w:rsidRDefault="00996480" w:rsidP="0058409D">
            <w:pPr>
              <w:spacing w:before="60" w:after="60"/>
              <w:rPr>
                <w:szCs w:val="22"/>
                <w:lang w:val="en-CA"/>
              </w:rPr>
            </w:pPr>
            <w:r>
              <w:rPr>
                <w:szCs w:val="22"/>
                <w:lang w:val="en-CA"/>
              </w:rPr>
              <w:t>Lawrenceville, GA 30044-2869</w:t>
            </w:r>
          </w:p>
          <w:p w14:paraId="264EC115" w14:textId="77777777" w:rsidR="00996480" w:rsidRDefault="00996480" w:rsidP="0058409D">
            <w:pPr>
              <w:spacing w:before="60" w:after="60"/>
              <w:rPr>
                <w:szCs w:val="22"/>
                <w:lang w:val="en-CA"/>
              </w:rPr>
            </w:pPr>
          </w:p>
          <w:p w14:paraId="365207F0" w14:textId="77777777" w:rsidR="00996480" w:rsidRDefault="00996480" w:rsidP="0058409D">
            <w:pPr>
              <w:spacing w:before="60" w:after="60"/>
              <w:rPr>
                <w:szCs w:val="22"/>
                <w:lang w:val="en-CA"/>
              </w:rPr>
            </w:pPr>
            <w:r>
              <w:rPr>
                <w:szCs w:val="22"/>
                <w:lang w:val="en-CA"/>
              </w:rPr>
              <w:t>Wade Wan</w:t>
            </w:r>
          </w:p>
          <w:p w14:paraId="04075CB4" w14:textId="77777777" w:rsidR="00996480" w:rsidRDefault="00996480" w:rsidP="0058409D">
            <w:pPr>
              <w:spacing w:before="60" w:after="60"/>
              <w:rPr>
                <w:szCs w:val="22"/>
                <w:lang w:val="en-CA"/>
              </w:rPr>
            </w:pPr>
            <w:r>
              <w:rPr>
                <w:szCs w:val="22"/>
                <w:lang w:val="en-CA"/>
              </w:rPr>
              <w:t>Broadcom Corporation</w:t>
            </w:r>
          </w:p>
          <w:p w14:paraId="297C290D" w14:textId="77777777" w:rsidR="00996480" w:rsidRDefault="00996480" w:rsidP="0058409D">
            <w:pPr>
              <w:spacing w:before="60" w:after="60"/>
              <w:rPr>
                <w:szCs w:val="22"/>
                <w:lang w:val="en-CA"/>
              </w:rPr>
            </w:pPr>
            <w:r>
              <w:rPr>
                <w:szCs w:val="22"/>
                <w:lang w:val="en-CA"/>
              </w:rPr>
              <w:t>5300 California Avenue</w:t>
            </w:r>
          </w:p>
          <w:p w14:paraId="1B3FB263" w14:textId="77777777" w:rsidR="00996480" w:rsidRDefault="00996480" w:rsidP="0058409D">
            <w:pPr>
              <w:spacing w:before="60" w:after="60"/>
              <w:rPr>
                <w:szCs w:val="22"/>
                <w:lang w:val="en-CA"/>
              </w:rPr>
            </w:pPr>
            <w:r>
              <w:rPr>
                <w:szCs w:val="22"/>
                <w:lang w:val="en-CA"/>
              </w:rPr>
              <w:t>Irvine, CA 92617</w:t>
            </w:r>
          </w:p>
          <w:p w14:paraId="4A65B45A" w14:textId="77777777" w:rsidR="006272C2" w:rsidRDefault="006272C2" w:rsidP="0058409D">
            <w:pPr>
              <w:spacing w:before="60" w:after="60"/>
              <w:rPr>
                <w:szCs w:val="22"/>
                <w:lang w:val="en-CA"/>
              </w:rPr>
            </w:pPr>
          </w:p>
          <w:p w14:paraId="3AC4BC7C" w14:textId="77777777" w:rsidR="006272C2" w:rsidRDefault="006272C2" w:rsidP="0058409D">
            <w:pPr>
              <w:spacing w:before="60" w:after="60"/>
              <w:rPr>
                <w:szCs w:val="22"/>
                <w:lang w:val="en-CA"/>
              </w:rPr>
            </w:pPr>
            <w:r>
              <w:rPr>
                <w:szCs w:val="22"/>
                <w:lang w:val="en-CA"/>
              </w:rPr>
              <w:t>Ajay Luthra</w:t>
            </w:r>
          </w:p>
          <w:p w14:paraId="287FA815" w14:textId="77777777" w:rsidR="006272C2" w:rsidRDefault="006272C2" w:rsidP="0058409D">
            <w:pPr>
              <w:spacing w:before="60" w:after="60"/>
              <w:rPr>
                <w:szCs w:val="22"/>
                <w:lang w:val="en-CA"/>
              </w:rPr>
            </w:pPr>
            <w:r>
              <w:rPr>
                <w:szCs w:val="22"/>
                <w:lang w:val="en-CA"/>
              </w:rPr>
              <w:t>Motorola Mobility</w:t>
            </w:r>
          </w:p>
          <w:p w14:paraId="2E6B0D8D" w14:textId="77777777" w:rsidR="006272C2" w:rsidRDefault="006272C2" w:rsidP="0058409D">
            <w:pPr>
              <w:spacing w:before="60" w:after="60"/>
              <w:rPr>
                <w:szCs w:val="22"/>
                <w:lang w:val="en-CA"/>
              </w:rPr>
            </w:pPr>
            <w:r>
              <w:rPr>
                <w:szCs w:val="22"/>
                <w:lang w:val="en-CA"/>
              </w:rPr>
              <w:t>6420 Sequence Drive</w:t>
            </w:r>
          </w:p>
          <w:p w14:paraId="2AFA0D68" w14:textId="36BB51A5" w:rsidR="006272C2" w:rsidRDefault="006272C2" w:rsidP="0058409D">
            <w:pPr>
              <w:spacing w:before="60" w:after="60"/>
              <w:rPr>
                <w:szCs w:val="22"/>
                <w:lang w:val="en-CA"/>
              </w:rPr>
            </w:pPr>
            <w:r>
              <w:rPr>
                <w:szCs w:val="22"/>
                <w:lang w:val="en-CA"/>
              </w:rPr>
              <w:t>San Diego, CA 92121</w:t>
            </w:r>
          </w:p>
          <w:p w14:paraId="1E3EA5F3" w14:textId="77777777" w:rsidR="001443ED" w:rsidRDefault="001443ED" w:rsidP="0058409D">
            <w:pPr>
              <w:spacing w:before="60" w:after="60"/>
              <w:rPr>
                <w:szCs w:val="22"/>
                <w:lang w:val="en-CA"/>
              </w:rPr>
            </w:pPr>
          </w:p>
          <w:p w14:paraId="647120CF" w14:textId="77777777" w:rsidR="001443ED" w:rsidRDefault="000341C5" w:rsidP="0058409D">
            <w:pPr>
              <w:spacing w:before="60" w:after="60"/>
              <w:rPr>
                <w:szCs w:val="22"/>
                <w:lang w:val="en-CA"/>
              </w:rPr>
            </w:pPr>
            <w:r>
              <w:rPr>
                <w:szCs w:val="22"/>
                <w:lang w:val="en-CA"/>
              </w:rPr>
              <w:t>Lowell Winger</w:t>
            </w:r>
          </w:p>
          <w:p w14:paraId="6FD3CE3C" w14:textId="6FDFF1C2" w:rsidR="000341C5" w:rsidRDefault="000341C5" w:rsidP="0058409D">
            <w:pPr>
              <w:spacing w:before="60" w:after="60"/>
              <w:rPr>
                <w:szCs w:val="22"/>
                <w:lang w:val="en-CA"/>
              </w:rPr>
            </w:pPr>
            <w:r>
              <w:rPr>
                <w:szCs w:val="22"/>
                <w:lang w:val="en-CA"/>
              </w:rPr>
              <w:t>Magnum Semiconductor</w:t>
            </w:r>
          </w:p>
          <w:p w14:paraId="7D4A8826" w14:textId="77777777" w:rsidR="000341C5" w:rsidRDefault="000341C5" w:rsidP="0058409D">
            <w:pPr>
              <w:spacing w:before="60" w:after="60"/>
              <w:rPr>
                <w:szCs w:val="22"/>
                <w:lang w:val="en-CA"/>
              </w:rPr>
            </w:pPr>
            <w:r>
              <w:rPr>
                <w:szCs w:val="22"/>
                <w:lang w:val="en-CA"/>
              </w:rPr>
              <w:t>97 Randall Drive</w:t>
            </w:r>
          </w:p>
          <w:p w14:paraId="4864D3BC" w14:textId="12659464" w:rsidR="00996480" w:rsidRDefault="000341C5" w:rsidP="0058409D">
            <w:pPr>
              <w:spacing w:before="60" w:after="60"/>
              <w:rPr>
                <w:szCs w:val="22"/>
                <w:lang w:val="en-CA"/>
              </w:rPr>
            </w:pPr>
            <w:r>
              <w:rPr>
                <w:szCs w:val="22"/>
                <w:lang w:val="en-CA"/>
              </w:rPr>
              <w:t>Waterloo, Ontario N2V 1C5</w:t>
            </w:r>
          </w:p>
          <w:p w14:paraId="1B580F8D" w14:textId="77777777" w:rsidR="000D301E" w:rsidRDefault="000D301E" w:rsidP="0058409D">
            <w:pPr>
              <w:spacing w:before="60" w:after="60"/>
              <w:rPr>
                <w:szCs w:val="22"/>
                <w:lang w:val="en-CA"/>
              </w:rPr>
            </w:pPr>
          </w:p>
          <w:p w14:paraId="037032B6" w14:textId="77777777" w:rsidR="0084060E" w:rsidRDefault="0084060E" w:rsidP="000D301E">
            <w:pPr>
              <w:spacing w:before="60" w:after="60"/>
              <w:rPr>
                <w:szCs w:val="22"/>
                <w:lang w:val="en-CA"/>
              </w:rPr>
            </w:pPr>
          </w:p>
          <w:p w14:paraId="02562937" w14:textId="77777777" w:rsidR="0084060E" w:rsidRDefault="0084060E" w:rsidP="000D301E">
            <w:pPr>
              <w:spacing w:before="60" w:after="60"/>
              <w:rPr>
                <w:szCs w:val="22"/>
                <w:lang w:val="en-CA"/>
              </w:rPr>
            </w:pPr>
          </w:p>
          <w:p w14:paraId="3E77E631" w14:textId="77777777" w:rsidR="0084060E" w:rsidRDefault="0084060E" w:rsidP="000D301E">
            <w:pPr>
              <w:spacing w:before="60" w:after="60"/>
              <w:rPr>
                <w:szCs w:val="22"/>
                <w:lang w:val="en-CA"/>
              </w:rPr>
            </w:pPr>
          </w:p>
          <w:p w14:paraId="298A9F68" w14:textId="4CBE91C5" w:rsidR="000D301E" w:rsidRDefault="000D301E" w:rsidP="000D301E">
            <w:pPr>
              <w:spacing w:before="60" w:after="60"/>
              <w:rPr>
                <w:szCs w:val="22"/>
                <w:lang w:val="en-CA"/>
              </w:rPr>
            </w:pPr>
            <w:r>
              <w:rPr>
                <w:szCs w:val="22"/>
                <w:lang w:val="en-CA"/>
              </w:rPr>
              <w:lastRenderedPageBreak/>
              <w:t>Clint Sheridan</w:t>
            </w:r>
          </w:p>
          <w:p w14:paraId="46121DA4" w14:textId="545F41C0" w:rsidR="000D301E" w:rsidRDefault="000D301E" w:rsidP="000D301E">
            <w:pPr>
              <w:spacing w:before="60" w:after="60"/>
              <w:rPr>
                <w:szCs w:val="22"/>
                <w:lang w:val="en-CA"/>
              </w:rPr>
            </w:pPr>
            <w:r>
              <w:rPr>
                <w:szCs w:val="22"/>
                <w:lang w:val="en-CA"/>
              </w:rPr>
              <w:t>Roger</w:t>
            </w:r>
            <w:r w:rsidR="00374D15">
              <w:rPr>
                <w:szCs w:val="22"/>
                <w:lang w:val="en-CA"/>
              </w:rPr>
              <w:t>s</w:t>
            </w:r>
            <w:r>
              <w:rPr>
                <w:szCs w:val="22"/>
                <w:lang w:val="en-CA"/>
              </w:rPr>
              <w:t xml:space="preserve"> Communications</w:t>
            </w:r>
          </w:p>
          <w:p w14:paraId="4007F3A5" w14:textId="6EB18308" w:rsidR="000D301E" w:rsidRDefault="00374D15" w:rsidP="000D301E">
            <w:pPr>
              <w:spacing w:before="60" w:after="60"/>
              <w:rPr>
                <w:szCs w:val="22"/>
                <w:lang w:val="en-CA"/>
              </w:rPr>
            </w:pPr>
            <w:r>
              <w:rPr>
                <w:szCs w:val="22"/>
                <w:lang w:val="en-CA"/>
              </w:rPr>
              <w:t>8200 Dixie Road</w:t>
            </w:r>
          </w:p>
          <w:p w14:paraId="0C1ADD55" w14:textId="3E105B35" w:rsidR="000D301E" w:rsidRDefault="00374D15" w:rsidP="000D301E">
            <w:pPr>
              <w:spacing w:before="60" w:after="60"/>
              <w:rPr>
                <w:szCs w:val="22"/>
                <w:lang w:val="en-CA"/>
              </w:rPr>
            </w:pPr>
            <w:r>
              <w:rPr>
                <w:szCs w:val="22"/>
                <w:lang w:val="en-CA"/>
              </w:rPr>
              <w:t>Brampton</w:t>
            </w:r>
            <w:r w:rsidR="000D301E">
              <w:rPr>
                <w:szCs w:val="22"/>
                <w:lang w:val="en-CA"/>
              </w:rPr>
              <w:t xml:space="preserve">, Ontario </w:t>
            </w:r>
            <w:r>
              <w:rPr>
                <w:szCs w:val="22"/>
                <w:lang w:val="en-CA"/>
              </w:rPr>
              <w:t>L6T 0C1</w:t>
            </w:r>
          </w:p>
          <w:p w14:paraId="7E471EF1" w14:textId="77777777" w:rsidR="00BD331B" w:rsidRDefault="00BD331B" w:rsidP="000D301E">
            <w:pPr>
              <w:spacing w:before="60" w:after="60"/>
              <w:rPr>
                <w:szCs w:val="22"/>
                <w:lang w:val="en-CA"/>
              </w:rPr>
            </w:pPr>
          </w:p>
          <w:p w14:paraId="097AFB11" w14:textId="4DFE63DC" w:rsidR="00BD331B" w:rsidRDefault="00BD331B" w:rsidP="000D301E">
            <w:pPr>
              <w:spacing w:before="60" w:after="60"/>
              <w:rPr>
                <w:szCs w:val="22"/>
                <w:lang w:val="en-CA"/>
              </w:rPr>
            </w:pPr>
            <w:r>
              <w:rPr>
                <w:szCs w:val="22"/>
                <w:lang w:val="en-CA"/>
              </w:rPr>
              <w:t>Paul Haskell</w:t>
            </w:r>
          </w:p>
          <w:p w14:paraId="32482EF5" w14:textId="77777777" w:rsidR="005F6976" w:rsidRDefault="005F6976" w:rsidP="000D301E">
            <w:pPr>
              <w:spacing w:before="60" w:after="60"/>
              <w:rPr>
                <w:szCs w:val="22"/>
                <w:lang w:val="en-CA"/>
              </w:rPr>
            </w:pPr>
            <w:r>
              <w:rPr>
                <w:szCs w:val="22"/>
                <w:lang w:val="en-CA"/>
              </w:rPr>
              <w:t>Harmonic, Inc.</w:t>
            </w:r>
          </w:p>
          <w:p w14:paraId="163E3DA1" w14:textId="5E5AC3EA" w:rsidR="005F6976" w:rsidRDefault="005F6976" w:rsidP="000D301E">
            <w:pPr>
              <w:spacing w:before="60" w:after="60"/>
              <w:rPr>
                <w:szCs w:val="22"/>
                <w:lang w:val="en-CA"/>
              </w:rPr>
            </w:pPr>
            <w:r>
              <w:rPr>
                <w:szCs w:val="22"/>
                <w:lang w:val="en-CA"/>
              </w:rPr>
              <w:t>4300 North 1</w:t>
            </w:r>
            <w:r w:rsidRPr="00E36A88">
              <w:rPr>
                <w:szCs w:val="22"/>
                <w:vertAlign w:val="superscript"/>
                <w:lang w:val="en-CA"/>
              </w:rPr>
              <w:t>st</w:t>
            </w:r>
            <w:r>
              <w:rPr>
                <w:szCs w:val="22"/>
                <w:lang w:val="en-CA"/>
              </w:rPr>
              <w:t xml:space="preserve"> Street</w:t>
            </w:r>
          </w:p>
          <w:p w14:paraId="4C01DB4E" w14:textId="6C2DAFA7" w:rsidR="00BD331B" w:rsidRDefault="005F6976" w:rsidP="000D301E">
            <w:pPr>
              <w:spacing w:before="60" w:after="60"/>
              <w:rPr>
                <w:szCs w:val="22"/>
                <w:lang w:val="en-CA"/>
              </w:rPr>
            </w:pPr>
            <w:r>
              <w:rPr>
                <w:szCs w:val="22"/>
                <w:lang w:val="en-CA"/>
              </w:rPr>
              <w:t>San Jose, CA 95134 USA</w:t>
            </w:r>
          </w:p>
          <w:p w14:paraId="1C595124" w14:textId="77777777" w:rsidR="000D301E" w:rsidRDefault="000D301E" w:rsidP="0058409D">
            <w:pPr>
              <w:spacing w:before="60" w:after="60"/>
              <w:rPr>
                <w:szCs w:val="22"/>
                <w:lang w:val="en-CA"/>
              </w:rPr>
            </w:pPr>
          </w:p>
          <w:p w14:paraId="5F1BA5A4" w14:textId="77777777" w:rsidR="00996480" w:rsidRPr="0034005D" w:rsidRDefault="00996480" w:rsidP="0058409D">
            <w:pPr>
              <w:spacing w:before="60" w:after="60"/>
              <w:rPr>
                <w:szCs w:val="22"/>
                <w:lang w:val="en-CA"/>
              </w:rPr>
            </w:pPr>
          </w:p>
        </w:tc>
        <w:tc>
          <w:tcPr>
            <w:tcW w:w="900" w:type="dxa"/>
          </w:tcPr>
          <w:p w14:paraId="42AE7652" w14:textId="77777777" w:rsidR="0058409D" w:rsidRDefault="0058409D" w:rsidP="0058409D">
            <w:pPr>
              <w:spacing w:before="60" w:after="60"/>
              <w:rPr>
                <w:szCs w:val="22"/>
                <w:lang w:val="en-CA"/>
              </w:rPr>
            </w:pPr>
            <w:r w:rsidRPr="005B217D">
              <w:rPr>
                <w:szCs w:val="22"/>
                <w:lang w:val="en-CA"/>
              </w:rPr>
              <w:lastRenderedPageBreak/>
              <w:br/>
              <w:t>Tel:</w:t>
            </w:r>
            <w:r w:rsidRPr="005B217D">
              <w:rPr>
                <w:szCs w:val="22"/>
                <w:lang w:val="en-CA"/>
              </w:rPr>
              <w:br/>
              <w:t>Email:</w:t>
            </w:r>
          </w:p>
          <w:p w14:paraId="39FDF74A" w14:textId="77777777" w:rsidR="0058409D" w:rsidRDefault="0058409D" w:rsidP="0058409D">
            <w:pPr>
              <w:spacing w:before="60" w:after="60"/>
              <w:rPr>
                <w:szCs w:val="22"/>
                <w:lang w:val="en-CA"/>
              </w:rPr>
            </w:pPr>
          </w:p>
          <w:p w14:paraId="5F04A101" w14:textId="77777777" w:rsidR="0058409D" w:rsidRDefault="0058409D" w:rsidP="0058409D">
            <w:pPr>
              <w:spacing w:before="60" w:after="60"/>
              <w:rPr>
                <w:szCs w:val="22"/>
                <w:lang w:val="en-CA"/>
              </w:rPr>
            </w:pPr>
          </w:p>
          <w:p w14:paraId="4FA19C5F" w14:textId="77777777" w:rsidR="0058409D" w:rsidRDefault="0058409D" w:rsidP="0058409D">
            <w:pPr>
              <w:spacing w:before="60" w:after="60"/>
              <w:rPr>
                <w:szCs w:val="22"/>
                <w:lang w:val="en-CA"/>
              </w:rPr>
            </w:pPr>
          </w:p>
          <w:p w14:paraId="05F8CFC4" w14:textId="77777777" w:rsidR="0058409D" w:rsidRDefault="0058409D" w:rsidP="0058409D">
            <w:pPr>
              <w:spacing w:before="60" w:after="60"/>
              <w:rPr>
                <w:szCs w:val="22"/>
                <w:lang w:val="en-CA"/>
              </w:rPr>
            </w:pPr>
            <w:r>
              <w:rPr>
                <w:szCs w:val="22"/>
                <w:lang w:val="en-CA"/>
              </w:rPr>
              <w:t>Tel:</w:t>
            </w:r>
          </w:p>
          <w:p w14:paraId="35475138" w14:textId="77777777" w:rsidR="0058409D" w:rsidRDefault="0058409D" w:rsidP="0058409D">
            <w:pPr>
              <w:spacing w:before="60" w:after="60"/>
              <w:rPr>
                <w:szCs w:val="22"/>
                <w:lang w:val="en-CA"/>
              </w:rPr>
            </w:pPr>
            <w:r>
              <w:rPr>
                <w:szCs w:val="22"/>
                <w:lang w:val="en-CA"/>
              </w:rPr>
              <w:t>Email:</w:t>
            </w:r>
          </w:p>
          <w:p w14:paraId="0C03A1F8" w14:textId="77777777" w:rsidR="0058409D" w:rsidRDefault="0058409D" w:rsidP="0058409D">
            <w:pPr>
              <w:spacing w:before="60" w:after="60"/>
              <w:rPr>
                <w:szCs w:val="22"/>
                <w:lang w:val="en-CA"/>
              </w:rPr>
            </w:pPr>
          </w:p>
          <w:p w14:paraId="02696BA8" w14:textId="77777777" w:rsidR="0058409D" w:rsidRDefault="0058409D" w:rsidP="0058409D">
            <w:pPr>
              <w:spacing w:before="60" w:after="60"/>
              <w:rPr>
                <w:szCs w:val="22"/>
                <w:lang w:val="en-CA"/>
              </w:rPr>
            </w:pPr>
          </w:p>
          <w:p w14:paraId="0B07E197" w14:textId="77777777" w:rsidR="00E36A88" w:rsidRDefault="00E36A88" w:rsidP="0058409D">
            <w:pPr>
              <w:spacing w:before="60" w:after="60"/>
              <w:rPr>
                <w:szCs w:val="22"/>
                <w:lang w:val="en-CA"/>
              </w:rPr>
            </w:pPr>
          </w:p>
          <w:p w14:paraId="2153C73A" w14:textId="77777777" w:rsidR="0058409D" w:rsidRDefault="0058409D" w:rsidP="0058409D">
            <w:pPr>
              <w:spacing w:before="60" w:after="60"/>
              <w:rPr>
                <w:szCs w:val="22"/>
                <w:lang w:val="en-CA"/>
              </w:rPr>
            </w:pPr>
            <w:r>
              <w:rPr>
                <w:szCs w:val="22"/>
                <w:lang w:val="en-CA"/>
              </w:rPr>
              <w:t>Tel:</w:t>
            </w:r>
          </w:p>
          <w:p w14:paraId="260EC295" w14:textId="77777777" w:rsidR="0058409D" w:rsidRDefault="0058409D" w:rsidP="0058409D">
            <w:pPr>
              <w:spacing w:before="60" w:after="60"/>
              <w:rPr>
                <w:szCs w:val="22"/>
                <w:lang w:val="en-CA"/>
              </w:rPr>
            </w:pPr>
            <w:r>
              <w:rPr>
                <w:szCs w:val="22"/>
                <w:lang w:val="en-CA"/>
              </w:rPr>
              <w:t>Email:</w:t>
            </w:r>
          </w:p>
          <w:p w14:paraId="1F4B95B0" w14:textId="77777777" w:rsidR="00996480" w:rsidRDefault="00996480" w:rsidP="0058409D">
            <w:pPr>
              <w:spacing w:before="60" w:after="60"/>
              <w:rPr>
                <w:szCs w:val="22"/>
                <w:lang w:val="en-CA"/>
              </w:rPr>
            </w:pPr>
          </w:p>
          <w:p w14:paraId="31BA4653" w14:textId="77777777" w:rsidR="00996480" w:rsidRDefault="00996480" w:rsidP="0058409D">
            <w:pPr>
              <w:spacing w:before="60" w:after="60"/>
              <w:rPr>
                <w:szCs w:val="22"/>
                <w:lang w:val="en-CA"/>
              </w:rPr>
            </w:pPr>
          </w:p>
          <w:p w14:paraId="52289945" w14:textId="77777777" w:rsidR="00996480" w:rsidRDefault="00996480" w:rsidP="0058409D">
            <w:pPr>
              <w:spacing w:before="60" w:after="60"/>
              <w:rPr>
                <w:szCs w:val="22"/>
                <w:lang w:val="en-CA"/>
              </w:rPr>
            </w:pPr>
          </w:p>
          <w:p w14:paraId="7A8CD1F7" w14:textId="77777777" w:rsidR="00996480" w:rsidRDefault="00996480" w:rsidP="0058409D">
            <w:pPr>
              <w:spacing w:before="60" w:after="60"/>
              <w:rPr>
                <w:szCs w:val="22"/>
                <w:lang w:val="en-CA"/>
              </w:rPr>
            </w:pPr>
            <w:r>
              <w:rPr>
                <w:szCs w:val="22"/>
                <w:lang w:val="en-CA"/>
              </w:rPr>
              <w:t>Tel;</w:t>
            </w:r>
          </w:p>
          <w:p w14:paraId="075FF223" w14:textId="77777777" w:rsidR="00996480" w:rsidRDefault="00996480" w:rsidP="0058409D">
            <w:pPr>
              <w:spacing w:before="60" w:after="60"/>
              <w:rPr>
                <w:szCs w:val="22"/>
                <w:lang w:val="en-CA"/>
              </w:rPr>
            </w:pPr>
            <w:r>
              <w:rPr>
                <w:szCs w:val="22"/>
                <w:lang w:val="en-CA"/>
              </w:rPr>
              <w:t>Email:</w:t>
            </w:r>
          </w:p>
          <w:p w14:paraId="06D8D081" w14:textId="77777777" w:rsidR="00996480" w:rsidRDefault="00996480" w:rsidP="0058409D">
            <w:pPr>
              <w:spacing w:before="60" w:after="60"/>
              <w:rPr>
                <w:szCs w:val="22"/>
                <w:lang w:val="en-CA"/>
              </w:rPr>
            </w:pPr>
          </w:p>
          <w:p w14:paraId="46C3A9A6" w14:textId="77777777" w:rsidR="00996480" w:rsidRDefault="00996480" w:rsidP="0058409D">
            <w:pPr>
              <w:spacing w:before="60" w:after="60"/>
              <w:rPr>
                <w:szCs w:val="22"/>
                <w:lang w:val="en-CA"/>
              </w:rPr>
            </w:pPr>
          </w:p>
          <w:p w14:paraId="5B501567" w14:textId="77777777" w:rsidR="00996480" w:rsidRDefault="00996480" w:rsidP="0058409D">
            <w:pPr>
              <w:spacing w:before="60" w:after="60"/>
              <w:rPr>
                <w:szCs w:val="22"/>
                <w:lang w:val="en-CA"/>
              </w:rPr>
            </w:pPr>
          </w:p>
          <w:p w14:paraId="2A51F0ED" w14:textId="77777777" w:rsidR="00996480" w:rsidRDefault="00996480" w:rsidP="0058409D">
            <w:pPr>
              <w:spacing w:before="60" w:after="60"/>
              <w:rPr>
                <w:szCs w:val="22"/>
                <w:lang w:val="en-CA"/>
              </w:rPr>
            </w:pPr>
            <w:r>
              <w:rPr>
                <w:szCs w:val="22"/>
                <w:lang w:val="en-CA"/>
              </w:rPr>
              <w:t>Tel:</w:t>
            </w:r>
          </w:p>
          <w:p w14:paraId="24948C24" w14:textId="77777777" w:rsidR="00996480" w:rsidRDefault="00996480" w:rsidP="0058409D">
            <w:pPr>
              <w:spacing w:before="60" w:after="60"/>
              <w:rPr>
                <w:szCs w:val="22"/>
                <w:lang w:val="en-CA"/>
              </w:rPr>
            </w:pPr>
            <w:r>
              <w:rPr>
                <w:szCs w:val="22"/>
                <w:lang w:val="en-CA"/>
              </w:rPr>
              <w:t>Email:</w:t>
            </w:r>
          </w:p>
          <w:p w14:paraId="4B380354" w14:textId="77777777" w:rsidR="006272C2" w:rsidRDefault="006272C2" w:rsidP="0058409D">
            <w:pPr>
              <w:spacing w:before="60" w:after="60"/>
              <w:rPr>
                <w:szCs w:val="22"/>
                <w:lang w:val="en-CA"/>
              </w:rPr>
            </w:pPr>
          </w:p>
          <w:p w14:paraId="3EE485EE" w14:textId="77777777" w:rsidR="006272C2" w:rsidRDefault="006272C2" w:rsidP="0058409D">
            <w:pPr>
              <w:spacing w:before="60" w:after="60"/>
              <w:rPr>
                <w:szCs w:val="22"/>
                <w:lang w:val="en-CA"/>
              </w:rPr>
            </w:pPr>
          </w:p>
          <w:p w14:paraId="5FF2E230" w14:textId="77777777" w:rsidR="006272C2" w:rsidRDefault="006272C2" w:rsidP="0058409D">
            <w:pPr>
              <w:spacing w:before="60" w:after="60"/>
              <w:rPr>
                <w:szCs w:val="22"/>
                <w:lang w:val="en-CA"/>
              </w:rPr>
            </w:pPr>
          </w:p>
          <w:p w14:paraId="03DC2668" w14:textId="77777777" w:rsidR="006272C2" w:rsidRDefault="006272C2" w:rsidP="0058409D">
            <w:pPr>
              <w:spacing w:before="60" w:after="60"/>
              <w:rPr>
                <w:szCs w:val="22"/>
                <w:lang w:val="en-CA"/>
              </w:rPr>
            </w:pPr>
            <w:r>
              <w:rPr>
                <w:szCs w:val="22"/>
                <w:lang w:val="en-CA"/>
              </w:rPr>
              <w:t>Tel:</w:t>
            </w:r>
          </w:p>
          <w:p w14:paraId="2FBA0487" w14:textId="25972108" w:rsidR="006272C2" w:rsidRDefault="006272C2" w:rsidP="0058409D">
            <w:pPr>
              <w:spacing w:before="60" w:after="60"/>
              <w:rPr>
                <w:szCs w:val="22"/>
                <w:lang w:val="en-CA"/>
              </w:rPr>
            </w:pPr>
            <w:r>
              <w:rPr>
                <w:szCs w:val="22"/>
                <w:lang w:val="en-CA"/>
              </w:rPr>
              <w:t>Email:</w:t>
            </w:r>
          </w:p>
          <w:p w14:paraId="1B78A80B" w14:textId="77777777" w:rsidR="000341C5" w:rsidRDefault="000341C5" w:rsidP="0058409D">
            <w:pPr>
              <w:spacing w:before="60" w:after="60"/>
              <w:rPr>
                <w:szCs w:val="22"/>
                <w:lang w:val="en-CA"/>
              </w:rPr>
            </w:pPr>
          </w:p>
          <w:p w14:paraId="7ED36A03" w14:textId="77777777" w:rsidR="000341C5" w:rsidRDefault="000341C5" w:rsidP="0058409D">
            <w:pPr>
              <w:spacing w:before="60" w:after="60"/>
              <w:rPr>
                <w:szCs w:val="22"/>
                <w:lang w:val="en-CA"/>
              </w:rPr>
            </w:pPr>
          </w:p>
          <w:p w14:paraId="0F96E1E4" w14:textId="77777777" w:rsidR="000341C5" w:rsidRDefault="000341C5" w:rsidP="0058409D">
            <w:pPr>
              <w:spacing w:before="60" w:after="60"/>
              <w:rPr>
                <w:szCs w:val="22"/>
                <w:lang w:val="en-CA"/>
              </w:rPr>
            </w:pPr>
          </w:p>
          <w:p w14:paraId="2A64916A" w14:textId="77777777" w:rsidR="000341C5" w:rsidRDefault="000341C5" w:rsidP="0058409D">
            <w:pPr>
              <w:spacing w:before="60" w:after="60"/>
              <w:rPr>
                <w:szCs w:val="22"/>
                <w:lang w:val="en-CA"/>
              </w:rPr>
            </w:pPr>
            <w:r>
              <w:rPr>
                <w:szCs w:val="22"/>
                <w:lang w:val="en-CA"/>
              </w:rPr>
              <w:t>Tel:</w:t>
            </w:r>
          </w:p>
          <w:p w14:paraId="6F2B6214" w14:textId="3969D96F" w:rsidR="000341C5" w:rsidRDefault="000341C5" w:rsidP="0058409D">
            <w:pPr>
              <w:spacing w:before="60" w:after="60"/>
              <w:rPr>
                <w:szCs w:val="22"/>
                <w:lang w:val="en-CA"/>
              </w:rPr>
            </w:pPr>
            <w:r>
              <w:rPr>
                <w:szCs w:val="22"/>
                <w:lang w:val="en-CA"/>
              </w:rPr>
              <w:t>Email:</w:t>
            </w:r>
          </w:p>
          <w:p w14:paraId="6A1C495C" w14:textId="77777777" w:rsidR="005F6976" w:rsidRDefault="005F6976" w:rsidP="0058409D">
            <w:pPr>
              <w:spacing w:before="60" w:after="60"/>
              <w:rPr>
                <w:szCs w:val="22"/>
                <w:lang w:val="en-CA"/>
              </w:rPr>
            </w:pPr>
          </w:p>
          <w:p w14:paraId="5A372F61" w14:textId="77777777" w:rsidR="005F6976" w:rsidRDefault="005F6976" w:rsidP="0058409D">
            <w:pPr>
              <w:spacing w:before="60" w:after="60"/>
              <w:rPr>
                <w:szCs w:val="22"/>
                <w:lang w:val="en-CA"/>
              </w:rPr>
            </w:pPr>
          </w:p>
          <w:p w14:paraId="099FFC80" w14:textId="77777777" w:rsidR="0058409D" w:rsidRDefault="0058409D" w:rsidP="0058409D">
            <w:pPr>
              <w:spacing w:before="60" w:after="60"/>
              <w:rPr>
                <w:szCs w:val="22"/>
                <w:lang w:val="en-CA"/>
              </w:rPr>
            </w:pPr>
          </w:p>
          <w:p w14:paraId="18C6BD06" w14:textId="77777777" w:rsidR="0084060E" w:rsidRDefault="0084060E" w:rsidP="000D301E">
            <w:pPr>
              <w:spacing w:before="60" w:after="60"/>
              <w:rPr>
                <w:szCs w:val="22"/>
                <w:lang w:val="en-CA"/>
              </w:rPr>
            </w:pPr>
          </w:p>
          <w:p w14:paraId="1B4E43C8" w14:textId="77777777" w:rsidR="0084060E" w:rsidRDefault="0084060E" w:rsidP="000D301E">
            <w:pPr>
              <w:spacing w:before="60" w:after="60"/>
              <w:rPr>
                <w:szCs w:val="22"/>
                <w:lang w:val="en-CA"/>
              </w:rPr>
            </w:pPr>
          </w:p>
          <w:p w14:paraId="248B16C4" w14:textId="77777777" w:rsidR="0084060E" w:rsidRDefault="0084060E" w:rsidP="000D301E">
            <w:pPr>
              <w:spacing w:before="60" w:after="60"/>
              <w:rPr>
                <w:szCs w:val="22"/>
                <w:lang w:val="en-CA"/>
              </w:rPr>
            </w:pPr>
          </w:p>
          <w:p w14:paraId="483C2685" w14:textId="77777777" w:rsidR="000D301E" w:rsidRDefault="000D301E" w:rsidP="000D301E">
            <w:pPr>
              <w:spacing w:before="60" w:after="60"/>
              <w:rPr>
                <w:szCs w:val="22"/>
                <w:lang w:val="en-CA"/>
              </w:rPr>
            </w:pPr>
            <w:r>
              <w:rPr>
                <w:szCs w:val="22"/>
                <w:lang w:val="en-CA"/>
              </w:rPr>
              <w:t>Tel:</w:t>
            </w:r>
          </w:p>
          <w:p w14:paraId="469E8E23" w14:textId="77777777" w:rsidR="000D301E" w:rsidRDefault="000D301E" w:rsidP="000D301E">
            <w:pPr>
              <w:spacing w:before="60" w:after="60"/>
              <w:rPr>
                <w:szCs w:val="22"/>
                <w:lang w:val="en-CA"/>
              </w:rPr>
            </w:pPr>
            <w:r>
              <w:rPr>
                <w:szCs w:val="22"/>
                <w:lang w:val="en-CA"/>
              </w:rPr>
              <w:t>Email:</w:t>
            </w:r>
          </w:p>
          <w:p w14:paraId="59A66EB9" w14:textId="77777777" w:rsidR="0058409D" w:rsidRDefault="0058409D" w:rsidP="0058409D">
            <w:pPr>
              <w:spacing w:before="60" w:after="60"/>
              <w:rPr>
                <w:szCs w:val="22"/>
                <w:lang w:val="en-CA"/>
              </w:rPr>
            </w:pPr>
          </w:p>
          <w:p w14:paraId="60F2A032" w14:textId="77777777" w:rsidR="0058409D" w:rsidRDefault="0058409D" w:rsidP="0058409D">
            <w:pPr>
              <w:spacing w:before="60" w:after="60"/>
              <w:rPr>
                <w:szCs w:val="22"/>
                <w:lang w:val="en-CA"/>
              </w:rPr>
            </w:pPr>
          </w:p>
          <w:p w14:paraId="3349E0F7" w14:textId="77777777" w:rsidR="0058409D" w:rsidRDefault="0058409D" w:rsidP="0058409D">
            <w:pPr>
              <w:spacing w:before="60" w:after="60"/>
              <w:rPr>
                <w:szCs w:val="22"/>
                <w:lang w:val="en-CA"/>
              </w:rPr>
            </w:pPr>
          </w:p>
          <w:p w14:paraId="644D2172" w14:textId="77777777" w:rsidR="00BD331B" w:rsidRDefault="00BD331B" w:rsidP="0058409D">
            <w:pPr>
              <w:spacing w:before="60" w:after="60"/>
              <w:rPr>
                <w:szCs w:val="22"/>
                <w:lang w:val="en-CA"/>
              </w:rPr>
            </w:pPr>
            <w:r>
              <w:rPr>
                <w:szCs w:val="22"/>
                <w:lang w:val="en-CA"/>
              </w:rPr>
              <w:t>Tel:</w:t>
            </w:r>
          </w:p>
          <w:p w14:paraId="56F89B12" w14:textId="7E0908CC" w:rsidR="00BD331B" w:rsidRPr="005B217D" w:rsidRDefault="00BD331B" w:rsidP="0058409D">
            <w:pPr>
              <w:spacing w:before="60" w:after="60"/>
              <w:rPr>
                <w:szCs w:val="22"/>
                <w:lang w:val="en-CA"/>
              </w:rPr>
            </w:pPr>
            <w:r>
              <w:rPr>
                <w:szCs w:val="22"/>
                <w:lang w:val="en-CA"/>
              </w:rPr>
              <w:t>Email:</w:t>
            </w:r>
          </w:p>
        </w:tc>
        <w:tc>
          <w:tcPr>
            <w:tcW w:w="3168" w:type="dxa"/>
          </w:tcPr>
          <w:p w14:paraId="1A61D383" w14:textId="77777777" w:rsidR="0058409D" w:rsidRDefault="0058409D" w:rsidP="0058409D">
            <w:pPr>
              <w:spacing w:before="60" w:after="60"/>
              <w:rPr>
                <w:szCs w:val="22"/>
                <w:lang w:val="en-CA"/>
              </w:rPr>
            </w:pPr>
            <w:r w:rsidRPr="005B217D">
              <w:rPr>
                <w:szCs w:val="22"/>
                <w:lang w:val="en-CA"/>
              </w:rPr>
              <w:lastRenderedPageBreak/>
              <w:br/>
            </w:r>
            <w:r>
              <w:rPr>
                <w:szCs w:val="22"/>
                <w:lang w:val="en-CA"/>
              </w:rPr>
              <w:t>+1.303.661.3842</w:t>
            </w:r>
            <w:r w:rsidRPr="005B217D">
              <w:rPr>
                <w:szCs w:val="22"/>
                <w:lang w:val="en-CA"/>
              </w:rPr>
              <w:br/>
            </w:r>
            <w:hyperlink r:id="rId10" w:history="1">
              <w:r w:rsidRPr="004146B9">
                <w:rPr>
                  <w:rStyle w:val="Hyperlink"/>
                  <w:szCs w:val="22"/>
                  <w:lang w:val="en-CA"/>
                </w:rPr>
                <w:t>m.kar@cablelabs.com</w:t>
              </w:r>
            </w:hyperlink>
          </w:p>
          <w:p w14:paraId="35FC177E" w14:textId="77777777" w:rsidR="0058409D" w:rsidRDefault="0058409D" w:rsidP="0058409D">
            <w:pPr>
              <w:spacing w:before="60" w:after="60"/>
              <w:rPr>
                <w:szCs w:val="22"/>
                <w:lang w:val="en-CA"/>
              </w:rPr>
            </w:pPr>
          </w:p>
          <w:p w14:paraId="231DFA84" w14:textId="77777777" w:rsidR="0058409D" w:rsidRDefault="0058409D" w:rsidP="0058409D">
            <w:pPr>
              <w:spacing w:before="60" w:after="60"/>
              <w:rPr>
                <w:szCs w:val="22"/>
                <w:lang w:val="en-CA"/>
              </w:rPr>
            </w:pPr>
          </w:p>
          <w:p w14:paraId="50206734" w14:textId="77777777" w:rsidR="0058409D" w:rsidRDefault="0058409D" w:rsidP="0058409D">
            <w:pPr>
              <w:spacing w:before="60" w:after="60"/>
              <w:rPr>
                <w:szCs w:val="22"/>
                <w:lang w:val="en-CA"/>
              </w:rPr>
            </w:pPr>
          </w:p>
          <w:p w14:paraId="06241A26" w14:textId="77777777" w:rsidR="0058409D" w:rsidRDefault="0058409D" w:rsidP="0058409D">
            <w:pPr>
              <w:spacing w:before="60" w:after="60"/>
              <w:rPr>
                <w:szCs w:val="22"/>
                <w:lang w:val="en-CA"/>
              </w:rPr>
            </w:pPr>
            <w:r>
              <w:rPr>
                <w:szCs w:val="22"/>
                <w:lang w:val="en-CA"/>
              </w:rPr>
              <w:t>+1.303.661.3419</w:t>
            </w:r>
          </w:p>
          <w:p w14:paraId="320BD8A1" w14:textId="77777777" w:rsidR="0058409D" w:rsidRDefault="006E0D90" w:rsidP="0058409D">
            <w:pPr>
              <w:spacing w:before="60" w:after="60"/>
              <w:rPr>
                <w:rStyle w:val="Hyperlink"/>
                <w:szCs w:val="22"/>
                <w:lang w:val="en-CA"/>
              </w:rPr>
            </w:pPr>
            <w:hyperlink r:id="rId11" w:history="1">
              <w:r w:rsidR="0058409D" w:rsidRPr="007060FD">
                <w:rPr>
                  <w:rStyle w:val="Hyperlink"/>
                  <w:szCs w:val="22"/>
                  <w:lang w:val="en-CA"/>
                </w:rPr>
                <w:t>a.hinds@cablelabs.com</w:t>
              </w:r>
            </w:hyperlink>
          </w:p>
          <w:p w14:paraId="0B827481" w14:textId="77777777" w:rsidR="0058409D" w:rsidRDefault="0058409D" w:rsidP="0058409D">
            <w:pPr>
              <w:spacing w:before="60" w:after="60"/>
              <w:rPr>
                <w:rStyle w:val="Hyperlink"/>
                <w:szCs w:val="22"/>
                <w:lang w:val="en-CA"/>
              </w:rPr>
            </w:pPr>
          </w:p>
          <w:p w14:paraId="26BC2E70" w14:textId="77777777" w:rsidR="0058409D" w:rsidRDefault="0058409D" w:rsidP="0058409D">
            <w:pPr>
              <w:spacing w:before="60" w:after="60"/>
              <w:rPr>
                <w:rStyle w:val="Hyperlink"/>
                <w:szCs w:val="22"/>
                <w:lang w:val="en-CA"/>
              </w:rPr>
            </w:pPr>
          </w:p>
          <w:p w14:paraId="48661753" w14:textId="77777777" w:rsidR="00E36A88" w:rsidRDefault="00E36A88" w:rsidP="0058409D">
            <w:pPr>
              <w:spacing w:before="60" w:after="60"/>
              <w:rPr>
                <w:szCs w:val="22"/>
                <w:lang w:val="en-CA"/>
              </w:rPr>
            </w:pPr>
          </w:p>
          <w:p w14:paraId="1C4E53A9" w14:textId="77777777" w:rsidR="0058409D" w:rsidRDefault="0058409D" w:rsidP="0058409D">
            <w:pPr>
              <w:spacing w:before="60" w:after="60"/>
              <w:rPr>
                <w:szCs w:val="22"/>
                <w:lang w:val="en-CA"/>
              </w:rPr>
            </w:pPr>
            <w:r>
              <w:rPr>
                <w:szCs w:val="22"/>
                <w:lang w:val="en-CA"/>
              </w:rPr>
              <w:t>+1.303.246.8413</w:t>
            </w:r>
          </w:p>
          <w:p w14:paraId="03EC2D20" w14:textId="77777777" w:rsidR="0058409D" w:rsidRDefault="006E0D90" w:rsidP="0058409D">
            <w:pPr>
              <w:spacing w:before="60" w:after="60"/>
              <w:rPr>
                <w:rStyle w:val="Hyperlink"/>
                <w:szCs w:val="22"/>
                <w:lang w:val="en-CA"/>
              </w:rPr>
            </w:pPr>
            <w:hyperlink r:id="rId12" w:history="1">
              <w:r w:rsidR="0058409D" w:rsidRPr="00C713BA">
                <w:rPr>
                  <w:rStyle w:val="Hyperlink"/>
                  <w:szCs w:val="22"/>
                  <w:lang w:val="en-CA"/>
                </w:rPr>
                <w:t>yasser_syed@cable.comcast.com</w:t>
              </w:r>
            </w:hyperlink>
            <w:r w:rsidR="0058409D">
              <w:rPr>
                <w:rStyle w:val="Hyperlink"/>
                <w:szCs w:val="22"/>
                <w:lang w:val="en-CA"/>
              </w:rPr>
              <w:t xml:space="preserve"> </w:t>
            </w:r>
          </w:p>
          <w:p w14:paraId="168BD6FB" w14:textId="77777777" w:rsidR="00996480" w:rsidRDefault="00996480" w:rsidP="0058409D">
            <w:pPr>
              <w:spacing w:before="60" w:after="60"/>
              <w:rPr>
                <w:rStyle w:val="Hyperlink"/>
                <w:szCs w:val="22"/>
                <w:lang w:val="en-CA"/>
              </w:rPr>
            </w:pPr>
          </w:p>
          <w:p w14:paraId="0DC3110F" w14:textId="77777777" w:rsidR="00996480" w:rsidRDefault="00996480" w:rsidP="0058409D">
            <w:pPr>
              <w:spacing w:before="60" w:after="60"/>
              <w:rPr>
                <w:rStyle w:val="Hyperlink"/>
                <w:szCs w:val="22"/>
                <w:lang w:val="en-CA"/>
              </w:rPr>
            </w:pPr>
          </w:p>
          <w:p w14:paraId="0F7236EE" w14:textId="77777777" w:rsidR="00996480" w:rsidRDefault="00996480" w:rsidP="0058409D">
            <w:pPr>
              <w:spacing w:before="60" w:after="60"/>
              <w:rPr>
                <w:rStyle w:val="Hyperlink"/>
                <w:szCs w:val="22"/>
                <w:lang w:val="en-CA"/>
              </w:rPr>
            </w:pPr>
          </w:p>
          <w:p w14:paraId="2BB21111" w14:textId="77777777" w:rsidR="00996480" w:rsidRDefault="00996480" w:rsidP="0058409D">
            <w:pPr>
              <w:spacing w:before="60" w:after="60"/>
              <w:rPr>
                <w:rStyle w:val="Hyperlink"/>
                <w:szCs w:val="22"/>
                <w:lang w:val="en-CA"/>
              </w:rPr>
            </w:pPr>
            <w:r>
              <w:rPr>
                <w:rStyle w:val="Hyperlink"/>
                <w:szCs w:val="22"/>
                <w:lang w:val="en-CA"/>
              </w:rPr>
              <w:t>+1.770.236.6483</w:t>
            </w:r>
          </w:p>
          <w:p w14:paraId="69459363" w14:textId="77777777" w:rsidR="00996480" w:rsidRDefault="006E0D90" w:rsidP="0058409D">
            <w:pPr>
              <w:spacing w:before="60" w:after="60"/>
              <w:rPr>
                <w:rStyle w:val="Hyperlink"/>
                <w:szCs w:val="22"/>
                <w:lang w:val="en-CA"/>
              </w:rPr>
            </w:pPr>
            <w:hyperlink r:id="rId13" w:history="1">
              <w:r w:rsidR="00996480" w:rsidRPr="009A4E70">
                <w:rPr>
                  <w:rStyle w:val="Hyperlink"/>
                  <w:szCs w:val="22"/>
                  <w:lang w:val="en-CA"/>
                </w:rPr>
                <w:t>rodrigaa@cisco.com</w:t>
              </w:r>
            </w:hyperlink>
          </w:p>
          <w:p w14:paraId="2D34317B" w14:textId="77777777" w:rsidR="00996480" w:rsidRDefault="00996480" w:rsidP="0058409D">
            <w:pPr>
              <w:spacing w:before="60" w:after="60"/>
              <w:rPr>
                <w:rStyle w:val="Hyperlink"/>
                <w:szCs w:val="22"/>
                <w:lang w:val="en-CA"/>
              </w:rPr>
            </w:pPr>
          </w:p>
          <w:p w14:paraId="465B0078" w14:textId="77777777" w:rsidR="00996480" w:rsidRDefault="00996480" w:rsidP="0058409D">
            <w:pPr>
              <w:spacing w:before="60" w:after="60"/>
              <w:rPr>
                <w:rStyle w:val="Hyperlink"/>
                <w:szCs w:val="22"/>
                <w:lang w:val="en-CA"/>
              </w:rPr>
            </w:pPr>
          </w:p>
          <w:p w14:paraId="2C2DCBB2" w14:textId="77777777" w:rsidR="00996480" w:rsidRDefault="00996480" w:rsidP="0058409D">
            <w:pPr>
              <w:spacing w:before="60" w:after="60"/>
              <w:rPr>
                <w:rStyle w:val="Hyperlink"/>
                <w:szCs w:val="22"/>
                <w:lang w:val="en-CA"/>
              </w:rPr>
            </w:pPr>
          </w:p>
          <w:p w14:paraId="73EC25CE" w14:textId="77777777" w:rsidR="00996480" w:rsidRDefault="00996480" w:rsidP="0058409D">
            <w:pPr>
              <w:spacing w:before="60" w:after="60"/>
              <w:rPr>
                <w:rStyle w:val="Hyperlink"/>
                <w:szCs w:val="22"/>
                <w:lang w:val="en-CA"/>
              </w:rPr>
            </w:pPr>
            <w:r>
              <w:rPr>
                <w:rStyle w:val="Hyperlink"/>
                <w:szCs w:val="22"/>
                <w:lang w:val="en-CA"/>
              </w:rPr>
              <w:t>+1.949.926.6387</w:t>
            </w:r>
          </w:p>
          <w:p w14:paraId="45734E3D" w14:textId="0721B0C0" w:rsidR="00996480" w:rsidRDefault="006E0D90" w:rsidP="0058409D">
            <w:pPr>
              <w:spacing w:before="60" w:after="60"/>
              <w:rPr>
                <w:rStyle w:val="Hyperlink"/>
                <w:szCs w:val="22"/>
                <w:lang w:val="en-CA"/>
              </w:rPr>
            </w:pPr>
            <w:hyperlink r:id="rId14" w:history="1">
              <w:r w:rsidR="006272C2" w:rsidRPr="009A4E70">
                <w:rPr>
                  <w:rStyle w:val="Hyperlink"/>
                  <w:szCs w:val="22"/>
                  <w:lang w:val="en-CA"/>
                </w:rPr>
                <w:t>wwan@broadcom.com</w:t>
              </w:r>
            </w:hyperlink>
          </w:p>
          <w:p w14:paraId="31DAED33" w14:textId="77777777" w:rsidR="006272C2" w:rsidRDefault="006272C2" w:rsidP="0058409D">
            <w:pPr>
              <w:spacing w:before="60" w:after="60"/>
              <w:rPr>
                <w:rStyle w:val="Hyperlink"/>
                <w:szCs w:val="22"/>
                <w:lang w:val="en-CA"/>
              </w:rPr>
            </w:pPr>
          </w:p>
          <w:p w14:paraId="328678E3" w14:textId="77777777" w:rsidR="006272C2" w:rsidRDefault="006272C2" w:rsidP="0058409D">
            <w:pPr>
              <w:spacing w:before="60" w:after="60"/>
              <w:rPr>
                <w:rStyle w:val="Hyperlink"/>
                <w:szCs w:val="22"/>
                <w:lang w:val="en-CA"/>
              </w:rPr>
            </w:pPr>
          </w:p>
          <w:p w14:paraId="6BD86CB6" w14:textId="77777777" w:rsidR="006272C2" w:rsidRDefault="006272C2" w:rsidP="0058409D">
            <w:pPr>
              <w:spacing w:before="60" w:after="60"/>
              <w:rPr>
                <w:rStyle w:val="Hyperlink"/>
                <w:szCs w:val="22"/>
                <w:lang w:val="en-CA"/>
              </w:rPr>
            </w:pPr>
          </w:p>
          <w:p w14:paraId="68CF708F" w14:textId="77777777" w:rsidR="006272C2" w:rsidRDefault="006272C2" w:rsidP="0058409D">
            <w:pPr>
              <w:spacing w:before="60" w:after="60"/>
              <w:rPr>
                <w:rStyle w:val="Hyperlink"/>
                <w:szCs w:val="22"/>
                <w:lang w:val="en-CA"/>
              </w:rPr>
            </w:pPr>
            <w:r>
              <w:rPr>
                <w:rStyle w:val="Hyperlink"/>
                <w:szCs w:val="22"/>
                <w:lang w:val="en-CA"/>
              </w:rPr>
              <w:t>+1.858.404.3470</w:t>
            </w:r>
          </w:p>
          <w:p w14:paraId="791E1442" w14:textId="4D6F2AEE" w:rsidR="006272C2" w:rsidRDefault="006E0D90" w:rsidP="0058409D">
            <w:pPr>
              <w:spacing w:before="60" w:after="60"/>
              <w:rPr>
                <w:rStyle w:val="Hyperlink"/>
                <w:szCs w:val="22"/>
                <w:lang w:val="en-CA"/>
              </w:rPr>
            </w:pPr>
            <w:hyperlink r:id="rId15" w:history="1">
              <w:r w:rsidR="000341C5" w:rsidRPr="009A4E70">
                <w:rPr>
                  <w:rStyle w:val="Hyperlink"/>
                  <w:szCs w:val="22"/>
                  <w:lang w:val="en-CA"/>
                </w:rPr>
                <w:t>aluthra@motorola.com</w:t>
              </w:r>
            </w:hyperlink>
          </w:p>
          <w:p w14:paraId="2CC74E9E" w14:textId="77777777" w:rsidR="000341C5" w:rsidRDefault="000341C5" w:rsidP="0058409D">
            <w:pPr>
              <w:spacing w:before="60" w:after="60"/>
              <w:rPr>
                <w:rStyle w:val="Hyperlink"/>
                <w:szCs w:val="22"/>
                <w:lang w:val="en-CA"/>
              </w:rPr>
            </w:pPr>
          </w:p>
          <w:p w14:paraId="3CCED91C" w14:textId="77777777" w:rsidR="000341C5" w:rsidRDefault="000341C5" w:rsidP="0058409D">
            <w:pPr>
              <w:spacing w:before="60" w:after="60"/>
              <w:rPr>
                <w:rStyle w:val="Hyperlink"/>
                <w:szCs w:val="22"/>
                <w:lang w:val="en-CA"/>
              </w:rPr>
            </w:pPr>
          </w:p>
          <w:p w14:paraId="666BC92F" w14:textId="77777777" w:rsidR="000341C5" w:rsidRDefault="000341C5" w:rsidP="0058409D">
            <w:pPr>
              <w:spacing w:before="60" w:after="60"/>
              <w:rPr>
                <w:rStyle w:val="Hyperlink"/>
                <w:szCs w:val="22"/>
                <w:lang w:val="en-CA"/>
              </w:rPr>
            </w:pPr>
          </w:p>
          <w:p w14:paraId="5011EAE3" w14:textId="77777777" w:rsidR="000341C5" w:rsidRDefault="000341C5" w:rsidP="0058409D">
            <w:pPr>
              <w:spacing w:before="60" w:after="60"/>
              <w:rPr>
                <w:rStyle w:val="Hyperlink"/>
                <w:szCs w:val="22"/>
                <w:lang w:val="en-CA"/>
              </w:rPr>
            </w:pPr>
            <w:r>
              <w:rPr>
                <w:rStyle w:val="Hyperlink"/>
                <w:szCs w:val="22"/>
                <w:lang w:val="en-CA"/>
              </w:rPr>
              <w:t>+1.519.725.9797 x304</w:t>
            </w:r>
          </w:p>
          <w:p w14:paraId="5A6CE5FF" w14:textId="50905365" w:rsidR="000341C5" w:rsidRPr="003B3327" w:rsidRDefault="000341C5" w:rsidP="003B3327">
            <w:pPr>
              <w:keepNext/>
              <w:spacing w:before="60" w:after="60"/>
              <w:outlineLvl w:val="1"/>
              <w:rPr>
                <w:rStyle w:val="Hyperlink"/>
                <w:sz w:val="20"/>
                <w:lang w:val="en-CA"/>
              </w:rPr>
            </w:pPr>
            <w:r w:rsidRPr="003B3327">
              <w:rPr>
                <w:rStyle w:val="Hyperlink"/>
                <w:sz w:val="20"/>
                <w:lang w:val="en-CA"/>
              </w:rPr>
              <w:t>lowell.winger@magnumsemi.com</w:t>
            </w:r>
          </w:p>
          <w:p w14:paraId="738D647B" w14:textId="77777777" w:rsidR="00996480" w:rsidRDefault="00996480" w:rsidP="0058409D">
            <w:pPr>
              <w:spacing w:before="60" w:after="60"/>
              <w:rPr>
                <w:rStyle w:val="Hyperlink"/>
                <w:szCs w:val="22"/>
                <w:lang w:val="en-CA"/>
              </w:rPr>
            </w:pPr>
          </w:p>
          <w:p w14:paraId="1254B939" w14:textId="77777777" w:rsidR="0058409D" w:rsidRDefault="0058409D" w:rsidP="0058409D">
            <w:pPr>
              <w:spacing w:before="60" w:after="60"/>
              <w:rPr>
                <w:rStyle w:val="Hyperlink"/>
                <w:szCs w:val="22"/>
                <w:lang w:val="en-CA"/>
              </w:rPr>
            </w:pPr>
          </w:p>
          <w:p w14:paraId="575280F8" w14:textId="77777777" w:rsidR="0058409D" w:rsidRDefault="0058409D" w:rsidP="0058409D">
            <w:pPr>
              <w:spacing w:before="60" w:after="60"/>
              <w:rPr>
                <w:rStyle w:val="Hyperlink"/>
                <w:szCs w:val="22"/>
                <w:lang w:val="en-CA"/>
              </w:rPr>
            </w:pPr>
          </w:p>
          <w:p w14:paraId="06F51F25" w14:textId="77777777" w:rsidR="0084060E" w:rsidRDefault="0084060E" w:rsidP="0034005D">
            <w:pPr>
              <w:keepNext/>
              <w:spacing w:before="60" w:after="60"/>
              <w:outlineLvl w:val="2"/>
              <w:rPr>
                <w:szCs w:val="22"/>
                <w:lang w:val="en-CA"/>
              </w:rPr>
            </w:pPr>
          </w:p>
          <w:p w14:paraId="04B87BED" w14:textId="77777777" w:rsidR="0084060E" w:rsidRDefault="0084060E" w:rsidP="0034005D">
            <w:pPr>
              <w:keepNext/>
              <w:spacing w:before="60" w:after="60"/>
              <w:outlineLvl w:val="2"/>
              <w:rPr>
                <w:szCs w:val="22"/>
                <w:lang w:val="en-CA"/>
              </w:rPr>
            </w:pPr>
          </w:p>
          <w:p w14:paraId="3476F064" w14:textId="77777777" w:rsidR="0084060E" w:rsidRDefault="0084060E" w:rsidP="0034005D">
            <w:pPr>
              <w:keepNext/>
              <w:spacing w:before="60" w:after="60"/>
              <w:outlineLvl w:val="2"/>
              <w:rPr>
                <w:szCs w:val="22"/>
                <w:lang w:val="en-CA"/>
              </w:rPr>
            </w:pPr>
          </w:p>
          <w:p w14:paraId="175D4230" w14:textId="77777777" w:rsidR="0058409D" w:rsidRDefault="000D301E" w:rsidP="0034005D">
            <w:pPr>
              <w:keepNext/>
              <w:spacing w:before="60" w:after="60"/>
              <w:outlineLvl w:val="2"/>
              <w:rPr>
                <w:rFonts w:ascii="Calibri" w:hAnsi="Calibri" w:cs="Calibri"/>
                <w:color w:val="1F497D"/>
                <w:szCs w:val="22"/>
              </w:rPr>
            </w:pPr>
            <w:r>
              <w:rPr>
                <w:szCs w:val="22"/>
                <w:lang w:val="en-CA"/>
              </w:rPr>
              <w:t>+1.</w:t>
            </w:r>
            <w:r>
              <w:rPr>
                <w:rFonts w:ascii="Calibri" w:hAnsi="Calibri" w:cs="Calibri"/>
                <w:color w:val="1F497D"/>
                <w:szCs w:val="22"/>
              </w:rPr>
              <w:t xml:space="preserve"> 647.747.4172</w:t>
            </w:r>
          </w:p>
          <w:p w14:paraId="28F2483E" w14:textId="72637F4F" w:rsidR="000D301E" w:rsidRDefault="006E0D90" w:rsidP="0034005D">
            <w:pPr>
              <w:keepNext/>
              <w:spacing w:before="60" w:after="60"/>
              <w:outlineLvl w:val="2"/>
              <w:rPr>
                <w:szCs w:val="22"/>
                <w:lang w:val="en-CA"/>
              </w:rPr>
            </w:pPr>
            <w:hyperlink r:id="rId16" w:history="1">
              <w:r w:rsidR="00BD331B" w:rsidRPr="00DE18EC">
                <w:rPr>
                  <w:rStyle w:val="Hyperlink"/>
                  <w:szCs w:val="22"/>
                  <w:lang w:val="en-CA"/>
                </w:rPr>
                <w:t>Clint.Sheridan@rci.rogers.com</w:t>
              </w:r>
            </w:hyperlink>
          </w:p>
          <w:p w14:paraId="6E17F973" w14:textId="77777777" w:rsidR="00BD331B" w:rsidRDefault="00BD331B" w:rsidP="0034005D">
            <w:pPr>
              <w:keepNext/>
              <w:spacing w:before="60" w:after="60"/>
              <w:outlineLvl w:val="2"/>
              <w:rPr>
                <w:szCs w:val="22"/>
                <w:lang w:val="en-CA"/>
              </w:rPr>
            </w:pPr>
          </w:p>
          <w:p w14:paraId="28C9A571" w14:textId="77777777" w:rsidR="00BD331B" w:rsidRDefault="00BD331B" w:rsidP="0034005D">
            <w:pPr>
              <w:keepNext/>
              <w:spacing w:before="60" w:after="60"/>
              <w:outlineLvl w:val="2"/>
              <w:rPr>
                <w:szCs w:val="22"/>
                <w:lang w:val="en-CA"/>
              </w:rPr>
            </w:pPr>
          </w:p>
          <w:p w14:paraId="5ADCB2D8" w14:textId="77777777" w:rsidR="00BD331B" w:rsidRDefault="00BD331B" w:rsidP="0034005D">
            <w:pPr>
              <w:keepNext/>
              <w:spacing w:before="60" w:after="60"/>
              <w:outlineLvl w:val="2"/>
              <w:rPr>
                <w:szCs w:val="22"/>
                <w:lang w:val="en-CA"/>
              </w:rPr>
            </w:pPr>
          </w:p>
          <w:p w14:paraId="3E9D89FE" w14:textId="0F25B082" w:rsidR="00BD331B" w:rsidRDefault="00BD331B" w:rsidP="0034005D">
            <w:pPr>
              <w:keepNext/>
              <w:spacing w:before="60" w:after="60"/>
              <w:outlineLvl w:val="2"/>
              <w:rPr>
                <w:szCs w:val="22"/>
                <w:lang w:val="en-CA"/>
              </w:rPr>
            </w:pPr>
            <w:r>
              <w:rPr>
                <w:szCs w:val="22"/>
                <w:lang w:val="en-CA"/>
              </w:rPr>
              <w:t>+1.408.</w:t>
            </w:r>
            <w:r w:rsidR="003D056D">
              <w:rPr>
                <w:szCs w:val="22"/>
                <w:lang w:val="en-CA"/>
              </w:rPr>
              <w:t>490</w:t>
            </w:r>
            <w:r>
              <w:rPr>
                <w:szCs w:val="22"/>
                <w:lang w:val="en-CA"/>
              </w:rPr>
              <w:t>.</w:t>
            </w:r>
            <w:r w:rsidR="003D056D">
              <w:rPr>
                <w:szCs w:val="22"/>
                <w:lang w:val="en-CA"/>
              </w:rPr>
              <w:t>6238</w:t>
            </w:r>
          </w:p>
          <w:p w14:paraId="132A8BF4" w14:textId="3BA2EBE1" w:rsidR="00BD331B" w:rsidRPr="005B217D" w:rsidRDefault="00BD331B" w:rsidP="0034005D">
            <w:pPr>
              <w:keepNext/>
              <w:spacing w:before="60" w:after="60"/>
              <w:outlineLvl w:val="2"/>
              <w:rPr>
                <w:szCs w:val="22"/>
                <w:lang w:val="en-CA"/>
              </w:rPr>
            </w:pPr>
            <w:proofErr w:type="gramStart"/>
            <w:r w:rsidRPr="00BD331B">
              <w:rPr>
                <w:szCs w:val="22"/>
                <w:lang w:val="en-CA"/>
              </w:rPr>
              <w:t>paul.haskell@harmonicinc.com</w:t>
            </w:r>
            <w:proofErr w:type="gramEnd"/>
          </w:p>
        </w:tc>
      </w:tr>
      <w:tr w:rsidR="0058409D" w:rsidRPr="005B217D" w14:paraId="03B93261" w14:textId="77777777">
        <w:tc>
          <w:tcPr>
            <w:tcW w:w="1458" w:type="dxa"/>
          </w:tcPr>
          <w:p w14:paraId="775CD8D3" w14:textId="2F6B5266" w:rsidR="0058409D" w:rsidRPr="005B217D" w:rsidRDefault="0058409D">
            <w:pPr>
              <w:spacing w:before="60" w:after="60"/>
              <w:rPr>
                <w:i/>
                <w:szCs w:val="22"/>
                <w:lang w:val="en-CA"/>
              </w:rPr>
            </w:pPr>
            <w:r w:rsidRPr="005B217D">
              <w:rPr>
                <w:i/>
                <w:szCs w:val="22"/>
                <w:lang w:val="en-CA"/>
              </w:rPr>
              <w:lastRenderedPageBreak/>
              <w:t>Source:</w:t>
            </w:r>
          </w:p>
        </w:tc>
        <w:tc>
          <w:tcPr>
            <w:tcW w:w="8118" w:type="dxa"/>
            <w:gridSpan w:val="3"/>
          </w:tcPr>
          <w:p w14:paraId="3FF70CF7" w14:textId="77777777" w:rsidR="0058409D" w:rsidRPr="005B217D" w:rsidRDefault="0034005D">
            <w:pPr>
              <w:spacing w:before="60" w:after="60"/>
              <w:rPr>
                <w:szCs w:val="22"/>
                <w:lang w:val="en-CA"/>
              </w:rPr>
            </w:pPr>
            <w:r>
              <w:rPr>
                <w:szCs w:val="22"/>
                <w:lang w:val="en-CA"/>
              </w:rPr>
              <w:t>Cable television laboratories, cable MSOs and vendors</w:t>
            </w:r>
          </w:p>
        </w:tc>
      </w:tr>
    </w:tbl>
    <w:p w14:paraId="72CE7420"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7549D500"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2C7D5810" w14:textId="77777777" w:rsidR="00F53B17" w:rsidRDefault="00F53B17" w:rsidP="002B400E">
      <w:r>
        <w:t>This proposal is in alignment with the USNB comments related to this area, but expands on it by proposing starting numbers for Max Bitrate and Max CPB Size for the two tiers. It also proposes names for each tier: 1) Consumer (C), and High (H) for consideration.</w:t>
      </w:r>
      <w:del w:id="0" w:author="Arianne T. Hinds" w:date="2012-07-09T10:38:00Z">
        <w:r w:rsidDel="009B7DAA">
          <w:delText>.</w:delText>
        </w:r>
      </w:del>
    </w:p>
    <w:p w14:paraId="5FA8296A" w14:textId="4264500E" w:rsidR="00AA6306" w:rsidRDefault="0072449D" w:rsidP="002B400E">
      <w:r>
        <w:t xml:space="preserve">This proposal suggests that the current one-table (e.g. “single-tier”) level structure for HEVC be modified to a </w:t>
      </w:r>
      <w:r w:rsidR="002B400E">
        <w:t>two-t</w:t>
      </w:r>
      <w:r>
        <w:t>ier level structure for level</w:t>
      </w:r>
      <w:ins w:id="1" w:author="Arianne T. Hinds" w:date="2012-07-09T10:38:00Z">
        <w:r w:rsidR="009B7DAA">
          <w:t>s</w:t>
        </w:r>
      </w:ins>
      <w:r>
        <w:t xml:space="preserve"> four</w:t>
      </w:r>
      <w:r w:rsidR="002B400E">
        <w:t xml:space="preserve"> and higher</w:t>
      </w:r>
      <w:r w:rsidR="0076774F">
        <w:t>, and that both tiers remain consistent for levels lower than level four</w:t>
      </w:r>
      <w:r w:rsidR="002B400E">
        <w:t xml:space="preserve">. </w:t>
      </w:r>
      <w:r w:rsidR="00E44658">
        <w:t>This contribution expands on earlier proposals JCT-VC I0455, JCT-VC I0472, and JCT-VC I0475 from the 9</w:t>
      </w:r>
      <w:r w:rsidR="00E44658" w:rsidRPr="002F3B4A">
        <w:rPr>
          <w:vertAlign w:val="superscript"/>
        </w:rPr>
        <w:t>th</w:t>
      </w:r>
      <w:r w:rsidR="00E44658">
        <w:t xml:space="preserve"> meeting in Geneva. </w:t>
      </w:r>
      <w:r>
        <w:t xml:space="preserve"> </w:t>
      </w:r>
      <w:r w:rsidR="00DD4DD8">
        <w:t>The first</w:t>
      </w:r>
      <w:r w:rsidR="002B400E">
        <w:t xml:space="preserve"> tier is a low bit rate tier labeled “Consumer” (C); the </w:t>
      </w:r>
      <w:r w:rsidR="00DD4DD8">
        <w:t>second</w:t>
      </w:r>
      <w:r w:rsidR="002B400E">
        <w:t xml:space="preserve"> tier is a high bit rate tier labeled “High” (H). Levels between the two tiers are not nested, </w:t>
      </w:r>
      <w:r w:rsidR="002B400E" w:rsidRPr="00727A8F">
        <w:rPr>
          <w:b/>
        </w:rPr>
        <w:t>but within each tier, they are nested.</w:t>
      </w:r>
      <w:r w:rsidR="002B400E">
        <w:t xml:space="preserve"> </w:t>
      </w:r>
      <w:r w:rsidR="00AA6306">
        <w:t xml:space="preserve">Such a structure could benefit the standard by aligning decoder complexities </w:t>
      </w:r>
      <w:r w:rsidR="002B400E">
        <w:t xml:space="preserve">(based on maximum decoder performance) with </w:t>
      </w:r>
      <w:r w:rsidR="00AA6306">
        <w:t xml:space="preserve">the </w:t>
      </w:r>
      <w:r w:rsidR="00DD4DD8">
        <w:t>bitrate</w:t>
      </w:r>
      <w:r w:rsidR="00AA6306">
        <w:t xml:space="preserve"> requirements of </w:t>
      </w:r>
      <w:r w:rsidR="00DD4DD8">
        <w:t>applications</w:t>
      </w:r>
      <w:r w:rsidR="00AA6306">
        <w:t xml:space="preserve"> </w:t>
      </w:r>
      <w:r w:rsidR="00DD4DD8">
        <w:t xml:space="preserve">associated with </w:t>
      </w:r>
      <w:r w:rsidR="00AA6306">
        <w:t>“Consumer” and “High”.</w:t>
      </w:r>
      <w:r w:rsidR="005D303F">
        <w:t xml:space="preserve"> </w:t>
      </w:r>
      <w:r w:rsidR="000C680B">
        <w:t>This aids in product compliance to</w:t>
      </w:r>
      <w:r w:rsidR="00E44658">
        <w:t xml:space="preserve"> the HEVC standard. </w:t>
      </w:r>
    </w:p>
    <w:p w14:paraId="5149ABE9" w14:textId="77777777" w:rsidR="00745F6B" w:rsidRPr="005B217D" w:rsidRDefault="00745F6B" w:rsidP="00E11923">
      <w:pPr>
        <w:pStyle w:val="Heading1"/>
        <w:rPr>
          <w:lang w:val="en-CA"/>
        </w:rPr>
      </w:pPr>
      <w:r w:rsidRPr="005B217D">
        <w:rPr>
          <w:lang w:val="en-CA"/>
        </w:rPr>
        <w:t>Intr</w:t>
      </w:r>
      <w:r w:rsidR="00210E04">
        <w:rPr>
          <w:lang w:val="en-CA"/>
        </w:rPr>
        <w:t>oduction</w:t>
      </w:r>
    </w:p>
    <w:p w14:paraId="1254F2C6" w14:textId="1D600613" w:rsidR="00984342" w:rsidRDefault="003E64BD" w:rsidP="009B2309">
      <w:pPr>
        <w:keepNext/>
      </w:pPr>
      <w:r>
        <w:t xml:space="preserve">JCT-VC I0455, JCT-VC I0472, and JCT-VC I0475 each suggest that a non-nested level structure </w:t>
      </w:r>
      <w:r w:rsidR="003F51C8">
        <w:t xml:space="preserve">is required to support larger picture resolutions (when compared to those supported in a lower level) at a bitrate that is lower than the maximum bitrate required at the lower level.  For example, in Table A-1 </w:t>
      </w:r>
      <w:r w:rsidR="00F668B4">
        <w:t>(</w:t>
      </w:r>
      <w:ins w:id="2" w:author="Arianne T. Hinds" w:date="2012-07-09T10:40:00Z">
        <w:r w:rsidR="009B7DAA">
          <w:t xml:space="preserve">replicated from JCT-VC I1003-d3; </w:t>
        </w:r>
      </w:ins>
      <w:r w:rsidR="00F668B4">
        <w:t>see</w:t>
      </w:r>
      <w:del w:id="3" w:author="Arianne T. Hinds" w:date="2012-07-09T10:40:00Z">
        <w:r w:rsidR="00F668B4" w:rsidDel="009B7DAA">
          <w:delText xml:space="preserve"> table </w:delText>
        </w:r>
        <w:r w:rsidR="000A77CE" w:rsidDel="009B7DAA">
          <w:delText>A-1</w:delText>
        </w:r>
      </w:del>
      <w:r w:rsidR="000A77CE">
        <w:t xml:space="preserve"> </w:t>
      </w:r>
      <w:r w:rsidR="00F668B4">
        <w:t>below)</w:t>
      </w:r>
      <w:r w:rsidR="00984342">
        <w:t xml:space="preserve">, </w:t>
      </w:r>
      <w:r w:rsidR="00984342" w:rsidRPr="00984342">
        <w:t>Level 5</w:t>
      </w:r>
      <w:r w:rsidR="00C26D6C">
        <w:t>,</w:t>
      </w:r>
      <w:r w:rsidR="00984342" w:rsidRPr="00984342">
        <w:t xml:space="preserve"> </w:t>
      </w:r>
      <w:r w:rsidR="009B2309">
        <w:t xml:space="preserve">which </w:t>
      </w:r>
      <w:r w:rsidR="00984342" w:rsidRPr="00984342">
        <w:t>support</w:t>
      </w:r>
      <w:r w:rsidR="000A77CE">
        <w:t>s</w:t>
      </w:r>
      <w:r w:rsidR="009B2309">
        <w:t xml:space="preserve"> </w:t>
      </w:r>
      <w:r w:rsidR="00984342" w:rsidRPr="00984342">
        <w:t xml:space="preserve">the “lower” level </w:t>
      </w:r>
      <w:r w:rsidR="000A77CE">
        <w:t xml:space="preserve">max </w:t>
      </w:r>
      <w:proofErr w:type="spellStart"/>
      <w:r w:rsidR="000A77CE">
        <w:t>luma</w:t>
      </w:r>
      <w:proofErr w:type="spellEnd"/>
      <w:r w:rsidR="000A77CE">
        <w:t xml:space="preserve"> rate </w:t>
      </w:r>
      <w:r w:rsidR="009B2309">
        <w:t>for 4Kp30,</w:t>
      </w:r>
      <w:r w:rsidR="00984342" w:rsidRPr="00984342">
        <w:t xml:space="preserve"> includes support for Level 4.3 (the “higher” level for 1080p60 requiring 50 max Mbps) and not strictly support for Level 4.2 (the “lower” level for</w:t>
      </w:r>
      <w:r w:rsidR="009B2309">
        <w:t xml:space="preserve"> 1080p60 requiring 30 max Mbps).  </w:t>
      </w:r>
      <w:r w:rsidR="00984342" w:rsidRPr="00984342">
        <w:t>  This forces Level 5 support to be higher than 50 Mbps to be consistent with level 4.3 (</w:t>
      </w:r>
      <w:r w:rsidR="00C26D6C">
        <w:t xml:space="preserve">e.g. </w:t>
      </w:r>
      <w:r w:rsidR="00984342" w:rsidRPr="00984342">
        <w:t>forcing Level 4.3 to not be higher to ensure Level 5 support is consistent) when different values may be more appropriate for the level definitions.</w:t>
      </w:r>
      <w:r w:rsidR="000D7D3E">
        <w:t xml:space="preserve">  </w:t>
      </w:r>
    </w:p>
    <w:p w14:paraId="5FF24356" w14:textId="4A821937" w:rsidR="00AD73DF" w:rsidRDefault="00C26D6C" w:rsidP="00045BA6">
      <w:pPr>
        <w:keepNext/>
      </w:pPr>
      <w:r>
        <w:t>These contributions were discussed as reported in the 9th meeting</w:t>
      </w:r>
      <w:r w:rsidR="00A76D06">
        <w:t>’s</w:t>
      </w:r>
      <w:r>
        <w:t xml:space="preserve"> meeting report</w:t>
      </w:r>
      <w:r w:rsidR="003D056D">
        <w:t xml:space="preserve"> available as JCTVC-I notes dD.doc</w:t>
      </w:r>
      <w:del w:id="4" w:author="Arianne T. Hinds" w:date="2012-07-09T10:41:00Z">
        <w:r w:rsidR="000D7D3E" w:rsidDel="009B7DAA">
          <w:delText xml:space="preserve"> </w:delText>
        </w:r>
      </w:del>
      <w:r w:rsidR="000D7D3E">
        <w:t>.  H</w:t>
      </w:r>
      <w:r w:rsidR="00A76D06">
        <w:t xml:space="preserve">owever, </w:t>
      </w:r>
      <w:r>
        <w:t>the nested l</w:t>
      </w:r>
      <w:r w:rsidR="00E87268">
        <w:t>evel structure</w:t>
      </w:r>
      <w:r w:rsidR="000D7D3E">
        <w:t>, as defined in previous drafts of the HEVC specification, was not changed</w:t>
      </w:r>
      <w:r w:rsidR="00351448">
        <w:t>,</w:t>
      </w:r>
      <w:r w:rsidR="000D7D3E">
        <w:t xml:space="preserve"> </w:t>
      </w:r>
      <w:r>
        <w:t>pending further study</w:t>
      </w:r>
      <w:r w:rsidR="00A76D06">
        <w:t xml:space="preserve"> by the committee</w:t>
      </w:r>
      <w:r>
        <w:t>.</w:t>
      </w:r>
      <w:r w:rsidR="000D7D3E">
        <w:t xml:space="preserve"> </w:t>
      </w:r>
    </w:p>
    <w:p w14:paraId="6C0E16ED" w14:textId="2FC0315D" w:rsidR="00045BA6" w:rsidRDefault="00351448" w:rsidP="00045BA6">
      <w:pPr>
        <w:keepNext/>
      </w:pPr>
      <w:r>
        <w:t>This</w:t>
      </w:r>
      <w:r w:rsidR="00045BA6">
        <w:t xml:space="preserve"> proposal addresses </w:t>
      </w:r>
      <w:r>
        <w:t xml:space="preserve">the </w:t>
      </w:r>
      <w:r w:rsidR="00045BA6">
        <w:t xml:space="preserve">concerns raised in </w:t>
      </w:r>
      <w:r w:rsidR="003D056D">
        <w:t xml:space="preserve">JCT-VC </w:t>
      </w:r>
      <w:r w:rsidR="00045BA6">
        <w:t xml:space="preserve">I0455, </w:t>
      </w:r>
      <w:r w:rsidR="003D056D">
        <w:t xml:space="preserve">JCT-VC </w:t>
      </w:r>
      <w:r w:rsidR="00045BA6">
        <w:t xml:space="preserve">I0472, and </w:t>
      </w:r>
      <w:r w:rsidR="003D056D">
        <w:t xml:space="preserve">JCT-VC </w:t>
      </w:r>
      <w:r w:rsidR="00045BA6">
        <w:t>I0475</w:t>
      </w:r>
      <w:r>
        <w:t>, i.e.</w:t>
      </w:r>
      <w:r w:rsidR="00045BA6">
        <w:t xml:space="preserve"> that a non-nested </w:t>
      </w:r>
      <w:ins w:id="5" w:author="Arianne T. Hinds" w:date="2012-07-09T10:41:00Z">
        <w:r w:rsidR="009B7DAA">
          <w:t>t</w:t>
        </w:r>
      </w:ins>
      <w:del w:id="6" w:author="Arianne T. Hinds" w:date="2012-07-09T10:41:00Z">
        <w:r w:rsidR="005D303F" w:rsidDel="009B7DAA">
          <w:delText>T</w:delText>
        </w:r>
      </w:del>
      <w:r w:rsidR="005D303F">
        <w:t>ier</w:t>
      </w:r>
      <w:r w:rsidR="0076774F">
        <w:t xml:space="preserve"> ap</w:t>
      </w:r>
      <w:r w:rsidR="0013162F">
        <w:t>proach (such as between the proposed two tier structure</w:t>
      </w:r>
      <w:proofErr w:type="gramStart"/>
      <w:r w:rsidR="00045BA6">
        <w:t>)  is</w:t>
      </w:r>
      <w:proofErr w:type="gramEnd"/>
      <w:r w:rsidR="00045BA6">
        <w:t xml:space="preserve"> needed to align costs of decoders with performance expectations </w:t>
      </w:r>
      <w:r w:rsidR="0013162F">
        <w:t>for low bitrate and high bitrate applications</w:t>
      </w:r>
      <w:r w:rsidR="00045BA6">
        <w:t>. A “Consumer” tier is proposed for decoders that need a low maximum performance limit that is more suitably in range of consumer performance expectations.</w:t>
      </w:r>
      <w:r w:rsidR="005D303F">
        <w:t xml:space="preserve"> It is important to note that within this tier</w:t>
      </w:r>
      <w:ins w:id="7" w:author="Arianne T. Hinds" w:date="2012-07-09T10:43:00Z">
        <w:r w:rsidR="009B7DAA">
          <w:t>, the</w:t>
        </w:r>
      </w:ins>
      <w:del w:id="8" w:author="Arianne T. Hinds" w:date="2012-07-09T10:43:00Z">
        <w:r w:rsidR="005D303F" w:rsidDel="009B7DAA">
          <w:delText xml:space="preserve"> that are</w:delText>
        </w:r>
      </w:del>
      <w:r w:rsidR="005D303F">
        <w:t xml:space="preserve"> levels are nested.</w:t>
      </w:r>
      <w:r w:rsidR="00045BA6">
        <w:t xml:space="preserve"> This can greatly reduce the costs of consumer level decoders.  A “High” tier is proposed for decoders that are used for contribution or production applications where the decoders need a higher level of performance and a higher set max performance.  The increased performance between the two tiers justifies the </w:t>
      </w:r>
      <w:r w:rsidR="00045BA6">
        <w:lastRenderedPageBreak/>
        <w:t xml:space="preserve">increased costs of the decoder. It is believed that this separation is a natural division of the product market and will not cause artificial fragmentation of the market due to the differences between consumer applications </w:t>
      </w:r>
      <w:del w:id="9" w:author="Arianne T. Hinds" w:date="2012-07-09T10:43:00Z">
        <w:r w:rsidR="00045BA6" w:rsidDel="009B7DAA">
          <w:delText>from</w:delText>
        </w:r>
      </w:del>
      <w:r w:rsidR="00045BA6">
        <w:t xml:space="preserve"> contribution/production applications.</w:t>
      </w:r>
    </w:p>
    <w:p w14:paraId="73927662" w14:textId="77777777" w:rsidR="00045BA6" w:rsidRDefault="00045BA6" w:rsidP="00045BA6">
      <w:pPr>
        <w:keepNext/>
      </w:pPr>
      <w:r>
        <w:t>The proposal is described on the levels table (Table 1</w:t>
      </w:r>
      <w:r w:rsidR="005D303F">
        <w:t xml:space="preserve"> &amp; 2</w:t>
      </w:r>
      <w:r>
        <w:t xml:space="preserve">) </w:t>
      </w:r>
      <w:r w:rsidR="005D303F">
        <w:t xml:space="preserve">,respectively for each proposed tier, </w:t>
      </w:r>
      <w:r>
        <w:t xml:space="preserve">resulting from modifications to the existing levels table taken from the Committee Draft of the specification (Table </w:t>
      </w:r>
      <w:r w:rsidR="005D303F">
        <w:t>A-1</w:t>
      </w:r>
      <w:r>
        <w:t xml:space="preserve">).  In table 1, the consumer tier (“C”) replaces levels 4,5, and 6 with levels 4C, 5C, and 6C. </w:t>
      </w:r>
    </w:p>
    <w:p w14:paraId="54D48A35" w14:textId="77777777" w:rsidR="00045BA6" w:rsidRDefault="00045BA6" w:rsidP="00045BA6">
      <w:pPr>
        <w:keepNext/>
      </w:pPr>
      <w:r>
        <w:t>Resolutions in each level are changed to keep the Consumer tier and High tier levels in alignment.</w:t>
      </w:r>
      <w:r w:rsidR="00C945D5">
        <w:t xml:space="preserve"> This information is only in the proposal and not proposed to be part of the permanent table.</w:t>
      </w:r>
      <w:r>
        <w:t xml:space="preserve"> It is believed level 4 (both C and H) will handle existing HD resolutions. Level 5 will handle 4K resolutions (a natural product upgrade from HD in terms of services) at a lower bit rate level in both tiers. Lastly level 6will handle </w:t>
      </w:r>
      <w:proofErr w:type="spellStart"/>
      <w:r>
        <w:t>upto</w:t>
      </w:r>
      <w:proofErr w:type="spellEnd"/>
      <w:r>
        <w:t xml:space="preserve"> UHDTV with increased </w:t>
      </w:r>
      <w:proofErr w:type="spellStart"/>
      <w:r>
        <w:t>framerates</w:t>
      </w:r>
      <w:proofErr w:type="spellEnd"/>
      <w:r>
        <w:t xml:space="preserve"> to 120 fps and higher bit rate needs.  Sublevels are created to indicate higher </w:t>
      </w:r>
      <w:proofErr w:type="spellStart"/>
      <w:r>
        <w:t>framerates</w:t>
      </w:r>
      <w:proofErr w:type="spellEnd"/>
      <w:r>
        <w:t xml:space="preserve"> (30, 60, 120) of the group level resolution.</w:t>
      </w:r>
    </w:p>
    <w:p w14:paraId="78C6EFCA" w14:textId="77777777" w:rsidR="00045BA6" w:rsidRDefault="00045BA6" w:rsidP="00045BA6">
      <w:pPr>
        <w:keepNext/>
      </w:pPr>
      <w:r>
        <w:t xml:space="preserve">Other </w:t>
      </w:r>
      <w:proofErr w:type="gramStart"/>
      <w:r>
        <w:t>changes on Table 1</w:t>
      </w:r>
      <w:r w:rsidR="00C945D5">
        <w:t>&amp; 2 columns</w:t>
      </w:r>
      <w:r>
        <w:t xml:space="preserve"> reflects</w:t>
      </w:r>
      <w:proofErr w:type="gramEnd"/>
      <w:r>
        <w:t xml:space="preserve"> adjustments due to resolution changes in accord</w:t>
      </w:r>
      <w:r w:rsidR="00AB7E04">
        <w:t>ance to Table A-4 picture sizes</w:t>
      </w:r>
      <w:r>
        <w:t>.</w:t>
      </w:r>
    </w:p>
    <w:p w14:paraId="02E9FEBD" w14:textId="77777777" w:rsidR="00045BA6" w:rsidRDefault="00045BA6" w:rsidP="00045BA6">
      <w:pPr>
        <w:keepNext/>
      </w:pPr>
      <w:r>
        <w:t>The proposal advocates a non-nested two tier approach for levels 4 and higher</w:t>
      </w:r>
      <w:r w:rsidR="00C945D5">
        <w:t xml:space="preserve"> when within each tier levels are nested</w:t>
      </w:r>
      <w:r>
        <w:t xml:space="preserve">. It also </w:t>
      </w:r>
      <w:proofErr w:type="spellStart"/>
      <w:r>
        <w:t>proposes</w:t>
      </w:r>
      <w:r w:rsidR="00C945D5">
        <w:t>adjusted</w:t>
      </w:r>
      <w:proofErr w:type="spellEnd"/>
      <w:r w:rsidR="00C945D5">
        <w:t xml:space="preserve"> Max bitrate and Max </w:t>
      </w:r>
      <w:proofErr w:type="spellStart"/>
      <w:r w:rsidR="00C945D5">
        <w:t>CPBsize</w:t>
      </w:r>
      <w:proofErr w:type="spellEnd"/>
      <w:r w:rsidR="00C945D5">
        <w:t xml:space="preserve"> numbers for each level (4 above) for each respective tier</w:t>
      </w:r>
      <w:proofErr w:type="gramStart"/>
      <w:r w:rsidR="00C945D5">
        <w:t>.</w:t>
      </w:r>
      <w:r>
        <w:t>.</w:t>
      </w:r>
      <w:proofErr w:type="gramEnd"/>
      <w:r>
        <w:t xml:space="preserve"> </w:t>
      </w:r>
    </w:p>
    <w:p w14:paraId="65DE50EE" w14:textId="77777777" w:rsidR="00045BA6" w:rsidRDefault="00045BA6" w:rsidP="00045BA6"/>
    <w:p w14:paraId="07B386D8" w14:textId="28616B3A" w:rsidR="001F0E10" w:rsidRPr="001F0E10" w:rsidRDefault="00393280" w:rsidP="001F0E10">
      <w:pPr>
        <w:rPr>
          <w:ins w:id="10" w:author="Arianne T. Hinds" w:date="2012-07-09T10:47:00Z"/>
          <w:rPrChange w:id="11" w:author="Arianne T. Hinds" w:date="2012-07-09T10:48:00Z">
            <w:rPr>
              <w:ins w:id="12" w:author="Arianne T. Hinds" w:date="2012-07-09T10:47:00Z"/>
              <w:b/>
            </w:rPr>
          </w:rPrChange>
        </w:rPr>
        <w:pPrChange w:id="13" w:author="Arianne T. Hinds" w:date="2012-07-09T10:48:00Z">
          <w:pPr>
            <w:spacing w:after="200" w:line="276" w:lineRule="auto"/>
          </w:pPr>
        </w:pPrChange>
      </w:pPr>
      <w:r>
        <w:t>Proposed Changes</w:t>
      </w:r>
      <w:r w:rsidR="00045BA6">
        <w:t>: (dropped levels</w:t>
      </w:r>
      <w:proofErr w:type="gramStart"/>
      <w:r w:rsidR="00045BA6">
        <w:t>:4.2</w:t>
      </w:r>
      <w:proofErr w:type="gramEnd"/>
      <w:r w:rsidR="00045BA6">
        <w:t xml:space="preserve">, 5.2, 6.1) , 4=4C, 5=5C, 6=6C, 4.3=4U, 5.2=5U, 6.2= 6U, sublevels by </w:t>
      </w:r>
      <w:proofErr w:type="spellStart"/>
      <w:r w:rsidR="00045BA6">
        <w:t>framerate</w:t>
      </w:r>
      <w:proofErr w:type="spellEnd"/>
      <w:r w:rsidR="00AB7E04">
        <w:t>. Number</w:t>
      </w:r>
      <w:r w:rsidR="00C945D5">
        <w:t>s</w:t>
      </w:r>
      <w:r w:rsidR="00AB7E04">
        <w:t xml:space="preserve"> suggested for the consumer and high tiers are in the proposed tables.</w:t>
      </w:r>
    </w:p>
    <w:p w14:paraId="03136A09" w14:textId="0D48C5CB" w:rsidR="001F0E10" w:rsidRPr="001F0E10" w:rsidRDefault="001F0E10" w:rsidP="005B17A3">
      <w:pPr>
        <w:keepNext/>
        <w:spacing w:after="200" w:line="276" w:lineRule="auto"/>
        <w:jc w:val="center"/>
        <w:rPr>
          <w:b/>
          <w:rPrChange w:id="14" w:author="Arianne T. Hinds" w:date="2012-07-09T10:47:00Z">
            <w:rPr/>
          </w:rPrChange>
        </w:rPr>
        <w:pPrChange w:id="15" w:author="Arianne T. Hinds" w:date="2012-07-09T10:49:00Z">
          <w:pPr/>
        </w:pPrChange>
      </w:pPr>
      <w:ins w:id="16" w:author="Arianne T. Hinds" w:date="2012-07-09T10:47:00Z">
        <w:r>
          <w:rPr>
            <w:b/>
          </w:rPr>
          <w:lastRenderedPageBreak/>
          <w:t xml:space="preserve">Table 1: </w:t>
        </w:r>
        <w:r w:rsidRPr="006A4E3E">
          <w:rPr>
            <w:b/>
          </w:rPr>
          <w:t>Level</w:t>
        </w:r>
        <w:r>
          <w:rPr>
            <w:b/>
          </w:rPr>
          <w:t xml:space="preserve">s Table with Consumer </w:t>
        </w:r>
        <w:r w:rsidRPr="006A4E3E">
          <w:rPr>
            <w:b/>
          </w:rPr>
          <w:t>Tier</w:t>
        </w:r>
      </w:ins>
    </w:p>
    <w:tbl>
      <w:tblPr>
        <w:tblW w:w="10692" w:type="dxa"/>
        <w:jc w:val="center"/>
        <w:tblInd w:w="1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1890"/>
        <w:gridCol w:w="1548"/>
        <w:gridCol w:w="1296"/>
        <w:gridCol w:w="1350"/>
        <w:gridCol w:w="1062"/>
        <w:gridCol w:w="1350"/>
        <w:gridCol w:w="1440"/>
      </w:tblGrid>
      <w:tr w:rsidR="00D742B2" w:rsidRPr="00A43E00" w14:paraId="394813A7" w14:textId="77777777" w:rsidTr="009C4405">
        <w:trPr>
          <w:trHeight w:val="1292"/>
          <w:jc w:val="center"/>
        </w:trPr>
        <w:tc>
          <w:tcPr>
            <w:tcW w:w="756" w:type="dxa"/>
          </w:tcPr>
          <w:p w14:paraId="7E4BBB5B"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b/>
                <w:lang w:val="en-GB" w:eastAsia="ja-JP"/>
              </w:rPr>
            </w:pPr>
            <w:r>
              <w:br w:type="page"/>
            </w:r>
            <w:r w:rsidRPr="00353EB3">
              <w:rPr>
                <w:b/>
              </w:rPr>
              <w:t xml:space="preserve"> HEVC Working Draft</w:t>
            </w:r>
            <w:r w:rsidRPr="00245F3D">
              <w:rPr>
                <w:rFonts w:eastAsia="Malgun Gothic" w:hint="eastAsia"/>
                <w:b/>
                <w:lang w:val="en-GB" w:eastAsia="ja-JP"/>
              </w:rPr>
              <w:t>Level</w:t>
            </w:r>
          </w:p>
        </w:tc>
        <w:tc>
          <w:tcPr>
            <w:tcW w:w="1890" w:type="dxa"/>
          </w:tcPr>
          <w:p w14:paraId="3A5F958F" w14:textId="77777777" w:rsidR="00D742B2" w:rsidRPr="009D62B4" w:rsidRDefault="00D742B2" w:rsidP="005B17A3">
            <w:pPr>
              <w:keepNext/>
              <w:tabs>
                <w:tab w:val="left" w:pos="794"/>
                <w:tab w:val="left" w:pos="1191"/>
                <w:tab w:val="left" w:pos="1588"/>
                <w:tab w:val="left" w:pos="1985"/>
              </w:tabs>
              <w:spacing w:before="40" w:after="40"/>
              <w:jc w:val="both"/>
              <w:rPr>
                <w:rFonts w:eastAsia="Malgun Gothic"/>
                <w:b/>
                <w:color w:val="7F7F7F" w:themeColor="text1" w:themeTint="80"/>
                <w:lang w:val="it-IT" w:eastAsia="ja-JP"/>
              </w:rPr>
            </w:pPr>
            <w:r w:rsidRPr="009D62B4">
              <w:rPr>
                <w:rFonts w:eastAsia="Malgun Gothic"/>
                <w:b/>
                <w:color w:val="7F7F7F" w:themeColor="text1" w:themeTint="80"/>
                <w:lang w:val="it-IT" w:eastAsia="ja-JP"/>
              </w:rPr>
              <w:t>Picture Resolution</w:t>
            </w:r>
            <w:r w:rsidR="00EB0115" w:rsidRPr="009D62B4">
              <w:rPr>
                <w:rFonts w:eastAsia="Malgun Gothic"/>
                <w:b/>
                <w:color w:val="7F7F7F" w:themeColor="text1" w:themeTint="80"/>
                <w:lang w:val="it-IT" w:eastAsia="ja-JP"/>
              </w:rPr>
              <w:t xml:space="preserve"> (information only)</w:t>
            </w:r>
          </w:p>
        </w:tc>
        <w:tc>
          <w:tcPr>
            <w:tcW w:w="1548" w:type="dxa"/>
            <w:shd w:val="clear" w:color="auto" w:fill="auto"/>
          </w:tcPr>
          <w:p w14:paraId="7FF96065" w14:textId="77777777" w:rsidR="00D742B2" w:rsidRPr="00245F3D" w:rsidRDefault="00D742B2" w:rsidP="001F0E10">
            <w:pPr>
              <w:keepNext/>
              <w:tabs>
                <w:tab w:val="left" w:pos="794"/>
                <w:tab w:val="left" w:pos="1191"/>
                <w:tab w:val="left" w:pos="1588"/>
                <w:tab w:val="left" w:pos="1985"/>
              </w:tabs>
              <w:spacing w:before="40" w:after="40"/>
              <w:rPr>
                <w:rFonts w:eastAsia="Malgun Gothic"/>
                <w:b/>
                <w:lang w:val="it-IT" w:eastAsia="ja-JP"/>
              </w:rPr>
              <w:pPrChange w:id="17" w:author="Arianne T. Hinds" w:date="2012-07-09T10:48:00Z">
                <w:pPr>
                  <w:keepNext/>
                  <w:tabs>
                    <w:tab w:val="left" w:pos="794"/>
                    <w:tab w:val="left" w:pos="1191"/>
                    <w:tab w:val="left" w:pos="1588"/>
                    <w:tab w:val="left" w:pos="1985"/>
                  </w:tabs>
                  <w:spacing w:before="40" w:after="40"/>
                </w:pPr>
              </w:pPrChange>
            </w:pPr>
            <w:r w:rsidRPr="00245F3D">
              <w:rPr>
                <w:rFonts w:eastAsia="Malgun Gothic" w:hint="eastAsia"/>
                <w:b/>
                <w:lang w:val="it-IT" w:eastAsia="ja-JP"/>
              </w:rPr>
              <w:t>Max</w:t>
            </w:r>
            <w:r w:rsidR="009C4405">
              <w:rPr>
                <w:rFonts w:eastAsia="Malgun Gothic"/>
                <w:b/>
                <w:lang w:val="it-IT" w:eastAsia="ja-JP"/>
              </w:rPr>
              <w:t xml:space="preserve"> </w:t>
            </w:r>
            <w:r w:rsidRPr="00245F3D">
              <w:rPr>
                <w:rFonts w:eastAsia="Malgun Gothic" w:hint="eastAsia"/>
                <w:b/>
                <w:lang w:val="it-IT" w:eastAsia="ja-JP"/>
              </w:rPr>
              <w:t xml:space="preserve">luma pixel rate </w:t>
            </w:r>
            <w:r w:rsidRPr="00245F3D">
              <w:rPr>
                <w:rFonts w:eastAsia="Malgun Gothic"/>
                <w:b/>
                <w:lang w:val="it-IT" w:eastAsia="ja-JP"/>
              </w:rPr>
              <w:t>MaxLumaPR</w:t>
            </w:r>
          </w:p>
          <w:p w14:paraId="1CF3ED8B" w14:textId="77777777" w:rsidR="00D742B2" w:rsidRPr="00245F3D" w:rsidRDefault="00D742B2" w:rsidP="001F0E10">
            <w:pPr>
              <w:keepNext/>
              <w:tabs>
                <w:tab w:val="left" w:pos="794"/>
                <w:tab w:val="left" w:pos="1191"/>
                <w:tab w:val="left" w:pos="1588"/>
                <w:tab w:val="left" w:pos="1985"/>
              </w:tabs>
              <w:spacing w:before="40" w:after="40"/>
              <w:rPr>
                <w:rFonts w:eastAsia="Malgun Gothic"/>
                <w:b/>
                <w:lang w:val="it-IT" w:eastAsia="ja-JP"/>
              </w:rPr>
              <w:pPrChange w:id="18" w:author="Arianne T. Hinds" w:date="2012-07-09T10:48:00Z">
                <w:pPr>
                  <w:keepNext/>
                  <w:tabs>
                    <w:tab w:val="left" w:pos="794"/>
                    <w:tab w:val="left" w:pos="1191"/>
                    <w:tab w:val="left" w:pos="1588"/>
                    <w:tab w:val="left" w:pos="1985"/>
                  </w:tabs>
                  <w:spacing w:before="40" w:after="40"/>
                </w:pPr>
              </w:pPrChange>
            </w:pPr>
            <w:r w:rsidRPr="00245F3D">
              <w:rPr>
                <w:rFonts w:eastAsia="Malgun Gothic" w:hint="eastAsia"/>
                <w:b/>
                <w:lang w:val="it-IT" w:eastAsia="ja-JP"/>
              </w:rPr>
              <w:t>(</w:t>
            </w:r>
            <w:r w:rsidRPr="00245F3D">
              <w:rPr>
                <w:rFonts w:eastAsia="Malgun Gothic"/>
                <w:b/>
                <w:lang w:val="en-GB" w:eastAsia="ja-JP"/>
              </w:rPr>
              <w:t>samples</w:t>
            </w:r>
            <w:r w:rsidRPr="00245F3D">
              <w:rPr>
                <w:rFonts w:eastAsia="Malgun Gothic" w:hint="eastAsia"/>
                <w:b/>
                <w:lang w:val="en-GB" w:eastAsia="ja-JP"/>
              </w:rPr>
              <w:t>/sec)</w:t>
            </w:r>
          </w:p>
        </w:tc>
        <w:tc>
          <w:tcPr>
            <w:tcW w:w="1296" w:type="dxa"/>
            <w:shd w:val="clear" w:color="auto" w:fill="auto"/>
          </w:tcPr>
          <w:p w14:paraId="54ECA1DF" w14:textId="77777777" w:rsidR="00D742B2" w:rsidRPr="00245F3D" w:rsidRDefault="00D742B2" w:rsidP="001F0E10">
            <w:pPr>
              <w:keepNext/>
              <w:tabs>
                <w:tab w:val="left" w:pos="794"/>
                <w:tab w:val="left" w:pos="1191"/>
                <w:tab w:val="left" w:pos="1588"/>
                <w:tab w:val="left" w:pos="1985"/>
              </w:tabs>
              <w:spacing w:before="40" w:after="40"/>
              <w:rPr>
                <w:rFonts w:eastAsia="Malgun Gothic"/>
                <w:b/>
                <w:lang w:val="it-IT" w:eastAsia="ja-JP"/>
              </w:rPr>
              <w:pPrChange w:id="19" w:author="Arianne T. Hinds" w:date="2012-07-09T10:48:00Z">
                <w:pPr>
                  <w:keepNext/>
                  <w:tabs>
                    <w:tab w:val="left" w:pos="794"/>
                    <w:tab w:val="left" w:pos="1191"/>
                    <w:tab w:val="left" w:pos="1588"/>
                    <w:tab w:val="left" w:pos="1985"/>
                  </w:tabs>
                  <w:spacing w:before="40" w:after="40"/>
                </w:pPr>
              </w:pPrChange>
            </w:pPr>
            <w:r w:rsidRPr="00245F3D">
              <w:rPr>
                <w:rFonts w:eastAsia="Malgun Gothic" w:hint="eastAsia"/>
                <w:b/>
                <w:lang w:val="it-IT" w:eastAsia="ja-JP"/>
              </w:rPr>
              <w:t xml:space="preserve">Max luma picture size </w:t>
            </w:r>
            <w:r w:rsidR="009C4405">
              <w:rPr>
                <w:rFonts w:eastAsia="Malgun Gothic"/>
                <w:b/>
                <w:lang w:val="it-IT" w:eastAsia="ja-JP"/>
              </w:rPr>
              <w:t xml:space="preserve">MaxLumaFS </w:t>
            </w:r>
            <w:r w:rsidRPr="00245F3D">
              <w:rPr>
                <w:rFonts w:eastAsia="Malgun Gothic" w:hint="eastAsia"/>
                <w:b/>
                <w:lang w:val="it-IT" w:eastAsia="ja-JP"/>
              </w:rPr>
              <w:t>(</w:t>
            </w:r>
            <w:r w:rsidRPr="00245F3D">
              <w:rPr>
                <w:rFonts w:eastAsia="Malgun Gothic"/>
                <w:b/>
                <w:lang w:val="en-GB" w:eastAsia="ja-JP"/>
              </w:rPr>
              <w:t>samples</w:t>
            </w:r>
            <w:r w:rsidRPr="00245F3D">
              <w:rPr>
                <w:rFonts w:eastAsia="Malgun Gothic" w:hint="eastAsia"/>
                <w:b/>
                <w:lang w:val="en-GB" w:eastAsia="ja-JP"/>
              </w:rPr>
              <w:t>)</w:t>
            </w:r>
          </w:p>
        </w:tc>
        <w:tc>
          <w:tcPr>
            <w:tcW w:w="1350" w:type="dxa"/>
            <w:shd w:val="clear" w:color="auto" w:fill="auto"/>
          </w:tcPr>
          <w:p w14:paraId="150AC094" w14:textId="77777777" w:rsidR="00D742B2" w:rsidRPr="009D62B4" w:rsidRDefault="00D742B2" w:rsidP="001F0E10">
            <w:pPr>
              <w:keepNext/>
              <w:tabs>
                <w:tab w:val="left" w:pos="794"/>
                <w:tab w:val="left" w:pos="1191"/>
                <w:tab w:val="left" w:pos="1588"/>
                <w:tab w:val="left" w:pos="1985"/>
              </w:tabs>
              <w:spacing w:before="40" w:after="40"/>
              <w:rPr>
                <w:rFonts w:eastAsia="Malgun Gothic"/>
                <w:b/>
                <w:lang w:val="en-GB" w:eastAsia="ja-JP"/>
              </w:rPr>
              <w:pPrChange w:id="20" w:author="Arianne T. Hinds" w:date="2012-07-09T10:48:00Z">
                <w:pPr>
                  <w:keepNext/>
                  <w:tabs>
                    <w:tab w:val="left" w:pos="794"/>
                    <w:tab w:val="left" w:pos="1191"/>
                    <w:tab w:val="left" w:pos="1588"/>
                    <w:tab w:val="left" w:pos="1985"/>
                  </w:tabs>
                  <w:spacing w:before="40" w:after="40"/>
                </w:pPr>
              </w:pPrChange>
            </w:pPr>
            <w:r w:rsidRPr="009D62B4">
              <w:rPr>
                <w:rFonts w:eastAsia="Malgun Gothic" w:hint="eastAsia"/>
                <w:b/>
                <w:lang w:val="en-GB" w:eastAsia="ja-JP"/>
              </w:rPr>
              <w:t xml:space="preserve">Max bit rate </w:t>
            </w:r>
            <w:proofErr w:type="spellStart"/>
            <w:r w:rsidRPr="009D62B4">
              <w:rPr>
                <w:rFonts w:eastAsia="Malgun Gothic"/>
                <w:b/>
                <w:lang w:val="en-GB" w:eastAsia="ja-JP"/>
              </w:rPr>
              <w:t>MaxBR</w:t>
            </w:r>
            <w:proofErr w:type="spellEnd"/>
            <w:r w:rsidRPr="009D62B4">
              <w:rPr>
                <w:rFonts w:eastAsia="Malgun Gothic"/>
                <w:b/>
                <w:lang w:val="en-GB" w:eastAsia="ja-JP"/>
              </w:rPr>
              <w:t xml:space="preserve"> </w:t>
            </w:r>
          </w:p>
          <w:p w14:paraId="588ABC11" w14:textId="77777777" w:rsidR="00D742B2" w:rsidRPr="009D62B4" w:rsidRDefault="00D742B2" w:rsidP="001F0E10">
            <w:pPr>
              <w:keepNext/>
              <w:tabs>
                <w:tab w:val="left" w:pos="794"/>
                <w:tab w:val="left" w:pos="1191"/>
                <w:tab w:val="left" w:pos="1588"/>
                <w:tab w:val="left" w:pos="1985"/>
              </w:tabs>
              <w:spacing w:before="40" w:after="40"/>
              <w:rPr>
                <w:rFonts w:eastAsia="Malgun Gothic"/>
                <w:b/>
                <w:lang w:val="en-GB" w:eastAsia="ja-JP"/>
              </w:rPr>
              <w:pPrChange w:id="21" w:author="Arianne T. Hinds" w:date="2012-07-09T10:48:00Z">
                <w:pPr>
                  <w:keepNext/>
                  <w:tabs>
                    <w:tab w:val="left" w:pos="794"/>
                    <w:tab w:val="left" w:pos="1191"/>
                    <w:tab w:val="left" w:pos="1588"/>
                    <w:tab w:val="left" w:pos="1985"/>
                  </w:tabs>
                  <w:spacing w:before="40" w:after="40"/>
                </w:pPr>
              </w:pPrChange>
            </w:pPr>
            <w:r w:rsidRPr="009D62B4">
              <w:rPr>
                <w:rFonts w:eastAsia="Malgun Gothic" w:hint="eastAsia"/>
                <w:b/>
                <w:lang w:val="en-GB" w:eastAsia="ja-JP"/>
              </w:rPr>
              <w:t>(1000 bit</w:t>
            </w:r>
            <w:r w:rsidRPr="009D62B4">
              <w:rPr>
                <w:rFonts w:eastAsia="Malgun Gothic"/>
                <w:b/>
                <w:lang w:val="en-GB" w:eastAsia="ja-JP"/>
              </w:rPr>
              <w:t>s</w:t>
            </w:r>
            <w:r w:rsidRPr="009D62B4">
              <w:rPr>
                <w:rFonts w:eastAsia="Malgun Gothic" w:hint="eastAsia"/>
                <w:b/>
                <w:lang w:val="en-GB" w:eastAsia="ja-JP"/>
              </w:rPr>
              <w:t>/s)</w:t>
            </w:r>
          </w:p>
        </w:tc>
        <w:tc>
          <w:tcPr>
            <w:tcW w:w="1062" w:type="dxa"/>
            <w:shd w:val="clear" w:color="auto" w:fill="auto"/>
          </w:tcPr>
          <w:p w14:paraId="5D5DAAE5"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b/>
                <w:lang w:val="en-GB" w:eastAsia="ja-JP"/>
              </w:rPr>
              <w:pPrChange w:id="22" w:author="Arianne T. Hinds" w:date="2012-07-09T10:48:00Z">
                <w:pPr>
                  <w:keepNext/>
                  <w:tabs>
                    <w:tab w:val="left" w:pos="794"/>
                    <w:tab w:val="left" w:pos="1191"/>
                    <w:tab w:val="left" w:pos="1588"/>
                    <w:tab w:val="left" w:pos="1985"/>
                  </w:tabs>
                  <w:spacing w:before="40" w:after="40"/>
                  <w:jc w:val="both"/>
                </w:pPr>
              </w:pPrChange>
            </w:pPr>
            <w:r w:rsidRPr="00245F3D">
              <w:rPr>
                <w:rFonts w:eastAsia="Malgun Gothic"/>
                <w:b/>
                <w:lang w:val="en-GB" w:eastAsia="ja-JP"/>
              </w:rPr>
              <w:t xml:space="preserve">Min Compression Ratio </w:t>
            </w:r>
            <w:proofErr w:type="spellStart"/>
            <w:r w:rsidRPr="00245F3D">
              <w:rPr>
                <w:rFonts w:eastAsia="Malgun Gothic" w:hint="eastAsia"/>
                <w:b/>
                <w:lang w:val="en-GB" w:eastAsia="ja-JP"/>
              </w:rPr>
              <w:t>MinCR</w:t>
            </w:r>
            <w:proofErr w:type="spellEnd"/>
          </w:p>
        </w:tc>
        <w:tc>
          <w:tcPr>
            <w:tcW w:w="1350" w:type="dxa"/>
            <w:shd w:val="clear" w:color="auto" w:fill="auto"/>
          </w:tcPr>
          <w:p w14:paraId="6D720169" w14:textId="77777777" w:rsidR="00D742B2" w:rsidRPr="00245F3D" w:rsidRDefault="00D742B2" w:rsidP="001F0E10">
            <w:pPr>
              <w:keepNext/>
              <w:tabs>
                <w:tab w:val="left" w:pos="794"/>
                <w:tab w:val="left" w:pos="1191"/>
                <w:tab w:val="left" w:pos="1588"/>
                <w:tab w:val="left" w:pos="1985"/>
              </w:tabs>
              <w:spacing w:before="40" w:after="40"/>
              <w:rPr>
                <w:rFonts w:eastAsia="Malgun Gothic"/>
                <w:b/>
                <w:lang w:val="en-GB" w:eastAsia="ja-JP"/>
              </w:rPr>
              <w:pPrChange w:id="23" w:author="Arianne T. Hinds" w:date="2012-07-09T10:48:00Z">
                <w:pPr>
                  <w:keepNext/>
                  <w:tabs>
                    <w:tab w:val="left" w:pos="794"/>
                    <w:tab w:val="left" w:pos="1191"/>
                    <w:tab w:val="left" w:pos="1588"/>
                    <w:tab w:val="left" w:pos="1985"/>
                  </w:tabs>
                  <w:spacing w:before="40" w:after="40"/>
                </w:pPr>
              </w:pPrChange>
            </w:pPr>
            <w:proofErr w:type="spellStart"/>
            <w:r w:rsidRPr="00245F3D">
              <w:rPr>
                <w:rFonts w:eastAsia="Malgun Gothic" w:hint="eastAsia"/>
                <w:b/>
                <w:lang w:val="en-GB" w:eastAsia="ja-JP"/>
              </w:rPr>
              <w:t>MaxD</w:t>
            </w:r>
            <w:r w:rsidRPr="00245F3D">
              <w:rPr>
                <w:rFonts w:eastAsia="Malgun Gothic"/>
                <w:b/>
                <w:lang w:val="en-GB" w:eastAsia="ja-JP"/>
              </w:rPr>
              <w:t>pbSize</w:t>
            </w:r>
            <w:proofErr w:type="spellEnd"/>
            <w:r w:rsidRPr="00245F3D">
              <w:rPr>
                <w:rFonts w:eastAsia="Malgun Gothic"/>
                <w:b/>
                <w:lang w:val="en-GB" w:eastAsia="ja-JP"/>
              </w:rPr>
              <w:t xml:space="preserve"> (picture storage buffers) </w:t>
            </w:r>
          </w:p>
        </w:tc>
        <w:tc>
          <w:tcPr>
            <w:tcW w:w="1440" w:type="dxa"/>
            <w:shd w:val="clear" w:color="auto" w:fill="auto"/>
          </w:tcPr>
          <w:p w14:paraId="49ACFA67" w14:textId="77777777" w:rsidR="00D742B2" w:rsidRPr="00245F3D" w:rsidRDefault="00D742B2" w:rsidP="001F0E10">
            <w:pPr>
              <w:keepNext/>
              <w:tabs>
                <w:tab w:val="left" w:pos="794"/>
                <w:tab w:val="left" w:pos="1191"/>
                <w:tab w:val="left" w:pos="1588"/>
                <w:tab w:val="left" w:pos="1985"/>
              </w:tabs>
              <w:spacing w:before="40" w:after="40"/>
              <w:rPr>
                <w:rFonts w:eastAsia="Malgun Gothic"/>
                <w:b/>
                <w:lang w:val="en-GB" w:eastAsia="ja-JP"/>
              </w:rPr>
              <w:pPrChange w:id="24" w:author="Arianne T. Hinds" w:date="2012-07-09T10:48:00Z">
                <w:pPr>
                  <w:keepNext/>
                  <w:tabs>
                    <w:tab w:val="left" w:pos="794"/>
                    <w:tab w:val="left" w:pos="1191"/>
                    <w:tab w:val="left" w:pos="1588"/>
                    <w:tab w:val="left" w:pos="1985"/>
                  </w:tabs>
                  <w:spacing w:before="40" w:after="40"/>
                </w:pPr>
              </w:pPrChange>
            </w:pPr>
            <w:r w:rsidRPr="00245F3D">
              <w:rPr>
                <w:rFonts w:eastAsia="Malgun Gothic" w:hint="eastAsia"/>
                <w:b/>
                <w:lang w:val="en-GB" w:eastAsia="ja-JP"/>
              </w:rPr>
              <w:t xml:space="preserve">Max CPB size </w:t>
            </w:r>
          </w:p>
          <w:p w14:paraId="0C0F1292" w14:textId="77777777" w:rsidR="00D742B2" w:rsidRPr="00245F3D" w:rsidRDefault="00D742B2" w:rsidP="001F0E10">
            <w:pPr>
              <w:keepNext/>
              <w:tabs>
                <w:tab w:val="left" w:pos="794"/>
                <w:tab w:val="left" w:pos="1191"/>
                <w:tab w:val="left" w:pos="1588"/>
                <w:tab w:val="left" w:pos="1985"/>
              </w:tabs>
              <w:spacing w:before="40" w:after="40"/>
              <w:rPr>
                <w:rFonts w:eastAsia="Malgun Gothic"/>
                <w:b/>
                <w:lang w:val="en-GB" w:eastAsia="ja-JP"/>
              </w:rPr>
              <w:pPrChange w:id="25" w:author="Arianne T. Hinds" w:date="2012-07-09T10:48:00Z">
                <w:pPr>
                  <w:keepNext/>
                  <w:tabs>
                    <w:tab w:val="left" w:pos="794"/>
                    <w:tab w:val="left" w:pos="1191"/>
                    <w:tab w:val="left" w:pos="1588"/>
                    <w:tab w:val="left" w:pos="1985"/>
                  </w:tabs>
                  <w:spacing w:before="40" w:after="40"/>
                </w:pPr>
              </w:pPrChange>
            </w:pPr>
            <w:r w:rsidRPr="00245F3D">
              <w:rPr>
                <w:rFonts w:eastAsia="Malgun Gothic" w:hint="eastAsia"/>
                <w:b/>
                <w:lang w:val="en-GB" w:eastAsia="ja-JP"/>
              </w:rPr>
              <w:t>(1000 bits)</w:t>
            </w:r>
          </w:p>
        </w:tc>
      </w:tr>
      <w:tr w:rsidR="00D742B2" w:rsidRPr="00A43E00" w14:paraId="08070D1B" w14:textId="77777777" w:rsidTr="009C4405">
        <w:trPr>
          <w:trHeight w:val="375"/>
          <w:jc w:val="center"/>
        </w:trPr>
        <w:tc>
          <w:tcPr>
            <w:tcW w:w="756" w:type="dxa"/>
          </w:tcPr>
          <w:p w14:paraId="1D26B261"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b/>
                <w:lang w:val="en-GB" w:eastAsia="ja-JP"/>
              </w:rPr>
            </w:pPr>
            <w:r w:rsidRPr="00245F3D">
              <w:rPr>
                <w:rFonts w:eastAsia="Malgun Gothic"/>
                <w:b/>
                <w:lang w:val="en-GB" w:eastAsia="ja-JP"/>
              </w:rPr>
              <w:t>1</w:t>
            </w:r>
          </w:p>
        </w:tc>
        <w:tc>
          <w:tcPr>
            <w:tcW w:w="1890" w:type="dxa"/>
          </w:tcPr>
          <w:p w14:paraId="7095FC5E" w14:textId="77777777" w:rsidR="00D742B2" w:rsidRPr="009D62B4" w:rsidRDefault="00D742B2" w:rsidP="005B17A3">
            <w:pPr>
              <w:keepNext/>
              <w:tabs>
                <w:tab w:val="left" w:pos="794"/>
                <w:tab w:val="left" w:pos="1191"/>
                <w:tab w:val="left" w:pos="1588"/>
                <w:tab w:val="left" w:pos="1985"/>
              </w:tabs>
              <w:spacing w:before="40" w:after="40"/>
              <w:jc w:val="both"/>
              <w:rPr>
                <w:rFonts w:eastAsia="Malgun Gothic"/>
                <w:color w:val="7F7F7F" w:themeColor="text1" w:themeTint="80"/>
                <w:lang w:val="en-GB"/>
              </w:rPr>
            </w:pPr>
            <w:r w:rsidRPr="009D62B4">
              <w:rPr>
                <w:rFonts w:eastAsia="Malgun Gothic"/>
                <w:color w:val="7F7F7F" w:themeColor="text1" w:themeTint="80"/>
                <w:lang w:val="en-GB"/>
              </w:rPr>
              <w:t>QCIF or below</w:t>
            </w:r>
          </w:p>
        </w:tc>
        <w:tc>
          <w:tcPr>
            <w:tcW w:w="1548" w:type="dxa"/>
            <w:shd w:val="clear" w:color="auto" w:fill="auto"/>
          </w:tcPr>
          <w:p w14:paraId="44FF86C7"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26" w:author="Arianne T. Hinds" w:date="2012-07-09T10:48:00Z">
                <w:pPr>
                  <w:keepNext/>
                  <w:tabs>
                    <w:tab w:val="left" w:pos="794"/>
                    <w:tab w:val="left" w:pos="1191"/>
                    <w:tab w:val="left" w:pos="1588"/>
                    <w:tab w:val="left" w:pos="1985"/>
                  </w:tabs>
                  <w:spacing w:before="40" w:after="40"/>
                  <w:jc w:val="both"/>
                </w:pPr>
              </w:pPrChange>
            </w:pPr>
            <w:r w:rsidRPr="00245F3D">
              <w:rPr>
                <w:rFonts w:eastAsia="Malgun Gothic"/>
                <w:lang w:val="en-GB"/>
              </w:rPr>
              <w:t xml:space="preserve">552,960 </w:t>
            </w:r>
          </w:p>
        </w:tc>
        <w:tc>
          <w:tcPr>
            <w:tcW w:w="1296" w:type="dxa"/>
            <w:shd w:val="clear" w:color="auto" w:fill="auto"/>
          </w:tcPr>
          <w:p w14:paraId="19E25809"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rPr>
              <w:pPrChange w:id="27" w:author="Arianne T. Hinds" w:date="2012-07-09T10:48:00Z">
                <w:pPr>
                  <w:keepNext/>
                  <w:tabs>
                    <w:tab w:val="left" w:pos="794"/>
                    <w:tab w:val="left" w:pos="1191"/>
                    <w:tab w:val="left" w:pos="1588"/>
                    <w:tab w:val="left" w:pos="1985"/>
                  </w:tabs>
                  <w:spacing w:before="40" w:after="40"/>
                  <w:jc w:val="both"/>
                </w:pPr>
              </w:pPrChange>
            </w:pPr>
            <w:r w:rsidRPr="00245F3D">
              <w:rPr>
                <w:rFonts w:eastAsia="Malgun Gothic"/>
                <w:lang w:val="en-GB"/>
              </w:rPr>
              <w:t xml:space="preserve">36,864 </w:t>
            </w:r>
          </w:p>
        </w:tc>
        <w:tc>
          <w:tcPr>
            <w:tcW w:w="1350" w:type="dxa"/>
            <w:shd w:val="clear" w:color="auto" w:fill="auto"/>
          </w:tcPr>
          <w:p w14:paraId="1B581FA6" w14:textId="77777777" w:rsidR="00D742B2" w:rsidRPr="009D62B4"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28" w:author="Arianne T. Hinds" w:date="2012-07-09T10:48:00Z">
                <w:pPr>
                  <w:keepNext/>
                  <w:tabs>
                    <w:tab w:val="left" w:pos="794"/>
                    <w:tab w:val="left" w:pos="1191"/>
                    <w:tab w:val="left" w:pos="1588"/>
                    <w:tab w:val="left" w:pos="1985"/>
                  </w:tabs>
                  <w:spacing w:before="40" w:after="40"/>
                  <w:jc w:val="both"/>
                </w:pPr>
              </w:pPrChange>
            </w:pPr>
            <w:r w:rsidRPr="009D62B4">
              <w:rPr>
                <w:rFonts w:eastAsia="Malgun Gothic"/>
                <w:lang w:val="en-GB" w:eastAsia="ja-JP"/>
              </w:rPr>
              <w:t>128</w:t>
            </w:r>
          </w:p>
        </w:tc>
        <w:tc>
          <w:tcPr>
            <w:tcW w:w="1062" w:type="dxa"/>
            <w:shd w:val="clear" w:color="auto" w:fill="auto"/>
          </w:tcPr>
          <w:p w14:paraId="1EC2D6A2"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29" w:author="Arianne T. Hinds" w:date="2012-07-09T10:48:00Z">
                <w:pPr>
                  <w:keepNext/>
                  <w:tabs>
                    <w:tab w:val="left" w:pos="794"/>
                    <w:tab w:val="left" w:pos="1191"/>
                    <w:tab w:val="left" w:pos="1588"/>
                    <w:tab w:val="left" w:pos="1985"/>
                  </w:tabs>
                  <w:spacing w:before="40" w:after="40"/>
                  <w:jc w:val="both"/>
                </w:pPr>
              </w:pPrChange>
            </w:pPr>
            <w:r w:rsidRPr="00245F3D">
              <w:rPr>
                <w:rFonts w:eastAsia="Malgun Gothic" w:hint="eastAsia"/>
                <w:lang w:val="en-GB" w:eastAsia="ja-JP"/>
              </w:rPr>
              <w:t>2</w:t>
            </w:r>
          </w:p>
        </w:tc>
        <w:tc>
          <w:tcPr>
            <w:tcW w:w="1350" w:type="dxa"/>
            <w:shd w:val="clear" w:color="auto" w:fill="auto"/>
          </w:tcPr>
          <w:p w14:paraId="33B0C896"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30" w:author="Arianne T. Hinds" w:date="2012-07-09T10:48:00Z">
                <w:pPr>
                  <w:keepNext/>
                  <w:tabs>
                    <w:tab w:val="left" w:pos="794"/>
                    <w:tab w:val="left" w:pos="1191"/>
                    <w:tab w:val="left" w:pos="1588"/>
                    <w:tab w:val="left" w:pos="1985"/>
                  </w:tabs>
                  <w:spacing w:before="40" w:after="40"/>
                  <w:jc w:val="both"/>
                </w:pPr>
              </w:pPrChange>
            </w:pPr>
            <w:r w:rsidRPr="00245F3D">
              <w:rPr>
                <w:rFonts w:eastAsia="Malgun Gothic"/>
                <w:lang w:val="en-GB" w:eastAsia="ja-JP"/>
              </w:rPr>
              <w:t>6</w:t>
            </w:r>
          </w:p>
        </w:tc>
        <w:tc>
          <w:tcPr>
            <w:tcW w:w="1440" w:type="dxa"/>
            <w:shd w:val="clear" w:color="auto" w:fill="auto"/>
          </w:tcPr>
          <w:p w14:paraId="200C0420" w14:textId="77777777" w:rsidR="00D742B2" w:rsidRPr="009D62B4"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31" w:author="Arianne T. Hinds" w:date="2012-07-09T10:48:00Z">
                <w:pPr>
                  <w:keepNext/>
                  <w:tabs>
                    <w:tab w:val="left" w:pos="794"/>
                    <w:tab w:val="left" w:pos="1191"/>
                    <w:tab w:val="left" w:pos="1588"/>
                    <w:tab w:val="left" w:pos="1985"/>
                  </w:tabs>
                  <w:spacing w:before="40" w:after="40"/>
                  <w:jc w:val="both"/>
                </w:pPr>
              </w:pPrChange>
            </w:pPr>
            <w:r w:rsidRPr="009D62B4">
              <w:rPr>
                <w:rFonts w:eastAsia="Malgun Gothic"/>
                <w:lang w:val="en-GB" w:eastAsia="ja-JP"/>
              </w:rPr>
              <w:t>350</w:t>
            </w:r>
          </w:p>
        </w:tc>
      </w:tr>
      <w:tr w:rsidR="00D742B2" w:rsidRPr="00A43E00" w14:paraId="4F5E2335" w14:textId="77777777" w:rsidTr="009C4405">
        <w:trPr>
          <w:trHeight w:val="375"/>
          <w:jc w:val="center"/>
        </w:trPr>
        <w:tc>
          <w:tcPr>
            <w:tcW w:w="756" w:type="dxa"/>
          </w:tcPr>
          <w:p w14:paraId="118E713F"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b/>
                <w:lang w:val="en-GB" w:eastAsia="ja-JP"/>
              </w:rPr>
            </w:pPr>
            <w:r w:rsidRPr="00245F3D">
              <w:rPr>
                <w:rFonts w:eastAsia="Malgun Gothic"/>
                <w:b/>
                <w:lang w:val="en-GB" w:eastAsia="ja-JP"/>
              </w:rPr>
              <w:t>2</w:t>
            </w:r>
          </w:p>
        </w:tc>
        <w:tc>
          <w:tcPr>
            <w:tcW w:w="1890" w:type="dxa"/>
          </w:tcPr>
          <w:p w14:paraId="209B265A" w14:textId="77777777" w:rsidR="00D742B2" w:rsidRPr="009D62B4" w:rsidRDefault="00D742B2" w:rsidP="005B17A3">
            <w:pPr>
              <w:keepNext/>
              <w:tabs>
                <w:tab w:val="left" w:pos="794"/>
                <w:tab w:val="left" w:pos="1191"/>
                <w:tab w:val="left" w:pos="1588"/>
                <w:tab w:val="left" w:pos="1985"/>
              </w:tabs>
              <w:spacing w:before="40" w:after="40"/>
              <w:jc w:val="both"/>
              <w:rPr>
                <w:rFonts w:eastAsia="Malgun Gothic"/>
                <w:color w:val="7F7F7F" w:themeColor="text1" w:themeTint="80"/>
                <w:lang w:val="en-GB"/>
              </w:rPr>
            </w:pPr>
            <w:r w:rsidRPr="009D62B4">
              <w:rPr>
                <w:rFonts w:eastAsia="Malgun Gothic"/>
                <w:color w:val="7F7F7F" w:themeColor="text1" w:themeTint="80"/>
                <w:lang w:val="en-GB"/>
              </w:rPr>
              <w:t>352x240@30p</w:t>
            </w:r>
          </w:p>
          <w:p w14:paraId="7B1B0177" w14:textId="77777777" w:rsidR="00D742B2" w:rsidRPr="009D62B4" w:rsidRDefault="00D742B2" w:rsidP="001F0E10">
            <w:pPr>
              <w:keepNext/>
              <w:tabs>
                <w:tab w:val="left" w:pos="794"/>
                <w:tab w:val="left" w:pos="1191"/>
                <w:tab w:val="left" w:pos="1588"/>
                <w:tab w:val="left" w:pos="1985"/>
              </w:tabs>
              <w:spacing w:before="40" w:after="40"/>
              <w:jc w:val="both"/>
              <w:rPr>
                <w:rFonts w:eastAsia="Malgun Gothic"/>
                <w:color w:val="7F7F7F" w:themeColor="text1" w:themeTint="80"/>
                <w:lang w:val="en-GB"/>
              </w:rPr>
              <w:pPrChange w:id="32" w:author="Arianne T. Hinds" w:date="2012-07-09T10:48:00Z">
                <w:pPr>
                  <w:keepNext/>
                  <w:tabs>
                    <w:tab w:val="left" w:pos="794"/>
                    <w:tab w:val="left" w:pos="1191"/>
                    <w:tab w:val="left" w:pos="1588"/>
                    <w:tab w:val="left" w:pos="1985"/>
                  </w:tabs>
                  <w:spacing w:before="40" w:after="40"/>
                  <w:jc w:val="both"/>
                </w:pPr>
              </w:pPrChange>
            </w:pPr>
            <w:r w:rsidRPr="009D62B4">
              <w:rPr>
                <w:rFonts w:eastAsia="Malgun Gothic"/>
                <w:color w:val="7F7F7F" w:themeColor="text1" w:themeTint="80"/>
                <w:lang w:val="en-GB"/>
              </w:rPr>
              <w:t>427x240@25p</w:t>
            </w:r>
          </w:p>
        </w:tc>
        <w:tc>
          <w:tcPr>
            <w:tcW w:w="1548" w:type="dxa"/>
            <w:shd w:val="clear" w:color="auto" w:fill="auto"/>
          </w:tcPr>
          <w:p w14:paraId="561429F7"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33" w:author="Arianne T. Hinds" w:date="2012-07-09T10:48:00Z">
                <w:pPr>
                  <w:keepNext/>
                  <w:tabs>
                    <w:tab w:val="left" w:pos="794"/>
                    <w:tab w:val="left" w:pos="1191"/>
                    <w:tab w:val="left" w:pos="1588"/>
                    <w:tab w:val="left" w:pos="1985"/>
                  </w:tabs>
                  <w:spacing w:before="40" w:after="40"/>
                  <w:jc w:val="both"/>
                </w:pPr>
              </w:pPrChange>
            </w:pPr>
            <w:r w:rsidRPr="00245F3D">
              <w:rPr>
                <w:rFonts w:eastAsia="Malgun Gothic"/>
                <w:lang w:val="en-GB"/>
              </w:rPr>
              <w:t xml:space="preserve">3,686,400 </w:t>
            </w:r>
          </w:p>
        </w:tc>
        <w:tc>
          <w:tcPr>
            <w:tcW w:w="1296" w:type="dxa"/>
            <w:shd w:val="clear" w:color="auto" w:fill="auto"/>
          </w:tcPr>
          <w:p w14:paraId="5E9ACCC2"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rPr>
              <w:pPrChange w:id="34" w:author="Arianne T. Hinds" w:date="2012-07-09T10:48:00Z">
                <w:pPr>
                  <w:keepNext/>
                  <w:tabs>
                    <w:tab w:val="left" w:pos="794"/>
                    <w:tab w:val="left" w:pos="1191"/>
                    <w:tab w:val="left" w:pos="1588"/>
                    <w:tab w:val="left" w:pos="1985"/>
                  </w:tabs>
                  <w:spacing w:before="40" w:after="40"/>
                  <w:jc w:val="both"/>
                </w:pPr>
              </w:pPrChange>
            </w:pPr>
            <w:r w:rsidRPr="00245F3D">
              <w:rPr>
                <w:rFonts w:eastAsia="Malgun Gothic"/>
                <w:lang w:val="en-GB"/>
              </w:rPr>
              <w:t xml:space="preserve">122,880 </w:t>
            </w:r>
          </w:p>
        </w:tc>
        <w:tc>
          <w:tcPr>
            <w:tcW w:w="1350" w:type="dxa"/>
            <w:shd w:val="clear" w:color="auto" w:fill="auto"/>
          </w:tcPr>
          <w:p w14:paraId="73AE1B1F" w14:textId="77777777" w:rsidR="00D742B2" w:rsidRPr="009D62B4"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35" w:author="Arianne T. Hinds" w:date="2012-07-09T10:48:00Z">
                <w:pPr>
                  <w:keepNext/>
                  <w:tabs>
                    <w:tab w:val="left" w:pos="794"/>
                    <w:tab w:val="left" w:pos="1191"/>
                    <w:tab w:val="left" w:pos="1588"/>
                    <w:tab w:val="left" w:pos="1985"/>
                  </w:tabs>
                  <w:spacing w:before="40" w:after="40"/>
                  <w:jc w:val="both"/>
                </w:pPr>
              </w:pPrChange>
            </w:pPr>
            <w:r w:rsidRPr="009D62B4">
              <w:rPr>
                <w:rFonts w:eastAsia="Malgun Gothic"/>
                <w:lang w:val="en-GB" w:eastAsia="ja-JP"/>
              </w:rPr>
              <w:t>1,000</w:t>
            </w:r>
          </w:p>
        </w:tc>
        <w:tc>
          <w:tcPr>
            <w:tcW w:w="1062" w:type="dxa"/>
            <w:shd w:val="clear" w:color="auto" w:fill="auto"/>
          </w:tcPr>
          <w:p w14:paraId="79535CA2"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36" w:author="Arianne T. Hinds" w:date="2012-07-09T10:48:00Z">
                <w:pPr>
                  <w:keepNext/>
                  <w:tabs>
                    <w:tab w:val="left" w:pos="794"/>
                    <w:tab w:val="left" w:pos="1191"/>
                    <w:tab w:val="left" w:pos="1588"/>
                    <w:tab w:val="left" w:pos="1985"/>
                  </w:tabs>
                  <w:spacing w:before="40" w:after="40"/>
                  <w:jc w:val="both"/>
                </w:pPr>
              </w:pPrChange>
            </w:pPr>
            <w:r w:rsidRPr="00245F3D">
              <w:rPr>
                <w:rFonts w:eastAsia="Malgun Gothic" w:hint="eastAsia"/>
                <w:lang w:val="en-GB" w:eastAsia="ja-JP"/>
              </w:rPr>
              <w:t>2</w:t>
            </w:r>
          </w:p>
        </w:tc>
        <w:tc>
          <w:tcPr>
            <w:tcW w:w="1350" w:type="dxa"/>
            <w:shd w:val="clear" w:color="auto" w:fill="auto"/>
          </w:tcPr>
          <w:p w14:paraId="0E15B41B"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37" w:author="Arianne T. Hinds" w:date="2012-07-09T10:48:00Z">
                <w:pPr>
                  <w:keepNext/>
                  <w:tabs>
                    <w:tab w:val="left" w:pos="794"/>
                    <w:tab w:val="left" w:pos="1191"/>
                    <w:tab w:val="left" w:pos="1588"/>
                    <w:tab w:val="left" w:pos="1985"/>
                  </w:tabs>
                  <w:spacing w:before="40" w:after="40"/>
                  <w:jc w:val="both"/>
                </w:pPr>
              </w:pPrChange>
            </w:pPr>
            <w:r w:rsidRPr="00245F3D">
              <w:rPr>
                <w:rFonts w:eastAsia="Malgun Gothic"/>
                <w:lang w:val="en-GB" w:eastAsia="ja-JP"/>
              </w:rPr>
              <w:t>6</w:t>
            </w:r>
          </w:p>
        </w:tc>
        <w:tc>
          <w:tcPr>
            <w:tcW w:w="1440" w:type="dxa"/>
            <w:shd w:val="clear" w:color="auto" w:fill="auto"/>
          </w:tcPr>
          <w:p w14:paraId="71AB3005" w14:textId="77777777" w:rsidR="00D742B2" w:rsidRPr="009D62B4"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38" w:author="Arianne T. Hinds" w:date="2012-07-09T10:48:00Z">
                <w:pPr>
                  <w:keepNext/>
                  <w:tabs>
                    <w:tab w:val="left" w:pos="794"/>
                    <w:tab w:val="left" w:pos="1191"/>
                    <w:tab w:val="left" w:pos="1588"/>
                    <w:tab w:val="left" w:pos="1985"/>
                  </w:tabs>
                  <w:spacing w:before="40" w:after="40"/>
                  <w:jc w:val="both"/>
                </w:pPr>
              </w:pPrChange>
            </w:pPr>
            <w:r w:rsidRPr="009D62B4">
              <w:rPr>
                <w:rFonts w:eastAsia="Malgun Gothic"/>
                <w:lang w:val="en-GB" w:eastAsia="ja-JP"/>
              </w:rPr>
              <w:t>1,000</w:t>
            </w:r>
          </w:p>
        </w:tc>
      </w:tr>
      <w:tr w:rsidR="00D742B2" w:rsidRPr="00A43E00" w14:paraId="612A6CBA" w14:textId="77777777" w:rsidTr="009C4405">
        <w:trPr>
          <w:trHeight w:val="375"/>
          <w:jc w:val="center"/>
        </w:trPr>
        <w:tc>
          <w:tcPr>
            <w:tcW w:w="756" w:type="dxa"/>
          </w:tcPr>
          <w:p w14:paraId="6979779A"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b/>
                <w:lang w:val="en-GB" w:eastAsia="ja-JP"/>
              </w:rPr>
            </w:pPr>
            <w:r>
              <w:rPr>
                <w:rFonts w:eastAsia="Malgun Gothic"/>
                <w:b/>
                <w:lang w:val="en-GB" w:eastAsia="ja-JP"/>
              </w:rPr>
              <w:t>2.1&amp;</w:t>
            </w:r>
          </w:p>
        </w:tc>
        <w:tc>
          <w:tcPr>
            <w:tcW w:w="1890" w:type="dxa"/>
          </w:tcPr>
          <w:p w14:paraId="73EE367E" w14:textId="77777777" w:rsidR="00D742B2" w:rsidRPr="009D62B4" w:rsidRDefault="00D742B2" w:rsidP="005B17A3">
            <w:pPr>
              <w:keepNext/>
              <w:tabs>
                <w:tab w:val="left" w:pos="794"/>
                <w:tab w:val="left" w:pos="1191"/>
                <w:tab w:val="left" w:pos="1588"/>
                <w:tab w:val="left" w:pos="1985"/>
              </w:tabs>
              <w:spacing w:before="40" w:after="40"/>
              <w:jc w:val="both"/>
              <w:rPr>
                <w:rFonts w:eastAsia="Malgun Gothic"/>
                <w:color w:val="7F7F7F" w:themeColor="text1" w:themeTint="80"/>
                <w:lang w:val="en-GB"/>
              </w:rPr>
            </w:pPr>
            <w:r w:rsidRPr="009D62B4">
              <w:rPr>
                <w:rFonts w:eastAsia="Malgun Gothic"/>
                <w:color w:val="7F7F7F" w:themeColor="text1" w:themeTint="80"/>
                <w:highlight w:val="yellow"/>
                <w:lang w:val="en-GB"/>
              </w:rPr>
              <w:t>640x360@30p</w:t>
            </w:r>
          </w:p>
        </w:tc>
        <w:tc>
          <w:tcPr>
            <w:tcW w:w="1548" w:type="dxa"/>
            <w:shd w:val="clear" w:color="auto" w:fill="auto"/>
          </w:tcPr>
          <w:p w14:paraId="14AD8107" w14:textId="77777777" w:rsidR="00D742B2" w:rsidRPr="009D62B4" w:rsidRDefault="00D742B2" w:rsidP="001F0E10">
            <w:pPr>
              <w:keepNext/>
              <w:tabs>
                <w:tab w:val="left" w:pos="794"/>
                <w:tab w:val="left" w:pos="1191"/>
                <w:tab w:val="left" w:pos="1588"/>
                <w:tab w:val="left" w:pos="1985"/>
              </w:tabs>
              <w:spacing w:before="40" w:after="40"/>
              <w:jc w:val="both"/>
              <w:rPr>
                <w:rFonts w:eastAsia="Malgun Gothic"/>
                <w:lang w:val="en-GB"/>
              </w:rPr>
              <w:pPrChange w:id="39" w:author="Arianne T. Hinds" w:date="2012-07-09T10:48:00Z">
                <w:pPr>
                  <w:keepNext/>
                  <w:tabs>
                    <w:tab w:val="left" w:pos="794"/>
                    <w:tab w:val="left" w:pos="1191"/>
                    <w:tab w:val="left" w:pos="1588"/>
                    <w:tab w:val="left" w:pos="1985"/>
                  </w:tabs>
                  <w:spacing w:before="40" w:after="40"/>
                  <w:jc w:val="both"/>
                </w:pPr>
              </w:pPrChange>
            </w:pPr>
            <w:r w:rsidRPr="009D62B4">
              <w:rPr>
                <w:rFonts w:eastAsia="Malgun Gothic"/>
                <w:lang w:val="en-GB"/>
              </w:rPr>
              <w:t>6,912,000</w:t>
            </w:r>
          </w:p>
        </w:tc>
        <w:tc>
          <w:tcPr>
            <w:tcW w:w="1296" w:type="dxa"/>
            <w:shd w:val="clear" w:color="auto" w:fill="auto"/>
          </w:tcPr>
          <w:p w14:paraId="5F3BA9C1" w14:textId="77777777" w:rsidR="00D742B2" w:rsidRPr="009D62B4" w:rsidRDefault="00D742B2" w:rsidP="001F0E10">
            <w:pPr>
              <w:keepNext/>
              <w:tabs>
                <w:tab w:val="left" w:pos="794"/>
                <w:tab w:val="left" w:pos="1191"/>
                <w:tab w:val="left" w:pos="1588"/>
                <w:tab w:val="left" w:pos="1985"/>
              </w:tabs>
              <w:spacing w:before="40" w:after="40"/>
              <w:jc w:val="both"/>
              <w:rPr>
                <w:rFonts w:eastAsia="Malgun Gothic"/>
                <w:lang w:val="en-GB"/>
              </w:rPr>
              <w:pPrChange w:id="40" w:author="Arianne T. Hinds" w:date="2012-07-09T10:48:00Z">
                <w:pPr>
                  <w:keepNext/>
                  <w:tabs>
                    <w:tab w:val="left" w:pos="794"/>
                    <w:tab w:val="left" w:pos="1191"/>
                    <w:tab w:val="left" w:pos="1588"/>
                    <w:tab w:val="left" w:pos="1985"/>
                  </w:tabs>
                  <w:spacing w:before="40" w:after="40"/>
                  <w:jc w:val="both"/>
                </w:pPr>
              </w:pPrChange>
            </w:pPr>
            <w:r w:rsidRPr="009D62B4">
              <w:rPr>
                <w:rFonts w:eastAsia="Malgun Gothic"/>
                <w:lang w:val="en-GB"/>
              </w:rPr>
              <w:t>230,400*</w:t>
            </w:r>
          </w:p>
        </w:tc>
        <w:tc>
          <w:tcPr>
            <w:tcW w:w="1350" w:type="dxa"/>
            <w:shd w:val="clear" w:color="auto" w:fill="auto"/>
          </w:tcPr>
          <w:p w14:paraId="0EEC4482" w14:textId="77777777" w:rsidR="00D742B2" w:rsidRPr="009D62B4"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41" w:author="Arianne T. Hinds" w:date="2012-07-09T10:48:00Z">
                <w:pPr>
                  <w:keepNext/>
                  <w:tabs>
                    <w:tab w:val="left" w:pos="794"/>
                    <w:tab w:val="left" w:pos="1191"/>
                    <w:tab w:val="left" w:pos="1588"/>
                    <w:tab w:val="left" w:pos="1985"/>
                  </w:tabs>
                  <w:spacing w:before="40" w:after="40"/>
                  <w:jc w:val="both"/>
                </w:pPr>
              </w:pPrChange>
            </w:pPr>
            <w:r w:rsidRPr="009D62B4">
              <w:rPr>
                <w:rFonts w:eastAsia="Malgun Gothic"/>
                <w:lang w:val="en-GB" w:eastAsia="ja-JP"/>
              </w:rPr>
              <w:t>3,500</w:t>
            </w:r>
          </w:p>
        </w:tc>
        <w:tc>
          <w:tcPr>
            <w:tcW w:w="1062" w:type="dxa"/>
            <w:shd w:val="clear" w:color="auto" w:fill="auto"/>
          </w:tcPr>
          <w:p w14:paraId="190CD837" w14:textId="77777777" w:rsidR="00D742B2" w:rsidRPr="009D62B4"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42" w:author="Arianne T. Hinds" w:date="2012-07-09T10:48:00Z">
                <w:pPr>
                  <w:keepNext/>
                  <w:tabs>
                    <w:tab w:val="left" w:pos="794"/>
                    <w:tab w:val="left" w:pos="1191"/>
                    <w:tab w:val="left" w:pos="1588"/>
                    <w:tab w:val="left" w:pos="1985"/>
                  </w:tabs>
                  <w:spacing w:before="40" w:after="40"/>
                  <w:jc w:val="both"/>
                </w:pPr>
              </w:pPrChange>
            </w:pPr>
            <w:r w:rsidRPr="009D62B4">
              <w:rPr>
                <w:rFonts w:eastAsia="Malgun Gothic"/>
                <w:lang w:val="en-GB" w:eastAsia="ja-JP"/>
              </w:rPr>
              <w:t>2</w:t>
            </w:r>
          </w:p>
        </w:tc>
        <w:tc>
          <w:tcPr>
            <w:tcW w:w="1350" w:type="dxa"/>
            <w:shd w:val="clear" w:color="auto" w:fill="auto"/>
          </w:tcPr>
          <w:p w14:paraId="1CCF772C" w14:textId="77777777" w:rsidR="00D742B2" w:rsidRPr="009D62B4"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43" w:author="Arianne T. Hinds" w:date="2012-07-09T10:48:00Z">
                <w:pPr>
                  <w:keepNext/>
                  <w:tabs>
                    <w:tab w:val="left" w:pos="794"/>
                    <w:tab w:val="left" w:pos="1191"/>
                    <w:tab w:val="left" w:pos="1588"/>
                    <w:tab w:val="left" w:pos="1985"/>
                  </w:tabs>
                  <w:spacing w:before="40" w:after="40"/>
                  <w:jc w:val="both"/>
                </w:pPr>
              </w:pPrChange>
            </w:pPr>
            <w:r w:rsidRPr="009D62B4">
              <w:rPr>
                <w:rFonts w:eastAsia="Malgun Gothic"/>
                <w:lang w:val="en-GB" w:eastAsia="ja-JP"/>
              </w:rPr>
              <w:t>6</w:t>
            </w:r>
          </w:p>
        </w:tc>
        <w:tc>
          <w:tcPr>
            <w:tcW w:w="1440" w:type="dxa"/>
            <w:shd w:val="clear" w:color="auto" w:fill="auto"/>
          </w:tcPr>
          <w:p w14:paraId="5E1B8782" w14:textId="77777777" w:rsidR="00D742B2" w:rsidRPr="009D62B4"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44" w:author="Arianne T. Hinds" w:date="2012-07-09T10:48:00Z">
                <w:pPr>
                  <w:keepNext/>
                  <w:tabs>
                    <w:tab w:val="left" w:pos="794"/>
                    <w:tab w:val="left" w:pos="1191"/>
                    <w:tab w:val="left" w:pos="1588"/>
                    <w:tab w:val="left" w:pos="1985"/>
                  </w:tabs>
                  <w:spacing w:before="40" w:after="40"/>
                  <w:jc w:val="both"/>
                </w:pPr>
              </w:pPrChange>
            </w:pPr>
            <w:r w:rsidRPr="009D62B4">
              <w:rPr>
                <w:rFonts w:eastAsia="Malgun Gothic"/>
                <w:lang w:val="en-GB" w:eastAsia="ja-JP"/>
              </w:rPr>
              <w:t>3,500</w:t>
            </w:r>
          </w:p>
        </w:tc>
      </w:tr>
      <w:tr w:rsidR="00D742B2" w:rsidRPr="00A43E00" w14:paraId="7B5E50A2" w14:textId="77777777" w:rsidTr="009C4405">
        <w:trPr>
          <w:trHeight w:val="375"/>
          <w:jc w:val="center"/>
        </w:trPr>
        <w:tc>
          <w:tcPr>
            <w:tcW w:w="756" w:type="dxa"/>
          </w:tcPr>
          <w:p w14:paraId="339A07FE"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
            <w:r w:rsidRPr="00245F3D">
              <w:rPr>
                <w:rFonts w:eastAsia="Malgun Gothic"/>
                <w:b/>
                <w:lang w:val="en-GB" w:eastAsia="ja-JP"/>
              </w:rPr>
              <w:t>3</w:t>
            </w:r>
            <w:r>
              <w:rPr>
                <w:rFonts w:eastAsia="Malgun Gothic"/>
                <w:b/>
                <w:lang w:val="en-GB" w:eastAsia="ja-JP"/>
              </w:rPr>
              <w:t>&amp;</w:t>
            </w:r>
          </w:p>
        </w:tc>
        <w:tc>
          <w:tcPr>
            <w:tcW w:w="1890" w:type="dxa"/>
          </w:tcPr>
          <w:p w14:paraId="37316EBF" w14:textId="77777777" w:rsidR="00D742B2" w:rsidRPr="009D62B4" w:rsidRDefault="00D742B2" w:rsidP="005B17A3">
            <w:pPr>
              <w:keepNext/>
              <w:rPr>
                <w:rFonts w:eastAsia="MS Mincho"/>
                <w:color w:val="7F7F7F" w:themeColor="text1" w:themeTint="80"/>
                <w:lang w:eastAsia="ja-JP"/>
              </w:rPr>
            </w:pPr>
            <w:r w:rsidRPr="009D62B4">
              <w:rPr>
                <w:rFonts w:eastAsia="MS Mincho"/>
                <w:color w:val="7F7F7F" w:themeColor="text1" w:themeTint="80"/>
                <w:lang w:eastAsia="ja-JP"/>
              </w:rPr>
              <w:t xml:space="preserve">720x480@30p, </w:t>
            </w:r>
          </w:p>
          <w:p w14:paraId="7E725632" w14:textId="77777777" w:rsidR="00D742B2" w:rsidRPr="009D62B4" w:rsidRDefault="00D742B2" w:rsidP="001F0E10">
            <w:pPr>
              <w:keepNext/>
              <w:tabs>
                <w:tab w:val="left" w:pos="794"/>
                <w:tab w:val="left" w:pos="1191"/>
                <w:tab w:val="left" w:pos="1588"/>
                <w:tab w:val="left" w:pos="1985"/>
              </w:tabs>
              <w:spacing w:before="40" w:after="40"/>
              <w:jc w:val="both"/>
              <w:rPr>
                <w:rFonts w:eastAsia="MS Mincho"/>
                <w:color w:val="7F7F7F" w:themeColor="text1" w:themeTint="80"/>
                <w:lang w:eastAsia="ja-JP"/>
              </w:rPr>
              <w:pPrChange w:id="45" w:author="Arianne T. Hinds" w:date="2012-07-09T10:48:00Z">
                <w:pPr>
                  <w:keepNext/>
                  <w:tabs>
                    <w:tab w:val="left" w:pos="794"/>
                    <w:tab w:val="left" w:pos="1191"/>
                    <w:tab w:val="left" w:pos="1588"/>
                    <w:tab w:val="left" w:pos="1985"/>
                  </w:tabs>
                  <w:spacing w:before="40" w:after="40"/>
                  <w:jc w:val="both"/>
                </w:pPr>
              </w:pPrChange>
            </w:pPr>
            <w:r w:rsidRPr="009D62B4">
              <w:rPr>
                <w:rFonts w:eastAsia="MS Mincho"/>
                <w:color w:val="7F7F7F" w:themeColor="text1" w:themeTint="80"/>
                <w:lang w:eastAsia="ja-JP"/>
              </w:rPr>
              <w:t>720x576@25p, 854x480@30p,</w:t>
            </w:r>
          </w:p>
          <w:p w14:paraId="0361C0F1" w14:textId="77777777" w:rsidR="00D742B2" w:rsidRPr="009D62B4" w:rsidRDefault="00D742B2" w:rsidP="001F0E10">
            <w:pPr>
              <w:keepNext/>
              <w:tabs>
                <w:tab w:val="left" w:pos="794"/>
                <w:tab w:val="left" w:pos="1191"/>
                <w:tab w:val="left" w:pos="1588"/>
                <w:tab w:val="left" w:pos="1985"/>
              </w:tabs>
              <w:spacing w:before="40" w:after="40"/>
              <w:jc w:val="both"/>
              <w:rPr>
                <w:rFonts w:eastAsia="Malgun Gothic"/>
                <w:color w:val="7F7F7F" w:themeColor="text1" w:themeTint="80"/>
                <w:lang w:val="en-GB" w:eastAsia="ja-JP"/>
              </w:rPr>
              <w:pPrChange w:id="46" w:author="Arianne T. Hinds" w:date="2012-07-09T10:48:00Z">
                <w:pPr>
                  <w:keepNext/>
                  <w:tabs>
                    <w:tab w:val="left" w:pos="794"/>
                    <w:tab w:val="left" w:pos="1191"/>
                    <w:tab w:val="left" w:pos="1588"/>
                    <w:tab w:val="left" w:pos="1985"/>
                  </w:tabs>
                  <w:spacing w:before="40" w:after="40"/>
                  <w:jc w:val="both"/>
                </w:pPr>
              </w:pPrChange>
            </w:pPr>
            <w:r w:rsidRPr="009D62B4">
              <w:rPr>
                <w:rFonts w:eastAsia="MS Mincho"/>
                <w:color w:val="7F7F7F" w:themeColor="text1" w:themeTint="80"/>
                <w:highlight w:val="yellow"/>
                <w:lang w:eastAsia="ja-JP"/>
              </w:rPr>
              <w:t>960x544@30p</w:t>
            </w:r>
          </w:p>
        </w:tc>
        <w:tc>
          <w:tcPr>
            <w:tcW w:w="1548" w:type="dxa"/>
            <w:shd w:val="clear" w:color="auto" w:fill="auto"/>
          </w:tcPr>
          <w:p w14:paraId="58338BEE" w14:textId="77777777" w:rsidR="00D742B2" w:rsidRPr="00264960"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47" w:author="Arianne T. Hinds" w:date="2012-07-09T10:48:00Z">
                <w:pPr>
                  <w:keepNext/>
                  <w:tabs>
                    <w:tab w:val="left" w:pos="794"/>
                    <w:tab w:val="left" w:pos="1191"/>
                    <w:tab w:val="left" w:pos="1588"/>
                    <w:tab w:val="left" w:pos="1985"/>
                  </w:tabs>
                  <w:spacing w:before="40" w:after="40"/>
                  <w:jc w:val="both"/>
                </w:pPr>
              </w:pPrChange>
            </w:pPr>
            <w:r>
              <w:rPr>
                <w:rFonts w:eastAsia="Malgun Gothic"/>
                <w:lang w:val="en-GB" w:eastAsia="ja-JP"/>
              </w:rPr>
              <w:t>16,588,800</w:t>
            </w:r>
          </w:p>
          <w:p w14:paraId="4C8C1402" w14:textId="77777777" w:rsidR="00D742B2"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48" w:author="Arianne T. Hinds" w:date="2012-07-09T10:48:00Z">
                <w:pPr>
                  <w:keepNext/>
                  <w:tabs>
                    <w:tab w:val="left" w:pos="794"/>
                    <w:tab w:val="left" w:pos="1191"/>
                    <w:tab w:val="left" w:pos="1588"/>
                    <w:tab w:val="left" w:pos="1985"/>
                  </w:tabs>
                  <w:spacing w:before="40" w:after="40"/>
                  <w:jc w:val="both"/>
                </w:pPr>
              </w:pPrChange>
            </w:pPr>
          </w:p>
          <w:p w14:paraId="34E875CE" w14:textId="77777777" w:rsidR="00D742B2"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49" w:author="Arianne T. Hinds" w:date="2012-07-09T10:48:00Z">
                <w:pPr>
                  <w:keepNext/>
                  <w:tabs>
                    <w:tab w:val="left" w:pos="794"/>
                    <w:tab w:val="left" w:pos="1191"/>
                    <w:tab w:val="left" w:pos="1588"/>
                    <w:tab w:val="left" w:pos="1985"/>
                  </w:tabs>
                  <w:spacing w:before="40" w:after="40"/>
                  <w:jc w:val="both"/>
                </w:pPr>
              </w:pPrChange>
            </w:pPr>
          </w:p>
          <w:p w14:paraId="54FC3AF3"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50" w:author="Arianne T. Hinds" w:date="2012-07-09T10:48:00Z">
                <w:pPr>
                  <w:keepNext/>
                  <w:tabs>
                    <w:tab w:val="left" w:pos="794"/>
                    <w:tab w:val="left" w:pos="1191"/>
                    <w:tab w:val="left" w:pos="1588"/>
                    <w:tab w:val="left" w:pos="1985"/>
                  </w:tabs>
                  <w:spacing w:before="40" w:after="40"/>
                  <w:jc w:val="both"/>
                </w:pPr>
              </w:pPrChange>
            </w:pPr>
          </w:p>
        </w:tc>
        <w:tc>
          <w:tcPr>
            <w:tcW w:w="1296" w:type="dxa"/>
            <w:shd w:val="clear" w:color="auto" w:fill="auto"/>
          </w:tcPr>
          <w:p w14:paraId="6B6E5152" w14:textId="77777777" w:rsidR="00D742B2" w:rsidRDefault="00D742B2" w:rsidP="001F0E10">
            <w:pPr>
              <w:keepNext/>
              <w:tabs>
                <w:tab w:val="left" w:pos="794"/>
                <w:tab w:val="left" w:pos="1191"/>
                <w:tab w:val="left" w:pos="1588"/>
                <w:tab w:val="left" w:pos="1985"/>
              </w:tabs>
              <w:spacing w:before="40" w:after="40"/>
              <w:jc w:val="both"/>
              <w:rPr>
                <w:rFonts w:eastAsia="Malgun Gothic"/>
                <w:lang w:val="en-GB"/>
              </w:rPr>
              <w:pPrChange w:id="51" w:author="Arianne T. Hinds" w:date="2012-07-09T10:48:00Z">
                <w:pPr>
                  <w:keepNext/>
                  <w:tabs>
                    <w:tab w:val="left" w:pos="794"/>
                    <w:tab w:val="left" w:pos="1191"/>
                    <w:tab w:val="left" w:pos="1588"/>
                    <w:tab w:val="left" w:pos="1985"/>
                  </w:tabs>
                  <w:spacing w:before="40" w:after="40"/>
                  <w:jc w:val="both"/>
                </w:pPr>
              </w:pPrChange>
            </w:pPr>
            <w:r>
              <w:rPr>
                <w:rFonts w:eastAsia="Malgun Gothic"/>
                <w:lang w:val="en-GB"/>
              </w:rPr>
              <w:t>552,960**</w:t>
            </w:r>
          </w:p>
          <w:p w14:paraId="023296DA" w14:textId="77777777" w:rsidR="00D742B2" w:rsidRDefault="00D742B2" w:rsidP="001F0E10">
            <w:pPr>
              <w:keepNext/>
              <w:tabs>
                <w:tab w:val="left" w:pos="794"/>
                <w:tab w:val="left" w:pos="1191"/>
                <w:tab w:val="left" w:pos="1588"/>
                <w:tab w:val="left" w:pos="1985"/>
              </w:tabs>
              <w:spacing w:before="40" w:after="40"/>
              <w:jc w:val="both"/>
              <w:rPr>
                <w:rFonts w:eastAsia="Malgun Gothic"/>
                <w:lang w:val="en-GB"/>
              </w:rPr>
              <w:pPrChange w:id="52" w:author="Arianne T. Hinds" w:date="2012-07-09T10:48:00Z">
                <w:pPr>
                  <w:keepNext/>
                  <w:tabs>
                    <w:tab w:val="left" w:pos="794"/>
                    <w:tab w:val="left" w:pos="1191"/>
                    <w:tab w:val="left" w:pos="1588"/>
                    <w:tab w:val="left" w:pos="1985"/>
                  </w:tabs>
                  <w:spacing w:before="40" w:after="40"/>
                  <w:jc w:val="both"/>
                </w:pPr>
              </w:pPrChange>
            </w:pPr>
          </w:p>
          <w:p w14:paraId="69D1D793" w14:textId="77777777" w:rsidR="00D742B2" w:rsidRDefault="00D742B2" w:rsidP="001F0E10">
            <w:pPr>
              <w:keepNext/>
              <w:tabs>
                <w:tab w:val="left" w:pos="794"/>
                <w:tab w:val="left" w:pos="1191"/>
                <w:tab w:val="left" w:pos="1588"/>
                <w:tab w:val="left" w:pos="1985"/>
              </w:tabs>
              <w:spacing w:before="40" w:after="40"/>
              <w:jc w:val="both"/>
              <w:rPr>
                <w:rFonts w:eastAsia="Malgun Gothic"/>
                <w:lang w:val="en-GB"/>
              </w:rPr>
              <w:pPrChange w:id="53" w:author="Arianne T. Hinds" w:date="2012-07-09T10:48:00Z">
                <w:pPr>
                  <w:keepNext/>
                  <w:tabs>
                    <w:tab w:val="left" w:pos="794"/>
                    <w:tab w:val="left" w:pos="1191"/>
                    <w:tab w:val="left" w:pos="1588"/>
                    <w:tab w:val="left" w:pos="1985"/>
                  </w:tabs>
                  <w:spacing w:before="40" w:after="40"/>
                  <w:jc w:val="both"/>
                </w:pPr>
              </w:pPrChange>
            </w:pPr>
          </w:p>
          <w:p w14:paraId="32480CF4"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54" w:author="Arianne T. Hinds" w:date="2012-07-09T10:48:00Z">
                <w:pPr>
                  <w:keepNext/>
                  <w:tabs>
                    <w:tab w:val="left" w:pos="794"/>
                    <w:tab w:val="left" w:pos="1191"/>
                    <w:tab w:val="left" w:pos="1588"/>
                    <w:tab w:val="left" w:pos="1985"/>
                  </w:tabs>
                  <w:spacing w:before="40" w:after="40"/>
                  <w:jc w:val="both"/>
                </w:pPr>
              </w:pPrChange>
            </w:pPr>
          </w:p>
        </w:tc>
        <w:tc>
          <w:tcPr>
            <w:tcW w:w="1350" w:type="dxa"/>
            <w:shd w:val="clear" w:color="auto" w:fill="auto"/>
          </w:tcPr>
          <w:p w14:paraId="1125C25D" w14:textId="77777777" w:rsidR="00D742B2" w:rsidRPr="009D62B4"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55" w:author="Arianne T. Hinds" w:date="2012-07-09T10:48:00Z">
                <w:pPr>
                  <w:keepNext/>
                  <w:tabs>
                    <w:tab w:val="left" w:pos="794"/>
                    <w:tab w:val="left" w:pos="1191"/>
                    <w:tab w:val="left" w:pos="1588"/>
                    <w:tab w:val="left" w:pos="1985"/>
                  </w:tabs>
                  <w:spacing w:before="40" w:after="40"/>
                  <w:jc w:val="both"/>
                </w:pPr>
              </w:pPrChange>
            </w:pPr>
            <w:r w:rsidRPr="009D62B4">
              <w:rPr>
                <w:rFonts w:eastAsia="Malgun Gothic"/>
                <w:lang w:val="en-GB" w:eastAsia="ja-JP"/>
              </w:rPr>
              <w:t>5</w:t>
            </w:r>
            <w:r w:rsidRPr="009D62B4">
              <w:rPr>
                <w:rFonts w:eastAsia="Malgun Gothic" w:hint="eastAsia"/>
                <w:lang w:val="en-GB" w:eastAsia="ja-JP"/>
              </w:rPr>
              <w:t>,000</w:t>
            </w:r>
          </w:p>
        </w:tc>
        <w:tc>
          <w:tcPr>
            <w:tcW w:w="1062" w:type="dxa"/>
            <w:shd w:val="clear" w:color="auto" w:fill="auto"/>
          </w:tcPr>
          <w:p w14:paraId="709E1577"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56" w:author="Arianne T. Hinds" w:date="2012-07-09T10:48:00Z">
                <w:pPr>
                  <w:keepNext/>
                  <w:tabs>
                    <w:tab w:val="left" w:pos="794"/>
                    <w:tab w:val="left" w:pos="1191"/>
                    <w:tab w:val="left" w:pos="1588"/>
                    <w:tab w:val="left" w:pos="1985"/>
                  </w:tabs>
                  <w:spacing w:before="40" w:after="40"/>
                  <w:jc w:val="both"/>
                </w:pPr>
              </w:pPrChange>
            </w:pPr>
            <w:r w:rsidRPr="00245F3D">
              <w:rPr>
                <w:rFonts w:eastAsia="Malgun Gothic" w:hint="eastAsia"/>
                <w:lang w:val="en-GB" w:eastAsia="ja-JP"/>
              </w:rPr>
              <w:t>2</w:t>
            </w:r>
          </w:p>
        </w:tc>
        <w:tc>
          <w:tcPr>
            <w:tcW w:w="1350" w:type="dxa"/>
            <w:shd w:val="clear" w:color="auto" w:fill="auto"/>
          </w:tcPr>
          <w:p w14:paraId="7BAA7275"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57" w:author="Arianne T. Hinds" w:date="2012-07-09T10:48:00Z">
                <w:pPr>
                  <w:keepNext/>
                  <w:tabs>
                    <w:tab w:val="left" w:pos="794"/>
                    <w:tab w:val="left" w:pos="1191"/>
                    <w:tab w:val="left" w:pos="1588"/>
                    <w:tab w:val="left" w:pos="1985"/>
                  </w:tabs>
                  <w:spacing w:before="40" w:after="40"/>
                  <w:jc w:val="both"/>
                </w:pPr>
              </w:pPrChange>
            </w:pPr>
            <w:r w:rsidRPr="00245F3D">
              <w:rPr>
                <w:rFonts w:eastAsia="Malgun Gothic"/>
                <w:lang w:val="en-GB" w:eastAsia="ja-JP"/>
              </w:rPr>
              <w:t>6</w:t>
            </w:r>
          </w:p>
        </w:tc>
        <w:tc>
          <w:tcPr>
            <w:tcW w:w="1440" w:type="dxa"/>
            <w:shd w:val="clear" w:color="auto" w:fill="auto"/>
          </w:tcPr>
          <w:p w14:paraId="54F5F900" w14:textId="77777777" w:rsidR="00D742B2" w:rsidRPr="009D62B4"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58" w:author="Arianne T. Hinds" w:date="2012-07-09T10:48:00Z">
                <w:pPr>
                  <w:keepNext/>
                  <w:tabs>
                    <w:tab w:val="left" w:pos="794"/>
                    <w:tab w:val="left" w:pos="1191"/>
                    <w:tab w:val="left" w:pos="1588"/>
                    <w:tab w:val="left" w:pos="1985"/>
                  </w:tabs>
                  <w:spacing w:before="40" w:after="40"/>
                  <w:jc w:val="both"/>
                </w:pPr>
              </w:pPrChange>
            </w:pPr>
            <w:r w:rsidRPr="009D62B4">
              <w:rPr>
                <w:rFonts w:eastAsia="Malgun Gothic"/>
                <w:lang w:val="en-GB" w:eastAsia="ja-JP"/>
              </w:rPr>
              <w:t>5</w:t>
            </w:r>
            <w:r w:rsidRPr="009D62B4">
              <w:rPr>
                <w:rFonts w:eastAsia="Malgun Gothic" w:hint="eastAsia"/>
                <w:lang w:val="en-GB" w:eastAsia="ja-JP"/>
              </w:rPr>
              <w:t>,000</w:t>
            </w:r>
          </w:p>
        </w:tc>
      </w:tr>
      <w:tr w:rsidR="00D742B2" w:rsidRPr="00A43E00" w14:paraId="246986B0" w14:textId="77777777" w:rsidTr="009C4405">
        <w:trPr>
          <w:trHeight w:val="396"/>
          <w:jc w:val="center"/>
        </w:trPr>
        <w:tc>
          <w:tcPr>
            <w:tcW w:w="756" w:type="dxa"/>
          </w:tcPr>
          <w:p w14:paraId="6C485CAC"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
            <w:r w:rsidRPr="00245F3D">
              <w:rPr>
                <w:rFonts w:eastAsia="Malgun Gothic"/>
                <w:b/>
                <w:lang w:val="en-GB" w:eastAsia="ja-JP"/>
              </w:rPr>
              <w:t>3.1</w:t>
            </w:r>
          </w:p>
        </w:tc>
        <w:tc>
          <w:tcPr>
            <w:tcW w:w="1890" w:type="dxa"/>
          </w:tcPr>
          <w:p w14:paraId="2F181C36" w14:textId="77777777" w:rsidR="00D742B2" w:rsidRPr="009D62B4" w:rsidRDefault="00D742B2" w:rsidP="005B17A3">
            <w:pPr>
              <w:keepNext/>
              <w:rPr>
                <w:rFonts w:eastAsia="MS Mincho"/>
                <w:color w:val="7F7F7F" w:themeColor="text1" w:themeTint="80"/>
                <w:lang w:eastAsia="ja-JP"/>
              </w:rPr>
            </w:pPr>
            <w:r w:rsidRPr="009D62B4">
              <w:rPr>
                <w:rFonts w:eastAsia="MS Mincho"/>
                <w:color w:val="7F7F7F" w:themeColor="text1" w:themeTint="80"/>
                <w:lang w:eastAsia="ja-JP"/>
              </w:rPr>
              <w:t>960x544@60p</w:t>
            </w:r>
          </w:p>
          <w:p w14:paraId="4AFF027B" w14:textId="77777777" w:rsidR="00D742B2" w:rsidRPr="009D62B4" w:rsidRDefault="00D742B2" w:rsidP="001F0E10">
            <w:pPr>
              <w:keepNext/>
              <w:rPr>
                <w:rFonts w:eastAsia="MS Mincho"/>
                <w:color w:val="7F7F7F" w:themeColor="text1" w:themeTint="80"/>
                <w:lang w:eastAsia="ja-JP"/>
              </w:rPr>
              <w:pPrChange w:id="59" w:author="Arianne T. Hinds" w:date="2012-07-09T10:48:00Z">
                <w:pPr>
                  <w:keepNext/>
                </w:pPr>
              </w:pPrChange>
            </w:pPr>
            <w:r w:rsidRPr="009D62B4">
              <w:rPr>
                <w:rFonts w:eastAsia="MS Mincho"/>
                <w:color w:val="7F7F7F" w:themeColor="text1" w:themeTint="80"/>
                <w:lang w:eastAsia="ja-JP"/>
              </w:rPr>
              <w:t>1280x720@30p</w:t>
            </w:r>
          </w:p>
        </w:tc>
        <w:tc>
          <w:tcPr>
            <w:tcW w:w="1548" w:type="dxa"/>
            <w:shd w:val="clear" w:color="auto" w:fill="auto"/>
          </w:tcPr>
          <w:p w14:paraId="340F11BC"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60" w:author="Arianne T. Hinds" w:date="2012-07-09T10:48:00Z">
                <w:pPr>
                  <w:keepNext/>
                  <w:tabs>
                    <w:tab w:val="left" w:pos="794"/>
                    <w:tab w:val="left" w:pos="1191"/>
                    <w:tab w:val="left" w:pos="1588"/>
                    <w:tab w:val="left" w:pos="1985"/>
                  </w:tabs>
                  <w:spacing w:before="40" w:after="40"/>
                  <w:jc w:val="both"/>
                </w:pPr>
              </w:pPrChange>
            </w:pPr>
            <w:r w:rsidRPr="00245F3D">
              <w:rPr>
                <w:rFonts w:eastAsia="Malgun Gothic"/>
                <w:lang w:val="en-GB" w:eastAsia="ja-JP"/>
              </w:rPr>
              <w:t>33,177,600</w:t>
            </w:r>
          </w:p>
        </w:tc>
        <w:tc>
          <w:tcPr>
            <w:tcW w:w="1296" w:type="dxa"/>
            <w:shd w:val="clear" w:color="auto" w:fill="auto"/>
          </w:tcPr>
          <w:p w14:paraId="41282619"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61" w:author="Arianne T. Hinds" w:date="2012-07-09T10:48:00Z">
                <w:pPr>
                  <w:keepNext/>
                  <w:tabs>
                    <w:tab w:val="left" w:pos="794"/>
                    <w:tab w:val="left" w:pos="1191"/>
                    <w:tab w:val="left" w:pos="1588"/>
                    <w:tab w:val="left" w:pos="1985"/>
                  </w:tabs>
                  <w:spacing w:before="40" w:after="40"/>
                  <w:jc w:val="both"/>
                </w:pPr>
              </w:pPrChange>
            </w:pPr>
            <w:r w:rsidRPr="00245F3D">
              <w:rPr>
                <w:rFonts w:eastAsia="Malgun Gothic"/>
                <w:lang w:val="en-GB" w:eastAsia="ja-JP"/>
              </w:rPr>
              <w:t>983,040</w:t>
            </w:r>
          </w:p>
        </w:tc>
        <w:tc>
          <w:tcPr>
            <w:tcW w:w="1350" w:type="dxa"/>
            <w:shd w:val="clear" w:color="auto" w:fill="auto"/>
          </w:tcPr>
          <w:p w14:paraId="3C4A6DE4" w14:textId="77777777" w:rsidR="00D742B2" w:rsidRPr="009D62B4"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62" w:author="Arianne T. Hinds" w:date="2012-07-09T10:48:00Z">
                <w:pPr>
                  <w:keepNext/>
                  <w:tabs>
                    <w:tab w:val="left" w:pos="794"/>
                    <w:tab w:val="left" w:pos="1191"/>
                    <w:tab w:val="left" w:pos="1588"/>
                    <w:tab w:val="left" w:pos="1985"/>
                  </w:tabs>
                  <w:spacing w:before="40" w:after="40"/>
                  <w:jc w:val="both"/>
                </w:pPr>
              </w:pPrChange>
            </w:pPr>
            <w:r w:rsidRPr="009D62B4">
              <w:rPr>
                <w:rFonts w:eastAsia="Malgun Gothic"/>
                <w:lang w:val="en-GB" w:eastAsia="ja-JP"/>
              </w:rPr>
              <w:t>10,000</w:t>
            </w:r>
          </w:p>
        </w:tc>
        <w:tc>
          <w:tcPr>
            <w:tcW w:w="1062" w:type="dxa"/>
            <w:shd w:val="clear" w:color="auto" w:fill="auto"/>
          </w:tcPr>
          <w:p w14:paraId="0E669162"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63" w:author="Arianne T. Hinds" w:date="2012-07-09T10:48:00Z">
                <w:pPr>
                  <w:keepNext/>
                  <w:tabs>
                    <w:tab w:val="left" w:pos="794"/>
                    <w:tab w:val="left" w:pos="1191"/>
                    <w:tab w:val="left" w:pos="1588"/>
                    <w:tab w:val="left" w:pos="1985"/>
                  </w:tabs>
                  <w:spacing w:before="40" w:after="40"/>
                  <w:jc w:val="both"/>
                </w:pPr>
              </w:pPrChange>
            </w:pPr>
            <w:r w:rsidRPr="00245F3D">
              <w:rPr>
                <w:rFonts w:eastAsia="Malgun Gothic"/>
                <w:lang w:val="en-GB" w:eastAsia="ja-JP"/>
              </w:rPr>
              <w:t>2</w:t>
            </w:r>
          </w:p>
        </w:tc>
        <w:tc>
          <w:tcPr>
            <w:tcW w:w="1350" w:type="dxa"/>
            <w:shd w:val="clear" w:color="auto" w:fill="auto"/>
          </w:tcPr>
          <w:p w14:paraId="0FE41001"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64" w:author="Arianne T. Hinds" w:date="2012-07-09T10:48:00Z">
                <w:pPr>
                  <w:keepNext/>
                  <w:tabs>
                    <w:tab w:val="left" w:pos="794"/>
                    <w:tab w:val="left" w:pos="1191"/>
                    <w:tab w:val="left" w:pos="1588"/>
                    <w:tab w:val="left" w:pos="1985"/>
                  </w:tabs>
                  <w:spacing w:before="40" w:after="40"/>
                  <w:jc w:val="both"/>
                </w:pPr>
              </w:pPrChange>
            </w:pPr>
            <w:r w:rsidRPr="00245F3D">
              <w:rPr>
                <w:rFonts w:eastAsia="Malgun Gothic"/>
                <w:lang w:val="en-GB" w:eastAsia="ja-JP"/>
              </w:rPr>
              <w:t>6</w:t>
            </w:r>
          </w:p>
        </w:tc>
        <w:tc>
          <w:tcPr>
            <w:tcW w:w="1440" w:type="dxa"/>
            <w:shd w:val="clear" w:color="auto" w:fill="auto"/>
          </w:tcPr>
          <w:p w14:paraId="3B46C111" w14:textId="77777777" w:rsidR="00D742B2" w:rsidRPr="009D62B4"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65" w:author="Arianne T. Hinds" w:date="2012-07-09T10:48:00Z">
                <w:pPr>
                  <w:keepNext/>
                  <w:tabs>
                    <w:tab w:val="left" w:pos="794"/>
                    <w:tab w:val="left" w:pos="1191"/>
                    <w:tab w:val="left" w:pos="1588"/>
                    <w:tab w:val="left" w:pos="1985"/>
                  </w:tabs>
                  <w:spacing w:before="40" w:after="40"/>
                  <w:jc w:val="both"/>
                </w:pPr>
              </w:pPrChange>
            </w:pPr>
            <w:r w:rsidRPr="009D62B4">
              <w:rPr>
                <w:rFonts w:eastAsia="Malgun Gothic"/>
                <w:lang w:val="en-GB" w:eastAsia="ja-JP"/>
              </w:rPr>
              <w:t>10,000</w:t>
            </w:r>
          </w:p>
        </w:tc>
      </w:tr>
      <w:tr w:rsidR="00D742B2" w:rsidRPr="00A43E00" w14:paraId="309FF65E" w14:textId="77777777" w:rsidTr="009C4405">
        <w:trPr>
          <w:trHeight w:val="375"/>
          <w:jc w:val="center"/>
        </w:trPr>
        <w:tc>
          <w:tcPr>
            <w:tcW w:w="756" w:type="dxa"/>
          </w:tcPr>
          <w:p w14:paraId="7F60DBC9" w14:textId="77777777" w:rsidR="00D742B2" w:rsidRPr="006A25D1" w:rsidRDefault="00D742B2" w:rsidP="001F0E10">
            <w:pPr>
              <w:keepNext/>
              <w:tabs>
                <w:tab w:val="left" w:pos="794"/>
                <w:tab w:val="left" w:pos="1191"/>
                <w:tab w:val="left" w:pos="1588"/>
                <w:tab w:val="left" w:pos="1985"/>
              </w:tabs>
              <w:spacing w:before="40" w:after="40"/>
              <w:jc w:val="both"/>
              <w:rPr>
                <w:rFonts w:eastAsia="Malgun Gothic"/>
                <w:color w:val="FF0000"/>
                <w:lang w:val="en-GB" w:eastAsia="ja-JP"/>
              </w:rPr>
            </w:pPr>
            <w:r w:rsidRPr="00245F3D">
              <w:rPr>
                <w:rFonts w:eastAsia="Malgun Gothic"/>
                <w:b/>
                <w:lang w:val="en-GB" w:eastAsia="ja-JP"/>
              </w:rPr>
              <w:t>4</w:t>
            </w:r>
            <w:r>
              <w:rPr>
                <w:rFonts w:eastAsia="Malgun Gothic"/>
                <w:b/>
                <w:lang w:val="en-GB" w:eastAsia="ja-JP"/>
              </w:rPr>
              <w:t>C</w:t>
            </w:r>
          </w:p>
        </w:tc>
        <w:tc>
          <w:tcPr>
            <w:tcW w:w="1890" w:type="dxa"/>
          </w:tcPr>
          <w:p w14:paraId="41DCA3A8" w14:textId="77777777" w:rsidR="00D742B2" w:rsidRPr="009D62B4" w:rsidRDefault="00D742B2" w:rsidP="005B17A3">
            <w:pPr>
              <w:keepNext/>
              <w:tabs>
                <w:tab w:val="left" w:pos="794"/>
                <w:tab w:val="left" w:pos="1191"/>
                <w:tab w:val="left" w:pos="1588"/>
                <w:tab w:val="left" w:pos="1985"/>
              </w:tabs>
              <w:spacing w:before="40" w:after="40"/>
              <w:jc w:val="both"/>
              <w:rPr>
                <w:rFonts w:eastAsia="MS Mincho"/>
                <w:color w:val="7F7F7F" w:themeColor="text1" w:themeTint="80"/>
                <w:lang w:eastAsia="ja-JP"/>
              </w:rPr>
            </w:pPr>
            <w:r w:rsidRPr="009D62B4">
              <w:rPr>
                <w:rFonts w:eastAsia="MS Mincho"/>
                <w:color w:val="7F7F7F" w:themeColor="text1" w:themeTint="80"/>
                <w:lang w:eastAsia="ja-JP"/>
              </w:rPr>
              <w:t>1280x720@60p 1920x1088@30p</w:t>
            </w:r>
          </w:p>
          <w:p w14:paraId="487F44C3" w14:textId="77777777" w:rsidR="00D742B2" w:rsidRPr="009D62B4" w:rsidRDefault="00D742B2" w:rsidP="001F0E10">
            <w:pPr>
              <w:keepNext/>
              <w:tabs>
                <w:tab w:val="left" w:pos="794"/>
                <w:tab w:val="left" w:pos="1191"/>
                <w:tab w:val="left" w:pos="1588"/>
                <w:tab w:val="left" w:pos="1985"/>
              </w:tabs>
              <w:spacing w:before="40" w:after="40"/>
              <w:jc w:val="both"/>
              <w:rPr>
                <w:rFonts w:eastAsia="Malgun Gothic"/>
                <w:color w:val="7F7F7F" w:themeColor="text1" w:themeTint="80"/>
                <w:lang w:val="en-GB" w:eastAsia="ja-JP"/>
              </w:rPr>
              <w:pPrChange w:id="66" w:author="Arianne T. Hinds" w:date="2012-07-09T10:48:00Z">
                <w:pPr>
                  <w:keepNext/>
                  <w:tabs>
                    <w:tab w:val="left" w:pos="794"/>
                    <w:tab w:val="left" w:pos="1191"/>
                    <w:tab w:val="left" w:pos="1588"/>
                    <w:tab w:val="left" w:pos="1985"/>
                  </w:tabs>
                  <w:spacing w:before="40" w:after="40"/>
                  <w:jc w:val="both"/>
                </w:pPr>
              </w:pPrChange>
            </w:pPr>
            <w:r w:rsidRPr="009D62B4">
              <w:rPr>
                <w:rFonts w:eastAsia="MS Mincho"/>
                <w:color w:val="7F7F7F" w:themeColor="text1" w:themeTint="80"/>
                <w:lang w:eastAsia="ja-JP"/>
              </w:rPr>
              <w:t>2048x1088@30p</w:t>
            </w:r>
          </w:p>
        </w:tc>
        <w:tc>
          <w:tcPr>
            <w:tcW w:w="1548" w:type="dxa"/>
            <w:shd w:val="clear" w:color="auto" w:fill="auto"/>
          </w:tcPr>
          <w:p w14:paraId="557DD9C9"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67" w:author="Arianne T. Hinds" w:date="2012-07-09T10:48:00Z">
                <w:pPr>
                  <w:keepNext/>
                  <w:tabs>
                    <w:tab w:val="left" w:pos="794"/>
                    <w:tab w:val="left" w:pos="1191"/>
                    <w:tab w:val="left" w:pos="1588"/>
                    <w:tab w:val="left" w:pos="1985"/>
                  </w:tabs>
                  <w:spacing w:before="40" w:after="40"/>
                  <w:jc w:val="both"/>
                </w:pPr>
              </w:pPrChange>
            </w:pPr>
            <w:r>
              <w:rPr>
                <w:rFonts w:eastAsia="Malgun Gothic"/>
                <w:lang w:val="en-GB" w:eastAsia="ja-JP"/>
              </w:rPr>
              <w:t>66,846,720</w:t>
            </w:r>
          </w:p>
        </w:tc>
        <w:tc>
          <w:tcPr>
            <w:tcW w:w="1296" w:type="dxa"/>
            <w:shd w:val="clear" w:color="auto" w:fill="auto"/>
          </w:tcPr>
          <w:p w14:paraId="5818D1E7"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68" w:author="Arianne T. Hinds" w:date="2012-07-09T10:48:00Z">
                <w:pPr>
                  <w:keepNext/>
                  <w:tabs>
                    <w:tab w:val="left" w:pos="794"/>
                    <w:tab w:val="left" w:pos="1191"/>
                    <w:tab w:val="left" w:pos="1588"/>
                    <w:tab w:val="left" w:pos="1985"/>
                  </w:tabs>
                  <w:spacing w:before="40" w:after="40"/>
                  <w:jc w:val="both"/>
                </w:pPr>
              </w:pPrChange>
            </w:pPr>
            <w:r>
              <w:rPr>
                <w:rFonts w:eastAsia="Malgun Gothic"/>
                <w:lang w:val="en-GB" w:eastAsia="ja-JP"/>
              </w:rPr>
              <w:t>2,228,224**</w:t>
            </w:r>
          </w:p>
        </w:tc>
        <w:tc>
          <w:tcPr>
            <w:tcW w:w="1350" w:type="dxa"/>
            <w:shd w:val="clear" w:color="auto" w:fill="auto"/>
          </w:tcPr>
          <w:p w14:paraId="4B397B9C" w14:textId="77777777" w:rsidR="00D742B2" w:rsidRPr="009D62B4" w:rsidRDefault="00D742B2" w:rsidP="001F0E10">
            <w:pPr>
              <w:keepNext/>
              <w:tabs>
                <w:tab w:val="left" w:pos="794"/>
                <w:tab w:val="left" w:pos="1191"/>
                <w:tab w:val="left" w:pos="1588"/>
                <w:tab w:val="left" w:pos="1985"/>
              </w:tabs>
              <w:spacing w:before="40" w:after="40"/>
              <w:jc w:val="both"/>
              <w:rPr>
                <w:rFonts w:eastAsia="Malgun Gothic"/>
                <w:b/>
                <w:lang w:val="en-GB" w:eastAsia="ja-JP"/>
              </w:rPr>
              <w:pPrChange w:id="69" w:author="Arianne T. Hinds" w:date="2012-07-09T10:48:00Z">
                <w:pPr>
                  <w:keepNext/>
                  <w:tabs>
                    <w:tab w:val="left" w:pos="794"/>
                    <w:tab w:val="left" w:pos="1191"/>
                    <w:tab w:val="left" w:pos="1588"/>
                    <w:tab w:val="left" w:pos="1985"/>
                  </w:tabs>
                  <w:spacing w:before="40" w:after="40"/>
                  <w:jc w:val="both"/>
                </w:pPr>
              </w:pPrChange>
            </w:pPr>
            <w:r w:rsidRPr="009D62B4">
              <w:rPr>
                <w:rFonts w:eastAsia="Malgun Gothic"/>
                <w:b/>
                <w:lang w:val="en-GB" w:eastAsia="ja-JP"/>
              </w:rPr>
              <w:t>12,000</w:t>
            </w:r>
          </w:p>
        </w:tc>
        <w:tc>
          <w:tcPr>
            <w:tcW w:w="1062" w:type="dxa"/>
            <w:shd w:val="clear" w:color="auto" w:fill="auto"/>
          </w:tcPr>
          <w:p w14:paraId="7747F0B3"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70" w:author="Arianne T. Hinds" w:date="2012-07-09T10:48:00Z">
                <w:pPr>
                  <w:keepNext/>
                  <w:tabs>
                    <w:tab w:val="left" w:pos="794"/>
                    <w:tab w:val="left" w:pos="1191"/>
                    <w:tab w:val="left" w:pos="1588"/>
                    <w:tab w:val="left" w:pos="1985"/>
                  </w:tabs>
                  <w:spacing w:before="40" w:after="40"/>
                  <w:jc w:val="both"/>
                </w:pPr>
              </w:pPrChange>
            </w:pPr>
            <w:r w:rsidRPr="00245F3D">
              <w:rPr>
                <w:rFonts w:eastAsia="Malgun Gothic" w:hint="eastAsia"/>
                <w:lang w:val="en-GB" w:eastAsia="ja-JP"/>
              </w:rPr>
              <w:t>4</w:t>
            </w:r>
          </w:p>
        </w:tc>
        <w:tc>
          <w:tcPr>
            <w:tcW w:w="1350" w:type="dxa"/>
            <w:shd w:val="clear" w:color="auto" w:fill="auto"/>
          </w:tcPr>
          <w:p w14:paraId="1DEA0BD9"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71" w:author="Arianne T. Hinds" w:date="2012-07-09T10:48:00Z">
                <w:pPr>
                  <w:keepNext/>
                  <w:tabs>
                    <w:tab w:val="left" w:pos="794"/>
                    <w:tab w:val="left" w:pos="1191"/>
                    <w:tab w:val="left" w:pos="1588"/>
                    <w:tab w:val="left" w:pos="1985"/>
                  </w:tabs>
                  <w:spacing w:before="40" w:after="40"/>
                  <w:jc w:val="both"/>
                </w:pPr>
              </w:pPrChange>
            </w:pPr>
            <w:r w:rsidRPr="00245F3D">
              <w:rPr>
                <w:rFonts w:eastAsia="Malgun Gothic"/>
                <w:lang w:val="en-GB" w:eastAsia="ja-JP"/>
              </w:rPr>
              <w:t>6</w:t>
            </w:r>
          </w:p>
        </w:tc>
        <w:tc>
          <w:tcPr>
            <w:tcW w:w="1440" w:type="dxa"/>
            <w:shd w:val="clear" w:color="auto" w:fill="auto"/>
          </w:tcPr>
          <w:p w14:paraId="36D55162" w14:textId="77777777" w:rsidR="00D742B2" w:rsidRPr="009D62B4" w:rsidRDefault="00D742B2" w:rsidP="001F0E10">
            <w:pPr>
              <w:keepNext/>
              <w:tabs>
                <w:tab w:val="left" w:pos="794"/>
                <w:tab w:val="left" w:pos="1191"/>
                <w:tab w:val="left" w:pos="1588"/>
                <w:tab w:val="left" w:pos="1985"/>
              </w:tabs>
              <w:spacing w:before="40" w:after="40"/>
              <w:jc w:val="both"/>
              <w:rPr>
                <w:rFonts w:eastAsia="Malgun Gothic"/>
                <w:b/>
                <w:lang w:val="en-GB" w:eastAsia="ja-JP"/>
              </w:rPr>
              <w:pPrChange w:id="72" w:author="Arianne T. Hinds" w:date="2012-07-09T10:48:00Z">
                <w:pPr>
                  <w:keepNext/>
                  <w:tabs>
                    <w:tab w:val="left" w:pos="794"/>
                    <w:tab w:val="left" w:pos="1191"/>
                    <w:tab w:val="left" w:pos="1588"/>
                    <w:tab w:val="left" w:pos="1985"/>
                  </w:tabs>
                  <w:spacing w:before="40" w:after="40"/>
                  <w:jc w:val="both"/>
                </w:pPr>
              </w:pPrChange>
            </w:pPr>
            <w:r w:rsidRPr="009D62B4">
              <w:rPr>
                <w:rFonts w:eastAsia="Malgun Gothic"/>
                <w:b/>
                <w:lang w:val="en-GB" w:eastAsia="ja-JP"/>
              </w:rPr>
              <w:t>12,000</w:t>
            </w:r>
          </w:p>
        </w:tc>
      </w:tr>
      <w:tr w:rsidR="00D742B2" w:rsidRPr="00A43E00" w14:paraId="0657B313" w14:textId="77777777" w:rsidTr="009C4405">
        <w:trPr>
          <w:trHeight w:val="375"/>
          <w:jc w:val="center"/>
        </w:trPr>
        <w:tc>
          <w:tcPr>
            <w:tcW w:w="756" w:type="dxa"/>
          </w:tcPr>
          <w:p w14:paraId="03BB3EDB"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b/>
                <w:lang w:val="en-GB" w:eastAsia="ja-JP"/>
              </w:rPr>
            </w:pPr>
            <w:r>
              <w:rPr>
                <w:rFonts w:eastAsia="Malgun Gothic"/>
                <w:b/>
                <w:lang w:val="en-GB" w:eastAsia="ja-JP"/>
              </w:rPr>
              <w:t>4.1C</w:t>
            </w:r>
          </w:p>
        </w:tc>
        <w:tc>
          <w:tcPr>
            <w:tcW w:w="1890" w:type="dxa"/>
          </w:tcPr>
          <w:p w14:paraId="41670EB5" w14:textId="77777777" w:rsidR="00D742B2" w:rsidRPr="009D62B4" w:rsidRDefault="00D742B2" w:rsidP="005B17A3">
            <w:pPr>
              <w:keepNext/>
              <w:tabs>
                <w:tab w:val="left" w:pos="794"/>
                <w:tab w:val="left" w:pos="1191"/>
                <w:tab w:val="left" w:pos="1588"/>
                <w:tab w:val="left" w:pos="1985"/>
              </w:tabs>
              <w:spacing w:before="40" w:after="40"/>
              <w:jc w:val="both"/>
              <w:rPr>
                <w:rFonts w:eastAsia="MS Mincho"/>
                <w:color w:val="7F7F7F" w:themeColor="text1" w:themeTint="80"/>
                <w:lang w:eastAsia="ja-JP"/>
              </w:rPr>
            </w:pPr>
            <w:r w:rsidRPr="009D62B4">
              <w:rPr>
                <w:rFonts w:eastAsia="MS Mincho"/>
                <w:color w:val="7F7F7F" w:themeColor="text1" w:themeTint="80"/>
                <w:lang w:eastAsia="ja-JP"/>
              </w:rPr>
              <w:t>1920x1088@60p</w:t>
            </w:r>
          </w:p>
          <w:p w14:paraId="29AC039B" w14:textId="77777777" w:rsidR="00D742B2" w:rsidRPr="009D62B4" w:rsidRDefault="00D742B2" w:rsidP="001F0E10">
            <w:pPr>
              <w:keepNext/>
              <w:spacing w:before="60"/>
              <w:rPr>
                <w:rFonts w:eastAsia="MS Mincho"/>
                <w:color w:val="7F7F7F" w:themeColor="text1" w:themeTint="80"/>
                <w:lang w:eastAsia="ja-JP"/>
              </w:rPr>
              <w:pPrChange w:id="73" w:author="Arianne T. Hinds" w:date="2012-07-09T10:48:00Z">
                <w:pPr>
                  <w:keepNext/>
                  <w:spacing w:before="60"/>
                </w:pPr>
              </w:pPrChange>
            </w:pPr>
            <w:r w:rsidRPr="009D62B4">
              <w:rPr>
                <w:rFonts w:eastAsia="MS Mincho"/>
                <w:color w:val="7F7F7F" w:themeColor="text1" w:themeTint="80"/>
                <w:lang w:eastAsia="ja-JP"/>
              </w:rPr>
              <w:t>2048x1088@60p</w:t>
            </w:r>
          </w:p>
        </w:tc>
        <w:tc>
          <w:tcPr>
            <w:tcW w:w="1548" w:type="dxa"/>
            <w:shd w:val="clear" w:color="auto" w:fill="auto"/>
          </w:tcPr>
          <w:p w14:paraId="47132095" w14:textId="77777777" w:rsidR="00D742B2" w:rsidRPr="00245F3D" w:rsidDel="00D4397E"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74" w:author="Arianne T. Hinds" w:date="2012-07-09T10:48:00Z">
                <w:pPr>
                  <w:keepNext/>
                  <w:tabs>
                    <w:tab w:val="left" w:pos="794"/>
                    <w:tab w:val="left" w:pos="1191"/>
                    <w:tab w:val="left" w:pos="1588"/>
                    <w:tab w:val="left" w:pos="1985"/>
                  </w:tabs>
                  <w:spacing w:before="40" w:after="40"/>
                  <w:jc w:val="both"/>
                </w:pPr>
              </w:pPrChange>
            </w:pPr>
            <w:r>
              <w:rPr>
                <w:rFonts w:eastAsia="Malgun Gothic"/>
                <w:lang w:val="en-GB" w:eastAsia="ja-JP"/>
              </w:rPr>
              <w:t>133,693,440</w:t>
            </w:r>
          </w:p>
        </w:tc>
        <w:tc>
          <w:tcPr>
            <w:tcW w:w="1296" w:type="dxa"/>
            <w:shd w:val="clear" w:color="auto" w:fill="auto"/>
          </w:tcPr>
          <w:p w14:paraId="43D5D4B6"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75" w:author="Arianne T. Hinds" w:date="2012-07-09T10:48:00Z">
                <w:pPr>
                  <w:keepNext/>
                  <w:tabs>
                    <w:tab w:val="left" w:pos="794"/>
                    <w:tab w:val="left" w:pos="1191"/>
                    <w:tab w:val="left" w:pos="1588"/>
                    <w:tab w:val="left" w:pos="1985"/>
                  </w:tabs>
                  <w:spacing w:before="40" w:after="40"/>
                  <w:jc w:val="both"/>
                </w:pPr>
              </w:pPrChange>
            </w:pPr>
            <w:r>
              <w:rPr>
                <w:rFonts w:eastAsia="Malgun Gothic"/>
                <w:lang w:val="en-GB" w:eastAsia="ja-JP"/>
              </w:rPr>
              <w:t>2,228,224</w:t>
            </w:r>
          </w:p>
        </w:tc>
        <w:tc>
          <w:tcPr>
            <w:tcW w:w="1350" w:type="dxa"/>
            <w:shd w:val="clear" w:color="auto" w:fill="auto"/>
          </w:tcPr>
          <w:p w14:paraId="7D4E291F" w14:textId="77777777" w:rsidR="00D742B2" w:rsidRPr="009D62B4" w:rsidDel="00E57AE5" w:rsidRDefault="00D742B2" w:rsidP="001F0E10">
            <w:pPr>
              <w:keepNext/>
              <w:tabs>
                <w:tab w:val="left" w:pos="794"/>
                <w:tab w:val="left" w:pos="1191"/>
                <w:tab w:val="left" w:pos="1588"/>
                <w:tab w:val="left" w:pos="1985"/>
              </w:tabs>
              <w:spacing w:before="40" w:after="40"/>
              <w:jc w:val="both"/>
              <w:rPr>
                <w:rFonts w:eastAsia="Malgun Gothic"/>
                <w:b/>
                <w:lang w:val="en-GB" w:eastAsia="ja-JP"/>
              </w:rPr>
              <w:pPrChange w:id="76" w:author="Arianne T. Hinds" w:date="2012-07-09T10:48:00Z">
                <w:pPr>
                  <w:keepNext/>
                  <w:tabs>
                    <w:tab w:val="left" w:pos="794"/>
                    <w:tab w:val="left" w:pos="1191"/>
                    <w:tab w:val="left" w:pos="1588"/>
                    <w:tab w:val="left" w:pos="1985"/>
                  </w:tabs>
                  <w:spacing w:before="40" w:after="40"/>
                  <w:jc w:val="both"/>
                </w:pPr>
              </w:pPrChange>
            </w:pPr>
            <w:r w:rsidRPr="009D62B4">
              <w:rPr>
                <w:rFonts w:eastAsia="Malgun Gothic"/>
                <w:b/>
                <w:lang w:val="en-GB" w:eastAsia="ja-JP"/>
              </w:rPr>
              <w:t>20,000</w:t>
            </w:r>
          </w:p>
        </w:tc>
        <w:tc>
          <w:tcPr>
            <w:tcW w:w="1062" w:type="dxa"/>
            <w:shd w:val="clear" w:color="auto" w:fill="auto"/>
          </w:tcPr>
          <w:p w14:paraId="3A8C96C1"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77" w:author="Arianne T. Hinds" w:date="2012-07-09T10:48:00Z">
                <w:pPr>
                  <w:keepNext/>
                  <w:tabs>
                    <w:tab w:val="left" w:pos="794"/>
                    <w:tab w:val="left" w:pos="1191"/>
                    <w:tab w:val="left" w:pos="1588"/>
                    <w:tab w:val="left" w:pos="1985"/>
                  </w:tabs>
                  <w:spacing w:before="40" w:after="40"/>
                  <w:jc w:val="both"/>
                </w:pPr>
              </w:pPrChange>
            </w:pPr>
            <w:r>
              <w:rPr>
                <w:rFonts w:eastAsia="Malgun Gothic"/>
                <w:lang w:val="en-GB" w:eastAsia="ja-JP"/>
              </w:rPr>
              <w:t>4</w:t>
            </w:r>
          </w:p>
        </w:tc>
        <w:tc>
          <w:tcPr>
            <w:tcW w:w="1350" w:type="dxa"/>
            <w:shd w:val="clear" w:color="auto" w:fill="auto"/>
          </w:tcPr>
          <w:p w14:paraId="3E8033C5"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78" w:author="Arianne T. Hinds" w:date="2012-07-09T10:48:00Z">
                <w:pPr>
                  <w:keepNext/>
                  <w:tabs>
                    <w:tab w:val="left" w:pos="794"/>
                    <w:tab w:val="left" w:pos="1191"/>
                    <w:tab w:val="left" w:pos="1588"/>
                    <w:tab w:val="left" w:pos="1985"/>
                  </w:tabs>
                  <w:spacing w:before="40" w:after="40"/>
                  <w:jc w:val="both"/>
                </w:pPr>
              </w:pPrChange>
            </w:pPr>
            <w:r>
              <w:rPr>
                <w:rFonts w:eastAsia="Malgun Gothic"/>
                <w:lang w:val="en-GB" w:eastAsia="ja-JP"/>
              </w:rPr>
              <w:t>6</w:t>
            </w:r>
          </w:p>
        </w:tc>
        <w:tc>
          <w:tcPr>
            <w:tcW w:w="1440" w:type="dxa"/>
            <w:shd w:val="clear" w:color="auto" w:fill="auto"/>
          </w:tcPr>
          <w:p w14:paraId="574ED53F" w14:textId="77777777" w:rsidR="00D742B2" w:rsidRPr="009D62B4" w:rsidDel="00E57AE5" w:rsidRDefault="00D742B2" w:rsidP="001F0E10">
            <w:pPr>
              <w:keepNext/>
              <w:tabs>
                <w:tab w:val="left" w:pos="794"/>
                <w:tab w:val="left" w:pos="1191"/>
                <w:tab w:val="left" w:pos="1588"/>
                <w:tab w:val="left" w:pos="1985"/>
              </w:tabs>
              <w:spacing w:before="40" w:after="40"/>
              <w:jc w:val="both"/>
              <w:rPr>
                <w:rFonts w:eastAsia="Malgun Gothic"/>
                <w:b/>
                <w:lang w:val="en-GB" w:eastAsia="ja-JP"/>
              </w:rPr>
              <w:pPrChange w:id="79" w:author="Arianne T. Hinds" w:date="2012-07-09T10:48:00Z">
                <w:pPr>
                  <w:keepNext/>
                  <w:tabs>
                    <w:tab w:val="left" w:pos="794"/>
                    <w:tab w:val="left" w:pos="1191"/>
                    <w:tab w:val="left" w:pos="1588"/>
                    <w:tab w:val="left" w:pos="1985"/>
                  </w:tabs>
                  <w:spacing w:before="40" w:after="40"/>
                  <w:jc w:val="both"/>
                </w:pPr>
              </w:pPrChange>
            </w:pPr>
            <w:r w:rsidRPr="009D62B4">
              <w:rPr>
                <w:rFonts w:eastAsia="Malgun Gothic"/>
                <w:b/>
                <w:lang w:val="en-GB" w:eastAsia="ja-JP"/>
              </w:rPr>
              <w:t>20,000</w:t>
            </w:r>
          </w:p>
        </w:tc>
      </w:tr>
      <w:tr w:rsidR="00D742B2" w:rsidRPr="00A43E00" w14:paraId="1A1DC2E5" w14:textId="77777777" w:rsidTr="009C4405">
        <w:trPr>
          <w:trHeight w:val="375"/>
          <w:jc w:val="center"/>
        </w:trPr>
        <w:tc>
          <w:tcPr>
            <w:tcW w:w="756" w:type="dxa"/>
          </w:tcPr>
          <w:p w14:paraId="6D7D8391" w14:textId="77777777" w:rsidR="00D742B2" w:rsidRPr="006A25D1" w:rsidRDefault="00D742B2" w:rsidP="001F0E10">
            <w:pPr>
              <w:keepNext/>
              <w:tabs>
                <w:tab w:val="left" w:pos="794"/>
                <w:tab w:val="left" w:pos="1191"/>
                <w:tab w:val="left" w:pos="1588"/>
                <w:tab w:val="left" w:pos="1985"/>
              </w:tabs>
              <w:spacing w:before="40" w:after="40"/>
              <w:jc w:val="both"/>
              <w:rPr>
                <w:rFonts w:eastAsia="Malgun Gothic"/>
                <w:color w:val="FF0000"/>
                <w:lang w:val="en-GB" w:eastAsia="ja-JP"/>
              </w:rPr>
            </w:pPr>
            <w:r w:rsidRPr="00245F3D">
              <w:rPr>
                <w:rFonts w:eastAsia="Malgun Gothic" w:hint="eastAsia"/>
                <w:b/>
                <w:lang w:val="en-GB" w:eastAsia="ja-JP"/>
              </w:rPr>
              <w:t>5</w:t>
            </w:r>
            <w:r>
              <w:rPr>
                <w:rFonts w:eastAsia="Malgun Gothic"/>
                <w:b/>
                <w:lang w:val="en-GB" w:eastAsia="ja-JP"/>
              </w:rPr>
              <w:t>C</w:t>
            </w:r>
          </w:p>
        </w:tc>
        <w:tc>
          <w:tcPr>
            <w:tcW w:w="1890" w:type="dxa"/>
          </w:tcPr>
          <w:p w14:paraId="032D3D34" w14:textId="77777777" w:rsidR="00D742B2" w:rsidRPr="009D62B4" w:rsidRDefault="00D742B2" w:rsidP="005B17A3">
            <w:pPr>
              <w:keepNext/>
              <w:rPr>
                <w:rFonts w:eastAsia="MS Mincho"/>
                <w:color w:val="7F7F7F" w:themeColor="text1" w:themeTint="80"/>
                <w:lang w:eastAsia="ja-JP"/>
              </w:rPr>
            </w:pPr>
            <w:r w:rsidRPr="009D62B4">
              <w:rPr>
                <w:rFonts w:eastAsia="MS Mincho"/>
                <w:color w:val="7F7F7F" w:themeColor="text1" w:themeTint="80"/>
                <w:lang w:eastAsia="ja-JP"/>
              </w:rPr>
              <w:t xml:space="preserve">3840x2160@30p </w:t>
            </w:r>
            <w:r w:rsidRPr="009D62B4">
              <w:rPr>
                <w:rFonts w:eastAsia="MS Mincho" w:hint="eastAsia"/>
                <w:color w:val="7F7F7F" w:themeColor="text1" w:themeTint="80"/>
                <w:lang w:eastAsia="ja-JP"/>
              </w:rPr>
              <w:t>4096x2160@30p</w:t>
            </w:r>
          </w:p>
        </w:tc>
        <w:tc>
          <w:tcPr>
            <w:tcW w:w="1548" w:type="dxa"/>
            <w:shd w:val="clear" w:color="auto" w:fill="auto"/>
          </w:tcPr>
          <w:p w14:paraId="79919A2D"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80" w:author="Arianne T. Hinds" w:date="2012-07-09T10:48:00Z">
                <w:pPr>
                  <w:keepNext/>
                  <w:tabs>
                    <w:tab w:val="left" w:pos="794"/>
                    <w:tab w:val="left" w:pos="1191"/>
                    <w:tab w:val="left" w:pos="1588"/>
                    <w:tab w:val="left" w:pos="1985"/>
                  </w:tabs>
                  <w:spacing w:before="40" w:after="40"/>
                  <w:jc w:val="both"/>
                </w:pPr>
              </w:pPrChange>
            </w:pPr>
            <w:r w:rsidRPr="00245F3D">
              <w:rPr>
                <w:rFonts w:eastAsia="Malgun Gothic"/>
                <w:lang w:val="en-GB" w:eastAsia="ja-JP"/>
              </w:rPr>
              <w:t>267,386,880</w:t>
            </w:r>
          </w:p>
        </w:tc>
        <w:tc>
          <w:tcPr>
            <w:tcW w:w="1296" w:type="dxa"/>
            <w:shd w:val="clear" w:color="auto" w:fill="auto"/>
          </w:tcPr>
          <w:p w14:paraId="61D4A995"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81" w:author="Arianne T. Hinds" w:date="2012-07-09T10:48:00Z">
                <w:pPr>
                  <w:keepNext/>
                  <w:tabs>
                    <w:tab w:val="left" w:pos="794"/>
                    <w:tab w:val="left" w:pos="1191"/>
                    <w:tab w:val="left" w:pos="1588"/>
                    <w:tab w:val="left" w:pos="1985"/>
                  </w:tabs>
                  <w:spacing w:before="40" w:after="40"/>
                  <w:jc w:val="both"/>
                </w:pPr>
              </w:pPrChange>
            </w:pPr>
            <w:r w:rsidRPr="00245F3D">
              <w:rPr>
                <w:rFonts w:eastAsia="Malgun Gothic"/>
                <w:lang w:val="en-GB" w:eastAsia="ja-JP"/>
              </w:rPr>
              <w:t>8,912,896</w:t>
            </w:r>
          </w:p>
        </w:tc>
        <w:tc>
          <w:tcPr>
            <w:tcW w:w="1350" w:type="dxa"/>
            <w:shd w:val="clear" w:color="auto" w:fill="auto"/>
          </w:tcPr>
          <w:p w14:paraId="367AA600" w14:textId="77777777" w:rsidR="00D742B2" w:rsidRPr="009D62B4" w:rsidRDefault="00D742B2" w:rsidP="001F0E10">
            <w:pPr>
              <w:keepNext/>
              <w:tabs>
                <w:tab w:val="left" w:pos="794"/>
                <w:tab w:val="left" w:pos="1191"/>
                <w:tab w:val="left" w:pos="1588"/>
                <w:tab w:val="left" w:pos="1985"/>
              </w:tabs>
              <w:spacing w:before="40" w:after="40"/>
              <w:jc w:val="both"/>
              <w:rPr>
                <w:rFonts w:eastAsia="Malgun Gothic"/>
                <w:b/>
                <w:lang w:val="en-GB" w:eastAsia="ja-JP"/>
              </w:rPr>
              <w:pPrChange w:id="82" w:author="Arianne T. Hinds" w:date="2012-07-09T10:48:00Z">
                <w:pPr>
                  <w:keepNext/>
                  <w:tabs>
                    <w:tab w:val="left" w:pos="794"/>
                    <w:tab w:val="left" w:pos="1191"/>
                    <w:tab w:val="left" w:pos="1588"/>
                    <w:tab w:val="left" w:pos="1985"/>
                  </w:tabs>
                  <w:spacing w:before="40" w:after="40"/>
                  <w:jc w:val="both"/>
                </w:pPr>
              </w:pPrChange>
            </w:pPr>
            <w:r w:rsidRPr="009D62B4">
              <w:rPr>
                <w:rFonts w:eastAsia="Malgun Gothic"/>
                <w:b/>
                <w:lang w:val="en-GB" w:eastAsia="ja-JP"/>
              </w:rPr>
              <w:t>20,000</w:t>
            </w:r>
          </w:p>
        </w:tc>
        <w:tc>
          <w:tcPr>
            <w:tcW w:w="1062" w:type="dxa"/>
            <w:shd w:val="clear" w:color="auto" w:fill="auto"/>
          </w:tcPr>
          <w:p w14:paraId="1A3F24EB"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83" w:author="Arianne T. Hinds" w:date="2012-07-09T10:48:00Z">
                <w:pPr>
                  <w:keepNext/>
                  <w:tabs>
                    <w:tab w:val="left" w:pos="794"/>
                    <w:tab w:val="left" w:pos="1191"/>
                    <w:tab w:val="left" w:pos="1588"/>
                    <w:tab w:val="left" w:pos="1985"/>
                  </w:tabs>
                  <w:spacing w:before="40" w:after="40"/>
                  <w:jc w:val="both"/>
                </w:pPr>
              </w:pPrChange>
            </w:pPr>
            <w:r w:rsidRPr="00245F3D">
              <w:rPr>
                <w:rFonts w:eastAsia="Malgun Gothic"/>
                <w:lang w:val="en-GB" w:eastAsia="ja-JP"/>
              </w:rPr>
              <w:t>6</w:t>
            </w:r>
          </w:p>
        </w:tc>
        <w:tc>
          <w:tcPr>
            <w:tcW w:w="1350" w:type="dxa"/>
            <w:shd w:val="clear" w:color="auto" w:fill="auto"/>
          </w:tcPr>
          <w:p w14:paraId="037819D3"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84" w:author="Arianne T. Hinds" w:date="2012-07-09T10:48:00Z">
                <w:pPr>
                  <w:keepNext/>
                  <w:tabs>
                    <w:tab w:val="left" w:pos="794"/>
                    <w:tab w:val="left" w:pos="1191"/>
                    <w:tab w:val="left" w:pos="1588"/>
                    <w:tab w:val="left" w:pos="1985"/>
                  </w:tabs>
                  <w:spacing w:before="40" w:after="40"/>
                  <w:jc w:val="both"/>
                </w:pPr>
              </w:pPrChange>
            </w:pPr>
            <w:r w:rsidRPr="00245F3D">
              <w:rPr>
                <w:rFonts w:eastAsia="Malgun Gothic"/>
                <w:lang w:val="en-GB" w:eastAsia="ja-JP"/>
              </w:rPr>
              <w:t>6</w:t>
            </w:r>
          </w:p>
        </w:tc>
        <w:tc>
          <w:tcPr>
            <w:tcW w:w="1440" w:type="dxa"/>
            <w:shd w:val="clear" w:color="auto" w:fill="auto"/>
          </w:tcPr>
          <w:p w14:paraId="31836DF3" w14:textId="77777777" w:rsidR="00D742B2" w:rsidRPr="009D62B4" w:rsidRDefault="00D742B2" w:rsidP="001F0E10">
            <w:pPr>
              <w:keepNext/>
              <w:tabs>
                <w:tab w:val="left" w:pos="794"/>
                <w:tab w:val="left" w:pos="1191"/>
                <w:tab w:val="left" w:pos="1588"/>
                <w:tab w:val="left" w:pos="1985"/>
              </w:tabs>
              <w:spacing w:before="40" w:after="40"/>
              <w:rPr>
                <w:rFonts w:eastAsia="Malgun Gothic"/>
                <w:b/>
                <w:lang w:val="en-GB" w:eastAsia="ja-JP"/>
              </w:rPr>
              <w:pPrChange w:id="85" w:author="Arianne T. Hinds" w:date="2012-07-09T10:48:00Z">
                <w:pPr>
                  <w:keepNext/>
                  <w:tabs>
                    <w:tab w:val="left" w:pos="794"/>
                    <w:tab w:val="left" w:pos="1191"/>
                    <w:tab w:val="left" w:pos="1588"/>
                    <w:tab w:val="left" w:pos="1985"/>
                  </w:tabs>
                  <w:spacing w:before="40" w:after="40"/>
                </w:pPr>
              </w:pPrChange>
            </w:pPr>
            <w:r w:rsidRPr="009D62B4">
              <w:rPr>
                <w:rFonts w:eastAsia="Malgun Gothic"/>
                <w:b/>
                <w:lang w:val="en-GB" w:eastAsia="ja-JP"/>
              </w:rPr>
              <w:t>20,000</w:t>
            </w:r>
          </w:p>
        </w:tc>
      </w:tr>
      <w:tr w:rsidR="00D742B2" w:rsidRPr="00A43E00" w14:paraId="7AE7CA34" w14:textId="77777777" w:rsidTr="009C4405">
        <w:trPr>
          <w:trHeight w:val="375"/>
          <w:jc w:val="center"/>
        </w:trPr>
        <w:tc>
          <w:tcPr>
            <w:tcW w:w="756" w:type="dxa"/>
          </w:tcPr>
          <w:p w14:paraId="02CA86D7"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b/>
                <w:lang w:val="en-GB" w:eastAsia="ja-JP"/>
              </w:rPr>
            </w:pPr>
            <w:r>
              <w:rPr>
                <w:rFonts w:eastAsia="Malgun Gothic"/>
                <w:b/>
                <w:lang w:val="en-GB" w:eastAsia="ja-JP"/>
              </w:rPr>
              <w:t>5.1C</w:t>
            </w:r>
          </w:p>
        </w:tc>
        <w:tc>
          <w:tcPr>
            <w:tcW w:w="1890" w:type="dxa"/>
          </w:tcPr>
          <w:p w14:paraId="2EA389B3" w14:textId="77777777" w:rsidR="00D742B2" w:rsidRPr="009D62B4" w:rsidRDefault="00D742B2" w:rsidP="005B17A3">
            <w:pPr>
              <w:keepNext/>
              <w:spacing w:before="60"/>
              <w:rPr>
                <w:rFonts w:eastAsia="MS Mincho"/>
                <w:color w:val="7F7F7F" w:themeColor="text1" w:themeTint="80"/>
                <w:lang w:eastAsia="ja-JP"/>
              </w:rPr>
            </w:pPr>
            <w:r w:rsidRPr="009D62B4">
              <w:rPr>
                <w:rFonts w:eastAsia="MS Mincho"/>
                <w:color w:val="7F7F7F" w:themeColor="text1" w:themeTint="80"/>
                <w:lang w:eastAsia="ja-JP"/>
              </w:rPr>
              <w:t xml:space="preserve">3840x2160@60p </w:t>
            </w:r>
            <w:r w:rsidRPr="009D62B4">
              <w:rPr>
                <w:rFonts w:eastAsia="MS Mincho" w:hint="eastAsia"/>
                <w:color w:val="7F7F7F" w:themeColor="text1" w:themeTint="80"/>
                <w:lang w:eastAsia="ja-JP"/>
              </w:rPr>
              <w:t>4096x2160@</w:t>
            </w:r>
            <w:r w:rsidRPr="009D62B4">
              <w:rPr>
                <w:rFonts w:eastAsia="MS Mincho"/>
                <w:color w:val="7F7F7F" w:themeColor="text1" w:themeTint="80"/>
                <w:lang w:eastAsia="ja-JP"/>
              </w:rPr>
              <w:t>6</w:t>
            </w:r>
            <w:r w:rsidRPr="009D62B4">
              <w:rPr>
                <w:rFonts w:eastAsia="MS Mincho" w:hint="eastAsia"/>
                <w:color w:val="7F7F7F" w:themeColor="text1" w:themeTint="80"/>
                <w:lang w:eastAsia="ja-JP"/>
              </w:rPr>
              <w:t>0p</w:t>
            </w:r>
          </w:p>
        </w:tc>
        <w:tc>
          <w:tcPr>
            <w:tcW w:w="1548" w:type="dxa"/>
            <w:shd w:val="clear" w:color="auto" w:fill="auto"/>
          </w:tcPr>
          <w:p w14:paraId="52E65638" w14:textId="77777777" w:rsidR="00D742B2" w:rsidRPr="00245F3D" w:rsidDel="00D4397E"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86" w:author="Arianne T. Hinds" w:date="2012-07-09T10:48:00Z">
                <w:pPr>
                  <w:keepNext/>
                  <w:tabs>
                    <w:tab w:val="left" w:pos="794"/>
                    <w:tab w:val="left" w:pos="1191"/>
                    <w:tab w:val="left" w:pos="1588"/>
                    <w:tab w:val="left" w:pos="1985"/>
                  </w:tabs>
                  <w:spacing w:before="40" w:after="40"/>
                  <w:jc w:val="both"/>
                </w:pPr>
              </w:pPrChange>
            </w:pPr>
            <w:r>
              <w:rPr>
                <w:rFonts w:eastAsia="Malgun Gothic"/>
                <w:lang w:val="en-GB" w:eastAsia="ja-JP"/>
              </w:rPr>
              <w:t>534,773,760</w:t>
            </w:r>
          </w:p>
        </w:tc>
        <w:tc>
          <w:tcPr>
            <w:tcW w:w="1296" w:type="dxa"/>
            <w:shd w:val="clear" w:color="auto" w:fill="auto"/>
          </w:tcPr>
          <w:p w14:paraId="69868A0B"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87" w:author="Arianne T. Hinds" w:date="2012-07-09T10:48:00Z">
                <w:pPr>
                  <w:keepNext/>
                  <w:tabs>
                    <w:tab w:val="left" w:pos="794"/>
                    <w:tab w:val="left" w:pos="1191"/>
                    <w:tab w:val="left" w:pos="1588"/>
                    <w:tab w:val="left" w:pos="1985"/>
                  </w:tabs>
                  <w:spacing w:before="40" w:after="40"/>
                  <w:jc w:val="both"/>
                </w:pPr>
              </w:pPrChange>
            </w:pPr>
            <w:r>
              <w:rPr>
                <w:rFonts w:eastAsia="Malgun Gothic"/>
                <w:lang w:val="en-GB" w:eastAsia="ja-JP"/>
              </w:rPr>
              <w:t>8,912,896</w:t>
            </w:r>
          </w:p>
        </w:tc>
        <w:tc>
          <w:tcPr>
            <w:tcW w:w="1350" w:type="dxa"/>
            <w:shd w:val="clear" w:color="auto" w:fill="auto"/>
          </w:tcPr>
          <w:p w14:paraId="696AB0D2" w14:textId="77777777" w:rsidR="00D742B2" w:rsidRPr="009D62B4" w:rsidDel="00E57AE5" w:rsidRDefault="00D742B2" w:rsidP="001F0E10">
            <w:pPr>
              <w:keepNext/>
              <w:tabs>
                <w:tab w:val="left" w:pos="794"/>
                <w:tab w:val="left" w:pos="1191"/>
                <w:tab w:val="left" w:pos="1588"/>
                <w:tab w:val="left" w:pos="1985"/>
              </w:tabs>
              <w:spacing w:before="40" w:after="40"/>
              <w:jc w:val="both"/>
              <w:rPr>
                <w:rFonts w:eastAsia="Malgun Gothic"/>
                <w:b/>
                <w:lang w:val="en-GB" w:eastAsia="ja-JP"/>
              </w:rPr>
              <w:pPrChange w:id="88" w:author="Arianne T. Hinds" w:date="2012-07-09T10:48:00Z">
                <w:pPr>
                  <w:keepNext/>
                  <w:tabs>
                    <w:tab w:val="left" w:pos="794"/>
                    <w:tab w:val="left" w:pos="1191"/>
                    <w:tab w:val="left" w:pos="1588"/>
                    <w:tab w:val="left" w:pos="1985"/>
                  </w:tabs>
                  <w:spacing w:before="40" w:after="40"/>
                  <w:jc w:val="both"/>
                </w:pPr>
              </w:pPrChange>
            </w:pPr>
            <w:r w:rsidRPr="009D62B4">
              <w:rPr>
                <w:rFonts w:eastAsia="Malgun Gothic"/>
                <w:b/>
                <w:lang w:val="en-GB" w:eastAsia="ja-JP"/>
              </w:rPr>
              <w:t>40,000</w:t>
            </w:r>
          </w:p>
        </w:tc>
        <w:tc>
          <w:tcPr>
            <w:tcW w:w="1062" w:type="dxa"/>
            <w:shd w:val="clear" w:color="auto" w:fill="auto"/>
          </w:tcPr>
          <w:p w14:paraId="3D0E468D"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89" w:author="Arianne T. Hinds" w:date="2012-07-09T10:48:00Z">
                <w:pPr>
                  <w:keepNext/>
                  <w:tabs>
                    <w:tab w:val="left" w:pos="794"/>
                    <w:tab w:val="left" w:pos="1191"/>
                    <w:tab w:val="left" w:pos="1588"/>
                    <w:tab w:val="left" w:pos="1985"/>
                  </w:tabs>
                  <w:spacing w:before="40" w:after="40"/>
                  <w:jc w:val="both"/>
                </w:pPr>
              </w:pPrChange>
            </w:pPr>
            <w:r>
              <w:rPr>
                <w:rFonts w:eastAsia="Malgun Gothic"/>
                <w:lang w:val="en-GB" w:eastAsia="ja-JP"/>
              </w:rPr>
              <w:t>6</w:t>
            </w:r>
          </w:p>
        </w:tc>
        <w:tc>
          <w:tcPr>
            <w:tcW w:w="1350" w:type="dxa"/>
            <w:shd w:val="clear" w:color="auto" w:fill="auto"/>
          </w:tcPr>
          <w:p w14:paraId="67B55607"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90" w:author="Arianne T. Hinds" w:date="2012-07-09T10:48:00Z">
                <w:pPr>
                  <w:keepNext/>
                  <w:tabs>
                    <w:tab w:val="left" w:pos="794"/>
                    <w:tab w:val="left" w:pos="1191"/>
                    <w:tab w:val="left" w:pos="1588"/>
                    <w:tab w:val="left" w:pos="1985"/>
                  </w:tabs>
                  <w:spacing w:before="40" w:after="40"/>
                  <w:jc w:val="both"/>
                </w:pPr>
              </w:pPrChange>
            </w:pPr>
            <w:r>
              <w:rPr>
                <w:rFonts w:eastAsia="Malgun Gothic"/>
                <w:lang w:val="en-GB" w:eastAsia="ja-JP"/>
              </w:rPr>
              <w:t>6</w:t>
            </w:r>
          </w:p>
        </w:tc>
        <w:tc>
          <w:tcPr>
            <w:tcW w:w="1440" w:type="dxa"/>
            <w:shd w:val="clear" w:color="auto" w:fill="auto"/>
          </w:tcPr>
          <w:p w14:paraId="32B23D56" w14:textId="77777777" w:rsidR="00D742B2" w:rsidRPr="009D62B4" w:rsidDel="00E57AE5" w:rsidRDefault="00D742B2" w:rsidP="001F0E10">
            <w:pPr>
              <w:keepNext/>
              <w:tabs>
                <w:tab w:val="left" w:pos="794"/>
                <w:tab w:val="left" w:pos="1191"/>
                <w:tab w:val="left" w:pos="1588"/>
                <w:tab w:val="left" w:pos="1985"/>
              </w:tabs>
              <w:spacing w:before="40" w:after="40"/>
              <w:jc w:val="both"/>
              <w:rPr>
                <w:rFonts w:eastAsia="Malgun Gothic"/>
                <w:b/>
                <w:lang w:val="en-GB" w:eastAsia="ja-JP"/>
              </w:rPr>
              <w:pPrChange w:id="91" w:author="Arianne T. Hinds" w:date="2012-07-09T10:48:00Z">
                <w:pPr>
                  <w:keepNext/>
                  <w:tabs>
                    <w:tab w:val="left" w:pos="794"/>
                    <w:tab w:val="left" w:pos="1191"/>
                    <w:tab w:val="left" w:pos="1588"/>
                    <w:tab w:val="left" w:pos="1985"/>
                  </w:tabs>
                  <w:spacing w:before="40" w:after="40"/>
                  <w:jc w:val="both"/>
                </w:pPr>
              </w:pPrChange>
            </w:pPr>
            <w:r w:rsidRPr="009D62B4">
              <w:rPr>
                <w:rFonts w:eastAsia="Malgun Gothic"/>
                <w:b/>
                <w:lang w:val="en-GB" w:eastAsia="ja-JP"/>
              </w:rPr>
              <w:t>40,000</w:t>
            </w:r>
          </w:p>
        </w:tc>
      </w:tr>
      <w:tr w:rsidR="00D742B2" w:rsidRPr="00A43E00" w14:paraId="6A9DC7D0" w14:textId="77777777" w:rsidTr="009C4405">
        <w:trPr>
          <w:trHeight w:val="375"/>
          <w:jc w:val="center"/>
        </w:trPr>
        <w:tc>
          <w:tcPr>
            <w:tcW w:w="756" w:type="dxa"/>
          </w:tcPr>
          <w:p w14:paraId="29453569"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b/>
                <w:lang w:val="en-GB" w:eastAsia="ja-JP"/>
              </w:rPr>
            </w:pPr>
            <w:r>
              <w:rPr>
                <w:rFonts w:eastAsia="Malgun Gothic"/>
                <w:b/>
                <w:lang w:val="en-GB" w:eastAsia="ja-JP"/>
              </w:rPr>
              <w:t>5.2C</w:t>
            </w:r>
          </w:p>
        </w:tc>
        <w:tc>
          <w:tcPr>
            <w:tcW w:w="1890" w:type="dxa"/>
          </w:tcPr>
          <w:p w14:paraId="5F1ED52F" w14:textId="77777777" w:rsidR="00D742B2" w:rsidRPr="009D62B4" w:rsidRDefault="00D742B2" w:rsidP="005B17A3">
            <w:pPr>
              <w:keepNext/>
              <w:spacing w:before="60"/>
              <w:rPr>
                <w:rFonts w:eastAsia="MS Mincho"/>
                <w:color w:val="7F7F7F" w:themeColor="text1" w:themeTint="80"/>
                <w:lang w:eastAsia="ja-JP"/>
              </w:rPr>
            </w:pPr>
            <w:r w:rsidRPr="009D62B4">
              <w:rPr>
                <w:rFonts w:eastAsia="MS Mincho"/>
                <w:color w:val="7F7F7F" w:themeColor="text1" w:themeTint="80"/>
                <w:lang w:eastAsia="ja-JP"/>
              </w:rPr>
              <w:t xml:space="preserve">3840x2160@120p </w:t>
            </w:r>
            <w:r w:rsidRPr="009D62B4">
              <w:rPr>
                <w:rFonts w:eastAsia="MS Mincho" w:hint="eastAsia"/>
                <w:color w:val="7F7F7F" w:themeColor="text1" w:themeTint="80"/>
                <w:lang w:eastAsia="ja-JP"/>
              </w:rPr>
              <w:t>4096x2160@</w:t>
            </w:r>
            <w:r w:rsidRPr="009D62B4">
              <w:rPr>
                <w:rFonts w:eastAsia="MS Mincho"/>
                <w:color w:val="7F7F7F" w:themeColor="text1" w:themeTint="80"/>
                <w:lang w:eastAsia="ja-JP"/>
              </w:rPr>
              <w:t>12</w:t>
            </w:r>
            <w:r w:rsidRPr="009D62B4">
              <w:rPr>
                <w:rFonts w:eastAsia="MS Mincho" w:hint="eastAsia"/>
                <w:color w:val="7F7F7F" w:themeColor="text1" w:themeTint="80"/>
                <w:lang w:eastAsia="ja-JP"/>
              </w:rPr>
              <w:t>0p</w:t>
            </w:r>
          </w:p>
        </w:tc>
        <w:tc>
          <w:tcPr>
            <w:tcW w:w="1548" w:type="dxa"/>
            <w:shd w:val="clear" w:color="auto" w:fill="auto"/>
          </w:tcPr>
          <w:p w14:paraId="3CE55653" w14:textId="77777777" w:rsidR="00D742B2" w:rsidRPr="00245F3D" w:rsidDel="00D4397E"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92" w:author="Arianne T. Hinds" w:date="2012-07-09T10:48:00Z">
                <w:pPr>
                  <w:keepNext/>
                  <w:tabs>
                    <w:tab w:val="left" w:pos="794"/>
                    <w:tab w:val="left" w:pos="1191"/>
                    <w:tab w:val="left" w:pos="1588"/>
                    <w:tab w:val="left" w:pos="1985"/>
                  </w:tabs>
                  <w:spacing w:before="40" w:after="40"/>
                  <w:jc w:val="both"/>
                </w:pPr>
              </w:pPrChange>
            </w:pPr>
            <w:r>
              <w:rPr>
                <w:rFonts w:eastAsia="Malgun Gothic"/>
                <w:lang w:val="en-GB" w:eastAsia="ja-JP"/>
              </w:rPr>
              <w:t>1,069,547,520</w:t>
            </w:r>
          </w:p>
        </w:tc>
        <w:tc>
          <w:tcPr>
            <w:tcW w:w="1296" w:type="dxa"/>
            <w:shd w:val="clear" w:color="auto" w:fill="auto"/>
          </w:tcPr>
          <w:p w14:paraId="452D775B"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93" w:author="Arianne T. Hinds" w:date="2012-07-09T10:48:00Z">
                <w:pPr>
                  <w:keepNext/>
                  <w:tabs>
                    <w:tab w:val="left" w:pos="794"/>
                    <w:tab w:val="left" w:pos="1191"/>
                    <w:tab w:val="left" w:pos="1588"/>
                    <w:tab w:val="left" w:pos="1985"/>
                  </w:tabs>
                  <w:spacing w:before="40" w:after="40"/>
                  <w:jc w:val="both"/>
                </w:pPr>
              </w:pPrChange>
            </w:pPr>
            <w:r>
              <w:rPr>
                <w:rFonts w:eastAsia="Malgun Gothic"/>
                <w:lang w:val="en-GB" w:eastAsia="ja-JP"/>
              </w:rPr>
              <w:t>8,912,896</w:t>
            </w:r>
          </w:p>
        </w:tc>
        <w:tc>
          <w:tcPr>
            <w:tcW w:w="1350" w:type="dxa"/>
            <w:shd w:val="clear" w:color="auto" w:fill="auto"/>
          </w:tcPr>
          <w:p w14:paraId="7C48C9A7" w14:textId="77777777" w:rsidR="00D742B2" w:rsidRPr="009D62B4" w:rsidDel="00E57AE5" w:rsidRDefault="009D62B4" w:rsidP="001F0E10">
            <w:pPr>
              <w:keepNext/>
              <w:tabs>
                <w:tab w:val="left" w:pos="794"/>
                <w:tab w:val="left" w:pos="1191"/>
                <w:tab w:val="left" w:pos="1588"/>
                <w:tab w:val="left" w:pos="1985"/>
              </w:tabs>
              <w:spacing w:before="40" w:after="40"/>
              <w:jc w:val="both"/>
              <w:rPr>
                <w:rFonts w:eastAsia="Malgun Gothic"/>
                <w:b/>
                <w:lang w:val="en-GB" w:eastAsia="ja-JP"/>
              </w:rPr>
              <w:pPrChange w:id="94" w:author="Arianne T. Hinds" w:date="2012-07-09T10:48:00Z">
                <w:pPr>
                  <w:keepNext/>
                  <w:tabs>
                    <w:tab w:val="left" w:pos="794"/>
                    <w:tab w:val="left" w:pos="1191"/>
                    <w:tab w:val="left" w:pos="1588"/>
                    <w:tab w:val="left" w:pos="1985"/>
                  </w:tabs>
                  <w:spacing w:before="40" w:after="40"/>
                  <w:jc w:val="both"/>
                </w:pPr>
              </w:pPrChange>
            </w:pPr>
            <w:r>
              <w:rPr>
                <w:rFonts w:eastAsia="Malgun Gothic"/>
                <w:b/>
                <w:lang w:val="en-GB" w:eastAsia="ja-JP"/>
              </w:rPr>
              <w:t>6</w:t>
            </w:r>
            <w:r w:rsidR="00D742B2" w:rsidRPr="009D62B4">
              <w:rPr>
                <w:rFonts w:eastAsia="Malgun Gothic"/>
                <w:b/>
                <w:lang w:val="en-GB" w:eastAsia="ja-JP"/>
              </w:rPr>
              <w:t>0,000</w:t>
            </w:r>
          </w:p>
        </w:tc>
        <w:tc>
          <w:tcPr>
            <w:tcW w:w="1062" w:type="dxa"/>
            <w:shd w:val="clear" w:color="auto" w:fill="auto"/>
          </w:tcPr>
          <w:p w14:paraId="0F6D0594"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95" w:author="Arianne T. Hinds" w:date="2012-07-09T10:48:00Z">
                <w:pPr>
                  <w:keepNext/>
                  <w:tabs>
                    <w:tab w:val="left" w:pos="794"/>
                    <w:tab w:val="left" w:pos="1191"/>
                    <w:tab w:val="left" w:pos="1588"/>
                    <w:tab w:val="left" w:pos="1985"/>
                  </w:tabs>
                  <w:spacing w:before="40" w:after="40"/>
                  <w:jc w:val="both"/>
                </w:pPr>
              </w:pPrChange>
            </w:pPr>
            <w:r>
              <w:rPr>
                <w:rFonts w:eastAsia="Malgun Gothic"/>
                <w:lang w:val="en-GB" w:eastAsia="ja-JP"/>
              </w:rPr>
              <w:t>6</w:t>
            </w:r>
          </w:p>
        </w:tc>
        <w:tc>
          <w:tcPr>
            <w:tcW w:w="1350" w:type="dxa"/>
            <w:shd w:val="clear" w:color="auto" w:fill="auto"/>
          </w:tcPr>
          <w:p w14:paraId="647BC69F"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96" w:author="Arianne T. Hinds" w:date="2012-07-09T10:48:00Z">
                <w:pPr>
                  <w:keepNext/>
                  <w:tabs>
                    <w:tab w:val="left" w:pos="794"/>
                    <w:tab w:val="left" w:pos="1191"/>
                    <w:tab w:val="left" w:pos="1588"/>
                    <w:tab w:val="left" w:pos="1985"/>
                  </w:tabs>
                  <w:spacing w:before="40" w:after="40"/>
                  <w:jc w:val="both"/>
                </w:pPr>
              </w:pPrChange>
            </w:pPr>
            <w:r>
              <w:rPr>
                <w:rFonts w:eastAsia="Malgun Gothic"/>
                <w:lang w:val="en-GB" w:eastAsia="ja-JP"/>
              </w:rPr>
              <w:t>6</w:t>
            </w:r>
          </w:p>
        </w:tc>
        <w:tc>
          <w:tcPr>
            <w:tcW w:w="1440" w:type="dxa"/>
            <w:shd w:val="clear" w:color="auto" w:fill="auto"/>
          </w:tcPr>
          <w:p w14:paraId="7B7FA304" w14:textId="77777777" w:rsidR="00D742B2" w:rsidRPr="009D62B4" w:rsidDel="00E57AE5" w:rsidRDefault="009D62B4" w:rsidP="001F0E10">
            <w:pPr>
              <w:keepNext/>
              <w:tabs>
                <w:tab w:val="left" w:pos="794"/>
                <w:tab w:val="left" w:pos="1191"/>
                <w:tab w:val="left" w:pos="1588"/>
                <w:tab w:val="left" w:pos="1985"/>
              </w:tabs>
              <w:spacing w:before="40" w:after="40"/>
              <w:jc w:val="both"/>
              <w:rPr>
                <w:rFonts w:eastAsia="Malgun Gothic"/>
                <w:b/>
                <w:lang w:val="en-GB" w:eastAsia="ja-JP"/>
              </w:rPr>
              <w:pPrChange w:id="97" w:author="Arianne T. Hinds" w:date="2012-07-09T10:48:00Z">
                <w:pPr>
                  <w:keepNext/>
                  <w:tabs>
                    <w:tab w:val="left" w:pos="794"/>
                    <w:tab w:val="left" w:pos="1191"/>
                    <w:tab w:val="left" w:pos="1588"/>
                    <w:tab w:val="left" w:pos="1985"/>
                  </w:tabs>
                  <w:spacing w:before="40" w:after="40"/>
                  <w:jc w:val="both"/>
                </w:pPr>
              </w:pPrChange>
            </w:pPr>
            <w:r>
              <w:rPr>
                <w:rFonts w:eastAsia="Malgun Gothic"/>
                <w:b/>
                <w:lang w:val="en-GB" w:eastAsia="ja-JP"/>
              </w:rPr>
              <w:t>6</w:t>
            </w:r>
            <w:r w:rsidR="00D742B2" w:rsidRPr="009D62B4">
              <w:rPr>
                <w:rFonts w:eastAsia="Malgun Gothic"/>
                <w:b/>
                <w:lang w:val="en-GB" w:eastAsia="ja-JP"/>
              </w:rPr>
              <w:t>0,000</w:t>
            </w:r>
          </w:p>
        </w:tc>
      </w:tr>
      <w:tr w:rsidR="00D742B2" w:rsidRPr="00A43E00" w14:paraId="6C974B24" w14:textId="77777777" w:rsidTr="009C4405">
        <w:trPr>
          <w:trHeight w:val="375"/>
          <w:jc w:val="center"/>
        </w:trPr>
        <w:tc>
          <w:tcPr>
            <w:tcW w:w="756" w:type="dxa"/>
          </w:tcPr>
          <w:p w14:paraId="42075E0A" w14:textId="77777777" w:rsidR="00D742B2" w:rsidRPr="006A25D1" w:rsidRDefault="00D742B2" w:rsidP="001F0E10">
            <w:pPr>
              <w:keepNext/>
              <w:tabs>
                <w:tab w:val="left" w:pos="794"/>
                <w:tab w:val="left" w:pos="1191"/>
                <w:tab w:val="left" w:pos="1588"/>
                <w:tab w:val="left" w:pos="1985"/>
              </w:tabs>
              <w:spacing w:before="40" w:after="40"/>
              <w:jc w:val="both"/>
              <w:rPr>
                <w:rFonts w:eastAsia="Malgun Gothic"/>
                <w:color w:val="FF0000"/>
                <w:lang w:val="en-GB" w:eastAsia="ja-JP"/>
              </w:rPr>
            </w:pPr>
            <w:r w:rsidRPr="00245F3D">
              <w:rPr>
                <w:rFonts w:eastAsia="Malgun Gothic"/>
                <w:b/>
                <w:lang w:val="en-GB" w:eastAsia="ja-JP"/>
              </w:rPr>
              <w:t>6</w:t>
            </w:r>
            <w:r>
              <w:rPr>
                <w:rFonts w:eastAsia="Malgun Gothic"/>
                <w:b/>
                <w:lang w:val="en-GB" w:eastAsia="ja-JP"/>
              </w:rPr>
              <w:t>C</w:t>
            </w:r>
          </w:p>
        </w:tc>
        <w:tc>
          <w:tcPr>
            <w:tcW w:w="1890" w:type="dxa"/>
          </w:tcPr>
          <w:p w14:paraId="2FAF798E" w14:textId="77777777" w:rsidR="00D742B2" w:rsidRPr="009D62B4" w:rsidRDefault="00D742B2" w:rsidP="005B17A3">
            <w:pPr>
              <w:keepNext/>
              <w:tabs>
                <w:tab w:val="left" w:pos="794"/>
                <w:tab w:val="left" w:pos="1191"/>
                <w:tab w:val="left" w:pos="1588"/>
                <w:tab w:val="left" w:pos="1985"/>
              </w:tabs>
              <w:spacing w:before="40" w:after="40"/>
              <w:jc w:val="both"/>
              <w:rPr>
                <w:rFonts w:eastAsia="Malgun Gothic"/>
                <w:color w:val="7F7F7F" w:themeColor="text1" w:themeTint="80"/>
                <w:lang w:val="en-GB" w:eastAsia="ja-JP"/>
              </w:rPr>
            </w:pPr>
            <w:r w:rsidRPr="009D62B4">
              <w:rPr>
                <w:rFonts w:eastAsia="MS Mincho"/>
                <w:color w:val="7F7F7F" w:themeColor="text1" w:themeTint="80"/>
                <w:lang w:eastAsia="ja-JP"/>
              </w:rPr>
              <w:t>7680x4320@30p</w:t>
            </w:r>
          </w:p>
        </w:tc>
        <w:tc>
          <w:tcPr>
            <w:tcW w:w="1548" w:type="dxa"/>
            <w:shd w:val="clear" w:color="auto" w:fill="auto"/>
          </w:tcPr>
          <w:p w14:paraId="79D700D8"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98" w:author="Arianne T. Hinds" w:date="2012-07-09T10:48:00Z">
                <w:pPr>
                  <w:keepNext/>
                  <w:tabs>
                    <w:tab w:val="left" w:pos="794"/>
                    <w:tab w:val="left" w:pos="1191"/>
                    <w:tab w:val="left" w:pos="1588"/>
                    <w:tab w:val="left" w:pos="1985"/>
                  </w:tabs>
                  <w:spacing w:before="40" w:after="40"/>
                  <w:jc w:val="both"/>
                </w:pPr>
              </w:pPrChange>
            </w:pPr>
            <w:r w:rsidRPr="00245F3D">
              <w:rPr>
                <w:rFonts w:eastAsia="Malgun Gothic"/>
                <w:lang w:val="en-GB" w:eastAsia="ja-JP"/>
              </w:rPr>
              <w:t>1,002,700,800</w:t>
            </w:r>
          </w:p>
        </w:tc>
        <w:tc>
          <w:tcPr>
            <w:tcW w:w="1296" w:type="dxa"/>
            <w:shd w:val="clear" w:color="auto" w:fill="auto"/>
          </w:tcPr>
          <w:p w14:paraId="48484A84"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99" w:author="Arianne T. Hinds" w:date="2012-07-09T10:48:00Z">
                <w:pPr>
                  <w:keepNext/>
                  <w:tabs>
                    <w:tab w:val="left" w:pos="794"/>
                    <w:tab w:val="left" w:pos="1191"/>
                    <w:tab w:val="left" w:pos="1588"/>
                    <w:tab w:val="left" w:pos="1985"/>
                  </w:tabs>
                  <w:spacing w:before="40" w:after="40"/>
                  <w:jc w:val="both"/>
                </w:pPr>
              </w:pPrChange>
            </w:pPr>
            <w:r w:rsidRPr="00245F3D">
              <w:rPr>
                <w:rFonts w:eastAsia="Malgun Gothic"/>
                <w:lang w:val="en-GB" w:eastAsia="ja-JP"/>
              </w:rPr>
              <w:t xml:space="preserve">33,423,360 </w:t>
            </w:r>
          </w:p>
        </w:tc>
        <w:tc>
          <w:tcPr>
            <w:tcW w:w="1350" w:type="dxa"/>
            <w:shd w:val="clear" w:color="auto" w:fill="auto"/>
          </w:tcPr>
          <w:p w14:paraId="185F8119" w14:textId="77777777" w:rsidR="00D742B2" w:rsidRPr="009D62B4" w:rsidRDefault="00D742B2" w:rsidP="001F0E10">
            <w:pPr>
              <w:keepNext/>
              <w:tabs>
                <w:tab w:val="left" w:pos="794"/>
                <w:tab w:val="left" w:pos="1191"/>
                <w:tab w:val="left" w:pos="1588"/>
                <w:tab w:val="left" w:pos="1985"/>
              </w:tabs>
              <w:spacing w:before="40" w:after="40"/>
              <w:jc w:val="both"/>
              <w:rPr>
                <w:rFonts w:eastAsia="Malgun Gothic"/>
                <w:b/>
                <w:lang w:val="en-GB" w:eastAsia="ja-JP"/>
              </w:rPr>
              <w:pPrChange w:id="100" w:author="Arianne T. Hinds" w:date="2012-07-09T10:48:00Z">
                <w:pPr>
                  <w:keepNext/>
                  <w:tabs>
                    <w:tab w:val="left" w:pos="794"/>
                    <w:tab w:val="left" w:pos="1191"/>
                    <w:tab w:val="left" w:pos="1588"/>
                    <w:tab w:val="left" w:pos="1985"/>
                  </w:tabs>
                  <w:spacing w:before="40" w:after="40"/>
                  <w:jc w:val="both"/>
                </w:pPr>
              </w:pPrChange>
            </w:pPr>
            <w:r w:rsidRPr="009D62B4">
              <w:rPr>
                <w:rFonts w:eastAsia="Malgun Gothic"/>
                <w:b/>
                <w:lang w:val="en-GB" w:eastAsia="ja-JP"/>
              </w:rPr>
              <w:t>60,000</w:t>
            </w:r>
          </w:p>
        </w:tc>
        <w:tc>
          <w:tcPr>
            <w:tcW w:w="1062" w:type="dxa"/>
            <w:shd w:val="clear" w:color="auto" w:fill="auto"/>
          </w:tcPr>
          <w:p w14:paraId="22E85913"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101" w:author="Arianne T. Hinds" w:date="2012-07-09T10:48:00Z">
                <w:pPr>
                  <w:keepNext/>
                  <w:tabs>
                    <w:tab w:val="left" w:pos="794"/>
                    <w:tab w:val="left" w:pos="1191"/>
                    <w:tab w:val="left" w:pos="1588"/>
                    <w:tab w:val="left" w:pos="1985"/>
                  </w:tabs>
                  <w:spacing w:before="40" w:after="40"/>
                  <w:jc w:val="both"/>
                </w:pPr>
              </w:pPrChange>
            </w:pPr>
            <w:r w:rsidRPr="00245F3D">
              <w:rPr>
                <w:rFonts w:eastAsia="Malgun Gothic"/>
                <w:lang w:val="en-GB" w:eastAsia="ja-JP"/>
              </w:rPr>
              <w:t>8</w:t>
            </w:r>
          </w:p>
        </w:tc>
        <w:tc>
          <w:tcPr>
            <w:tcW w:w="1350" w:type="dxa"/>
            <w:shd w:val="clear" w:color="auto" w:fill="auto"/>
          </w:tcPr>
          <w:p w14:paraId="46AE0232"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102" w:author="Arianne T. Hinds" w:date="2012-07-09T10:48:00Z">
                <w:pPr>
                  <w:keepNext/>
                  <w:tabs>
                    <w:tab w:val="left" w:pos="794"/>
                    <w:tab w:val="left" w:pos="1191"/>
                    <w:tab w:val="left" w:pos="1588"/>
                    <w:tab w:val="left" w:pos="1985"/>
                  </w:tabs>
                  <w:spacing w:before="40" w:after="40"/>
                  <w:jc w:val="both"/>
                </w:pPr>
              </w:pPrChange>
            </w:pPr>
            <w:r w:rsidRPr="00245F3D">
              <w:rPr>
                <w:rFonts w:eastAsia="Malgun Gothic"/>
                <w:lang w:val="en-GB" w:eastAsia="ja-JP"/>
              </w:rPr>
              <w:t>6</w:t>
            </w:r>
          </w:p>
        </w:tc>
        <w:tc>
          <w:tcPr>
            <w:tcW w:w="1440" w:type="dxa"/>
            <w:shd w:val="clear" w:color="auto" w:fill="auto"/>
          </w:tcPr>
          <w:p w14:paraId="1C971F45" w14:textId="77777777" w:rsidR="00D742B2" w:rsidRPr="009D62B4" w:rsidRDefault="009D62B4" w:rsidP="001F0E10">
            <w:pPr>
              <w:keepNext/>
              <w:tabs>
                <w:tab w:val="left" w:pos="794"/>
                <w:tab w:val="left" w:pos="1191"/>
                <w:tab w:val="left" w:pos="1588"/>
                <w:tab w:val="left" w:pos="1985"/>
              </w:tabs>
              <w:spacing w:before="40" w:after="40"/>
              <w:jc w:val="both"/>
              <w:rPr>
                <w:rFonts w:eastAsia="Malgun Gothic"/>
                <w:b/>
                <w:lang w:val="en-GB" w:eastAsia="ja-JP"/>
              </w:rPr>
              <w:pPrChange w:id="103" w:author="Arianne T. Hinds" w:date="2012-07-09T10:48:00Z">
                <w:pPr>
                  <w:keepNext/>
                  <w:tabs>
                    <w:tab w:val="left" w:pos="794"/>
                    <w:tab w:val="left" w:pos="1191"/>
                    <w:tab w:val="left" w:pos="1588"/>
                    <w:tab w:val="left" w:pos="1985"/>
                  </w:tabs>
                  <w:spacing w:before="40" w:after="40"/>
                  <w:jc w:val="both"/>
                </w:pPr>
              </w:pPrChange>
            </w:pPr>
            <w:r>
              <w:rPr>
                <w:rFonts w:eastAsia="Malgun Gothic"/>
                <w:b/>
                <w:lang w:val="en-GB" w:eastAsia="ja-JP"/>
              </w:rPr>
              <w:t>6</w:t>
            </w:r>
            <w:r w:rsidR="00D742B2" w:rsidRPr="009D62B4">
              <w:rPr>
                <w:rFonts w:eastAsia="Malgun Gothic"/>
                <w:b/>
                <w:lang w:val="en-GB" w:eastAsia="ja-JP"/>
              </w:rPr>
              <w:t>0,000</w:t>
            </w:r>
          </w:p>
        </w:tc>
      </w:tr>
      <w:tr w:rsidR="00D742B2" w:rsidRPr="00A43E00" w14:paraId="4417943D" w14:textId="77777777" w:rsidTr="009C4405">
        <w:trPr>
          <w:trHeight w:val="375"/>
          <w:jc w:val="center"/>
        </w:trPr>
        <w:tc>
          <w:tcPr>
            <w:tcW w:w="756" w:type="dxa"/>
          </w:tcPr>
          <w:p w14:paraId="032AA34F"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b/>
                <w:lang w:val="en-GB" w:eastAsia="ja-JP"/>
              </w:rPr>
            </w:pPr>
            <w:r>
              <w:rPr>
                <w:rFonts w:eastAsia="Malgun Gothic"/>
                <w:b/>
                <w:lang w:val="en-GB" w:eastAsia="ja-JP"/>
              </w:rPr>
              <w:t>6.1C</w:t>
            </w:r>
          </w:p>
        </w:tc>
        <w:tc>
          <w:tcPr>
            <w:tcW w:w="1890" w:type="dxa"/>
          </w:tcPr>
          <w:p w14:paraId="15C7D1A9" w14:textId="77777777" w:rsidR="00D742B2" w:rsidRPr="009D62B4" w:rsidRDefault="00D742B2" w:rsidP="005B17A3">
            <w:pPr>
              <w:keepNext/>
              <w:tabs>
                <w:tab w:val="left" w:pos="794"/>
                <w:tab w:val="left" w:pos="1191"/>
                <w:tab w:val="left" w:pos="1588"/>
                <w:tab w:val="left" w:pos="1985"/>
              </w:tabs>
              <w:spacing w:before="40" w:after="40"/>
              <w:jc w:val="both"/>
              <w:rPr>
                <w:rFonts w:eastAsia="MS Mincho"/>
                <w:color w:val="7F7F7F" w:themeColor="text1" w:themeTint="80"/>
                <w:lang w:eastAsia="ja-JP"/>
              </w:rPr>
            </w:pPr>
            <w:r w:rsidRPr="009D62B4">
              <w:rPr>
                <w:rFonts w:eastAsia="MS Mincho"/>
                <w:color w:val="7F7F7F" w:themeColor="text1" w:themeTint="80"/>
                <w:lang w:eastAsia="ja-JP"/>
              </w:rPr>
              <w:t>7680x4320@60p</w:t>
            </w:r>
          </w:p>
        </w:tc>
        <w:tc>
          <w:tcPr>
            <w:tcW w:w="1548" w:type="dxa"/>
            <w:shd w:val="clear" w:color="auto" w:fill="auto"/>
          </w:tcPr>
          <w:p w14:paraId="2DC31092" w14:textId="77777777" w:rsidR="00D742B2" w:rsidRPr="00245F3D" w:rsidDel="00D4397E"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104" w:author="Arianne T. Hinds" w:date="2012-07-09T10:48:00Z">
                <w:pPr>
                  <w:keepNext/>
                  <w:tabs>
                    <w:tab w:val="left" w:pos="794"/>
                    <w:tab w:val="left" w:pos="1191"/>
                    <w:tab w:val="left" w:pos="1588"/>
                    <w:tab w:val="left" w:pos="1985"/>
                  </w:tabs>
                  <w:spacing w:before="40" w:after="40"/>
                  <w:jc w:val="both"/>
                </w:pPr>
              </w:pPrChange>
            </w:pPr>
            <w:r>
              <w:rPr>
                <w:rFonts w:eastAsia="Malgun Gothic"/>
                <w:lang w:val="en-GB" w:eastAsia="ja-JP"/>
              </w:rPr>
              <w:t>2,005,401,600</w:t>
            </w:r>
          </w:p>
        </w:tc>
        <w:tc>
          <w:tcPr>
            <w:tcW w:w="1296" w:type="dxa"/>
            <w:shd w:val="clear" w:color="auto" w:fill="auto"/>
          </w:tcPr>
          <w:p w14:paraId="2F5F8928"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105" w:author="Arianne T. Hinds" w:date="2012-07-09T10:48:00Z">
                <w:pPr>
                  <w:keepNext/>
                  <w:tabs>
                    <w:tab w:val="left" w:pos="794"/>
                    <w:tab w:val="left" w:pos="1191"/>
                    <w:tab w:val="left" w:pos="1588"/>
                    <w:tab w:val="left" w:pos="1985"/>
                  </w:tabs>
                  <w:spacing w:before="40" w:after="40"/>
                  <w:jc w:val="both"/>
                </w:pPr>
              </w:pPrChange>
            </w:pPr>
            <w:r>
              <w:rPr>
                <w:rFonts w:eastAsia="Malgun Gothic"/>
                <w:lang w:val="en-GB" w:eastAsia="ja-JP"/>
              </w:rPr>
              <w:t>33,423,360</w:t>
            </w:r>
          </w:p>
        </w:tc>
        <w:tc>
          <w:tcPr>
            <w:tcW w:w="1350" w:type="dxa"/>
            <w:shd w:val="clear" w:color="auto" w:fill="auto"/>
          </w:tcPr>
          <w:p w14:paraId="7F1D8E62" w14:textId="77777777" w:rsidR="00D742B2" w:rsidRPr="009D62B4" w:rsidDel="00E57AE5" w:rsidRDefault="00D742B2" w:rsidP="001F0E10">
            <w:pPr>
              <w:keepNext/>
              <w:tabs>
                <w:tab w:val="left" w:pos="794"/>
                <w:tab w:val="left" w:pos="1191"/>
                <w:tab w:val="left" w:pos="1588"/>
                <w:tab w:val="left" w:pos="1985"/>
              </w:tabs>
              <w:spacing w:before="40" w:after="40"/>
              <w:jc w:val="both"/>
              <w:rPr>
                <w:rFonts w:eastAsia="Malgun Gothic"/>
                <w:b/>
                <w:lang w:val="en-GB" w:eastAsia="ja-JP"/>
              </w:rPr>
              <w:pPrChange w:id="106" w:author="Arianne T. Hinds" w:date="2012-07-09T10:48:00Z">
                <w:pPr>
                  <w:keepNext/>
                  <w:tabs>
                    <w:tab w:val="left" w:pos="794"/>
                    <w:tab w:val="left" w:pos="1191"/>
                    <w:tab w:val="left" w:pos="1588"/>
                    <w:tab w:val="left" w:pos="1985"/>
                  </w:tabs>
                  <w:spacing w:before="40" w:after="40"/>
                  <w:jc w:val="both"/>
                </w:pPr>
              </w:pPrChange>
            </w:pPr>
            <w:r w:rsidRPr="009D62B4">
              <w:rPr>
                <w:rFonts w:eastAsia="Malgun Gothic"/>
                <w:b/>
                <w:lang w:val="en-GB" w:eastAsia="ja-JP"/>
              </w:rPr>
              <w:t>120,000</w:t>
            </w:r>
          </w:p>
        </w:tc>
        <w:tc>
          <w:tcPr>
            <w:tcW w:w="1062" w:type="dxa"/>
            <w:shd w:val="clear" w:color="auto" w:fill="auto"/>
          </w:tcPr>
          <w:p w14:paraId="2BEC310D"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107" w:author="Arianne T. Hinds" w:date="2012-07-09T10:48:00Z">
                <w:pPr>
                  <w:keepNext/>
                  <w:tabs>
                    <w:tab w:val="left" w:pos="794"/>
                    <w:tab w:val="left" w:pos="1191"/>
                    <w:tab w:val="left" w:pos="1588"/>
                    <w:tab w:val="left" w:pos="1985"/>
                  </w:tabs>
                  <w:spacing w:before="40" w:after="40"/>
                  <w:jc w:val="both"/>
                </w:pPr>
              </w:pPrChange>
            </w:pPr>
            <w:r>
              <w:rPr>
                <w:rFonts w:eastAsia="Malgun Gothic"/>
                <w:lang w:val="en-GB" w:eastAsia="ja-JP"/>
              </w:rPr>
              <w:t>8</w:t>
            </w:r>
          </w:p>
        </w:tc>
        <w:tc>
          <w:tcPr>
            <w:tcW w:w="1350" w:type="dxa"/>
            <w:shd w:val="clear" w:color="auto" w:fill="auto"/>
          </w:tcPr>
          <w:p w14:paraId="1F22857C"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108" w:author="Arianne T. Hinds" w:date="2012-07-09T10:48:00Z">
                <w:pPr>
                  <w:keepNext/>
                  <w:tabs>
                    <w:tab w:val="left" w:pos="794"/>
                    <w:tab w:val="left" w:pos="1191"/>
                    <w:tab w:val="left" w:pos="1588"/>
                    <w:tab w:val="left" w:pos="1985"/>
                  </w:tabs>
                  <w:spacing w:before="40" w:after="40"/>
                  <w:jc w:val="both"/>
                </w:pPr>
              </w:pPrChange>
            </w:pPr>
            <w:r>
              <w:rPr>
                <w:rFonts w:eastAsia="Malgun Gothic"/>
                <w:lang w:val="en-GB" w:eastAsia="ja-JP"/>
              </w:rPr>
              <w:t>6</w:t>
            </w:r>
          </w:p>
        </w:tc>
        <w:tc>
          <w:tcPr>
            <w:tcW w:w="1440" w:type="dxa"/>
            <w:shd w:val="clear" w:color="auto" w:fill="auto"/>
          </w:tcPr>
          <w:p w14:paraId="0A679DA6" w14:textId="77777777" w:rsidR="00D742B2" w:rsidRPr="009D62B4" w:rsidDel="00E57AE5" w:rsidRDefault="009D62B4" w:rsidP="001F0E10">
            <w:pPr>
              <w:keepNext/>
              <w:tabs>
                <w:tab w:val="left" w:pos="794"/>
                <w:tab w:val="left" w:pos="1191"/>
                <w:tab w:val="left" w:pos="1588"/>
                <w:tab w:val="left" w:pos="1985"/>
              </w:tabs>
              <w:spacing w:before="40" w:after="40"/>
              <w:jc w:val="both"/>
              <w:rPr>
                <w:rFonts w:eastAsia="Malgun Gothic"/>
                <w:b/>
                <w:lang w:val="en-GB" w:eastAsia="ja-JP"/>
              </w:rPr>
              <w:pPrChange w:id="109" w:author="Arianne T. Hinds" w:date="2012-07-09T10:48:00Z">
                <w:pPr>
                  <w:keepNext/>
                  <w:tabs>
                    <w:tab w:val="left" w:pos="794"/>
                    <w:tab w:val="left" w:pos="1191"/>
                    <w:tab w:val="left" w:pos="1588"/>
                    <w:tab w:val="left" w:pos="1985"/>
                  </w:tabs>
                  <w:spacing w:before="40" w:after="40"/>
                  <w:jc w:val="both"/>
                </w:pPr>
              </w:pPrChange>
            </w:pPr>
            <w:r>
              <w:rPr>
                <w:rFonts w:eastAsia="Malgun Gothic"/>
                <w:b/>
                <w:lang w:val="en-GB" w:eastAsia="ja-JP"/>
              </w:rPr>
              <w:t>12</w:t>
            </w:r>
            <w:r w:rsidR="00D742B2" w:rsidRPr="009D62B4">
              <w:rPr>
                <w:rFonts w:eastAsia="Malgun Gothic"/>
                <w:b/>
                <w:lang w:val="en-GB" w:eastAsia="ja-JP"/>
              </w:rPr>
              <w:t>0,000</w:t>
            </w:r>
          </w:p>
        </w:tc>
      </w:tr>
      <w:tr w:rsidR="00D742B2" w:rsidRPr="00A43E00" w14:paraId="33A994DD" w14:textId="77777777" w:rsidTr="009C4405">
        <w:trPr>
          <w:trHeight w:val="350"/>
          <w:jc w:val="center"/>
        </w:trPr>
        <w:tc>
          <w:tcPr>
            <w:tcW w:w="756" w:type="dxa"/>
            <w:tcBorders>
              <w:bottom w:val="thinThickThinMediumGap" w:sz="24" w:space="0" w:color="auto"/>
            </w:tcBorders>
          </w:tcPr>
          <w:p w14:paraId="579EC512"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b/>
                <w:lang w:val="en-GB" w:eastAsia="ja-JP"/>
              </w:rPr>
            </w:pPr>
            <w:r>
              <w:rPr>
                <w:rFonts w:eastAsia="Malgun Gothic"/>
                <w:b/>
                <w:lang w:val="en-GB" w:eastAsia="ja-JP"/>
              </w:rPr>
              <w:t>6.2C</w:t>
            </w:r>
          </w:p>
        </w:tc>
        <w:tc>
          <w:tcPr>
            <w:tcW w:w="1890" w:type="dxa"/>
            <w:tcBorders>
              <w:bottom w:val="thinThickThinMediumGap" w:sz="24" w:space="0" w:color="auto"/>
            </w:tcBorders>
          </w:tcPr>
          <w:p w14:paraId="00FB2660" w14:textId="77777777" w:rsidR="00D742B2" w:rsidRPr="009D62B4" w:rsidRDefault="00D742B2" w:rsidP="005B17A3">
            <w:pPr>
              <w:keepNext/>
              <w:tabs>
                <w:tab w:val="left" w:pos="794"/>
                <w:tab w:val="left" w:pos="1191"/>
                <w:tab w:val="left" w:pos="1588"/>
                <w:tab w:val="left" w:pos="1985"/>
              </w:tabs>
              <w:spacing w:before="40" w:after="40"/>
              <w:jc w:val="both"/>
              <w:rPr>
                <w:rFonts w:eastAsia="MS Mincho"/>
                <w:color w:val="7F7F7F" w:themeColor="text1" w:themeTint="80"/>
                <w:lang w:eastAsia="ja-JP"/>
              </w:rPr>
            </w:pPr>
            <w:r w:rsidRPr="009D62B4">
              <w:rPr>
                <w:rFonts w:eastAsia="MS Mincho"/>
                <w:color w:val="7F7F7F" w:themeColor="text1" w:themeTint="80"/>
                <w:lang w:eastAsia="ja-JP"/>
              </w:rPr>
              <w:t>7680x4320@120p</w:t>
            </w:r>
          </w:p>
        </w:tc>
        <w:tc>
          <w:tcPr>
            <w:tcW w:w="1548" w:type="dxa"/>
            <w:tcBorders>
              <w:bottom w:val="thinThickThinMediumGap" w:sz="24" w:space="0" w:color="auto"/>
            </w:tcBorders>
            <w:shd w:val="clear" w:color="auto" w:fill="auto"/>
          </w:tcPr>
          <w:p w14:paraId="3DFBD464" w14:textId="77777777" w:rsidR="00D742B2" w:rsidRPr="00245F3D" w:rsidDel="00D4397E"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110" w:author="Arianne T. Hinds" w:date="2012-07-09T10:48:00Z">
                <w:pPr>
                  <w:keepNext/>
                  <w:tabs>
                    <w:tab w:val="left" w:pos="794"/>
                    <w:tab w:val="left" w:pos="1191"/>
                    <w:tab w:val="left" w:pos="1588"/>
                    <w:tab w:val="left" w:pos="1985"/>
                  </w:tabs>
                  <w:spacing w:before="40" w:after="40"/>
                  <w:jc w:val="both"/>
                </w:pPr>
              </w:pPrChange>
            </w:pPr>
            <w:r>
              <w:rPr>
                <w:rFonts w:eastAsia="Malgun Gothic"/>
                <w:lang w:val="en-GB" w:eastAsia="ja-JP"/>
              </w:rPr>
              <w:t>4,010,803,200</w:t>
            </w:r>
          </w:p>
        </w:tc>
        <w:tc>
          <w:tcPr>
            <w:tcW w:w="1296" w:type="dxa"/>
            <w:tcBorders>
              <w:bottom w:val="thinThickThinMediumGap" w:sz="24" w:space="0" w:color="auto"/>
            </w:tcBorders>
            <w:shd w:val="clear" w:color="auto" w:fill="auto"/>
          </w:tcPr>
          <w:p w14:paraId="010FDDEB"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111" w:author="Arianne T. Hinds" w:date="2012-07-09T10:48:00Z">
                <w:pPr>
                  <w:keepNext/>
                  <w:tabs>
                    <w:tab w:val="left" w:pos="794"/>
                    <w:tab w:val="left" w:pos="1191"/>
                    <w:tab w:val="left" w:pos="1588"/>
                    <w:tab w:val="left" w:pos="1985"/>
                  </w:tabs>
                  <w:spacing w:before="40" w:after="40"/>
                  <w:jc w:val="both"/>
                </w:pPr>
              </w:pPrChange>
            </w:pPr>
            <w:r>
              <w:rPr>
                <w:rFonts w:eastAsia="Malgun Gothic"/>
                <w:lang w:val="en-GB" w:eastAsia="ja-JP"/>
              </w:rPr>
              <w:t>33,423,360</w:t>
            </w:r>
          </w:p>
        </w:tc>
        <w:tc>
          <w:tcPr>
            <w:tcW w:w="1350" w:type="dxa"/>
            <w:tcBorders>
              <w:bottom w:val="thinThickThinMediumGap" w:sz="24" w:space="0" w:color="auto"/>
            </w:tcBorders>
            <w:shd w:val="clear" w:color="auto" w:fill="auto"/>
          </w:tcPr>
          <w:p w14:paraId="58C13A4A" w14:textId="77777777" w:rsidR="00D742B2" w:rsidRPr="009D62B4" w:rsidDel="00E57AE5" w:rsidRDefault="00D742B2" w:rsidP="001F0E10">
            <w:pPr>
              <w:keepNext/>
              <w:tabs>
                <w:tab w:val="left" w:pos="794"/>
                <w:tab w:val="left" w:pos="1191"/>
                <w:tab w:val="left" w:pos="1588"/>
                <w:tab w:val="left" w:pos="1985"/>
              </w:tabs>
              <w:spacing w:before="40" w:after="40"/>
              <w:jc w:val="both"/>
              <w:rPr>
                <w:rFonts w:eastAsia="Malgun Gothic"/>
                <w:b/>
                <w:lang w:val="en-GB" w:eastAsia="ja-JP"/>
              </w:rPr>
              <w:pPrChange w:id="112" w:author="Arianne T. Hinds" w:date="2012-07-09T10:48:00Z">
                <w:pPr>
                  <w:keepNext/>
                  <w:tabs>
                    <w:tab w:val="left" w:pos="794"/>
                    <w:tab w:val="left" w:pos="1191"/>
                    <w:tab w:val="left" w:pos="1588"/>
                    <w:tab w:val="left" w:pos="1985"/>
                  </w:tabs>
                  <w:spacing w:before="40" w:after="40"/>
                  <w:jc w:val="both"/>
                </w:pPr>
              </w:pPrChange>
            </w:pPr>
            <w:r w:rsidRPr="009D62B4">
              <w:rPr>
                <w:rFonts w:eastAsia="Malgun Gothic"/>
                <w:b/>
                <w:lang w:val="en-GB" w:eastAsia="ja-JP"/>
              </w:rPr>
              <w:t>240,000</w:t>
            </w:r>
          </w:p>
        </w:tc>
        <w:tc>
          <w:tcPr>
            <w:tcW w:w="1062" w:type="dxa"/>
            <w:tcBorders>
              <w:bottom w:val="thinThickThinMediumGap" w:sz="24" w:space="0" w:color="auto"/>
            </w:tcBorders>
            <w:shd w:val="clear" w:color="auto" w:fill="auto"/>
          </w:tcPr>
          <w:p w14:paraId="07E61263"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113" w:author="Arianne T. Hinds" w:date="2012-07-09T10:48:00Z">
                <w:pPr>
                  <w:keepNext/>
                  <w:tabs>
                    <w:tab w:val="left" w:pos="794"/>
                    <w:tab w:val="left" w:pos="1191"/>
                    <w:tab w:val="left" w:pos="1588"/>
                    <w:tab w:val="left" w:pos="1985"/>
                  </w:tabs>
                  <w:spacing w:before="40" w:after="40"/>
                  <w:jc w:val="both"/>
                </w:pPr>
              </w:pPrChange>
            </w:pPr>
            <w:r>
              <w:rPr>
                <w:rFonts w:eastAsia="Malgun Gothic"/>
                <w:lang w:val="en-GB" w:eastAsia="ja-JP"/>
              </w:rPr>
              <w:t>8</w:t>
            </w:r>
          </w:p>
        </w:tc>
        <w:tc>
          <w:tcPr>
            <w:tcW w:w="1350" w:type="dxa"/>
            <w:tcBorders>
              <w:bottom w:val="thinThickThinMediumGap" w:sz="24" w:space="0" w:color="auto"/>
            </w:tcBorders>
            <w:shd w:val="clear" w:color="auto" w:fill="auto"/>
          </w:tcPr>
          <w:p w14:paraId="205C1551" w14:textId="77777777" w:rsidR="00D742B2" w:rsidRPr="00245F3D" w:rsidRDefault="00D742B2" w:rsidP="001F0E10">
            <w:pPr>
              <w:keepNext/>
              <w:tabs>
                <w:tab w:val="left" w:pos="794"/>
                <w:tab w:val="left" w:pos="1191"/>
                <w:tab w:val="left" w:pos="1588"/>
                <w:tab w:val="left" w:pos="1985"/>
              </w:tabs>
              <w:spacing w:before="40" w:after="40"/>
              <w:jc w:val="both"/>
              <w:rPr>
                <w:rFonts w:eastAsia="Malgun Gothic"/>
                <w:lang w:val="en-GB" w:eastAsia="ja-JP"/>
              </w:rPr>
              <w:pPrChange w:id="114" w:author="Arianne T. Hinds" w:date="2012-07-09T10:48:00Z">
                <w:pPr>
                  <w:keepNext/>
                  <w:tabs>
                    <w:tab w:val="left" w:pos="794"/>
                    <w:tab w:val="left" w:pos="1191"/>
                    <w:tab w:val="left" w:pos="1588"/>
                    <w:tab w:val="left" w:pos="1985"/>
                  </w:tabs>
                  <w:spacing w:before="40" w:after="40"/>
                  <w:jc w:val="both"/>
                </w:pPr>
              </w:pPrChange>
            </w:pPr>
            <w:r>
              <w:rPr>
                <w:rFonts w:eastAsia="Malgun Gothic"/>
                <w:lang w:val="en-GB" w:eastAsia="ja-JP"/>
              </w:rPr>
              <w:t>6</w:t>
            </w:r>
          </w:p>
        </w:tc>
        <w:tc>
          <w:tcPr>
            <w:tcW w:w="1440" w:type="dxa"/>
            <w:tcBorders>
              <w:bottom w:val="thinThickThinMediumGap" w:sz="24" w:space="0" w:color="auto"/>
            </w:tcBorders>
            <w:shd w:val="clear" w:color="auto" w:fill="auto"/>
          </w:tcPr>
          <w:p w14:paraId="07AA847E" w14:textId="77777777" w:rsidR="00D742B2" w:rsidRPr="009D62B4" w:rsidDel="00E57AE5" w:rsidRDefault="009D62B4" w:rsidP="001F0E10">
            <w:pPr>
              <w:keepNext/>
              <w:tabs>
                <w:tab w:val="left" w:pos="794"/>
                <w:tab w:val="left" w:pos="1191"/>
                <w:tab w:val="left" w:pos="1588"/>
                <w:tab w:val="left" w:pos="1985"/>
              </w:tabs>
              <w:spacing w:before="40" w:after="40"/>
              <w:jc w:val="both"/>
              <w:rPr>
                <w:rFonts w:eastAsia="Malgun Gothic"/>
                <w:b/>
                <w:lang w:val="en-GB" w:eastAsia="ja-JP"/>
              </w:rPr>
              <w:pPrChange w:id="115" w:author="Arianne T. Hinds" w:date="2012-07-09T10:48:00Z">
                <w:pPr>
                  <w:keepNext/>
                  <w:tabs>
                    <w:tab w:val="left" w:pos="794"/>
                    <w:tab w:val="left" w:pos="1191"/>
                    <w:tab w:val="left" w:pos="1588"/>
                    <w:tab w:val="left" w:pos="1985"/>
                  </w:tabs>
                  <w:spacing w:before="40" w:after="40"/>
                  <w:jc w:val="both"/>
                </w:pPr>
              </w:pPrChange>
            </w:pPr>
            <w:r>
              <w:rPr>
                <w:rFonts w:eastAsia="Malgun Gothic"/>
                <w:b/>
                <w:lang w:val="en-GB" w:eastAsia="ja-JP"/>
              </w:rPr>
              <w:t>24</w:t>
            </w:r>
            <w:r w:rsidR="00D742B2" w:rsidRPr="009D62B4">
              <w:rPr>
                <w:rFonts w:eastAsia="Malgun Gothic"/>
                <w:b/>
                <w:lang w:val="en-GB" w:eastAsia="ja-JP"/>
              </w:rPr>
              <w:t>0,000</w:t>
            </w:r>
          </w:p>
        </w:tc>
      </w:tr>
    </w:tbl>
    <w:p w14:paraId="0BC0B9E1" w14:textId="77777777" w:rsidR="009C4405" w:rsidRDefault="009C4405" w:rsidP="009C4405">
      <w:pPr>
        <w:spacing w:before="0" w:line="276" w:lineRule="auto"/>
      </w:pPr>
      <w:r>
        <w:t>&amp; Changes made from Geneva May 2012 JCT meeting</w:t>
      </w:r>
    </w:p>
    <w:p w14:paraId="7BA7AD2C" w14:textId="77777777" w:rsidR="009C4405" w:rsidRDefault="009C4405" w:rsidP="009C4405">
      <w:pPr>
        <w:spacing w:before="0" w:line="276" w:lineRule="auto"/>
      </w:pPr>
      <w:r>
        <w:t>*No A-4 Picture Size</w:t>
      </w:r>
    </w:p>
    <w:p w14:paraId="6AAB7947" w14:textId="77777777" w:rsidR="009C4405" w:rsidRDefault="009C4405" w:rsidP="009C4405">
      <w:pPr>
        <w:spacing w:before="0" w:line="276" w:lineRule="auto"/>
      </w:pPr>
      <w:r>
        <w:t>** Based upon new high resolution using table A-4 picture size</w:t>
      </w:r>
      <w:r w:rsidR="00425317">
        <w:t xml:space="preserve"> (see current HEVC draft)</w:t>
      </w:r>
    </w:p>
    <w:p w14:paraId="56F44993" w14:textId="033824CA" w:rsidR="006E0D90" w:rsidRDefault="009C4405" w:rsidP="009C4405">
      <w:pPr>
        <w:spacing w:before="0" w:line="276" w:lineRule="auto"/>
        <w:rPr>
          <w:ins w:id="116" w:author="Arianne T. Hinds" w:date="2012-07-09T10:49:00Z"/>
        </w:rPr>
      </w:pPr>
      <w:r>
        <w:t xml:space="preserve">^ </w:t>
      </w:r>
      <w:proofErr w:type="spellStart"/>
      <w:r>
        <w:t>Framerates</w:t>
      </w:r>
      <w:proofErr w:type="spellEnd"/>
      <w:r>
        <w:t xml:space="preserve"> adjusted down to align 4H and 4C (HD and below) tiers</w:t>
      </w:r>
    </w:p>
    <w:p w14:paraId="74B767D0" w14:textId="77777777" w:rsidR="006E0D90" w:rsidRDefault="006E0D90" w:rsidP="009C4405">
      <w:pPr>
        <w:spacing w:before="0" w:line="276" w:lineRule="auto"/>
      </w:pPr>
    </w:p>
    <w:p w14:paraId="118867A0" w14:textId="3B16877B" w:rsidR="00BB70F3" w:rsidRPr="00BB70F3" w:rsidDel="005B17A3" w:rsidRDefault="006E0D90" w:rsidP="006E0D90">
      <w:pPr>
        <w:keepNext/>
        <w:spacing w:after="200" w:line="276" w:lineRule="auto"/>
        <w:jc w:val="center"/>
        <w:rPr>
          <w:del w:id="117" w:author="Arianne T. Hinds" w:date="2012-07-09T10:49:00Z"/>
          <w:b/>
        </w:rPr>
        <w:pPrChange w:id="118" w:author="Arianne T. Hinds" w:date="2012-07-09T10:50:00Z">
          <w:pPr>
            <w:spacing w:after="200" w:line="276" w:lineRule="auto"/>
          </w:pPr>
        </w:pPrChange>
      </w:pPr>
      <w:ins w:id="119" w:author="Arianne T. Hinds" w:date="2012-07-09T10:49:00Z">
        <w:r>
          <w:rPr>
            <w:b/>
          </w:rPr>
          <w:lastRenderedPageBreak/>
          <w:t xml:space="preserve">Table 2: </w:t>
        </w:r>
        <w:r w:rsidRPr="006A4E3E">
          <w:rPr>
            <w:b/>
          </w:rPr>
          <w:t>Level</w:t>
        </w:r>
        <w:r>
          <w:rPr>
            <w:b/>
          </w:rPr>
          <w:t xml:space="preserve">s Table with High </w:t>
        </w:r>
        <w:r w:rsidRPr="006A4E3E">
          <w:rPr>
            <w:b/>
          </w:rPr>
          <w:t>Tier</w:t>
        </w:r>
      </w:ins>
      <w:del w:id="120" w:author="Arianne T. Hinds" w:date="2012-07-09T10:49:00Z">
        <w:r w:rsidR="00BB70F3" w:rsidDel="005B17A3">
          <w:rPr>
            <w:b/>
          </w:rPr>
          <w:delText xml:space="preserve">Table 1: </w:delText>
        </w:r>
        <w:r w:rsidR="00BB70F3" w:rsidRPr="006A4E3E" w:rsidDel="005B17A3">
          <w:rPr>
            <w:b/>
          </w:rPr>
          <w:delText>Level</w:delText>
        </w:r>
        <w:r w:rsidR="00BB70F3" w:rsidDel="005B17A3">
          <w:rPr>
            <w:b/>
          </w:rPr>
          <w:delText xml:space="preserve">s Table with Consumer </w:delText>
        </w:r>
        <w:r w:rsidR="00BB70F3" w:rsidRPr="006A4E3E" w:rsidDel="005B17A3">
          <w:rPr>
            <w:b/>
          </w:rPr>
          <w:delText>Tier</w:delText>
        </w:r>
      </w:del>
    </w:p>
    <w:p w14:paraId="38FC3154" w14:textId="77777777" w:rsidR="00BB70F3" w:rsidRDefault="00BB70F3" w:rsidP="006E0D90">
      <w:pPr>
        <w:keepNext/>
        <w:jc w:val="center"/>
        <w:pPrChange w:id="121" w:author="Arianne T. Hinds" w:date="2012-07-09T10:50:00Z">
          <w:pPr/>
        </w:pPrChange>
      </w:pPr>
    </w:p>
    <w:tbl>
      <w:tblPr>
        <w:tblW w:w="10692" w:type="dxa"/>
        <w:jc w:val="center"/>
        <w:tblInd w:w="1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6"/>
        <w:gridCol w:w="1978"/>
        <w:gridCol w:w="1512"/>
        <w:gridCol w:w="1224"/>
        <w:gridCol w:w="1350"/>
        <w:gridCol w:w="1062"/>
        <w:gridCol w:w="1350"/>
        <w:gridCol w:w="1440"/>
      </w:tblGrid>
      <w:tr w:rsidR="00D742B2" w:rsidRPr="00A43E00" w14:paraId="6BC4DB66" w14:textId="77777777" w:rsidTr="009C4405">
        <w:trPr>
          <w:trHeight w:val="1292"/>
          <w:jc w:val="center"/>
        </w:trPr>
        <w:tc>
          <w:tcPr>
            <w:tcW w:w="776" w:type="dxa"/>
          </w:tcPr>
          <w:p w14:paraId="3DFD32F1"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b/>
                <w:lang w:val="en-GB" w:eastAsia="ja-JP"/>
              </w:rPr>
            </w:pPr>
            <w:r>
              <w:br w:type="page"/>
            </w:r>
            <w:r w:rsidRPr="00353EB3">
              <w:rPr>
                <w:b/>
              </w:rPr>
              <w:t xml:space="preserve"> HEVC Working Draft</w:t>
            </w:r>
            <w:r w:rsidRPr="00245F3D">
              <w:rPr>
                <w:rFonts w:eastAsia="Malgun Gothic" w:hint="eastAsia"/>
                <w:b/>
                <w:lang w:val="en-GB" w:eastAsia="ja-JP"/>
              </w:rPr>
              <w:t>Level</w:t>
            </w:r>
          </w:p>
        </w:tc>
        <w:tc>
          <w:tcPr>
            <w:tcW w:w="1978" w:type="dxa"/>
          </w:tcPr>
          <w:p w14:paraId="35980FB5" w14:textId="77777777" w:rsidR="00D742B2" w:rsidRPr="009D62B4" w:rsidRDefault="00D742B2" w:rsidP="006E0D90">
            <w:pPr>
              <w:keepNext/>
              <w:tabs>
                <w:tab w:val="left" w:pos="794"/>
                <w:tab w:val="left" w:pos="1191"/>
                <w:tab w:val="left" w:pos="1588"/>
                <w:tab w:val="left" w:pos="1985"/>
              </w:tabs>
              <w:spacing w:before="40" w:after="40"/>
              <w:jc w:val="both"/>
              <w:rPr>
                <w:rFonts w:eastAsia="Malgun Gothic"/>
                <w:b/>
                <w:color w:val="595959" w:themeColor="text1" w:themeTint="A6"/>
                <w:lang w:val="it-IT" w:eastAsia="ja-JP"/>
              </w:rPr>
              <w:pPrChange w:id="122" w:author="Arianne T. Hinds" w:date="2012-07-09T10:50:00Z">
                <w:pPr>
                  <w:keepNext/>
                  <w:tabs>
                    <w:tab w:val="left" w:pos="794"/>
                    <w:tab w:val="left" w:pos="1191"/>
                    <w:tab w:val="left" w:pos="1588"/>
                    <w:tab w:val="left" w:pos="1985"/>
                  </w:tabs>
                  <w:spacing w:before="40" w:after="40"/>
                  <w:jc w:val="both"/>
                </w:pPr>
              </w:pPrChange>
            </w:pPr>
            <w:r w:rsidRPr="009D62B4">
              <w:rPr>
                <w:rFonts w:eastAsia="Malgun Gothic"/>
                <w:b/>
                <w:color w:val="595959" w:themeColor="text1" w:themeTint="A6"/>
                <w:lang w:val="it-IT" w:eastAsia="ja-JP"/>
              </w:rPr>
              <w:t>Picture Resolution</w:t>
            </w:r>
            <w:r w:rsidR="009D62B4" w:rsidRPr="009D62B4">
              <w:rPr>
                <w:rFonts w:eastAsia="Malgun Gothic"/>
                <w:b/>
                <w:color w:val="595959" w:themeColor="text1" w:themeTint="A6"/>
                <w:lang w:val="it-IT" w:eastAsia="ja-JP"/>
              </w:rPr>
              <w:t xml:space="preserve"> (information only)</w:t>
            </w:r>
          </w:p>
        </w:tc>
        <w:tc>
          <w:tcPr>
            <w:tcW w:w="1512" w:type="dxa"/>
            <w:shd w:val="clear" w:color="auto" w:fill="auto"/>
          </w:tcPr>
          <w:p w14:paraId="259F6986" w14:textId="77777777" w:rsidR="00D742B2" w:rsidRPr="00245F3D" w:rsidRDefault="00D742B2" w:rsidP="006E0D90">
            <w:pPr>
              <w:keepNext/>
              <w:tabs>
                <w:tab w:val="left" w:pos="794"/>
                <w:tab w:val="left" w:pos="1191"/>
                <w:tab w:val="left" w:pos="1588"/>
                <w:tab w:val="left" w:pos="1985"/>
              </w:tabs>
              <w:spacing w:before="40" w:after="40"/>
              <w:rPr>
                <w:rFonts w:eastAsia="Malgun Gothic"/>
                <w:b/>
                <w:lang w:val="it-IT" w:eastAsia="ja-JP"/>
              </w:rPr>
              <w:pPrChange w:id="123" w:author="Arianne T. Hinds" w:date="2012-07-09T10:50:00Z">
                <w:pPr>
                  <w:keepNext/>
                  <w:tabs>
                    <w:tab w:val="left" w:pos="794"/>
                    <w:tab w:val="left" w:pos="1191"/>
                    <w:tab w:val="left" w:pos="1588"/>
                    <w:tab w:val="left" w:pos="1985"/>
                  </w:tabs>
                  <w:spacing w:before="40" w:after="40"/>
                </w:pPr>
              </w:pPrChange>
            </w:pPr>
            <w:r w:rsidRPr="00245F3D">
              <w:rPr>
                <w:rFonts w:eastAsia="Malgun Gothic" w:hint="eastAsia"/>
                <w:b/>
                <w:lang w:val="it-IT" w:eastAsia="ja-JP"/>
              </w:rPr>
              <w:t>Max</w:t>
            </w:r>
            <w:r>
              <w:rPr>
                <w:rFonts w:eastAsia="Malgun Gothic"/>
                <w:b/>
                <w:lang w:val="it-IT" w:eastAsia="ja-JP"/>
              </w:rPr>
              <w:t xml:space="preserve"> </w:t>
            </w:r>
            <w:r w:rsidRPr="00245F3D">
              <w:rPr>
                <w:rFonts w:eastAsia="Malgun Gothic" w:hint="eastAsia"/>
                <w:b/>
                <w:lang w:val="it-IT" w:eastAsia="ja-JP"/>
              </w:rPr>
              <w:t xml:space="preserve">luma pixel rate </w:t>
            </w:r>
            <w:r w:rsidRPr="00245F3D">
              <w:rPr>
                <w:rFonts w:eastAsia="Malgun Gothic"/>
                <w:b/>
                <w:lang w:val="it-IT" w:eastAsia="ja-JP"/>
              </w:rPr>
              <w:t>MaxLumaPR</w:t>
            </w:r>
          </w:p>
          <w:p w14:paraId="6F9FFA31" w14:textId="77777777" w:rsidR="00D742B2" w:rsidRPr="00245F3D" w:rsidRDefault="00D742B2" w:rsidP="006E0D90">
            <w:pPr>
              <w:keepNext/>
              <w:tabs>
                <w:tab w:val="left" w:pos="794"/>
                <w:tab w:val="left" w:pos="1191"/>
                <w:tab w:val="left" w:pos="1588"/>
                <w:tab w:val="left" w:pos="1985"/>
              </w:tabs>
              <w:spacing w:before="40" w:after="40"/>
              <w:rPr>
                <w:rFonts w:eastAsia="Malgun Gothic"/>
                <w:b/>
                <w:lang w:val="it-IT" w:eastAsia="ja-JP"/>
              </w:rPr>
              <w:pPrChange w:id="124" w:author="Arianne T. Hinds" w:date="2012-07-09T10:50:00Z">
                <w:pPr>
                  <w:keepNext/>
                  <w:tabs>
                    <w:tab w:val="left" w:pos="794"/>
                    <w:tab w:val="left" w:pos="1191"/>
                    <w:tab w:val="left" w:pos="1588"/>
                    <w:tab w:val="left" w:pos="1985"/>
                  </w:tabs>
                  <w:spacing w:before="40" w:after="40"/>
                </w:pPr>
              </w:pPrChange>
            </w:pPr>
            <w:r w:rsidRPr="00245F3D">
              <w:rPr>
                <w:rFonts w:eastAsia="Malgun Gothic" w:hint="eastAsia"/>
                <w:b/>
                <w:lang w:val="it-IT" w:eastAsia="ja-JP"/>
              </w:rPr>
              <w:t>(</w:t>
            </w:r>
            <w:r w:rsidRPr="00245F3D">
              <w:rPr>
                <w:rFonts w:eastAsia="Malgun Gothic"/>
                <w:b/>
                <w:lang w:val="en-GB" w:eastAsia="ja-JP"/>
              </w:rPr>
              <w:t>samples</w:t>
            </w:r>
            <w:r w:rsidRPr="00245F3D">
              <w:rPr>
                <w:rFonts w:eastAsia="Malgun Gothic" w:hint="eastAsia"/>
                <w:b/>
                <w:lang w:val="en-GB" w:eastAsia="ja-JP"/>
              </w:rPr>
              <w:t>/sec)</w:t>
            </w:r>
          </w:p>
        </w:tc>
        <w:tc>
          <w:tcPr>
            <w:tcW w:w="1224" w:type="dxa"/>
            <w:shd w:val="clear" w:color="auto" w:fill="auto"/>
          </w:tcPr>
          <w:p w14:paraId="674E12B3" w14:textId="77777777" w:rsidR="00D742B2" w:rsidRPr="00245F3D" w:rsidRDefault="00D742B2" w:rsidP="006E0D90">
            <w:pPr>
              <w:keepNext/>
              <w:tabs>
                <w:tab w:val="left" w:pos="794"/>
                <w:tab w:val="left" w:pos="1191"/>
                <w:tab w:val="left" w:pos="1588"/>
                <w:tab w:val="left" w:pos="1985"/>
              </w:tabs>
              <w:spacing w:before="40" w:after="40"/>
              <w:rPr>
                <w:rFonts w:eastAsia="Malgun Gothic"/>
                <w:b/>
                <w:lang w:val="it-IT" w:eastAsia="ja-JP"/>
              </w:rPr>
              <w:pPrChange w:id="125" w:author="Arianne T. Hinds" w:date="2012-07-09T10:50:00Z">
                <w:pPr>
                  <w:keepNext/>
                  <w:tabs>
                    <w:tab w:val="left" w:pos="794"/>
                    <w:tab w:val="left" w:pos="1191"/>
                    <w:tab w:val="left" w:pos="1588"/>
                    <w:tab w:val="left" w:pos="1985"/>
                  </w:tabs>
                  <w:spacing w:before="40" w:after="40"/>
                </w:pPr>
              </w:pPrChange>
            </w:pPr>
            <w:r w:rsidRPr="00245F3D">
              <w:rPr>
                <w:rFonts w:eastAsia="Malgun Gothic" w:hint="eastAsia"/>
                <w:b/>
                <w:lang w:val="it-IT" w:eastAsia="ja-JP"/>
              </w:rPr>
              <w:t xml:space="preserve">Max luma picture size </w:t>
            </w:r>
            <w:r w:rsidRPr="00245F3D">
              <w:rPr>
                <w:rFonts w:eastAsia="Malgun Gothic"/>
                <w:b/>
                <w:lang w:val="it-IT" w:eastAsia="ja-JP"/>
              </w:rPr>
              <w:t xml:space="preserve">MaxLumaFS </w:t>
            </w:r>
            <w:r w:rsidRPr="00245F3D">
              <w:rPr>
                <w:rFonts w:eastAsia="Malgun Gothic" w:hint="eastAsia"/>
                <w:b/>
                <w:lang w:val="it-IT" w:eastAsia="ja-JP"/>
              </w:rPr>
              <w:t>(</w:t>
            </w:r>
            <w:r w:rsidRPr="00245F3D">
              <w:rPr>
                <w:rFonts w:eastAsia="Malgun Gothic"/>
                <w:b/>
                <w:lang w:val="en-GB" w:eastAsia="ja-JP"/>
              </w:rPr>
              <w:t>samples</w:t>
            </w:r>
            <w:r w:rsidRPr="00245F3D">
              <w:rPr>
                <w:rFonts w:eastAsia="Malgun Gothic" w:hint="eastAsia"/>
                <w:b/>
                <w:lang w:val="en-GB" w:eastAsia="ja-JP"/>
              </w:rPr>
              <w:t>)</w:t>
            </w:r>
          </w:p>
        </w:tc>
        <w:tc>
          <w:tcPr>
            <w:tcW w:w="1350" w:type="dxa"/>
            <w:shd w:val="clear" w:color="auto" w:fill="auto"/>
          </w:tcPr>
          <w:p w14:paraId="39304242" w14:textId="77777777" w:rsidR="00D742B2" w:rsidRPr="00245F3D" w:rsidRDefault="00D742B2" w:rsidP="006E0D90">
            <w:pPr>
              <w:keepNext/>
              <w:tabs>
                <w:tab w:val="left" w:pos="794"/>
                <w:tab w:val="left" w:pos="1191"/>
                <w:tab w:val="left" w:pos="1588"/>
                <w:tab w:val="left" w:pos="1985"/>
              </w:tabs>
              <w:spacing w:before="40" w:after="40"/>
              <w:rPr>
                <w:rFonts w:eastAsia="Malgun Gothic"/>
                <w:b/>
                <w:lang w:val="en-GB" w:eastAsia="ja-JP"/>
              </w:rPr>
              <w:pPrChange w:id="126" w:author="Arianne T. Hinds" w:date="2012-07-09T10:50:00Z">
                <w:pPr>
                  <w:keepNext/>
                  <w:tabs>
                    <w:tab w:val="left" w:pos="794"/>
                    <w:tab w:val="left" w:pos="1191"/>
                    <w:tab w:val="left" w:pos="1588"/>
                    <w:tab w:val="left" w:pos="1985"/>
                  </w:tabs>
                  <w:spacing w:before="40" w:after="40"/>
                </w:pPr>
              </w:pPrChange>
            </w:pPr>
            <w:r w:rsidRPr="00245F3D">
              <w:rPr>
                <w:rFonts w:eastAsia="Malgun Gothic" w:hint="eastAsia"/>
                <w:b/>
                <w:lang w:val="en-GB" w:eastAsia="ja-JP"/>
              </w:rPr>
              <w:t xml:space="preserve">Max bit rate </w:t>
            </w:r>
            <w:proofErr w:type="spellStart"/>
            <w:r w:rsidRPr="00245F3D">
              <w:rPr>
                <w:rFonts w:eastAsia="Malgun Gothic"/>
                <w:b/>
                <w:lang w:val="en-GB" w:eastAsia="ja-JP"/>
              </w:rPr>
              <w:t>MaxBR</w:t>
            </w:r>
            <w:proofErr w:type="spellEnd"/>
            <w:r w:rsidRPr="00245F3D">
              <w:rPr>
                <w:rFonts w:eastAsia="Malgun Gothic"/>
                <w:b/>
                <w:lang w:val="en-GB" w:eastAsia="ja-JP"/>
              </w:rPr>
              <w:t xml:space="preserve"> </w:t>
            </w:r>
          </w:p>
          <w:p w14:paraId="0B6AA0AB" w14:textId="77777777" w:rsidR="00D742B2" w:rsidRPr="00245F3D" w:rsidRDefault="00D742B2" w:rsidP="006E0D90">
            <w:pPr>
              <w:keepNext/>
              <w:tabs>
                <w:tab w:val="left" w:pos="794"/>
                <w:tab w:val="left" w:pos="1191"/>
                <w:tab w:val="left" w:pos="1588"/>
                <w:tab w:val="left" w:pos="1985"/>
              </w:tabs>
              <w:spacing w:before="40" w:after="40"/>
              <w:rPr>
                <w:rFonts w:eastAsia="Malgun Gothic"/>
                <w:b/>
                <w:lang w:val="en-GB" w:eastAsia="ja-JP"/>
              </w:rPr>
              <w:pPrChange w:id="127" w:author="Arianne T. Hinds" w:date="2012-07-09T10:50:00Z">
                <w:pPr>
                  <w:keepNext/>
                  <w:tabs>
                    <w:tab w:val="left" w:pos="794"/>
                    <w:tab w:val="left" w:pos="1191"/>
                    <w:tab w:val="left" w:pos="1588"/>
                    <w:tab w:val="left" w:pos="1985"/>
                  </w:tabs>
                  <w:spacing w:before="40" w:after="40"/>
                </w:pPr>
              </w:pPrChange>
            </w:pPr>
            <w:r w:rsidRPr="00245F3D">
              <w:rPr>
                <w:rFonts w:eastAsia="Malgun Gothic" w:hint="eastAsia"/>
                <w:b/>
                <w:lang w:val="en-GB" w:eastAsia="ja-JP"/>
              </w:rPr>
              <w:t>(1000 bit</w:t>
            </w:r>
            <w:r w:rsidRPr="00245F3D">
              <w:rPr>
                <w:rFonts w:eastAsia="Malgun Gothic"/>
                <w:b/>
                <w:lang w:val="en-GB" w:eastAsia="ja-JP"/>
              </w:rPr>
              <w:t>s</w:t>
            </w:r>
            <w:r w:rsidRPr="00245F3D">
              <w:rPr>
                <w:rFonts w:eastAsia="Malgun Gothic" w:hint="eastAsia"/>
                <w:b/>
                <w:lang w:val="en-GB" w:eastAsia="ja-JP"/>
              </w:rPr>
              <w:t>/s)</w:t>
            </w:r>
          </w:p>
        </w:tc>
        <w:tc>
          <w:tcPr>
            <w:tcW w:w="1062" w:type="dxa"/>
            <w:shd w:val="clear" w:color="auto" w:fill="auto"/>
          </w:tcPr>
          <w:p w14:paraId="14A26690"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b/>
                <w:lang w:val="en-GB" w:eastAsia="ja-JP"/>
              </w:rPr>
              <w:pPrChange w:id="128" w:author="Arianne T. Hinds" w:date="2012-07-09T10:50:00Z">
                <w:pPr>
                  <w:keepNext/>
                  <w:tabs>
                    <w:tab w:val="left" w:pos="794"/>
                    <w:tab w:val="left" w:pos="1191"/>
                    <w:tab w:val="left" w:pos="1588"/>
                    <w:tab w:val="left" w:pos="1985"/>
                  </w:tabs>
                  <w:spacing w:before="40" w:after="40"/>
                  <w:jc w:val="both"/>
                </w:pPr>
              </w:pPrChange>
            </w:pPr>
            <w:r w:rsidRPr="00245F3D">
              <w:rPr>
                <w:rFonts w:eastAsia="Malgun Gothic"/>
                <w:b/>
                <w:lang w:val="en-GB" w:eastAsia="ja-JP"/>
              </w:rPr>
              <w:t xml:space="preserve">Min Compression Ratio </w:t>
            </w:r>
            <w:proofErr w:type="spellStart"/>
            <w:r w:rsidRPr="00245F3D">
              <w:rPr>
                <w:rFonts w:eastAsia="Malgun Gothic" w:hint="eastAsia"/>
                <w:b/>
                <w:lang w:val="en-GB" w:eastAsia="ja-JP"/>
              </w:rPr>
              <w:t>MinCR</w:t>
            </w:r>
            <w:proofErr w:type="spellEnd"/>
          </w:p>
        </w:tc>
        <w:tc>
          <w:tcPr>
            <w:tcW w:w="1350" w:type="dxa"/>
            <w:shd w:val="clear" w:color="auto" w:fill="auto"/>
          </w:tcPr>
          <w:p w14:paraId="35455CC2" w14:textId="77777777" w:rsidR="00D742B2" w:rsidRPr="00245F3D" w:rsidRDefault="00D742B2" w:rsidP="006E0D90">
            <w:pPr>
              <w:keepNext/>
              <w:tabs>
                <w:tab w:val="left" w:pos="794"/>
                <w:tab w:val="left" w:pos="1191"/>
                <w:tab w:val="left" w:pos="1588"/>
                <w:tab w:val="left" w:pos="1985"/>
              </w:tabs>
              <w:spacing w:before="40" w:after="40"/>
              <w:rPr>
                <w:rFonts w:eastAsia="Malgun Gothic"/>
                <w:b/>
                <w:lang w:val="en-GB" w:eastAsia="ja-JP"/>
              </w:rPr>
              <w:pPrChange w:id="129" w:author="Arianne T. Hinds" w:date="2012-07-09T10:50:00Z">
                <w:pPr>
                  <w:keepNext/>
                  <w:tabs>
                    <w:tab w:val="left" w:pos="794"/>
                    <w:tab w:val="left" w:pos="1191"/>
                    <w:tab w:val="left" w:pos="1588"/>
                    <w:tab w:val="left" w:pos="1985"/>
                  </w:tabs>
                  <w:spacing w:before="40" w:after="40"/>
                </w:pPr>
              </w:pPrChange>
            </w:pPr>
            <w:proofErr w:type="spellStart"/>
            <w:r w:rsidRPr="00245F3D">
              <w:rPr>
                <w:rFonts w:eastAsia="Malgun Gothic" w:hint="eastAsia"/>
                <w:b/>
                <w:lang w:val="en-GB" w:eastAsia="ja-JP"/>
              </w:rPr>
              <w:t>MaxD</w:t>
            </w:r>
            <w:r w:rsidRPr="00245F3D">
              <w:rPr>
                <w:rFonts w:eastAsia="Malgun Gothic"/>
                <w:b/>
                <w:lang w:val="en-GB" w:eastAsia="ja-JP"/>
              </w:rPr>
              <w:t>pbSize</w:t>
            </w:r>
            <w:proofErr w:type="spellEnd"/>
            <w:r w:rsidRPr="00245F3D">
              <w:rPr>
                <w:rFonts w:eastAsia="Malgun Gothic"/>
                <w:b/>
                <w:lang w:val="en-GB" w:eastAsia="ja-JP"/>
              </w:rPr>
              <w:t xml:space="preserve"> (picture storage buffers) </w:t>
            </w:r>
          </w:p>
        </w:tc>
        <w:tc>
          <w:tcPr>
            <w:tcW w:w="1440" w:type="dxa"/>
            <w:shd w:val="clear" w:color="auto" w:fill="auto"/>
          </w:tcPr>
          <w:p w14:paraId="41044C07" w14:textId="77777777" w:rsidR="00D742B2" w:rsidRPr="00245F3D" w:rsidRDefault="00D742B2" w:rsidP="006E0D90">
            <w:pPr>
              <w:keepNext/>
              <w:tabs>
                <w:tab w:val="left" w:pos="794"/>
                <w:tab w:val="left" w:pos="1191"/>
                <w:tab w:val="left" w:pos="1588"/>
                <w:tab w:val="left" w:pos="1985"/>
              </w:tabs>
              <w:spacing w:before="40" w:after="40"/>
              <w:rPr>
                <w:rFonts w:eastAsia="Malgun Gothic"/>
                <w:b/>
                <w:lang w:val="en-GB" w:eastAsia="ja-JP"/>
              </w:rPr>
              <w:pPrChange w:id="130" w:author="Arianne T. Hinds" w:date="2012-07-09T10:50:00Z">
                <w:pPr>
                  <w:keepNext/>
                  <w:tabs>
                    <w:tab w:val="left" w:pos="794"/>
                    <w:tab w:val="left" w:pos="1191"/>
                    <w:tab w:val="left" w:pos="1588"/>
                    <w:tab w:val="left" w:pos="1985"/>
                  </w:tabs>
                  <w:spacing w:before="40" w:after="40"/>
                </w:pPr>
              </w:pPrChange>
            </w:pPr>
            <w:r w:rsidRPr="00245F3D">
              <w:rPr>
                <w:rFonts w:eastAsia="Malgun Gothic" w:hint="eastAsia"/>
                <w:b/>
                <w:lang w:val="en-GB" w:eastAsia="ja-JP"/>
              </w:rPr>
              <w:t xml:space="preserve">Max CPB size </w:t>
            </w:r>
          </w:p>
          <w:p w14:paraId="5CE5824E" w14:textId="77777777" w:rsidR="00D742B2" w:rsidRPr="00245F3D" w:rsidRDefault="00D742B2" w:rsidP="006E0D90">
            <w:pPr>
              <w:keepNext/>
              <w:tabs>
                <w:tab w:val="left" w:pos="794"/>
                <w:tab w:val="left" w:pos="1191"/>
                <w:tab w:val="left" w:pos="1588"/>
                <w:tab w:val="left" w:pos="1985"/>
              </w:tabs>
              <w:spacing w:before="40" w:after="40"/>
              <w:rPr>
                <w:rFonts w:eastAsia="Malgun Gothic"/>
                <w:b/>
                <w:lang w:val="en-GB" w:eastAsia="ja-JP"/>
              </w:rPr>
              <w:pPrChange w:id="131" w:author="Arianne T. Hinds" w:date="2012-07-09T10:50:00Z">
                <w:pPr>
                  <w:keepNext/>
                  <w:tabs>
                    <w:tab w:val="left" w:pos="794"/>
                    <w:tab w:val="left" w:pos="1191"/>
                    <w:tab w:val="left" w:pos="1588"/>
                    <w:tab w:val="left" w:pos="1985"/>
                  </w:tabs>
                  <w:spacing w:before="40" w:after="40"/>
                </w:pPr>
              </w:pPrChange>
            </w:pPr>
            <w:r w:rsidRPr="00245F3D">
              <w:rPr>
                <w:rFonts w:eastAsia="Malgun Gothic" w:hint="eastAsia"/>
                <w:b/>
                <w:lang w:val="en-GB" w:eastAsia="ja-JP"/>
              </w:rPr>
              <w:t>(1000 bits)</w:t>
            </w:r>
          </w:p>
        </w:tc>
      </w:tr>
      <w:tr w:rsidR="00D742B2" w:rsidRPr="00A43E00" w14:paraId="6EC9339F" w14:textId="77777777" w:rsidTr="009C4405">
        <w:trPr>
          <w:trHeight w:val="375"/>
          <w:jc w:val="center"/>
        </w:trPr>
        <w:tc>
          <w:tcPr>
            <w:tcW w:w="776" w:type="dxa"/>
          </w:tcPr>
          <w:p w14:paraId="7A21DBED"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b/>
                <w:lang w:val="en-GB" w:eastAsia="ja-JP"/>
              </w:rPr>
            </w:pPr>
            <w:r w:rsidRPr="00245F3D">
              <w:rPr>
                <w:rFonts w:eastAsia="Malgun Gothic"/>
                <w:b/>
                <w:lang w:val="en-GB" w:eastAsia="ja-JP"/>
              </w:rPr>
              <w:t>1</w:t>
            </w:r>
          </w:p>
        </w:tc>
        <w:tc>
          <w:tcPr>
            <w:tcW w:w="1978" w:type="dxa"/>
          </w:tcPr>
          <w:p w14:paraId="7FFF074F" w14:textId="77777777" w:rsidR="00D742B2" w:rsidRPr="009D62B4" w:rsidRDefault="00D742B2" w:rsidP="006E0D90">
            <w:pPr>
              <w:keepNext/>
              <w:tabs>
                <w:tab w:val="left" w:pos="794"/>
                <w:tab w:val="left" w:pos="1191"/>
                <w:tab w:val="left" w:pos="1588"/>
                <w:tab w:val="left" w:pos="1985"/>
              </w:tabs>
              <w:spacing w:before="40" w:after="40"/>
              <w:jc w:val="both"/>
              <w:rPr>
                <w:rFonts w:eastAsia="Malgun Gothic"/>
                <w:color w:val="595959" w:themeColor="text1" w:themeTint="A6"/>
                <w:lang w:val="en-GB"/>
              </w:rPr>
              <w:pPrChange w:id="132" w:author="Arianne T. Hinds" w:date="2012-07-09T10:50:00Z">
                <w:pPr>
                  <w:keepNext/>
                  <w:tabs>
                    <w:tab w:val="left" w:pos="794"/>
                    <w:tab w:val="left" w:pos="1191"/>
                    <w:tab w:val="left" w:pos="1588"/>
                    <w:tab w:val="left" w:pos="1985"/>
                  </w:tabs>
                  <w:spacing w:before="40" w:after="40"/>
                  <w:jc w:val="both"/>
                </w:pPr>
              </w:pPrChange>
            </w:pPr>
            <w:r w:rsidRPr="009D62B4">
              <w:rPr>
                <w:rFonts w:eastAsia="Malgun Gothic"/>
                <w:color w:val="595959" w:themeColor="text1" w:themeTint="A6"/>
                <w:lang w:val="en-GB"/>
              </w:rPr>
              <w:t>QCIF or below</w:t>
            </w:r>
          </w:p>
        </w:tc>
        <w:tc>
          <w:tcPr>
            <w:tcW w:w="1512" w:type="dxa"/>
            <w:shd w:val="clear" w:color="auto" w:fill="auto"/>
          </w:tcPr>
          <w:p w14:paraId="75C85769"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33" w:author="Arianne T. Hinds" w:date="2012-07-09T10:50:00Z">
                <w:pPr>
                  <w:keepNext/>
                  <w:tabs>
                    <w:tab w:val="left" w:pos="794"/>
                    <w:tab w:val="left" w:pos="1191"/>
                    <w:tab w:val="left" w:pos="1588"/>
                    <w:tab w:val="left" w:pos="1985"/>
                  </w:tabs>
                  <w:spacing w:before="40" w:after="40"/>
                  <w:jc w:val="both"/>
                </w:pPr>
              </w:pPrChange>
            </w:pPr>
            <w:r w:rsidRPr="00245F3D">
              <w:rPr>
                <w:rFonts w:eastAsia="Malgun Gothic"/>
                <w:lang w:val="en-GB"/>
              </w:rPr>
              <w:t xml:space="preserve">552,960 </w:t>
            </w:r>
          </w:p>
        </w:tc>
        <w:tc>
          <w:tcPr>
            <w:tcW w:w="1224" w:type="dxa"/>
            <w:shd w:val="clear" w:color="auto" w:fill="auto"/>
          </w:tcPr>
          <w:p w14:paraId="21CE3EC6"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rPr>
              <w:pPrChange w:id="134" w:author="Arianne T. Hinds" w:date="2012-07-09T10:50:00Z">
                <w:pPr>
                  <w:keepNext/>
                  <w:tabs>
                    <w:tab w:val="left" w:pos="794"/>
                    <w:tab w:val="left" w:pos="1191"/>
                    <w:tab w:val="left" w:pos="1588"/>
                    <w:tab w:val="left" w:pos="1985"/>
                  </w:tabs>
                  <w:spacing w:before="40" w:after="40"/>
                  <w:jc w:val="both"/>
                </w:pPr>
              </w:pPrChange>
            </w:pPr>
            <w:r w:rsidRPr="00245F3D">
              <w:rPr>
                <w:rFonts w:eastAsia="Malgun Gothic"/>
                <w:lang w:val="en-GB"/>
              </w:rPr>
              <w:t xml:space="preserve">36,864 </w:t>
            </w:r>
          </w:p>
        </w:tc>
        <w:tc>
          <w:tcPr>
            <w:tcW w:w="1350" w:type="dxa"/>
            <w:shd w:val="clear" w:color="auto" w:fill="auto"/>
          </w:tcPr>
          <w:p w14:paraId="004AED80"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35" w:author="Arianne T. Hinds" w:date="2012-07-09T10:50:00Z">
                <w:pPr>
                  <w:keepNext/>
                  <w:tabs>
                    <w:tab w:val="left" w:pos="794"/>
                    <w:tab w:val="left" w:pos="1191"/>
                    <w:tab w:val="left" w:pos="1588"/>
                    <w:tab w:val="left" w:pos="1985"/>
                  </w:tabs>
                  <w:spacing w:before="40" w:after="40"/>
                  <w:jc w:val="both"/>
                </w:pPr>
              </w:pPrChange>
            </w:pPr>
            <w:r w:rsidRPr="00245F3D">
              <w:rPr>
                <w:rFonts w:eastAsia="Malgun Gothic"/>
                <w:lang w:val="en-GB" w:eastAsia="ja-JP"/>
              </w:rPr>
              <w:t>128</w:t>
            </w:r>
          </w:p>
        </w:tc>
        <w:tc>
          <w:tcPr>
            <w:tcW w:w="1062" w:type="dxa"/>
            <w:shd w:val="clear" w:color="auto" w:fill="auto"/>
          </w:tcPr>
          <w:p w14:paraId="55860A7C"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36" w:author="Arianne T. Hinds" w:date="2012-07-09T10:50:00Z">
                <w:pPr>
                  <w:keepNext/>
                  <w:tabs>
                    <w:tab w:val="left" w:pos="794"/>
                    <w:tab w:val="left" w:pos="1191"/>
                    <w:tab w:val="left" w:pos="1588"/>
                    <w:tab w:val="left" w:pos="1985"/>
                  </w:tabs>
                  <w:spacing w:before="40" w:after="40"/>
                  <w:jc w:val="both"/>
                </w:pPr>
              </w:pPrChange>
            </w:pPr>
            <w:r w:rsidRPr="00245F3D">
              <w:rPr>
                <w:rFonts w:eastAsia="Malgun Gothic" w:hint="eastAsia"/>
                <w:lang w:val="en-GB" w:eastAsia="ja-JP"/>
              </w:rPr>
              <w:t>2</w:t>
            </w:r>
          </w:p>
        </w:tc>
        <w:tc>
          <w:tcPr>
            <w:tcW w:w="1350" w:type="dxa"/>
            <w:shd w:val="clear" w:color="auto" w:fill="auto"/>
          </w:tcPr>
          <w:p w14:paraId="124D1FBA"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37" w:author="Arianne T. Hinds" w:date="2012-07-09T10:50:00Z">
                <w:pPr>
                  <w:keepNext/>
                  <w:tabs>
                    <w:tab w:val="left" w:pos="794"/>
                    <w:tab w:val="left" w:pos="1191"/>
                    <w:tab w:val="left" w:pos="1588"/>
                    <w:tab w:val="left" w:pos="1985"/>
                  </w:tabs>
                  <w:spacing w:before="40" w:after="40"/>
                  <w:jc w:val="both"/>
                </w:pPr>
              </w:pPrChange>
            </w:pPr>
            <w:r w:rsidRPr="00245F3D">
              <w:rPr>
                <w:rFonts w:eastAsia="Malgun Gothic"/>
                <w:lang w:val="en-GB" w:eastAsia="ja-JP"/>
              </w:rPr>
              <w:t>6</w:t>
            </w:r>
          </w:p>
        </w:tc>
        <w:tc>
          <w:tcPr>
            <w:tcW w:w="1440" w:type="dxa"/>
            <w:shd w:val="clear" w:color="auto" w:fill="auto"/>
          </w:tcPr>
          <w:p w14:paraId="33C6DAEB"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38" w:author="Arianne T. Hinds" w:date="2012-07-09T10:50:00Z">
                <w:pPr>
                  <w:keepNext/>
                  <w:tabs>
                    <w:tab w:val="left" w:pos="794"/>
                    <w:tab w:val="left" w:pos="1191"/>
                    <w:tab w:val="left" w:pos="1588"/>
                    <w:tab w:val="left" w:pos="1985"/>
                  </w:tabs>
                  <w:spacing w:before="40" w:after="40"/>
                  <w:jc w:val="both"/>
                </w:pPr>
              </w:pPrChange>
            </w:pPr>
            <w:r w:rsidRPr="00245F3D">
              <w:rPr>
                <w:rFonts w:eastAsia="Malgun Gothic"/>
                <w:lang w:val="en-GB" w:eastAsia="ja-JP"/>
              </w:rPr>
              <w:t>350</w:t>
            </w:r>
          </w:p>
        </w:tc>
      </w:tr>
      <w:tr w:rsidR="00D742B2" w:rsidRPr="00A43E00" w14:paraId="03AFD4A9" w14:textId="77777777" w:rsidTr="009C4405">
        <w:trPr>
          <w:trHeight w:val="375"/>
          <w:jc w:val="center"/>
        </w:trPr>
        <w:tc>
          <w:tcPr>
            <w:tcW w:w="776" w:type="dxa"/>
          </w:tcPr>
          <w:p w14:paraId="37CE5B31"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b/>
                <w:lang w:val="en-GB" w:eastAsia="ja-JP"/>
              </w:rPr>
            </w:pPr>
            <w:r w:rsidRPr="00245F3D">
              <w:rPr>
                <w:rFonts w:eastAsia="Malgun Gothic"/>
                <w:b/>
                <w:lang w:val="en-GB" w:eastAsia="ja-JP"/>
              </w:rPr>
              <w:t>2</w:t>
            </w:r>
          </w:p>
        </w:tc>
        <w:tc>
          <w:tcPr>
            <w:tcW w:w="1978" w:type="dxa"/>
          </w:tcPr>
          <w:p w14:paraId="028D272B" w14:textId="77777777" w:rsidR="00D742B2" w:rsidRPr="009D62B4" w:rsidRDefault="00D742B2" w:rsidP="006E0D90">
            <w:pPr>
              <w:keepNext/>
              <w:tabs>
                <w:tab w:val="left" w:pos="794"/>
                <w:tab w:val="left" w:pos="1191"/>
                <w:tab w:val="left" w:pos="1588"/>
                <w:tab w:val="left" w:pos="1985"/>
              </w:tabs>
              <w:spacing w:before="40" w:after="40"/>
              <w:jc w:val="both"/>
              <w:rPr>
                <w:rFonts w:eastAsia="Malgun Gothic"/>
                <w:color w:val="595959" w:themeColor="text1" w:themeTint="A6"/>
                <w:lang w:val="en-GB"/>
              </w:rPr>
              <w:pPrChange w:id="139" w:author="Arianne T. Hinds" w:date="2012-07-09T10:50:00Z">
                <w:pPr>
                  <w:keepNext/>
                  <w:tabs>
                    <w:tab w:val="left" w:pos="794"/>
                    <w:tab w:val="left" w:pos="1191"/>
                    <w:tab w:val="left" w:pos="1588"/>
                    <w:tab w:val="left" w:pos="1985"/>
                  </w:tabs>
                  <w:spacing w:before="40" w:after="40"/>
                  <w:jc w:val="both"/>
                </w:pPr>
              </w:pPrChange>
            </w:pPr>
            <w:r w:rsidRPr="009D62B4">
              <w:rPr>
                <w:rFonts w:eastAsia="Malgun Gothic"/>
                <w:color w:val="595959" w:themeColor="text1" w:themeTint="A6"/>
                <w:lang w:val="en-GB"/>
              </w:rPr>
              <w:t>352x240@30p</w:t>
            </w:r>
          </w:p>
          <w:p w14:paraId="7C245138" w14:textId="77777777" w:rsidR="00D742B2" w:rsidRPr="009D62B4" w:rsidRDefault="00D742B2" w:rsidP="006E0D90">
            <w:pPr>
              <w:keepNext/>
              <w:tabs>
                <w:tab w:val="left" w:pos="794"/>
                <w:tab w:val="left" w:pos="1191"/>
                <w:tab w:val="left" w:pos="1588"/>
                <w:tab w:val="left" w:pos="1985"/>
              </w:tabs>
              <w:spacing w:before="40" w:after="40"/>
              <w:jc w:val="both"/>
              <w:rPr>
                <w:rFonts w:eastAsia="Malgun Gothic"/>
                <w:color w:val="595959" w:themeColor="text1" w:themeTint="A6"/>
                <w:lang w:val="en-GB"/>
              </w:rPr>
              <w:pPrChange w:id="140" w:author="Arianne T. Hinds" w:date="2012-07-09T10:50:00Z">
                <w:pPr>
                  <w:keepNext/>
                  <w:tabs>
                    <w:tab w:val="left" w:pos="794"/>
                    <w:tab w:val="left" w:pos="1191"/>
                    <w:tab w:val="left" w:pos="1588"/>
                    <w:tab w:val="left" w:pos="1985"/>
                  </w:tabs>
                  <w:spacing w:before="40" w:after="40"/>
                  <w:jc w:val="both"/>
                </w:pPr>
              </w:pPrChange>
            </w:pPr>
            <w:r w:rsidRPr="009D62B4">
              <w:rPr>
                <w:rFonts w:eastAsia="Malgun Gothic"/>
                <w:color w:val="595959" w:themeColor="text1" w:themeTint="A6"/>
                <w:lang w:val="en-GB"/>
              </w:rPr>
              <w:t>427x240@25p</w:t>
            </w:r>
          </w:p>
        </w:tc>
        <w:tc>
          <w:tcPr>
            <w:tcW w:w="1512" w:type="dxa"/>
            <w:shd w:val="clear" w:color="auto" w:fill="auto"/>
          </w:tcPr>
          <w:p w14:paraId="184CBED2"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41" w:author="Arianne T. Hinds" w:date="2012-07-09T10:50:00Z">
                <w:pPr>
                  <w:keepNext/>
                  <w:tabs>
                    <w:tab w:val="left" w:pos="794"/>
                    <w:tab w:val="left" w:pos="1191"/>
                    <w:tab w:val="left" w:pos="1588"/>
                    <w:tab w:val="left" w:pos="1985"/>
                  </w:tabs>
                  <w:spacing w:before="40" w:after="40"/>
                  <w:jc w:val="both"/>
                </w:pPr>
              </w:pPrChange>
            </w:pPr>
            <w:r w:rsidRPr="00245F3D">
              <w:rPr>
                <w:rFonts w:eastAsia="Malgun Gothic"/>
                <w:lang w:val="en-GB"/>
              </w:rPr>
              <w:t xml:space="preserve">3,686,400 </w:t>
            </w:r>
          </w:p>
        </w:tc>
        <w:tc>
          <w:tcPr>
            <w:tcW w:w="1224" w:type="dxa"/>
            <w:shd w:val="clear" w:color="auto" w:fill="auto"/>
          </w:tcPr>
          <w:p w14:paraId="534130DD"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rPr>
              <w:pPrChange w:id="142" w:author="Arianne T. Hinds" w:date="2012-07-09T10:50:00Z">
                <w:pPr>
                  <w:keepNext/>
                  <w:tabs>
                    <w:tab w:val="left" w:pos="794"/>
                    <w:tab w:val="left" w:pos="1191"/>
                    <w:tab w:val="left" w:pos="1588"/>
                    <w:tab w:val="left" w:pos="1985"/>
                  </w:tabs>
                  <w:spacing w:before="40" w:after="40"/>
                  <w:jc w:val="both"/>
                </w:pPr>
              </w:pPrChange>
            </w:pPr>
            <w:r w:rsidRPr="00245F3D">
              <w:rPr>
                <w:rFonts w:eastAsia="Malgun Gothic"/>
                <w:lang w:val="en-GB"/>
              </w:rPr>
              <w:t xml:space="preserve">122,880 </w:t>
            </w:r>
          </w:p>
        </w:tc>
        <w:tc>
          <w:tcPr>
            <w:tcW w:w="1350" w:type="dxa"/>
            <w:shd w:val="clear" w:color="auto" w:fill="auto"/>
          </w:tcPr>
          <w:p w14:paraId="06FC7F6E"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43" w:author="Arianne T. Hinds" w:date="2012-07-09T10:50:00Z">
                <w:pPr>
                  <w:keepNext/>
                  <w:tabs>
                    <w:tab w:val="left" w:pos="794"/>
                    <w:tab w:val="left" w:pos="1191"/>
                    <w:tab w:val="left" w:pos="1588"/>
                    <w:tab w:val="left" w:pos="1985"/>
                  </w:tabs>
                  <w:spacing w:before="40" w:after="40"/>
                  <w:jc w:val="both"/>
                </w:pPr>
              </w:pPrChange>
            </w:pPr>
            <w:r w:rsidRPr="00245F3D">
              <w:rPr>
                <w:rFonts w:eastAsia="Malgun Gothic"/>
                <w:lang w:val="en-GB" w:eastAsia="ja-JP"/>
              </w:rPr>
              <w:t>1,000</w:t>
            </w:r>
          </w:p>
        </w:tc>
        <w:tc>
          <w:tcPr>
            <w:tcW w:w="1062" w:type="dxa"/>
            <w:shd w:val="clear" w:color="auto" w:fill="auto"/>
          </w:tcPr>
          <w:p w14:paraId="1FB15D14"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44" w:author="Arianne T. Hinds" w:date="2012-07-09T10:50:00Z">
                <w:pPr>
                  <w:keepNext/>
                  <w:tabs>
                    <w:tab w:val="left" w:pos="794"/>
                    <w:tab w:val="left" w:pos="1191"/>
                    <w:tab w:val="left" w:pos="1588"/>
                    <w:tab w:val="left" w:pos="1985"/>
                  </w:tabs>
                  <w:spacing w:before="40" w:after="40"/>
                  <w:jc w:val="both"/>
                </w:pPr>
              </w:pPrChange>
            </w:pPr>
            <w:r w:rsidRPr="00245F3D">
              <w:rPr>
                <w:rFonts w:eastAsia="Malgun Gothic" w:hint="eastAsia"/>
                <w:lang w:val="en-GB" w:eastAsia="ja-JP"/>
              </w:rPr>
              <w:t>2</w:t>
            </w:r>
          </w:p>
        </w:tc>
        <w:tc>
          <w:tcPr>
            <w:tcW w:w="1350" w:type="dxa"/>
            <w:shd w:val="clear" w:color="auto" w:fill="auto"/>
          </w:tcPr>
          <w:p w14:paraId="724C91FE"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45" w:author="Arianne T. Hinds" w:date="2012-07-09T10:50:00Z">
                <w:pPr>
                  <w:keepNext/>
                  <w:tabs>
                    <w:tab w:val="left" w:pos="794"/>
                    <w:tab w:val="left" w:pos="1191"/>
                    <w:tab w:val="left" w:pos="1588"/>
                    <w:tab w:val="left" w:pos="1985"/>
                  </w:tabs>
                  <w:spacing w:before="40" w:after="40"/>
                  <w:jc w:val="both"/>
                </w:pPr>
              </w:pPrChange>
            </w:pPr>
            <w:r w:rsidRPr="00245F3D">
              <w:rPr>
                <w:rFonts w:eastAsia="Malgun Gothic"/>
                <w:lang w:val="en-GB" w:eastAsia="ja-JP"/>
              </w:rPr>
              <w:t>6</w:t>
            </w:r>
          </w:p>
        </w:tc>
        <w:tc>
          <w:tcPr>
            <w:tcW w:w="1440" w:type="dxa"/>
            <w:shd w:val="clear" w:color="auto" w:fill="auto"/>
          </w:tcPr>
          <w:p w14:paraId="7E89B348"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46" w:author="Arianne T. Hinds" w:date="2012-07-09T10:50:00Z">
                <w:pPr>
                  <w:keepNext/>
                  <w:tabs>
                    <w:tab w:val="left" w:pos="794"/>
                    <w:tab w:val="left" w:pos="1191"/>
                    <w:tab w:val="left" w:pos="1588"/>
                    <w:tab w:val="left" w:pos="1985"/>
                  </w:tabs>
                  <w:spacing w:before="40" w:after="40"/>
                  <w:jc w:val="both"/>
                </w:pPr>
              </w:pPrChange>
            </w:pPr>
            <w:r w:rsidRPr="00245F3D">
              <w:rPr>
                <w:rFonts w:eastAsia="Malgun Gothic"/>
                <w:lang w:val="en-GB" w:eastAsia="ja-JP"/>
              </w:rPr>
              <w:t>1,000</w:t>
            </w:r>
          </w:p>
        </w:tc>
      </w:tr>
      <w:tr w:rsidR="00D742B2" w:rsidRPr="00A43E00" w14:paraId="021979C8" w14:textId="77777777" w:rsidTr="009C4405">
        <w:trPr>
          <w:trHeight w:val="375"/>
          <w:jc w:val="center"/>
        </w:trPr>
        <w:tc>
          <w:tcPr>
            <w:tcW w:w="776" w:type="dxa"/>
          </w:tcPr>
          <w:p w14:paraId="0B7E027B"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b/>
                <w:lang w:val="en-GB" w:eastAsia="ja-JP"/>
              </w:rPr>
            </w:pPr>
            <w:r>
              <w:rPr>
                <w:rFonts w:eastAsia="Malgun Gothic"/>
                <w:b/>
                <w:lang w:val="en-GB" w:eastAsia="ja-JP"/>
              </w:rPr>
              <w:t>2.1&amp;</w:t>
            </w:r>
          </w:p>
        </w:tc>
        <w:tc>
          <w:tcPr>
            <w:tcW w:w="1978" w:type="dxa"/>
          </w:tcPr>
          <w:p w14:paraId="7C31ED2A" w14:textId="77777777" w:rsidR="00D742B2" w:rsidRPr="009C4405" w:rsidRDefault="00D742B2" w:rsidP="006E0D90">
            <w:pPr>
              <w:keepNext/>
              <w:tabs>
                <w:tab w:val="left" w:pos="794"/>
                <w:tab w:val="left" w:pos="1191"/>
                <w:tab w:val="left" w:pos="1588"/>
                <w:tab w:val="left" w:pos="1985"/>
              </w:tabs>
              <w:spacing w:before="40" w:after="40"/>
              <w:jc w:val="both"/>
              <w:rPr>
                <w:rFonts w:eastAsia="Malgun Gothic"/>
                <w:lang w:val="en-GB"/>
              </w:rPr>
              <w:pPrChange w:id="147" w:author="Arianne T. Hinds" w:date="2012-07-09T10:50:00Z">
                <w:pPr>
                  <w:keepNext/>
                  <w:tabs>
                    <w:tab w:val="left" w:pos="794"/>
                    <w:tab w:val="left" w:pos="1191"/>
                    <w:tab w:val="left" w:pos="1588"/>
                    <w:tab w:val="left" w:pos="1985"/>
                  </w:tabs>
                  <w:spacing w:before="40" w:after="40"/>
                  <w:jc w:val="both"/>
                </w:pPr>
              </w:pPrChange>
            </w:pPr>
            <w:r w:rsidRPr="009C4405">
              <w:rPr>
                <w:rFonts w:eastAsia="Malgun Gothic"/>
                <w:highlight w:val="yellow"/>
                <w:lang w:val="en-GB"/>
              </w:rPr>
              <w:t>640x360@30p</w:t>
            </w:r>
          </w:p>
        </w:tc>
        <w:tc>
          <w:tcPr>
            <w:tcW w:w="1512" w:type="dxa"/>
            <w:shd w:val="clear" w:color="auto" w:fill="auto"/>
          </w:tcPr>
          <w:p w14:paraId="22646536" w14:textId="77777777" w:rsidR="00D742B2" w:rsidRPr="009C4405" w:rsidRDefault="00D742B2" w:rsidP="006E0D90">
            <w:pPr>
              <w:keepNext/>
              <w:tabs>
                <w:tab w:val="left" w:pos="794"/>
                <w:tab w:val="left" w:pos="1191"/>
                <w:tab w:val="left" w:pos="1588"/>
                <w:tab w:val="left" w:pos="1985"/>
              </w:tabs>
              <w:spacing w:before="40" w:after="40"/>
              <w:jc w:val="both"/>
              <w:rPr>
                <w:rFonts w:eastAsia="Malgun Gothic"/>
                <w:lang w:val="en-GB"/>
              </w:rPr>
              <w:pPrChange w:id="148" w:author="Arianne T. Hinds" w:date="2012-07-09T10:50:00Z">
                <w:pPr>
                  <w:keepNext/>
                  <w:tabs>
                    <w:tab w:val="left" w:pos="794"/>
                    <w:tab w:val="left" w:pos="1191"/>
                    <w:tab w:val="left" w:pos="1588"/>
                    <w:tab w:val="left" w:pos="1985"/>
                  </w:tabs>
                  <w:spacing w:before="40" w:after="40"/>
                  <w:jc w:val="both"/>
                </w:pPr>
              </w:pPrChange>
            </w:pPr>
            <w:r w:rsidRPr="009C4405">
              <w:rPr>
                <w:rFonts w:eastAsia="Malgun Gothic"/>
                <w:lang w:val="en-GB"/>
              </w:rPr>
              <w:t>6,912,000</w:t>
            </w:r>
          </w:p>
        </w:tc>
        <w:tc>
          <w:tcPr>
            <w:tcW w:w="1224" w:type="dxa"/>
            <w:shd w:val="clear" w:color="auto" w:fill="auto"/>
          </w:tcPr>
          <w:p w14:paraId="008B9353" w14:textId="77777777" w:rsidR="00D742B2" w:rsidRPr="009C4405" w:rsidRDefault="00D742B2" w:rsidP="006E0D90">
            <w:pPr>
              <w:keepNext/>
              <w:tabs>
                <w:tab w:val="left" w:pos="794"/>
                <w:tab w:val="left" w:pos="1191"/>
                <w:tab w:val="left" w:pos="1588"/>
                <w:tab w:val="left" w:pos="1985"/>
              </w:tabs>
              <w:spacing w:before="40" w:after="40"/>
              <w:jc w:val="both"/>
              <w:rPr>
                <w:rFonts w:eastAsia="Malgun Gothic"/>
                <w:lang w:val="en-GB"/>
              </w:rPr>
              <w:pPrChange w:id="149" w:author="Arianne T. Hinds" w:date="2012-07-09T10:50:00Z">
                <w:pPr>
                  <w:keepNext/>
                  <w:tabs>
                    <w:tab w:val="left" w:pos="794"/>
                    <w:tab w:val="left" w:pos="1191"/>
                    <w:tab w:val="left" w:pos="1588"/>
                    <w:tab w:val="left" w:pos="1985"/>
                  </w:tabs>
                  <w:spacing w:before="40" w:after="40"/>
                  <w:jc w:val="both"/>
                </w:pPr>
              </w:pPrChange>
            </w:pPr>
            <w:r w:rsidRPr="009C4405">
              <w:rPr>
                <w:rFonts w:eastAsia="Malgun Gothic"/>
                <w:lang w:val="en-GB"/>
              </w:rPr>
              <w:t>230,400*</w:t>
            </w:r>
          </w:p>
        </w:tc>
        <w:tc>
          <w:tcPr>
            <w:tcW w:w="1350" w:type="dxa"/>
            <w:shd w:val="clear" w:color="auto" w:fill="auto"/>
          </w:tcPr>
          <w:p w14:paraId="059F8E4E" w14:textId="77777777" w:rsidR="00D742B2" w:rsidRPr="009C4405"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50" w:author="Arianne T. Hinds" w:date="2012-07-09T10:50:00Z">
                <w:pPr>
                  <w:keepNext/>
                  <w:tabs>
                    <w:tab w:val="left" w:pos="794"/>
                    <w:tab w:val="left" w:pos="1191"/>
                    <w:tab w:val="left" w:pos="1588"/>
                    <w:tab w:val="left" w:pos="1985"/>
                  </w:tabs>
                  <w:spacing w:before="40" w:after="40"/>
                  <w:jc w:val="both"/>
                </w:pPr>
              </w:pPrChange>
            </w:pPr>
            <w:r w:rsidRPr="009C4405">
              <w:rPr>
                <w:rFonts w:eastAsia="Malgun Gothic"/>
                <w:lang w:val="en-GB" w:eastAsia="ja-JP"/>
              </w:rPr>
              <w:t>3,500</w:t>
            </w:r>
          </w:p>
        </w:tc>
        <w:tc>
          <w:tcPr>
            <w:tcW w:w="1062" w:type="dxa"/>
            <w:shd w:val="clear" w:color="auto" w:fill="auto"/>
          </w:tcPr>
          <w:p w14:paraId="5522EDD3" w14:textId="77777777" w:rsidR="00D742B2" w:rsidRPr="009C4405"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51" w:author="Arianne T. Hinds" w:date="2012-07-09T10:50:00Z">
                <w:pPr>
                  <w:keepNext/>
                  <w:tabs>
                    <w:tab w:val="left" w:pos="794"/>
                    <w:tab w:val="left" w:pos="1191"/>
                    <w:tab w:val="left" w:pos="1588"/>
                    <w:tab w:val="left" w:pos="1985"/>
                  </w:tabs>
                  <w:spacing w:before="40" w:after="40"/>
                  <w:jc w:val="both"/>
                </w:pPr>
              </w:pPrChange>
            </w:pPr>
            <w:r w:rsidRPr="009C4405">
              <w:rPr>
                <w:rFonts w:eastAsia="Malgun Gothic"/>
                <w:lang w:val="en-GB" w:eastAsia="ja-JP"/>
              </w:rPr>
              <w:t>2</w:t>
            </w:r>
          </w:p>
        </w:tc>
        <w:tc>
          <w:tcPr>
            <w:tcW w:w="1350" w:type="dxa"/>
            <w:shd w:val="clear" w:color="auto" w:fill="auto"/>
          </w:tcPr>
          <w:p w14:paraId="380A926D" w14:textId="77777777" w:rsidR="00D742B2" w:rsidRPr="009C4405"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52" w:author="Arianne T. Hinds" w:date="2012-07-09T10:50:00Z">
                <w:pPr>
                  <w:keepNext/>
                  <w:tabs>
                    <w:tab w:val="left" w:pos="794"/>
                    <w:tab w:val="left" w:pos="1191"/>
                    <w:tab w:val="left" w:pos="1588"/>
                    <w:tab w:val="left" w:pos="1985"/>
                  </w:tabs>
                  <w:spacing w:before="40" w:after="40"/>
                  <w:jc w:val="both"/>
                </w:pPr>
              </w:pPrChange>
            </w:pPr>
            <w:r w:rsidRPr="009C4405">
              <w:rPr>
                <w:rFonts w:eastAsia="Malgun Gothic"/>
                <w:lang w:val="en-GB" w:eastAsia="ja-JP"/>
              </w:rPr>
              <w:t>6</w:t>
            </w:r>
          </w:p>
        </w:tc>
        <w:tc>
          <w:tcPr>
            <w:tcW w:w="1440" w:type="dxa"/>
            <w:shd w:val="clear" w:color="auto" w:fill="auto"/>
          </w:tcPr>
          <w:p w14:paraId="08A020DD" w14:textId="77777777" w:rsidR="00D742B2" w:rsidRPr="009C4405"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53" w:author="Arianne T. Hinds" w:date="2012-07-09T10:50:00Z">
                <w:pPr>
                  <w:keepNext/>
                  <w:tabs>
                    <w:tab w:val="left" w:pos="794"/>
                    <w:tab w:val="left" w:pos="1191"/>
                    <w:tab w:val="left" w:pos="1588"/>
                    <w:tab w:val="left" w:pos="1985"/>
                  </w:tabs>
                  <w:spacing w:before="40" w:after="40"/>
                  <w:jc w:val="both"/>
                </w:pPr>
              </w:pPrChange>
            </w:pPr>
            <w:r w:rsidRPr="009C4405">
              <w:rPr>
                <w:rFonts w:eastAsia="Malgun Gothic"/>
                <w:lang w:val="en-GB" w:eastAsia="ja-JP"/>
              </w:rPr>
              <w:t>3,500</w:t>
            </w:r>
          </w:p>
        </w:tc>
      </w:tr>
      <w:tr w:rsidR="00D742B2" w:rsidRPr="00A43E00" w14:paraId="20CAFB2B" w14:textId="77777777" w:rsidTr="009C4405">
        <w:trPr>
          <w:trHeight w:val="375"/>
          <w:jc w:val="center"/>
        </w:trPr>
        <w:tc>
          <w:tcPr>
            <w:tcW w:w="776" w:type="dxa"/>
          </w:tcPr>
          <w:p w14:paraId="2661A9AD"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
            <w:r w:rsidRPr="00245F3D">
              <w:rPr>
                <w:rFonts w:eastAsia="Malgun Gothic"/>
                <w:b/>
                <w:lang w:val="en-GB" w:eastAsia="ja-JP"/>
              </w:rPr>
              <w:t>3</w:t>
            </w:r>
            <w:r>
              <w:rPr>
                <w:rFonts w:eastAsia="Malgun Gothic"/>
                <w:b/>
                <w:lang w:val="en-GB" w:eastAsia="ja-JP"/>
              </w:rPr>
              <w:t>&amp;</w:t>
            </w:r>
          </w:p>
        </w:tc>
        <w:tc>
          <w:tcPr>
            <w:tcW w:w="1978" w:type="dxa"/>
          </w:tcPr>
          <w:p w14:paraId="0BB71849" w14:textId="77777777" w:rsidR="00D742B2" w:rsidRPr="009D62B4" w:rsidRDefault="00D742B2" w:rsidP="006E0D90">
            <w:pPr>
              <w:keepNext/>
              <w:rPr>
                <w:rFonts w:eastAsia="MS Mincho"/>
                <w:color w:val="595959" w:themeColor="text1" w:themeTint="A6"/>
                <w:lang w:eastAsia="ja-JP"/>
              </w:rPr>
              <w:pPrChange w:id="154" w:author="Arianne T. Hinds" w:date="2012-07-09T10:50:00Z">
                <w:pPr>
                  <w:keepNext/>
                </w:pPr>
              </w:pPrChange>
            </w:pPr>
            <w:r w:rsidRPr="009D62B4">
              <w:rPr>
                <w:rFonts w:eastAsia="MS Mincho"/>
                <w:color w:val="595959" w:themeColor="text1" w:themeTint="A6"/>
                <w:lang w:eastAsia="ja-JP"/>
              </w:rPr>
              <w:t xml:space="preserve">720x480@30p, </w:t>
            </w:r>
          </w:p>
          <w:p w14:paraId="0A2B691D" w14:textId="77777777" w:rsidR="00D742B2" w:rsidRPr="009D62B4" w:rsidRDefault="00D742B2" w:rsidP="006E0D90">
            <w:pPr>
              <w:keepNext/>
              <w:tabs>
                <w:tab w:val="left" w:pos="794"/>
                <w:tab w:val="left" w:pos="1191"/>
                <w:tab w:val="left" w:pos="1588"/>
                <w:tab w:val="left" w:pos="1985"/>
              </w:tabs>
              <w:spacing w:before="40" w:after="40"/>
              <w:jc w:val="both"/>
              <w:rPr>
                <w:rFonts w:eastAsia="MS Mincho"/>
                <w:color w:val="595959" w:themeColor="text1" w:themeTint="A6"/>
                <w:lang w:eastAsia="ja-JP"/>
              </w:rPr>
              <w:pPrChange w:id="155" w:author="Arianne T. Hinds" w:date="2012-07-09T10:50:00Z">
                <w:pPr>
                  <w:keepNext/>
                  <w:tabs>
                    <w:tab w:val="left" w:pos="794"/>
                    <w:tab w:val="left" w:pos="1191"/>
                    <w:tab w:val="left" w:pos="1588"/>
                    <w:tab w:val="left" w:pos="1985"/>
                  </w:tabs>
                  <w:spacing w:before="40" w:after="40"/>
                  <w:jc w:val="both"/>
                </w:pPr>
              </w:pPrChange>
            </w:pPr>
            <w:r w:rsidRPr="009D62B4">
              <w:rPr>
                <w:rFonts w:eastAsia="MS Mincho"/>
                <w:color w:val="595959" w:themeColor="text1" w:themeTint="A6"/>
                <w:lang w:eastAsia="ja-JP"/>
              </w:rPr>
              <w:t>720x576@25p, 854x480@30p,</w:t>
            </w:r>
          </w:p>
          <w:p w14:paraId="3E6C20AD" w14:textId="77777777" w:rsidR="00D742B2" w:rsidRPr="009D62B4" w:rsidRDefault="00D742B2" w:rsidP="006E0D90">
            <w:pPr>
              <w:keepNext/>
              <w:tabs>
                <w:tab w:val="left" w:pos="794"/>
                <w:tab w:val="left" w:pos="1191"/>
                <w:tab w:val="left" w:pos="1588"/>
                <w:tab w:val="left" w:pos="1985"/>
              </w:tabs>
              <w:spacing w:before="40" w:after="40"/>
              <w:jc w:val="both"/>
              <w:rPr>
                <w:rFonts w:eastAsia="Malgun Gothic"/>
                <w:color w:val="595959" w:themeColor="text1" w:themeTint="A6"/>
                <w:lang w:val="en-GB" w:eastAsia="ja-JP"/>
              </w:rPr>
              <w:pPrChange w:id="156" w:author="Arianne T. Hinds" w:date="2012-07-09T10:50:00Z">
                <w:pPr>
                  <w:keepNext/>
                  <w:tabs>
                    <w:tab w:val="left" w:pos="794"/>
                    <w:tab w:val="left" w:pos="1191"/>
                    <w:tab w:val="left" w:pos="1588"/>
                    <w:tab w:val="left" w:pos="1985"/>
                  </w:tabs>
                  <w:spacing w:before="40" w:after="40"/>
                  <w:jc w:val="both"/>
                </w:pPr>
              </w:pPrChange>
            </w:pPr>
            <w:r w:rsidRPr="009D62B4">
              <w:rPr>
                <w:rFonts w:eastAsia="MS Mincho"/>
                <w:color w:val="595959" w:themeColor="text1" w:themeTint="A6"/>
                <w:highlight w:val="yellow"/>
                <w:lang w:eastAsia="ja-JP"/>
              </w:rPr>
              <w:t>960x544@30p</w:t>
            </w:r>
          </w:p>
        </w:tc>
        <w:tc>
          <w:tcPr>
            <w:tcW w:w="1512" w:type="dxa"/>
            <w:shd w:val="clear" w:color="auto" w:fill="auto"/>
          </w:tcPr>
          <w:p w14:paraId="552E6DF4" w14:textId="77777777" w:rsidR="00D742B2" w:rsidRPr="00264960"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57" w:author="Arianne T. Hinds" w:date="2012-07-09T10:50:00Z">
                <w:pPr>
                  <w:keepNext/>
                  <w:tabs>
                    <w:tab w:val="left" w:pos="794"/>
                    <w:tab w:val="left" w:pos="1191"/>
                    <w:tab w:val="left" w:pos="1588"/>
                    <w:tab w:val="left" w:pos="1985"/>
                  </w:tabs>
                  <w:spacing w:before="40" w:after="40"/>
                  <w:jc w:val="both"/>
                </w:pPr>
              </w:pPrChange>
            </w:pPr>
            <w:r>
              <w:rPr>
                <w:rFonts w:eastAsia="Malgun Gothic"/>
                <w:lang w:val="en-GB" w:eastAsia="ja-JP"/>
              </w:rPr>
              <w:t>16,588,800</w:t>
            </w:r>
          </w:p>
          <w:p w14:paraId="713D1310" w14:textId="77777777" w:rsidR="00D742B2"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58" w:author="Arianne T. Hinds" w:date="2012-07-09T10:50:00Z">
                <w:pPr>
                  <w:keepNext/>
                  <w:tabs>
                    <w:tab w:val="left" w:pos="794"/>
                    <w:tab w:val="left" w:pos="1191"/>
                    <w:tab w:val="left" w:pos="1588"/>
                    <w:tab w:val="left" w:pos="1985"/>
                  </w:tabs>
                  <w:spacing w:before="40" w:after="40"/>
                  <w:jc w:val="both"/>
                </w:pPr>
              </w:pPrChange>
            </w:pPr>
          </w:p>
          <w:p w14:paraId="4F113C74" w14:textId="77777777" w:rsidR="00D742B2"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59" w:author="Arianne T. Hinds" w:date="2012-07-09T10:50:00Z">
                <w:pPr>
                  <w:keepNext/>
                  <w:tabs>
                    <w:tab w:val="left" w:pos="794"/>
                    <w:tab w:val="left" w:pos="1191"/>
                    <w:tab w:val="left" w:pos="1588"/>
                    <w:tab w:val="left" w:pos="1985"/>
                  </w:tabs>
                  <w:spacing w:before="40" w:after="40"/>
                  <w:jc w:val="both"/>
                </w:pPr>
              </w:pPrChange>
            </w:pPr>
          </w:p>
          <w:p w14:paraId="634920DB"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60" w:author="Arianne T. Hinds" w:date="2012-07-09T10:50:00Z">
                <w:pPr>
                  <w:keepNext/>
                  <w:tabs>
                    <w:tab w:val="left" w:pos="794"/>
                    <w:tab w:val="left" w:pos="1191"/>
                    <w:tab w:val="left" w:pos="1588"/>
                    <w:tab w:val="left" w:pos="1985"/>
                  </w:tabs>
                  <w:spacing w:before="40" w:after="40"/>
                  <w:jc w:val="both"/>
                </w:pPr>
              </w:pPrChange>
            </w:pPr>
          </w:p>
        </w:tc>
        <w:tc>
          <w:tcPr>
            <w:tcW w:w="1224" w:type="dxa"/>
            <w:shd w:val="clear" w:color="auto" w:fill="auto"/>
          </w:tcPr>
          <w:p w14:paraId="077E4EEC" w14:textId="77777777" w:rsidR="00D742B2" w:rsidRDefault="00D742B2" w:rsidP="006E0D90">
            <w:pPr>
              <w:keepNext/>
              <w:tabs>
                <w:tab w:val="left" w:pos="794"/>
                <w:tab w:val="left" w:pos="1191"/>
                <w:tab w:val="left" w:pos="1588"/>
                <w:tab w:val="left" w:pos="1985"/>
              </w:tabs>
              <w:spacing w:before="40" w:after="40"/>
              <w:jc w:val="both"/>
              <w:rPr>
                <w:rFonts w:eastAsia="Malgun Gothic"/>
                <w:lang w:val="en-GB"/>
              </w:rPr>
              <w:pPrChange w:id="161" w:author="Arianne T. Hinds" w:date="2012-07-09T10:50:00Z">
                <w:pPr>
                  <w:keepNext/>
                  <w:tabs>
                    <w:tab w:val="left" w:pos="794"/>
                    <w:tab w:val="left" w:pos="1191"/>
                    <w:tab w:val="left" w:pos="1588"/>
                    <w:tab w:val="left" w:pos="1985"/>
                  </w:tabs>
                  <w:spacing w:before="40" w:after="40"/>
                  <w:jc w:val="both"/>
                </w:pPr>
              </w:pPrChange>
            </w:pPr>
            <w:r>
              <w:rPr>
                <w:rFonts w:eastAsia="Malgun Gothic"/>
                <w:lang w:val="en-GB"/>
              </w:rPr>
              <w:t>552,960**</w:t>
            </w:r>
          </w:p>
          <w:p w14:paraId="13A673A7" w14:textId="77777777" w:rsidR="00D742B2" w:rsidRDefault="00D742B2" w:rsidP="006E0D90">
            <w:pPr>
              <w:keepNext/>
              <w:tabs>
                <w:tab w:val="left" w:pos="794"/>
                <w:tab w:val="left" w:pos="1191"/>
                <w:tab w:val="left" w:pos="1588"/>
                <w:tab w:val="left" w:pos="1985"/>
              </w:tabs>
              <w:spacing w:before="40" w:after="40"/>
              <w:jc w:val="both"/>
              <w:rPr>
                <w:rFonts w:eastAsia="Malgun Gothic"/>
                <w:lang w:val="en-GB"/>
              </w:rPr>
              <w:pPrChange w:id="162" w:author="Arianne T. Hinds" w:date="2012-07-09T10:50:00Z">
                <w:pPr>
                  <w:keepNext/>
                  <w:tabs>
                    <w:tab w:val="left" w:pos="794"/>
                    <w:tab w:val="left" w:pos="1191"/>
                    <w:tab w:val="left" w:pos="1588"/>
                    <w:tab w:val="left" w:pos="1985"/>
                  </w:tabs>
                  <w:spacing w:before="40" w:after="40"/>
                  <w:jc w:val="both"/>
                </w:pPr>
              </w:pPrChange>
            </w:pPr>
          </w:p>
          <w:p w14:paraId="73AF7ED1" w14:textId="77777777" w:rsidR="00D742B2" w:rsidRDefault="00D742B2" w:rsidP="006E0D90">
            <w:pPr>
              <w:keepNext/>
              <w:tabs>
                <w:tab w:val="left" w:pos="794"/>
                <w:tab w:val="left" w:pos="1191"/>
                <w:tab w:val="left" w:pos="1588"/>
                <w:tab w:val="left" w:pos="1985"/>
              </w:tabs>
              <w:spacing w:before="40" w:after="40"/>
              <w:jc w:val="both"/>
              <w:rPr>
                <w:rFonts w:eastAsia="Malgun Gothic"/>
                <w:lang w:val="en-GB"/>
              </w:rPr>
              <w:pPrChange w:id="163" w:author="Arianne T. Hinds" w:date="2012-07-09T10:50:00Z">
                <w:pPr>
                  <w:keepNext/>
                  <w:tabs>
                    <w:tab w:val="left" w:pos="794"/>
                    <w:tab w:val="left" w:pos="1191"/>
                    <w:tab w:val="left" w:pos="1588"/>
                    <w:tab w:val="left" w:pos="1985"/>
                  </w:tabs>
                  <w:spacing w:before="40" w:after="40"/>
                  <w:jc w:val="both"/>
                </w:pPr>
              </w:pPrChange>
            </w:pPr>
          </w:p>
          <w:p w14:paraId="2EA11E20"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64" w:author="Arianne T. Hinds" w:date="2012-07-09T10:50:00Z">
                <w:pPr>
                  <w:keepNext/>
                  <w:tabs>
                    <w:tab w:val="left" w:pos="794"/>
                    <w:tab w:val="left" w:pos="1191"/>
                    <w:tab w:val="left" w:pos="1588"/>
                    <w:tab w:val="left" w:pos="1985"/>
                  </w:tabs>
                  <w:spacing w:before="40" w:after="40"/>
                  <w:jc w:val="both"/>
                </w:pPr>
              </w:pPrChange>
            </w:pPr>
          </w:p>
        </w:tc>
        <w:tc>
          <w:tcPr>
            <w:tcW w:w="1350" w:type="dxa"/>
            <w:shd w:val="clear" w:color="auto" w:fill="auto"/>
          </w:tcPr>
          <w:p w14:paraId="760D7163"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65" w:author="Arianne T. Hinds" w:date="2012-07-09T10:50:00Z">
                <w:pPr>
                  <w:keepNext/>
                  <w:tabs>
                    <w:tab w:val="left" w:pos="794"/>
                    <w:tab w:val="left" w:pos="1191"/>
                    <w:tab w:val="left" w:pos="1588"/>
                    <w:tab w:val="left" w:pos="1985"/>
                  </w:tabs>
                  <w:spacing w:before="40" w:after="40"/>
                  <w:jc w:val="both"/>
                </w:pPr>
              </w:pPrChange>
            </w:pPr>
            <w:r w:rsidRPr="00245F3D">
              <w:rPr>
                <w:rFonts w:eastAsia="Malgun Gothic"/>
                <w:lang w:val="en-GB" w:eastAsia="ja-JP"/>
              </w:rPr>
              <w:t>5</w:t>
            </w:r>
            <w:r w:rsidRPr="00245F3D">
              <w:rPr>
                <w:rFonts w:eastAsia="Malgun Gothic" w:hint="eastAsia"/>
                <w:lang w:val="en-GB" w:eastAsia="ja-JP"/>
              </w:rPr>
              <w:t>,000</w:t>
            </w:r>
          </w:p>
        </w:tc>
        <w:tc>
          <w:tcPr>
            <w:tcW w:w="1062" w:type="dxa"/>
            <w:shd w:val="clear" w:color="auto" w:fill="auto"/>
          </w:tcPr>
          <w:p w14:paraId="7CC3D2E8"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66" w:author="Arianne T. Hinds" w:date="2012-07-09T10:50:00Z">
                <w:pPr>
                  <w:keepNext/>
                  <w:tabs>
                    <w:tab w:val="left" w:pos="794"/>
                    <w:tab w:val="left" w:pos="1191"/>
                    <w:tab w:val="left" w:pos="1588"/>
                    <w:tab w:val="left" w:pos="1985"/>
                  </w:tabs>
                  <w:spacing w:before="40" w:after="40"/>
                  <w:jc w:val="both"/>
                </w:pPr>
              </w:pPrChange>
            </w:pPr>
            <w:r w:rsidRPr="00245F3D">
              <w:rPr>
                <w:rFonts w:eastAsia="Malgun Gothic" w:hint="eastAsia"/>
                <w:lang w:val="en-GB" w:eastAsia="ja-JP"/>
              </w:rPr>
              <w:t>2</w:t>
            </w:r>
          </w:p>
        </w:tc>
        <w:tc>
          <w:tcPr>
            <w:tcW w:w="1350" w:type="dxa"/>
            <w:shd w:val="clear" w:color="auto" w:fill="auto"/>
          </w:tcPr>
          <w:p w14:paraId="7F7EF681"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67" w:author="Arianne T. Hinds" w:date="2012-07-09T10:50:00Z">
                <w:pPr>
                  <w:keepNext/>
                  <w:tabs>
                    <w:tab w:val="left" w:pos="794"/>
                    <w:tab w:val="left" w:pos="1191"/>
                    <w:tab w:val="left" w:pos="1588"/>
                    <w:tab w:val="left" w:pos="1985"/>
                  </w:tabs>
                  <w:spacing w:before="40" w:after="40"/>
                  <w:jc w:val="both"/>
                </w:pPr>
              </w:pPrChange>
            </w:pPr>
            <w:r w:rsidRPr="00245F3D">
              <w:rPr>
                <w:rFonts w:eastAsia="Malgun Gothic"/>
                <w:lang w:val="en-GB" w:eastAsia="ja-JP"/>
              </w:rPr>
              <w:t>6</w:t>
            </w:r>
          </w:p>
        </w:tc>
        <w:tc>
          <w:tcPr>
            <w:tcW w:w="1440" w:type="dxa"/>
            <w:shd w:val="clear" w:color="auto" w:fill="auto"/>
          </w:tcPr>
          <w:p w14:paraId="44C3A62E"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68" w:author="Arianne T. Hinds" w:date="2012-07-09T10:50:00Z">
                <w:pPr>
                  <w:keepNext/>
                  <w:tabs>
                    <w:tab w:val="left" w:pos="794"/>
                    <w:tab w:val="left" w:pos="1191"/>
                    <w:tab w:val="left" w:pos="1588"/>
                    <w:tab w:val="left" w:pos="1985"/>
                  </w:tabs>
                  <w:spacing w:before="40" w:after="40"/>
                  <w:jc w:val="both"/>
                </w:pPr>
              </w:pPrChange>
            </w:pPr>
            <w:r w:rsidRPr="00245F3D">
              <w:rPr>
                <w:rFonts w:eastAsia="Malgun Gothic"/>
                <w:lang w:val="en-GB" w:eastAsia="ja-JP"/>
              </w:rPr>
              <w:t>5</w:t>
            </w:r>
            <w:r w:rsidRPr="00245F3D">
              <w:rPr>
                <w:rFonts w:eastAsia="Malgun Gothic" w:hint="eastAsia"/>
                <w:lang w:val="en-GB" w:eastAsia="ja-JP"/>
              </w:rPr>
              <w:t>,000</w:t>
            </w:r>
          </w:p>
        </w:tc>
      </w:tr>
      <w:tr w:rsidR="00D742B2" w:rsidRPr="00A43E00" w14:paraId="45049E3E" w14:textId="77777777" w:rsidTr="009C4405">
        <w:trPr>
          <w:trHeight w:val="396"/>
          <w:jc w:val="center"/>
        </w:trPr>
        <w:tc>
          <w:tcPr>
            <w:tcW w:w="776" w:type="dxa"/>
          </w:tcPr>
          <w:p w14:paraId="26126CE6"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
            <w:r w:rsidRPr="00245F3D">
              <w:rPr>
                <w:rFonts w:eastAsia="Malgun Gothic"/>
                <w:b/>
                <w:lang w:val="en-GB" w:eastAsia="ja-JP"/>
              </w:rPr>
              <w:t>3.1</w:t>
            </w:r>
          </w:p>
        </w:tc>
        <w:tc>
          <w:tcPr>
            <w:tcW w:w="1978" w:type="dxa"/>
          </w:tcPr>
          <w:p w14:paraId="2BE889F3" w14:textId="77777777" w:rsidR="00D742B2" w:rsidRPr="009D62B4" w:rsidRDefault="00D742B2" w:rsidP="006E0D90">
            <w:pPr>
              <w:keepNext/>
              <w:rPr>
                <w:rFonts w:eastAsia="MS Mincho"/>
                <w:color w:val="595959" w:themeColor="text1" w:themeTint="A6"/>
                <w:lang w:eastAsia="ja-JP"/>
              </w:rPr>
              <w:pPrChange w:id="169" w:author="Arianne T. Hinds" w:date="2012-07-09T10:50:00Z">
                <w:pPr>
                  <w:keepNext/>
                </w:pPr>
              </w:pPrChange>
            </w:pPr>
            <w:r w:rsidRPr="009D62B4">
              <w:rPr>
                <w:rFonts w:eastAsia="MS Mincho"/>
                <w:color w:val="595959" w:themeColor="text1" w:themeTint="A6"/>
                <w:lang w:eastAsia="ja-JP"/>
              </w:rPr>
              <w:t>960x544@60p</w:t>
            </w:r>
          </w:p>
          <w:p w14:paraId="1300F351" w14:textId="77777777" w:rsidR="00D742B2" w:rsidRPr="009D62B4" w:rsidRDefault="00D742B2" w:rsidP="006E0D90">
            <w:pPr>
              <w:keepNext/>
              <w:rPr>
                <w:rFonts w:eastAsia="MS Mincho"/>
                <w:color w:val="595959" w:themeColor="text1" w:themeTint="A6"/>
                <w:lang w:eastAsia="ja-JP"/>
              </w:rPr>
              <w:pPrChange w:id="170" w:author="Arianne T. Hinds" w:date="2012-07-09T10:50:00Z">
                <w:pPr>
                  <w:keepNext/>
                </w:pPr>
              </w:pPrChange>
            </w:pPr>
            <w:r w:rsidRPr="009D62B4">
              <w:rPr>
                <w:rFonts w:eastAsia="MS Mincho"/>
                <w:color w:val="595959" w:themeColor="text1" w:themeTint="A6"/>
                <w:lang w:eastAsia="ja-JP"/>
              </w:rPr>
              <w:t>1280x720@30p</w:t>
            </w:r>
          </w:p>
        </w:tc>
        <w:tc>
          <w:tcPr>
            <w:tcW w:w="1512" w:type="dxa"/>
            <w:shd w:val="clear" w:color="auto" w:fill="auto"/>
          </w:tcPr>
          <w:p w14:paraId="26831B35"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71" w:author="Arianne T. Hinds" w:date="2012-07-09T10:50:00Z">
                <w:pPr>
                  <w:keepNext/>
                  <w:tabs>
                    <w:tab w:val="left" w:pos="794"/>
                    <w:tab w:val="left" w:pos="1191"/>
                    <w:tab w:val="left" w:pos="1588"/>
                    <w:tab w:val="left" w:pos="1985"/>
                  </w:tabs>
                  <w:spacing w:before="40" w:after="40"/>
                  <w:jc w:val="both"/>
                </w:pPr>
              </w:pPrChange>
            </w:pPr>
            <w:r w:rsidRPr="00245F3D">
              <w:rPr>
                <w:rFonts w:eastAsia="Malgun Gothic"/>
                <w:lang w:val="en-GB" w:eastAsia="ja-JP"/>
              </w:rPr>
              <w:t>33,177,600</w:t>
            </w:r>
          </w:p>
        </w:tc>
        <w:tc>
          <w:tcPr>
            <w:tcW w:w="1224" w:type="dxa"/>
            <w:shd w:val="clear" w:color="auto" w:fill="auto"/>
          </w:tcPr>
          <w:p w14:paraId="0EB77D40"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72" w:author="Arianne T. Hinds" w:date="2012-07-09T10:50:00Z">
                <w:pPr>
                  <w:keepNext/>
                  <w:tabs>
                    <w:tab w:val="left" w:pos="794"/>
                    <w:tab w:val="left" w:pos="1191"/>
                    <w:tab w:val="left" w:pos="1588"/>
                    <w:tab w:val="left" w:pos="1985"/>
                  </w:tabs>
                  <w:spacing w:before="40" w:after="40"/>
                  <w:jc w:val="both"/>
                </w:pPr>
              </w:pPrChange>
            </w:pPr>
            <w:r w:rsidRPr="00245F3D">
              <w:rPr>
                <w:rFonts w:eastAsia="Malgun Gothic"/>
                <w:lang w:val="en-GB" w:eastAsia="ja-JP"/>
              </w:rPr>
              <w:t>983,040</w:t>
            </w:r>
          </w:p>
        </w:tc>
        <w:tc>
          <w:tcPr>
            <w:tcW w:w="1350" w:type="dxa"/>
            <w:shd w:val="clear" w:color="auto" w:fill="auto"/>
          </w:tcPr>
          <w:p w14:paraId="304CAE2F"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73" w:author="Arianne T. Hinds" w:date="2012-07-09T10:50:00Z">
                <w:pPr>
                  <w:keepNext/>
                  <w:tabs>
                    <w:tab w:val="left" w:pos="794"/>
                    <w:tab w:val="left" w:pos="1191"/>
                    <w:tab w:val="left" w:pos="1588"/>
                    <w:tab w:val="left" w:pos="1985"/>
                  </w:tabs>
                  <w:spacing w:before="40" w:after="40"/>
                  <w:jc w:val="both"/>
                </w:pPr>
              </w:pPrChange>
            </w:pPr>
            <w:r>
              <w:rPr>
                <w:rFonts w:eastAsia="Malgun Gothic"/>
                <w:lang w:val="en-GB" w:eastAsia="ja-JP"/>
              </w:rPr>
              <w:t>10,000</w:t>
            </w:r>
          </w:p>
        </w:tc>
        <w:tc>
          <w:tcPr>
            <w:tcW w:w="1062" w:type="dxa"/>
            <w:shd w:val="clear" w:color="auto" w:fill="auto"/>
          </w:tcPr>
          <w:p w14:paraId="08C301D1"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74" w:author="Arianne T. Hinds" w:date="2012-07-09T10:50:00Z">
                <w:pPr>
                  <w:keepNext/>
                  <w:tabs>
                    <w:tab w:val="left" w:pos="794"/>
                    <w:tab w:val="left" w:pos="1191"/>
                    <w:tab w:val="left" w:pos="1588"/>
                    <w:tab w:val="left" w:pos="1985"/>
                  </w:tabs>
                  <w:spacing w:before="40" w:after="40"/>
                  <w:jc w:val="both"/>
                </w:pPr>
              </w:pPrChange>
            </w:pPr>
            <w:r w:rsidRPr="00245F3D">
              <w:rPr>
                <w:rFonts w:eastAsia="Malgun Gothic"/>
                <w:lang w:val="en-GB" w:eastAsia="ja-JP"/>
              </w:rPr>
              <w:t>2</w:t>
            </w:r>
          </w:p>
        </w:tc>
        <w:tc>
          <w:tcPr>
            <w:tcW w:w="1350" w:type="dxa"/>
            <w:shd w:val="clear" w:color="auto" w:fill="auto"/>
          </w:tcPr>
          <w:p w14:paraId="3C296001"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75" w:author="Arianne T. Hinds" w:date="2012-07-09T10:50:00Z">
                <w:pPr>
                  <w:keepNext/>
                  <w:tabs>
                    <w:tab w:val="left" w:pos="794"/>
                    <w:tab w:val="left" w:pos="1191"/>
                    <w:tab w:val="left" w:pos="1588"/>
                    <w:tab w:val="left" w:pos="1985"/>
                  </w:tabs>
                  <w:spacing w:before="40" w:after="40"/>
                  <w:jc w:val="both"/>
                </w:pPr>
              </w:pPrChange>
            </w:pPr>
            <w:r w:rsidRPr="00245F3D">
              <w:rPr>
                <w:rFonts w:eastAsia="Malgun Gothic"/>
                <w:lang w:val="en-GB" w:eastAsia="ja-JP"/>
              </w:rPr>
              <w:t>6</w:t>
            </w:r>
          </w:p>
        </w:tc>
        <w:tc>
          <w:tcPr>
            <w:tcW w:w="1440" w:type="dxa"/>
            <w:shd w:val="clear" w:color="auto" w:fill="auto"/>
          </w:tcPr>
          <w:p w14:paraId="1A54DF3B"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76" w:author="Arianne T. Hinds" w:date="2012-07-09T10:50:00Z">
                <w:pPr>
                  <w:keepNext/>
                  <w:tabs>
                    <w:tab w:val="left" w:pos="794"/>
                    <w:tab w:val="left" w:pos="1191"/>
                    <w:tab w:val="left" w:pos="1588"/>
                    <w:tab w:val="left" w:pos="1985"/>
                  </w:tabs>
                  <w:spacing w:before="40" w:after="40"/>
                  <w:jc w:val="both"/>
                </w:pPr>
              </w:pPrChange>
            </w:pPr>
            <w:r>
              <w:rPr>
                <w:rFonts w:eastAsia="Malgun Gothic"/>
                <w:lang w:val="en-GB" w:eastAsia="ja-JP"/>
              </w:rPr>
              <w:t>10,000</w:t>
            </w:r>
          </w:p>
        </w:tc>
      </w:tr>
      <w:tr w:rsidR="00D742B2" w:rsidRPr="009C4405" w14:paraId="7AFCFE27" w14:textId="77777777" w:rsidTr="009C4405">
        <w:trPr>
          <w:trHeight w:val="480"/>
          <w:jc w:val="center"/>
        </w:trPr>
        <w:tc>
          <w:tcPr>
            <w:tcW w:w="776" w:type="dxa"/>
            <w:tcBorders>
              <w:top w:val="thinThickThinMediumGap" w:sz="24" w:space="0" w:color="auto"/>
              <w:left w:val="single" w:sz="4" w:space="0" w:color="auto"/>
              <w:bottom w:val="single" w:sz="4" w:space="0" w:color="auto"/>
              <w:right w:val="single" w:sz="4" w:space="0" w:color="auto"/>
            </w:tcBorders>
          </w:tcPr>
          <w:p w14:paraId="5D37991F" w14:textId="77777777" w:rsidR="00D742B2" w:rsidRPr="009C4405" w:rsidRDefault="00D742B2" w:rsidP="006E0D90">
            <w:pPr>
              <w:keepNext/>
              <w:tabs>
                <w:tab w:val="left" w:pos="794"/>
                <w:tab w:val="left" w:pos="1191"/>
                <w:tab w:val="left" w:pos="1588"/>
                <w:tab w:val="left" w:pos="1985"/>
              </w:tabs>
              <w:spacing w:before="40" w:after="40"/>
              <w:jc w:val="both"/>
              <w:rPr>
                <w:rFonts w:eastAsia="Malgun Gothic"/>
                <w:b/>
                <w:lang w:val="en-GB" w:eastAsia="ja-JP"/>
              </w:rPr>
            </w:pPr>
          </w:p>
          <w:p w14:paraId="38FA29FB" w14:textId="77777777" w:rsidR="00D742B2" w:rsidRPr="009C4405" w:rsidRDefault="00D742B2" w:rsidP="006E0D90">
            <w:pPr>
              <w:keepNext/>
              <w:tabs>
                <w:tab w:val="left" w:pos="794"/>
                <w:tab w:val="left" w:pos="1191"/>
                <w:tab w:val="left" w:pos="1588"/>
                <w:tab w:val="left" w:pos="1985"/>
              </w:tabs>
              <w:spacing w:before="40" w:after="40"/>
              <w:jc w:val="both"/>
              <w:rPr>
                <w:rFonts w:eastAsia="Malgun Gothic"/>
                <w:b/>
                <w:lang w:val="en-GB" w:eastAsia="ja-JP"/>
              </w:rPr>
              <w:pPrChange w:id="177" w:author="Arianne T. Hinds" w:date="2012-07-09T10:50:00Z">
                <w:pPr>
                  <w:keepNext/>
                  <w:tabs>
                    <w:tab w:val="left" w:pos="794"/>
                    <w:tab w:val="left" w:pos="1191"/>
                    <w:tab w:val="left" w:pos="1588"/>
                    <w:tab w:val="left" w:pos="1985"/>
                  </w:tabs>
                  <w:spacing w:before="40" w:after="40"/>
                  <w:jc w:val="both"/>
                </w:pPr>
              </w:pPrChange>
            </w:pPr>
            <w:r w:rsidRPr="009C4405">
              <w:rPr>
                <w:rFonts w:eastAsia="Malgun Gothic"/>
                <w:b/>
                <w:lang w:val="en-GB" w:eastAsia="ja-JP"/>
              </w:rPr>
              <w:t>4H^</w:t>
            </w:r>
          </w:p>
        </w:tc>
        <w:tc>
          <w:tcPr>
            <w:tcW w:w="1978" w:type="dxa"/>
            <w:tcBorders>
              <w:top w:val="thinThickThinMediumGap" w:sz="24" w:space="0" w:color="auto"/>
              <w:left w:val="single" w:sz="4" w:space="0" w:color="auto"/>
              <w:bottom w:val="single" w:sz="4" w:space="0" w:color="auto"/>
              <w:right w:val="single" w:sz="4" w:space="0" w:color="auto"/>
            </w:tcBorders>
          </w:tcPr>
          <w:p w14:paraId="7029555A" w14:textId="77777777" w:rsidR="00D742B2" w:rsidRPr="009C4405" w:rsidRDefault="00D742B2" w:rsidP="006E0D90">
            <w:pPr>
              <w:keepNext/>
              <w:tabs>
                <w:tab w:val="left" w:pos="794"/>
                <w:tab w:val="left" w:pos="1191"/>
                <w:tab w:val="left" w:pos="1588"/>
                <w:tab w:val="left" w:pos="1985"/>
              </w:tabs>
              <w:spacing w:before="40" w:after="40"/>
              <w:jc w:val="both"/>
              <w:rPr>
                <w:rFonts w:eastAsia="MS Mincho"/>
                <w:lang w:eastAsia="ja-JP"/>
              </w:rPr>
              <w:pPrChange w:id="178" w:author="Arianne T. Hinds" w:date="2012-07-09T10:50:00Z">
                <w:pPr>
                  <w:keepNext/>
                  <w:tabs>
                    <w:tab w:val="left" w:pos="794"/>
                    <w:tab w:val="left" w:pos="1191"/>
                    <w:tab w:val="left" w:pos="1588"/>
                    <w:tab w:val="left" w:pos="1985"/>
                  </w:tabs>
                  <w:spacing w:before="40" w:after="40"/>
                  <w:jc w:val="both"/>
                </w:pPr>
              </w:pPrChange>
            </w:pPr>
            <w:r w:rsidRPr="009C4405">
              <w:rPr>
                <w:rFonts w:eastAsia="MS Mincho"/>
                <w:lang w:eastAsia="ja-JP"/>
              </w:rPr>
              <w:t>1280x720@60p</w:t>
            </w:r>
          </w:p>
          <w:p w14:paraId="7CBC4F5C" w14:textId="77777777" w:rsidR="00D742B2" w:rsidRPr="009C4405" w:rsidRDefault="00D742B2" w:rsidP="006E0D90">
            <w:pPr>
              <w:keepNext/>
              <w:tabs>
                <w:tab w:val="left" w:pos="794"/>
                <w:tab w:val="left" w:pos="1191"/>
                <w:tab w:val="left" w:pos="1588"/>
                <w:tab w:val="left" w:pos="1985"/>
              </w:tabs>
              <w:spacing w:before="40" w:after="40"/>
              <w:jc w:val="both"/>
              <w:rPr>
                <w:rFonts w:eastAsia="MS Mincho"/>
                <w:lang w:eastAsia="ja-JP"/>
              </w:rPr>
              <w:pPrChange w:id="179" w:author="Arianne T. Hinds" w:date="2012-07-09T10:50:00Z">
                <w:pPr>
                  <w:keepNext/>
                  <w:tabs>
                    <w:tab w:val="left" w:pos="794"/>
                    <w:tab w:val="left" w:pos="1191"/>
                    <w:tab w:val="left" w:pos="1588"/>
                    <w:tab w:val="left" w:pos="1985"/>
                  </w:tabs>
                  <w:spacing w:before="40" w:after="40"/>
                  <w:jc w:val="both"/>
                </w:pPr>
              </w:pPrChange>
            </w:pPr>
            <w:r w:rsidRPr="009C4405">
              <w:rPr>
                <w:rFonts w:eastAsia="MS Mincho"/>
                <w:lang w:eastAsia="ja-JP"/>
              </w:rPr>
              <w:t>1920x1088@30p</w:t>
            </w:r>
          </w:p>
          <w:p w14:paraId="5F3D6B64" w14:textId="77777777" w:rsidR="00D742B2" w:rsidRPr="009C4405" w:rsidRDefault="00D742B2" w:rsidP="006E0D90">
            <w:pPr>
              <w:keepNext/>
              <w:tabs>
                <w:tab w:val="left" w:pos="794"/>
                <w:tab w:val="left" w:pos="1191"/>
                <w:tab w:val="left" w:pos="1588"/>
                <w:tab w:val="left" w:pos="1985"/>
              </w:tabs>
              <w:spacing w:before="40" w:after="40"/>
              <w:jc w:val="both"/>
              <w:rPr>
                <w:rFonts w:eastAsia="MS Mincho"/>
                <w:lang w:eastAsia="ja-JP"/>
              </w:rPr>
              <w:pPrChange w:id="180" w:author="Arianne T. Hinds" w:date="2012-07-09T10:50:00Z">
                <w:pPr>
                  <w:keepNext/>
                  <w:tabs>
                    <w:tab w:val="left" w:pos="794"/>
                    <w:tab w:val="left" w:pos="1191"/>
                    <w:tab w:val="left" w:pos="1588"/>
                    <w:tab w:val="left" w:pos="1985"/>
                  </w:tabs>
                  <w:spacing w:before="40" w:after="40"/>
                  <w:jc w:val="both"/>
                </w:pPr>
              </w:pPrChange>
            </w:pPr>
            <w:r w:rsidRPr="009C4405">
              <w:rPr>
                <w:rFonts w:eastAsia="MS Mincho"/>
                <w:lang w:eastAsia="ja-JP"/>
              </w:rPr>
              <w:t>2048x1088@30p</w:t>
            </w:r>
          </w:p>
        </w:tc>
        <w:tc>
          <w:tcPr>
            <w:tcW w:w="1512" w:type="dxa"/>
            <w:tcBorders>
              <w:top w:val="thinThickThinMediumGap" w:sz="24" w:space="0" w:color="auto"/>
              <w:left w:val="single" w:sz="4" w:space="0" w:color="auto"/>
              <w:bottom w:val="single" w:sz="4" w:space="0" w:color="auto"/>
              <w:right w:val="single" w:sz="4" w:space="0" w:color="auto"/>
            </w:tcBorders>
            <w:shd w:val="clear" w:color="auto" w:fill="auto"/>
          </w:tcPr>
          <w:p w14:paraId="524DB59E" w14:textId="77777777" w:rsidR="00D742B2" w:rsidRPr="009C4405"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81" w:author="Arianne T. Hinds" w:date="2012-07-09T10:50:00Z">
                <w:pPr>
                  <w:keepNext/>
                  <w:tabs>
                    <w:tab w:val="left" w:pos="794"/>
                    <w:tab w:val="left" w:pos="1191"/>
                    <w:tab w:val="left" w:pos="1588"/>
                    <w:tab w:val="left" w:pos="1985"/>
                  </w:tabs>
                  <w:spacing w:before="40" w:after="40"/>
                  <w:jc w:val="both"/>
                </w:pPr>
              </w:pPrChange>
            </w:pPr>
            <w:r w:rsidRPr="009C4405">
              <w:rPr>
                <w:rFonts w:eastAsia="Malgun Gothic"/>
                <w:lang w:val="en-GB" w:eastAsia="ja-JP"/>
              </w:rPr>
              <w:t>66,846,720</w:t>
            </w:r>
          </w:p>
        </w:tc>
        <w:tc>
          <w:tcPr>
            <w:tcW w:w="1224" w:type="dxa"/>
            <w:tcBorders>
              <w:top w:val="thinThickThinMediumGap" w:sz="24" w:space="0" w:color="auto"/>
              <w:left w:val="single" w:sz="4" w:space="0" w:color="auto"/>
              <w:bottom w:val="single" w:sz="4" w:space="0" w:color="auto"/>
              <w:right w:val="single" w:sz="4" w:space="0" w:color="auto"/>
            </w:tcBorders>
            <w:shd w:val="clear" w:color="auto" w:fill="auto"/>
          </w:tcPr>
          <w:p w14:paraId="0A3D4385" w14:textId="77777777" w:rsidR="00D742B2" w:rsidRPr="009C4405"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82" w:author="Arianne T. Hinds" w:date="2012-07-09T10:50:00Z">
                <w:pPr>
                  <w:keepNext/>
                  <w:tabs>
                    <w:tab w:val="left" w:pos="794"/>
                    <w:tab w:val="left" w:pos="1191"/>
                    <w:tab w:val="left" w:pos="1588"/>
                    <w:tab w:val="left" w:pos="1985"/>
                  </w:tabs>
                  <w:spacing w:before="40" w:after="40"/>
                  <w:jc w:val="both"/>
                </w:pPr>
              </w:pPrChange>
            </w:pPr>
            <w:r w:rsidRPr="009C4405">
              <w:rPr>
                <w:rFonts w:eastAsia="Malgun Gothic" w:hint="eastAsia"/>
                <w:lang w:val="en-GB" w:eastAsia="ja-JP"/>
              </w:rPr>
              <w:t>2,228,224</w:t>
            </w:r>
          </w:p>
        </w:tc>
        <w:tc>
          <w:tcPr>
            <w:tcW w:w="1350" w:type="dxa"/>
            <w:tcBorders>
              <w:top w:val="thinThickThinMediumGap" w:sz="24" w:space="0" w:color="auto"/>
              <w:left w:val="single" w:sz="4" w:space="0" w:color="auto"/>
              <w:bottom w:val="single" w:sz="4" w:space="0" w:color="auto"/>
              <w:right w:val="single" w:sz="4" w:space="0" w:color="auto"/>
            </w:tcBorders>
            <w:shd w:val="clear" w:color="auto" w:fill="auto"/>
          </w:tcPr>
          <w:p w14:paraId="6B5405FA" w14:textId="77777777" w:rsidR="00D742B2" w:rsidRPr="009C4405" w:rsidRDefault="00D742B2" w:rsidP="006E0D90">
            <w:pPr>
              <w:keepNext/>
              <w:tabs>
                <w:tab w:val="left" w:pos="794"/>
                <w:tab w:val="left" w:pos="1191"/>
                <w:tab w:val="left" w:pos="1588"/>
                <w:tab w:val="left" w:pos="1985"/>
              </w:tabs>
              <w:spacing w:before="40" w:after="40"/>
              <w:jc w:val="both"/>
              <w:rPr>
                <w:rFonts w:eastAsia="Malgun Gothic"/>
                <w:b/>
                <w:lang w:val="en-GB" w:eastAsia="ja-JP"/>
              </w:rPr>
              <w:pPrChange w:id="183" w:author="Arianne T. Hinds" w:date="2012-07-09T10:50:00Z">
                <w:pPr>
                  <w:keepNext/>
                  <w:tabs>
                    <w:tab w:val="left" w:pos="794"/>
                    <w:tab w:val="left" w:pos="1191"/>
                    <w:tab w:val="left" w:pos="1588"/>
                    <w:tab w:val="left" w:pos="1985"/>
                  </w:tabs>
                  <w:spacing w:before="40" w:after="40"/>
                  <w:jc w:val="both"/>
                </w:pPr>
              </w:pPrChange>
            </w:pPr>
            <w:r w:rsidRPr="009C4405">
              <w:rPr>
                <w:rFonts w:eastAsia="Malgun Gothic"/>
                <w:b/>
                <w:lang w:val="en-GB" w:eastAsia="ja-JP"/>
              </w:rPr>
              <w:t>48,000</w:t>
            </w:r>
          </w:p>
        </w:tc>
        <w:tc>
          <w:tcPr>
            <w:tcW w:w="1062" w:type="dxa"/>
            <w:tcBorders>
              <w:top w:val="thinThickThinMediumGap" w:sz="24" w:space="0" w:color="auto"/>
              <w:left w:val="single" w:sz="4" w:space="0" w:color="auto"/>
              <w:bottom w:val="single" w:sz="4" w:space="0" w:color="auto"/>
              <w:right w:val="single" w:sz="4" w:space="0" w:color="auto"/>
            </w:tcBorders>
            <w:shd w:val="clear" w:color="auto" w:fill="auto"/>
          </w:tcPr>
          <w:p w14:paraId="11763EA9" w14:textId="77777777" w:rsidR="00D742B2" w:rsidRPr="009C4405"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84" w:author="Arianne T. Hinds" w:date="2012-07-09T10:50:00Z">
                <w:pPr>
                  <w:keepNext/>
                  <w:tabs>
                    <w:tab w:val="left" w:pos="794"/>
                    <w:tab w:val="left" w:pos="1191"/>
                    <w:tab w:val="left" w:pos="1588"/>
                    <w:tab w:val="left" w:pos="1985"/>
                  </w:tabs>
                  <w:spacing w:before="40" w:after="40"/>
                  <w:jc w:val="both"/>
                </w:pPr>
              </w:pPrChange>
            </w:pPr>
            <w:r w:rsidRPr="009C4405">
              <w:rPr>
                <w:rFonts w:eastAsia="Malgun Gothic" w:hint="eastAsia"/>
                <w:lang w:val="en-GB" w:eastAsia="ja-JP"/>
              </w:rPr>
              <w:t>4</w:t>
            </w:r>
          </w:p>
        </w:tc>
        <w:tc>
          <w:tcPr>
            <w:tcW w:w="1350" w:type="dxa"/>
            <w:tcBorders>
              <w:top w:val="thinThickThinMediumGap" w:sz="24" w:space="0" w:color="auto"/>
              <w:left w:val="single" w:sz="4" w:space="0" w:color="auto"/>
              <w:bottom w:val="single" w:sz="4" w:space="0" w:color="auto"/>
              <w:right w:val="single" w:sz="4" w:space="0" w:color="auto"/>
            </w:tcBorders>
            <w:shd w:val="clear" w:color="auto" w:fill="auto"/>
          </w:tcPr>
          <w:p w14:paraId="004E902C" w14:textId="77777777" w:rsidR="00D742B2" w:rsidRPr="009C4405"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85" w:author="Arianne T. Hinds" w:date="2012-07-09T10:50:00Z">
                <w:pPr>
                  <w:keepNext/>
                  <w:tabs>
                    <w:tab w:val="left" w:pos="794"/>
                    <w:tab w:val="left" w:pos="1191"/>
                    <w:tab w:val="left" w:pos="1588"/>
                    <w:tab w:val="left" w:pos="1985"/>
                  </w:tabs>
                  <w:spacing w:before="40" w:after="40"/>
                  <w:jc w:val="both"/>
                </w:pPr>
              </w:pPrChange>
            </w:pPr>
            <w:r w:rsidRPr="009C4405">
              <w:rPr>
                <w:rFonts w:eastAsia="Malgun Gothic"/>
                <w:lang w:val="en-GB" w:eastAsia="ja-JP"/>
              </w:rPr>
              <w:t>6</w:t>
            </w:r>
          </w:p>
        </w:tc>
        <w:tc>
          <w:tcPr>
            <w:tcW w:w="1440" w:type="dxa"/>
            <w:tcBorders>
              <w:top w:val="thinThickThinMediumGap" w:sz="24" w:space="0" w:color="auto"/>
              <w:left w:val="single" w:sz="4" w:space="0" w:color="auto"/>
              <w:bottom w:val="single" w:sz="4" w:space="0" w:color="auto"/>
              <w:right w:val="single" w:sz="4" w:space="0" w:color="auto"/>
            </w:tcBorders>
            <w:shd w:val="clear" w:color="auto" w:fill="auto"/>
          </w:tcPr>
          <w:p w14:paraId="60FD92FE" w14:textId="77777777" w:rsidR="00D742B2" w:rsidRPr="009C4405" w:rsidRDefault="00D742B2" w:rsidP="006E0D90">
            <w:pPr>
              <w:keepNext/>
              <w:tabs>
                <w:tab w:val="left" w:pos="794"/>
                <w:tab w:val="left" w:pos="1191"/>
                <w:tab w:val="left" w:pos="1588"/>
                <w:tab w:val="left" w:pos="1985"/>
              </w:tabs>
              <w:spacing w:before="40" w:after="40"/>
              <w:jc w:val="both"/>
              <w:rPr>
                <w:rFonts w:eastAsia="Malgun Gothic"/>
                <w:b/>
                <w:lang w:val="en-GB" w:eastAsia="ja-JP"/>
              </w:rPr>
              <w:pPrChange w:id="186" w:author="Arianne T. Hinds" w:date="2012-07-09T10:50:00Z">
                <w:pPr>
                  <w:keepNext/>
                  <w:tabs>
                    <w:tab w:val="left" w:pos="794"/>
                    <w:tab w:val="left" w:pos="1191"/>
                    <w:tab w:val="left" w:pos="1588"/>
                    <w:tab w:val="left" w:pos="1985"/>
                  </w:tabs>
                  <w:spacing w:before="40" w:after="40"/>
                  <w:jc w:val="both"/>
                </w:pPr>
              </w:pPrChange>
            </w:pPr>
            <w:r w:rsidRPr="009C4405">
              <w:rPr>
                <w:rFonts w:eastAsia="Malgun Gothic"/>
                <w:b/>
                <w:lang w:val="en-GB" w:eastAsia="ja-JP"/>
              </w:rPr>
              <w:t>48,000</w:t>
            </w:r>
          </w:p>
        </w:tc>
      </w:tr>
      <w:tr w:rsidR="00D742B2" w:rsidRPr="00245F3D" w14:paraId="000CE3D6" w14:textId="77777777" w:rsidTr="009C4405">
        <w:trPr>
          <w:trHeight w:val="480"/>
          <w:jc w:val="center"/>
        </w:trPr>
        <w:tc>
          <w:tcPr>
            <w:tcW w:w="776" w:type="dxa"/>
            <w:tcBorders>
              <w:top w:val="single" w:sz="4" w:space="0" w:color="auto"/>
              <w:left w:val="single" w:sz="4" w:space="0" w:color="auto"/>
              <w:bottom w:val="single" w:sz="4" w:space="0" w:color="auto"/>
              <w:right w:val="single" w:sz="4" w:space="0" w:color="auto"/>
            </w:tcBorders>
          </w:tcPr>
          <w:p w14:paraId="56AF0B43" w14:textId="77777777" w:rsidR="00D742B2" w:rsidRPr="00E57AE5" w:rsidDel="00B24C86" w:rsidRDefault="00D742B2" w:rsidP="006E0D90">
            <w:pPr>
              <w:keepNext/>
              <w:tabs>
                <w:tab w:val="left" w:pos="794"/>
                <w:tab w:val="left" w:pos="1191"/>
                <w:tab w:val="left" w:pos="1588"/>
                <w:tab w:val="left" w:pos="1985"/>
              </w:tabs>
              <w:spacing w:before="40" w:after="40"/>
              <w:jc w:val="both"/>
              <w:rPr>
                <w:rFonts w:eastAsia="Malgun Gothic"/>
                <w:b/>
                <w:lang w:val="en-GB" w:eastAsia="ja-JP"/>
              </w:rPr>
            </w:pPr>
            <w:r>
              <w:rPr>
                <w:rFonts w:eastAsia="Malgun Gothic"/>
                <w:b/>
                <w:lang w:val="en-GB" w:eastAsia="ja-JP"/>
              </w:rPr>
              <w:t>4.1H</w:t>
            </w:r>
          </w:p>
        </w:tc>
        <w:tc>
          <w:tcPr>
            <w:tcW w:w="1978" w:type="dxa"/>
            <w:tcBorders>
              <w:top w:val="single" w:sz="4" w:space="0" w:color="auto"/>
              <w:left w:val="single" w:sz="4" w:space="0" w:color="auto"/>
              <w:bottom w:val="single" w:sz="4" w:space="0" w:color="auto"/>
              <w:right w:val="single" w:sz="4" w:space="0" w:color="auto"/>
            </w:tcBorders>
          </w:tcPr>
          <w:p w14:paraId="144FF52A" w14:textId="77777777" w:rsidR="00D742B2" w:rsidRPr="009D62B4" w:rsidRDefault="00D742B2" w:rsidP="006E0D90">
            <w:pPr>
              <w:keepNext/>
              <w:tabs>
                <w:tab w:val="left" w:pos="794"/>
                <w:tab w:val="left" w:pos="1191"/>
                <w:tab w:val="left" w:pos="1588"/>
                <w:tab w:val="left" w:pos="1985"/>
              </w:tabs>
              <w:spacing w:before="40" w:after="40"/>
              <w:jc w:val="both"/>
              <w:rPr>
                <w:rFonts w:eastAsia="MS Mincho"/>
                <w:color w:val="595959" w:themeColor="text1" w:themeTint="A6"/>
                <w:lang w:eastAsia="ja-JP"/>
              </w:rPr>
              <w:pPrChange w:id="187" w:author="Arianne T. Hinds" w:date="2012-07-09T10:50:00Z">
                <w:pPr>
                  <w:keepNext/>
                  <w:tabs>
                    <w:tab w:val="left" w:pos="794"/>
                    <w:tab w:val="left" w:pos="1191"/>
                    <w:tab w:val="left" w:pos="1588"/>
                    <w:tab w:val="left" w:pos="1985"/>
                  </w:tabs>
                  <w:spacing w:before="40" w:after="40"/>
                  <w:jc w:val="both"/>
                </w:pPr>
              </w:pPrChange>
            </w:pPr>
            <w:r w:rsidRPr="009D62B4">
              <w:rPr>
                <w:rFonts w:eastAsia="MS Mincho"/>
                <w:color w:val="595959" w:themeColor="text1" w:themeTint="A6"/>
                <w:lang w:eastAsia="ja-JP"/>
              </w:rPr>
              <w:t>1920x1088@60p</w:t>
            </w:r>
          </w:p>
          <w:p w14:paraId="5A7D0E58" w14:textId="77777777" w:rsidR="00D742B2" w:rsidRPr="009D62B4" w:rsidRDefault="00D742B2" w:rsidP="006E0D90">
            <w:pPr>
              <w:keepNext/>
              <w:tabs>
                <w:tab w:val="left" w:pos="794"/>
                <w:tab w:val="left" w:pos="1191"/>
                <w:tab w:val="left" w:pos="1588"/>
                <w:tab w:val="left" w:pos="1985"/>
              </w:tabs>
              <w:spacing w:before="40" w:after="40"/>
              <w:jc w:val="both"/>
              <w:rPr>
                <w:rFonts w:eastAsia="MS Mincho"/>
                <w:color w:val="595959" w:themeColor="text1" w:themeTint="A6"/>
                <w:lang w:eastAsia="ja-JP"/>
              </w:rPr>
              <w:pPrChange w:id="188" w:author="Arianne T. Hinds" w:date="2012-07-09T10:50:00Z">
                <w:pPr>
                  <w:keepNext/>
                  <w:tabs>
                    <w:tab w:val="left" w:pos="794"/>
                    <w:tab w:val="left" w:pos="1191"/>
                    <w:tab w:val="left" w:pos="1588"/>
                    <w:tab w:val="left" w:pos="1985"/>
                  </w:tabs>
                  <w:spacing w:before="40" w:after="40"/>
                  <w:jc w:val="both"/>
                </w:pPr>
              </w:pPrChange>
            </w:pPr>
            <w:r w:rsidRPr="009D62B4">
              <w:rPr>
                <w:rFonts w:eastAsia="MS Mincho"/>
                <w:color w:val="595959" w:themeColor="text1" w:themeTint="A6"/>
                <w:lang w:eastAsia="ja-JP"/>
              </w:rPr>
              <w:t>2048x1088@60p</w:t>
            </w:r>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0A9C27C1"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89" w:author="Arianne T. Hinds" w:date="2012-07-09T10:50:00Z">
                <w:pPr>
                  <w:keepNext/>
                  <w:tabs>
                    <w:tab w:val="left" w:pos="794"/>
                    <w:tab w:val="left" w:pos="1191"/>
                    <w:tab w:val="left" w:pos="1588"/>
                    <w:tab w:val="left" w:pos="1985"/>
                  </w:tabs>
                  <w:spacing w:before="40" w:after="40"/>
                  <w:jc w:val="both"/>
                </w:pPr>
              </w:pPrChange>
            </w:pPr>
            <w:r>
              <w:rPr>
                <w:rFonts w:eastAsia="Malgun Gothic"/>
                <w:lang w:val="en-GB" w:eastAsia="ja-JP"/>
              </w:rPr>
              <w:t>133,693,440</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3ADCC2A"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90" w:author="Arianne T. Hinds" w:date="2012-07-09T10:50:00Z">
                <w:pPr>
                  <w:keepNext/>
                  <w:tabs>
                    <w:tab w:val="left" w:pos="794"/>
                    <w:tab w:val="left" w:pos="1191"/>
                    <w:tab w:val="left" w:pos="1588"/>
                    <w:tab w:val="left" w:pos="1985"/>
                  </w:tabs>
                  <w:spacing w:before="40" w:after="40"/>
                  <w:jc w:val="both"/>
                </w:pPr>
              </w:pPrChange>
            </w:pPr>
            <w:r>
              <w:rPr>
                <w:rFonts w:eastAsia="Malgun Gothic"/>
                <w:lang w:val="en-GB" w:eastAsia="ja-JP"/>
              </w:rPr>
              <w:t>2,228,224</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5D7E31CF" w14:textId="77777777" w:rsidR="00D742B2" w:rsidRPr="009D62B4" w:rsidRDefault="00D742B2" w:rsidP="006E0D90">
            <w:pPr>
              <w:keepNext/>
              <w:tabs>
                <w:tab w:val="left" w:pos="794"/>
                <w:tab w:val="left" w:pos="1191"/>
                <w:tab w:val="left" w:pos="1588"/>
                <w:tab w:val="left" w:pos="1985"/>
              </w:tabs>
              <w:spacing w:before="40" w:after="40"/>
              <w:jc w:val="both"/>
              <w:rPr>
                <w:rFonts w:eastAsia="Malgun Gothic"/>
                <w:b/>
                <w:lang w:val="en-GB" w:eastAsia="ja-JP"/>
              </w:rPr>
              <w:pPrChange w:id="191" w:author="Arianne T. Hinds" w:date="2012-07-09T10:50:00Z">
                <w:pPr>
                  <w:keepNext/>
                  <w:tabs>
                    <w:tab w:val="left" w:pos="794"/>
                    <w:tab w:val="left" w:pos="1191"/>
                    <w:tab w:val="left" w:pos="1588"/>
                    <w:tab w:val="left" w:pos="1985"/>
                  </w:tabs>
                  <w:spacing w:before="40" w:after="40"/>
                  <w:jc w:val="both"/>
                </w:pPr>
              </w:pPrChange>
            </w:pPr>
            <w:r w:rsidRPr="009D62B4">
              <w:rPr>
                <w:rFonts w:eastAsia="Malgun Gothic"/>
                <w:b/>
                <w:lang w:val="en-GB" w:eastAsia="ja-JP"/>
              </w:rPr>
              <w:t>80,000</w:t>
            </w:r>
          </w:p>
        </w:tc>
        <w:tc>
          <w:tcPr>
            <w:tcW w:w="1062" w:type="dxa"/>
            <w:tcBorders>
              <w:top w:val="single" w:sz="4" w:space="0" w:color="auto"/>
              <w:left w:val="single" w:sz="4" w:space="0" w:color="auto"/>
              <w:bottom w:val="single" w:sz="4" w:space="0" w:color="auto"/>
              <w:right w:val="single" w:sz="4" w:space="0" w:color="auto"/>
            </w:tcBorders>
            <w:shd w:val="clear" w:color="auto" w:fill="auto"/>
          </w:tcPr>
          <w:p w14:paraId="4D49C823" w14:textId="77777777" w:rsidR="00D742B2" w:rsidRPr="00245F3D" w:rsidDel="001C2D05"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92" w:author="Arianne T. Hinds" w:date="2012-07-09T10:50:00Z">
                <w:pPr>
                  <w:keepNext/>
                  <w:tabs>
                    <w:tab w:val="left" w:pos="794"/>
                    <w:tab w:val="left" w:pos="1191"/>
                    <w:tab w:val="left" w:pos="1588"/>
                    <w:tab w:val="left" w:pos="1985"/>
                  </w:tabs>
                  <w:spacing w:before="40" w:after="40"/>
                  <w:jc w:val="both"/>
                </w:pPr>
              </w:pPrChange>
            </w:pPr>
            <w:r>
              <w:rPr>
                <w:rFonts w:eastAsia="Malgun Gothic"/>
                <w:lang w:val="en-GB" w:eastAsia="ja-JP"/>
              </w:rPr>
              <w:t>4</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228FBCCF"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93" w:author="Arianne T. Hinds" w:date="2012-07-09T10:50:00Z">
                <w:pPr>
                  <w:keepNext/>
                  <w:tabs>
                    <w:tab w:val="left" w:pos="794"/>
                    <w:tab w:val="left" w:pos="1191"/>
                    <w:tab w:val="left" w:pos="1588"/>
                    <w:tab w:val="left" w:pos="1985"/>
                  </w:tabs>
                  <w:spacing w:before="40" w:after="40"/>
                  <w:jc w:val="both"/>
                </w:pPr>
              </w:pPrChange>
            </w:pPr>
            <w:r>
              <w:rPr>
                <w:rFonts w:eastAsia="Malgun Gothic"/>
                <w:lang w:val="en-GB" w:eastAsia="ja-JP"/>
              </w:rPr>
              <w:t>6</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F4B1FB8" w14:textId="77777777" w:rsidR="00D742B2" w:rsidRPr="009D62B4" w:rsidRDefault="00D742B2" w:rsidP="006E0D90">
            <w:pPr>
              <w:keepNext/>
              <w:tabs>
                <w:tab w:val="left" w:pos="794"/>
                <w:tab w:val="left" w:pos="1191"/>
                <w:tab w:val="left" w:pos="1588"/>
                <w:tab w:val="left" w:pos="1985"/>
              </w:tabs>
              <w:spacing w:before="40" w:after="40"/>
              <w:jc w:val="both"/>
              <w:rPr>
                <w:rFonts w:eastAsia="Malgun Gothic"/>
                <w:b/>
                <w:lang w:val="en-GB" w:eastAsia="ja-JP"/>
              </w:rPr>
              <w:pPrChange w:id="194" w:author="Arianne T. Hinds" w:date="2012-07-09T10:50:00Z">
                <w:pPr>
                  <w:keepNext/>
                  <w:tabs>
                    <w:tab w:val="left" w:pos="794"/>
                    <w:tab w:val="left" w:pos="1191"/>
                    <w:tab w:val="left" w:pos="1588"/>
                    <w:tab w:val="left" w:pos="1985"/>
                  </w:tabs>
                  <w:spacing w:before="40" w:after="40"/>
                  <w:jc w:val="both"/>
                </w:pPr>
              </w:pPrChange>
            </w:pPr>
            <w:r w:rsidRPr="009D62B4">
              <w:rPr>
                <w:rFonts w:eastAsia="Malgun Gothic"/>
                <w:b/>
                <w:lang w:val="en-GB" w:eastAsia="ja-JP"/>
              </w:rPr>
              <w:t>80,000</w:t>
            </w:r>
          </w:p>
        </w:tc>
      </w:tr>
      <w:tr w:rsidR="00D742B2" w:rsidRPr="00245F3D" w14:paraId="11602A48" w14:textId="77777777" w:rsidTr="009C4405">
        <w:trPr>
          <w:trHeight w:val="480"/>
          <w:jc w:val="center"/>
        </w:trPr>
        <w:tc>
          <w:tcPr>
            <w:tcW w:w="776" w:type="dxa"/>
            <w:tcBorders>
              <w:top w:val="single" w:sz="4" w:space="0" w:color="auto"/>
              <w:left w:val="single" w:sz="4" w:space="0" w:color="auto"/>
              <w:bottom w:val="single" w:sz="4" w:space="0" w:color="auto"/>
              <w:right w:val="single" w:sz="4" w:space="0" w:color="auto"/>
            </w:tcBorders>
          </w:tcPr>
          <w:p w14:paraId="098D4450" w14:textId="77777777" w:rsidR="00D742B2" w:rsidRDefault="00D742B2" w:rsidP="006E0D90">
            <w:pPr>
              <w:keepNext/>
              <w:tabs>
                <w:tab w:val="left" w:pos="794"/>
                <w:tab w:val="left" w:pos="1191"/>
                <w:tab w:val="left" w:pos="1588"/>
                <w:tab w:val="left" w:pos="1985"/>
              </w:tabs>
              <w:spacing w:before="40" w:after="40"/>
              <w:jc w:val="both"/>
              <w:rPr>
                <w:rFonts w:eastAsia="Malgun Gothic"/>
                <w:b/>
                <w:lang w:val="en-GB" w:eastAsia="ja-JP"/>
              </w:rPr>
            </w:pPr>
          </w:p>
          <w:p w14:paraId="0B82740E" w14:textId="77777777" w:rsidR="00D742B2" w:rsidRPr="00E57AE5" w:rsidRDefault="00D742B2" w:rsidP="006E0D90">
            <w:pPr>
              <w:keepNext/>
              <w:tabs>
                <w:tab w:val="left" w:pos="794"/>
                <w:tab w:val="left" w:pos="1191"/>
                <w:tab w:val="left" w:pos="1588"/>
                <w:tab w:val="left" w:pos="1985"/>
              </w:tabs>
              <w:spacing w:before="40" w:after="40"/>
              <w:jc w:val="both"/>
              <w:rPr>
                <w:rFonts w:eastAsia="Malgun Gothic"/>
                <w:b/>
                <w:lang w:val="en-GB" w:eastAsia="ja-JP"/>
              </w:rPr>
              <w:pPrChange w:id="195" w:author="Arianne T. Hinds" w:date="2012-07-09T10:50:00Z">
                <w:pPr>
                  <w:keepNext/>
                  <w:tabs>
                    <w:tab w:val="left" w:pos="794"/>
                    <w:tab w:val="left" w:pos="1191"/>
                    <w:tab w:val="left" w:pos="1588"/>
                    <w:tab w:val="left" w:pos="1985"/>
                  </w:tabs>
                  <w:spacing w:before="40" w:after="40"/>
                  <w:jc w:val="both"/>
                </w:pPr>
              </w:pPrChange>
            </w:pPr>
            <w:r>
              <w:rPr>
                <w:rFonts w:eastAsia="Malgun Gothic"/>
                <w:b/>
                <w:lang w:val="en-GB" w:eastAsia="ja-JP"/>
              </w:rPr>
              <w:t>5H</w:t>
            </w:r>
          </w:p>
        </w:tc>
        <w:tc>
          <w:tcPr>
            <w:tcW w:w="1978" w:type="dxa"/>
            <w:tcBorders>
              <w:top w:val="single" w:sz="4" w:space="0" w:color="auto"/>
              <w:left w:val="single" w:sz="4" w:space="0" w:color="auto"/>
              <w:bottom w:val="single" w:sz="4" w:space="0" w:color="auto"/>
              <w:right w:val="single" w:sz="4" w:space="0" w:color="auto"/>
            </w:tcBorders>
          </w:tcPr>
          <w:p w14:paraId="26AAE6B1" w14:textId="77777777" w:rsidR="00D742B2" w:rsidRPr="009D62B4" w:rsidRDefault="00D742B2" w:rsidP="006E0D90">
            <w:pPr>
              <w:keepNext/>
              <w:tabs>
                <w:tab w:val="left" w:pos="794"/>
                <w:tab w:val="left" w:pos="1191"/>
                <w:tab w:val="left" w:pos="1588"/>
                <w:tab w:val="left" w:pos="1985"/>
              </w:tabs>
              <w:spacing w:before="40" w:after="40"/>
              <w:jc w:val="both"/>
              <w:rPr>
                <w:rFonts w:eastAsia="MS Mincho"/>
                <w:color w:val="595959" w:themeColor="text1" w:themeTint="A6"/>
                <w:lang w:eastAsia="ja-JP"/>
              </w:rPr>
              <w:pPrChange w:id="196" w:author="Arianne T. Hinds" w:date="2012-07-09T10:50:00Z">
                <w:pPr>
                  <w:keepNext/>
                  <w:tabs>
                    <w:tab w:val="left" w:pos="794"/>
                    <w:tab w:val="left" w:pos="1191"/>
                    <w:tab w:val="left" w:pos="1588"/>
                    <w:tab w:val="left" w:pos="1985"/>
                  </w:tabs>
                  <w:spacing w:before="40" w:after="40"/>
                  <w:jc w:val="both"/>
                </w:pPr>
              </w:pPrChange>
            </w:pPr>
            <w:r w:rsidRPr="009D62B4">
              <w:rPr>
                <w:rFonts w:eastAsia="MS Mincho"/>
                <w:color w:val="595959" w:themeColor="text1" w:themeTint="A6"/>
                <w:lang w:eastAsia="ja-JP"/>
              </w:rPr>
              <w:t>3840x2160@30p 4096x2160@30p</w:t>
            </w:r>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0560DF07"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97" w:author="Arianne T. Hinds" w:date="2012-07-09T10:50:00Z">
                <w:pPr>
                  <w:keepNext/>
                  <w:tabs>
                    <w:tab w:val="left" w:pos="794"/>
                    <w:tab w:val="left" w:pos="1191"/>
                    <w:tab w:val="left" w:pos="1588"/>
                    <w:tab w:val="left" w:pos="1985"/>
                  </w:tabs>
                  <w:spacing w:before="40" w:after="40"/>
                  <w:jc w:val="both"/>
                </w:pPr>
              </w:pPrChange>
            </w:pPr>
            <w:r w:rsidRPr="00245F3D">
              <w:rPr>
                <w:rFonts w:eastAsia="Malgun Gothic"/>
                <w:lang w:val="en-GB" w:eastAsia="ja-JP"/>
              </w:rPr>
              <w:t>534,773,760</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7058BED2"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198" w:author="Arianne T. Hinds" w:date="2012-07-09T10:50:00Z">
                <w:pPr>
                  <w:keepNext/>
                  <w:tabs>
                    <w:tab w:val="left" w:pos="794"/>
                    <w:tab w:val="left" w:pos="1191"/>
                    <w:tab w:val="left" w:pos="1588"/>
                    <w:tab w:val="left" w:pos="1985"/>
                  </w:tabs>
                  <w:spacing w:before="40" w:after="40"/>
                  <w:jc w:val="both"/>
                </w:pPr>
              </w:pPrChange>
            </w:pPr>
            <w:r w:rsidRPr="00245F3D">
              <w:rPr>
                <w:rFonts w:eastAsia="Malgun Gothic"/>
                <w:lang w:val="en-GB" w:eastAsia="ja-JP"/>
              </w:rPr>
              <w:t>8,912,896</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79D6FBC" w14:textId="77777777" w:rsidR="00D742B2" w:rsidRPr="009D62B4" w:rsidRDefault="00D742B2" w:rsidP="006E0D90">
            <w:pPr>
              <w:keepNext/>
              <w:tabs>
                <w:tab w:val="left" w:pos="794"/>
                <w:tab w:val="left" w:pos="1191"/>
                <w:tab w:val="left" w:pos="1588"/>
                <w:tab w:val="left" w:pos="1985"/>
              </w:tabs>
              <w:spacing w:before="40" w:after="40"/>
              <w:jc w:val="both"/>
              <w:rPr>
                <w:rFonts w:eastAsia="Malgun Gothic"/>
                <w:b/>
                <w:lang w:val="en-GB" w:eastAsia="ja-JP"/>
              </w:rPr>
              <w:pPrChange w:id="199" w:author="Arianne T. Hinds" w:date="2012-07-09T10:50:00Z">
                <w:pPr>
                  <w:keepNext/>
                  <w:tabs>
                    <w:tab w:val="left" w:pos="794"/>
                    <w:tab w:val="left" w:pos="1191"/>
                    <w:tab w:val="left" w:pos="1588"/>
                    <w:tab w:val="left" w:pos="1985"/>
                  </w:tabs>
                  <w:spacing w:before="40" w:after="40"/>
                  <w:jc w:val="both"/>
                </w:pPr>
              </w:pPrChange>
            </w:pPr>
            <w:r w:rsidRPr="009D62B4">
              <w:rPr>
                <w:rFonts w:eastAsia="Malgun Gothic"/>
                <w:b/>
                <w:lang w:val="en-GB" w:eastAsia="ja-JP"/>
              </w:rPr>
              <w:t>80,000</w:t>
            </w:r>
          </w:p>
        </w:tc>
        <w:tc>
          <w:tcPr>
            <w:tcW w:w="1062" w:type="dxa"/>
            <w:tcBorders>
              <w:top w:val="single" w:sz="4" w:space="0" w:color="auto"/>
              <w:left w:val="single" w:sz="4" w:space="0" w:color="auto"/>
              <w:bottom w:val="single" w:sz="4" w:space="0" w:color="auto"/>
              <w:right w:val="single" w:sz="4" w:space="0" w:color="auto"/>
            </w:tcBorders>
            <w:shd w:val="clear" w:color="auto" w:fill="auto"/>
          </w:tcPr>
          <w:p w14:paraId="0DD43313"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200" w:author="Arianne T. Hinds" w:date="2012-07-09T10:50:00Z">
                <w:pPr>
                  <w:keepNext/>
                  <w:tabs>
                    <w:tab w:val="left" w:pos="794"/>
                    <w:tab w:val="left" w:pos="1191"/>
                    <w:tab w:val="left" w:pos="1588"/>
                    <w:tab w:val="left" w:pos="1985"/>
                  </w:tabs>
                  <w:spacing w:before="40" w:after="40"/>
                  <w:jc w:val="both"/>
                </w:pPr>
              </w:pPrChange>
            </w:pPr>
            <w:r>
              <w:rPr>
                <w:rFonts w:eastAsia="Malgun Gothic"/>
                <w:lang w:val="en-GB" w:eastAsia="ja-JP"/>
              </w:rPr>
              <w:t>6</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20B82716"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201" w:author="Arianne T. Hinds" w:date="2012-07-09T10:50:00Z">
                <w:pPr>
                  <w:keepNext/>
                  <w:tabs>
                    <w:tab w:val="left" w:pos="794"/>
                    <w:tab w:val="left" w:pos="1191"/>
                    <w:tab w:val="left" w:pos="1588"/>
                    <w:tab w:val="left" w:pos="1985"/>
                  </w:tabs>
                  <w:spacing w:before="40" w:after="40"/>
                  <w:jc w:val="both"/>
                </w:pPr>
              </w:pPrChange>
            </w:pPr>
            <w:r w:rsidRPr="00245F3D">
              <w:rPr>
                <w:rFonts w:eastAsia="Malgun Gothic"/>
                <w:lang w:val="en-GB" w:eastAsia="ja-JP"/>
              </w:rPr>
              <w:t>6</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3C03FE6" w14:textId="77777777" w:rsidR="00D742B2" w:rsidRPr="009D62B4" w:rsidRDefault="00D742B2" w:rsidP="006E0D90">
            <w:pPr>
              <w:keepNext/>
              <w:tabs>
                <w:tab w:val="left" w:pos="794"/>
                <w:tab w:val="left" w:pos="1191"/>
                <w:tab w:val="left" w:pos="1588"/>
                <w:tab w:val="left" w:pos="1985"/>
              </w:tabs>
              <w:spacing w:before="40" w:after="40"/>
              <w:jc w:val="both"/>
              <w:rPr>
                <w:rFonts w:eastAsia="Malgun Gothic"/>
                <w:b/>
                <w:lang w:val="en-GB" w:eastAsia="ja-JP"/>
              </w:rPr>
              <w:pPrChange w:id="202" w:author="Arianne T. Hinds" w:date="2012-07-09T10:50:00Z">
                <w:pPr>
                  <w:keepNext/>
                  <w:tabs>
                    <w:tab w:val="left" w:pos="794"/>
                    <w:tab w:val="left" w:pos="1191"/>
                    <w:tab w:val="left" w:pos="1588"/>
                    <w:tab w:val="left" w:pos="1985"/>
                  </w:tabs>
                  <w:spacing w:before="40" w:after="40"/>
                  <w:jc w:val="both"/>
                </w:pPr>
              </w:pPrChange>
            </w:pPr>
            <w:r w:rsidRPr="009D62B4">
              <w:rPr>
                <w:rFonts w:eastAsia="Malgun Gothic"/>
                <w:b/>
                <w:lang w:val="en-GB" w:eastAsia="ja-JP"/>
              </w:rPr>
              <w:t>80,000</w:t>
            </w:r>
          </w:p>
        </w:tc>
      </w:tr>
      <w:tr w:rsidR="00D742B2" w:rsidRPr="00245F3D" w14:paraId="69620DCF" w14:textId="77777777" w:rsidTr="009C4405">
        <w:trPr>
          <w:trHeight w:val="480"/>
          <w:jc w:val="center"/>
        </w:trPr>
        <w:tc>
          <w:tcPr>
            <w:tcW w:w="776" w:type="dxa"/>
            <w:tcBorders>
              <w:top w:val="single" w:sz="4" w:space="0" w:color="auto"/>
              <w:left w:val="single" w:sz="4" w:space="0" w:color="auto"/>
              <w:bottom w:val="single" w:sz="4" w:space="0" w:color="auto"/>
              <w:right w:val="single" w:sz="4" w:space="0" w:color="auto"/>
            </w:tcBorders>
          </w:tcPr>
          <w:p w14:paraId="3142C9D3" w14:textId="77777777" w:rsidR="00D742B2" w:rsidRPr="00E57AE5" w:rsidDel="00B24C86" w:rsidRDefault="00D742B2" w:rsidP="006E0D90">
            <w:pPr>
              <w:keepNext/>
              <w:tabs>
                <w:tab w:val="left" w:pos="794"/>
                <w:tab w:val="left" w:pos="1191"/>
                <w:tab w:val="left" w:pos="1588"/>
                <w:tab w:val="left" w:pos="1985"/>
              </w:tabs>
              <w:spacing w:before="40" w:after="40"/>
              <w:jc w:val="both"/>
              <w:rPr>
                <w:rFonts w:eastAsia="Malgun Gothic"/>
                <w:b/>
                <w:lang w:val="en-GB" w:eastAsia="ja-JP"/>
              </w:rPr>
            </w:pPr>
            <w:r>
              <w:rPr>
                <w:rFonts w:eastAsia="Malgun Gothic"/>
                <w:b/>
                <w:lang w:val="en-GB" w:eastAsia="ja-JP"/>
              </w:rPr>
              <w:t>5.1H</w:t>
            </w:r>
          </w:p>
        </w:tc>
        <w:tc>
          <w:tcPr>
            <w:tcW w:w="1978" w:type="dxa"/>
            <w:tcBorders>
              <w:top w:val="single" w:sz="4" w:space="0" w:color="auto"/>
              <w:left w:val="single" w:sz="4" w:space="0" w:color="auto"/>
              <w:bottom w:val="single" w:sz="4" w:space="0" w:color="auto"/>
              <w:right w:val="single" w:sz="4" w:space="0" w:color="auto"/>
            </w:tcBorders>
          </w:tcPr>
          <w:p w14:paraId="6A4569EF" w14:textId="77777777" w:rsidR="00D742B2" w:rsidRPr="009D62B4" w:rsidRDefault="00D742B2" w:rsidP="006E0D90">
            <w:pPr>
              <w:keepNext/>
              <w:tabs>
                <w:tab w:val="left" w:pos="794"/>
                <w:tab w:val="left" w:pos="1191"/>
                <w:tab w:val="left" w:pos="1588"/>
                <w:tab w:val="left" w:pos="1985"/>
              </w:tabs>
              <w:spacing w:before="40" w:after="40"/>
              <w:jc w:val="both"/>
              <w:rPr>
                <w:rFonts w:eastAsia="MS Mincho"/>
                <w:color w:val="595959" w:themeColor="text1" w:themeTint="A6"/>
                <w:lang w:eastAsia="ja-JP"/>
              </w:rPr>
              <w:pPrChange w:id="203" w:author="Arianne T. Hinds" w:date="2012-07-09T10:50:00Z">
                <w:pPr>
                  <w:keepNext/>
                  <w:tabs>
                    <w:tab w:val="left" w:pos="794"/>
                    <w:tab w:val="left" w:pos="1191"/>
                    <w:tab w:val="left" w:pos="1588"/>
                    <w:tab w:val="left" w:pos="1985"/>
                  </w:tabs>
                  <w:spacing w:before="40" w:after="40"/>
                  <w:jc w:val="both"/>
                </w:pPr>
              </w:pPrChange>
            </w:pPr>
            <w:r w:rsidRPr="009D62B4">
              <w:rPr>
                <w:rFonts w:eastAsia="MS Mincho"/>
                <w:color w:val="595959" w:themeColor="text1" w:themeTint="A6"/>
                <w:lang w:eastAsia="ja-JP"/>
              </w:rPr>
              <w:t>3840x2160@60p 4096x2160@60p</w:t>
            </w:r>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03FDDE34"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204" w:author="Arianne T. Hinds" w:date="2012-07-09T10:50:00Z">
                <w:pPr>
                  <w:keepNext/>
                  <w:tabs>
                    <w:tab w:val="left" w:pos="794"/>
                    <w:tab w:val="left" w:pos="1191"/>
                    <w:tab w:val="left" w:pos="1588"/>
                    <w:tab w:val="left" w:pos="1985"/>
                  </w:tabs>
                  <w:spacing w:before="40" w:after="40"/>
                  <w:jc w:val="both"/>
                </w:pPr>
              </w:pPrChange>
            </w:pPr>
            <w:r>
              <w:rPr>
                <w:rFonts w:eastAsia="Malgun Gothic"/>
                <w:lang w:val="en-GB" w:eastAsia="ja-JP"/>
              </w:rPr>
              <w:t>534,773,760</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3D422557"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205" w:author="Arianne T. Hinds" w:date="2012-07-09T10:50:00Z">
                <w:pPr>
                  <w:keepNext/>
                  <w:tabs>
                    <w:tab w:val="left" w:pos="794"/>
                    <w:tab w:val="left" w:pos="1191"/>
                    <w:tab w:val="left" w:pos="1588"/>
                    <w:tab w:val="left" w:pos="1985"/>
                  </w:tabs>
                  <w:spacing w:before="40" w:after="40"/>
                  <w:jc w:val="both"/>
                </w:pPr>
              </w:pPrChange>
            </w:pPr>
            <w:r>
              <w:rPr>
                <w:rFonts w:eastAsia="Malgun Gothic"/>
                <w:lang w:val="en-GB" w:eastAsia="ja-JP"/>
              </w:rPr>
              <w:t>8,912,896</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2D9F5A24" w14:textId="77777777" w:rsidR="00D742B2" w:rsidRPr="009D62B4" w:rsidRDefault="00D742B2" w:rsidP="006E0D90">
            <w:pPr>
              <w:keepNext/>
              <w:tabs>
                <w:tab w:val="left" w:pos="794"/>
                <w:tab w:val="left" w:pos="1191"/>
                <w:tab w:val="left" w:pos="1588"/>
                <w:tab w:val="left" w:pos="1985"/>
              </w:tabs>
              <w:spacing w:before="40" w:after="40"/>
              <w:jc w:val="both"/>
              <w:rPr>
                <w:rFonts w:eastAsia="Malgun Gothic"/>
                <w:b/>
                <w:lang w:val="en-GB" w:eastAsia="ja-JP"/>
              </w:rPr>
              <w:pPrChange w:id="206" w:author="Arianne T. Hinds" w:date="2012-07-09T10:50:00Z">
                <w:pPr>
                  <w:keepNext/>
                  <w:tabs>
                    <w:tab w:val="left" w:pos="794"/>
                    <w:tab w:val="left" w:pos="1191"/>
                    <w:tab w:val="left" w:pos="1588"/>
                    <w:tab w:val="left" w:pos="1985"/>
                  </w:tabs>
                  <w:spacing w:before="40" w:after="40"/>
                  <w:jc w:val="both"/>
                </w:pPr>
              </w:pPrChange>
            </w:pPr>
            <w:r w:rsidRPr="009D62B4">
              <w:rPr>
                <w:rFonts w:eastAsia="Malgun Gothic"/>
                <w:b/>
                <w:lang w:val="en-GB" w:eastAsia="ja-JP"/>
              </w:rPr>
              <w:t>160,000</w:t>
            </w:r>
          </w:p>
        </w:tc>
        <w:tc>
          <w:tcPr>
            <w:tcW w:w="1062" w:type="dxa"/>
            <w:tcBorders>
              <w:top w:val="single" w:sz="4" w:space="0" w:color="auto"/>
              <w:left w:val="single" w:sz="4" w:space="0" w:color="auto"/>
              <w:bottom w:val="single" w:sz="4" w:space="0" w:color="auto"/>
              <w:right w:val="single" w:sz="4" w:space="0" w:color="auto"/>
            </w:tcBorders>
            <w:shd w:val="clear" w:color="auto" w:fill="auto"/>
          </w:tcPr>
          <w:p w14:paraId="5551E142" w14:textId="77777777" w:rsidR="00D742B2" w:rsidRPr="00245F3D" w:rsidDel="001C2D05"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207" w:author="Arianne T. Hinds" w:date="2012-07-09T10:50:00Z">
                <w:pPr>
                  <w:keepNext/>
                  <w:tabs>
                    <w:tab w:val="left" w:pos="794"/>
                    <w:tab w:val="left" w:pos="1191"/>
                    <w:tab w:val="left" w:pos="1588"/>
                    <w:tab w:val="left" w:pos="1985"/>
                  </w:tabs>
                  <w:spacing w:before="40" w:after="40"/>
                  <w:jc w:val="both"/>
                </w:pPr>
              </w:pPrChange>
            </w:pPr>
            <w:r>
              <w:rPr>
                <w:rFonts w:eastAsia="Malgun Gothic"/>
                <w:lang w:val="en-GB" w:eastAsia="ja-JP"/>
              </w:rPr>
              <w:t>6</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413B7413"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208" w:author="Arianne T. Hinds" w:date="2012-07-09T10:50:00Z">
                <w:pPr>
                  <w:keepNext/>
                  <w:tabs>
                    <w:tab w:val="left" w:pos="794"/>
                    <w:tab w:val="left" w:pos="1191"/>
                    <w:tab w:val="left" w:pos="1588"/>
                    <w:tab w:val="left" w:pos="1985"/>
                  </w:tabs>
                  <w:spacing w:before="40" w:after="40"/>
                  <w:jc w:val="both"/>
                </w:pPr>
              </w:pPrChange>
            </w:pPr>
            <w:r>
              <w:rPr>
                <w:rFonts w:eastAsia="Malgun Gothic"/>
                <w:lang w:val="en-GB" w:eastAsia="ja-JP"/>
              </w:rPr>
              <w:t>6</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0E0C13D" w14:textId="77777777" w:rsidR="00D742B2" w:rsidRPr="009D62B4" w:rsidRDefault="00D742B2" w:rsidP="006E0D90">
            <w:pPr>
              <w:keepNext/>
              <w:tabs>
                <w:tab w:val="left" w:pos="794"/>
                <w:tab w:val="left" w:pos="1191"/>
                <w:tab w:val="left" w:pos="1588"/>
                <w:tab w:val="left" w:pos="1985"/>
              </w:tabs>
              <w:spacing w:before="40" w:after="40"/>
              <w:jc w:val="both"/>
              <w:rPr>
                <w:rFonts w:eastAsia="Malgun Gothic"/>
                <w:b/>
                <w:lang w:val="en-GB" w:eastAsia="ja-JP"/>
              </w:rPr>
              <w:pPrChange w:id="209" w:author="Arianne T. Hinds" w:date="2012-07-09T10:50:00Z">
                <w:pPr>
                  <w:keepNext/>
                  <w:tabs>
                    <w:tab w:val="left" w:pos="794"/>
                    <w:tab w:val="left" w:pos="1191"/>
                    <w:tab w:val="left" w:pos="1588"/>
                    <w:tab w:val="left" w:pos="1985"/>
                  </w:tabs>
                  <w:spacing w:before="40" w:after="40"/>
                  <w:jc w:val="both"/>
                </w:pPr>
              </w:pPrChange>
            </w:pPr>
            <w:r w:rsidRPr="009D62B4">
              <w:rPr>
                <w:rFonts w:eastAsia="Malgun Gothic"/>
                <w:b/>
                <w:lang w:val="en-GB" w:eastAsia="ja-JP"/>
              </w:rPr>
              <w:t>160,000</w:t>
            </w:r>
          </w:p>
        </w:tc>
      </w:tr>
      <w:tr w:rsidR="00D742B2" w:rsidRPr="00245F3D" w14:paraId="11986A41" w14:textId="77777777" w:rsidTr="009C4405">
        <w:trPr>
          <w:trHeight w:val="480"/>
          <w:jc w:val="center"/>
        </w:trPr>
        <w:tc>
          <w:tcPr>
            <w:tcW w:w="776" w:type="dxa"/>
            <w:tcBorders>
              <w:top w:val="single" w:sz="4" w:space="0" w:color="auto"/>
              <w:left w:val="single" w:sz="4" w:space="0" w:color="auto"/>
              <w:bottom w:val="single" w:sz="4" w:space="0" w:color="auto"/>
              <w:right w:val="single" w:sz="4" w:space="0" w:color="auto"/>
            </w:tcBorders>
          </w:tcPr>
          <w:p w14:paraId="71B8B76E" w14:textId="77777777" w:rsidR="00D742B2" w:rsidRPr="00E57AE5" w:rsidDel="00B24C86" w:rsidRDefault="00D742B2" w:rsidP="006E0D90">
            <w:pPr>
              <w:keepNext/>
              <w:tabs>
                <w:tab w:val="left" w:pos="794"/>
                <w:tab w:val="left" w:pos="1191"/>
                <w:tab w:val="left" w:pos="1588"/>
                <w:tab w:val="left" w:pos="1985"/>
              </w:tabs>
              <w:spacing w:before="40" w:after="40"/>
              <w:jc w:val="both"/>
              <w:rPr>
                <w:rFonts w:eastAsia="Malgun Gothic"/>
                <w:b/>
                <w:lang w:val="en-GB" w:eastAsia="ja-JP"/>
              </w:rPr>
            </w:pPr>
            <w:r>
              <w:rPr>
                <w:rFonts w:eastAsia="Malgun Gothic"/>
                <w:b/>
                <w:lang w:val="en-GB" w:eastAsia="ja-JP"/>
              </w:rPr>
              <w:t>5.2H</w:t>
            </w:r>
          </w:p>
        </w:tc>
        <w:tc>
          <w:tcPr>
            <w:tcW w:w="1978" w:type="dxa"/>
            <w:tcBorders>
              <w:top w:val="single" w:sz="4" w:space="0" w:color="auto"/>
              <w:left w:val="single" w:sz="4" w:space="0" w:color="auto"/>
              <w:bottom w:val="single" w:sz="4" w:space="0" w:color="auto"/>
              <w:right w:val="single" w:sz="4" w:space="0" w:color="auto"/>
            </w:tcBorders>
          </w:tcPr>
          <w:p w14:paraId="5661F31E" w14:textId="77777777" w:rsidR="00D742B2" w:rsidRPr="009D62B4" w:rsidRDefault="00D742B2" w:rsidP="006E0D90">
            <w:pPr>
              <w:keepNext/>
              <w:tabs>
                <w:tab w:val="left" w:pos="794"/>
                <w:tab w:val="left" w:pos="1191"/>
                <w:tab w:val="left" w:pos="1588"/>
                <w:tab w:val="left" w:pos="1985"/>
              </w:tabs>
              <w:spacing w:before="40" w:after="40"/>
              <w:jc w:val="both"/>
              <w:rPr>
                <w:rFonts w:eastAsia="MS Mincho"/>
                <w:color w:val="595959" w:themeColor="text1" w:themeTint="A6"/>
                <w:lang w:eastAsia="ja-JP"/>
              </w:rPr>
              <w:pPrChange w:id="210" w:author="Arianne T. Hinds" w:date="2012-07-09T10:50:00Z">
                <w:pPr>
                  <w:keepNext/>
                  <w:tabs>
                    <w:tab w:val="left" w:pos="794"/>
                    <w:tab w:val="left" w:pos="1191"/>
                    <w:tab w:val="left" w:pos="1588"/>
                    <w:tab w:val="left" w:pos="1985"/>
                  </w:tabs>
                  <w:spacing w:before="40" w:after="40"/>
                  <w:jc w:val="both"/>
                </w:pPr>
              </w:pPrChange>
            </w:pPr>
            <w:r w:rsidRPr="009D62B4">
              <w:rPr>
                <w:rFonts w:eastAsia="MS Mincho"/>
                <w:color w:val="595959" w:themeColor="text1" w:themeTint="A6"/>
                <w:lang w:eastAsia="ja-JP"/>
              </w:rPr>
              <w:t>3840x2160@120p 4096x2160@120p</w:t>
            </w:r>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06B89EFE"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211" w:author="Arianne T. Hinds" w:date="2012-07-09T10:50:00Z">
                <w:pPr>
                  <w:keepNext/>
                  <w:tabs>
                    <w:tab w:val="left" w:pos="794"/>
                    <w:tab w:val="left" w:pos="1191"/>
                    <w:tab w:val="left" w:pos="1588"/>
                    <w:tab w:val="left" w:pos="1985"/>
                  </w:tabs>
                  <w:spacing w:before="40" w:after="40"/>
                  <w:jc w:val="both"/>
                </w:pPr>
              </w:pPrChange>
            </w:pPr>
            <w:r>
              <w:rPr>
                <w:rFonts w:eastAsia="Malgun Gothic"/>
                <w:lang w:val="en-GB" w:eastAsia="ja-JP"/>
              </w:rPr>
              <w:t>1,069,547,520</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73B8289F"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212" w:author="Arianne T. Hinds" w:date="2012-07-09T10:50:00Z">
                <w:pPr>
                  <w:keepNext/>
                  <w:tabs>
                    <w:tab w:val="left" w:pos="794"/>
                    <w:tab w:val="left" w:pos="1191"/>
                    <w:tab w:val="left" w:pos="1588"/>
                    <w:tab w:val="left" w:pos="1985"/>
                  </w:tabs>
                  <w:spacing w:before="40" w:after="40"/>
                  <w:jc w:val="both"/>
                </w:pPr>
              </w:pPrChange>
            </w:pPr>
            <w:r>
              <w:rPr>
                <w:rFonts w:eastAsia="Malgun Gothic"/>
                <w:lang w:val="en-GB" w:eastAsia="ja-JP"/>
              </w:rPr>
              <w:t>8,912,896</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7AFB5E5C" w14:textId="01F770E7" w:rsidR="00D742B2" w:rsidRPr="009D62B4" w:rsidRDefault="00247859" w:rsidP="006E0D90">
            <w:pPr>
              <w:keepNext/>
              <w:tabs>
                <w:tab w:val="left" w:pos="794"/>
                <w:tab w:val="left" w:pos="1191"/>
                <w:tab w:val="left" w:pos="1588"/>
                <w:tab w:val="left" w:pos="1985"/>
              </w:tabs>
              <w:spacing w:before="40" w:after="40"/>
              <w:jc w:val="both"/>
              <w:rPr>
                <w:rFonts w:eastAsia="Malgun Gothic"/>
                <w:b/>
                <w:lang w:val="en-GB" w:eastAsia="ja-JP"/>
              </w:rPr>
              <w:pPrChange w:id="213" w:author="Arianne T. Hinds" w:date="2012-07-09T10:50:00Z">
                <w:pPr>
                  <w:keepNext/>
                  <w:tabs>
                    <w:tab w:val="left" w:pos="794"/>
                    <w:tab w:val="left" w:pos="1191"/>
                    <w:tab w:val="left" w:pos="1588"/>
                    <w:tab w:val="left" w:pos="1985"/>
                  </w:tabs>
                  <w:spacing w:before="40" w:after="40"/>
                  <w:jc w:val="both"/>
                </w:pPr>
              </w:pPrChange>
            </w:pPr>
            <w:r>
              <w:rPr>
                <w:rFonts w:eastAsia="Malgun Gothic"/>
                <w:b/>
                <w:lang w:val="en-GB" w:eastAsia="ja-JP"/>
              </w:rPr>
              <w:t>24</w:t>
            </w:r>
            <w:r w:rsidR="00D742B2" w:rsidRPr="009D62B4">
              <w:rPr>
                <w:rFonts w:eastAsia="Malgun Gothic"/>
                <w:b/>
                <w:lang w:val="en-GB" w:eastAsia="ja-JP"/>
              </w:rPr>
              <w:t>0,000</w:t>
            </w:r>
          </w:p>
        </w:tc>
        <w:tc>
          <w:tcPr>
            <w:tcW w:w="1062" w:type="dxa"/>
            <w:tcBorders>
              <w:top w:val="single" w:sz="4" w:space="0" w:color="auto"/>
              <w:left w:val="single" w:sz="4" w:space="0" w:color="auto"/>
              <w:bottom w:val="single" w:sz="4" w:space="0" w:color="auto"/>
              <w:right w:val="single" w:sz="4" w:space="0" w:color="auto"/>
            </w:tcBorders>
            <w:shd w:val="clear" w:color="auto" w:fill="auto"/>
          </w:tcPr>
          <w:p w14:paraId="185FE057" w14:textId="77777777" w:rsidR="00D742B2" w:rsidRPr="00245F3D" w:rsidDel="001C2D05"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214" w:author="Arianne T. Hinds" w:date="2012-07-09T10:50:00Z">
                <w:pPr>
                  <w:keepNext/>
                  <w:tabs>
                    <w:tab w:val="left" w:pos="794"/>
                    <w:tab w:val="left" w:pos="1191"/>
                    <w:tab w:val="left" w:pos="1588"/>
                    <w:tab w:val="left" w:pos="1985"/>
                  </w:tabs>
                  <w:spacing w:before="40" w:after="40"/>
                  <w:jc w:val="both"/>
                </w:pPr>
              </w:pPrChange>
            </w:pPr>
            <w:r>
              <w:rPr>
                <w:rFonts w:eastAsia="Malgun Gothic"/>
                <w:lang w:val="en-GB" w:eastAsia="ja-JP"/>
              </w:rPr>
              <w:t>6</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312E3941"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215" w:author="Arianne T. Hinds" w:date="2012-07-09T10:50:00Z">
                <w:pPr>
                  <w:keepNext/>
                  <w:tabs>
                    <w:tab w:val="left" w:pos="794"/>
                    <w:tab w:val="left" w:pos="1191"/>
                    <w:tab w:val="left" w:pos="1588"/>
                    <w:tab w:val="left" w:pos="1985"/>
                  </w:tabs>
                  <w:spacing w:before="40" w:after="40"/>
                  <w:jc w:val="both"/>
                </w:pPr>
              </w:pPrChange>
            </w:pPr>
            <w:r>
              <w:rPr>
                <w:rFonts w:eastAsia="Malgun Gothic"/>
                <w:lang w:val="en-GB" w:eastAsia="ja-JP"/>
              </w:rPr>
              <w:t>6</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5574FAC" w14:textId="0CB31015" w:rsidR="00D742B2" w:rsidRPr="009D62B4" w:rsidRDefault="006523C6" w:rsidP="006E0D90">
            <w:pPr>
              <w:keepNext/>
              <w:tabs>
                <w:tab w:val="left" w:pos="794"/>
                <w:tab w:val="left" w:pos="1191"/>
                <w:tab w:val="left" w:pos="1588"/>
                <w:tab w:val="left" w:pos="1985"/>
              </w:tabs>
              <w:spacing w:before="40" w:after="40"/>
              <w:jc w:val="both"/>
              <w:rPr>
                <w:rFonts w:eastAsia="Malgun Gothic"/>
                <w:b/>
                <w:lang w:val="en-GB" w:eastAsia="ja-JP"/>
              </w:rPr>
              <w:pPrChange w:id="216" w:author="Arianne T. Hinds" w:date="2012-07-09T10:50:00Z">
                <w:pPr>
                  <w:keepNext/>
                  <w:tabs>
                    <w:tab w:val="left" w:pos="794"/>
                    <w:tab w:val="left" w:pos="1191"/>
                    <w:tab w:val="left" w:pos="1588"/>
                    <w:tab w:val="left" w:pos="1985"/>
                  </w:tabs>
                  <w:spacing w:before="40" w:after="40"/>
                  <w:jc w:val="both"/>
                </w:pPr>
              </w:pPrChange>
            </w:pPr>
            <w:r>
              <w:rPr>
                <w:rFonts w:eastAsia="Malgun Gothic"/>
                <w:b/>
                <w:lang w:val="en-GB" w:eastAsia="ja-JP"/>
              </w:rPr>
              <w:t>24</w:t>
            </w:r>
            <w:r w:rsidR="00D742B2" w:rsidRPr="009D62B4">
              <w:rPr>
                <w:rFonts w:eastAsia="Malgun Gothic"/>
                <w:b/>
                <w:lang w:val="en-GB" w:eastAsia="ja-JP"/>
              </w:rPr>
              <w:t>0,000</w:t>
            </w:r>
          </w:p>
        </w:tc>
      </w:tr>
      <w:tr w:rsidR="00D742B2" w:rsidRPr="00245F3D" w14:paraId="54E084A1" w14:textId="77777777" w:rsidTr="009C4405">
        <w:trPr>
          <w:trHeight w:val="480"/>
          <w:jc w:val="center"/>
        </w:trPr>
        <w:tc>
          <w:tcPr>
            <w:tcW w:w="776" w:type="dxa"/>
            <w:tcBorders>
              <w:top w:val="single" w:sz="4" w:space="0" w:color="auto"/>
              <w:left w:val="single" w:sz="4" w:space="0" w:color="auto"/>
              <w:bottom w:val="single" w:sz="4" w:space="0" w:color="auto"/>
              <w:right w:val="single" w:sz="4" w:space="0" w:color="auto"/>
            </w:tcBorders>
          </w:tcPr>
          <w:p w14:paraId="1F310141" w14:textId="77777777" w:rsidR="00D742B2" w:rsidRDefault="00D742B2" w:rsidP="006E0D90">
            <w:pPr>
              <w:keepNext/>
              <w:tabs>
                <w:tab w:val="left" w:pos="794"/>
                <w:tab w:val="left" w:pos="1191"/>
                <w:tab w:val="left" w:pos="1588"/>
                <w:tab w:val="left" w:pos="1985"/>
              </w:tabs>
              <w:spacing w:before="40" w:after="40"/>
              <w:jc w:val="both"/>
              <w:rPr>
                <w:rFonts w:eastAsia="Malgun Gothic"/>
                <w:b/>
                <w:lang w:val="en-GB" w:eastAsia="ja-JP"/>
              </w:rPr>
            </w:pPr>
          </w:p>
          <w:p w14:paraId="3609D296" w14:textId="77777777" w:rsidR="00D742B2" w:rsidRPr="00E57AE5" w:rsidRDefault="00D742B2" w:rsidP="006E0D90">
            <w:pPr>
              <w:keepNext/>
              <w:tabs>
                <w:tab w:val="left" w:pos="794"/>
                <w:tab w:val="left" w:pos="1191"/>
                <w:tab w:val="left" w:pos="1588"/>
                <w:tab w:val="left" w:pos="1985"/>
              </w:tabs>
              <w:spacing w:before="40" w:after="40"/>
              <w:jc w:val="both"/>
              <w:rPr>
                <w:rFonts w:eastAsia="Malgun Gothic"/>
                <w:b/>
                <w:lang w:val="en-GB" w:eastAsia="ja-JP"/>
              </w:rPr>
              <w:pPrChange w:id="217" w:author="Arianne T. Hinds" w:date="2012-07-09T10:50:00Z">
                <w:pPr>
                  <w:keepNext/>
                  <w:tabs>
                    <w:tab w:val="left" w:pos="794"/>
                    <w:tab w:val="left" w:pos="1191"/>
                    <w:tab w:val="left" w:pos="1588"/>
                    <w:tab w:val="left" w:pos="1985"/>
                  </w:tabs>
                  <w:spacing w:before="40" w:after="40"/>
                  <w:jc w:val="both"/>
                </w:pPr>
              </w:pPrChange>
            </w:pPr>
            <w:r>
              <w:rPr>
                <w:rFonts w:eastAsia="Malgun Gothic"/>
                <w:b/>
                <w:lang w:val="en-GB" w:eastAsia="ja-JP"/>
              </w:rPr>
              <w:t>6H</w:t>
            </w:r>
          </w:p>
        </w:tc>
        <w:tc>
          <w:tcPr>
            <w:tcW w:w="1978" w:type="dxa"/>
            <w:tcBorders>
              <w:top w:val="single" w:sz="4" w:space="0" w:color="auto"/>
              <w:left w:val="single" w:sz="4" w:space="0" w:color="auto"/>
              <w:bottom w:val="single" w:sz="4" w:space="0" w:color="auto"/>
              <w:right w:val="single" w:sz="4" w:space="0" w:color="auto"/>
            </w:tcBorders>
          </w:tcPr>
          <w:p w14:paraId="31E09245" w14:textId="77777777" w:rsidR="00D742B2" w:rsidRPr="009D62B4" w:rsidRDefault="00D742B2" w:rsidP="006E0D90">
            <w:pPr>
              <w:keepNext/>
              <w:tabs>
                <w:tab w:val="left" w:pos="794"/>
                <w:tab w:val="left" w:pos="1191"/>
                <w:tab w:val="left" w:pos="1588"/>
                <w:tab w:val="left" w:pos="1985"/>
              </w:tabs>
              <w:spacing w:before="40" w:after="40"/>
              <w:jc w:val="both"/>
              <w:rPr>
                <w:rFonts w:eastAsia="MS Mincho"/>
                <w:color w:val="595959" w:themeColor="text1" w:themeTint="A6"/>
                <w:lang w:eastAsia="ja-JP"/>
              </w:rPr>
              <w:pPrChange w:id="218" w:author="Arianne T. Hinds" w:date="2012-07-09T10:50:00Z">
                <w:pPr>
                  <w:keepNext/>
                  <w:tabs>
                    <w:tab w:val="left" w:pos="794"/>
                    <w:tab w:val="left" w:pos="1191"/>
                    <w:tab w:val="left" w:pos="1588"/>
                    <w:tab w:val="left" w:pos="1985"/>
                  </w:tabs>
                  <w:spacing w:before="40" w:after="40"/>
                  <w:jc w:val="both"/>
                </w:pPr>
              </w:pPrChange>
            </w:pPr>
            <w:r w:rsidRPr="009D62B4">
              <w:rPr>
                <w:rFonts w:eastAsia="MS Mincho"/>
                <w:color w:val="595959" w:themeColor="text1" w:themeTint="A6"/>
                <w:lang w:eastAsia="ja-JP"/>
              </w:rPr>
              <w:t>7680x4320@30p</w:t>
            </w:r>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0F582960"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219" w:author="Arianne T. Hinds" w:date="2012-07-09T10:50:00Z">
                <w:pPr>
                  <w:keepNext/>
                  <w:tabs>
                    <w:tab w:val="left" w:pos="794"/>
                    <w:tab w:val="left" w:pos="1191"/>
                    <w:tab w:val="left" w:pos="1588"/>
                    <w:tab w:val="left" w:pos="1985"/>
                  </w:tabs>
                  <w:spacing w:before="40" w:after="40"/>
                  <w:jc w:val="both"/>
                </w:pPr>
              </w:pPrChange>
            </w:pPr>
            <w:r>
              <w:rPr>
                <w:rFonts w:eastAsia="Malgun Gothic"/>
                <w:lang w:val="en-GB" w:eastAsia="ja-JP"/>
              </w:rPr>
              <w:t>1,002,700,800</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44380637"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220" w:author="Arianne T. Hinds" w:date="2012-07-09T10:50:00Z">
                <w:pPr>
                  <w:keepNext/>
                  <w:tabs>
                    <w:tab w:val="left" w:pos="794"/>
                    <w:tab w:val="left" w:pos="1191"/>
                    <w:tab w:val="left" w:pos="1588"/>
                    <w:tab w:val="left" w:pos="1985"/>
                  </w:tabs>
                  <w:spacing w:before="40" w:after="40"/>
                  <w:jc w:val="both"/>
                </w:pPr>
              </w:pPrChange>
            </w:pPr>
            <w:r w:rsidRPr="00245F3D">
              <w:rPr>
                <w:rFonts w:eastAsia="Malgun Gothic"/>
                <w:lang w:val="en-GB" w:eastAsia="ja-JP"/>
              </w:rPr>
              <w:t xml:space="preserve">33,423,360 </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34534A9E" w14:textId="4C7CB804" w:rsidR="00D742B2" w:rsidRPr="009D62B4" w:rsidRDefault="00247859" w:rsidP="006E0D90">
            <w:pPr>
              <w:keepNext/>
              <w:tabs>
                <w:tab w:val="left" w:pos="794"/>
                <w:tab w:val="left" w:pos="1191"/>
                <w:tab w:val="left" w:pos="1588"/>
                <w:tab w:val="left" w:pos="1985"/>
              </w:tabs>
              <w:spacing w:before="40" w:after="40"/>
              <w:jc w:val="both"/>
              <w:rPr>
                <w:rFonts w:eastAsia="Malgun Gothic"/>
                <w:b/>
                <w:lang w:val="en-GB" w:eastAsia="ja-JP"/>
              </w:rPr>
              <w:pPrChange w:id="221" w:author="Arianne T. Hinds" w:date="2012-07-09T10:50:00Z">
                <w:pPr>
                  <w:keepNext/>
                  <w:tabs>
                    <w:tab w:val="left" w:pos="794"/>
                    <w:tab w:val="left" w:pos="1191"/>
                    <w:tab w:val="left" w:pos="1588"/>
                    <w:tab w:val="left" w:pos="1985"/>
                  </w:tabs>
                  <w:spacing w:before="40" w:after="40"/>
                  <w:jc w:val="both"/>
                </w:pPr>
              </w:pPrChange>
            </w:pPr>
            <w:r>
              <w:rPr>
                <w:rFonts w:eastAsia="Malgun Gothic"/>
                <w:b/>
                <w:lang w:val="en-GB" w:eastAsia="ja-JP"/>
              </w:rPr>
              <w:t>24</w:t>
            </w:r>
            <w:r w:rsidR="00D742B2" w:rsidRPr="009D62B4">
              <w:rPr>
                <w:rFonts w:eastAsia="Malgun Gothic"/>
                <w:b/>
                <w:lang w:val="en-GB" w:eastAsia="ja-JP"/>
              </w:rPr>
              <w:t>0,000</w:t>
            </w:r>
          </w:p>
        </w:tc>
        <w:tc>
          <w:tcPr>
            <w:tcW w:w="1062" w:type="dxa"/>
            <w:tcBorders>
              <w:top w:val="single" w:sz="4" w:space="0" w:color="auto"/>
              <w:left w:val="single" w:sz="4" w:space="0" w:color="auto"/>
              <w:bottom w:val="single" w:sz="4" w:space="0" w:color="auto"/>
              <w:right w:val="single" w:sz="4" w:space="0" w:color="auto"/>
            </w:tcBorders>
            <w:shd w:val="clear" w:color="auto" w:fill="auto"/>
          </w:tcPr>
          <w:p w14:paraId="7A6252AE"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222" w:author="Arianne T. Hinds" w:date="2012-07-09T10:50:00Z">
                <w:pPr>
                  <w:keepNext/>
                  <w:tabs>
                    <w:tab w:val="left" w:pos="794"/>
                    <w:tab w:val="left" w:pos="1191"/>
                    <w:tab w:val="left" w:pos="1588"/>
                    <w:tab w:val="left" w:pos="1985"/>
                  </w:tabs>
                  <w:spacing w:before="40" w:after="40"/>
                  <w:jc w:val="both"/>
                </w:pPr>
              </w:pPrChange>
            </w:pPr>
            <w:r>
              <w:rPr>
                <w:rFonts w:eastAsia="Malgun Gothic"/>
                <w:lang w:val="en-GB" w:eastAsia="ja-JP"/>
              </w:rPr>
              <w:t>8</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290AE1C3"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223" w:author="Arianne T. Hinds" w:date="2012-07-09T10:50:00Z">
                <w:pPr>
                  <w:keepNext/>
                  <w:tabs>
                    <w:tab w:val="left" w:pos="794"/>
                    <w:tab w:val="left" w:pos="1191"/>
                    <w:tab w:val="left" w:pos="1588"/>
                    <w:tab w:val="left" w:pos="1985"/>
                  </w:tabs>
                  <w:spacing w:before="40" w:after="40"/>
                  <w:jc w:val="both"/>
                </w:pPr>
              </w:pPrChange>
            </w:pPr>
            <w:r w:rsidRPr="00245F3D">
              <w:rPr>
                <w:rFonts w:eastAsia="Malgun Gothic"/>
                <w:lang w:val="en-GB" w:eastAsia="ja-JP"/>
              </w:rPr>
              <w:t>6</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183B5C2" w14:textId="67AC5FBC" w:rsidR="00D742B2" w:rsidRPr="009D62B4" w:rsidRDefault="006523C6" w:rsidP="006E0D90">
            <w:pPr>
              <w:keepNext/>
              <w:tabs>
                <w:tab w:val="left" w:pos="794"/>
                <w:tab w:val="left" w:pos="1191"/>
                <w:tab w:val="left" w:pos="1588"/>
                <w:tab w:val="left" w:pos="1985"/>
              </w:tabs>
              <w:spacing w:before="40" w:after="40"/>
              <w:jc w:val="both"/>
              <w:rPr>
                <w:rFonts w:eastAsia="Malgun Gothic"/>
                <w:b/>
                <w:lang w:val="en-GB" w:eastAsia="ja-JP"/>
              </w:rPr>
              <w:pPrChange w:id="224" w:author="Arianne T. Hinds" w:date="2012-07-09T10:50:00Z">
                <w:pPr>
                  <w:keepNext/>
                  <w:tabs>
                    <w:tab w:val="left" w:pos="794"/>
                    <w:tab w:val="left" w:pos="1191"/>
                    <w:tab w:val="left" w:pos="1588"/>
                    <w:tab w:val="left" w:pos="1985"/>
                  </w:tabs>
                  <w:spacing w:before="40" w:after="40"/>
                  <w:jc w:val="both"/>
                </w:pPr>
              </w:pPrChange>
            </w:pPr>
            <w:r>
              <w:rPr>
                <w:rFonts w:eastAsia="Malgun Gothic"/>
                <w:b/>
                <w:lang w:val="en-GB" w:eastAsia="ja-JP"/>
              </w:rPr>
              <w:t>24</w:t>
            </w:r>
            <w:r w:rsidR="00D742B2" w:rsidRPr="009D62B4">
              <w:rPr>
                <w:rFonts w:eastAsia="Malgun Gothic"/>
                <w:b/>
                <w:lang w:val="en-GB" w:eastAsia="ja-JP"/>
              </w:rPr>
              <w:t>0,000</w:t>
            </w:r>
          </w:p>
        </w:tc>
      </w:tr>
      <w:tr w:rsidR="00D742B2" w:rsidRPr="00245F3D" w14:paraId="6FBF5713" w14:textId="77777777" w:rsidTr="009C4405">
        <w:trPr>
          <w:trHeight w:val="480"/>
          <w:jc w:val="center"/>
        </w:trPr>
        <w:tc>
          <w:tcPr>
            <w:tcW w:w="776" w:type="dxa"/>
            <w:tcBorders>
              <w:top w:val="single" w:sz="4" w:space="0" w:color="auto"/>
              <w:left w:val="single" w:sz="4" w:space="0" w:color="auto"/>
              <w:bottom w:val="single" w:sz="4" w:space="0" w:color="auto"/>
              <w:right w:val="single" w:sz="4" w:space="0" w:color="auto"/>
            </w:tcBorders>
          </w:tcPr>
          <w:p w14:paraId="444CF452" w14:textId="77777777" w:rsidR="00D742B2" w:rsidRPr="00E57AE5" w:rsidDel="00B24C86" w:rsidRDefault="00D742B2" w:rsidP="006E0D90">
            <w:pPr>
              <w:keepNext/>
              <w:tabs>
                <w:tab w:val="left" w:pos="794"/>
                <w:tab w:val="left" w:pos="1191"/>
                <w:tab w:val="left" w:pos="1588"/>
                <w:tab w:val="left" w:pos="1985"/>
              </w:tabs>
              <w:spacing w:before="40" w:after="40"/>
              <w:jc w:val="both"/>
              <w:rPr>
                <w:rFonts w:eastAsia="Malgun Gothic"/>
                <w:b/>
                <w:lang w:val="en-GB" w:eastAsia="ja-JP"/>
              </w:rPr>
            </w:pPr>
            <w:r>
              <w:rPr>
                <w:rFonts w:eastAsia="Malgun Gothic"/>
                <w:b/>
                <w:lang w:val="en-GB" w:eastAsia="ja-JP"/>
              </w:rPr>
              <w:t>6.1H</w:t>
            </w:r>
          </w:p>
        </w:tc>
        <w:tc>
          <w:tcPr>
            <w:tcW w:w="1978" w:type="dxa"/>
            <w:tcBorders>
              <w:top w:val="single" w:sz="4" w:space="0" w:color="auto"/>
              <w:left w:val="single" w:sz="4" w:space="0" w:color="auto"/>
              <w:bottom w:val="single" w:sz="4" w:space="0" w:color="auto"/>
              <w:right w:val="single" w:sz="4" w:space="0" w:color="auto"/>
            </w:tcBorders>
          </w:tcPr>
          <w:p w14:paraId="5745D3D7" w14:textId="77777777" w:rsidR="00D742B2" w:rsidRPr="009D62B4" w:rsidRDefault="00D742B2" w:rsidP="006E0D90">
            <w:pPr>
              <w:keepNext/>
              <w:tabs>
                <w:tab w:val="left" w:pos="794"/>
                <w:tab w:val="left" w:pos="1191"/>
                <w:tab w:val="left" w:pos="1588"/>
                <w:tab w:val="left" w:pos="1985"/>
              </w:tabs>
              <w:spacing w:before="40" w:after="40"/>
              <w:jc w:val="both"/>
              <w:rPr>
                <w:rFonts w:eastAsia="MS Mincho"/>
                <w:color w:val="595959" w:themeColor="text1" w:themeTint="A6"/>
                <w:lang w:eastAsia="ja-JP"/>
              </w:rPr>
              <w:pPrChange w:id="225" w:author="Arianne T. Hinds" w:date="2012-07-09T10:50:00Z">
                <w:pPr>
                  <w:keepNext/>
                  <w:tabs>
                    <w:tab w:val="left" w:pos="794"/>
                    <w:tab w:val="left" w:pos="1191"/>
                    <w:tab w:val="left" w:pos="1588"/>
                    <w:tab w:val="left" w:pos="1985"/>
                  </w:tabs>
                  <w:spacing w:before="40" w:after="40"/>
                  <w:jc w:val="both"/>
                </w:pPr>
              </w:pPrChange>
            </w:pPr>
            <w:r w:rsidRPr="009D62B4">
              <w:rPr>
                <w:rFonts w:eastAsia="MS Mincho"/>
                <w:color w:val="595959" w:themeColor="text1" w:themeTint="A6"/>
                <w:lang w:eastAsia="ja-JP"/>
              </w:rPr>
              <w:t>7680x4320@60p</w:t>
            </w:r>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2CDCC815"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226" w:author="Arianne T. Hinds" w:date="2012-07-09T10:50:00Z">
                <w:pPr>
                  <w:keepNext/>
                  <w:tabs>
                    <w:tab w:val="left" w:pos="794"/>
                    <w:tab w:val="left" w:pos="1191"/>
                    <w:tab w:val="left" w:pos="1588"/>
                    <w:tab w:val="left" w:pos="1985"/>
                  </w:tabs>
                  <w:spacing w:before="40" w:after="40"/>
                  <w:jc w:val="both"/>
                </w:pPr>
              </w:pPrChange>
            </w:pPr>
            <w:r>
              <w:rPr>
                <w:rFonts w:eastAsia="Malgun Gothic"/>
                <w:lang w:val="en-GB" w:eastAsia="ja-JP"/>
              </w:rPr>
              <w:t>2,005,401,600</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2CF49377"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227" w:author="Arianne T. Hinds" w:date="2012-07-09T10:50:00Z">
                <w:pPr>
                  <w:keepNext/>
                  <w:tabs>
                    <w:tab w:val="left" w:pos="794"/>
                    <w:tab w:val="left" w:pos="1191"/>
                    <w:tab w:val="left" w:pos="1588"/>
                    <w:tab w:val="left" w:pos="1985"/>
                  </w:tabs>
                  <w:spacing w:before="40" w:after="40"/>
                  <w:jc w:val="both"/>
                </w:pPr>
              </w:pPrChange>
            </w:pPr>
            <w:r>
              <w:rPr>
                <w:rFonts w:eastAsia="Malgun Gothic"/>
                <w:lang w:val="en-GB" w:eastAsia="ja-JP"/>
              </w:rPr>
              <w:t>33,423,360</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3DC9FACC" w14:textId="5AE1AE99" w:rsidR="00D742B2" w:rsidRPr="009D62B4" w:rsidRDefault="00247859" w:rsidP="006E0D90">
            <w:pPr>
              <w:keepNext/>
              <w:tabs>
                <w:tab w:val="left" w:pos="794"/>
                <w:tab w:val="left" w:pos="1191"/>
                <w:tab w:val="left" w:pos="1588"/>
                <w:tab w:val="left" w:pos="1985"/>
              </w:tabs>
              <w:spacing w:before="40" w:after="40"/>
              <w:jc w:val="both"/>
              <w:rPr>
                <w:rFonts w:eastAsia="Malgun Gothic"/>
                <w:b/>
                <w:lang w:val="en-GB" w:eastAsia="ja-JP"/>
              </w:rPr>
              <w:pPrChange w:id="228" w:author="Arianne T. Hinds" w:date="2012-07-09T10:50:00Z">
                <w:pPr>
                  <w:keepNext/>
                  <w:tabs>
                    <w:tab w:val="left" w:pos="794"/>
                    <w:tab w:val="left" w:pos="1191"/>
                    <w:tab w:val="left" w:pos="1588"/>
                    <w:tab w:val="left" w:pos="1985"/>
                  </w:tabs>
                  <w:spacing w:before="40" w:after="40"/>
                  <w:jc w:val="both"/>
                </w:pPr>
              </w:pPrChange>
            </w:pPr>
            <w:r>
              <w:rPr>
                <w:rFonts w:eastAsia="Malgun Gothic"/>
                <w:b/>
                <w:lang w:val="en-GB" w:eastAsia="ja-JP"/>
              </w:rPr>
              <w:t>48</w:t>
            </w:r>
            <w:r w:rsidR="00D742B2" w:rsidRPr="009D62B4">
              <w:rPr>
                <w:rFonts w:eastAsia="Malgun Gothic"/>
                <w:b/>
                <w:lang w:val="en-GB" w:eastAsia="ja-JP"/>
              </w:rPr>
              <w:t>0,000</w:t>
            </w:r>
          </w:p>
        </w:tc>
        <w:tc>
          <w:tcPr>
            <w:tcW w:w="1062" w:type="dxa"/>
            <w:tcBorders>
              <w:top w:val="single" w:sz="4" w:space="0" w:color="auto"/>
              <w:left w:val="single" w:sz="4" w:space="0" w:color="auto"/>
              <w:bottom w:val="single" w:sz="4" w:space="0" w:color="auto"/>
              <w:right w:val="single" w:sz="4" w:space="0" w:color="auto"/>
            </w:tcBorders>
            <w:shd w:val="clear" w:color="auto" w:fill="auto"/>
          </w:tcPr>
          <w:p w14:paraId="08A7314A" w14:textId="77777777" w:rsidR="00D742B2" w:rsidRPr="00245F3D" w:rsidDel="001C2D05"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229" w:author="Arianne T. Hinds" w:date="2012-07-09T10:50:00Z">
                <w:pPr>
                  <w:keepNext/>
                  <w:tabs>
                    <w:tab w:val="left" w:pos="794"/>
                    <w:tab w:val="left" w:pos="1191"/>
                    <w:tab w:val="left" w:pos="1588"/>
                    <w:tab w:val="left" w:pos="1985"/>
                  </w:tabs>
                  <w:spacing w:before="40" w:after="40"/>
                  <w:jc w:val="both"/>
                </w:pPr>
              </w:pPrChange>
            </w:pPr>
            <w:r>
              <w:rPr>
                <w:rFonts w:eastAsia="Malgun Gothic"/>
                <w:lang w:val="en-GB" w:eastAsia="ja-JP"/>
              </w:rPr>
              <w:t>8</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111A9ACF"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230" w:author="Arianne T. Hinds" w:date="2012-07-09T10:50:00Z">
                <w:pPr>
                  <w:keepNext/>
                  <w:tabs>
                    <w:tab w:val="left" w:pos="794"/>
                    <w:tab w:val="left" w:pos="1191"/>
                    <w:tab w:val="left" w:pos="1588"/>
                    <w:tab w:val="left" w:pos="1985"/>
                  </w:tabs>
                  <w:spacing w:before="40" w:after="40"/>
                  <w:jc w:val="both"/>
                </w:pPr>
              </w:pPrChange>
            </w:pPr>
            <w:r>
              <w:rPr>
                <w:rFonts w:eastAsia="Malgun Gothic"/>
                <w:lang w:val="en-GB" w:eastAsia="ja-JP"/>
              </w:rPr>
              <w:t>6</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4B1B025" w14:textId="1EF414BA" w:rsidR="00D742B2" w:rsidRPr="009D62B4" w:rsidRDefault="006523C6" w:rsidP="006E0D90">
            <w:pPr>
              <w:keepNext/>
              <w:tabs>
                <w:tab w:val="left" w:pos="794"/>
                <w:tab w:val="left" w:pos="1191"/>
                <w:tab w:val="left" w:pos="1588"/>
                <w:tab w:val="left" w:pos="1985"/>
              </w:tabs>
              <w:spacing w:before="40" w:after="40"/>
              <w:jc w:val="both"/>
              <w:rPr>
                <w:rFonts w:eastAsia="Malgun Gothic"/>
                <w:b/>
                <w:lang w:val="en-GB" w:eastAsia="ja-JP"/>
              </w:rPr>
              <w:pPrChange w:id="231" w:author="Arianne T. Hinds" w:date="2012-07-09T10:50:00Z">
                <w:pPr>
                  <w:keepNext/>
                  <w:tabs>
                    <w:tab w:val="left" w:pos="794"/>
                    <w:tab w:val="left" w:pos="1191"/>
                    <w:tab w:val="left" w:pos="1588"/>
                    <w:tab w:val="left" w:pos="1985"/>
                  </w:tabs>
                  <w:spacing w:before="40" w:after="40"/>
                  <w:jc w:val="both"/>
                </w:pPr>
              </w:pPrChange>
            </w:pPr>
            <w:r>
              <w:rPr>
                <w:rFonts w:eastAsia="Malgun Gothic"/>
                <w:b/>
                <w:lang w:val="en-GB" w:eastAsia="ja-JP"/>
              </w:rPr>
              <w:t>48</w:t>
            </w:r>
            <w:r w:rsidR="00D742B2" w:rsidRPr="009D62B4">
              <w:rPr>
                <w:rFonts w:eastAsia="Malgun Gothic"/>
                <w:b/>
                <w:lang w:val="en-GB" w:eastAsia="ja-JP"/>
              </w:rPr>
              <w:t>0,000</w:t>
            </w:r>
          </w:p>
        </w:tc>
      </w:tr>
      <w:tr w:rsidR="00D742B2" w:rsidRPr="00245F3D" w14:paraId="7AA11574" w14:textId="77777777" w:rsidTr="009C4405">
        <w:trPr>
          <w:trHeight w:val="480"/>
          <w:jc w:val="center"/>
        </w:trPr>
        <w:tc>
          <w:tcPr>
            <w:tcW w:w="776" w:type="dxa"/>
            <w:tcBorders>
              <w:top w:val="single" w:sz="4" w:space="0" w:color="auto"/>
              <w:left w:val="single" w:sz="4" w:space="0" w:color="auto"/>
              <w:bottom w:val="single" w:sz="4" w:space="0" w:color="auto"/>
              <w:right w:val="single" w:sz="4" w:space="0" w:color="auto"/>
            </w:tcBorders>
          </w:tcPr>
          <w:p w14:paraId="1A7C79BA" w14:textId="77777777" w:rsidR="00D742B2" w:rsidRPr="00E57AE5" w:rsidDel="00B24C86" w:rsidRDefault="00D742B2" w:rsidP="006E0D90">
            <w:pPr>
              <w:keepNext/>
              <w:tabs>
                <w:tab w:val="left" w:pos="794"/>
                <w:tab w:val="left" w:pos="1191"/>
                <w:tab w:val="left" w:pos="1588"/>
                <w:tab w:val="left" w:pos="1985"/>
              </w:tabs>
              <w:spacing w:before="40" w:after="40"/>
              <w:jc w:val="both"/>
              <w:rPr>
                <w:rFonts w:eastAsia="Malgun Gothic"/>
                <w:b/>
                <w:lang w:val="en-GB" w:eastAsia="ja-JP"/>
              </w:rPr>
            </w:pPr>
            <w:r>
              <w:rPr>
                <w:rFonts w:eastAsia="Malgun Gothic"/>
                <w:b/>
                <w:lang w:val="en-GB" w:eastAsia="ja-JP"/>
              </w:rPr>
              <w:t>6.2H</w:t>
            </w:r>
          </w:p>
        </w:tc>
        <w:tc>
          <w:tcPr>
            <w:tcW w:w="1978" w:type="dxa"/>
            <w:tcBorders>
              <w:top w:val="single" w:sz="4" w:space="0" w:color="auto"/>
              <w:left w:val="single" w:sz="4" w:space="0" w:color="auto"/>
              <w:bottom w:val="single" w:sz="4" w:space="0" w:color="auto"/>
              <w:right w:val="single" w:sz="4" w:space="0" w:color="auto"/>
            </w:tcBorders>
          </w:tcPr>
          <w:p w14:paraId="345697EF" w14:textId="77777777" w:rsidR="00D742B2" w:rsidRPr="009D62B4" w:rsidRDefault="00D742B2" w:rsidP="006E0D90">
            <w:pPr>
              <w:keepNext/>
              <w:tabs>
                <w:tab w:val="left" w:pos="794"/>
                <w:tab w:val="left" w:pos="1191"/>
                <w:tab w:val="left" w:pos="1588"/>
                <w:tab w:val="left" w:pos="1985"/>
              </w:tabs>
              <w:spacing w:before="40" w:after="40"/>
              <w:jc w:val="both"/>
              <w:rPr>
                <w:rFonts w:eastAsia="MS Mincho"/>
                <w:color w:val="595959" w:themeColor="text1" w:themeTint="A6"/>
                <w:lang w:eastAsia="ja-JP"/>
              </w:rPr>
              <w:pPrChange w:id="232" w:author="Arianne T. Hinds" w:date="2012-07-09T10:50:00Z">
                <w:pPr>
                  <w:keepNext/>
                  <w:tabs>
                    <w:tab w:val="left" w:pos="794"/>
                    <w:tab w:val="left" w:pos="1191"/>
                    <w:tab w:val="left" w:pos="1588"/>
                    <w:tab w:val="left" w:pos="1985"/>
                  </w:tabs>
                  <w:spacing w:before="40" w:after="40"/>
                  <w:jc w:val="both"/>
                </w:pPr>
              </w:pPrChange>
            </w:pPr>
            <w:r w:rsidRPr="009D62B4">
              <w:rPr>
                <w:rFonts w:eastAsia="MS Mincho"/>
                <w:color w:val="595959" w:themeColor="text1" w:themeTint="A6"/>
                <w:lang w:eastAsia="ja-JP"/>
              </w:rPr>
              <w:t>7680x4320@120p</w:t>
            </w:r>
          </w:p>
        </w:tc>
        <w:tc>
          <w:tcPr>
            <w:tcW w:w="1512" w:type="dxa"/>
            <w:tcBorders>
              <w:top w:val="single" w:sz="4" w:space="0" w:color="auto"/>
              <w:left w:val="single" w:sz="4" w:space="0" w:color="auto"/>
              <w:bottom w:val="single" w:sz="4" w:space="0" w:color="auto"/>
              <w:right w:val="single" w:sz="4" w:space="0" w:color="auto"/>
            </w:tcBorders>
            <w:shd w:val="clear" w:color="auto" w:fill="auto"/>
          </w:tcPr>
          <w:p w14:paraId="790F6A9C"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233" w:author="Arianne T. Hinds" w:date="2012-07-09T10:50:00Z">
                <w:pPr>
                  <w:keepNext/>
                  <w:tabs>
                    <w:tab w:val="left" w:pos="794"/>
                    <w:tab w:val="left" w:pos="1191"/>
                    <w:tab w:val="left" w:pos="1588"/>
                    <w:tab w:val="left" w:pos="1985"/>
                  </w:tabs>
                  <w:spacing w:before="40" w:after="40"/>
                  <w:jc w:val="both"/>
                </w:pPr>
              </w:pPrChange>
            </w:pPr>
            <w:r>
              <w:rPr>
                <w:rFonts w:eastAsia="Malgun Gothic"/>
                <w:lang w:val="en-GB" w:eastAsia="ja-JP"/>
              </w:rPr>
              <w:t>4,010,803,200</w:t>
            </w:r>
          </w:p>
        </w:tc>
        <w:tc>
          <w:tcPr>
            <w:tcW w:w="1224" w:type="dxa"/>
            <w:tcBorders>
              <w:top w:val="single" w:sz="4" w:space="0" w:color="auto"/>
              <w:left w:val="single" w:sz="4" w:space="0" w:color="auto"/>
              <w:bottom w:val="single" w:sz="4" w:space="0" w:color="auto"/>
              <w:right w:val="single" w:sz="4" w:space="0" w:color="auto"/>
            </w:tcBorders>
            <w:shd w:val="clear" w:color="auto" w:fill="auto"/>
          </w:tcPr>
          <w:p w14:paraId="5F79EB1D"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234" w:author="Arianne T. Hinds" w:date="2012-07-09T10:50:00Z">
                <w:pPr>
                  <w:keepNext/>
                  <w:tabs>
                    <w:tab w:val="left" w:pos="794"/>
                    <w:tab w:val="left" w:pos="1191"/>
                    <w:tab w:val="left" w:pos="1588"/>
                    <w:tab w:val="left" w:pos="1985"/>
                  </w:tabs>
                  <w:spacing w:before="40" w:after="40"/>
                  <w:jc w:val="both"/>
                </w:pPr>
              </w:pPrChange>
            </w:pPr>
            <w:r>
              <w:rPr>
                <w:rFonts w:eastAsia="Malgun Gothic"/>
                <w:lang w:val="en-GB" w:eastAsia="ja-JP"/>
              </w:rPr>
              <w:t>33,423,360</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633DAEE5" w14:textId="14CBE1B0" w:rsidR="00D742B2" w:rsidRPr="009D62B4" w:rsidRDefault="00247859" w:rsidP="006E0D90">
            <w:pPr>
              <w:keepNext/>
              <w:tabs>
                <w:tab w:val="left" w:pos="794"/>
                <w:tab w:val="left" w:pos="1191"/>
                <w:tab w:val="left" w:pos="1588"/>
                <w:tab w:val="left" w:pos="1985"/>
              </w:tabs>
              <w:spacing w:before="40" w:after="40"/>
              <w:jc w:val="both"/>
              <w:rPr>
                <w:rFonts w:eastAsia="Malgun Gothic"/>
                <w:b/>
                <w:lang w:val="en-GB" w:eastAsia="ja-JP"/>
              </w:rPr>
              <w:pPrChange w:id="235" w:author="Arianne T. Hinds" w:date="2012-07-09T10:50:00Z">
                <w:pPr>
                  <w:keepNext/>
                  <w:tabs>
                    <w:tab w:val="left" w:pos="794"/>
                    <w:tab w:val="left" w:pos="1191"/>
                    <w:tab w:val="left" w:pos="1588"/>
                    <w:tab w:val="left" w:pos="1985"/>
                  </w:tabs>
                  <w:spacing w:before="40" w:after="40"/>
                  <w:jc w:val="both"/>
                </w:pPr>
              </w:pPrChange>
            </w:pPr>
            <w:r>
              <w:rPr>
                <w:rFonts w:eastAsia="Malgun Gothic"/>
                <w:b/>
                <w:lang w:val="en-GB" w:eastAsia="ja-JP"/>
              </w:rPr>
              <w:t>96</w:t>
            </w:r>
            <w:r w:rsidR="00D742B2" w:rsidRPr="009D62B4">
              <w:rPr>
                <w:rFonts w:eastAsia="Malgun Gothic"/>
                <w:b/>
                <w:lang w:val="en-GB" w:eastAsia="ja-JP"/>
              </w:rPr>
              <w:t>0,000</w:t>
            </w:r>
          </w:p>
        </w:tc>
        <w:tc>
          <w:tcPr>
            <w:tcW w:w="1062" w:type="dxa"/>
            <w:tcBorders>
              <w:top w:val="single" w:sz="4" w:space="0" w:color="auto"/>
              <w:left w:val="single" w:sz="4" w:space="0" w:color="auto"/>
              <w:bottom w:val="single" w:sz="4" w:space="0" w:color="auto"/>
              <w:right w:val="single" w:sz="4" w:space="0" w:color="auto"/>
            </w:tcBorders>
            <w:shd w:val="clear" w:color="auto" w:fill="auto"/>
          </w:tcPr>
          <w:p w14:paraId="506B6E97" w14:textId="77777777" w:rsidR="00D742B2" w:rsidRPr="00245F3D" w:rsidDel="001C2D05"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236" w:author="Arianne T. Hinds" w:date="2012-07-09T10:50:00Z">
                <w:pPr>
                  <w:keepNext/>
                  <w:tabs>
                    <w:tab w:val="left" w:pos="794"/>
                    <w:tab w:val="left" w:pos="1191"/>
                    <w:tab w:val="left" w:pos="1588"/>
                    <w:tab w:val="left" w:pos="1985"/>
                  </w:tabs>
                  <w:spacing w:before="40" w:after="40"/>
                  <w:jc w:val="both"/>
                </w:pPr>
              </w:pPrChange>
            </w:pPr>
            <w:r>
              <w:rPr>
                <w:rFonts w:eastAsia="Malgun Gothic"/>
                <w:lang w:val="en-GB" w:eastAsia="ja-JP"/>
              </w:rPr>
              <w:t>8</w:t>
            </w:r>
          </w:p>
        </w:tc>
        <w:tc>
          <w:tcPr>
            <w:tcW w:w="1350" w:type="dxa"/>
            <w:tcBorders>
              <w:top w:val="single" w:sz="4" w:space="0" w:color="auto"/>
              <w:left w:val="single" w:sz="4" w:space="0" w:color="auto"/>
              <w:bottom w:val="single" w:sz="4" w:space="0" w:color="auto"/>
              <w:right w:val="single" w:sz="4" w:space="0" w:color="auto"/>
            </w:tcBorders>
            <w:shd w:val="clear" w:color="auto" w:fill="auto"/>
          </w:tcPr>
          <w:p w14:paraId="447E8A2C" w14:textId="77777777" w:rsidR="00D742B2" w:rsidRPr="00245F3D" w:rsidRDefault="00D742B2" w:rsidP="006E0D90">
            <w:pPr>
              <w:keepNext/>
              <w:tabs>
                <w:tab w:val="left" w:pos="794"/>
                <w:tab w:val="left" w:pos="1191"/>
                <w:tab w:val="left" w:pos="1588"/>
                <w:tab w:val="left" w:pos="1985"/>
              </w:tabs>
              <w:spacing w:before="40" w:after="40"/>
              <w:jc w:val="both"/>
              <w:rPr>
                <w:rFonts w:eastAsia="Malgun Gothic"/>
                <w:lang w:val="en-GB" w:eastAsia="ja-JP"/>
              </w:rPr>
              <w:pPrChange w:id="237" w:author="Arianne T. Hinds" w:date="2012-07-09T10:50:00Z">
                <w:pPr>
                  <w:keepNext/>
                  <w:tabs>
                    <w:tab w:val="left" w:pos="794"/>
                    <w:tab w:val="left" w:pos="1191"/>
                    <w:tab w:val="left" w:pos="1588"/>
                    <w:tab w:val="left" w:pos="1985"/>
                  </w:tabs>
                  <w:spacing w:before="40" w:after="40"/>
                  <w:jc w:val="both"/>
                </w:pPr>
              </w:pPrChange>
            </w:pPr>
            <w:r>
              <w:rPr>
                <w:rFonts w:eastAsia="Malgun Gothic"/>
                <w:lang w:val="en-GB" w:eastAsia="ja-JP"/>
              </w:rPr>
              <w:t>6</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587825D" w14:textId="6C9DE6AA" w:rsidR="00D742B2" w:rsidRPr="009D62B4" w:rsidRDefault="006523C6" w:rsidP="006E0D90">
            <w:pPr>
              <w:keepNext/>
              <w:tabs>
                <w:tab w:val="left" w:pos="794"/>
                <w:tab w:val="left" w:pos="1191"/>
                <w:tab w:val="left" w:pos="1588"/>
                <w:tab w:val="left" w:pos="1985"/>
              </w:tabs>
              <w:spacing w:before="40" w:after="40"/>
              <w:jc w:val="both"/>
              <w:rPr>
                <w:rFonts w:eastAsia="Malgun Gothic"/>
                <w:b/>
                <w:lang w:val="en-GB" w:eastAsia="ja-JP"/>
              </w:rPr>
              <w:pPrChange w:id="238" w:author="Arianne T. Hinds" w:date="2012-07-09T10:50:00Z">
                <w:pPr>
                  <w:keepNext/>
                  <w:tabs>
                    <w:tab w:val="left" w:pos="794"/>
                    <w:tab w:val="left" w:pos="1191"/>
                    <w:tab w:val="left" w:pos="1588"/>
                    <w:tab w:val="left" w:pos="1985"/>
                  </w:tabs>
                  <w:spacing w:before="40" w:after="40"/>
                  <w:jc w:val="both"/>
                </w:pPr>
              </w:pPrChange>
            </w:pPr>
            <w:r>
              <w:rPr>
                <w:rFonts w:eastAsia="Malgun Gothic"/>
                <w:b/>
                <w:lang w:val="en-GB" w:eastAsia="ja-JP"/>
              </w:rPr>
              <w:t>96</w:t>
            </w:r>
            <w:r w:rsidR="00D742B2" w:rsidRPr="009D62B4">
              <w:rPr>
                <w:rFonts w:eastAsia="Malgun Gothic"/>
                <w:b/>
                <w:lang w:val="en-GB" w:eastAsia="ja-JP"/>
              </w:rPr>
              <w:t>0,000</w:t>
            </w:r>
          </w:p>
        </w:tc>
      </w:tr>
    </w:tbl>
    <w:p w14:paraId="10C10405" w14:textId="77777777" w:rsidR="009C4405" w:rsidRDefault="009C4405" w:rsidP="009C4405">
      <w:pPr>
        <w:spacing w:before="0" w:line="276" w:lineRule="auto"/>
      </w:pPr>
      <w:r>
        <w:t>&amp; Changes made from Geneva May 2012 JCT meeting</w:t>
      </w:r>
    </w:p>
    <w:p w14:paraId="57C3F77A" w14:textId="77777777" w:rsidR="009C4405" w:rsidRDefault="009C4405" w:rsidP="009C4405">
      <w:pPr>
        <w:spacing w:before="0" w:line="276" w:lineRule="auto"/>
      </w:pPr>
      <w:r>
        <w:t>*No A-4 Picture Size</w:t>
      </w:r>
    </w:p>
    <w:p w14:paraId="13F9DDFD" w14:textId="77777777" w:rsidR="009C4405" w:rsidRDefault="009C4405" w:rsidP="009C4405">
      <w:pPr>
        <w:spacing w:before="0" w:line="276" w:lineRule="auto"/>
      </w:pPr>
      <w:r>
        <w:t>** Based upon new high resolution using table A-4 picture size</w:t>
      </w:r>
      <w:r w:rsidR="000C680B">
        <w:t xml:space="preserve"> (see current HEVC draft)</w:t>
      </w:r>
    </w:p>
    <w:p w14:paraId="73C5DE24" w14:textId="77777777" w:rsidR="009C4405" w:rsidRDefault="009C4405" w:rsidP="009C4405">
      <w:pPr>
        <w:spacing w:before="0" w:line="276" w:lineRule="auto"/>
      </w:pPr>
      <w:r>
        <w:t xml:space="preserve">^ </w:t>
      </w:r>
      <w:proofErr w:type="spellStart"/>
      <w:r>
        <w:t>Framerates</w:t>
      </w:r>
      <w:proofErr w:type="spellEnd"/>
      <w:r>
        <w:t xml:space="preserve"> adjusted down to align 4H and 4C (HD and below) tiers</w:t>
      </w:r>
    </w:p>
    <w:p w14:paraId="08E803DE" w14:textId="77777777" w:rsidR="00BB70F3" w:rsidRPr="006A4E3E" w:rsidRDefault="00BB70F3" w:rsidP="00BB70F3">
      <w:pPr>
        <w:spacing w:after="200" w:line="276" w:lineRule="auto"/>
        <w:rPr>
          <w:b/>
        </w:rPr>
      </w:pPr>
      <w:r>
        <w:rPr>
          <w:b/>
        </w:rPr>
        <w:t xml:space="preserve">Table 2: </w:t>
      </w:r>
      <w:r w:rsidRPr="006A4E3E">
        <w:rPr>
          <w:b/>
        </w:rPr>
        <w:t>Level</w:t>
      </w:r>
      <w:r>
        <w:rPr>
          <w:b/>
        </w:rPr>
        <w:t xml:space="preserve">s Table with High </w:t>
      </w:r>
      <w:r w:rsidRPr="006A4E3E">
        <w:rPr>
          <w:b/>
        </w:rPr>
        <w:t>Tier</w:t>
      </w:r>
    </w:p>
    <w:p w14:paraId="47E907A2" w14:textId="77777777" w:rsidR="00D742B2" w:rsidRDefault="00D742B2" w:rsidP="00045BA6"/>
    <w:p w14:paraId="51D69D3B" w14:textId="77777777" w:rsidR="00B84FA1" w:rsidRDefault="00B84FA1" w:rsidP="00045BA6"/>
    <w:p w14:paraId="315AAFEF" w14:textId="77777777" w:rsidR="00B84FA1" w:rsidRDefault="00B84FA1" w:rsidP="00045BA6"/>
    <w:p w14:paraId="7F1C32F2" w14:textId="77777777" w:rsidR="00B84FA1" w:rsidRPr="003F17AE" w:rsidRDefault="00B84FA1" w:rsidP="00B84FA1">
      <w:pPr>
        <w:pStyle w:val="Caption"/>
      </w:pPr>
      <w:bookmarkStart w:id="239" w:name="_Ref316792565"/>
      <w:bookmarkStart w:id="240" w:name="_Toc327299955"/>
      <w:r w:rsidRPr="003F17AE">
        <w:lastRenderedPageBreak/>
        <w:t>Table A</w:t>
      </w:r>
      <w:r w:rsidRPr="003F17AE">
        <w:noBreakHyphen/>
      </w:r>
      <w:r w:rsidR="006E0D90">
        <w:fldChar w:fldCharType="begin" w:fldLock="1"/>
      </w:r>
      <w:r w:rsidR="006E0D90">
        <w:instrText xml:space="preserve"> SEQ Table \* ARABIC \r 1 </w:instrText>
      </w:r>
      <w:r w:rsidR="006E0D90">
        <w:fldChar w:fldCharType="separate"/>
      </w:r>
      <w:r>
        <w:rPr>
          <w:noProof/>
        </w:rPr>
        <w:t>1</w:t>
      </w:r>
      <w:r w:rsidR="006E0D90">
        <w:rPr>
          <w:noProof/>
        </w:rPr>
        <w:fldChar w:fldCharType="end"/>
      </w:r>
      <w:bookmarkEnd w:id="239"/>
      <w:r w:rsidRPr="003F17AE">
        <w:t xml:space="preserve"> – Level limits</w:t>
      </w:r>
      <w:bookmarkEnd w:id="240"/>
      <w:r>
        <w:t xml:space="preserve"> (replicated from JCTVC-I1003_d4)</w:t>
      </w:r>
    </w:p>
    <w:tbl>
      <w:tblPr>
        <w:tblW w:w="9274" w:type="dxa"/>
        <w:jc w:val="center"/>
        <w:tblInd w:w="1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Change w:id="241" w:author="Arianne T. Hinds" w:date="2012-07-09T10:39:00Z">
          <w:tblPr>
            <w:tblW w:w="9274" w:type="dxa"/>
            <w:jc w:val="center"/>
            <w:tblInd w:w="11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PrChange>
      </w:tblPr>
      <w:tblGrid>
        <w:gridCol w:w="783"/>
        <w:gridCol w:w="1604"/>
        <w:gridCol w:w="1217"/>
        <w:gridCol w:w="1276"/>
        <w:gridCol w:w="1556"/>
        <w:gridCol w:w="1559"/>
        <w:gridCol w:w="1279"/>
        <w:tblGridChange w:id="242">
          <w:tblGrid>
            <w:gridCol w:w="783"/>
            <w:gridCol w:w="1446"/>
            <w:gridCol w:w="1375"/>
            <w:gridCol w:w="1276"/>
            <w:gridCol w:w="1556"/>
            <w:gridCol w:w="1559"/>
            <w:gridCol w:w="1279"/>
          </w:tblGrid>
        </w:tblGridChange>
      </w:tblGrid>
      <w:tr w:rsidR="00B84FA1" w:rsidRPr="003F17AE" w14:paraId="629DED9F" w14:textId="77777777" w:rsidTr="009B7DAA">
        <w:trPr>
          <w:jc w:val="center"/>
          <w:trPrChange w:id="243" w:author="Arianne T. Hinds" w:date="2012-07-09T10:39:00Z">
            <w:trPr>
              <w:jc w:val="center"/>
            </w:trPr>
          </w:trPrChange>
        </w:trPr>
        <w:tc>
          <w:tcPr>
            <w:tcW w:w="783" w:type="dxa"/>
            <w:tcPrChange w:id="244" w:author="Arianne T. Hinds" w:date="2012-07-09T10:39:00Z">
              <w:tcPr>
                <w:tcW w:w="783" w:type="dxa"/>
              </w:tcPr>
            </w:tcPrChange>
          </w:tcPr>
          <w:p w14:paraId="77DB66EC" w14:textId="77777777" w:rsidR="00B84FA1" w:rsidRPr="003F17AE" w:rsidRDefault="00B84FA1" w:rsidP="000A77CE">
            <w:pPr>
              <w:keepNext/>
              <w:spacing w:before="40" w:after="40"/>
              <w:rPr>
                <w:b/>
                <w:lang w:eastAsia="ja-JP"/>
              </w:rPr>
            </w:pPr>
            <w:r w:rsidRPr="003F17AE">
              <w:rPr>
                <w:rFonts w:hint="eastAsia"/>
                <w:b/>
                <w:lang w:eastAsia="ja-JP"/>
              </w:rPr>
              <w:t>Level</w:t>
            </w:r>
          </w:p>
        </w:tc>
        <w:tc>
          <w:tcPr>
            <w:tcW w:w="1604" w:type="dxa"/>
            <w:shd w:val="clear" w:color="auto" w:fill="auto"/>
            <w:tcPrChange w:id="245" w:author="Arianne T. Hinds" w:date="2012-07-09T10:39:00Z">
              <w:tcPr>
                <w:tcW w:w="1446" w:type="dxa"/>
                <w:shd w:val="clear" w:color="auto" w:fill="auto"/>
              </w:tcPr>
            </w:tcPrChange>
          </w:tcPr>
          <w:p w14:paraId="37085310" w14:textId="77777777" w:rsidR="00B84FA1" w:rsidRPr="003F17AE" w:rsidRDefault="00B84FA1" w:rsidP="000A77CE">
            <w:pPr>
              <w:keepNext/>
              <w:spacing w:before="40" w:after="40"/>
              <w:rPr>
                <w:b/>
                <w:lang w:val="it-IT" w:eastAsia="ja-JP"/>
              </w:rPr>
            </w:pPr>
            <w:r w:rsidRPr="003F17AE">
              <w:rPr>
                <w:rFonts w:hint="eastAsia"/>
                <w:b/>
                <w:lang w:val="it-IT" w:eastAsia="ja-JP"/>
              </w:rPr>
              <w:t xml:space="preserve">Max luma </w:t>
            </w:r>
            <w:r>
              <w:rPr>
                <w:rFonts w:hint="eastAsia"/>
                <w:b/>
                <w:lang w:val="it-IT" w:eastAsia="ja-JP"/>
              </w:rPr>
              <w:t>sample</w:t>
            </w:r>
            <w:r w:rsidRPr="003F17AE">
              <w:rPr>
                <w:rFonts w:hint="eastAsia"/>
                <w:b/>
                <w:lang w:val="it-IT" w:eastAsia="ja-JP"/>
              </w:rPr>
              <w:t xml:space="preserve"> rate </w:t>
            </w:r>
            <w:r w:rsidRPr="003F17AE">
              <w:rPr>
                <w:b/>
                <w:lang w:val="it-IT" w:eastAsia="ja-JP"/>
              </w:rPr>
              <w:t>MaxLumaPR</w:t>
            </w:r>
          </w:p>
          <w:p w14:paraId="556752DF" w14:textId="77777777" w:rsidR="00B84FA1" w:rsidRPr="003F17AE" w:rsidRDefault="00B84FA1" w:rsidP="000A77CE">
            <w:pPr>
              <w:keepNext/>
              <w:spacing w:before="40" w:after="40"/>
              <w:rPr>
                <w:b/>
                <w:highlight w:val="yellow"/>
                <w:lang w:val="it-IT" w:eastAsia="ja-JP"/>
              </w:rPr>
            </w:pPr>
            <w:r w:rsidRPr="003F17AE">
              <w:rPr>
                <w:rFonts w:hint="eastAsia"/>
                <w:b/>
                <w:lang w:val="it-IT" w:eastAsia="ja-JP"/>
              </w:rPr>
              <w:t>(</w:t>
            </w:r>
            <w:r w:rsidRPr="003F17AE">
              <w:rPr>
                <w:b/>
                <w:lang w:eastAsia="ja-JP"/>
              </w:rPr>
              <w:t>samples</w:t>
            </w:r>
            <w:r w:rsidRPr="003F17AE">
              <w:rPr>
                <w:rFonts w:hint="eastAsia"/>
                <w:b/>
                <w:lang w:eastAsia="ja-JP"/>
              </w:rPr>
              <w:t>/sec)</w:t>
            </w:r>
          </w:p>
        </w:tc>
        <w:tc>
          <w:tcPr>
            <w:tcW w:w="1217" w:type="dxa"/>
            <w:shd w:val="clear" w:color="auto" w:fill="auto"/>
            <w:tcPrChange w:id="246" w:author="Arianne T. Hinds" w:date="2012-07-09T10:39:00Z">
              <w:tcPr>
                <w:tcW w:w="1375" w:type="dxa"/>
                <w:shd w:val="clear" w:color="auto" w:fill="auto"/>
              </w:tcPr>
            </w:tcPrChange>
          </w:tcPr>
          <w:p w14:paraId="77E3087B" w14:textId="77777777" w:rsidR="00B84FA1" w:rsidRPr="003F17AE" w:rsidRDefault="00B84FA1" w:rsidP="000A77CE">
            <w:pPr>
              <w:keepNext/>
              <w:spacing w:before="40" w:after="40"/>
              <w:rPr>
                <w:b/>
                <w:lang w:val="it-IT" w:eastAsia="ja-JP"/>
              </w:rPr>
            </w:pPr>
            <w:r w:rsidRPr="00066987">
              <w:rPr>
                <w:rFonts w:hint="eastAsia"/>
                <w:b/>
                <w:lang w:val="it-IT" w:eastAsia="ja-JP"/>
              </w:rPr>
              <w:t xml:space="preserve">Max luma </w:t>
            </w:r>
            <w:r w:rsidRPr="003F17AE">
              <w:rPr>
                <w:rFonts w:hint="eastAsia"/>
                <w:b/>
                <w:lang w:val="it-IT" w:eastAsia="ja-JP"/>
              </w:rPr>
              <w:t xml:space="preserve">picture size </w:t>
            </w:r>
            <w:r w:rsidRPr="003F17AE">
              <w:rPr>
                <w:b/>
                <w:lang w:val="it-IT" w:eastAsia="ja-JP"/>
              </w:rPr>
              <w:t xml:space="preserve">MaxLumaFS </w:t>
            </w:r>
            <w:r w:rsidRPr="003F17AE">
              <w:rPr>
                <w:rFonts w:hint="eastAsia"/>
                <w:b/>
                <w:lang w:val="it-IT" w:eastAsia="ja-JP"/>
              </w:rPr>
              <w:t>(</w:t>
            </w:r>
            <w:r w:rsidRPr="003F17AE">
              <w:rPr>
                <w:b/>
                <w:lang w:eastAsia="ja-JP"/>
              </w:rPr>
              <w:t>samples</w:t>
            </w:r>
            <w:r w:rsidRPr="003F17AE">
              <w:rPr>
                <w:rFonts w:hint="eastAsia"/>
                <w:b/>
                <w:lang w:eastAsia="ja-JP"/>
              </w:rPr>
              <w:t>)</w:t>
            </w:r>
          </w:p>
        </w:tc>
        <w:tc>
          <w:tcPr>
            <w:tcW w:w="1276" w:type="dxa"/>
            <w:shd w:val="clear" w:color="auto" w:fill="auto"/>
            <w:tcPrChange w:id="247" w:author="Arianne T. Hinds" w:date="2012-07-09T10:39:00Z">
              <w:tcPr>
                <w:tcW w:w="1276" w:type="dxa"/>
                <w:shd w:val="clear" w:color="auto" w:fill="auto"/>
              </w:tcPr>
            </w:tcPrChange>
          </w:tcPr>
          <w:p w14:paraId="5BC93DDC" w14:textId="77777777" w:rsidR="00B84FA1" w:rsidRPr="003F17AE" w:rsidRDefault="00B84FA1" w:rsidP="000A77CE">
            <w:pPr>
              <w:keepNext/>
              <w:spacing w:before="40" w:after="40"/>
              <w:rPr>
                <w:b/>
                <w:lang w:eastAsia="ja-JP"/>
              </w:rPr>
            </w:pPr>
            <w:r w:rsidRPr="003F17AE">
              <w:rPr>
                <w:rFonts w:hint="eastAsia"/>
                <w:b/>
                <w:lang w:eastAsia="ja-JP"/>
              </w:rPr>
              <w:t xml:space="preserve">Max bit rate </w:t>
            </w:r>
            <w:proofErr w:type="spellStart"/>
            <w:r w:rsidRPr="003F17AE">
              <w:rPr>
                <w:b/>
                <w:lang w:eastAsia="ja-JP"/>
              </w:rPr>
              <w:t>MaxBR</w:t>
            </w:r>
            <w:proofErr w:type="spellEnd"/>
            <w:r w:rsidRPr="003F17AE">
              <w:rPr>
                <w:b/>
                <w:lang w:eastAsia="ja-JP"/>
              </w:rPr>
              <w:t xml:space="preserve"> </w:t>
            </w:r>
          </w:p>
          <w:p w14:paraId="5256FF68" w14:textId="77777777" w:rsidR="00B84FA1" w:rsidRPr="003F17AE" w:rsidRDefault="00B84FA1" w:rsidP="000A77CE">
            <w:pPr>
              <w:keepNext/>
              <w:spacing w:before="40" w:after="40"/>
              <w:rPr>
                <w:b/>
                <w:lang w:eastAsia="ja-JP"/>
              </w:rPr>
            </w:pPr>
            <w:r w:rsidRPr="003F17AE">
              <w:rPr>
                <w:rFonts w:hint="eastAsia"/>
                <w:b/>
                <w:lang w:eastAsia="ja-JP"/>
              </w:rPr>
              <w:t>(1000 bit</w:t>
            </w:r>
            <w:r w:rsidRPr="003F17AE">
              <w:rPr>
                <w:b/>
                <w:lang w:eastAsia="ja-JP"/>
              </w:rPr>
              <w:t>s</w:t>
            </w:r>
            <w:r w:rsidRPr="003F17AE">
              <w:rPr>
                <w:rFonts w:hint="eastAsia"/>
                <w:b/>
                <w:lang w:eastAsia="ja-JP"/>
              </w:rPr>
              <w:t>/s)</w:t>
            </w:r>
          </w:p>
        </w:tc>
        <w:tc>
          <w:tcPr>
            <w:tcW w:w="1556" w:type="dxa"/>
            <w:shd w:val="clear" w:color="auto" w:fill="auto"/>
            <w:tcPrChange w:id="248" w:author="Arianne T. Hinds" w:date="2012-07-09T10:39:00Z">
              <w:tcPr>
                <w:tcW w:w="1556" w:type="dxa"/>
                <w:shd w:val="clear" w:color="auto" w:fill="auto"/>
              </w:tcPr>
            </w:tcPrChange>
          </w:tcPr>
          <w:p w14:paraId="6E91147E" w14:textId="77777777" w:rsidR="00B84FA1" w:rsidRPr="003F17AE" w:rsidRDefault="00B84FA1" w:rsidP="000A77CE">
            <w:pPr>
              <w:keepNext/>
              <w:spacing w:before="40" w:after="40"/>
              <w:rPr>
                <w:b/>
                <w:lang w:eastAsia="ja-JP"/>
              </w:rPr>
            </w:pPr>
            <w:r w:rsidRPr="003F17AE">
              <w:rPr>
                <w:b/>
                <w:lang w:eastAsia="ja-JP"/>
              </w:rPr>
              <w:t xml:space="preserve">Min Compression Ratio </w:t>
            </w:r>
            <w:proofErr w:type="spellStart"/>
            <w:r w:rsidRPr="003F17AE">
              <w:rPr>
                <w:rFonts w:hint="eastAsia"/>
                <w:b/>
                <w:lang w:eastAsia="ja-JP"/>
              </w:rPr>
              <w:t>MinCR</w:t>
            </w:r>
            <w:proofErr w:type="spellEnd"/>
          </w:p>
        </w:tc>
        <w:tc>
          <w:tcPr>
            <w:tcW w:w="1559" w:type="dxa"/>
            <w:shd w:val="clear" w:color="auto" w:fill="auto"/>
            <w:tcPrChange w:id="249" w:author="Arianne T. Hinds" w:date="2012-07-09T10:39:00Z">
              <w:tcPr>
                <w:tcW w:w="1559" w:type="dxa"/>
                <w:shd w:val="clear" w:color="auto" w:fill="auto"/>
              </w:tcPr>
            </w:tcPrChange>
          </w:tcPr>
          <w:p w14:paraId="4ECC0C33" w14:textId="77777777" w:rsidR="00B84FA1" w:rsidRPr="003F17AE" w:rsidRDefault="00B84FA1" w:rsidP="000A77CE">
            <w:pPr>
              <w:keepNext/>
              <w:spacing w:before="40" w:after="40"/>
              <w:rPr>
                <w:b/>
                <w:lang w:eastAsia="ja-JP"/>
              </w:rPr>
            </w:pPr>
            <w:proofErr w:type="spellStart"/>
            <w:r w:rsidRPr="003F17AE">
              <w:rPr>
                <w:rFonts w:hint="eastAsia"/>
                <w:b/>
                <w:lang w:eastAsia="ja-JP"/>
              </w:rPr>
              <w:t>MaxD</w:t>
            </w:r>
            <w:r w:rsidRPr="003F17AE">
              <w:rPr>
                <w:b/>
                <w:lang w:eastAsia="ja-JP"/>
              </w:rPr>
              <w:t>pbSize</w:t>
            </w:r>
            <w:proofErr w:type="spellEnd"/>
            <w:r w:rsidRPr="003F17AE">
              <w:rPr>
                <w:b/>
                <w:lang w:eastAsia="ja-JP"/>
              </w:rPr>
              <w:t xml:space="preserve"> (picture storage buffers) </w:t>
            </w:r>
          </w:p>
        </w:tc>
        <w:tc>
          <w:tcPr>
            <w:tcW w:w="1279" w:type="dxa"/>
            <w:shd w:val="clear" w:color="auto" w:fill="auto"/>
            <w:tcPrChange w:id="250" w:author="Arianne T. Hinds" w:date="2012-07-09T10:39:00Z">
              <w:tcPr>
                <w:tcW w:w="1279" w:type="dxa"/>
                <w:shd w:val="clear" w:color="auto" w:fill="auto"/>
              </w:tcPr>
            </w:tcPrChange>
          </w:tcPr>
          <w:p w14:paraId="04FCE60F" w14:textId="77777777" w:rsidR="00B84FA1" w:rsidRPr="003F17AE" w:rsidRDefault="00B84FA1" w:rsidP="000A77CE">
            <w:pPr>
              <w:keepNext/>
              <w:spacing w:before="40" w:after="40"/>
              <w:rPr>
                <w:b/>
                <w:lang w:eastAsia="ja-JP"/>
              </w:rPr>
            </w:pPr>
            <w:r w:rsidRPr="003F17AE">
              <w:rPr>
                <w:rFonts w:hint="eastAsia"/>
                <w:b/>
                <w:lang w:eastAsia="ja-JP"/>
              </w:rPr>
              <w:t xml:space="preserve">Max CPB size </w:t>
            </w:r>
          </w:p>
          <w:p w14:paraId="751285A4" w14:textId="77777777" w:rsidR="00B84FA1" w:rsidRPr="003F17AE" w:rsidRDefault="00B84FA1" w:rsidP="000A77CE">
            <w:pPr>
              <w:keepNext/>
              <w:spacing w:before="40" w:after="40"/>
              <w:rPr>
                <w:b/>
                <w:lang w:eastAsia="ja-JP"/>
              </w:rPr>
            </w:pPr>
            <w:r w:rsidRPr="003F17AE">
              <w:rPr>
                <w:rFonts w:hint="eastAsia"/>
                <w:b/>
                <w:lang w:eastAsia="ja-JP"/>
              </w:rPr>
              <w:t>(1000 bits)</w:t>
            </w:r>
          </w:p>
        </w:tc>
      </w:tr>
      <w:tr w:rsidR="00B84FA1" w:rsidRPr="003F17AE" w14:paraId="323AFBB5" w14:textId="77777777" w:rsidTr="009B7DAA">
        <w:trPr>
          <w:jc w:val="center"/>
          <w:trPrChange w:id="251" w:author="Arianne T. Hinds" w:date="2012-07-09T10:39:00Z">
            <w:trPr>
              <w:jc w:val="center"/>
            </w:trPr>
          </w:trPrChange>
        </w:trPr>
        <w:tc>
          <w:tcPr>
            <w:tcW w:w="783" w:type="dxa"/>
            <w:tcPrChange w:id="252" w:author="Arianne T. Hinds" w:date="2012-07-09T10:39:00Z">
              <w:tcPr>
                <w:tcW w:w="783" w:type="dxa"/>
              </w:tcPr>
            </w:tcPrChange>
          </w:tcPr>
          <w:p w14:paraId="5FB1CF24" w14:textId="77777777" w:rsidR="00B84FA1" w:rsidRPr="003F17AE" w:rsidRDefault="00B84FA1" w:rsidP="000A77CE">
            <w:pPr>
              <w:keepNext/>
              <w:spacing w:before="40" w:after="40"/>
              <w:rPr>
                <w:b/>
                <w:lang w:eastAsia="ja-JP"/>
              </w:rPr>
            </w:pPr>
            <w:r w:rsidRPr="003F17AE">
              <w:rPr>
                <w:b/>
                <w:lang w:eastAsia="ja-JP"/>
              </w:rPr>
              <w:t>1</w:t>
            </w:r>
          </w:p>
        </w:tc>
        <w:tc>
          <w:tcPr>
            <w:tcW w:w="1604" w:type="dxa"/>
            <w:shd w:val="clear" w:color="auto" w:fill="auto"/>
            <w:tcPrChange w:id="253" w:author="Arianne T. Hinds" w:date="2012-07-09T10:39:00Z">
              <w:tcPr>
                <w:tcW w:w="1446" w:type="dxa"/>
                <w:shd w:val="clear" w:color="auto" w:fill="auto"/>
              </w:tcPr>
            </w:tcPrChange>
          </w:tcPr>
          <w:p w14:paraId="436484E0" w14:textId="77777777" w:rsidR="00B84FA1" w:rsidRPr="003F17AE" w:rsidRDefault="00B84FA1" w:rsidP="000A77CE">
            <w:pPr>
              <w:keepNext/>
              <w:spacing w:before="40" w:after="40"/>
              <w:rPr>
                <w:lang w:eastAsia="ja-JP"/>
              </w:rPr>
            </w:pPr>
            <w:r w:rsidRPr="003F17AE">
              <w:t xml:space="preserve">552,960 </w:t>
            </w:r>
          </w:p>
        </w:tc>
        <w:tc>
          <w:tcPr>
            <w:tcW w:w="1217" w:type="dxa"/>
            <w:shd w:val="clear" w:color="auto" w:fill="auto"/>
            <w:tcPrChange w:id="254" w:author="Arianne T. Hinds" w:date="2012-07-09T10:39:00Z">
              <w:tcPr>
                <w:tcW w:w="1375" w:type="dxa"/>
                <w:shd w:val="clear" w:color="auto" w:fill="auto"/>
              </w:tcPr>
            </w:tcPrChange>
          </w:tcPr>
          <w:p w14:paraId="024A5554" w14:textId="77777777" w:rsidR="00B84FA1" w:rsidRPr="003F17AE" w:rsidRDefault="00B84FA1" w:rsidP="000A77CE">
            <w:pPr>
              <w:keepNext/>
              <w:spacing w:before="40" w:after="40"/>
            </w:pPr>
            <w:r w:rsidRPr="003F17AE">
              <w:t xml:space="preserve">36,864 </w:t>
            </w:r>
          </w:p>
        </w:tc>
        <w:tc>
          <w:tcPr>
            <w:tcW w:w="1276" w:type="dxa"/>
            <w:shd w:val="clear" w:color="auto" w:fill="auto"/>
            <w:tcPrChange w:id="255" w:author="Arianne T. Hinds" w:date="2012-07-09T10:39:00Z">
              <w:tcPr>
                <w:tcW w:w="1276" w:type="dxa"/>
                <w:shd w:val="clear" w:color="auto" w:fill="auto"/>
              </w:tcPr>
            </w:tcPrChange>
          </w:tcPr>
          <w:p w14:paraId="78B823B8" w14:textId="77777777" w:rsidR="00B84FA1" w:rsidRPr="003F17AE" w:rsidRDefault="00B84FA1" w:rsidP="000A77CE">
            <w:pPr>
              <w:keepNext/>
              <w:spacing w:before="40" w:after="40"/>
              <w:rPr>
                <w:lang w:eastAsia="ja-JP"/>
              </w:rPr>
            </w:pPr>
            <w:r w:rsidRPr="003F17AE">
              <w:rPr>
                <w:lang w:eastAsia="ja-JP"/>
              </w:rPr>
              <w:t>128</w:t>
            </w:r>
          </w:p>
        </w:tc>
        <w:tc>
          <w:tcPr>
            <w:tcW w:w="1556" w:type="dxa"/>
            <w:shd w:val="clear" w:color="auto" w:fill="auto"/>
            <w:tcPrChange w:id="256" w:author="Arianne T. Hinds" w:date="2012-07-09T10:39:00Z">
              <w:tcPr>
                <w:tcW w:w="1556" w:type="dxa"/>
                <w:shd w:val="clear" w:color="auto" w:fill="auto"/>
              </w:tcPr>
            </w:tcPrChange>
          </w:tcPr>
          <w:p w14:paraId="4B3F507E" w14:textId="77777777" w:rsidR="00B84FA1" w:rsidRPr="003F17AE" w:rsidRDefault="00B84FA1" w:rsidP="000A77CE">
            <w:pPr>
              <w:keepNext/>
              <w:spacing w:before="40" w:after="40"/>
              <w:rPr>
                <w:lang w:eastAsia="ja-JP"/>
              </w:rPr>
            </w:pPr>
            <w:r w:rsidRPr="003F17AE">
              <w:rPr>
                <w:rFonts w:hint="eastAsia"/>
                <w:lang w:eastAsia="ja-JP"/>
              </w:rPr>
              <w:t>2</w:t>
            </w:r>
          </w:p>
        </w:tc>
        <w:tc>
          <w:tcPr>
            <w:tcW w:w="1559" w:type="dxa"/>
            <w:shd w:val="clear" w:color="auto" w:fill="auto"/>
            <w:tcPrChange w:id="257" w:author="Arianne T. Hinds" w:date="2012-07-09T10:39:00Z">
              <w:tcPr>
                <w:tcW w:w="1559" w:type="dxa"/>
                <w:shd w:val="clear" w:color="auto" w:fill="auto"/>
              </w:tcPr>
            </w:tcPrChange>
          </w:tcPr>
          <w:p w14:paraId="56FFCBE9" w14:textId="77777777" w:rsidR="00B84FA1" w:rsidRPr="003F17AE" w:rsidRDefault="00B84FA1" w:rsidP="000A77CE">
            <w:pPr>
              <w:keepNext/>
              <w:spacing w:before="40" w:after="40"/>
              <w:rPr>
                <w:lang w:eastAsia="ja-JP"/>
              </w:rPr>
            </w:pPr>
            <w:r w:rsidRPr="003F17AE">
              <w:rPr>
                <w:lang w:eastAsia="ja-JP"/>
              </w:rPr>
              <w:t>6</w:t>
            </w:r>
          </w:p>
        </w:tc>
        <w:tc>
          <w:tcPr>
            <w:tcW w:w="1279" w:type="dxa"/>
            <w:shd w:val="clear" w:color="auto" w:fill="auto"/>
            <w:tcPrChange w:id="258" w:author="Arianne T. Hinds" w:date="2012-07-09T10:39:00Z">
              <w:tcPr>
                <w:tcW w:w="1279" w:type="dxa"/>
                <w:shd w:val="clear" w:color="auto" w:fill="auto"/>
              </w:tcPr>
            </w:tcPrChange>
          </w:tcPr>
          <w:p w14:paraId="2E3E9731" w14:textId="77777777" w:rsidR="00B84FA1" w:rsidRPr="003F17AE" w:rsidRDefault="00B84FA1" w:rsidP="000A77CE">
            <w:pPr>
              <w:keepNext/>
              <w:spacing w:before="40" w:after="40"/>
              <w:rPr>
                <w:lang w:eastAsia="ja-JP"/>
              </w:rPr>
            </w:pPr>
            <w:r w:rsidRPr="003F17AE">
              <w:rPr>
                <w:lang w:eastAsia="ja-JP"/>
              </w:rPr>
              <w:t>350</w:t>
            </w:r>
          </w:p>
        </w:tc>
      </w:tr>
      <w:tr w:rsidR="00B84FA1" w:rsidRPr="003F17AE" w14:paraId="16D93942" w14:textId="77777777" w:rsidTr="009B7DAA">
        <w:trPr>
          <w:jc w:val="center"/>
          <w:trPrChange w:id="259" w:author="Arianne T. Hinds" w:date="2012-07-09T10:39:00Z">
            <w:trPr>
              <w:jc w:val="center"/>
            </w:trPr>
          </w:trPrChange>
        </w:trPr>
        <w:tc>
          <w:tcPr>
            <w:tcW w:w="783" w:type="dxa"/>
            <w:tcPrChange w:id="260" w:author="Arianne T. Hinds" w:date="2012-07-09T10:39:00Z">
              <w:tcPr>
                <w:tcW w:w="783" w:type="dxa"/>
              </w:tcPr>
            </w:tcPrChange>
          </w:tcPr>
          <w:p w14:paraId="1BD71E7B" w14:textId="77777777" w:rsidR="00B84FA1" w:rsidRPr="003F17AE" w:rsidRDefault="00B84FA1" w:rsidP="000A77CE">
            <w:pPr>
              <w:keepNext/>
              <w:spacing w:before="40" w:after="40"/>
              <w:rPr>
                <w:b/>
                <w:lang w:eastAsia="ja-JP"/>
              </w:rPr>
            </w:pPr>
            <w:r w:rsidRPr="003F17AE">
              <w:rPr>
                <w:b/>
                <w:lang w:eastAsia="ja-JP"/>
              </w:rPr>
              <w:t>2</w:t>
            </w:r>
          </w:p>
        </w:tc>
        <w:tc>
          <w:tcPr>
            <w:tcW w:w="1604" w:type="dxa"/>
            <w:shd w:val="clear" w:color="auto" w:fill="auto"/>
            <w:tcPrChange w:id="261" w:author="Arianne T. Hinds" w:date="2012-07-09T10:39:00Z">
              <w:tcPr>
                <w:tcW w:w="1446" w:type="dxa"/>
                <w:shd w:val="clear" w:color="auto" w:fill="auto"/>
              </w:tcPr>
            </w:tcPrChange>
          </w:tcPr>
          <w:p w14:paraId="26B9125A" w14:textId="77777777" w:rsidR="00B84FA1" w:rsidRPr="003F17AE" w:rsidRDefault="00B84FA1" w:rsidP="000A77CE">
            <w:pPr>
              <w:keepNext/>
              <w:spacing w:before="40" w:after="40"/>
              <w:rPr>
                <w:lang w:eastAsia="ja-JP"/>
              </w:rPr>
            </w:pPr>
            <w:r w:rsidRPr="003F17AE">
              <w:t xml:space="preserve">3,686,400 </w:t>
            </w:r>
          </w:p>
        </w:tc>
        <w:tc>
          <w:tcPr>
            <w:tcW w:w="1217" w:type="dxa"/>
            <w:shd w:val="clear" w:color="auto" w:fill="auto"/>
            <w:tcPrChange w:id="262" w:author="Arianne T. Hinds" w:date="2012-07-09T10:39:00Z">
              <w:tcPr>
                <w:tcW w:w="1375" w:type="dxa"/>
                <w:shd w:val="clear" w:color="auto" w:fill="auto"/>
              </w:tcPr>
            </w:tcPrChange>
          </w:tcPr>
          <w:p w14:paraId="2501CCFB" w14:textId="77777777" w:rsidR="00B84FA1" w:rsidRPr="003F17AE" w:rsidRDefault="00B84FA1" w:rsidP="000A77CE">
            <w:pPr>
              <w:keepNext/>
              <w:spacing w:before="40" w:after="40"/>
            </w:pPr>
            <w:r w:rsidRPr="003F17AE">
              <w:t xml:space="preserve">122,880 </w:t>
            </w:r>
          </w:p>
        </w:tc>
        <w:tc>
          <w:tcPr>
            <w:tcW w:w="1276" w:type="dxa"/>
            <w:shd w:val="clear" w:color="auto" w:fill="auto"/>
            <w:tcPrChange w:id="263" w:author="Arianne T. Hinds" w:date="2012-07-09T10:39:00Z">
              <w:tcPr>
                <w:tcW w:w="1276" w:type="dxa"/>
                <w:shd w:val="clear" w:color="auto" w:fill="auto"/>
              </w:tcPr>
            </w:tcPrChange>
          </w:tcPr>
          <w:p w14:paraId="51217B32" w14:textId="77777777" w:rsidR="00B84FA1" w:rsidRPr="003F17AE" w:rsidRDefault="00B84FA1" w:rsidP="000A77CE">
            <w:pPr>
              <w:keepNext/>
              <w:spacing w:before="40" w:after="40"/>
              <w:rPr>
                <w:lang w:eastAsia="ja-JP"/>
              </w:rPr>
            </w:pPr>
            <w:r w:rsidRPr="003F17AE">
              <w:rPr>
                <w:lang w:eastAsia="ja-JP"/>
              </w:rPr>
              <w:t>1,000</w:t>
            </w:r>
          </w:p>
        </w:tc>
        <w:tc>
          <w:tcPr>
            <w:tcW w:w="1556" w:type="dxa"/>
            <w:shd w:val="clear" w:color="auto" w:fill="auto"/>
            <w:tcPrChange w:id="264" w:author="Arianne T. Hinds" w:date="2012-07-09T10:39:00Z">
              <w:tcPr>
                <w:tcW w:w="1556" w:type="dxa"/>
                <w:shd w:val="clear" w:color="auto" w:fill="auto"/>
              </w:tcPr>
            </w:tcPrChange>
          </w:tcPr>
          <w:p w14:paraId="0C8007FB" w14:textId="77777777" w:rsidR="00B84FA1" w:rsidRPr="003F17AE" w:rsidRDefault="00B84FA1" w:rsidP="000A77CE">
            <w:pPr>
              <w:keepNext/>
              <w:spacing w:before="40" w:after="40"/>
              <w:rPr>
                <w:lang w:eastAsia="ja-JP"/>
              </w:rPr>
            </w:pPr>
            <w:r w:rsidRPr="003F17AE">
              <w:rPr>
                <w:rFonts w:hint="eastAsia"/>
                <w:lang w:eastAsia="ja-JP"/>
              </w:rPr>
              <w:t>2</w:t>
            </w:r>
          </w:p>
        </w:tc>
        <w:tc>
          <w:tcPr>
            <w:tcW w:w="1559" w:type="dxa"/>
            <w:shd w:val="clear" w:color="auto" w:fill="auto"/>
            <w:tcPrChange w:id="265" w:author="Arianne T. Hinds" w:date="2012-07-09T10:39:00Z">
              <w:tcPr>
                <w:tcW w:w="1559" w:type="dxa"/>
                <w:shd w:val="clear" w:color="auto" w:fill="auto"/>
              </w:tcPr>
            </w:tcPrChange>
          </w:tcPr>
          <w:p w14:paraId="26BEE15B" w14:textId="77777777" w:rsidR="00B84FA1" w:rsidRPr="003F17AE" w:rsidRDefault="00B84FA1" w:rsidP="000A77CE">
            <w:pPr>
              <w:keepNext/>
              <w:spacing w:before="40" w:after="40"/>
              <w:rPr>
                <w:lang w:eastAsia="ja-JP"/>
              </w:rPr>
            </w:pPr>
            <w:r w:rsidRPr="003F17AE">
              <w:rPr>
                <w:lang w:eastAsia="ja-JP"/>
              </w:rPr>
              <w:t>6</w:t>
            </w:r>
          </w:p>
        </w:tc>
        <w:tc>
          <w:tcPr>
            <w:tcW w:w="1279" w:type="dxa"/>
            <w:shd w:val="clear" w:color="auto" w:fill="auto"/>
            <w:tcPrChange w:id="266" w:author="Arianne T. Hinds" w:date="2012-07-09T10:39:00Z">
              <w:tcPr>
                <w:tcW w:w="1279" w:type="dxa"/>
                <w:shd w:val="clear" w:color="auto" w:fill="auto"/>
              </w:tcPr>
            </w:tcPrChange>
          </w:tcPr>
          <w:p w14:paraId="03D82A3E" w14:textId="77777777" w:rsidR="00B84FA1" w:rsidRPr="003F17AE" w:rsidRDefault="00B84FA1" w:rsidP="000A77CE">
            <w:pPr>
              <w:keepNext/>
              <w:spacing w:before="40" w:after="40"/>
              <w:rPr>
                <w:lang w:eastAsia="ja-JP"/>
              </w:rPr>
            </w:pPr>
            <w:r w:rsidRPr="003F17AE">
              <w:rPr>
                <w:lang w:eastAsia="ja-JP"/>
              </w:rPr>
              <w:t>1,000</w:t>
            </w:r>
          </w:p>
        </w:tc>
      </w:tr>
      <w:tr w:rsidR="00B84FA1" w:rsidRPr="003F17AE" w14:paraId="4A033A9F" w14:textId="77777777" w:rsidTr="009B7DAA">
        <w:trPr>
          <w:jc w:val="center"/>
          <w:trPrChange w:id="267" w:author="Arianne T. Hinds" w:date="2012-07-09T10:39:00Z">
            <w:trPr>
              <w:jc w:val="center"/>
            </w:trPr>
          </w:trPrChange>
        </w:trPr>
        <w:tc>
          <w:tcPr>
            <w:tcW w:w="783" w:type="dxa"/>
            <w:tcPrChange w:id="268" w:author="Arianne T. Hinds" w:date="2012-07-09T10:39:00Z">
              <w:tcPr>
                <w:tcW w:w="783" w:type="dxa"/>
              </w:tcPr>
            </w:tcPrChange>
          </w:tcPr>
          <w:p w14:paraId="26765D50" w14:textId="77777777" w:rsidR="00B84FA1" w:rsidRPr="003F17AE" w:rsidRDefault="00B84FA1" w:rsidP="000A77CE">
            <w:pPr>
              <w:keepNext/>
              <w:spacing w:before="40" w:after="40"/>
              <w:rPr>
                <w:lang w:eastAsia="ja-JP"/>
              </w:rPr>
            </w:pPr>
            <w:r w:rsidRPr="003F17AE">
              <w:rPr>
                <w:b/>
                <w:lang w:eastAsia="ja-JP"/>
              </w:rPr>
              <w:t>3</w:t>
            </w:r>
          </w:p>
        </w:tc>
        <w:tc>
          <w:tcPr>
            <w:tcW w:w="1604" w:type="dxa"/>
            <w:shd w:val="clear" w:color="auto" w:fill="auto"/>
            <w:tcPrChange w:id="269" w:author="Arianne T. Hinds" w:date="2012-07-09T10:39:00Z">
              <w:tcPr>
                <w:tcW w:w="1446" w:type="dxa"/>
                <w:shd w:val="clear" w:color="auto" w:fill="auto"/>
              </w:tcPr>
            </w:tcPrChange>
          </w:tcPr>
          <w:p w14:paraId="25E692B7" w14:textId="77777777" w:rsidR="00B84FA1" w:rsidRPr="003F17AE" w:rsidRDefault="00B84FA1" w:rsidP="000A77CE">
            <w:pPr>
              <w:keepNext/>
              <w:spacing w:before="40" w:after="40"/>
              <w:rPr>
                <w:lang w:eastAsia="ja-JP"/>
              </w:rPr>
            </w:pPr>
            <w:r w:rsidRPr="003F17AE">
              <w:rPr>
                <w:lang w:eastAsia="ja-JP"/>
              </w:rPr>
              <w:t>13,762,560</w:t>
            </w:r>
          </w:p>
        </w:tc>
        <w:tc>
          <w:tcPr>
            <w:tcW w:w="1217" w:type="dxa"/>
            <w:shd w:val="clear" w:color="auto" w:fill="auto"/>
            <w:tcPrChange w:id="270" w:author="Arianne T. Hinds" w:date="2012-07-09T10:39:00Z">
              <w:tcPr>
                <w:tcW w:w="1375" w:type="dxa"/>
                <w:shd w:val="clear" w:color="auto" w:fill="auto"/>
              </w:tcPr>
            </w:tcPrChange>
          </w:tcPr>
          <w:p w14:paraId="1997495B" w14:textId="77777777" w:rsidR="00B84FA1" w:rsidRPr="003F17AE" w:rsidRDefault="00B84FA1" w:rsidP="000A77CE">
            <w:pPr>
              <w:keepNext/>
              <w:spacing w:before="40" w:after="40"/>
              <w:rPr>
                <w:lang w:eastAsia="ja-JP"/>
              </w:rPr>
            </w:pPr>
            <w:r w:rsidRPr="003F17AE">
              <w:t xml:space="preserve">458,752 </w:t>
            </w:r>
          </w:p>
        </w:tc>
        <w:tc>
          <w:tcPr>
            <w:tcW w:w="1276" w:type="dxa"/>
            <w:shd w:val="clear" w:color="auto" w:fill="auto"/>
            <w:tcPrChange w:id="271" w:author="Arianne T. Hinds" w:date="2012-07-09T10:39:00Z">
              <w:tcPr>
                <w:tcW w:w="1276" w:type="dxa"/>
                <w:shd w:val="clear" w:color="auto" w:fill="auto"/>
              </w:tcPr>
            </w:tcPrChange>
          </w:tcPr>
          <w:p w14:paraId="5BE5D77D" w14:textId="77777777" w:rsidR="00B84FA1" w:rsidRPr="003F17AE" w:rsidRDefault="00B84FA1" w:rsidP="000A77CE">
            <w:pPr>
              <w:keepNext/>
              <w:spacing w:before="40" w:after="40"/>
              <w:rPr>
                <w:lang w:eastAsia="ja-JP"/>
              </w:rPr>
            </w:pPr>
            <w:r w:rsidRPr="003F17AE">
              <w:rPr>
                <w:lang w:eastAsia="ja-JP"/>
              </w:rPr>
              <w:t>5</w:t>
            </w:r>
            <w:r w:rsidRPr="003F17AE">
              <w:rPr>
                <w:rFonts w:hint="eastAsia"/>
                <w:lang w:eastAsia="ja-JP"/>
              </w:rPr>
              <w:t>,000</w:t>
            </w:r>
          </w:p>
        </w:tc>
        <w:tc>
          <w:tcPr>
            <w:tcW w:w="1556" w:type="dxa"/>
            <w:shd w:val="clear" w:color="auto" w:fill="auto"/>
            <w:tcPrChange w:id="272" w:author="Arianne T. Hinds" w:date="2012-07-09T10:39:00Z">
              <w:tcPr>
                <w:tcW w:w="1556" w:type="dxa"/>
                <w:shd w:val="clear" w:color="auto" w:fill="auto"/>
              </w:tcPr>
            </w:tcPrChange>
          </w:tcPr>
          <w:p w14:paraId="1B88AF6D" w14:textId="77777777" w:rsidR="00B84FA1" w:rsidRPr="003F17AE" w:rsidRDefault="00B84FA1" w:rsidP="000A77CE">
            <w:pPr>
              <w:keepNext/>
              <w:spacing w:before="40" w:after="40"/>
              <w:rPr>
                <w:lang w:eastAsia="ja-JP"/>
              </w:rPr>
            </w:pPr>
            <w:r w:rsidRPr="003F17AE">
              <w:rPr>
                <w:rFonts w:hint="eastAsia"/>
                <w:lang w:eastAsia="ja-JP"/>
              </w:rPr>
              <w:t>2</w:t>
            </w:r>
          </w:p>
        </w:tc>
        <w:tc>
          <w:tcPr>
            <w:tcW w:w="1559" w:type="dxa"/>
            <w:shd w:val="clear" w:color="auto" w:fill="auto"/>
            <w:tcPrChange w:id="273" w:author="Arianne T. Hinds" w:date="2012-07-09T10:39:00Z">
              <w:tcPr>
                <w:tcW w:w="1559" w:type="dxa"/>
                <w:shd w:val="clear" w:color="auto" w:fill="auto"/>
              </w:tcPr>
            </w:tcPrChange>
          </w:tcPr>
          <w:p w14:paraId="65BEBA58" w14:textId="77777777" w:rsidR="00B84FA1" w:rsidRPr="003F17AE" w:rsidRDefault="00B84FA1" w:rsidP="000A77CE">
            <w:pPr>
              <w:keepNext/>
              <w:spacing w:before="40" w:after="40"/>
              <w:rPr>
                <w:lang w:eastAsia="ja-JP"/>
              </w:rPr>
            </w:pPr>
            <w:r w:rsidRPr="003F17AE">
              <w:rPr>
                <w:lang w:eastAsia="ja-JP"/>
              </w:rPr>
              <w:t>6</w:t>
            </w:r>
          </w:p>
        </w:tc>
        <w:tc>
          <w:tcPr>
            <w:tcW w:w="1279" w:type="dxa"/>
            <w:shd w:val="clear" w:color="auto" w:fill="auto"/>
            <w:tcPrChange w:id="274" w:author="Arianne T. Hinds" w:date="2012-07-09T10:39:00Z">
              <w:tcPr>
                <w:tcW w:w="1279" w:type="dxa"/>
                <w:shd w:val="clear" w:color="auto" w:fill="auto"/>
              </w:tcPr>
            </w:tcPrChange>
          </w:tcPr>
          <w:p w14:paraId="60FFA253" w14:textId="77777777" w:rsidR="00B84FA1" w:rsidRPr="003F17AE" w:rsidRDefault="00B84FA1" w:rsidP="000A77CE">
            <w:pPr>
              <w:keepNext/>
              <w:spacing w:before="40" w:after="40"/>
              <w:rPr>
                <w:lang w:eastAsia="ja-JP"/>
              </w:rPr>
            </w:pPr>
            <w:r w:rsidRPr="003F17AE">
              <w:rPr>
                <w:lang w:eastAsia="ja-JP"/>
              </w:rPr>
              <w:t>5</w:t>
            </w:r>
            <w:r w:rsidRPr="003F17AE">
              <w:rPr>
                <w:rFonts w:hint="eastAsia"/>
                <w:lang w:eastAsia="ja-JP"/>
              </w:rPr>
              <w:t>,000</w:t>
            </w:r>
          </w:p>
        </w:tc>
      </w:tr>
      <w:tr w:rsidR="00B84FA1" w:rsidRPr="003F17AE" w14:paraId="59F75AC7" w14:textId="77777777" w:rsidTr="009B7DAA">
        <w:trPr>
          <w:jc w:val="center"/>
          <w:trPrChange w:id="275" w:author="Arianne T. Hinds" w:date="2012-07-09T10:39:00Z">
            <w:trPr>
              <w:jc w:val="center"/>
            </w:trPr>
          </w:trPrChange>
        </w:trPr>
        <w:tc>
          <w:tcPr>
            <w:tcW w:w="783" w:type="dxa"/>
            <w:tcPrChange w:id="276" w:author="Arianne T. Hinds" w:date="2012-07-09T10:39:00Z">
              <w:tcPr>
                <w:tcW w:w="783" w:type="dxa"/>
              </w:tcPr>
            </w:tcPrChange>
          </w:tcPr>
          <w:p w14:paraId="78ECB1E3" w14:textId="77777777" w:rsidR="00B84FA1" w:rsidRPr="003F17AE" w:rsidRDefault="00B84FA1" w:rsidP="000A77CE">
            <w:pPr>
              <w:keepNext/>
              <w:spacing w:before="40" w:after="40"/>
              <w:rPr>
                <w:lang w:eastAsia="ja-JP"/>
              </w:rPr>
            </w:pPr>
            <w:r w:rsidRPr="003F17AE">
              <w:rPr>
                <w:b/>
                <w:lang w:eastAsia="ja-JP"/>
              </w:rPr>
              <w:t>3.1</w:t>
            </w:r>
          </w:p>
        </w:tc>
        <w:tc>
          <w:tcPr>
            <w:tcW w:w="1604" w:type="dxa"/>
            <w:shd w:val="clear" w:color="auto" w:fill="auto"/>
            <w:tcPrChange w:id="277" w:author="Arianne T. Hinds" w:date="2012-07-09T10:39:00Z">
              <w:tcPr>
                <w:tcW w:w="1446" w:type="dxa"/>
                <w:shd w:val="clear" w:color="auto" w:fill="auto"/>
              </w:tcPr>
            </w:tcPrChange>
          </w:tcPr>
          <w:p w14:paraId="2B714049" w14:textId="77777777" w:rsidR="00B84FA1" w:rsidRPr="003F17AE" w:rsidRDefault="00B84FA1" w:rsidP="000A77CE">
            <w:pPr>
              <w:keepNext/>
              <w:spacing w:before="40" w:after="40"/>
              <w:rPr>
                <w:lang w:eastAsia="ja-JP"/>
              </w:rPr>
            </w:pPr>
            <w:r w:rsidRPr="003F17AE">
              <w:rPr>
                <w:lang w:eastAsia="ja-JP"/>
              </w:rPr>
              <w:t>33,177,600</w:t>
            </w:r>
          </w:p>
        </w:tc>
        <w:tc>
          <w:tcPr>
            <w:tcW w:w="1217" w:type="dxa"/>
            <w:shd w:val="clear" w:color="auto" w:fill="auto"/>
            <w:tcPrChange w:id="278" w:author="Arianne T. Hinds" w:date="2012-07-09T10:39:00Z">
              <w:tcPr>
                <w:tcW w:w="1375" w:type="dxa"/>
                <w:shd w:val="clear" w:color="auto" w:fill="auto"/>
              </w:tcPr>
            </w:tcPrChange>
          </w:tcPr>
          <w:p w14:paraId="32BBFCDF" w14:textId="77777777" w:rsidR="00B84FA1" w:rsidRPr="003F17AE" w:rsidRDefault="00B84FA1" w:rsidP="000A77CE">
            <w:pPr>
              <w:keepNext/>
              <w:spacing w:before="40" w:after="40"/>
              <w:rPr>
                <w:lang w:eastAsia="ja-JP"/>
              </w:rPr>
            </w:pPr>
            <w:r w:rsidRPr="003F17AE">
              <w:rPr>
                <w:lang w:eastAsia="ja-JP"/>
              </w:rPr>
              <w:t>983,040</w:t>
            </w:r>
          </w:p>
        </w:tc>
        <w:tc>
          <w:tcPr>
            <w:tcW w:w="1276" w:type="dxa"/>
            <w:shd w:val="clear" w:color="auto" w:fill="auto"/>
            <w:tcPrChange w:id="279" w:author="Arianne T. Hinds" w:date="2012-07-09T10:39:00Z">
              <w:tcPr>
                <w:tcW w:w="1276" w:type="dxa"/>
                <w:shd w:val="clear" w:color="auto" w:fill="auto"/>
              </w:tcPr>
            </w:tcPrChange>
          </w:tcPr>
          <w:p w14:paraId="70E0D45F" w14:textId="77777777" w:rsidR="00B84FA1" w:rsidRPr="003F17AE" w:rsidRDefault="00B84FA1" w:rsidP="000A77CE">
            <w:pPr>
              <w:keepNext/>
              <w:spacing w:before="40" w:after="40"/>
              <w:rPr>
                <w:lang w:eastAsia="ja-JP"/>
              </w:rPr>
            </w:pPr>
            <w:r w:rsidRPr="003F17AE">
              <w:rPr>
                <w:lang w:eastAsia="ja-JP"/>
              </w:rPr>
              <w:t>9,000</w:t>
            </w:r>
          </w:p>
        </w:tc>
        <w:tc>
          <w:tcPr>
            <w:tcW w:w="1556" w:type="dxa"/>
            <w:shd w:val="clear" w:color="auto" w:fill="auto"/>
            <w:tcPrChange w:id="280" w:author="Arianne T. Hinds" w:date="2012-07-09T10:39:00Z">
              <w:tcPr>
                <w:tcW w:w="1556" w:type="dxa"/>
                <w:shd w:val="clear" w:color="auto" w:fill="auto"/>
              </w:tcPr>
            </w:tcPrChange>
          </w:tcPr>
          <w:p w14:paraId="7C4026C9" w14:textId="77777777" w:rsidR="00B84FA1" w:rsidRPr="003F17AE" w:rsidRDefault="00B84FA1" w:rsidP="000A77CE">
            <w:pPr>
              <w:keepNext/>
              <w:spacing w:before="40" w:after="40"/>
              <w:rPr>
                <w:lang w:eastAsia="ja-JP"/>
              </w:rPr>
            </w:pPr>
            <w:r w:rsidRPr="003F17AE">
              <w:rPr>
                <w:lang w:eastAsia="ja-JP"/>
              </w:rPr>
              <w:t>2</w:t>
            </w:r>
          </w:p>
        </w:tc>
        <w:tc>
          <w:tcPr>
            <w:tcW w:w="1559" w:type="dxa"/>
            <w:shd w:val="clear" w:color="auto" w:fill="auto"/>
            <w:tcPrChange w:id="281" w:author="Arianne T. Hinds" w:date="2012-07-09T10:39:00Z">
              <w:tcPr>
                <w:tcW w:w="1559" w:type="dxa"/>
                <w:shd w:val="clear" w:color="auto" w:fill="auto"/>
              </w:tcPr>
            </w:tcPrChange>
          </w:tcPr>
          <w:p w14:paraId="441CEAF9" w14:textId="77777777" w:rsidR="00B84FA1" w:rsidRPr="003F17AE" w:rsidRDefault="00B84FA1" w:rsidP="000A77CE">
            <w:pPr>
              <w:keepNext/>
              <w:spacing w:before="40" w:after="40"/>
              <w:rPr>
                <w:lang w:eastAsia="ja-JP"/>
              </w:rPr>
            </w:pPr>
            <w:r w:rsidRPr="003F17AE">
              <w:rPr>
                <w:lang w:eastAsia="ja-JP"/>
              </w:rPr>
              <w:t>6</w:t>
            </w:r>
          </w:p>
        </w:tc>
        <w:tc>
          <w:tcPr>
            <w:tcW w:w="1279" w:type="dxa"/>
            <w:shd w:val="clear" w:color="auto" w:fill="auto"/>
            <w:tcPrChange w:id="282" w:author="Arianne T. Hinds" w:date="2012-07-09T10:39:00Z">
              <w:tcPr>
                <w:tcW w:w="1279" w:type="dxa"/>
                <w:shd w:val="clear" w:color="auto" w:fill="auto"/>
              </w:tcPr>
            </w:tcPrChange>
          </w:tcPr>
          <w:p w14:paraId="246F3956" w14:textId="77777777" w:rsidR="00B84FA1" w:rsidRPr="003F17AE" w:rsidRDefault="00B84FA1" w:rsidP="000A77CE">
            <w:pPr>
              <w:keepNext/>
              <w:spacing w:before="40" w:after="40"/>
              <w:rPr>
                <w:lang w:eastAsia="ja-JP"/>
              </w:rPr>
            </w:pPr>
            <w:r w:rsidRPr="003F17AE">
              <w:rPr>
                <w:lang w:eastAsia="ja-JP"/>
              </w:rPr>
              <w:t>9,000</w:t>
            </w:r>
          </w:p>
        </w:tc>
      </w:tr>
      <w:tr w:rsidR="00B84FA1" w:rsidRPr="003F17AE" w14:paraId="5C7DC7F6" w14:textId="77777777" w:rsidTr="009B7DAA">
        <w:trPr>
          <w:jc w:val="center"/>
          <w:trPrChange w:id="283" w:author="Arianne T. Hinds" w:date="2012-07-09T10:39:00Z">
            <w:trPr>
              <w:jc w:val="center"/>
            </w:trPr>
          </w:trPrChange>
        </w:trPr>
        <w:tc>
          <w:tcPr>
            <w:tcW w:w="783" w:type="dxa"/>
            <w:tcPrChange w:id="284" w:author="Arianne T. Hinds" w:date="2012-07-09T10:39:00Z">
              <w:tcPr>
                <w:tcW w:w="783" w:type="dxa"/>
              </w:tcPr>
            </w:tcPrChange>
          </w:tcPr>
          <w:p w14:paraId="01626986" w14:textId="77777777" w:rsidR="00B84FA1" w:rsidRPr="003F17AE" w:rsidRDefault="00B84FA1" w:rsidP="000A77CE">
            <w:pPr>
              <w:keepNext/>
              <w:spacing w:before="40" w:after="40"/>
              <w:rPr>
                <w:lang w:eastAsia="ja-JP"/>
              </w:rPr>
            </w:pPr>
            <w:r w:rsidRPr="003F17AE">
              <w:rPr>
                <w:b/>
                <w:lang w:eastAsia="ja-JP"/>
              </w:rPr>
              <w:t>4</w:t>
            </w:r>
          </w:p>
        </w:tc>
        <w:tc>
          <w:tcPr>
            <w:tcW w:w="1604" w:type="dxa"/>
            <w:shd w:val="clear" w:color="auto" w:fill="auto"/>
            <w:tcPrChange w:id="285" w:author="Arianne T. Hinds" w:date="2012-07-09T10:39:00Z">
              <w:tcPr>
                <w:tcW w:w="1446" w:type="dxa"/>
                <w:shd w:val="clear" w:color="auto" w:fill="auto"/>
              </w:tcPr>
            </w:tcPrChange>
          </w:tcPr>
          <w:p w14:paraId="3776FC5E" w14:textId="77777777" w:rsidR="00B84FA1" w:rsidRPr="003F17AE" w:rsidRDefault="00B84FA1" w:rsidP="000A77CE">
            <w:pPr>
              <w:keepNext/>
              <w:spacing w:before="40" w:after="40"/>
              <w:rPr>
                <w:lang w:eastAsia="ja-JP"/>
              </w:rPr>
            </w:pPr>
            <w:r w:rsidRPr="003F17AE">
              <w:rPr>
                <w:rFonts w:hint="eastAsia"/>
                <w:lang w:eastAsia="ja-JP"/>
              </w:rPr>
              <w:t>62,668,800</w:t>
            </w:r>
          </w:p>
        </w:tc>
        <w:tc>
          <w:tcPr>
            <w:tcW w:w="1217" w:type="dxa"/>
            <w:shd w:val="clear" w:color="auto" w:fill="auto"/>
            <w:tcPrChange w:id="286" w:author="Arianne T. Hinds" w:date="2012-07-09T10:39:00Z">
              <w:tcPr>
                <w:tcW w:w="1375" w:type="dxa"/>
                <w:shd w:val="clear" w:color="auto" w:fill="auto"/>
              </w:tcPr>
            </w:tcPrChange>
          </w:tcPr>
          <w:p w14:paraId="6ABC6EF3" w14:textId="77777777" w:rsidR="00B84FA1" w:rsidRPr="003F17AE" w:rsidRDefault="00B84FA1" w:rsidP="000A77CE">
            <w:pPr>
              <w:keepNext/>
              <w:spacing w:before="40" w:after="40"/>
              <w:rPr>
                <w:lang w:eastAsia="ja-JP"/>
              </w:rPr>
            </w:pPr>
            <w:r w:rsidRPr="003F17AE">
              <w:rPr>
                <w:rFonts w:hint="eastAsia"/>
                <w:lang w:eastAsia="ja-JP"/>
              </w:rPr>
              <w:t>2,088,960</w:t>
            </w:r>
          </w:p>
        </w:tc>
        <w:tc>
          <w:tcPr>
            <w:tcW w:w="1276" w:type="dxa"/>
            <w:shd w:val="clear" w:color="auto" w:fill="auto"/>
            <w:tcPrChange w:id="287" w:author="Arianne T. Hinds" w:date="2012-07-09T10:39:00Z">
              <w:tcPr>
                <w:tcW w:w="1276" w:type="dxa"/>
                <w:shd w:val="clear" w:color="auto" w:fill="auto"/>
              </w:tcPr>
            </w:tcPrChange>
          </w:tcPr>
          <w:p w14:paraId="59F94C8C" w14:textId="77777777" w:rsidR="00B84FA1" w:rsidRPr="003F17AE" w:rsidRDefault="00B84FA1" w:rsidP="000A77CE">
            <w:pPr>
              <w:keepNext/>
              <w:spacing w:before="40" w:after="40"/>
              <w:rPr>
                <w:lang w:eastAsia="ja-JP"/>
              </w:rPr>
            </w:pPr>
            <w:r w:rsidRPr="003F17AE">
              <w:rPr>
                <w:lang w:eastAsia="ja-JP"/>
              </w:rPr>
              <w:t>15</w:t>
            </w:r>
            <w:r w:rsidRPr="003F17AE">
              <w:rPr>
                <w:rFonts w:hint="eastAsia"/>
                <w:lang w:eastAsia="ja-JP"/>
              </w:rPr>
              <w:t>,000</w:t>
            </w:r>
          </w:p>
        </w:tc>
        <w:tc>
          <w:tcPr>
            <w:tcW w:w="1556" w:type="dxa"/>
            <w:shd w:val="clear" w:color="auto" w:fill="auto"/>
            <w:tcPrChange w:id="288" w:author="Arianne T. Hinds" w:date="2012-07-09T10:39:00Z">
              <w:tcPr>
                <w:tcW w:w="1556" w:type="dxa"/>
                <w:shd w:val="clear" w:color="auto" w:fill="auto"/>
              </w:tcPr>
            </w:tcPrChange>
          </w:tcPr>
          <w:p w14:paraId="4BFA82C1" w14:textId="77777777" w:rsidR="00B84FA1" w:rsidRPr="003F17AE" w:rsidRDefault="00B84FA1" w:rsidP="000A77CE">
            <w:pPr>
              <w:keepNext/>
              <w:spacing w:before="40" w:after="40"/>
              <w:rPr>
                <w:lang w:eastAsia="ja-JP"/>
              </w:rPr>
            </w:pPr>
            <w:r w:rsidRPr="003F17AE">
              <w:rPr>
                <w:rFonts w:hint="eastAsia"/>
                <w:lang w:eastAsia="ja-JP"/>
              </w:rPr>
              <w:t>4</w:t>
            </w:r>
          </w:p>
        </w:tc>
        <w:tc>
          <w:tcPr>
            <w:tcW w:w="1559" w:type="dxa"/>
            <w:shd w:val="clear" w:color="auto" w:fill="auto"/>
            <w:tcPrChange w:id="289" w:author="Arianne T. Hinds" w:date="2012-07-09T10:39:00Z">
              <w:tcPr>
                <w:tcW w:w="1559" w:type="dxa"/>
                <w:shd w:val="clear" w:color="auto" w:fill="auto"/>
              </w:tcPr>
            </w:tcPrChange>
          </w:tcPr>
          <w:p w14:paraId="64771588" w14:textId="77777777" w:rsidR="00B84FA1" w:rsidRPr="003F17AE" w:rsidRDefault="00B84FA1" w:rsidP="000A77CE">
            <w:pPr>
              <w:keepNext/>
              <w:spacing w:before="40" w:after="40"/>
              <w:rPr>
                <w:lang w:eastAsia="ja-JP"/>
              </w:rPr>
            </w:pPr>
            <w:r w:rsidRPr="003F17AE">
              <w:rPr>
                <w:lang w:eastAsia="ja-JP"/>
              </w:rPr>
              <w:t>6</w:t>
            </w:r>
          </w:p>
        </w:tc>
        <w:tc>
          <w:tcPr>
            <w:tcW w:w="1279" w:type="dxa"/>
            <w:shd w:val="clear" w:color="auto" w:fill="auto"/>
            <w:tcPrChange w:id="290" w:author="Arianne T. Hinds" w:date="2012-07-09T10:39:00Z">
              <w:tcPr>
                <w:tcW w:w="1279" w:type="dxa"/>
                <w:shd w:val="clear" w:color="auto" w:fill="auto"/>
              </w:tcPr>
            </w:tcPrChange>
          </w:tcPr>
          <w:p w14:paraId="4781E011" w14:textId="77777777" w:rsidR="00B84FA1" w:rsidRPr="003F17AE" w:rsidRDefault="00B84FA1" w:rsidP="000A77CE">
            <w:pPr>
              <w:keepNext/>
              <w:spacing w:before="40" w:after="40"/>
              <w:rPr>
                <w:lang w:eastAsia="ja-JP"/>
              </w:rPr>
            </w:pPr>
            <w:r w:rsidRPr="003F17AE">
              <w:rPr>
                <w:lang w:eastAsia="ja-JP"/>
              </w:rPr>
              <w:t>15</w:t>
            </w:r>
            <w:r w:rsidRPr="003F17AE">
              <w:rPr>
                <w:rFonts w:hint="eastAsia"/>
                <w:lang w:eastAsia="ja-JP"/>
              </w:rPr>
              <w:t>,000</w:t>
            </w:r>
          </w:p>
        </w:tc>
      </w:tr>
      <w:tr w:rsidR="00B84FA1" w:rsidRPr="003F17AE" w14:paraId="050B03D6" w14:textId="77777777" w:rsidTr="009B7DAA">
        <w:trPr>
          <w:jc w:val="center"/>
          <w:trPrChange w:id="291" w:author="Arianne T. Hinds" w:date="2012-07-09T10:39:00Z">
            <w:trPr>
              <w:jc w:val="center"/>
            </w:trPr>
          </w:trPrChange>
        </w:trPr>
        <w:tc>
          <w:tcPr>
            <w:tcW w:w="783" w:type="dxa"/>
            <w:tcPrChange w:id="292" w:author="Arianne T. Hinds" w:date="2012-07-09T10:39:00Z">
              <w:tcPr>
                <w:tcW w:w="783" w:type="dxa"/>
              </w:tcPr>
            </w:tcPrChange>
          </w:tcPr>
          <w:p w14:paraId="606D15C3" w14:textId="77777777" w:rsidR="00B84FA1" w:rsidRPr="003F17AE" w:rsidRDefault="00B84FA1" w:rsidP="000A77CE">
            <w:pPr>
              <w:keepNext/>
              <w:spacing w:before="40" w:after="40"/>
              <w:rPr>
                <w:lang w:eastAsia="ja-JP"/>
              </w:rPr>
            </w:pPr>
            <w:r w:rsidRPr="003F17AE">
              <w:rPr>
                <w:b/>
                <w:lang w:eastAsia="ja-JP"/>
              </w:rPr>
              <w:t>4.1</w:t>
            </w:r>
          </w:p>
        </w:tc>
        <w:tc>
          <w:tcPr>
            <w:tcW w:w="1604" w:type="dxa"/>
            <w:shd w:val="clear" w:color="auto" w:fill="auto"/>
            <w:tcPrChange w:id="293" w:author="Arianne T. Hinds" w:date="2012-07-09T10:39:00Z">
              <w:tcPr>
                <w:tcW w:w="1446" w:type="dxa"/>
                <w:shd w:val="clear" w:color="auto" w:fill="auto"/>
              </w:tcPr>
            </w:tcPrChange>
          </w:tcPr>
          <w:p w14:paraId="53E8BB2C" w14:textId="77777777" w:rsidR="00B84FA1" w:rsidRPr="003F17AE" w:rsidRDefault="00B84FA1" w:rsidP="000A77CE">
            <w:pPr>
              <w:keepNext/>
              <w:spacing w:before="40" w:after="40"/>
              <w:rPr>
                <w:lang w:eastAsia="ja-JP"/>
              </w:rPr>
            </w:pPr>
            <w:r w:rsidRPr="003F17AE">
              <w:rPr>
                <w:rFonts w:hint="eastAsia"/>
                <w:lang w:eastAsia="ja-JP"/>
              </w:rPr>
              <w:t>62,668,800</w:t>
            </w:r>
          </w:p>
        </w:tc>
        <w:tc>
          <w:tcPr>
            <w:tcW w:w="1217" w:type="dxa"/>
            <w:shd w:val="clear" w:color="auto" w:fill="auto"/>
            <w:tcPrChange w:id="294" w:author="Arianne T. Hinds" w:date="2012-07-09T10:39:00Z">
              <w:tcPr>
                <w:tcW w:w="1375" w:type="dxa"/>
                <w:shd w:val="clear" w:color="auto" w:fill="auto"/>
              </w:tcPr>
            </w:tcPrChange>
          </w:tcPr>
          <w:p w14:paraId="22615EF4" w14:textId="77777777" w:rsidR="00B84FA1" w:rsidRPr="003F17AE" w:rsidRDefault="00B84FA1" w:rsidP="000A77CE">
            <w:pPr>
              <w:keepNext/>
              <w:spacing w:before="40" w:after="40"/>
              <w:rPr>
                <w:lang w:eastAsia="ja-JP"/>
              </w:rPr>
            </w:pPr>
            <w:r w:rsidRPr="003F17AE">
              <w:rPr>
                <w:rFonts w:hint="eastAsia"/>
                <w:lang w:eastAsia="ja-JP"/>
              </w:rPr>
              <w:t>2,088,960</w:t>
            </w:r>
          </w:p>
        </w:tc>
        <w:tc>
          <w:tcPr>
            <w:tcW w:w="1276" w:type="dxa"/>
            <w:shd w:val="clear" w:color="auto" w:fill="auto"/>
            <w:tcPrChange w:id="295" w:author="Arianne T. Hinds" w:date="2012-07-09T10:39:00Z">
              <w:tcPr>
                <w:tcW w:w="1276" w:type="dxa"/>
                <w:shd w:val="clear" w:color="auto" w:fill="auto"/>
              </w:tcPr>
            </w:tcPrChange>
          </w:tcPr>
          <w:p w14:paraId="0C847390" w14:textId="77777777" w:rsidR="00B84FA1" w:rsidRPr="003F17AE" w:rsidRDefault="00B84FA1" w:rsidP="000A77CE">
            <w:pPr>
              <w:keepNext/>
              <w:spacing w:before="40" w:after="40"/>
              <w:rPr>
                <w:lang w:eastAsia="ja-JP"/>
              </w:rPr>
            </w:pPr>
            <w:r w:rsidRPr="003F17AE">
              <w:rPr>
                <w:rFonts w:hint="eastAsia"/>
                <w:lang w:eastAsia="ja-JP"/>
              </w:rPr>
              <w:t>30,000</w:t>
            </w:r>
          </w:p>
        </w:tc>
        <w:tc>
          <w:tcPr>
            <w:tcW w:w="1556" w:type="dxa"/>
            <w:shd w:val="clear" w:color="auto" w:fill="auto"/>
            <w:tcPrChange w:id="296" w:author="Arianne T. Hinds" w:date="2012-07-09T10:39:00Z">
              <w:tcPr>
                <w:tcW w:w="1556" w:type="dxa"/>
                <w:shd w:val="clear" w:color="auto" w:fill="auto"/>
              </w:tcPr>
            </w:tcPrChange>
          </w:tcPr>
          <w:p w14:paraId="50520246" w14:textId="77777777" w:rsidR="00B84FA1" w:rsidRPr="003F17AE" w:rsidRDefault="00B84FA1" w:rsidP="000A77CE">
            <w:pPr>
              <w:keepNext/>
              <w:spacing w:before="40" w:after="40"/>
              <w:rPr>
                <w:lang w:eastAsia="ja-JP"/>
              </w:rPr>
            </w:pPr>
            <w:r w:rsidRPr="003F17AE">
              <w:rPr>
                <w:rFonts w:hint="eastAsia"/>
                <w:lang w:eastAsia="ja-JP"/>
              </w:rPr>
              <w:t>4</w:t>
            </w:r>
          </w:p>
        </w:tc>
        <w:tc>
          <w:tcPr>
            <w:tcW w:w="1559" w:type="dxa"/>
            <w:shd w:val="clear" w:color="auto" w:fill="auto"/>
            <w:tcPrChange w:id="297" w:author="Arianne T. Hinds" w:date="2012-07-09T10:39:00Z">
              <w:tcPr>
                <w:tcW w:w="1559" w:type="dxa"/>
                <w:shd w:val="clear" w:color="auto" w:fill="auto"/>
              </w:tcPr>
            </w:tcPrChange>
          </w:tcPr>
          <w:p w14:paraId="752E22A6" w14:textId="77777777" w:rsidR="00B84FA1" w:rsidRPr="003F17AE" w:rsidRDefault="00B84FA1" w:rsidP="000A77CE">
            <w:pPr>
              <w:keepNext/>
              <w:spacing w:before="40" w:after="40"/>
              <w:rPr>
                <w:lang w:eastAsia="ja-JP"/>
              </w:rPr>
            </w:pPr>
            <w:r w:rsidRPr="003F17AE">
              <w:rPr>
                <w:lang w:eastAsia="ja-JP"/>
              </w:rPr>
              <w:t>6</w:t>
            </w:r>
          </w:p>
        </w:tc>
        <w:tc>
          <w:tcPr>
            <w:tcW w:w="1279" w:type="dxa"/>
            <w:shd w:val="clear" w:color="auto" w:fill="auto"/>
            <w:tcPrChange w:id="298" w:author="Arianne T. Hinds" w:date="2012-07-09T10:39:00Z">
              <w:tcPr>
                <w:tcW w:w="1279" w:type="dxa"/>
                <w:shd w:val="clear" w:color="auto" w:fill="auto"/>
              </w:tcPr>
            </w:tcPrChange>
          </w:tcPr>
          <w:p w14:paraId="05F437BD" w14:textId="77777777" w:rsidR="00B84FA1" w:rsidRPr="003F17AE" w:rsidRDefault="00B84FA1" w:rsidP="000A77CE">
            <w:pPr>
              <w:keepNext/>
              <w:spacing w:before="40" w:after="40"/>
              <w:rPr>
                <w:lang w:eastAsia="ja-JP"/>
              </w:rPr>
            </w:pPr>
            <w:r w:rsidRPr="003F17AE">
              <w:rPr>
                <w:rFonts w:hint="eastAsia"/>
                <w:lang w:eastAsia="ja-JP"/>
              </w:rPr>
              <w:t>30,000</w:t>
            </w:r>
          </w:p>
        </w:tc>
      </w:tr>
      <w:tr w:rsidR="00B84FA1" w:rsidRPr="003F17AE" w14:paraId="722A3407" w14:textId="77777777" w:rsidTr="009B7DAA">
        <w:trPr>
          <w:jc w:val="center"/>
          <w:trPrChange w:id="299" w:author="Arianne T. Hinds" w:date="2012-07-09T10:39:00Z">
            <w:trPr>
              <w:jc w:val="center"/>
            </w:trPr>
          </w:trPrChange>
        </w:trPr>
        <w:tc>
          <w:tcPr>
            <w:tcW w:w="783" w:type="dxa"/>
            <w:tcPrChange w:id="300" w:author="Arianne T. Hinds" w:date="2012-07-09T10:39:00Z">
              <w:tcPr>
                <w:tcW w:w="783" w:type="dxa"/>
              </w:tcPr>
            </w:tcPrChange>
          </w:tcPr>
          <w:p w14:paraId="129EE8BC" w14:textId="77777777" w:rsidR="00B84FA1" w:rsidRPr="003F17AE" w:rsidRDefault="00B84FA1" w:rsidP="000A77CE">
            <w:pPr>
              <w:keepNext/>
              <w:spacing w:before="40" w:after="40"/>
              <w:rPr>
                <w:lang w:eastAsia="ja-JP"/>
              </w:rPr>
            </w:pPr>
            <w:r w:rsidRPr="003F17AE">
              <w:rPr>
                <w:rFonts w:hint="eastAsia"/>
                <w:b/>
                <w:lang w:eastAsia="ja-JP"/>
              </w:rPr>
              <w:t>4</w:t>
            </w:r>
            <w:r w:rsidRPr="003F17AE">
              <w:rPr>
                <w:b/>
                <w:lang w:eastAsia="ja-JP"/>
              </w:rPr>
              <w:t>.2</w:t>
            </w:r>
          </w:p>
        </w:tc>
        <w:tc>
          <w:tcPr>
            <w:tcW w:w="1604" w:type="dxa"/>
            <w:shd w:val="clear" w:color="auto" w:fill="auto"/>
            <w:tcPrChange w:id="301" w:author="Arianne T. Hinds" w:date="2012-07-09T10:39:00Z">
              <w:tcPr>
                <w:tcW w:w="1446" w:type="dxa"/>
                <w:shd w:val="clear" w:color="auto" w:fill="auto"/>
              </w:tcPr>
            </w:tcPrChange>
          </w:tcPr>
          <w:p w14:paraId="75532C6A" w14:textId="77777777" w:rsidR="00B84FA1" w:rsidRPr="003F17AE" w:rsidRDefault="00B84FA1" w:rsidP="000A77CE">
            <w:pPr>
              <w:keepNext/>
              <w:spacing w:before="40" w:after="40"/>
              <w:rPr>
                <w:lang w:eastAsia="ja-JP"/>
              </w:rPr>
            </w:pPr>
            <w:r w:rsidRPr="003F17AE">
              <w:rPr>
                <w:rFonts w:hint="eastAsia"/>
                <w:lang w:eastAsia="ja-JP"/>
              </w:rPr>
              <w:t>133,693,440</w:t>
            </w:r>
          </w:p>
        </w:tc>
        <w:tc>
          <w:tcPr>
            <w:tcW w:w="1217" w:type="dxa"/>
            <w:shd w:val="clear" w:color="auto" w:fill="auto"/>
            <w:tcPrChange w:id="302" w:author="Arianne T. Hinds" w:date="2012-07-09T10:39:00Z">
              <w:tcPr>
                <w:tcW w:w="1375" w:type="dxa"/>
                <w:shd w:val="clear" w:color="auto" w:fill="auto"/>
              </w:tcPr>
            </w:tcPrChange>
          </w:tcPr>
          <w:p w14:paraId="12DBE096" w14:textId="77777777" w:rsidR="00B84FA1" w:rsidRPr="003F17AE" w:rsidRDefault="00B84FA1" w:rsidP="000A77CE">
            <w:pPr>
              <w:keepNext/>
              <w:spacing w:before="40" w:after="40"/>
              <w:rPr>
                <w:lang w:eastAsia="ja-JP"/>
              </w:rPr>
            </w:pPr>
            <w:r w:rsidRPr="003F17AE">
              <w:rPr>
                <w:rFonts w:hint="eastAsia"/>
                <w:lang w:eastAsia="ja-JP"/>
              </w:rPr>
              <w:t>2,228,224</w:t>
            </w:r>
          </w:p>
        </w:tc>
        <w:tc>
          <w:tcPr>
            <w:tcW w:w="1276" w:type="dxa"/>
            <w:shd w:val="clear" w:color="auto" w:fill="auto"/>
            <w:tcPrChange w:id="303" w:author="Arianne T. Hinds" w:date="2012-07-09T10:39:00Z">
              <w:tcPr>
                <w:tcW w:w="1276" w:type="dxa"/>
                <w:shd w:val="clear" w:color="auto" w:fill="auto"/>
              </w:tcPr>
            </w:tcPrChange>
          </w:tcPr>
          <w:p w14:paraId="18439A8F" w14:textId="77777777" w:rsidR="00B84FA1" w:rsidRPr="003F17AE" w:rsidRDefault="00B84FA1" w:rsidP="000A77CE">
            <w:pPr>
              <w:keepNext/>
              <w:spacing w:before="40" w:after="40"/>
              <w:rPr>
                <w:lang w:eastAsia="ja-JP"/>
              </w:rPr>
            </w:pPr>
            <w:r w:rsidRPr="003F17AE">
              <w:rPr>
                <w:lang w:eastAsia="ja-JP"/>
              </w:rPr>
              <w:t>30</w:t>
            </w:r>
            <w:r w:rsidRPr="003F17AE">
              <w:rPr>
                <w:rFonts w:hint="eastAsia"/>
                <w:lang w:eastAsia="ja-JP"/>
              </w:rPr>
              <w:t>,000</w:t>
            </w:r>
          </w:p>
        </w:tc>
        <w:tc>
          <w:tcPr>
            <w:tcW w:w="1556" w:type="dxa"/>
            <w:shd w:val="clear" w:color="auto" w:fill="auto"/>
            <w:tcPrChange w:id="304" w:author="Arianne T. Hinds" w:date="2012-07-09T10:39:00Z">
              <w:tcPr>
                <w:tcW w:w="1556" w:type="dxa"/>
                <w:shd w:val="clear" w:color="auto" w:fill="auto"/>
              </w:tcPr>
            </w:tcPrChange>
          </w:tcPr>
          <w:p w14:paraId="748D1F09" w14:textId="77777777" w:rsidR="00B84FA1" w:rsidRPr="003F17AE" w:rsidRDefault="00B84FA1" w:rsidP="000A77CE">
            <w:pPr>
              <w:keepNext/>
              <w:spacing w:before="40" w:after="40"/>
              <w:rPr>
                <w:lang w:eastAsia="ja-JP"/>
              </w:rPr>
            </w:pPr>
            <w:r w:rsidRPr="003F17AE">
              <w:rPr>
                <w:rFonts w:hint="eastAsia"/>
                <w:lang w:eastAsia="ja-JP"/>
              </w:rPr>
              <w:t>4</w:t>
            </w:r>
          </w:p>
        </w:tc>
        <w:tc>
          <w:tcPr>
            <w:tcW w:w="1559" w:type="dxa"/>
            <w:shd w:val="clear" w:color="auto" w:fill="auto"/>
            <w:tcPrChange w:id="305" w:author="Arianne T. Hinds" w:date="2012-07-09T10:39:00Z">
              <w:tcPr>
                <w:tcW w:w="1559" w:type="dxa"/>
                <w:shd w:val="clear" w:color="auto" w:fill="auto"/>
              </w:tcPr>
            </w:tcPrChange>
          </w:tcPr>
          <w:p w14:paraId="64EC9A39" w14:textId="77777777" w:rsidR="00B84FA1" w:rsidRPr="003F17AE" w:rsidRDefault="00B84FA1" w:rsidP="000A77CE">
            <w:pPr>
              <w:keepNext/>
              <w:spacing w:before="40" w:after="40"/>
              <w:rPr>
                <w:lang w:eastAsia="ja-JP"/>
              </w:rPr>
            </w:pPr>
            <w:r w:rsidRPr="003F17AE">
              <w:rPr>
                <w:lang w:eastAsia="ja-JP"/>
              </w:rPr>
              <w:t>6</w:t>
            </w:r>
          </w:p>
        </w:tc>
        <w:tc>
          <w:tcPr>
            <w:tcW w:w="1279" w:type="dxa"/>
            <w:shd w:val="clear" w:color="auto" w:fill="auto"/>
            <w:tcPrChange w:id="306" w:author="Arianne T. Hinds" w:date="2012-07-09T10:39:00Z">
              <w:tcPr>
                <w:tcW w:w="1279" w:type="dxa"/>
                <w:shd w:val="clear" w:color="auto" w:fill="auto"/>
              </w:tcPr>
            </w:tcPrChange>
          </w:tcPr>
          <w:p w14:paraId="63E56395" w14:textId="77777777" w:rsidR="00B84FA1" w:rsidRPr="003F17AE" w:rsidRDefault="00B84FA1" w:rsidP="000A77CE">
            <w:pPr>
              <w:keepNext/>
              <w:spacing w:before="40" w:after="40"/>
              <w:rPr>
                <w:lang w:eastAsia="ja-JP"/>
              </w:rPr>
            </w:pPr>
            <w:r w:rsidRPr="003F17AE">
              <w:rPr>
                <w:lang w:eastAsia="ja-JP"/>
              </w:rPr>
              <w:t>30</w:t>
            </w:r>
            <w:r w:rsidRPr="003F17AE">
              <w:rPr>
                <w:rFonts w:hint="eastAsia"/>
                <w:lang w:eastAsia="ja-JP"/>
              </w:rPr>
              <w:t>,000</w:t>
            </w:r>
          </w:p>
        </w:tc>
      </w:tr>
      <w:tr w:rsidR="00B84FA1" w:rsidRPr="003F17AE" w14:paraId="47FD51C8" w14:textId="77777777" w:rsidTr="009B7DAA">
        <w:trPr>
          <w:jc w:val="center"/>
          <w:trPrChange w:id="307" w:author="Arianne T. Hinds" w:date="2012-07-09T10:39:00Z">
            <w:trPr>
              <w:jc w:val="center"/>
            </w:trPr>
          </w:trPrChange>
        </w:trPr>
        <w:tc>
          <w:tcPr>
            <w:tcW w:w="783" w:type="dxa"/>
            <w:tcPrChange w:id="308" w:author="Arianne T. Hinds" w:date="2012-07-09T10:39:00Z">
              <w:tcPr>
                <w:tcW w:w="783" w:type="dxa"/>
              </w:tcPr>
            </w:tcPrChange>
          </w:tcPr>
          <w:p w14:paraId="581AD5C5" w14:textId="77777777" w:rsidR="00B84FA1" w:rsidRPr="003F17AE" w:rsidRDefault="00B84FA1" w:rsidP="000A77CE">
            <w:pPr>
              <w:keepNext/>
              <w:spacing w:before="40" w:after="40"/>
              <w:rPr>
                <w:lang w:eastAsia="ja-JP"/>
              </w:rPr>
            </w:pPr>
            <w:r w:rsidRPr="003F17AE">
              <w:rPr>
                <w:rFonts w:hint="eastAsia"/>
                <w:b/>
                <w:lang w:eastAsia="ja-JP"/>
              </w:rPr>
              <w:t>4</w:t>
            </w:r>
            <w:r w:rsidRPr="003F17AE">
              <w:rPr>
                <w:b/>
                <w:lang w:eastAsia="ja-JP"/>
              </w:rPr>
              <w:t>.3</w:t>
            </w:r>
          </w:p>
        </w:tc>
        <w:tc>
          <w:tcPr>
            <w:tcW w:w="1604" w:type="dxa"/>
            <w:shd w:val="clear" w:color="auto" w:fill="auto"/>
            <w:tcPrChange w:id="309" w:author="Arianne T. Hinds" w:date="2012-07-09T10:39:00Z">
              <w:tcPr>
                <w:tcW w:w="1446" w:type="dxa"/>
                <w:shd w:val="clear" w:color="auto" w:fill="auto"/>
              </w:tcPr>
            </w:tcPrChange>
          </w:tcPr>
          <w:p w14:paraId="1887CFB2" w14:textId="77777777" w:rsidR="00B84FA1" w:rsidRPr="003F17AE" w:rsidRDefault="00B84FA1" w:rsidP="000A77CE">
            <w:pPr>
              <w:keepNext/>
              <w:spacing w:before="40" w:after="40"/>
              <w:rPr>
                <w:lang w:eastAsia="ja-JP"/>
              </w:rPr>
            </w:pPr>
            <w:r w:rsidRPr="003F17AE">
              <w:rPr>
                <w:rFonts w:hint="eastAsia"/>
                <w:lang w:eastAsia="ja-JP"/>
              </w:rPr>
              <w:t>133,693,440</w:t>
            </w:r>
          </w:p>
        </w:tc>
        <w:tc>
          <w:tcPr>
            <w:tcW w:w="1217" w:type="dxa"/>
            <w:shd w:val="clear" w:color="auto" w:fill="auto"/>
            <w:tcPrChange w:id="310" w:author="Arianne T. Hinds" w:date="2012-07-09T10:39:00Z">
              <w:tcPr>
                <w:tcW w:w="1375" w:type="dxa"/>
                <w:shd w:val="clear" w:color="auto" w:fill="auto"/>
              </w:tcPr>
            </w:tcPrChange>
          </w:tcPr>
          <w:p w14:paraId="2D378D12" w14:textId="77777777" w:rsidR="00B84FA1" w:rsidRPr="003F17AE" w:rsidRDefault="00B84FA1" w:rsidP="000A77CE">
            <w:pPr>
              <w:keepNext/>
              <w:spacing w:before="40" w:after="40"/>
              <w:rPr>
                <w:lang w:eastAsia="ja-JP"/>
              </w:rPr>
            </w:pPr>
            <w:r w:rsidRPr="003F17AE">
              <w:rPr>
                <w:rFonts w:hint="eastAsia"/>
                <w:lang w:eastAsia="ja-JP"/>
              </w:rPr>
              <w:t>2,228,224</w:t>
            </w:r>
          </w:p>
        </w:tc>
        <w:tc>
          <w:tcPr>
            <w:tcW w:w="1276" w:type="dxa"/>
            <w:shd w:val="clear" w:color="auto" w:fill="auto"/>
            <w:tcPrChange w:id="311" w:author="Arianne T. Hinds" w:date="2012-07-09T10:39:00Z">
              <w:tcPr>
                <w:tcW w:w="1276" w:type="dxa"/>
                <w:shd w:val="clear" w:color="auto" w:fill="auto"/>
              </w:tcPr>
            </w:tcPrChange>
          </w:tcPr>
          <w:p w14:paraId="472BC83A" w14:textId="77777777" w:rsidR="00B84FA1" w:rsidRPr="003F17AE" w:rsidRDefault="00B84FA1" w:rsidP="000A77CE">
            <w:pPr>
              <w:keepNext/>
              <w:spacing w:before="40" w:after="40"/>
              <w:rPr>
                <w:lang w:eastAsia="ja-JP"/>
              </w:rPr>
            </w:pPr>
            <w:r w:rsidRPr="003F17AE">
              <w:rPr>
                <w:lang w:eastAsia="ja-JP"/>
              </w:rPr>
              <w:t>5</w:t>
            </w:r>
            <w:r w:rsidRPr="003F17AE">
              <w:rPr>
                <w:rFonts w:hint="eastAsia"/>
                <w:lang w:eastAsia="ja-JP"/>
              </w:rPr>
              <w:t>0,000</w:t>
            </w:r>
          </w:p>
        </w:tc>
        <w:tc>
          <w:tcPr>
            <w:tcW w:w="1556" w:type="dxa"/>
            <w:shd w:val="clear" w:color="auto" w:fill="auto"/>
            <w:tcPrChange w:id="312" w:author="Arianne T. Hinds" w:date="2012-07-09T10:39:00Z">
              <w:tcPr>
                <w:tcW w:w="1556" w:type="dxa"/>
                <w:shd w:val="clear" w:color="auto" w:fill="auto"/>
              </w:tcPr>
            </w:tcPrChange>
          </w:tcPr>
          <w:p w14:paraId="75AD26FE" w14:textId="77777777" w:rsidR="00B84FA1" w:rsidRPr="003F17AE" w:rsidRDefault="00B84FA1" w:rsidP="000A77CE">
            <w:pPr>
              <w:keepNext/>
              <w:spacing w:before="40" w:after="40"/>
              <w:rPr>
                <w:lang w:eastAsia="ja-JP"/>
              </w:rPr>
            </w:pPr>
            <w:r w:rsidRPr="003F17AE">
              <w:rPr>
                <w:rFonts w:hint="eastAsia"/>
                <w:lang w:eastAsia="ja-JP"/>
              </w:rPr>
              <w:t>4</w:t>
            </w:r>
          </w:p>
        </w:tc>
        <w:tc>
          <w:tcPr>
            <w:tcW w:w="1559" w:type="dxa"/>
            <w:shd w:val="clear" w:color="auto" w:fill="auto"/>
            <w:tcPrChange w:id="313" w:author="Arianne T. Hinds" w:date="2012-07-09T10:39:00Z">
              <w:tcPr>
                <w:tcW w:w="1559" w:type="dxa"/>
                <w:shd w:val="clear" w:color="auto" w:fill="auto"/>
              </w:tcPr>
            </w:tcPrChange>
          </w:tcPr>
          <w:p w14:paraId="0EBDDAE2" w14:textId="77777777" w:rsidR="00B84FA1" w:rsidRPr="003F17AE" w:rsidRDefault="00B84FA1" w:rsidP="000A77CE">
            <w:pPr>
              <w:keepNext/>
              <w:spacing w:before="40" w:after="40"/>
              <w:rPr>
                <w:lang w:eastAsia="ja-JP"/>
              </w:rPr>
            </w:pPr>
            <w:r w:rsidRPr="003F17AE">
              <w:rPr>
                <w:lang w:eastAsia="ja-JP"/>
              </w:rPr>
              <w:t>6</w:t>
            </w:r>
          </w:p>
        </w:tc>
        <w:tc>
          <w:tcPr>
            <w:tcW w:w="1279" w:type="dxa"/>
            <w:shd w:val="clear" w:color="auto" w:fill="auto"/>
            <w:tcPrChange w:id="314" w:author="Arianne T. Hinds" w:date="2012-07-09T10:39:00Z">
              <w:tcPr>
                <w:tcW w:w="1279" w:type="dxa"/>
                <w:shd w:val="clear" w:color="auto" w:fill="auto"/>
              </w:tcPr>
            </w:tcPrChange>
          </w:tcPr>
          <w:p w14:paraId="2482C647" w14:textId="77777777" w:rsidR="00B84FA1" w:rsidRPr="003F17AE" w:rsidRDefault="00B84FA1" w:rsidP="000A77CE">
            <w:pPr>
              <w:keepNext/>
              <w:spacing w:before="40" w:after="40"/>
              <w:rPr>
                <w:lang w:eastAsia="ja-JP"/>
              </w:rPr>
            </w:pPr>
            <w:r w:rsidRPr="003F17AE">
              <w:rPr>
                <w:lang w:eastAsia="ja-JP"/>
              </w:rPr>
              <w:t>5</w:t>
            </w:r>
            <w:r w:rsidRPr="003F17AE">
              <w:rPr>
                <w:rFonts w:hint="eastAsia"/>
                <w:lang w:eastAsia="ja-JP"/>
              </w:rPr>
              <w:t>0,000</w:t>
            </w:r>
          </w:p>
        </w:tc>
      </w:tr>
      <w:tr w:rsidR="00B84FA1" w:rsidRPr="003F17AE" w14:paraId="3B5C750F" w14:textId="77777777" w:rsidTr="009B7DAA">
        <w:trPr>
          <w:jc w:val="center"/>
          <w:trPrChange w:id="315" w:author="Arianne T. Hinds" w:date="2012-07-09T10:39:00Z">
            <w:trPr>
              <w:jc w:val="center"/>
            </w:trPr>
          </w:trPrChange>
        </w:trPr>
        <w:tc>
          <w:tcPr>
            <w:tcW w:w="783" w:type="dxa"/>
            <w:tcPrChange w:id="316" w:author="Arianne T. Hinds" w:date="2012-07-09T10:39:00Z">
              <w:tcPr>
                <w:tcW w:w="783" w:type="dxa"/>
              </w:tcPr>
            </w:tcPrChange>
          </w:tcPr>
          <w:p w14:paraId="5C374424" w14:textId="77777777" w:rsidR="00B84FA1" w:rsidRPr="003F17AE" w:rsidRDefault="00B84FA1" w:rsidP="000A77CE">
            <w:pPr>
              <w:keepNext/>
              <w:spacing w:before="40" w:after="40"/>
              <w:rPr>
                <w:lang w:eastAsia="ja-JP"/>
              </w:rPr>
            </w:pPr>
            <w:r w:rsidRPr="003F17AE">
              <w:rPr>
                <w:rFonts w:hint="eastAsia"/>
                <w:b/>
                <w:lang w:eastAsia="ja-JP"/>
              </w:rPr>
              <w:t>5</w:t>
            </w:r>
          </w:p>
        </w:tc>
        <w:tc>
          <w:tcPr>
            <w:tcW w:w="1604" w:type="dxa"/>
            <w:shd w:val="clear" w:color="auto" w:fill="auto"/>
            <w:tcPrChange w:id="317" w:author="Arianne T. Hinds" w:date="2012-07-09T10:39:00Z">
              <w:tcPr>
                <w:tcW w:w="1446" w:type="dxa"/>
                <w:shd w:val="clear" w:color="auto" w:fill="auto"/>
              </w:tcPr>
            </w:tcPrChange>
          </w:tcPr>
          <w:p w14:paraId="4F3DF4CA" w14:textId="77777777" w:rsidR="00B84FA1" w:rsidRPr="003F17AE" w:rsidRDefault="00B84FA1" w:rsidP="000A77CE">
            <w:pPr>
              <w:keepNext/>
              <w:spacing w:before="40" w:after="40"/>
              <w:rPr>
                <w:lang w:eastAsia="ja-JP"/>
              </w:rPr>
            </w:pPr>
            <w:r w:rsidRPr="003F17AE">
              <w:rPr>
                <w:lang w:eastAsia="ja-JP"/>
              </w:rPr>
              <w:t>267,386,880</w:t>
            </w:r>
          </w:p>
        </w:tc>
        <w:tc>
          <w:tcPr>
            <w:tcW w:w="1217" w:type="dxa"/>
            <w:shd w:val="clear" w:color="auto" w:fill="auto"/>
            <w:tcPrChange w:id="318" w:author="Arianne T. Hinds" w:date="2012-07-09T10:39:00Z">
              <w:tcPr>
                <w:tcW w:w="1375" w:type="dxa"/>
                <w:shd w:val="clear" w:color="auto" w:fill="auto"/>
              </w:tcPr>
            </w:tcPrChange>
          </w:tcPr>
          <w:p w14:paraId="16E4CFD0" w14:textId="77777777" w:rsidR="00B84FA1" w:rsidRPr="003F17AE" w:rsidRDefault="00B84FA1" w:rsidP="000A77CE">
            <w:pPr>
              <w:keepNext/>
              <w:spacing w:before="40" w:after="40"/>
              <w:rPr>
                <w:lang w:eastAsia="ja-JP"/>
              </w:rPr>
            </w:pPr>
            <w:r w:rsidRPr="003F17AE">
              <w:rPr>
                <w:lang w:eastAsia="ja-JP"/>
              </w:rPr>
              <w:t>8,912,896</w:t>
            </w:r>
          </w:p>
        </w:tc>
        <w:tc>
          <w:tcPr>
            <w:tcW w:w="1276" w:type="dxa"/>
            <w:shd w:val="clear" w:color="auto" w:fill="auto"/>
            <w:tcPrChange w:id="319" w:author="Arianne T. Hinds" w:date="2012-07-09T10:39:00Z">
              <w:tcPr>
                <w:tcW w:w="1276" w:type="dxa"/>
                <w:shd w:val="clear" w:color="auto" w:fill="auto"/>
              </w:tcPr>
            </w:tcPrChange>
          </w:tcPr>
          <w:p w14:paraId="63051DA6" w14:textId="77777777" w:rsidR="00B84FA1" w:rsidRPr="003F17AE" w:rsidRDefault="00B84FA1" w:rsidP="000A77CE">
            <w:pPr>
              <w:keepNext/>
              <w:spacing w:before="40" w:after="40"/>
              <w:rPr>
                <w:lang w:eastAsia="ja-JP"/>
              </w:rPr>
            </w:pPr>
            <w:r w:rsidRPr="003F17AE">
              <w:rPr>
                <w:lang w:eastAsia="ja-JP"/>
              </w:rPr>
              <w:t>5</w:t>
            </w:r>
            <w:r w:rsidRPr="003F17AE">
              <w:rPr>
                <w:rFonts w:hint="eastAsia"/>
                <w:lang w:eastAsia="ja-JP"/>
              </w:rPr>
              <w:t>0,000</w:t>
            </w:r>
          </w:p>
        </w:tc>
        <w:tc>
          <w:tcPr>
            <w:tcW w:w="1556" w:type="dxa"/>
            <w:shd w:val="clear" w:color="auto" w:fill="auto"/>
            <w:tcPrChange w:id="320" w:author="Arianne T. Hinds" w:date="2012-07-09T10:39:00Z">
              <w:tcPr>
                <w:tcW w:w="1556" w:type="dxa"/>
                <w:shd w:val="clear" w:color="auto" w:fill="auto"/>
              </w:tcPr>
            </w:tcPrChange>
          </w:tcPr>
          <w:p w14:paraId="564F6742" w14:textId="77777777" w:rsidR="00B84FA1" w:rsidRPr="003F17AE" w:rsidRDefault="00B84FA1" w:rsidP="000A77CE">
            <w:pPr>
              <w:keepNext/>
              <w:spacing w:before="40" w:after="40"/>
              <w:rPr>
                <w:lang w:eastAsia="ja-JP"/>
              </w:rPr>
            </w:pPr>
            <w:r w:rsidRPr="003F17AE">
              <w:rPr>
                <w:lang w:eastAsia="ja-JP"/>
              </w:rPr>
              <w:t>6</w:t>
            </w:r>
          </w:p>
        </w:tc>
        <w:tc>
          <w:tcPr>
            <w:tcW w:w="1559" w:type="dxa"/>
            <w:shd w:val="clear" w:color="auto" w:fill="auto"/>
            <w:tcPrChange w:id="321" w:author="Arianne T. Hinds" w:date="2012-07-09T10:39:00Z">
              <w:tcPr>
                <w:tcW w:w="1559" w:type="dxa"/>
                <w:shd w:val="clear" w:color="auto" w:fill="auto"/>
              </w:tcPr>
            </w:tcPrChange>
          </w:tcPr>
          <w:p w14:paraId="3F3935C7" w14:textId="77777777" w:rsidR="00B84FA1" w:rsidRPr="003F17AE" w:rsidRDefault="00B84FA1" w:rsidP="000A77CE">
            <w:pPr>
              <w:keepNext/>
              <w:spacing w:before="40" w:after="40"/>
              <w:rPr>
                <w:lang w:eastAsia="ja-JP"/>
              </w:rPr>
            </w:pPr>
            <w:r w:rsidRPr="003F17AE">
              <w:rPr>
                <w:lang w:eastAsia="ja-JP"/>
              </w:rPr>
              <w:t>6</w:t>
            </w:r>
          </w:p>
        </w:tc>
        <w:tc>
          <w:tcPr>
            <w:tcW w:w="1279" w:type="dxa"/>
            <w:shd w:val="clear" w:color="auto" w:fill="auto"/>
            <w:tcPrChange w:id="322" w:author="Arianne T. Hinds" w:date="2012-07-09T10:39:00Z">
              <w:tcPr>
                <w:tcW w:w="1279" w:type="dxa"/>
                <w:shd w:val="clear" w:color="auto" w:fill="auto"/>
              </w:tcPr>
            </w:tcPrChange>
          </w:tcPr>
          <w:p w14:paraId="10D0F53A" w14:textId="77777777" w:rsidR="00B84FA1" w:rsidRPr="003F17AE" w:rsidRDefault="00B84FA1" w:rsidP="000A77CE">
            <w:pPr>
              <w:keepNext/>
              <w:spacing w:before="40" w:after="40"/>
              <w:rPr>
                <w:lang w:eastAsia="ja-JP"/>
              </w:rPr>
            </w:pPr>
            <w:r w:rsidRPr="003F17AE">
              <w:rPr>
                <w:lang w:eastAsia="ja-JP"/>
              </w:rPr>
              <w:t>5</w:t>
            </w:r>
            <w:r w:rsidRPr="003F17AE">
              <w:rPr>
                <w:rFonts w:hint="eastAsia"/>
                <w:lang w:eastAsia="ja-JP"/>
              </w:rPr>
              <w:t>0,000</w:t>
            </w:r>
          </w:p>
        </w:tc>
      </w:tr>
      <w:tr w:rsidR="00B84FA1" w:rsidRPr="003F17AE" w14:paraId="2D9E91A0" w14:textId="77777777" w:rsidTr="009B7DAA">
        <w:trPr>
          <w:jc w:val="center"/>
          <w:trPrChange w:id="323" w:author="Arianne T. Hinds" w:date="2012-07-09T10:39:00Z">
            <w:trPr>
              <w:jc w:val="center"/>
            </w:trPr>
          </w:trPrChange>
        </w:trPr>
        <w:tc>
          <w:tcPr>
            <w:tcW w:w="783" w:type="dxa"/>
            <w:tcPrChange w:id="324" w:author="Arianne T. Hinds" w:date="2012-07-09T10:39:00Z">
              <w:tcPr>
                <w:tcW w:w="783" w:type="dxa"/>
              </w:tcPr>
            </w:tcPrChange>
          </w:tcPr>
          <w:p w14:paraId="650382C2" w14:textId="77777777" w:rsidR="00B84FA1" w:rsidRPr="003F17AE" w:rsidRDefault="00B84FA1" w:rsidP="000A77CE">
            <w:pPr>
              <w:keepNext/>
              <w:spacing w:before="40" w:after="40"/>
              <w:rPr>
                <w:lang w:eastAsia="ja-JP"/>
              </w:rPr>
            </w:pPr>
            <w:r w:rsidRPr="003F17AE">
              <w:rPr>
                <w:rFonts w:hint="eastAsia"/>
                <w:b/>
                <w:lang w:eastAsia="ja-JP"/>
              </w:rPr>
              <w:t>5</w:t>
            </w:r>
            <w:r w:rsidRPr="003F17AE">
              <w:rPr>
                <w:b/>
                <w:lang w:eastAsia="ja-JP"/>
              </w:rPr>
              <w:t>.1</w:t>
            </w:r>
          </w:p>
        </w:tc>
        <w:tc>
          <w:tcPr>
            <w:tcW w:w="1604" w:type="dxa"/>
            <w:shd w:val="clear" w:color="auto" w:fill="auto"/>
            <w:tcPrChange w:id="325" w:author="Arianne T. Hinds" w:date="2012-07-09T10:39:00Z">
              <w:tcPr>
                <w:tcW w:w="1446" w:type="dxa"/>
                <w:shd w:val="clear" w:color="auto" w:fill="auto"/>
              </w:tcPr>
            </w:tcPrChange>
          </w:tcPr>
          <w:p w14:paraId="52BC432A" w14:textId="77777777" w:rsidR="00B84FA1" w:rsidRPr="003F17AE" w:rsidRDefault="00B84FA1" w:rsidP="000A77CE">
            <w:pPr>
              <w:keepNext/>
              <w:spacing w:before="40" w:after="40"/>
              <w:rPr>
                <w:lang w:eastAsia="ja-JP"/>
              </w:rPr>
            </w:pPr>
            <w:r w:rsidRPr="003F17AE">
              <w:rPr>
                <w:lang w:eastAsia="ja-JP"/>
              </w:rPr>
              <w:t>267,386,880</w:t>
            </w:r>
          </w:p>
        </w:tc>
        <w:tc>
          <w:tcPr>
            <w:tcW w:w="1217" w:type="dxa"/>
            <w:shd w:val="clear" w:color="auto" w:fill="auto"/>
            <w:tcPrChange w:id="326" w:author="Arianne T. Hinds" w:date="2012-07-09T10:39:00Z">
              <w:tcPr>
                <w:tcW w:w="1375" w:type="dxa"/>
                <w:shd w:val="clear" w:color="auto" w:fill="auto"/>
              </w:tcPr>
            </w:tcPrChange>
          </w:tcPr>
          <w:p w14:paraId="1B69714F" w14:textId="77777777" w:rsidR="00B84FA1" w:rsidRPr="003F17AE" w:rsidRDefault="00B84FA1" w:rsidP="000A77CE">
            <w:pPr>
              <w:keepNext/>
              <w:spacing w:before="40" w:after="40"/>
              <w:rPr>
                <w:lang w:eastAsia="ja-JP"/>
              </w:rPr>
            </w:pPr>
            <w:r w:rsidRPr="003F17AE">
              <w:rPr>
                <w:lang w:eastAsia="ja-JP"/>
              </w:rPr>
              <w:t>8,912,896</w:t>
            </w:r>
          </w:p>
        </w:tc>
        <w:tc>
          <w:tcPr>
            <w:tcW w:w="1276" w:type="dxa"/>
            <w:shd w:val="clear" w:color="auto" w:fill="auto"/>
            <w:tcPrChange w:id="327" w:author="Arianne T. Hinds" w:date="2012-07-09T10:39:00Z">
              <w:tcPr>
                <w:tcW w:w="1276" w:type="dxa"/>
                <w:shd w:val="clear" w:color="auto" w:fill="auto"/>
              </w:tcPr>
            </w:tcPrChange>
          </w:tcPr>
          <w:p w14:paraId="372CAF61" w14:textId="77777777" w:rsidR="00B84FA1" w:rsidRPr="003F17AE" w:rsidRDefault="00B84FA1" w:rsidP="000A77CE">
            <w:pPr>
              <w:keepNext/>
              <w:spacing w:before="40" w:after="40"/>
              <w:rPr>
                <w:lang w:eastAsia="ja-JP"/>
              </w:rPr>
            </w:pPr>
            <w:r w:rsidRPr="003F17AE">
              <w:rPr>
                <w:rFonts w:hint="eastAsia"/>
                <w:lang w:eastAsia="ja-JP"/>
              </w:rPr>
              <w:t>100,000</w:t>
            </w:r>
          </w:p>
        </w:tc>
        <w:tc>
          <w:tcPr>
            <w:tcW w:w="1556" w:type="dxa"/>
            <w:shd w:val="clear" w:color="auto" w:fill="auto"/>
            <w:tcPrChange w:id="328" w:author="Arianne T. Hinds" w:date="2012-07-09T10:39:00Z">
              <w:tcPr>
                <w:tcW w:w="1556" w:type="dxa"/>
                <w:shd w:val="clear" w:color="auto" w:fill="auto"/>
              </w:tcPr>
            </w:tcPrChange>
          </w:tcPr>
          <w:p w14:paraId="4850E13F" w14:textId="77777777" w:rsidR="00B84FA1" w:rsidRPr="003F17AE" w:rsidRDefault="00B84FA1" w:rsidP="000A77CE">
            <w:pPr>
              <w:keepNext/>
              <w:spacing w:before="40" w:after="40"/>
              <w:rPr>
                <w:lang w:eastAsia="ja-JP"/>
              </w:rPr>
            </w:pPr>
            <w:r w:rsidRPr="003F17AE">
              <w:rPr>
                <w:lang w:eastAsia="ja-JP"/>
              </w:rPr>
              <w:t>8</w:t>
            </w:r>
          </w:p>
        </w:tc>
        <w:tc>
          <w:tcPr>
            <w:tcW w:w="1559" w:type="dxa"/>
            <w:shd w:val="clear" w:color="auto" w:fill="auto"/>
            <w:tcPrChange w:id="329" w:author="Arianne T. Hinds" w:date="2012-07-09T10:39:00Z">
              <w:tcPr>
                <w:tcW w:w="1559" w:type="dxa"/>
                <w:shd w:val="clear" w:color="auto" w:fill="auto"/>
              </w:tcPr>
            </w:tcPrChange>
          </w:tcPr>
          <w:p w14:paraId="61DE12E3" w14:textId="77777777" w:rsidR="00B84FA1" w:rsidRPr="003F17AE" w:rsidRDefault="00B84FA1" w:rsidP="000A77CE">
            <w:pPr>
              <w:keepNext/>
              <w:spacing w:before="40" w:after="40"/>
              <w:rPr>
                <w:lang w:eastAsia="ja-JP"/>
              </w:rPr>
            </w:pPr>
            <w:r w:rsidRPr="003F17AE">
              <w:rPr>
                <w:lang w:eastAsia="ja-JP"/>
              </w:rPr>
              <w:t>6</w:t>
            </w:r>
          </w:p>
        </w:tc>
        <w:tc>
          <w:tcPr>
            <w:tcW w:w="1279" w:type="dxa"/>
            <w:shd w:val="clear" w:color="auto" w:fill="auto"/>
            <w:tcPrChange w:id="330" w:author="Arianne T. Hinds" w:date="2012-07-09T10:39:00Z">
              <w:tcPr>
                <w:tcW w:w="1279" w:type="dxa"/>
                <w:shd w:val="clear" w:color="auto" w:fill="auto"/>
              </w:tcPr>
            </w:tcPrChange>
          </w:tcPr>
          <w:p w14:paraId="1F8788FA" w14:textId="77777777" w:rsidR="00B84FA1" w:rsidRPr="003F17AE" w:rsidRDefault="00B84FA1" w:rsidP="000A77CE">
            <w:pPr>
              <w:keepNext/>
              <w:spacing w:before="40" w:after="40"/>
              <w:rPr>
                <w:lang w:eastAsia="ja-JP"/>
              </w:rPr>
            </w:pPr>
            <w:r w:rsidRPr="003F17AE">
              <w:rPr>
                <w:rFonts w:hint="eastAsia"/>
                <w:lang w:eastAsia="ja-JP"/>
              </w:rPr>
              <w:t>100,000</w:t>
            </w:r>
          </w:p>
        </w:tc>
      </w:tr>
      <w:tr w:rsidR="00B84FA1" w:rsidRPr="003F17AE" w14:paraId="028A7D32" w14:textId="77777777" w:rsidTr="009B7DAA">
        <w:trPr>
          <w:jc w:val="center"/>
          <w:trPrChange w:id="331" w:author="Arianne T. Hinds" w:date="2012-07-09T10:39:00Z">
            <w:trPr>
              <w:jc w:val="center"/>
            </w:trPr>
          </w:trPrChange>
        </w:trPr>
        <w:tc>
          <w:tcPr>
            <w:tcW w:w="783" w:type="dxa"/>
            <w:tcPrChange w:id="332" w:author="Arianne T. Hinds" w:date="2012-07-09T10:39:00Z">
              <w:tcPr>
                <w:tcW w:w="783" w:type="dxa"/>
              </w:tcPr>
            </w:tcPrChange>
          </w:tcPr>
          <w:p w14:paraId="37456072" w14:textId="77777777" w:rsidR="00B84FA1" w:rsidRPr="003F17AE" w:rsidRDefault="00B84FA1" w:rsidP="000A77CE">
            <w:pPr>
              <w:keepNext/>
              <w:spacing w:before="40" w:after="40"/>
              <w:rPr>
                <w:lang w:eastAsia="ja-JP"/>
              </w:rPr>
            </w:pPr>
            <w:r w:rsidRPr="003F17AE">
              <w:rPr>
                <w:b/>
                <w:lang w:eastAsia="ja-JP"/>
              </w:rPr>
              <w:t>5.2</w:t>
            </w:r>
          </w:p>
        </w:tc>
        <w:tc>
          <w:tcPr>
            <w:tcW w:w="1604" w:type="dxa"/>
            <w:shd w:val="clear" w:color="auto" w:fill="auto"/>
            <w:tcPrChange w:id="333" w:author="Arianne T. Hinds" w:date="2012-07-09T10:39:00Z">
              <w:tcPr>
                <w:tcW w:w="1446" w:type="dxa"/>
                <w:shd w:val="clear" w:color="auto" w:fill="auto"/>
              </w:tcPr>
            </w:tcPrChange>
          </w:tcPr>
          <w:p w14:paraId="7B91CD87" w14:textId="77777777" w:rsidR="00B84FA1" w:rsidRPr="003F17AE" w:rsidRDefault="00B84FA1" w:rsidP="000A77CE">
            <w:pPr>
              <w:keepNext/>
              <w:spacing w:before="40" w:after="40"/>
              <w:rPr>
                <w:lang w:eastAsia="ja-JP"/>
              </w:rPr>
            </w:pPr>
            <w:r w:rsidRPr="003F17AE">
              <w:rPr>
                <w:lang w:eastAsia="ja-JP"/>
              </w:rPr>
              <w:t>534,773,760</w:t>
            </w:r>
          </w:p>
        </w:tc>
        <w:tc>
          <w:tcPr>
            <w:tcW w:w="1217" w:type="dxa"/>
            <w:shd w:val="clear" w:color="auto" w:fill="auto"/>
            <w:tcPrChange w:id="334" w:author="Arianne T. Hinds" w:date="2012-07-09T10:39:00Z">
              <w:tcPr>
                <w:tcW w:w="1375" w:type="dxa"/>
                <w:shd w:val="clear" w:color="auto" w:fill="auto"/>
              </w:tcPr>
            </w:tcPrChange>
          </w:tcPr>
          <w:p w14:paraId="2386A543" w14:textId="77777777" w:rsidR="00B84FA1" w:rsidRPr="003F17AE" w:rsidRDefault="00B84FA1" w:rsidP="000A77CE">
            <w:pPr>
              <w:keepNext/>
              <w:spacing w:before="40" w:after="40"/>
              <w:rPr>
                <w:lang w:eastAsia="ja-JP"/>
              </w:rPr>
            </w:pPr>
            <w:r w:rsidRPr="003F17AE">
              <w:rPr>
                <w:lang w:eastAsia="ja-JP"/>
              </w:rPr>
              <w:t>8,912,896</w:t>
            </w:r>
          </w:p>
        </w:tc>
        <w:tc>
          <w:tcPr>
            <w:tcW w:w="1276" w:type="dxa"/>
            <w:shd w:val="clear" w:color="auto" w:fill="auto"/>
            <w:tcPrChange w:id="335" w:author="Arianne T. Hinds" w:date="2012-07-09T10:39:00Z">
              <w:tcPr>
                <w:tcW w:w="1276" w:type="dxa"/>
                <w:shd w:val="clear" w:color="auto" w:fill="auto"/>
              </w:tcPr>
            </w:tcPrChange>
          </w:tcPr>
          <w:p w14:paraId="7F7EC07F" w14:textId="77777777" w:rsidR="00B84FA1" w:rsidRPr="003F17AE" w:rsidRDefault="00B84FA1" w:rsidP="000A77CE">
            <w:pPr>
              <w:keepNext/>
              <w:spacing w:before="40" w:after="40"/>
              <w:rPr>
                <w:lang w:eastAsia="ja-JP"/>
              </w:rPr>
            </w:pPr>
            <w:r w:rsidRPr="003F17AE">
              <w:rPr>
                <w:rFonts w:hint="eastAsia"/>
                <w:lang w:eastAsia="ja-JP"/>
              </w:rPr>
              <w:t>150,000</w:t>
            </w:r>
          </w:p>
        </w:tc>
        <w:tc>
          <w:tcPr>
            <w:tcW w:w="1556" w:type="dxa"/>
            <w:shd w:val="clear" w:color="auto" w:fill="auto"/>
            <w:tcPrChange w:id="336" w:author="Arianne T. Hinds" w:date="2012-07-09T10:39:00Z">
              <w:tcPr>
                <w:tcW w:w="1556" w:type="dxa"/>
                <w:shd w:val="clear" w:color="auto" w:fill="auto"/>
              </w:tcPr>
            </w:tcPrChange>
          </w:tcPr>
          <w:p w14:paraId="3CABBB14" w14:textId="77777777" w:rsidR="00B84FA1" w:rsidRPr="003F17AE" w:rsidRDefault="00B84FA1" w:rsidP="000A77CE">
            <w:pPr>
              <w:keepNext/>
              <w:spacing w:before="40" w:after="40"/>
              <w:rPr>
                <w:lang w:eastAsia="ja-JP"/>
              </w:rPr>
            </w:pPr>
            <w:r w:rsidRPr="003F17AE">
              <w:rPr>
                <w:rFonts w:hint="eastAsia"/>
                <w:lang w:eastAsia="ja-JP"/>
              </w:rPr>
              <w:t>8</w:t>
            </w:r>
          </w:p>
        </w:tc>
        <w:tc>
          <w:tcPr>
            <w:tcW w:w="1559" w:type="dxa"/>
            <w:shd w:val="clear" w:color="auto" w:fill="auto"/>
            <w:tcPrChange w:id="337" w:author="Arianne T. Hinds" w:date="2012-07-09T10:39:00Z">
              <w:tcPr>
                <w:tcW w:w="1559" w:type="dxa"/>
                <w:shd w:val="clear" w:color="auto" w:fill="auto"/>
              </w:tcPr>
            </w:tcPrChange>
          </w:tcPr>
          <w:p w14:paraId="2334BA52" w14:textId="77777777" w:rsidR="00B84FA1" w:rsidRPr="003F17AE" w:rsidRDefault="00B84FA1" w:rsidP="000A77CE">
            <w:pPr>
              <w:keepNext/>
              <w:spacing w:before="40" w:after="40"/>
              <w:rPr>
                <w:lang w:eastAsia="ja-JP"/>
              </w:rPr>
            </w:pPr>
            <w:r w:rsidRPr="003F17AE">
              <w:rPr>
                <w:lang w:eastAsia="ja-JP"/>
              </w:rPr>
              <w:t>6</w:t>
            </w:r>
          </w:p>
        </w:tc>
        <w:tc>
          <w:tcPr>
            <w:tcW w:w="1279" w:type="dxa"/>
            <w:shd w:val="clear" w:color="auto" w:fill="auto"/>
            <w:tcPrChange w:id="338" w:author="Arianne T. Hinds" w:date="2012-07-09T10:39:00Z">
              <w:tcPr>
                <w:tcW w:w="1279" w:type="dxa"/>
                <w:shd w:val="clear" w:color="auto" w:fill="auto"/>
              </w:tcPr>
            </w:tcPrChange>
          </w:tcPr>
          <w:p w14:paraId="38DC9D47" w14:textId="77777777" w:rsidR="00B84FA1" w:rsidRPr="003F17AE" w:rsidRDefault="00B84FA1" w:rsidP="000A77CE">
            <w:pPr>
              <w:keepNext/>
              <w:spacing w:before="40" w:after="40"/>
              <w:rPr>
                <w:lang w:eastAsia="ja-JP"/>
              </w:rPr>
            </w:pPr>
            <w:r w:rsidRPr="003F17AE">
              <w:rPr>
                <w:rFonts w:hint="eastAsia"/>
                <w:lang w:eastAsia="ja-JP"/>
              </w:rPr>
              <w:t>150,000</w:t>
            </w:r>
          </w:p>
        </w:tc>
      </w:tr>
      <w:tr w:rsidR="00B84FA1" w:rsidRPr="003F17AE" w14:paraId="309E196E" w14:textId="77777777" w:rsidTr="009B7DAA">
        <w:trPr>
          <w:jc w:val="center"/>
          <w:trPrChange w:id="339" w:author="Arianne T. Hinds" w:date="2012-07-09T10:39:00Z">
            <w:trPr>
              <w:jc w:val="center"/>
            </w:trPr>
          </w:trPrChange>
        </w:trPr>
        <w:tc>
          <w:tcPr>
            <w:tcW w:w="783" w:type="dxa"/>
            <w:tcPrChange w:id="340" w:author="Arianne T. Hinds" w:date="2012-07-09T10:39:00Z">
              <w:tcPr>
                <w:tcW w:w="783" w:type="dxa"/>
              </w:tcPr>
            </w:tcPrChange>
          </w:tcPr>
          <w:p w14:paraId="15F196D2" w14:textId="77777777" w:rsidR="00B84FA1" w:rsidRPr="003F17AE" w:rsidRDefault="00B84FA1" w:rsidP="000A77CE">
            <w:pPr>
              <w:keepNext/>
              <w:spacing w:before="40" w:after="40"/>
              <w:rPr>
                <w:lang w:eastAsia="ja-JP"/>
              </w:rPr>
            </w:pPr>
            <w:r w:rsidRPr="003F17AE">
              <w:rPr>
                <w:b/>
                <w:lang w:eastAsia="ja-JP"/>
              </w:rPr>
              <w:t>6</w:t>
            </w:r>
          </w:p>
        </w:tc>
        <w:tc>
          <w:tcPr>
            <w:tcW w:w="1604" w:type="dxa"/>
            <w:shd w:val="clear" w:color="auto" w:fill="auto"/>
            <w:tcPrChange w:id="341" w:author="Arianne T. Hinds" w:date="2012-07-09T10:39:00Z">
              <w:tcPr>
                <w:tcW w:w="1446" w:type="dxa"/>
                <w:shd w:val="clear" w:color="auto" w:fill="auto"/>
              </w:tcPr>
            </w:tcPrChange>
          </w:tcPr>
          <w:p w14:paraId="7033BDD8" w14:textId="77777777" w:rsidR="00B84FA1" w:rsidRPr="003F17AE" w:rsidRDefault="00B84FA1" w:rsidP="000A77CE">
            <w:pPr>
              <w:keepNext/>
              <w:spacing w:before="40" w:after="40"/>
              <w:rPr>
                <w:lang w:eastAsia="ja-JP"/>
              </w:rPr>
            </w:pPr>
            <w:r w:rsidRPr="003F17AE">
              <w:rPr>
                <w:lang w:eastAsia="ja-JP"/>
              </w:rPr>
              <w:t>1,002,700,800</w:t>
            </w:r>
          </w:p>
        </w:tc>
        <w:tc>
          <w:tcPr>
            <w:tcW w:w="1217" w:type="dxa"/>
            <w:shd w:val="clear" w:color="auto" w:fill="auto"/>
            <w:tcPrChange w:id="342" w:author="Arianne T. Hinds" w:date="2012-07-09T10:39:00Z">
              <w:tcPr>
                <w:tcW w:w="1375" w:type="dxa"/>
                <w:shd w:val="clear" w:color="auto" w:fill="auto"/>
              </w:tcPr>
            </w:tcPrChange>
          </w:tcPr>
          <w:p w14:paraId="0C070A39" w14:textId="77777777" w:rsidR="00B84FA1" w:rsidRPr="003F17AE" w:rsidRDefault="00B84FA1" w:rsidP="000A77CE">
            <w:pPr>
              <w:keepNext/>
              <w:spacing w:before="40" w:after="40"/>
              <w:rPr>
                <w:lang w:eastAsia="ja-JP"/>
              </w:rPr>
            </w:pPr>
            <w:r w:rsidRPr="003F17AE">
              <w:rPr>
                <w:lang w:eastAsia="ja-JP"/>
              </w:rPr>
              <w:t xml:space="preserve">33,423,360 </w:t>
            </w:r>
          </w:p>
        </w:tc>
        <w:tc>
          <w:tcPr>
            <w:tcW w:w="1276" w:type="dxa"/>
            <w:shd w:val="clear" w:color="auto" w:fill="auto"/>
            <w:tcPrChange w:id="343" w:author="Arianne T. Hinds" w:date="2012-07-09T10:39:00Z">
              <w:tcPr>
                <w:tcW w:w="1276" w:type="dxa"/>
                <w:shd w:val="clear" w:color="auto" w:fill="auto"/>
              </w:tcPr>
            </w:tcPrChange>
          </w:tcPr>
          <w:p w14:paraId="051FDED7" w14:textId="77777777" w:rsidR="00B84FA1" w:rsidRPr="003F17AE" w:rsidRDefault="00B84FA1" w:rsidP="000A77CE">
            <w:pPr>
              <w:keepNext/>
              <w:spacing w:before="40" w:after="40"/>
              <w:rPr>
                <w:lang w:eastAsia="ja-JP"/>
              </w:rPr>
            </w:pPr>
            <w:r w:rsidRPr="003F17AE">
              <w:rPr>
                <w:rFonts w:hint="eastAsia"/>
                <w:lang w:eastAsia="ja-JP"/>
              </w:rPr>
              <w:t>300,000</w:t>
            </w:r>
          </w:p>
        </w:tc>
        <w:tc>
          <w:tcPr>
            <w:tcW w:w="1556" w:type="dxa"/>
            <w:shd w:val="clear" w:color="auto" w:fill="auto"/>
            <w:tcPrChange w:id="344" w:author="Arianne T. Hinds" w:date="2012-07-09T10:39:00Z">
              <w:tcPr>
                <w:tcW w:w="1556" w:type="dxa"/>
                <w:shd w:val="clear" w:color="auto" w:fill="auto"/>
              </w:tcPr>
            </w:tcPrChange>
          </w:tcPr>
          <w:p w14:paraId="32B47F13" w14:textId="77777777" w:rsidR="00B84FA1" w:rsidRPr="003F17AE" w:rsidRDefault="00B84FA1" w:rsidP="000A77CE">
            <w:pPr>
              <w:keepNext/>
              <w:spacing w:before="40" w:after="40"/>
              <w:rPr>
                <w:lang w:eastAsia="ja-JP"/>
              </w:rPr>
            </w:pPr>
            <w:r w:rsidRPr="003F17AE">
              <w:rPr>
                <w:lang w:eastAsia="ja-JP"/>
              </w:rPr>
              <w:t>8</w:t>
            </w:r>
          </w:p>
        </w:tc>
        <w:tc>
          <w:tcPr>
            <w:tcW w:w="1559" w:type="dxa"/>
            <w:shd w:val="clear" w:color="auto" w:fill="auto"/>
            <w:tcPrChange w:id="345" w:author="Arianne T. Hinds" w:date="2012-07-09T10:39:00Z">
              <w:tcPr>
                <w:tcW w:w="1559" w:type="dxa"/>
                <w:shd w:val="clear" w:color="auto" w:fill="auto"/>
              </w:tcPr>
            </w:tcPrChange>
          </w:tcPr>
          <w:p w14:paraId="517BD2BE" w14:textId="77777777" w:rsidR="00B84FA1" w:rsidRPr="003F17AE" w:rsidRDefault="00B84FA1" w:rsidP="000A77CE">
            <w:pPr>
              <w:keepNext/>
              <w:spacing w:before="40" w:after="40"/>
              <w:rPr>
                <w:lang w:eastAsia="ja-JP"/>
              </w:rPr>
            </w:pPr>
            <w:r w:rsidRPr="003F17AE">
              <w:rPr>
                <w:lang w:eastAsia="ja-JP"/>
              </w:rPr>
              <w:t>6</w:t>
            </w:r>
          </w:p>
        </w:tc>
        <w:tc>
          <w:tcPr>
            <w:tcW w:w="1279" w:type="dxa"/>
            <w:shd w:val="clear" w:color="auto" w:fill="auto"/>
            <w:tcPrChange w:id="346" w:author="Arianne T. Hinds" w:date="2012-07-09T10:39:00Z">
              <w:tcPr>
                <w:tcW w:w="1279" w:type="dxa"/>
                <w:shd w:val="clear" w:color="auto" w:fill="auto"/>
              </w:tcPr>
            </w:tcPrChange>
          </w:tcPr>
          <w:p w14:paraId="1650B0DF" w14:textId="77777777" w:rsidR="00B84FA1" w:rsidRPr="003F17AE" w:rsidRDefault="00B84FA1" w:rsidP="000A77CE">
            <w:pPr>
              <w:keepNext/>
              <w:spacing w:before="40" w:after="40"/>
              <w:rPr>
                <w:lang w:eastAsia="ja-JP"/>
              </w:rPr>
            </w:pPr>
            <w:r w:rsidRPr="003F17AE">
              <w:rPr>
                <w:rFonts w:hint="eastAsia"/>
                <w:lang w:eastAsia="ja-JP"/>
              </w:rPr>
              <w:t>300,000</w:t>
            </w:r>
          </w:p>
        </w:tc>
      </w:tr>
      <w:tr w:rsidR="00B84FA1" w:rsidRPr="003F17AE" w14:paraId="60AE219D" w14:textId="77777777" w:rsidTr="009B7DAA">
        <w:trPr>
          <w:jc w:val="center"/>
          <w:trPrChange w:id="347" w:author="Arianne T. Hinds" w:date="2012-07-09T10:39:00Z">
            <w:trPr>
              <w:jc w:val="center"/>
            </w:trPr>
          </w:trPrChange>
        </w:trPr>
        <w:tc>
          <w:tcPr>
            <w:tcW w:w="783" w:type="dxa"/>
            <w:tcPrChange w:id="348" w:author="Arianne T. Hinds" w:date="2012-07-09T10:39:00Z">
              <w:tcPr>
                <w:tcW w:w="783" w:type="dxa"/>
              </w:tcPr>
            </w:tcPrChange>
          </w:tcPr>
          <w:p w14:paraId="3C425033" w14:textId="77777777" w:rsidR="00B84FA1" w:rsidRPr="003F17AE" w:rsidRDefault="00B84FA1" w:rsidP="000A77CE">
            <w:pPr>
              <w:keepNext/>
              <w:spacing w:before="40" w:after="40"/>
              <w:rPr>
                <w:lang w:eastAsia="ja-JP"/>
              </w:rPr>
            </w:pPr>
            <w:r w:rsidRPr="003F17AE">
              <w:rPr>
                <w:b/>
                <w:lang w:eastAsia="ja-JP"/>
              </w:rPr>
              <w:t>6.1</w:t>
            </w:r>
          </w:p>
        </w:tc>
        <w:tc>
          <w:tcPr>
            <w:tcW w:w="1604" w:type="dxa"/>
            <w:shd w:val="clear" w:color="auto" w:fill="auto"/>
            <w:tcPrChange w:id="349" w:author="Arianne T. Hinds" w:date="2012-07-09T10:39:00Z">
              <w:tcPr>
                <w:tcW w:w="1446" w:type="dxa"/>
                <w:shd w:val="clear" w:color="auto" w:fill="auto"/>
              </w:tcPr>
            </w:tcPrChange>
          </w:tcPr>
          <w:p w14:paraId="570B9A0E" w14:textId="77777777" w:rsidR="00B84FA1" w:rsidRPr="003F17AE" w:rsidRDefault="00B84FA1" w:rsidP="000A77CE">
            <w:pPr>
              <w:keepNext/>
              <w:spacing w:before="40" w:after="40"/>
              <w:rPr>
                <w:lang w:eastAsia="ja-JP"/>
              </w:rPr>
            </w:pPr>
            <w:r w:rsidRPr="003F17AE">
              <w:rPr>
                <w:lang w:eastAsia="ja-JP"/>
              </w:rPr>
              <w:t>2,005,401,600</w:t>
            </w:r>
          </w:p>
        </w:tc>
        <w:tc>
          <w:tcPr>
            <w:tcW w:w="1217" w:type="dxa"/>
            <w:shd w:val="clear" w:color="auto" w:fill="auto"/>
            <w:tcPrChange w:id="350" w:author="Arianne T. Hinds" w:date="2012-07-09T10:39:00Z">
              <w:tcPr>
                <w:tcW w:w="1375" w:type="dxa"/>
                <w:shd w:val="clear" w:color="auto" w:fill="auto"/>
              </w:tcPr>
            </w:tcPrChange>
          </w:tcPr>
          <w:p w14:paraId="7321E9A5" w14:textId="77777777" w:rsidR="00B84FA1" w:rsidRPr="003F17AE" w:rsidRDefault="00B84FA1" w:rsidP="000A77CE">
            <w:pPr>
              <w:keepNext/>
              <w:spacing w:before="40" w:after="40"/>
              <w:rPr>
                <w:lang w:eastAsia="ja-JP"/>
              </w:rPr>
            </w:pPr>
            <w:r w:rsidRPr="003F17AE">
              <w:rPr>
                <w:lang w:eastAsia="ja-JP"/>
              </w:rPr>
              <w:t xml:space="preserve">33,423,360 </w:t>
            </w:r>
          </w:p>
        </w:tc>
        <w:tc>
          <w:tcPr>
            <w:tcW w:w="1276" w:type="dxa"/>
            <w:shd w:val="clear" w:color="auto" w:fill="auto"/>
            <w:tcPrChange w:id="351" w:author="Arianne T. Hinds" w:date="2012-07-09T10:39:00Z">
              <w:tcPr>
                <w:tcW w:w="1276" w:type="dxa"/>
                <w:shd w:val="clear" w:color="auto" w:fill="auto"/>
              </w:tcPr>
            </w:tcPrChange>
          </w:tcPr>
          <w:p w14:paraId="770D419E" w14:textId="77777777" w:rsidR="00B84FA1" w:rsidRPr="003F17AE" w:rsidRDefault="00B84FA1" w:rsidP="000A77CE">
            <w:pPr>
              <w:keepNext/>
              <w:spacing w:before="40" w:after="40"/>
              <w:rPr>
                <w:lang w:eastAsia="ja-JP"/>
              </w:rPr>
            </w:pPr>
            <w:r w:rsidRPr="003F17AE">
              <w:rPr>
                <w:rFonts w:hint="eastAsia"/>
                <w:lang w:eastAsia="ja-JP"/>
              </w:rPr>
              <w:t>500,000</w:t>
            </w:r>
          </w:p>
        </w:tc>
        <w:tc>
          <w:tcPr>
            <w:tcW w:w="1556" w:type="dxa"/>
            <w:shd w:val="clear" w:color="auto" w:fill="auto"/>
            <w:tcPrChange w:id="352" w:author="Arianne T. Hinds" w:date="2012-07-09T10:39:00Z">
              <w:tcPr>
                <w:tcW w:w="1556" w:type="dxa"/>
                <w:shd w:val="clear" w:color="auto" w:fill="auto"/>
              </w:tcPr>
            </w:tcPrChange>
          </w:tcPr>
          <w:p w14:paraId="529B5324" w14:textId="77777777" w:rsidR="00B84FA1" w:rsidRPr="003F17AE" w:rsidRDefault="00B84FA1" w:rsidP="000A77CE">
            <w:pPr>
              <w:keepNext/>
              <w:spacing w:before="40" w:after="40"/>
              <w:rPr>
                <w:lang w:eastAsia="ja-JP"/>
              </w:rPr>
            </w:pPr>
            <w:r w:rsidRPr="003F17AE">
              <w:rPr>
                <w:lang w:eastAsia="ja-JP"/>
              </w:rPr>
              <w:t>8</w:t>
            </w:r>
          </w:p>
        </w:tc>
        <w:tc>
          <w:tcPr>
            <w:tcW w:w="1559" w:type="dxa"/>
            <w:shd w:val="clear" w:color="auto" w:fill="auto"/>
            <w:tcPrChange w:id="353" w:author="Arianne T. Hinds" w:date="2012-07-09T10:39:00Z">
              <w:tcPr>
                <w:tcW w:w="1559" w:type="dxa"/>
                <w:shd w:val="clear" w:color="auto" w:fill="auto"/>
              </w:tcPr>
            </w:tcPrChange>
          </w:tcPr>
          <w:p w14:paraId="2BD178F3" w14:textId="77777777" w:rsidR="00B84FA1" w:rsidRPr="003F17AE" w:rsidRDefault="00B84FA1" w:rsidP="000A77CE">
            <w:pPr>
              <w:keepNext/>
              <w:spacing w:before="40" w:after="40"/>
              <w:rPr>
                <w:lang w:eastAsia="ja-JP"/>
              </w:rPr>
            </w:pPr>
            <w:r w:rsidRPr="003F17AE">
              <w:rPr>
                <w:lang w:eastAsia="ja-JP"/>
              </w:rPr>
              <w:t>6</w:t>
            </w:r>
          </w:p>
        </w:tc>
        <w:tc>
          <w:tcPr>
            <w:tcW w:w="1279" w:type="dxa"/>
            <w:shd w:val="clear" w:color="auto" w:fill="auto"/>
            <w:tcPrChange w:id="354" w:author="Arianne T. Hinds" w:date="2012-07-09T10:39:00Z">
              <w:tcPr>
                <w:tcW w:w="1279" w:type="dxa"/>
                <w:shd w:val="clear" w:color="auto" w:fill="auto"/>
              </w:tcPr>
            </w:tcPrChange>
          </w:tcPr>
          <w:p w14:paraId="1E19D932" w14:textId="77777777" w:rsidR="00B84FA1" w:rsidRPr="003F17AE" w:rsidRDefault="00B84FA1" w:rsidP="000A77CE">
            <w:pPr>
              <w:keepNext/>
              <w:spacing w:before="40" w:after="40"/>
              <w:rPr>
                <w:lang w:eastAsia="ja-JP"/>
              </w:rPr>
            </w:pPr>
            <w:r w:rsidRPr="003F17AE">
              <w:rPr>
                <w:rFonts w:hint="eastAsia"/>
                <w:lang w:eastAsia="ja-JP"/>
              </w:rPr>
              <w:t>500,000</w:t>
            </w:r>
          </w:p>
        </w:tc>
      </w:tr>
      <w:tr w:rsidR="00B84FA1" w:rsidRPr="003F17AE" w14:paraId="705132E0" w14:textId="77777777" w:rsidTr="009B7DAA">
        <w:trPr>
          <w:jc w:val="center"/>
          <w:trPrChange w:id="355" w:author="Arianne T. Hinds" w:date="2012-07-09T10:39:00Z">
            <w:trPr>
              <w:jc w:val="center"/>
            </w:trPr>
          </w:trPrChange>
        </w:trPr>
        <w:tc>
          <w:tcPr>
            <w:tcW w:w="783" w:type="dxa"/>
            <w:tcPrChange w:id="356" w:author="Arianne T. Hinds" w:date="2012-07-09T10:39:00Z">
              <w:tcPr>
                <w:tcW w:w="783" w:type="dxa"/>
              </w:tcPr>
            </w:tcPrChange>
          </w:tcPr>
          <w:p w14:paraId="134C64B2" w14:textId="77777777" w:rsidR="00B84FA1" w:rsidRPr="003F17AE" w:rsidRDefault="00B84FA1" w:rsidP="000A77CE">
            <w:pPr>
              <w:keepNext/>
              <w:spacing w:before="40" w:after="40"/>
              <w:rPr>
                <w:lang w:eastAsia="ja-JP"/>
              </w:rPr>
            </w:pPr>
            <w:r w:rsidRPr="003F17AE">
              <w:rPr>
                <w:b/>
                <w:lang w:eastAsia="ja-JP"/>
              </w:rPr>
              <w:t>6.2</w:t>
            </w:r>
          </w:p>
        </w:tc>
        <w:tc>
          <w:tcPr>
            <w:tcW w:w="1604" w:type="dxa"/>
            <w:shd w:val="clear" w:color="auto" w:fill="auto"/>
            <w:tcPrChange w:id="357" w:author="Arianne T. Hinds" w:date="2012-07-09T10:39:00Z">
              <w:tcPr>
                <w:tcW w:w="1446" w:type="dxa"/>
                <w:shd w:val="clear" w:color="auto" w:fill="auto"/>
              </w:tcPr>
            </w:tcPrChange>
          </w:tcPr>
          <w:p w14:paraId="74BFC046" w14:textId="77777777" w:rsidR="00B84FA1" w:rsidRPr="003F17AE" w:rsidRDefault="00B84FA1" w:rsidP="000A77CE">
            <w:pPr>
              <w:keepNext/>
              <w:spacing w:before="40" w:after="40"/>
              <w:rPr>
                <w:lang w:eastAsia="ja-JP"/>
              </w:rPr>
            </w:pPr>
            <w:r w:rsidRPr="003F17AE">
              <w:rPr>
                <w:lang w:eastAsia="ja-JP"/>
              </w:rPr>
              <w:t>4,010,803,200</w:t>
            </w:r>
          </w:p>
        </w:tc>
        <w:tc>
          <w:tcPr>
            <w:tcW w:w="1217" w:type="dxa"/>
            <w:shd w:val="clear" w:color="auto" w:fill="auto"/>
            <w:tcPrChange w:id="358" w:author="Arianne T. Hinds" w:date="2012-07-09T10:39:00Z">
              <w:tcPr>
                <w:tcW w:w="1375" w:type="dxa"/>
                <w:shd w:val="clear" w:color="auto" w:fill="auto"/>
              </w:tcPr>
            </w:tcPrChange>
          </w:tcPr>
          <w:p w14:paraId="7B4045CC" w14:textId="77777777" w:rsidR="00B84FA1" w:rsidRPr="003F17AE" w:rsidRDefault="00B84FA1" w:rsidP="000A77CE">
            <w:pPr>
              <w:keepNext/>
              <w:spacing w:before="40" w:after="40"/>
              <w:rPr>
                <w:lang w:eastAsia="ja-JP"/>
              </w:rPr>
            </w:pPr>
            <w:r w:rsidRPr="003F17AE">
              <w:rPr>
                <w:lang w:eastAsia="ja-JP"/>
              </w:rPr>
              <w:t xml:space="preserve">33,423,360 </w:t>
            </w:r>
          </w:p>
        </w:tc>
        <w:tc>
          <w:tcPr>
            <w:tcW w:w="1276" w:type="dxa"/>
            <w:shd w:val="clear" w:color="auto" w:fill="auto"/>
            <w:tcPrChange w:id="359" w:author="Arianne T. Hinds" w:date="2012-07-09T10:39:00Z">
              <w:tcPr>
                <w:tcW w:w="1276" w:type="dxa"/>
                <w:shd w:val="clear" w:color="auto" w:fill="auto"/>
              </w:tcPr>
            </w:tcPrChange>
          </w:tcPr>
          <w:p w14:paraId="6BC2936D" w14:textId="77777777" w:rsidR="00B84FA1" w:rsidRPr="003F17AE" w:rsidRDefault="00B84FA1" w:rsidP="000A77CE">
            <w:pPr>
              <w:keepNext/>
              <w:spacing w:before="40" w:after="40"/>
              <w:rPr>
                <w:lang w:eastAsia="ja-JP"/>
              </w:rPr>
            </w:pPr>
            <w:r w:rsidRPr="003F17AE">
              <w:rPr>
                <w:rFonts w:hint="eastAsia"/>
                <w:lang w:eastAsia="ja-JP"/>
              </w:rPr>
              <w:t>800</w:t>
            </w:r>
            <w:r w:rsidRPr="003F17AE">
              <w:rPr>
                <w:lang w:eastAsia="ja-JP"/>
              </w:rPr>
              <w:t>,000</w:t>
            </w:r>
          </w:p>
        </w:tc>
        <w:tc>
          <w:tcPr>
            <w:tcW w:w="1556" w:type="dxa"/>
            <w:shd w:val="clear" w:color="auto" w:fill="auto"/>
            <w:tcPrChange w:id="360" w:author="Arianne T. Hinds" w:date="2012-07-09T10:39:00Z">
              <w:tcPr>
                <w:tcW w:w="1556" w:type="dxa"/>
                <w:shd w:val="clear" w:color="auto" w:fill="auto"/>
              </w:tcPr>
            </w:tcPrChange>
          </w:tcPr>
          <w:p w14:paraId="229EA13A" w14:textId="77777777" w:rsidR="00B84FA1" w:rsidRPr="003F17AE" w:rsidRDefault="00B84FA1" w:rsidP="000A77CE">
            <w:pPr>
              <w:keepNext/>
              <w:spacing w:before="40" w:after="40"/>
              <w:rPr>
                <w:lang w:eastAsia="ja-JP"/>
              </w:rPr>
            </w:pPr>
            <w:r w:rsidRPr="003F17AE">
              <w:rPr>
                <w:rFonts w:hint="eastAsia"/>
                <w:lang w:eastAsia="ja-JP"/>
              </w:rPr>
              <w:t>6</w:t>
            </w:r>
          </w:p>
        </w:tc>
        <w:tc>
          <w:tcPr>
            <w:tcW w:w="1559" w:type="dxa"/>
            <w:shd w:val="clear" w:color="auto" w:fill="auto"/>
            <w:tcPrChange w:id="361" w:author="Arianne T. Hinds" w:date="2012-07-09T10:39:00Z">
              <w:tcPr>
                <w:tcW w:w="1559" w:type="dxa"/>
                <w:shd w:val="clear" w:color="auto" w:fill="auto"/>
              </w:tcPr>
            </w:tcPrChange>
          </w:tcPr>
          <w:p w14:paraId="3A9C05D0" w14:textId="77777777" w:rsidR="00B84FA1" w:rsidRPr="003F17AE" w:rsidRDefault="00B84FA1" w:rsidP="000A77CE">
            <w:pPr>
              <w:keepNext/>
              <w:spacing w:before="40" w:after="40"/>
              <w:rPr>
                <w:lang w:eastAsia="ja-JP"/>
              </w:rPr>
            </w:pPr>
            <w:r w:rsidRPr="003F17AE">
              <w:rPr>
                <w:lang w:eastAsia="ja-JP"/>
              </w:rPr>
              <w:t>6</w:t>
            </w:r>
          </w:p>
        </w:tc>
        <w:tc>
          <w:tcPr>
            <w:tcW w:w="1279" w:type="dxa"/>
            <w:shd w:val="clear" w:color="auto" w:fill="auto"/>
            <w:tcPrChange w:id="362" w:author="Arianne T. Hinds" w:date="2012-07-09T10:39:00Z">
              <w:tcPr>
                <w:tcW w:w="1279" w:type="dxa"/>
                <w:shd w:val="clear" w:color="auto" w:fill="auto"/>
              </w:tcPr>
            </w:tcPrChange>
          </w:tcPr>
          <w:p w14:paraId="0E97CAF1" w14:textId="77777777" w:rsidR="00B84FA1" w:rsidRPr="003F17AE" w:rsidRDefault="00B84FA1" w:rsidP="000A77CE">
            <w:pPr>
              <w:keepNext/>
              <w:spacing w:before="40" w:after="40"/>
              <w:rPr>
                <w:lang w:eastAsia="ja-JP"/>
              </w:rPr>
            </w:pPr>
            <w:r w:rsidRPr="003F17AE">
              <w:rPr>
                <w:rFonts w:hint="eastAsia"/>
                <w:lang w:eastAsia="ja-JP"/>
              </w:rPr>
              <w:t>80</w:t>
            </w:r>
            <w:r w:rsidRPr="003F17AE">
              <w:rPr>
                <w:lang w:eastAsia="ja-JP"/>
              </w:rPr>
              <w:t>0,000</w:t>
            </w:r>
          </w:p>
        </w:tc>
      </w:tr>
    </w:tbl>
    <w:p w14:paraId="7619A578" w14:textId="77777777" w:rsidR="00B84FA1" w:rsidDel="006E0D90" w:rsidRDefault="00B84FA1" w:rsidP="00045BA6">
      <w:pPr>
        <w:rPr>
          <w:del w:id="363" w:author="Arianne T. Hinds" w:date="2012-07-09T10:50:00Z"/>
        </w:rPr>
      </w:pPr>
      <w:bookmarkStart w:id="364" w:name="_GoBack"/>
      <w:bookmarkEnd w:id="364"/>
    </w:p>
    <w:p w14:paraId="50EDF497" w14:textId="77777777" w:rsidR="001F2594" w:rsidRPr="005B217D" w:rsidRDefault="001F2594" w:rsidP="009234A5">
      <w:pPr>
        <w:jc w:val="both"/>
        <w:rPr>
          <w:szCs w:val="22"/>
          <w:lang w:val="en-CA"/>
        </w:rPr>
      </w:pPr>
    </w:p>
    <w:p w14:paraId="53CD1268" w14:textId="77777777" w:rsidR="00712F60" w:rsidRPr="001803D2" w:rsidRDefault="001F2594" w:rsidP="001803D2">
      <w:pPr>
        <w:pStyle w:val="Heading1"/>
        <w:rPr>
          <w:lang w:val="en-CA"/>
        </w:rPr>
      </w:pPr>
      <w:r w:rsidRPr="005B217D">
        <w:rPr>
          <w:lang w:val="en-CA"/>
        </w:rPr>
        <w:t>Patent rights declaration</w:t>
      </w:r>
      <w:r w:rsidR="00B94B06" w:rsidRPr="005B217D">
        <w:rPr>
          <w:lang w:val="en-CA"/>
        </w:rPr>
        <w:t>(s)</w:t>
      </w:r>
    </w:p>
    <w:p w14:paraId="6CB09F47" w14:textId="1D0816DD" w:rsidR="00DE55C4" w:rsidRDefault="00DE55C4" w:rsidP="00DE55C4">
      <w:pPr>
        <w:jc w:val="both"/>
        <w:rPr>
          <w:ins w:id="365" w:author="Arianne T. Hinds" w:date="2012-07-09T10:36:00Z"/>
          <w:b/>
          <w:szCs w:val="22"/>
          <w:lang w:val="en-CA"/>
        </w:rPr>
      </w:pPr>
      <w:ins w:id="366" w:author="Arianne T. Hinds" w:date="2012-07-09T10:36:00Z">
        <w:r>
          <w:rPr>
            <w:b/>
            <w:szCs w:val="22"/>
            <w:lang w:val="en-CA"/>
          </w:rPr>
          <w:t>Cable Television Laboratories</w:t>
        </w:r>
        <w:r>
          <w:rPr>
            <w:b/>
            <w:szCs w:val="22"/>
            <w:lang w:val="en-CA"/>
          </w:rPr>
          <w:t xml:space="preserve">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ins>
    </w:p>
    <w:p w14:paraId="5A4037FC" w14:textId="7B853371" w:rsidR="00DE55C4" w:rsidRDefault="00DE55C4" w:rsidP="005801A2">
      <w:pPr>
        <w:jc w:val="both"/>
        <w:rPr>
          <w:ins w:id="367" w:author="Arianne T. Hinds" w:date="2012-07-09T10:36:00Z"/>
          <w:b/>
          <w:szCs w:val="22"/>
          <w:lang w:val="en-CA"/>
        </w:rPr>
      </w:pPr>
      <w:ins w:id="368" w:author="Arianne T. Hinds" w:date="2012-07-09T10:36:00Z">
        <w:r>
          <w:rPr>
            <w:b/>
            <w:szCs w:val="22"/>
            <w:lang w:val="en-CA"/>
          </w:rPr>
          <w:t>Comcast Cable/Comcast Labs</w:t>
        </w:r>
        <w:r>
          <w:rPr>
            <w:b/>
            <w:szCs w:val="22"/>
            <w:lang w:val="en-CA"/>
          </w:rPr>
          <w:t xml:space="preserve">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ins>
      <w:ins w:id="369" w:author="Arianne T. Hinds" w:date="2012-07-09T10:37:00Z">
        <w:r>
          <w:rPr>
            <w:b/>
            <w:szCs w:val="22"/>
            <w:lang w:val="en-CA"/>
          </w:rPr>
          <w:t>.</w:t>
        </w:r>
      </w:ins>
    </w:p>
    <w:p w14:paraId="5E230E20" w14:textId="07D6C6C7" w:rsidR="009E3348" w:rsidDel="00DE55C4" w:rsidRDefault="001803D2" w:rsidP="005801A2">
      <w:pPr>
        <w:jc w:val="both"/>
        <w:rPr>
          <w:del w:id="370" w:author="Arianne T. Hinds" w:date="2012-07-09T10:37:00Z"/>
          <w:b/>
          <w:szCs w:val="22"/>
          <w:lang w:val="en-CA"/>
        </w:rPr>
      </w:pPr>
      <w:del w:id="371" w:author="Arianne T. Hinds" w:date="2012-07-09T10:37:00Z">
        <w:r w:rsidDel="00DE55C4">
          <w:rPr>
            <w:b/>
            <w:szCs w:val="22"/>
            <w:lang w:val="en-CA"/>
          </w:rPr>
          <w:delText>Cable Television Laboratories</w:delText>
        </w:r>
        <w:r w:rsidR="00DF189A" w:rsidDel="00DE55C4">
          <w:rPr>
            <w:b/>
            <w:szCs w:val="22"/>
            <w:lang w:val="en-CA"/>
          </w:rPr>
          <w:delText xml:space="preserve"> </w:delText>
        </w:r>
        <w:r w:rsidDel="00DE55C4">
          <w:rPr>
            <w:b/>
            <w:szCs w:val="22"/>
            <w:lang w:val="en-CA"/>
          </w:rPr>
          <w:delText>do</w:delText>
        </w:r>
        <w:r w:rsidR="009E3348" w:rsidDel="00DE55C4">
          <w:rPr>
            <w:b/>
            <w:szCs w:val="22"/>
            <w:lang w:val="en-CA"/>
          </w:rPr>
          <w:delText>es</w:delText>
        </w:r>
        <w:r w:rsidR="005801A2" w:rsidRPr="005B217D" w:rsidDel="00DE55C4">
          <w:rPr>
            <w:b/>
            <w:szCs w:val="22"/>
            <w:lang w:val="en-CA"/>
          </w:rPr>
          <w:delText xml:space="preserve"> not have any current or pending patent rights relating to the technology described in this contribution.</w:delText>
        </w:r>
      </w:del>
    </w:p>
    <w:p w14:paraId="4D3D3A90" w14:textId="732C09E9" w:rsidR="005801A2" w:rsidRPr="005B217D" w:rsidDel="00DE55C4" w:rsidRDefault="009E3348" w:rsidP="005801A2">
      <w:pPr>
        <w:jc w:val="both"/>
        <w:rPr>
          <w:del w:id="372" w:author="Arianne T. Hinds" w:date="2012-07-09T10:37:00Z"/>
          <w:b/>
          <w:szCs w:val="22"/>
          <w:lang w:val="en-CA"/>
        </w:rPr>
      </w:pPr>
      <w:del w:id="373" w:author="Arianne T. Hinds" w:date="2012-07-09T10:37:00Z">
        <w:r w:rsidDel="00DE55C4">
          <w:rPr>
            <w:b/>
            <w:szCs w:val="22"/>
            <w:lang w:val="en-CA"/>
          </w:rPr>
          <w:delText>Comcast Cable/Comcast Labs does</w:delText>
        </w:r>
        <w:r w:rsidRPr="005B217D" w:rsidDel="00DE55C4">
          <w:rPr>
            <w:b/>
            <w:szCs w:val="22"/>
            <w:lang w:val="en-CA"/>
          </w:rPr>
          <w:delText xml:space="preserve"> not have any current or pending patent rights relating to the technology described in this contribution.</w:delText>
        </w:r>
      </w:del>
    </w:p>
    <w:p w14:paraId="40FC83E6" w14:textId="309235FE" w:rsidR="00342FF4" w:rsidRDefault="00894EF6" w:rsidP="009234A5">
      <w:pPr>
        <w:jc w:val="both"/>
        <w:rPr>
          <w:b/>
          <w:szCs w:val="22"/>
          <w:lang w:val="en-CA"/>
        </w:rPr>
      </w:pPr>
      <w:r>
        <w:rPr>
          <w:b/>
          <w:szCs w:val="22"/>
          <w:lang w:val="en-CA"/>
        </w:rPr>
        <w:t xml:space="preserve">Cisco Systems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14:paraId="39A3A150" w14:textId="4D72C314" w:rsidR="00AA323C" w:rsidRDefault="00AA323C" w:rsidP="009234A5">
      <w:pPr>
        <w:jc w:val="both"/>
        <w:rPr>
          <w:b/>
          <w:szCs w:val="22"/>
          <w:lang w:val="en-CA"/>
        </w:rPr>
      </w:pPr>
      <w:r>
        <w:rPr>
          <w:b/>
          <w:szCs w:val="22"/>
          <w:lang w:val="en-CA"/>
        </w:rPr>
        <w:t xml:space="preserve">Broadcom Corporation </w:t>
      </w:r>
      <w:r w:rsidR="00A60657"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r>
        <w:rPr>
          <w:b/>
          <w:szCs w:val="22"/>
          <w:lang w:val="en-CA"/>
        </w:rPr>
        <w:t>).</w:t>
      </w:r>
    </w:p>
    <w:p w14:paraId="61384F2C" w14:textId="4FC4915C" w:rsidR="00A60657" w:rsidRPr="00E36A88" w:rsidRDefault="00AA323C" w:rsidP="009234A5">
      <w:pPr>
        <w:jc w:val="both"/>
        <w:rPr>
          <w:szCs w:val="22"/>
          <w:lang w:val="en-CA"/>
        </w:rPr>
      </w:pPr>
      <w:r>
        <w:rPr>
          <w:b/>
          <w:szCs w:val="22"/>
          <w:lang w:val="en-CA"/>
        </w:rPr>
        <w:t xml:space="preserve">Motorola Mobility </w:t>
      </w:r>
      <w:r w:rsidR="00A60657" w:rsidRPr="005B217D">
        <w:rPr>
          <w:b/>
          <w:szCs w:val="22"/>
          <w:lang w:val="en-CA"/>
        </w:rPr>
        <w:t xml:space="preserve">may have current or pending patent rights relating to the technology described in this contribution and, conditioned on reciprocity, is prepared to grant licenses under reasonable </w:t>
      </w:r>
      <w:r w:rsidR="00A60657" w:rsidRPr="005B217D">
        <w:rPr>
          <w:b/>
          <w:szCs w:val="22"/>
          <w:lang w:val="en-CA"/>
        </w:rPr>
        <w:lastRenderedPageBreak/>
        <w:t>and non-discriminatory terms as necessary for implementation of the resulting ITU-T Recommendation | ISO/IEC International Standard (per box 2 of the ITU-T/ITU-R/ISO/IEC patent statement and licensing declaration form).</w:t>
      </w:r>
    </w:p>
    <w:p w14:paraId="0B961758" w14:textId="1CCBBDFE" w:rsidR="00A60657" w:rsidRDefault="00A60657" w:rsidP="00A60657">
      <w:pPr>
        <w:jc w:val="both"/>
        <w:rPr>
          <w:b/>
          <w:szCs w:val="22"/>
          <w:lang w:val="en-CA"/>
        </w:rPr>
      </w:pPr>
      <w:r>
        <w:rPr>
          <w:b/>
          <w:szCs w:val="22"/>
          <w:lang w:val="en-CA"/>
        </w:rPr>
        <w:t xml:space="preserve">Magnum Semiconductor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250954D6" w14:textId="77777777" w:rsidR="00247DE4" w:rsidRDefault="00247DE4" w:rsidP="00247DE4">
      <w:pPr>
        <w:spacing w:before="100" w:beforeAutospacing="1" w:after="100" w:afterAutospacing="1"/>
        <w:jc w:val="both"/>
        <w:rPr>
          <w:b/>
          <w:bCs/>
          <w:lang w:val="en-CA"/>
        </w:rPr>
      </w:pPr>
      <w:r>
        <w:rPr>
          <w:b/>
          <w:bCs/>
          <w:lang w:val="en-CA"/>
        </w:rPr>
        <w:t>Rogers Communications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19B3BDDE" w14:textId="177AEA00" w:rsidR="00CE7C5E" w:rsidRDefault="00CE7C5E" w:rsidP="00CE7C5E">
      <w:pPr>
        <w:jc w:val="both"/>
        <w:rPr>
          <w:b/>
          <w:szCs w:val="22"/>
          <w:lang w:val="en-CA"/>
        </w:rPr>
      </w:pPr>
      <w:r>
        <w:rPr>
          <w:b/>
          <w:szCs w:val="22"/>
          <w:lang w:val="en-CA"/>
        </w:rPr>
        <w:t xml:space="preserve">Harmonic Inc </w:t>
      </w:r>
      <w:r w:rsidRPr="005B217D">
        <w:rPr>
          <w:b/>
          <w:szCs w:val="22"/>
          <w:lang w:val="en-CA"/>
        </w:rPr>
        <w:t>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31C2D009" w14:textId="77777777" w:rsidR="00CE7C5E" w:rsidRDefault="00CE7C5E" w:rsidP="00247DE4">
      <w:pPr>
        <w:spacing w:before="100" w:beforeAutospacing="1" w:after="100" w:afterAutospacing="1"/>
        <w:jc w:val="both"/>
      </w:pPr>
    </w:p>
    <w:p w14:paraId="6B75FEEA" w14:textId="77777777" w:rsidR="00247DE4" w:rsidRPr="005B217D" w:rsidRDefault="00247DE4" w:rsidP="00A60657">
      <w:pPr>
        <w:jc w:val="both"/>
        <w:rPr>
          <w:szCs w:val="22"/>
          <w:lang w:val="en-CA"/>
        </w:rPr>
      </w:pPr>
    </w:p>
    <w:p w14:paraId="6C1C0FC6" w14:textId="77777777" w:rsidR="00A60657" w:rsidRDefault="00A60657" w:rsidP="009234A5">
      <w:pPr>
        <w:jc w:val="both"/>
        <w:rPr>
          <w:b/>
          <w:szCs w:val="22"/>
          <w:lang w:val="en-CA"/>
        </w:rPr>
      </w:pPr>
    </w:p>
    <w:p w14:paraId="550A99BF" w14:textId="77777777" w:rsidR="00A60657" w:rsidRPr="005B217D" w:rsidRDefault="00A60657" w:rsidP="009234A5">
      <w:pPr>
        <w:jc w:val="both"/>
        <w:rPr>
          <w:szCs w:val="22"/>
          <w:lang w:val="en-CA"/>
        </w:rPr>
      </w:pPr>
    </w:p>
    <w:p w14:paraId="325CE360" w14:textId="77777777" w:rsidR="007F1F8B" w:rsidRPr="005B217D" w:rsidRDefault="007F1F8B" w:rsidP="009234A5">
      <w:pPr>
        <w:jc w:val="both"/>
        <w:rPr>
          <w:szCs w:val="22"/>
          <w:lang w:val="en-CA"/>
        </w:rPr>
      </w:pPr>
    </w:p>
    <w:sectPr w:rsidR="007F1F8B" w:rsidRPr="005B217D" w:rsidSect="00A01439">
      <w:footerReference w:type="default" r:id="rId1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3827C5" w14:textId="77777777" w:rsidR="005D2D02" w:rsidRDefault="005D2D02">
      <w:r>
        <w:separator/>
      </w:r>
    </w:p>
  </w:endnote>
  <w:endnote w:type="continuationSeparator" w:id="0">
    <w:p w14:paraId="1325F664" w14:textId="77777777" w:rsidR="005D2D02" w:rsidRDefault="005D2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Times New Roman Bold">
    <w:panose1 w:val="02020803070505020304"/>
    <w:charset w:val="00"/>
    <w:family w:val="auto"/>
    <w:pitch w:val="variable"/>
    <w:sig w:usb0="E0002AFF" w:usb1="C0007841" w:usb2="00000009" w:usb3="00000000" w:csb0="000001FF" w:csb1="00000000"/>
  </w:font>
  <w:font w:name="Malgun Gothic">
    <w:altName w:val="Arial Unicode MS"/>
    <w:charset w:val="81"/>
    <w:family w:val="swiss"/>
    <w:pitch w:val="variable"/>
    <w:sig w:usb0="900002AF" w:usb1="09D77CFB" w:usb2="00000012" w:usb3="00000000" w:csb0="00080001"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ＭＳ ゴシック">
    <w:altName w:val="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252C33" w14:textId="29F0EC71" w:rsidR="005D2D02" w:rsidRDefault="005D2D02"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6E0D90">
      <w:rPr>
        <w:rStyle w:val="PageNumber"/>
        <w:noProof/>
      </w:rPr>
      <w:t>7</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ins w:id="374" w:author="Arianne T. Hinds" w:date="2012-07-09T10:36:00Z">
      <w:r w:rsidR="009877C4">
        <w:rPr>
          <w:rStyle w:val="PageNumber"/>
          <w:noProof/>
        </w:rPr>
        <w:t>2012-07-01</w:t>
      </w:r>
    </w:ins>
    <w:del w:id="375" w:author="Arianne T. Hinds" w:date="2012-07-09T10:36:00Z">
      <w:r w:rsidDel="009877C4">
        <w:rPr>
          <w:rStyle w:val="PageNumber"/>
          <w:noProof/>
        </w:rPr>
        <w:delText>2012-06-30</w:delText>
      </w:r>
    </w:del>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9E6C0" w14:textId="77777777" w:rsidR="005D2D02" w:rsidRDefault="005D2D02">
      <w:r>
        <w:separator/>
      </w:r>
    </w:p>
  </w:footnote>
  <w:footnote w:type="continuationSeparator" w:id="0">
    <w:p w14:paraId="4BF5C12E" w14:textId="77777777" w:rsidR="005D2D02" w:rsidRDefault="005D2D02">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531E094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1">
    <w:nsid w:val="7C1C0250"/>
    <w:multiLevelType w:val="hybridMultilevel"/>
    <w:tmpl w:val="A5BCB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5"/>
  </w:num>
  <w:num w:numId="7">
    <w:abstractNumId w:val="6"/>
  </w:num>
  <w:num w:numId="8">
    <w:abstractNumId w:val="5"/>
  </w:num>
  <w:num w:numId="9">
    <w:abstractNumId w:val="2"/>
  </w:num>
  <w:num w:numId="10">
    <w:abstractNumId w:val="4"/>
  </w:num>
  <w:num w:numId="11">
    <w:abstractNumId w:val="3"/>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50C3"/>
    <w:rsid w:val="000341C5"/>
    <w:rsid w:val="000458BC"/>
    <w:rsid w:val="00045BA6"/>
    <w:rsid w:val="00045C41"/>
    <w:rsid w:val="00046C03"/>
    <w:rsid w:val="0007614F"/>
    <w:rsid w:val="000A527A"/>
    <w:rsid w:val="000A77CE"/>
    <w:rsid w:val="000B1C6B"/>
    <w:rsid w:val="000B4FF9"/>
    <w:rsid w:val="000C09AC"/>
    <w:rsid w:val="000C680B"/>
    <w:rsid w:val="000D301E"/>
    <w:rsid w:val="000D7D3E"/>
    <w:rsid w:val="000E00F3"/>
    <w:rsid w:val="000F158C"/>
    <w:rsid w:val="00102F3D"/>
    <w:rsid w:val="00124E38"/>
    <w:rsid w:val="0012580B"/>
    <w:rsid w:val="0013162F"/>
    <w:rsid w:val="00131F90"/>
    <w:rsid w:val="00132BC1"/>
    <w:rsid w:val="0013526E"/>
    <w:rsid w:val="001443ED"/>
    <w:rsid w:val="00171371"/>
    <w:rsid w:val="00175A24"/>
    <w:rsid w:val="001803D2"/>
    <w:rsid w:val="00187E58"/>
    <w:rsid w:val="001A297E"/>
    <w:rsid w:val="001A368E"/>
    <w:rsid w:val="001A7329"/>
    <w:rsid w:val="001B4E28"/>
    <w:rsid w:val="001C3525"/>
    <w:rsid w:val="001D1BD2"/>
    <w:rsid w:val="001E02BE"/>
    <w:rsid w:val="001E3B37"/>
    <w:rsid w:val="001F0E10"/>
    <w:rsid w:val="001F2594"/>
    <w:rsid w:val="00200981"/>
    <w:rsid w:val="002055A6"/>
    <w:rsid w:val="00206460"/>
    <w:rsid w:val="002069B4"/>
    <w:rsid w:val="00210E04"/>
    <w:rsid w:val="00215DFC"/>
    <w:rsid w:val="002212DF"/>
    <w:rsid w:val="00227BA7"/>
    <w:rsid w:val="00247859"/>
    <w:rsid w:val="00247DE4"/>
    <w:rsid w:val="00263398"/>
    <w:rsid w:val="00275BCF"/>
    <w:rsid w:val="00292257"/>
    <w:rsid w:val="00296B6C"/>
    <w:rsid w:val="002A54E0"/>
    <w:rsid w:val="002B1595"/>
    <w:rsid w:val="002B191D"/>
    <w:rsid w:val="002B400E"/>
    <w:rsid w:val="002D0AF6"/>
    <w:rsid w:val="002F164D"/>
    <w:rsid w:val="002F3B4A"/>
    <w:rsid w:val="00306206"/>
    <w:rsid w:val="00317D85"/>
    <w:rsid w:val="00327C56"/>
    <w:rsid w:val="003315A1"/>
    <w:rsid w:val="003373EC"/>
    <w:rsid w:val="0034005D"/>
    <w:rsid w:val="00342FF4"/>
    <w:rsid w:val="00351448"/>
    <w:rsid w:val="003706CC"/>
    <w:rsid w:val="00374D15"/>
    <w:rsid w:val="00377710"/>
    <w:rsid w:val="00393280"/>
    <w:rsid w:val="003A281E"/>
    <w:rsid w:val="003A2D8E"/>
    <w:rsid w:val="003B3327"/>
    <w:rsid w:val="003C20E4"/>
    <w:rsid w:val="003D056D"/>
    <w:rsid w:val="003E64BD"/>
    <w:rsid w:val="003E6F90"/>
    <w:rsid w:val="003F51C8"/>
    <w:rsid w:val="003F5D0F"/>
    <w:rsid w:val="00414101"/>
    <w:rsid w:val="00425317"/>
    <w:rsid w:val="004273F5"/>
    <w:rsid w:val="00430B10"/>
    <w:rsid w:val="00433DDB"/>
    <w:rsid w:val="00437619"/>
    <w:rsid w:val="004577AC"/>
    <w:rsid w:val="0049419A"/>
    <w:rsid w:val="004A2A63"/>
    <w:rsid w:val="004A3F61"/>
    <w:rsid w:val="004B210C"/>
    <w:rsid w:val="004D405F"/>
    <w:rsid w:val="004E4F4F"/>
    <w:rsid w:val="004E6789"/>
    <w:rsid w:val="004F61E3"/>
    <w:rsid w:val="0051015C"/>
    <w:rsid w:val="00516CF1"/>
    <w:rsid w:val="00531AE9"/>
    <w:rsid w:val="0054024B"/>
    <w:rsid w:val="00550A66"/>
    <w:rsid w:val="00567EC7"/>
    <w:rsid w:val="00570013"/>
    <w:rsid w:val="005801A2"/>
    <w:rsid w:val="0058409D"/>
    <w:rsid w:val="005952A5"/>
    <w:rsid w:val="005A33A1"/>
    <w:rsid w:val="005B17A3"/>
    <w:rsid w:val="005B217D"/>
    <w:rsid w:val="005C385F"/>
    <w:rsid w:val="005D2D02"/>
    <w:rsid w:val="005D303F"/>
    <w:rsid w:val="005E1AC6"/>
    <w:rsid w:val="005E76BE"/>
    <w:rsid w:val="005F0BEA"/>
    <w:rsid w:val="005F6976"/>
    <w:rsid w:val="005F6F1B"/>
    <w:rsid w:val="00620EB7"/>
    <w:rsid w:val="00624B33"/>
    <w:rsid w:val="006272C2"/>
    <w:rsid w:val="00630AA2"/>
    <w:rsid w:val="00646707"/>
    <w:rsid w:val="006523C6"/>
    <w:rsid w:val="00662E58"/>
    <w:rsid w:val="00664DCF"/>
    <w:rsid w:val="006C5D39"/>
    <w:rsid w:val="006E0D90"/>
    <w:rsid w:val="006E2810"/>
    <w:rsid w:val="006E5417"/>
    <w:rsid w:val="00712F60"/>
    <w:rsid w:val="00720E3B"/>
    <w:rsid w:val="0072449D"/>
    <w:rsid w:val="00727A8F"/>
    <w:rsid w:val="00745F6B"/>
    <w:rsid w:val="0075585E"/>
    <w:rsid w:val="0076774F"/>
    <w:rsid w:val="00770571"/>
    <w:rsid w:val="007768FF"/>
    <w:rsid w:val="007824D3"/>
    <w:rsid w:val="00796EE3"/>
    <w:rsid w:val="007A7D29"/>
    <w:rsid w:val="007B4AB8"/>
    <w:rsid w:val="007F1F8B"/>
    <w:rsid w:val="007F67A1"/>
    <w:rsid w:val="008206C8"/>
    <w:rsid w:val="0084060E"/>
    <w:rsid w:val="00874A6C"/>
    <w:rsid w:val="00876C65"/>
    <w:rsid w:val="00894EF6"/>
    <w:rsid w:val="008A4B4C"/>
    <w:rsid w:val="008C239F"/>
    <w:rsid w:val="008E480C"/>
    <w:rsid w:val="00907757"/>
    <w:rsid w:val="009149BD"/>
    <w:rsid w:val="009212B0"/>
    <w:rsid w:val="009234A5"/>
    <w:rsid w:val="009336F7"/>
    <w:rsid w:val="009374A7"/>
    <w:rsid w:val="00940A5C"/>
    <w:rsid w:val="00957647"/>
    <w:rsid w:val="00984342"/>
    <w:rsid w:val="0098551D"/>
    <w:rsid w:val="009877C4"/>
    <w:rsid w:val="0099518F"/>
    <w:rsid w:val="00996480"/>
    <w:rsid w:val="009A523D"/>
    <w:rsid w:val="009B2309"/>
    <w:rsid w:val="009B435E"/>
    <w:rsid w:val="009B7DAA"/>
    <w:rsid w:val="009C4405"/>
    <w:rsid w:val="009D62B4"/>
    <w:rsid w:val="009E3348"/>
    <w:rsid w:val="009F496B"/>
    <w:rsid w:val="00A01439"/>
    <w:rsid w:val="00A02E61"/>
    <w:rsid w:val="00A05CFF"/>
    <w:rsid w:val="00A56B97"/>
    <w:rsid w:val="00A60657"/>
    <w:rsid w:val="00A6093D"/>
    <w:rsid w:val="00A75DE6"/>
    <w:rsid w:val="00A76A6D"/>
    <w:rsid w:val="00A76D06"/>
    <w:rsid w:val="00A83253"/>
    <w:rsid w:val="00A95C71"/>
    <w:rsid w:val="00AA323C"/>
    <w:rsid w:val="00AA6306"/>
    <w:rsid w:val="00AA6E84"/>
    <w:rsid w:val="00AB7E04"/>
    <w:rsid w:val="00AC5633"/>
    <w:rsid w:val="00AD73DF"/>
    <w:rsid w:val="00AE341B"/>
    <w:rsid w:val="00B07CA7"/>
    <w:rsid w:val="00B1279A"/>
    <w:rsid w:val="00B27F5E"/>
    <w:rsid w:val="00B5222E"/>
    <w:rsid w:val="00B61C96"/>
    <w:rsid w:val="00B73A2A"/>
    <w:rsid w:val="00B84FA1"/>
    <w:rsid w:val="00B94B06"/>
    <w:rsid w:val="00B94C28"/>
    <w:rsid w:val="00BB70F3"/>
    <w:rsid w:val="00BC10BA"/>
    <w:rsid w:val="00BC5AFD"/>
    <w:rsid w:val="00BD331B"/>
    <w:rsid w:val="00C04F43"/>
    <w:rsid w:val="00C0609D"/>
    <w:rsid w:val="00C115AB"/>
    <w:rsid w:val="00C26D6C"/>
    <w:rsid w:val="00C30249"/>
    <w:rsid w:val="00C3723B"/>
    <w:rsid w:val="00C606C9"/>
    <w:rsid w:val="00C80288"/>
    <w:rsid w:val="00C81D40"/>
    <w:rsid w:val="00C84003"/>
    <w:rsid w:val="00C90650"/>
    <w:rsid w:val="00C945D5"/>
    <w:rsid w:val="00C96562"/>
    <w:rsid w:val="00C97D78"/>
    <w:rsid w:val="00CC2AAE"/>
    <w:rsid w:val="00CC5A42"/>
    <w:rsid w:val="00CD0EAB"/>
    <w:rsid w:val="00CE7C5E"/>
    <w:rsid w:val="00CF34DB"/>
    <w:rsid w:val="00CF558F"/>
    <w:rsid w:val="00D073E2"/>
    <w:rsid w:val="00D446EC"/>
    <w:rsid w:val="00D44B31"/>
    <w:rsid w:val="00D51BF0"/>
    <w:rsid w:val="00D55942"/>
    <w:rsid w:val="00D71459"/>
    <w:rsid w:val="00D742B2"/>
    <w:rsid w:val="00D807BF"/>
    <w:rsid w:val="00DA7887"/>
    <w:rsid w:val="00DB2C26"/>
    <w:rsid w:val="00DD4DD8"/>
    <w:rsid w:val="00DE55C4"/>
    <w:rsid w:val="00DE6B43"/>
    <w:rsid w:val="00DF189A"/>
    <w:rsid w:val="00E11923"/>
    <w:rsid w:val="00E262D4"/>
    <w:rsid w:val="00E36250"/>
    <w:rsid w:val="00E36A88"/>
    <w:rsid w:val="00E44658"/>
    <w:rsid w:val="00E54511"/>
    <w:rsid w:val="00E61DAC"/>
    <w:rsid w:val="00E72B80"/>
    <w:rsid w:val="00E7582C"/>
    <w:rsid w:val="00E75FE3"/>
    <w:rsid w:val="00E7603F"/>
    <w:rsid w:val="00E86C4C"/>
    <w:rsid w:val="00E87268"/>
    <w:rsid w:val="00EB0115"/>
    <w:rsid w:val="00EB7AB1"/>
    <w:rsid w:val="00EF48CC"/>
    <w:rsid w:val="00F466CA"/>
    <w:rsid w:val="00F53B17"/>
    <w:rsid w:val="00F668B4"/>
    <w:rsid w:val="00F73032"/>
    <w:rsid w:val="00F848FC"/>
    <w:rsid w:val="00F9282A"/>
    <w:rsid w:val="00F96BAD"/>
    <w:rsid w:val="00FA19BC"/>
    <w:rsid w:val="00FB0E84"/>
    <w:rsid w:val="00FD01C2"/>
    <w:rsid w:val="00FD3A66"/>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18BA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7582C"/>
    <w:pPr>
      <w:tabs>
        <w:tab w:val="center" w:pos="4320"/>
        <w:tab w:val="right" w:pos="8640"/>
      </w:tabs>
    </w:pPr>
  </w:style>
  <w:style w:type="paragraph" w:styleId="Footer">
    <w:name w:val="footer"/>
    <w:basedOn w:val="Normal"/>
    <w:rsid w:val="00E7582C"/>
    <w:pPr>
      <w:tabs>
        <w:tab w:val="center" w:pos="4320"/>
        <w:tab w:val="right" w:pos="8640"/>
      </w:tabs>
    </w:pPr>
  </w:style>
  <w:style w:type="character" w:styleId="PageNumber">
    <w:name w:val="page number"/>
    <w:basedOn w:val="DefaultParagraphFont"/>
    <w:rsid w:val="00E7582C"/>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ColorfulList-Accent11">
    <w:name w:val="Colorful List - Accent 11"/>
    <w:basedOn w:val="Normal"/>
    <w:uiPriority w:val="72"/>
    <w:rsid w:val="00984342"/>
    <w:pPr>
      <w:ind w:left="720"/>
    </w:pPr>
  </w:style>
  <w:style w:type="paragraph" w:styleId="Caption">
    <w:name w:val="caption"/>
    <w:basedOn w:val="Normal"/>
    <w:next w:val="Normal"/>
    <w:link w:val="CaptionChar"/>
    <w:qFormat/>
    <w:rsid w:val="00B84FA1"/>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
    <w:name w:val="Caption Char"/>
    <w:link w:val="Caption"/>
    <w:locked/>
    <w:rsid w:val="00B84FA1"/>
    <w:rPr>
      <w:rFonts w:eastAsia="Malgun Gothic"/>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7582C"/>
    <w:pPr>
      <w:tabs>
        <w:tab w:val="center" w:pos="4320"/>
        <w:tab w:val="right" w:pos="8640"/>
      </w:tabs>
    </w:pPr>
  </w:style>
  <w:style w:type="paragraph" w:styleId="Footer">
    <w:name w:val="footer"/>
    <w:basedOn w:val="Normal"/>
    <w:rsid w:val="00E7582C"/>
    <w:pPr>
      <w:tabs>
        <w:tab w:val="center" w:pos="4320"/>
        <w:tab w:val="right" w:pos="8640"/>
      </w:tabs>
    </w:pPr>
  </w:style>
  <w:style w:type="character" w:styleId="PageNumber">
    <w:name w:val="page number"/>
    <w:basedOn w:val="DefaultParagraphFont"/>
    <w:rsid w:val="00E7582C"/>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ColorfulList-Accent11">
    <w:name w:val="Colorful List - Accent 11"/>
    <w:basedOn w:val="Normal"/>
    <w:uiPriority w:val="72"/>
    <w:rsid w:val="00984342"/>
    <w:pPr>
      <w:ind w:left="720"/>
    </w:pPr>
  </w:style>
  <w:style w:type="paragraph" w:styleId="Caption">
    <w:name w:val="caption"/>
    <w:basedOn w:val="Normal"/>
    <w:next w:val="Normal"/>
    <w:link w:val="CaptionChar"/>
    <w:qFormat/>
    <w:rsid w:val="00B84FA1"/>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
    <w:name w:val="Caption Char"/>
    <w:link w:val="Caption"/>
    <w:locked/>
    <w:rsid w:val="00B84FA1"/>
    <w:rPr>
      <w:rFonts w:eastAsia="Malgun Gothic"/>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354686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a.hinds@cablelabs.com" TargetMode="External"/><Relationship Id="rId12" Type="http://schemas.openxmlformats.org/officeDocument/2006/relationships/hyperlink" Target="mailto:yasser_syed@cable.comcast.com" TargetMode="External"/><Relationship Id="rId13" Type="http://schemas.openxmlformats.org/officeDocument/2006/relationships/hyperlink" Target="mailto:rodrigaa@cisco.com" TargetMode="External"/><Relationship Id="rId14" Type="http://schemas.openxmlformats.org/officeDocument/2006/relationships/hyperlink" Target="mailto:wwan@broadcom.com" TargetMode="External"/><Relationship Id="rId15" Type="http://schemas.openxmlformats.org/officeDocument/2006/relationships/hyperlink" Target="mailto:aluthra@motorola.com" TargetMode="External"/><Relationship Id="rId16" Type="http://schemas.openxmlformats.org/officeDocument/2006/relationships/hyperlink" Target="mailto:Clint.Sheridan@rci.rogers.com" TargetMode="Externa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mailto:m.kar@cablelab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2151</Words>
  <Characters>12267</Characters>
  <Application>Microsoft Macintosh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14390</CharactersWithSpaces>
  <SharedDoc>false</SharedDoc>
  <HLinks>
    <vt:vector size="18" baseType="variant">
      <vt:variant>
        <vt:i4>4063329</vt:i4>
      </vt:variant>
      <vt:variant>
        <vt:i4>6</vt:i4>
      </vt:variant>
      <vt:variant>
        <vt:i4>0</vt:i4>
      </vt:variant>
      <vt:variant>
        <vt:i4>5</vt:i4>
      </vt:variant>
      <vt:variant>
        <vt:lpwstr>mailto:yasser_syed@cable.comcast.com</vt:lpwstr>
      </vt:variant>
      <vt:variant>
        <vt:lpwstr/>
      </vt:variant>
      <vt:variant>
        <vt:i4>917611</vt:i4>
      </vt:variant>
      <vt:variant>
        <vt:i4>3</vt:i4>
      </vt:variant>
      <vt:variant>
        <vt:i4>0</vt:i4>
      </vt:variant>
      <vt:variant>
        <vt:i4>5</vt:i4>
      </vt:variant>
      <vt:variant>
        <vt:lpwstr>mailto:a.hinds@cablelabs.com</vt:lpwstr>
      </vt:variant>
      <vt:variant>
        <vt:lpwstr/>
      </vt:variant>
      <vt:variant>
        <vt:i4>7208967</vt:i4>
      </vt:variant>
      <vt:variant>
        <vt:i4>0</vt:i4>
      </vt:variant>
      <vt:variant>
        <vt:i4>0</vt:i4>
      </vt:variant>
      <vt:variant>
        <vt:i4>5</vt:i4>
      </vt:variant>
      <vt:variant>
        <vt:lpwstr>mailto:m.kar@cablelabs.com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Arianne T. Hinds</cp:lastModifiedBy>
  <cp:revision>7</cp:revision>
  <cp:lastPrinted>2012-06-29T17:13:00Z</cp:lastPrinted>
  <dcterms:created xsi:type="dcterms:W3CDTF">2012-07-09T16:36:00Z</dcterms:created>
  <dcterms:modified xsi:type="dcterms:W3CDTF">2012-07-09T16:50:00Z</dcterms:modified>
</cp:coreProperties>
</file>