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966B1E" w:rsidP="00C97D78">
            <w:pPr>
              <w:tabs>
                <w:tab w:val="left" w:pos="7200"/>
              </w:tabs>
              <w:spacing w:before="0"/>
              <w:rPr>
                <w:b/>
                <w:szCs w:val="22"/>
                <w:lang w:val="en-CA"/>
              </w:rPr>
            </w:pPr>
            <w:r w:rsidRPr="00966B1E">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D711F9">
              <w:rPr>
                <w:b/>
                <w:noProof/>
                <w:szCs w:val="22"/>
                <w:lang w:val="en-S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711F9">
              <w:rPr>
                <w:b/>
                <w:noProof/>
                <w:szCs w:val="22"/>
                <w:lang w:val="en-S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420A6" w:rsidP="005420A6">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w:t>
            </w:r>
            <w:r w:rsidR="005E1AC6" w:rsidRPr="005E1AC6">
              <w:rPr>
                <w:szCs w:val="22"/>
                <w:lang w:val="en-CA"/>
              </w:rPr>
              <w:t xml:space="preserve"> </w:t>
            </w:r>
            <w:r>
              <w:rPr>
                <w:szCs w:val="22"/>
                <w:lang w:val="en-CA"/>
              </w:rPr>
              <w:t xml:space="preserve">July </w:t>
            </w:r>
            <w:r w:rsidR="005E1AC6" w:rsidRPr="005E1AC6">
              <w:rPr>
                <w:szCs w:val="22"/>
                <w:lang w:val="en-CA"/>
              </w:rPr>
              <w:t xml:space="preserve">– </w:t>
            </w:r>
            <w:r>
              <w:rPr>
                <w:szCs w:val="22"/>
                <w:lang w:val="en-CA"/>
              </w:rPr>
              <w:t xml:space="preserve">10 July </w:t>
            </w:r>
            <w:r w:rsidR="005E1AC6" w:rsidRPr="005E1AC6">
              <w:rPr>
                <w:szCs w:val="22"/>
                <w:lang w:val="en-CA"/>
              </w:rPr>
              <w:t>2012</w:t>
            </w:r>
          </w:p>
        </w:tc>
        <w:tc>
          <w:tcPr>
            <w:tcW w:w="3168" w:type="dxa"/>
          </w:tcPr>
          <w:p w:rsidR="008A4B4C" w:rsidRPr="005B217D" w:rsidRDefault="00E61DAC" w:rsidP="0043239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420A6">
              <w:rPr>
                <w:lang w:val="en-CA"/>
              </w:rPr>
              <w:t>J</w:t>
            </w:r>
            <w:r w:rsidR="00432391">
              <w:rPr>
                <w:u w:val="single"/>
                <w:lang w:val="en-CA"/>
              </w:rPr>
              <w:t>0130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6E144D">
            <w:pPr>
              <w:spacing w:before="60" w:after="60"/>
              <w:rPr>
                <w:b/>
                <w:szCs w:val="22"/>
                <w:lang w:val="en-CA"/>
              </w:rPr>
            </w:pPr>
            <w:r>
              <w:rPr>
                <w:b/>
                <w:szCs w:val="22"/>
                <w:lang w:val="en-CA"/>
              </w:rPr>
              <w:t xml:space="preserve">HVS Default Quantization matrices for </w:t>
            </w:r>
            <w:r w:rsidR="00A56F83">
              <w:rPr>
                <w:b/>
                <w:szCs w:val="22"/>
                <w:lang w:val="en-CA"/>
              </w:rPr>
              <w:t>4x4 DCT/</w:t>
            </w:r>
            <w:r>
              <w:rPr>
                <w:b/>
                <w:szCs w:val="22"/>
                <w:lang w:val="en-CA"/>
              </w:rPr>
              <w:t>DST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501496">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7E3E1D" w:rsidP="005E1AC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03583" w:rsidRDefault="00501496" w:rsidP="00A03583">
            <w:pPr>
              <w:spacing w:before="60" w:after="60"/>
              <w:rPr>
                <w:szCs w:val="22"/>
                <w:lang w:val="en-CA"/>
              </w:rPr>
            </w:pPr>
            <w:r>
              <w:rPr>
                <w:szCs w:val="22"/>
                <w:lang w:val="en-CA"/>
              </w:rPr>
              <w:t>Chuohao Yeo</w:t>
            </w:r>
            <w:r w:rsidR="00DF1DF7" w:rsidRPr="005B217D">
              <w:rPr>
                <w:szCs w:val="22"/>
                <w:lang w:val="en-CA"/>
              </w:rPr>
              <w:br/>
            </w:r>
            <w:r w:rsidR="00DF1DF7">
              <w:rPr>
                <w:szCs w:val="22"/>
                <w:lang w:val="en-CA"/>
              </w:rPr>
              <w:t>Yih Han Tan</w:t>
            </w:r>
          </w:p>
          <w:p w:rsidR="00E61DAC" w:rsidRPr="005B217D" w:rsidRDefault="00501496" w:rsidP="00A03583">
            <w:pPr>
              <w:spacing w:before="60" w:after="60"/>
              <w:rPr>
                <w:szCs w:val="22"/>
                <w:lang w:val="en-CA"/>
              </w:rPr>
            </w:pPr>
            <w:r>
              <w:rPr>
                <w:szCs w:val="22"/>
                <w:lang w:val="en-CA"/>
              </w:rPr>
              <w:t>1 Fusionopolis Way</w:t>
            </w:r>
            <w:r w:rsidR="00E61DAC" w:rsidRPr="005B217D">
              <w:rPr>
                <w:szCs w:val="22"/>
                <w:lang w:val="en-CA"/>
              </w:rPr>
              <w:br/>
            </w:r>
            <w:r>
              <w:rPr>
                <w:szCs w:val="22"/>
                <w:lang w:val="en-CA"/>
              </w:rPr>
              <w:t>#21-01 Connexis (South Tower)</w:t>
            </w:r>
            <w:r w:rsidR="00E61DAC" w:rsidRPr="005B217D">
              <w:rPr>
                <w:szCs w:val="22"/>
                <w:lang w:val="en-CA"/>
              </w:rPr>
              <w:br/>
            </w:r>
            <w:r>
              <w:rPr>
                <w:szCs w:val="22"/>
                <w:lang w:val="en-CA"/>
              </w:rPr>
              <w:t>Singapore 138632</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501496">
            <w:pPr>
              <w:spacing w:before="60" w:after="60"/>
              <w:rPr>
                <w:szCs w:val="22"/>
                <w:lang w:val="en-CA"/>
              </w:rPr>
            </w:pPr>
            <w:r w:rsidRPr="005B217D">
              <w:rPr>
                <w:szCs w:val="22"/>
                <w:lang w:val="en-CA"/>
              </w:rPr>
              <w:br/>
            </w:r>
            <w:r w:rsidR="00501496">
              <w:rPr>
                <w:szCs w:val="22"/>
                <w:lang w:val="en-CA"/>
              </w:rPr>
              <w:t>+65 6408 2651</w:t>
            </w:r>
            <w:r w:rsidRPr="005B217D">
              <w:rPr>
                <w:szCs w:val="22"/>
                <w:lang w:val="en-CA"/>
              </w:rPr>
              <w:br/>
            </w:r>
            <w:hyperlink r:id="rId9" w:history="1">
              <w:r w:rsidR="00501496" w:rsidRPr="001C5C37">
                <w:rPr>
                  <w:rStyle w:val="Hyperlink"/>
                  <w:szCs w:val="22"/>
                  <w:lang w:val="en-CA"/>
                </w:rPr>
                <w:t>chyeo@i2r.a-star.edu.sg</w:t>
              </w:r>
            </w:hyperlink>
            <w:r w:rsidR="00501496">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501496">
            <w:pPr>
              <w:spacing w:before="60" w:after="60"/>
              <w:rPr>
                <w:szCs w:val="22"/>
                <w:lang w:val="en-CA"/>
              </w:rPr>
            </w:pPr>
            <w:r>
              <w:rPr>
                <w:szCs w:val="22"/>
                <w:lang w:val="en-CA"/>
              </w:rPr>
              <w:t>Institute for Infocomm Research</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86691C" w:rsidP="009234A5">
      <w:pPr>
        <w:jc w:val="both"/>
        <w:rPr>
          <w:szCs w:val="22"/>
          <w:lang w:val="en-CA"/>
        </w:rPr>
      </w:pPr>
      <w:r>
        <w:rPr>
          <w:szCs w:val="22"/>
          <w:lang w:val="en-CA"/>
        </w:rPr>
        <w:t>This contribution proposes a set of default quantization matrices for 4x4 DCT/DST combinations derived from the same HVS based procedure used to obtain default quantization matrices for HEVC. It is claimed that the obtained default quantization matrices for the different combinations of DCT and DST share at least 9 out of 16 entries.</w:t>
      </w:r>
      <w:r w:rsidR="00496597">
        <w:rPr>
          <w:szCs w:val="22"/>
          <w:lang w:val="en-CA"/>
        </w:rPr>
        <w:t xml:space="preserve"> It is advocated that </w:t>
      </w:r>
      <w:r w:rsidR="005F6488">
        <w:rPr>
          <w:szCs w:val="22"/>
          <w:lang w:val="en-CA"/>
        </w:rPr>
        <w:t xml:space="preserve">this suggests </w:t>
      </w:r>
      <w:r w:rsidR="00496597">
        <w:rPr>
          <w:szCs w:val="22"/>
          <w:lang w:val="en-CA"/>
        </w:rPr>
        <w:t xml:space="preserve">a single quantization weighting matrix </w:t>
      </w:r>
      <w:r w:rsidR="004D5350">
        <w:rPr>
          <w:szCs w:val="22"/>
          <w:lang w:val="en-CA"/>
        </w:rPr>
        <w:t>may be</w:t>
      </w:r>
      <w:r w:rsidR="00000756">
        <w:rPr>
          <w:szCs w:val="22"/>
          <w:lang w:val="en-CA"/>
        </w:rPr>
        <w:t xml:space="preserve"> </w:t>
      </w:r>
      <w:r w:rsidR="00496597">
        <w:rPr>
          <w:szCs w:val="22"/>
          <w:lang w:val="en-CA"/>
        </w:rPr>
        <w:t xml:space="preserve">sufficient for all combinations of 4x4 DCT/DST </w:t>
      </w:r>
      <w:r w:rsidR="003D230F">
        <w:rPr>
          <w:szCs w:val="22"/>
          <w:lang w:val="en-CA"/>
        </w:rPr>
        <w:t xml:space="preserve">for </w:t>
      </w:r>
      <w:r w:rsidR="00496597">
        <w:rPr>
          <w:szCs w:val="22"/>
          <w:lang w:val="en-CA"/>
        </w:rPr>
        <w:t xml:space="preserve">intra </w:t>
      </w:r>
      <w:r w:rsidR="003D230F">
        <w:rPr>
          <w:szCs w:val="22"/>
          <w:lang w:val="en-CA"/>
        </w:rPr>
        <w:t xml:space="preserve">luma </w:t>
      </w:r>
      <w:r w:rsidR="00496597">
        <w:rPr>
          <w:szCs w:val="22"/>
          <w:lang w:val="en-CA"/>
        </w:rPr>
        <w:t>coding.</w:t>
      </w:r>
    </w:p>
    <w:p w:rsidR="00745F6B" w:rsidRPr="005B217D" w:rsidRDefault="0086691C" w:rsidP="00E11923">
      <w:pPr>
        <w:pStyle w:val="Heading1"/>
        <w:rPr>
          <w:lang w:val="en-CA"/>
        </w:rPr>
      </w:pPr>
      <w:r>
        <w:rPr>
          <w:lang w:val="en-CA"/>
        </w:rPr>
        <w:t>Approach</w:t>
      </w:r>
    </w:p>
    <w:p w:rsidR="001F2594" w:rsidRDefault="00D711F9" w:rsidP="009234A5">
      <w:pPr>
        <w:jc w:val="both"/>
        <w:rPr>
          <w:szCs w:val="22"/>
          <w:lang w:val="en-CA"/>
        </w:rPr>
      </w:pPr>
      <w:r>
        <w:rPr>
          <w:szCs w:val="22"/>
          <w:lang w:val="en-CA"/>
        </w:rPr>
        <w:t>We use the same methodology used to derive the default quantization matrices in the current HEVC draft to compute the default quantization matrices for when various combinations of DCT and DST are used.</w:t>
      </w:r>
    </w:p>
    <w:p w:rsidR="00D711F9" w:rsidRDefault="00D711F9" w:rsidP="009234A5">
      <w:pPr>
        <w:jc w:val="both"/>
        <w:rPr>
          <w:szCs w:val="22"/>
          <w:lang w:val="en-CA"/>
        </w:rPr>
      </w:pPr>
      <w:r>
        <w:rPr>
          <w:szCs w:val="22"/>
          <w:lang w:val="en-CA"/>
        </w:rPr>
        <w:t xml:space="preserve">For the 4x4 DCT, the horizontal and vertical discrete frequencies are </w:t>
      </w:r>
      <w:r w:rsidR="00074AA2">
        <w:rPr>
          <w:szCs w:val="22"/>
          <w:lang w:val="en-CA"/>
        </w:rPr>
        <w:t xml:space="preserve">respectively </w:t>
      </w:r>
      <w:r>
        <w:rPr>
          <w:szCs w:val="22"/>
          <w:lang w:val="en-CA"/>
        </w:rPr>
        <w:t>given by [2]:</w:t>
      </w:r>
    </w:p>
    <w:p w:rsidR="00D711F9" w:rsidRDefault="00074AA2" w:rsidP="00074AA2">
      <w:pPr>
        <w:jc w:val="center"/>
        <w:rPr>
          <w:szCs w:val="22"/>
          <w:lang w:val="en-CA"/>
        </w:rPr>
      </w:pPr>
      <m:oMath>
        <m:r>
          <w:rPr>
            <w:rFonts w:ascii="Cambria Math" w:hAnsi="Cambria Math"/>
            <w:szCs w:val="22"/>
            <w:lang w:val="en-CA"/>
          </w:rPr>
          <m:t>f</m:t>
        </m:r>
        <m:d>
          <m:dPr>
            <m:ctrlPr>
              <w:rPr>
                <w:rFonts w:ascii="Cambria Math" w:hAnsi="Cambria Math"/>
                <w:i/>
                <w:szCs w:val="22"/>
                <w:lang w:val="en-CA"/>
              </w:rPr>
            </m:ctrlPr>
          </m:dPr>
          <m:e>
            <m:r>
              <w:rPr>
                <w:rFonts w:ascii="Cambria Math" w:hAnsi="Cambria Math"/>
                <w:szCs w:val="22"/>
                <w:lang w:val="en-CA"/>
              </w:rPr>
              <m:t>u</m:t>
            </m:r>
          </m:e>
        </m:d>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u</m:t>
            </m:r>
          </m:num>
          <m:den>
            <m:r>
              <w:rPr>
                <w:rFonts w:ascii="Cambria Math" w:hAnsi="Cambria Math"/>
                <w:szCs w:val="22"/>
                <w:lang w:val="en-CA"/>
              </w:rPr>
              <m:t>∆×2N</m:t>
            </m:r>
          </m:den>
        </m:f>
      </m:oMath>
      <w:r>
        <w:rPr>
          <w:szCs w:val="22"/>
          <w:lang w:val="en-CA"/>
        </w:rPr>
        <w:t xml:space="preserve">    </w:t>
      </w:r>
      <m:oMath>
        <m:r>
          <w:rPr>
            <w:rFonts w:ascii="Cambria Math" w:hAnsi="Cambria Math"/>
            <w:szCs w:val="22"/>
            <w:lang w:val="en-CA"/>
          </w:rPr>
          <m:t>f</m:t>
        </m:r>
        <m:d>
          <m:dPr>
            <m:ctrlPr>
              <w:rPr>
                <w:rFonts w:ascii="Cambria Math" w:hAnsi="Cambria Math"/>
                <w:i/>
                <w:szCs w:val="22"/>
                <w:lang w:val="en-CA"/>
              </w:rPr>
            </m:ctrlPr>
          </m:dPr>
          <m:e>
            <m:r>
              <w:rPr>
                <w:rFonts w:ascii="Cambria Math" w:hAnsi="Cambria Math"/>
                <w:szCs w:val="22"/>
                <w:lang w:val="en-CA"/>
              </w:rPr>
              <m:t>v</m:t>
            </m:r>
          </m:e>
        </m:d>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v</m:t>
            </m:r>
          </m:num>
          <m:den>
            <m:r>
              <w:rPr>
                <w:rFonts w:ascii="Cambria Math" w:hAnsi="Cambria Math"/>
                <w:szCs w:val="22"/>
                <w:lang w:val="en-CA"/>
              </w:rPr>
              <m:t>∆×2N</m:t>
            </m:r>
          </m:den>
        </m:f>
      </m:oMath>
    </w:p>
    <w:p w:rsidR="00074AA2" w:rsidRDefault="00074AA2" w:rsidP="00074AA2">
      <w:pPr>
        <w:rPr>
          <w:szCs w:val="22"/>
          <w:lang w:val="en-CA"/>
        </w:rPr>
      </w:pPr>
      <w:r>
        <w:rPr>
          <w:szCs w:val="22"/>
          <w:lang w:val="en-CA"/>
        </w:rPr>
        <w:t xml:space="preserve">where </w:t>
      </w:r>
      <m:oMath>
        <m:r>
          <w:rPr>
            <w:rFonts w:ascii="Cambria Math" w:hAnsi="Cambria Math"/>
            <w:szCs w:val="22"/>
            <w:lang w:val="en-CA"/>
          </w:rPr>
          <m:t>N=4</m:t>
        </m:r>
      </m:oMath>
      <w:r w:rsidR="0016706E">
        <w:rPr>
          <w:szCs w:val="22"/>
          <w:lang w:val="en-CA"/>
        </w:rPr>
        <w:t>,</w:t>
      </w:r>
      <w:r>
        <w:rPr>
          <w:szCs w:val="22"/>
          <w:lang w:val="en-CA"/>
        </w:rPr>
        <w:t xml:space="preserve">  </w:t>
      </w:r>
      <m:oMath>
        <m:r>
          <w:rPr>
            <w:rFonts w:ascii="Cambria Math" w:hAnsi="Cambria Math"/>
            <w:szCs w:val="22"/>
            <w:lang w:val="en-CA"/>
          </w:rPr>
          <m:t>0≤u,v&lt;N</m:t>
        </m:r>
      </m:oMath>
      <w:r w:rsidR="0016706E">
        <w:rPr>
          <w:szCs w:val="22"/>
          <w:lang w:val="en-CA"/>
        </w:rPr>
        <w:t>, and Δ is the dot pitch of the display</w:t>
      </w:r>
      <w:r>
        <w:rPr>
          <w:szCs w:val="22"/>
          <w:lang w:val="en-CA"/>
        </w:rPr>
        <w:t>.</w:t>
      </w:r>
    </w:p>
    <w:p w:rsidR="00074AA2" w:rsidRDefault="00074AA2" w:rsidP="00074AA2">
      <w:pPr>
        <w:rPr>
          <w:szCs w:val="22"/>
          <w:lang w:val="en-CA"/>
        </w:rPr>
      </w:pPr>
      <w:r>
        <w:rPr>
          <w:szCs w:val="22"/>
          <w:lang w:val="en-CA"/>
        </w:rPr>
        <w:t xml:space="preserve">On the other hand, for the 4x4 </w:t>
      </w:r>
      <w:r w:rsidR="00BE7E92">
        <w:rPr>
          <w:szCs w:val="22"/>
          <w:lang w:val="en-CA"/>
        </w:rPr>
        <w:t>O</w:t>
      </w:r>
      <w:r>
        <w:rPr>
          <w:szCs w:val="22"/>
          <w:lang w:val="en-CA"/>
        </w:rPr>
        <w:t>DST</w:t>
      </w:r>
      <w:r w:rsidR="00BE7E92">
        <w:rPr>
          <w:szCs w:val="22"/>
          <w:lang w:val="en-CA"/>
        </w:rPr>
        <w:t>-3</w:t>
      </w:r>
      <w:r>
        <w:rPr>
          <w:szCs w:val="22"/>
          <w:lang w:val="en-CA"/>
        </w:rPr>
        <w:t>, the horizontal and vertical discrete frequencies are instead respectively given by:</w:t>
      </w:r>
    </w:p>
    <w:p w:rsidR="00074AA2" w:rsidRDefault="0016706E" w:rsidP="0016706E">
      <w:pPr>
        <w:jc w:val="center"/>
        <w:rPr>
          <w:szCs w:val="22"/>
          <w:lang w:val="en-CA"/>
        </w:rPr>
      </w:pPr>
      <m:oMath>
        <m:r>
          <w:rPr>
            <w:rFonts w:ascii="Cambria Math" w:hAnsi="Cambria Math"/>
            <w:szCs w:val="22"/>
            <w:lang w:val="en-CA"/>
          </w:rPr>
          <m:t>f</m:t>
        </m:r>
        <m:d>
          <m:dPr>
            <m:ctrlPr>
              <w:rPr>
                <w:rFonts w:ascii="Cambria Math" w:hAnsi="Cambria Math"/>
                <w:i/>
                <w:szCs w:val="22"/>
                <w:lang w:val="en-CA"/>
              </w:rPr>
            </m:ctrlPr>
          </m:dPr>
          <m:e>
            <m:r>
              <w:rPr>
                <w:rFonts w:ascii="Cambria Math" w:hAnsi="Cambria Math"/>
                <w:szCs w:val="22"/>
                <w:lang w:val="en-CA"/>
              </w:rPr>
              <m:t>u</m:t>
            </m:r>
          </m:e>
        </m:d>
        <m:r>
          <w:rPr>
            <w:rFonts w:ascii="Cambria Math" w:hAnsi="Cambria Math"/>
            <w:szCs w:val="22"/>
            <w:lang w:val="en-CA"/>
          </w:rPr>
          <m:t>=</m:t>
        </m:r>
        <m:d>
          <m:dPr>
            <m:begChr m:val="{"/>
            <m:endChr m:val=""/>
            <m:ctrlPr>
              <w:rPr>
                <w:rFonts w:ascii="Cambria Math" w:hAnsi="Cambria Math"/>
                <w:i/>
                <w:szCs w:val="22"/>
                <w:lang w:val="en-CA"/>
              </w:rPr>
            </m:ctrlPr>
          </m:dPr>
          <m:e>
            <m:m>
              <m:mPr>
                <m:mcs>
                  <m:mc>
                    <m:mcPr>
                      <m:count m:val="2"/>
                      <m:mcJc m:val="center"/>
                    </m:mcPr>
                  </m:mc>
                </m:mcs>
                <m:ctrlPr>
                  <w:rPr>
                    <w:rFonts w:ascii="Cambria Math" w:hAnsi="Cambria Math"/>
                    <w:i/>
                    <w:szCs w:val="22"/>
                    <w:lang w:val="en-CA"/>
                  </w:rPr>
                </m:ctrlPr>
              </m:mPr>
              <m:mr>
                <m:e>
                  <m:f>
                    <m:fPr>
                      <m:ctrlPr>
                        <w:rPr>
                          <w:rFonts w:ascii="Cambria Math" w:hAnsi="Cambria Math"/>
                          <w:i/>
                          <w:szCs w:val="22"/>
                          <w:lang w:val="en-CA"/>
                        </w:rPr>
                      </m:ctrlPr>
                    </m:fPr>
                    <m:num>
                      <m:r>
                        <w:rPr>
                          <w:rFonts w:ascii="Cambria Math" w:hAnsi="Cambria Math"/>
                          <w:szCs w:val="22"/>
                          <w:lang w:val="en-CA"/>
                        </w:rPr>
                        <m:t>1</m:t>
                      </m:r>
                    </m:num>
                    <m:den>
                      <m:r>
                        <m:rPr>
                          <m:sty m:val="p"/>
                        </m:rPr>
                        <w:rPr>
                          <w:rFonts w:ascii="Cambria Math" w:hAnsi="Cambria Math"/>
                          <w:szCs w:val="22"/>
                          <w:lang w:val="en-CA"/>
                        </w:rPr>
                        <m:t>Δ</m:t>
                      </m:r>
                      <m:r>
                        <w:rPr>
                          <w:rFonts w:ascii="Cambria Math" w:hAnsi="Cambria Math"/>
                          <w:szCs w:val="22"/>
                          <w:lang w:val="en-CA"/>
                        </w:rPr>
                        <m:t>×2N</m:t>
                      </m:r>
                    </m:den>
                  </m:f>
                </m:e>
                <m:e>
                  <m:r>
                    <w:rPr>
                      <w:rFonts w:ascii="Cambria Math" w:hAnsi="Cambria Math"/>
                      <w:szCs w:val="22"/>
                      <w:lang w:val="en-CA"/>
                    </w:rPr>
                    <m:t>u=0</m:t>
                  </m:r>
                </m:e>
              </m:mr>
              <m:mr>
                <m:e>
                  <m:f>
                    <m:fPr>
                      <m:ctrlPr>
                        <w:rPr>
                          <w:rFonts w:ascii="Cambria Math" w:hAnsi="Cambria Math"/>
                          <w:i/>
                          <w:szCs w:val="22"/>
                          <w:lang w:val="en-CA"/>
                        </w:rPr>
                      </m:ctrlPr>
                    </m:fPr>
                    <m:num>
                      <m:r>
                        <w:rPr>
                          <w:rFonts w:ascii="Cambria Math" w:hAnsi="Cambria Math"/>
                          <w:szCs w:val="22"/>
                          <w:lang w:val="en-CA"/>
                        </w:rPr>
                        <m:t>u</m:t>
                      </m:r>
                    </m:num>
                    <m:den>
                      <m:r>
                        <m:rPr>
                          <m:sty m:val="p"/>
                        </m:rPr>
                        <w:rPr>
                          <w:rFonts w:ascii="Cambria Math" w:hAnsi="Cambria Math"/>
                          <w:szCs w:val="22"/>
                          <w:lang w:val="en-CA"/>
                        </w:rPr>
                        <m:t>Δ</m:t>
                      </m:r>
                      <m:r>
                        <w:rPr>
                          <w:rFonts w:ascii="Cambria Math" w:hAnsi="Cambria Math"/>
                          <w:szCs w:val="22"/>
                          <w:lang w:val="en-CA"/>
                        </w:rPr>
                        <m:t>×2N</m:t>
                      </m:r>
                    </m:den>
                  </m:f>
                </m:e>
                <m:e>
                  <m:r>
                    <m:rPr>
                      <m:nor/>
                    </m:rPr>
                    <w:rPr>
                      <w:rFonts w:ascii="Cambria Math" w:hAnsi="Cambria Math"/>
                      <w:szCs w:val="22"/>
                      <w:lang w:val="en-CA"/>
                    </w:rPr>
                    <m:t>otherwise</m:t>
                  </m:r>
                </m:e>
              </m:mr>
            </m:m>
          </m:e>
        </m:d>
      </m:oMath>
      <w:r>
        <w:rPr>
          <w:szCs w:val="22"/>
          <w:lang w:val="en-CA"/>
        </w:rPr>
        <w:t xml:space="preserve">  </w:t>
      </w:r>
      <m:oMath>
        <m:r>
          <w:rPr>
            <w:rFonts w:ascii="Cambria Math" w:hAnsi="Cambria Math"/>
            <w:szCs w:val="22"/>
            <w:lang w:val="en-CA"/>
          </w:rPr>
          <m:t>f</m:t>
        </m:r>
        <m:d>
          <m:dPr>
            <m:ctrlPr>
              <w:rPr>
                <w:rFonts w:ascii="Cambria Math" w:hAnsi="Cambria Math"/>
                <w:i/>
                <w:szCs w:val="22"/>
                <w:lang w:val="en-CA"/>
              </w:rPr>
            </m:ctrlPr>
          </m:dPr>
          <m:e>
            <m:r>
              <w:rPr>
                <w:rFonts w:ascii="Cambria Math" w:hAnsi="Cambria Math"/>
                <w:szCs w:val="22"/>
                <w:lang w:val="en-CA"/>
              </w:rPr>
              <m:t>v</m:t>
            </m:r>
          </m:e>
        </m:d>
        <m:r>
          <w:rPr>
            <w:rFonts w:ascii="Cambria Math" w:hAnsi="Cambria Math"/>
            <w:szCs w:val="22"/>
            <w:lang w:val="en-CA"/>
          </w:rPr>
          <m:t>=</m:t>
        </m:r>
        <m:d>
          <m:dPr>
            <m:begChr m:val="{"/>
            <m:endChr m:val=""/>
            <m:ctrlPr>
              <w:rPr>
                <w:rFonts w:ascii="Cambria Math" w:hAnsi="Cambria Math"/>
                <w:i/>
                <w:szCs w:val="22"/>
                <w:lang w:val="en-CA"/>
              </w:rPr>
            </m:ctrlPr>
          </m:dPr>
          <m:e>
            <m:m>
              <m:mPr>
                <m:mcs>
                  <m:mc>
                    <m:mcPr>
                      <m:count m:val="2"/>
                      <m:mcJc m:val="center"/>
                    </m:mcPr>
                  </m:mc>
                </m:mcs>
                <m:ctrlPr>
                  <w:rPr>
                    <w:rFonts w:ascii="Cambria Math" w:hAnsi="Cambria Math"/>
                    <w:i/>
                    <w:szCs w:val="22"/>
                    <w:lang w:val="en-CA"/>
                  </w:rPr>
                </m:ctrlPr>
              </m:mPr>
              <m:mr>
                <m:e>
                  <m:f>
                    <m:fPr>
                      <m:ctrlPr>
                        <w:rPr>
                          <w:rFonts w:ascii="Cambria Math" w:hAnsi="Cambria Math"/>
                          <w:i/>
                          <w:szCs w:val="22"/>
                          <w:lang w:val="en-CA"/>
                        </w:rPr>
                      </m:ctrlPr>
                    </m:fPr>
                    <m:num>
                      <m:r>
                        <w:rPr>
                          <w:rFonts w:ascii="Cambria Math" w:hAnsi="Cambria Math"/>
                          <w:szCs w:val="22"/>
                          <w:lang w:val="en-CA"/>
                        </w:rPr>
                        <m:t>1</m:t>
                      </m:r>
                    </m:num>
                    <m:den>
                      <m:r>
                        <m:rPr>
                          <m:sty m:val="p"/>
                        </m:rPr>
                        <w:rPr>
                          <w:rFonts w:ascii="Cambria Math" w:hAnsi="Cambria Math"/>
                          <w:szCs w:val="22"/>
                          <w:lang w:val="en-CA"/>
                        </w:rPr>
                        <m:t>Δ</m:t>
                      </m:r>
                      <m:r>
                        <w:rPr>
                          <w:rFonts w:ascii="Cambria Math" w:hAnsi="Cambria Math"/>
                          <w:szCs w:val="22"/>
                          <w:lang w:val="en-CA"/>
                        </w:rPr>
                        <m:t>×2N</m:t>
                      </m:r>
                    </m:den>
                  </m:f>
                </m:e>
                <m:e>
                  <m:r>
                    <w:rPr>
                      <w:rFonts w:ascii="Cambria Math" w:hAnsi="Cambria Math"/>
                      <w:szCs w:val="22"/>
                      <w:lang w:val="en-CA"/>
                    </w:rPr>
                    <m:t>v=0</m:t>
                  </m:r>
                </m:e>
              </m:mr>
              <m:mr>
                <m:e>
                  <m:f>
                    <m:fPr>
                      <m:ctrlPr>
                        <w:rPr>
                          <w:rFonts w:ascii="Cambria Math" w:hAnsi="Cambria Math"/>
                          <w:i/>
                          <w:szCs w:val="22"/>
                          <w:lang w:val="en-CA"/>
                        </w:rPr>
                      </m:ctrlPr>
                    </m:fPr>
                    <m:num>
                      <m:r>
                        <w:rPr>
                          <w:rFonts w:ascii="Cambria Math" w:hAnsi="Cambria Math"/>
                          <w:szCs w:val="22"/>
                          <w:lang w:val="en-CA"/>
                        </w:rPr>
                        <m:t>v</m:t>
                      </m:r>
                    </m:num>
                    <m:den>
                      <m:r>
                        <m:rPr>
                          <m:sty m:val="p"/>
                        </m:rPr>
                        <w:rPr>
                          <w:rFonts w:ascii="Cambria Math" w:hAnsi="Cambria Math"/>
                          <w:szCs w:val="22"/>
                          <w:lang w:val="en-CA"/>
                        </w:rPr>
                        <m:t>Δ</m:t>
                      </m:r>
                      <m:r>
                        <w:rPr>
                          <w:rFonts w:ascii="Cambria Math" w:hAnsi="Cambria Math"/>
                          <w:szCs w:val="22"/>
                          <w:lang w:val="en-CA"/>
                        </w:rPr>
                        <m:t>×2N</m:t>
                      </m:r>
                    </m:den>
                  </m:f>
                </m:e>
                <m:e>
                  <m:r>
                    <m:rPr>
                      <m:nor/>
                    </m:rPr>
                    <w:rPr>
                      <w:rFonts w:ascii="Cambria Math" w:hAnsi="Cambria Math"/>
                      <w:szCs w:val="22"/>
                      <w:lang w:val="en-CA"/>
                    </w:rPr>
                    <m:t>otherwise</m:t>
                  </m:r>
                </m:e>
              </m:mr>
            </m:m>
          </m:e>
        </m:d>
      </m:oMath>
    </w:p>
    <w:p w:rsidR="00BE7E92" w:rsidRDefault="00BE7E92" w:rsidP="0016706E">
      <w:pPr>
        <w:rPr>
          <w:szCs w:val="22"/>
          <w:lang w:val="en-CA"/>
        </w:rPr>
      </w:pPr>
      <w:r>
        <w:rPr>
          <w:szCs w:val="22"/>
          <w:lang w:val="en-CA"/>
        </w:rPr>
        <w:t>The only difference is in the first basis vector, which has 1 zero-crossing after subtracting the mean value.</w:t>
      </w:r>
    </w:p>
    <w:p w:rsidR="0016706E" w:rsidRDefault="0016706E" w:rsidP="0016706E">
      <w:pPr>
        <w:rPr>
          <w:szCs w:val="22"/>
          <w:lang w:val="en-CA"/>
        </w:rPr>
      </w:pPr>
      <w:r>
        <w:rPr>
          <w:szCs w:val="22"/>
          <w:lang w:val="en-CA"/>
        </w:rPr>
        <w:t>Following the same approach as in [1] [2], we can then compute the quantization matrices for each of the following cases</w:t>
      </w:r>
      <w:r w:rsidR="006C5C7D">
        <w:rPr>
          <w:szCs w:val="22"/>
          <w:lang w:val="en-CA"/>
        </w:rPr>
        <w:t xml:space="preserve"> (exact steps are provided in the annex)</w:t>
      </w:r>
      <w:r>
        <w:rPr>
          <w:szCs w:val="22"/>
          <w:lang w:val="en-CA"/>
        </w:rPr>
        <w:t>:</w:t>
      </w:r>
    </w:p>
    <w:p w:rsidR="00D46EEC" w:rsidRDefault="00D46EEC" w:rsidP="0016706E">
      <w:pPr>
        <w:rPr>
          <w:b/>
          <w:szCs w:val="22"/>
          <w:lang w:val="en-CA"/>
        </w:rPr>
      </w:pPr>
      <w:r w:rsidRPr="0016706E">
        <w:rPr>
          <w:b/>
          <w:szCs w:val="22"/>
          <w:lang w:val="en-CA"/>
        </w:rPr>
        <w:t>Vertical D</w:t>
      </w:r>
      <w:r>
        <w:rPr>
          <w:b/>
          <w:szCs w:val="22"/>
          <w:lang w:val="en-CA"/>
        </w:rPr>
        <w:t>C</w:t>
      </w:r>
      <w:r w:rsidRPr="0016706E">
        <w:rPr>
          <w:b/>
          <w:szCs w:val="22"/>
          <w:lang w:val="en-CA"/>
        </w:rPr>
        <w:t>T, Horizontal DCT</w:t>
      </w:r>
      <w:r>
        <w:rPr>
          <w:b/>
          <w:szCs w:val="22"/>
          <w:lang w:val="en-CA"/>
        </w:rPr>
        <w:t xml:space="preserve"> (from WD</w:t>
      </w:r>
      <w:r w:rsidR="00942509">
        <w:rPr>
          <w:b/>
          <w:szCs w:val="22"/>
          <w:lang w:val="en-CA"/>
        </w:rPr>
        <w:t>7</w:t>
      </w:r>
      <w:r>
        <w:rPr>
          <w:b/>
          <w:szCs w:val="22"/>
          <w:lang w:val="en-CA"/>
        </w:rPr>
        <w:t>)</w:t>
      </w:r>
      <w:r w:rsidRPr="0016706E">
        <w:rPr>
          <w:b/>
          <w:szCs w:val="22"/>
          <w:lang w:val="en-CA"/>
        </w:rPr>
        <w:t>:</w:t>
      </w:r>
    </w:p>
    <w:p w:rsidR="00D46EEC" w:rsidRDefault="00966B1E" w:rsidP="0016706E">
      <w:pPr>
        <w:rPr>
          <w:b/>
          <w:szCs w:val="22"/>
          <w:lang w:val="en-CA"/>
        </w:rPr>
      </w:pPr>
      <m:oMathPara>
        <m:oMath>
          <m:sSub>
            <m:sSubPr>
              <m:ctrlPr>
                <w:rPr>
                  <w:rFonts w:ascii="Cambria Math" w:hAnsi="Cambria Math"/>
                  <w:i/>
                  <w:szCs w:val="22"/>
                  <w:lang w:val="en-CA"/>
                </w:rPr>
              </m:ctrlPr>
            </m:sSubPr>
            <m:e>
              <m:r>
                <w:rPr>
                  <w:rFonts w:ascii="Cambria Math" w:hAnsi="Cambria Math"/>
                  <w:szCs w:val="22"/>
                  <w:lang w:val="en-CA"/>
                </w:rPr>
                <m:t>Q</m:t>
              </m:r>
            </m:e>
            <m:sub>
              <m:r>
                <w:rPr>
                  <w:rFonts w:ascii="Cambria Math" w:hAnsi="Cambria Math"/>
                  <w:szCs w:val="22"/>
                  <w:lang w:val="en-CA"/>
                </w:rPr>
                <m:t>0</m:t>
              </m:r>
            </m:sub>
          </m:sSub>
          <m:r>
            <w:rPr>
              <w:rFonts w:ascii="Cambria Math" w:hAnsi="Cambria Math"/>
              <w:szCs w:val="22"/>
              <w:lang w:val="en-CA"/>
            </w:rPr>
            <m:t>=</m:t>
          </m:r>
          <m:d>
            <m:dPr>
              <m:ctrlPr>
                <w:rPr>
                  <w:rFonts w:ascii="Cambria Math" w:hAnsi="Cambria Math"/>
                  <w:i/>
                  <w:szCs w:val="22"/>
                  <w:lang w:val="en-CA"/>
                </w:rPr>
              </m:ctrlPr>
            </m:dPr>
            <m:e>
              <m:m>
                <m:mPr>
                  <m:mcs>
                    <m:mc>
                      <m:mcPr>
                        <m:count m:val="4"/>
                        <m:mcJc m:val="center"/>
                      </m:mcPr>
                    </m:mc>
                  </m:mcs>
                  <m:ctrlPr>
                    <w:rPr>
                      <w:rFonts w:ascii="Cambria Math" w:hAnsi="Cambria Math"/>
                      <w:i/>
                      <w:szCs w:val="22"/>
                      <w:lang w:val="en-CA"/>
                    </w:rPr>
                  </m:ctrlPr>
                </m:mPr>
                <m:mr>
                  <m:e>
                    <m:r>
                      <w:rPr>
                        <w:rFonts w:ascii="Cambria Math" w:hAnsi="Cambria Math"/>
                        <w:szCs w:val="22"/>
                        <w:lang w:val="en-CA"/>
                      </w:rPr>
                      <m:t>16</m:t>
                    </m:r>
                    <m:ctrlPr>
                      <w:rPr>
                        <w:rFonts w:ascii="Cambria Math" w:eastAsia="Cambria Math" w:hAnsi="Cambria Math" w:cs="Cambria Math"/>
                        <w:i/>
                        <w:lang w:val="en-CA"/>
                      </w:rPr>
                    </m:ctrlPr>
                  </m:e>
                  <m:e>
                    <m:r>
                      <w:rPr>
                        <w:rFonts w:ascii="Cambria Math" w:eastAsia="Cambria Math" w:hAnsi="Cambria Math" w:cs="Cambria Math"/>
                        <w:lang w:val="en-CA"/>
                      </w:rPr>
                      <m:t>16</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21</m:t>
                    </m:r>
                    <m:ctrlPr>
                      <w:rPr>
                        <w:rFonts w:ascii="Cambria Math" w:eastAsia="Cambria Math" w:hAnsi="Cambria Math" w:cs="Cambria Math"/>
                        <w:i/>
                        <w:lang w:val="en-CA"/>
                      </w:rPr>
                    </m:ctrlPr>
                  </m:e>
                </m:mr>
                <m:mr>
                  <m:e>
                    <m:r>
                      <w:rPr>
                        <w:rFonts w:ascii="Cambria Math" w:eastAsia="Cambria Math" w:hAnsi="Cambria Math" w:cs="Cambria Math"/>
                        <w:lang w:val="en-CA"/>
                      </w:rPr>
                      <m:t>16</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mr>
                <m:mr>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30</m:t>
                    </m:r>
                  </m:e>
                  <m:e>
                    <m:r>
                      <w:rPr>
                        <w:rFonts w:ascii="Cambria Math" w:hAnsi="Cambria Math"/>
                        <w:szCs w:val="22"/>
                        <w:lang w:val="en-CA"/>
                      </w:rPr>
                      <m:t>41</m:t>
                    </m:r>
                  </m:e>
                </m:mr>
                <m:mr>
                  <m:e>
                    <m:r>
                      <w:rPr>
                        <w:rFonts w:ascii="Cambria Math" w:hAnsi="Cambria Math"/>
                        <w:szCs w:val="22"/>
                        <w:lang w:val="en-CA"/>
                      </w:rPr>
                      <m:t>21</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e>
                    <m:r>
                      <w:rPr>
                        <w:rFonts w:ascii="Cambria Math" w:eastAsia="Cambria Math" w:hAnsi="Cambria Math" w:cs="Cambria Math"/>
                        <w:lang w:val="en-CA"/>
                      </w:rPr>
                      <m:t>41</m:t>
                    </m:r>
                  </m:e>
                  <m:e>
                    <m:r>
                      <w:rPr>
                        <w:rFonts w:ascii="Cambria Math" w:hAnsi="Cambria Math"/>
                        <w:szCs w:val="22"/>
                        <w:lang w:val="en-CA"/>
                      </w:rPr>
                      <m:t>70</m:t>
                    </m:r>
                  </m:e>
                </m:mr>
              </m:m>
            </m:e>
          </m:d>
        </m:oMath>
      </m:oMathPara>
    </w:p>
    <w:p w:rsidR="0016706E" w:rsidRPr="0016706E" w:rsidRDefault="0016706E" w:rsidP="0016706E">
      <w:pPr>
        <w:rPr>
          <w:b/>
          <w:szCs w:val="22"/>
          <w:lang w:val="en-CA"/>
        </w:rPr>
      </w:pPr>
      <w:r w:rsidRPr="0016706E">
        <w:rPr>
          <w:b/>
          <w:szCs w:val="22"/>
          <w:lang w:val="en-CA"/>
        </w:rPr>
        <w:t>Vertical DST, Horizontal DCT:</w:t>
      </w:r>
    </w:p>
    <w:p w:rsidR="0016706E" w:rsidRDefault="00966B1E" w:rsidP="0016706E">
      <w:pPr>
        <w:rPr>
          <w:szCs w:val="22"/>
          <w:lang w:val="en-CA"/>
        </w:rPr>
      </w:pPr>
      <m:oMathPara>
        <m:oMath>
          <m:sSub>
            <m:sSubPr>
              <m:ctrlPr>
                <w:rPr>
                  <w:rFonts w:ascii="Cambria Math" w:hAnsi="Cambria Math"/>
                  <w:i/>
                  <w:szCs w:val="22"/>
                  <w:lang w:val="en-CA"/>
                </w:rPr>
              </m:ctrlPr>
            </m:sSubPr>
            <m:e>
              <m:r>
                <w:rPr>
                  <w:rFonts w:ascii="Cambria Math" w:hAnsi="Cambria Math"/>
                  <w:szCs w:val="22"/>
                  <w:lang w:val="en-CA"/>
                </w:rPr>
                <m:t>Q</m:t>
              </m:r>
            </m:e>
            <m:sub>
              <m:r>
                <w:rPr>
                  <w:rFonts w:ascii="Cambria Math" w:hAnsi="Cambria Math"/>
                  <w:szCs w:val="22"/>
                  <w:lang w:val="en-CA"/>
                </w:rPr>
                <m:t>1</m:t>
              </m:r>
            </m:sub>
          </m:sSub>
          <m:r>
            <w:rPr>
              <w:rFonts w:ascii="Cambria Math" w:hAnsi="Cambria Math"/>
              <w:szCs w:val="22"/>
              <w:lang w:val="en-CA"/>
            </w:rPr>
            <m:t>=</m:t>
          </m:r>
          <m:d>
            <m:dPr>
              <m:ctrlPr>
                <w:rPr>
                  <w:rFonts w:ascii="Cambria Math" w:hAnsi="Cambria Math"/>
                  <w:i/>
                  <w:szCs w:val="22"/>
                  <w:lang w:val="en-CA"/>
                </w:rPr>
              </m:ctrlPr>
            </m:dPr>
            <m:e>
              <m:m>
                <m:mPr>
                  <m:mcs>
                    <m:mc>
                      <m:mcPr>
                        <m:count m:val="4"/>
                        <m:mcJc m:val="center"/>
                      </m:mcPr>
                    </m:mc>
                  </m:mcs>
                  <m:ctrlPr>
                    <w:rPr>
                      <w:rFonts w:ascii="Cambria Math" w:hAnsi="Cambria Math"/>
                      <w:i/>
                      <w:szCs w:val="22"/>
                      <w:lang w:val="en-CA"/>
                    </w:rPr>
                  </m:ctrlPr>
                </m:mPr>
                <m:mr>
                  <m:e>
                    <m:r>
                      <w:rPr>
                        <w:rFonts w:ascii="Cambria Math" w:hAnsi="Cambria Math"/>
                        <w:szCs w:val="22"/>
                        <w:lang w:val="en-CA"/>
                      </w:rPr>
                      <m:t>16</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mr>
                <m:mr>
                  <m:e>
                    <m:r>
                      <w:rPr>
                        <w:rFonts w:ascii="Cambria Math" w:eastAsia="Cambria Math" w:hAnsi="Cambria Math" w:cs="Cambria Math"/>
                        <w:lang w:val="en-CA"/>
                      </w:rPr>
                      <m:t>16</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mr>
                <m:mr>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30</m:t>
                    </m:r>
                  </m:e>
                  <m:e>
                    <m:r>
                      <w:rPr>
                        <w:rFonts w:ascii="Cambria Math" w:hAnsi="Cambria Math"/>
                        <w:szCs w:val="22"/>
                        <w:lang w:val="en-CA"/>
                      </w:rPr>
                      <m:t>41</m:t>
                    </m:r>
                  </m:e>
                </m:mr>
                <m:mr>
                  <m:e>
                    <m:r>
                      <w:rPr>
                        <w:rFonts w:ascii="Cambria Math" w:hAnsi="Cambria Math"/>
                        <w:szCs w:val="22"/>
                        <w:lang w:val="en-CA"/>
                      </w:rPr>
                      <m:t>21</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e>
                    <m:r>
                      <w:rPr>
                        <w:rFonts w:ascii="Cambria Math" w:eastAsia="Cambria Math" w:hAnsi="Cambria Math" w:cs="Cambria Math"/>
                        <w:lang w:val="en-CA"/>
                      </w:rPr>
                      <m:t>41</m:t>
                    </m:r>
                  </m:e>
                  <m:e>
                    <m:r>
                      <w:rPr>
                        <w:rFonts w:ascii="Cambria Math" w:hAnsi="Cambria Math"/>
                        <w:szCs w:val="22"/>
                        <w:lang w:val="en-CA"/>
                      </w:rPr>
                      <m:t>70</m:t>
                    </m:r>
                  </m:e>
                </m:mr>
              </m:m>
            </m:e>
          </m:d>
        </m:oMath>
      </m:oMathPara>
    </w:p>
    <w:p w:rsidR="00D46EEC" w:rsidRDefault="004D06C7" w:rsidP="0016706E">
      <w:pPr>
        <w:rPr>
          <w:szCs w:val="22"/>
          <w:lang w:val="en-CA"/>
        </w:rPr>
      </w:pPr>
      <w:r>
        <w:rPr>
          <w:szCs w:val="22"/>
          <w:lang w:val="en-CA"/>
        </w:rPr>
        <w:t>Compared to the DCT default quantization matrix, o</w:t>
      </w:r>
      <w:r w:rsidR="00D46EEC">
        <w:rPr>
          <w:szCs w:val="22"/>
          <w:lang w:val="en-CA"/>
        </w:rPr>
        <w:t xml:space="preserve">nly </w:t>
      </w:r>
      <w:r>
        <w:rPr>
          <w:szCs w:val="22"/>
          <w:lang w:val="en-CA"/>
        </w:rPr>
        <w:t xml:space="preserve">the </w:t>
      </w:r>
      <w:r w:rsidR="00D46EEC">
        <w:rPr>
          <w:szCs w:val="22"/>
          <w:lang w:val="en-CA"/>
        </w:rPr>
        <w:t>last 3 entries of 1</w:t>
      </w:r>
      <w:r w:rsidR="00D46EEC" w:rsidRPr="00D46EEC">
        <w:rPr>
          <w:szCs w:val="22"/>
          <w:vertAlign w:val="superscript"/>
          <w:lang w:val="en-CA"/>
        </w:rPr>
        <w:t>st</w:t>
      </w:r>
      <w:r w:rsidR="00D46EEC">
        <w:rPr>
          <w:szCs w:val="22"/>
          <w:lang w:val="en-CA"/>
        </w:rPr>
        <w:t xml:space="preserve"> row</w:t>
      </w:r>
      <w:r w:rsidR="00ED7231">
        <w:rPr>
          <w:szCs w:val="22"/>
          <w:lang w:val="en-CA"/>
        </w:rPr>
        <w:t xml:space="preserve"> differ</w:t>
      </w:r>
      <w:r>
        <w:rPr>
          <w:szCs w:val="22"/>
          <w:lang w:val="en-CA"/>
        </w:rPr>
        <w:t>.</w:t>
      </w:r>
    </w:p>
    <w:p w:rsidR="0016706E" w:rsidRPr="0016706E" w:rsidRDefault="0016706E" w:rsidP="0016706E">
      <w:pPr>
        <w:rPr>
          <w:b/>
          <w:szCs w:val="22"/>
          <w:lang w:val="en-CA"/>
        </w:rPr>
      </w:pPr>
      <w:r w:rsidRPr="0016706E">
        <w:rPr>
          <w:b/>
          <w:szCs w:val="22"/>
          <w:lang w:val="en-CA"/>
        </w:rPr>
        <w:t>Vertical D</w:t>
      </w:r>
      <w:r>
        <w:rPr>
          <w:b/>
          <w:szCs w:val="22"/>
          <w:lang w:val="en-CA"/>
        </w:rPr>
        <w:t>CT, Horizontal DS</w:t>
      </w:r>
      <w:r w:rsidRPr="0016706E">
        <w:rPr>
          <w:b/>
          <w:szCs w:val="22"/>
          <w:lang w:val="en-CA"/>
        </w:rPr>
        <w:t>T:</w:t>
      </w:r>
    </w:p>
    <w:p w:rsidR="0016706E" w:rsidRDefault="00966B1E" w:rsidP="0016706E">
      <w:pPr>
        <w:rPr>
          <w:szCs w:val="22"/>
          <w:lang w:val="en-CA"/>
        </w:rPr>
      </w:pPr>
      <m:oMathPara>
        <m:oMath>
          <m:sSub>
            <m:sSubPr>
              <m:ctrlPr>
                <w:rPr>
                  <w:rFonts w:ascii="Cambria Math" w:hAnsi="Cambria Math"/>
                  <w:i/>
                  <w:szCs w:val="22"/>
                  <w:lang w:val="en-CA"/>
                </w:rPr>
              </m:ctrlPr>
            </m:sSubPr>
            <m:e>
              <m:r>
                <w:rPr>
                  <w:rFonts w:ascii="Cambria Math" w:hAnsi="Cambria Math"/>
                  <w:szCs w:val="22"/>
                  <w:lang w:val="en-CA"/>
                </w:rPr>
                <m:t>Q</m:t>
              </m:r>
            </m:e>
            <m:sub>
              <m:r>
                <w:rPr>
                  <w:rFonts w:ascii="Cambria Math" w:hAnsi="Cambria Math"/>
                  <w:szCs w:val="22"/>
                  <w:lang w:val="en-CA"/>
                </w:rPr>
                <m:t>2</m:t>
              </m:r>
            </m:sub>
          </m:sSub>
          <m:r>
            <w:rPr>
              <w:rFonts w:ascii="Cambria Math" w:hAnsi="Cambria Math"/>
              <w:szCs w:val="22"/>
              <w:lang w:val="en-CA"/>
            </w:rPr>
            <m:t>=</m:t>
          </m:r>
          <m:d>
            <m:dPr>
              <m:ctrlPr>
                <w:rPr>
                  <w:rFonts w:ascii="Cambria Math" w:hAnsi="Cambria Math"/>
                  <w:i/>
                  <w:szCs w:val="22"/>
                  <w:lang w:val="en-CA"/>
                </w:rPr>
              </m:ctrlPr>
            </m:dPr>
            <m:e>
              <m:m>
                <m:mPr>
                  <m:mcs>
                    <m:mc>
                      <m:mcPr>
                        <m:count m:val="4"/>
                        <m:mcJc m:val="center"/>
                      </m:mcPr>
                    </m:mc>
                  </m:mcs>
                  <m:ctrlPr>
                    <w:rPr>
                      <w:rFonts w:ascii="Cambria Math" w:hAnsi="Cambria Math"/>
                      <w:i/>
                      <w:szCs w:val="22"/>
                      <w:lang w:val="en-CA"/>
                    </w:rPr>
                  </m:ctrlPr>
                </m:mPr>
                <m:mr>
                  <m:e>
                    <m:r>
                      <w:rPr>
                        <w:rFonts w:ascii="Cambria Math" w:hAnsi="Cambria Math"/>
                        <w:szCs w:val="22"/>
                        <w:lang w:val="en-CA"/>
                      </w:rPr>
                      <m:t>16</m:t>
                    </m:r>
                    <m:ctrlPr>
                      <w:rPr>
                        <w:rFonts w:ascii="Cambria Math" w:eastAsia="Cambria Math" w:hAnsi="Cambria Math" w:cs="Cambria Math"/>
                        <w:i/>
                        <w:lang w:val="en-CA"/>
                      </w:rPr>
                    </m:ctrlPr>
                  </m:e>
                  <m:e>
                    <m:r>
                      <w:rPr>
                        <w:rFonts w:ascii="Cambria Math" w:eastAsia="Cambria Math" w:hAnsi="Cambria Math" w:cs="Cambria Math"/>
                        <w:lang w:val="en-CA"/>
                      </w:rPr>
                      <m:t>16</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21</m:t>
                    </m:r>
                    <m:ctrlPr>
                      <w:rPr>
                        <w:rFonts w:ascii="Cambria Math" w:eastAsia="Cambria Math" w:hAnsi="Cambria Math" w:cs="Cambria Math"/>
                        <w:i/>
                        <w:lang w:val="en-CA"/>
                      </w:rPr>
                    </m:ctrlPr>
                  </m:e>
                </m:mr>
                <m:mr>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mr>
                <m:mr>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30</m:t>
                    </m:r>
                  </m:e>
                  <m:e>
                    <m:r>
                      <w:rPr>
                        <w:rFonts w:ascii="Cambria Math" w:hAnsi="Cambria Math"/>
                        <w:szCs w:val="22"/>
                        <w:lang w:val="en-CA"/>
                      </w:rPr>
                      <m:t>41</m:t>
                    </m:r>
                  </m:e>
                </m:mr>
                <m:mr>
                  <m:e>
                    <m:r>
                      <w:rPr>
                        <w:rFonts w:ascii="Cambria Math" w:hAnsi="Cambria Math"/>
                        <w:szCs w:val="22"/>
                        <w:lang w:val="en-CA"/>
                      </w:rPr>
                      <m:t>25</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e>
                    <m:r>
                      <w:rPr>
                        <w:rFonts w:ascii="Cambria Math" w:eastAsia="Cambria Math" w:hAnsi="Cambria Math" w:cs="Cambria Math"/>
                        <w:lang w:val="en-CA"/>
                      </w:rPr>
                      <m:t>41</m:t>
                    </m:r>
                  </m:e>
                  <m:e>
                    <m:r>
                      <w:rPr>
                        <w:rFonts w:ascii="Cambria Math" w:hAnsi="Cambria Math"/>
                        <w:szCs w:val="22"/>
                        <w:lang w:val="en-CA"/>
                      </w:rPr>
                      <m:t>70</m:t>
                    </m:r>
                  </m:e>
                </m:mr>
              </m:m>
            </m:e>
          </m:d>
        </m:oMath>
      </m:oMathPara>
    </w:p>
    <w:p w:rsidR="00D46EEC" w:rsidRDefault="004D06C7" w:rsidP="0016706E">
      <w:pPr>
        <w:rPr>
          <w:szCs w:val="22"/>
          <w:lang w:val="en-CA"/>
        </w:rPr>
      </w:pPr>
      <w:r>
        <w:rPr>
          <w:szCs w:val="22"/>
          <w:lang w:val="en-CA"/>
        </w:rPr>
        <w:t>Compared to the DCT default quantization matrix, o</w:t>
      </w:r>
      <w:r w:rsidR="00D46EEC">
        <w:rPr>
          <w:szCs w:val="22"/>
          <w:lang w:val="en-CA"/>
        </w:rPr>
        <w:t xml:space="preserve">nly </w:t>
      </w:r>
      <w:r>
        <w:rPr>
          <w:szCs w:val="22"/>
          <w:lang w:val="en-CA"/>
        </w:rPr>
        <w:t xml:space="preserve">the </w:t>
      </w:r>
      <w:r w:rsidR="00D46EEC">
        <w:rPr>
          <w:szCs w:val="22"/>
          <w:lang w:val="en-CA"/>
        </w:rPr>
        <w:t>last 3 entries of 1</w:t>
      </w:r>
      <w:r w:rsidR="00D46EEC" w:rsidRPr="00D46EEC">
        <w:rPr>
          <w:szCs w:val="22"/>
          <w:vertAlign w:val="superscript"/>
          <w:lang w:val="en-CA"/>
        </w:rPr>
        <w:t>st</w:t>
      </w:r>
      <w:r w:rsidR="00D46EEC">
        <w:rPr>
          <w:szCs w:val="22"/>
          <w:lang w:val="en-CA"/>
        </w:rPr>
        <w:t xml:space="preserve"> </w:t>
      </w:r>
      <w:r>
        <w:rPr>
          <w:szCs w:val="22"/>
          <w:lang w:val="en-CA"/>
        </w:rPr>
        <w:t>column differ</w:t>
      </w:r>
      <w:r w:rsidR="00D46EEC">
        <w:rPr>
          <w:szCs w:val="22"/>
          <w:lang w:val="en-CA"/>
        </w:rPr>
        <w:t>.</w:t>
      </w:r>
    </w:p>
    <w:p w:rsidR="0016706E" w:rsidRPr="0016706E" w:rsidRDefault="0016706E" w:rsidP="0016706E">
      <w:pPr>
        <w:rPr>
          <w:b/>
          <w:szCs w:val="22"/>
          <w:lang w:val="en-CA"/>
        </w:rPr>
      </w:pPr>
      <w:r w:rsidRPr="0016706E">
        <w:rPr>
          <w:b/>
          <w:szCs w:val="22"/>
          <w:lang w:val="en-CA"/>
        </w:rPr>
        <w:t>Vertical D</w:t>
      </w:r>
      <w:r>
        <w:rPr>
          <w:b/>
          <w:szCs w:val="22"/>
          <w:lang w:val="en-CA"/>
        </w:rPr>
        <w:t>ST, Horizontal DS</w:t>
      </w:r>
      <w:r w:rsidRPr="0016706E">
        <w:rPr>
          <w:b/>
          <w:szCs w:val="22"/>
          <w:lang w:val="en-CA"/>
        </w:rPr>
        <w:t>T:</w:t>
      </w:r>
    </w:p>
    <w:p w:rsidR="0016706E" w:rsidRDefault="00966B1E" w:rsidP="0016706E">
      <w:pPr>
        <w:rPr>
          <w:szCs w:val="22"/>
          <w:lang w:val="en-CA"/>
        </w:rPr>
      </w:pPr>
      <m:oMathPara>
        <m:oMath>
          <m:sSub>
            <m:sSubPr>
              <m:ctrlPr>
                <w:rPr>
                  <w:rFonts w:ascii="Cambria Math" w:hAnsi="Cambria Math"/>
                  <w:i/>
                  <w:szCs w:val="22"/>
                  <w:lang w:val="en-CA"/>
                </w:rPr>
              </m:ctrlPr>
            </m:sSubPr>
            <m:e>
              <m:r>
                <w:rPr>
                  <w:rFonts w:ascii="Cambria Math" w:hAnsi="Cambria Math"/>
                  <w:szCs w:val="22"/>
                  <w:lang w:val="en-CA"/>
                </w:rPr>
                <m:t>Q</m:t>
              </m:r>
            </m:e>
            <m:sub>
              <m:r>
                <w:rPr>
                  <w:rFonts w:ascii="Cambria Math" w:hAnsi="Cambria Math"/>
                  <w:szCs w:val="22"/>
                  <w:lang w:val="en-CA"/>
                </w:rPr>
                <m:t>3</m:t>
              </m:r>
            </m:sub>
          </m:sSub>
          <m:r>
            <w:rPr>
              <w:rFonts w:ascii="Cambria Math" w:hAnsi="Cambria Math"/>
              <w:szCs w:val="22"/>
              <w:lang w:val="en-CA"/>
            </w:rPr>
            <m:t>=</m:t>
          </m:r>
          <m:d>
            <m:dPr>
              <m:ctrlPr>
                <w:rPr>
                  <w:rFonts w:ascii="Cambria Math" w:hAnsi="Cambria Math"/>
                  <w:i/>
                  <w:szCs w:val="22"/>
                  <w:lang w:val="en-CA"/>
                </w:rPr>
              </m:ctrlPr>
            </m:dPr>
            <m:e>
              <m:m>
                <m:mPr>
                  <m:mcs>
                    <m:mc>
                      <m:mcPr>
                        <m:count m:val="4"/>
                        <m:mcJc m:val="center"/>
                      </m:mcPr>
                    </m:mc>
                  </m:mcs>
                  <m:ctrlPr>
                    <w:rPr>
                      <w:rFonts w:ascii="Cambria Math" w:hAnsi="Cambria Math"/>
                      <w:i/>
                      <w:szCs w:val="22"/>
                      <w:lang w:val="en-CA"/>
                    </w:rPr>
                  </m:ctrlPr>
                </m:mPr>
                <m:mr>
                  <m:e>
                    <m:r>
                      <w:rPr>
                        <w:rFonts w:ascii="Cambria Math" w:hAnsi="Cambria Math"/>
                        <w:szCs w:val="22"/>
                        <w:lang w:val="en-CA"/>
                      </w:rPr>
                      <m:t>17</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mr>
                <m:mr>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17</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mr>
                <m:mr>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20</m:t>
                    </m:r>
                    <m:ctrlPr>
                      <w:rPr>
                        <w:rFonts w:ascii="Cambria Math" w:eastAsia="Cambria Math" w:hAnsi="Cambria Math" w:cs="Cambria Math"/>
                        <w:i/>
                        <w:lang w:val="en-CA"/>
                      </w:rPr>
                    </m:ctrlPr>
                  </m:e>
                  <m:e>
                    <m:r>
                      <w:rPr>
                        <w:rFonts w:ascii="Cambria Math" w:eastAsia="Cambria Math" w:hAnsi="Cambria Math" w:cs="Cambria Math"/>
                        <w:lang w:val="en-CA"/>
                      </w:rPr>
                      <m:t>30</m:t>
                    </m:r>
                  </m:e>
                  <m:e>
                    <m:r>
                      <w:rPr>
                        <w:rFonts w:ascii="Cambria Math" w:hAnsi="Cambria Math"/>
                        <w:szCs w:val="22"/>
                        <w:lang w:val="en-CA"/>
                      </w:rPr>
                      <m:t>41</m:t>
                    </m:r>
                  </m:e>
                </m:mr>
                <m:mr>
                  <m:e>
                    <m:r>
                      <w:rPr>
                        <w:rFonts w:ascii="Cambria Math" w:hAnsi="Cambria Math"/>
                        <w:szCs w:val="22"/>
                        <w:lang w:val="en-CA"/>
                      </w:rPr>
                      <m:t>25</m:t>
                    </m:r>
                    <m:ctrlPr>
                      <w:rPr>
                        <w:rFonts w:ascii="Cambria Math" w:eastAsia="Cambria Math" w:hAnsi="Cambria Math" w:cs="Cambria Math"/>
                        <w:i/>
                        <w:lang w:val="en-CA"/>
                      </w:rPr>
                    </m:ctrlPr>
                  </m:e>
                  <m:e>
                    <m:r>
                      <w:rPr>
                        <w:rFonts w:ascii="Cambria Math" w:eastAsia="Cambria Math" w:hAnsi="Cambria Math" w:cs="Cambria Math"/>
                        <w:lang w:val="en-CA"/>
                      </w:rPr>
                      <m:t>25</m:t>
                    </m:r>
                    <m:ctrlPr>
                      <w:rPr>
                        <w:rFonts w:ascii="Cambria Math" w:eastAsia="Cambria Math" w:hAnsi="Cambria Math" w:cs="Cambria Math"/>
                        <w:i/>
                        <w:lang w:val="en-CA"/>
                      </w:rPr>
                    </m:ctrlPr>
                  </m:e>
                  <m:e>
                    <m:r>
                      <w:rPr>
                        <w:rFonts w:ascii="Cambria Math" w:eastAsia="Cambria Math" w:hAnsi="Cambria Math" w:cs="Cambria Math"/>
                        <w:lang w:val="en-CA"/>
                      </w:rPr>
                      <m:t>41</m:t>
                    </m:r>
                  </m:e>
                  <m:e>
                    <m:r>
                      <w:rPr>
                        <w:rFonts w:ascii="Cambria Math" w:hAnsi="Cambria Math"/>
                        <w:szCs w:val="22"/>
                        <w:lang w:val="en-CA"/>
                      </w:rPr>
                      <m:t>70</m:t>
                    </m:r>
                  </m:e>
                </m:mr>
              </m:m>
            </m:e>
          </m:d>
        </m:oMath>
      </m:oMathPara>
    </w:p>
    <w:p w:rsidR="0016706E" w:rsidRPr="005B217D" w:rsidRDefault="004D06C7" w:rsidP="0016706E">
      <w:pPr>
        <w:rPr>
          <w:szCs w:val="22"/>
          <w:lang w:val="en-CA"/>
        </w:rPr>
      </w:pPr>
      <w:r>
        <w:rPr>
          <w:szCs w:val="22"/>
          <w:lang w:val="en-CA"/>
        </w:rPr>
        <w:t>Compared to the DCT default quantization matrix, the l</w:t>
      </w:r>
      <w:r w:rsidR="00610825">
        <w:rPr>
          <w:szCs w:val="22"/>
          <w:lang w:val="en-CA"/>
        </w:rPr>
        <w:t>ower 3x3 sub-matrix is the same.</w:t>
      </w:r>
    </w:p>
    <w:p w:rsidR="007E3E1D" w:rsidRDefault="007E3E1D" w:rsidP="00E11923">
      <w:pPr>
        <w:pStyle w:val="Heading1"/>
        <w:rPr>
          <w:lang w:val="en-CA"/>
        </w:rPr>
      </w:pPr>
      <w:r>
        <w:rPr>
          <w:lang w:val="en-CA"/>
        </w:rPr>
        <w:t>Conclusions</w:t>
      </w:r>
    </w:p>
    <w:p w:rsidR="007E3E1D" w:rsidRDefault="007E3E1D" w:rsidP="007E3E1D">
      <w:pPr>
        <w:rPr>
          <w:lang w:val="en-CA"/>
        </w:rPr>
      </w:pPr>
      <w:r>
        <w:rPr>
          <w:lang w:val="en-CA"/>
        </w:rPr>
        <w:t>We have derived default quantization matrices for the different DCT and DST combinations using the same HVS based procedure used to obtain the default quantization matrices in HEVC [1]. Our derived quantization matrices show that all the matrices share at least 9 out of 16 entries.</w:t>
      </w:r>
      <w:r w:rsidR="00496597">
        <w:rPr>
          <w:lang w:val="en-CA"/>
        </w:rPr>
        <w:t xml:space="preserve"> Due to the</w:t>
      </w:r>
      <w:r w:rsidR="00A42083">
        <w:rPr>
          <w:lang w:val="en-CA"/>
        </w:rPr>
        <w:t>ir</w:t>
      </w:r>
      <w:r w:rsidR="00496597">
        <w:rPr>
          <w:lang w:val="en-CA"/>
        </w:rPr>
        <w:t xml:space="preserve"> similarity, it </w:t>
      </w:r>
      <w:r w:rsidR="00A42083">
        <w:rPr>
          <w:lang w:val="en-CA"/>
        </w:rPr>
        <w:t xml:space="preserve">may be </w:t>
      </w:r>
      <w:r w:rsidR="00496597">
        <w:rPr>
          <w:lang w:val="en-CA"/>
        </w:rPr>
        <w:t xml:space="preserve">sufficient to use a single quantization weighting matrix for the various combinations of 4x4 DCT/DST in intra </w:t>
      </w:r>
      <w:r w:rsidR="00DF0EC8">
        <w:rPr>
          <w:lang w:val="en-CA"/>
        </w:rPr>
        <w:t xml:space="preserve">luma </w:t>
      </w:r>
      <w:r w:rsidR="00496597">
        <w:rPr>
          <w:lang w:val="en-CA"/>
        </w:rPr>
        <w:t>coding.</w:t>
      </w:r>
    </w:p>
    <w:p w:rsidR="00272BA9" w:rsidRPr="007E3E1D" w:rsidRDefault="00A42083" w:rsidP="007E3E1D">
      <w:pPr>
        <w:rPr>
          <w:lang w:val="en-CA"/>
        </w:rPr>
      </w:pPr>
      <w:r>
        <w:rPr>
          <w:lang w:val="en-CA"/>
        </w:rPr>
        <w:t>I</w:t>
      </w:r>
      <w:r w:rsidR="00272BA9">
        <w:rPr>
          <w:lang w:val="en-CA"/>
        </w:rPr>
        <w:t>f simplification 1 from CE1 is adopted</w:t>
      </w:r>
      <w:r>
        <w:rPr>
          <w:lang w:val="en-CA"/>
        </w:rPr>
        <w:t xml:space="preserve"> [3]</w:t>
      </w:r>
      <w:r w:rsidR="00272BA9">
        <w:rPr>
          <w:lang w:val="en-CA"/>
        </w:rPr>
        <w:t xml:space="preserve">, i.e., using DST/DST for all 4x4 intra luma </w:t>
      </w:r>
      <w:r w:rsidR="00BF1E5B">
        <w:rPr>
          <w:lang w:val="en-CA"/>
        </w:rPr>
        <w:t>blocks</w:t>
      </w:r>
      <w:r w:rsidR="00272BA9">
        <w:rPr>
          <w:lang w:val="en-CA"/>
        </w:rPr>
        <w:t xml:space="preserve">, then we recommend that the corresponding quantization matrix, </w:t>
      </w:r>
      <w:r w:rsidR="00272BA9" w:rsidRPr="00272BA9">
        <w:rPr>
          <w:i/>
          <w:lang w:val="en-CA"/>
        </w:rPr>
        <w:t>Q</w:t>
      </w:r>
      <w:r w:rsidR="00272BA9" w:rsidRPr="00272BA9">
        <w:rPr>
          <w:i/>
          <w:vertAlign w:val="subscript"/>
          <w:lang w:val="en-CA"/>
        </w:rPr>
        <w:t>3</w:t>
      </w:r>
      <w:r w:rsidR="00272BA9">
        <w:rPr>
          <w:lang w:val="en-CA"/>
        </w:rPr>
        <w:t xml:space="preserve">, be used as the default </w:t>
      </w:r>
      <w:r w:rsidR="00B74F0C">
        <w:rPr>
          <w:lang w:val="en-CA"/>
        </w:rPr>
        <w:t>quantization matrix for 4x4 i</w:t>
      </w:r>
      <w:r w:rsidR="00272BA9">
        <w:rPr>
          <w:lang w:val="en-CA"/>
        </w:rPr>
        <w:t xml:space="preserve">ntra </w:t>
      </w:r>
      <w:r w:rsidR="00B74F0C">
        <w:rPr>
          <w:lang w:val="en-CA"/>
        </w:rPr>
        <w:t>l</w:t>
      </w:r>
      <w:r w:rsidR="00272BA9">
        <w:rPr>
          <w:lang w:val="en-CA"/>
        </w:rPr>
        <w:t>uma blocks.</w:t>
      </w:r>
      <w:r w:rsidR="001F25DB">
        <w:rPr>
          <w:lang w:val="en-CA"/>
        </w:rPr>
        <w:t xml:space="preserve"> </w:t>
      </w:r>
      <w:r w:rsidR="002F724F">
        <w:rPr>
          <w:lang w:val="en-CA"/>
        </w:rPr>
        <w:t>The necessary text modifications are given in Annex 2.</w:t>
      </w:r>
    </w:p>
    <w:p w:rsidR="006E144D" w:rsidRDefault="006E144D" w:rsidP="00E11923">
      <w:pPr>
        <w:pStyle w:val="Heading1"/>
        <w:rPr>
          <w:lang w:val="en-CA"/>
        </w:rPr>
      </w:pPr>
      <w:r>
        <w:rPr>
          <w:lang w:val="en-CA"/>
        </w:rPr>
        <w:t>References</w:t>
      </w:r>
    </w:p>
    <w:p w:rsidR="006E144D" w:rsidRDefault="006E144D" w:rsidP="006E144D">
      <w:pPr>
        <w:rPr>
          <w:lang w:val="en-CA"/>
        </w:rPr>
      </w:pPr>
      <w:r>
        <w:rPr>
          <w:lang w:val="en-CA"/>
        </w:rPr>
        <w:t>[1] M. Haque, A. Tabatabai and Y. Morigami, “HV</w:t>
      </w:r>
      <w:r w:rsidR="00496597">
        <w:rPr>
          <w:lang w:val="en-CA"/>
        </w:rPr>
        <w:t>S</w:t>
      </w:r>
      <w:r>
        <w:rPr>
          <w:lang w:val="en-CA"/>
        </w:rPr>
        <w:t xml:space="preserve"> Model based Default Quantization Matrices,” JCTVC-G880, Nov. 2011, Geneva, Switzerland.</w:t>
      </w:r>
    </w:p>
    <w:p w:rsidR="006E144D" w:rsidRDefault="006E144D" w:rsidP="006E144D">
      <w:pPr>
        <w:rPr>
          <w:lang w:val="en-CA"/>
        </w:rPr>
      </w:pPr>
      <w:r>
        <w:rPr>
          <w:lang w:val="en-CA"/>
        </w:rPr>
        <w:t xml:space="preserve">[2] </w:t>
      </w:r>
      <w:r w:rsidRPr="006E144D">
        <w:rPr>
          <w:lang w:val="en-CA"/>
        </w:rPr>
        <w:t>L</w:t>
      </w:r>
      <w:r>
        <w:rPr>
          <w:lang w:val="en-CA"/>
        </w:rPr>
        <w:t>.</w:t>
      </w:r>
      <w:r w:rsidRPr="006E144D">
        <w:rPr>
          <w:lang w:val="en-CA"/>
        </w:rPr>
        <w:t>-</w:t>
      </w:r>
      <w:r>
        <w:rPr>
          <w:lang w:val="en-CA"/>
        </w:rPr>
        <w:t>W.</w:t>
      </w:r>
      <w:r w:rsidRPr="006E144D">
        <w:rPr>
          <w:lang w:val="en-CA"/>
        </w:rPr>
        <w:t xml:space="preserve"> Chang and C</w:t>
      </w:r>
      <w:r>
        <w:rPr>
          <w:lang w:val="en-CA"/>
        </w:rPr>
        <w:t>.</w:t>
      </w:r>
      <w:r w:rsidRPr="006E144D">
        <w:rPr>
          <w:lang w:val="en-CA"/>
        </w:rPr>
        <w:t>-Y</w:t>
      </w:r>
      <w:r>
        <w:rPr>
          <w:lang w:val="en-CA"/>
        </w:rPr>
        <w:t>.</w:t>
      </w:r>
      <w:r w:rsidRPr="006E144D">
        <w:rPr>
          <w:lang w:val="en-CA"/>
        </w:rPr>
        <w:t xml:space="preserve"> Wang and S</w:t>
      </w:r>
      <w:r>
        <w:rPr>
          <w:lang w:val="en-CA"/>
        </w:rPr>
        <w:t>.</w:t>
      </w:r>
      <w:r w:rsidRPr="006E144D">
        <w:rPr>
          <w:lang w:val="en-CA"/>
        </w:rPr>
        <w:t>-M</w:t>
      </w:r>
      <w:r>
        <w:rPr>
          <w:lang w:val="en-CA"/>
        </w:rPr>
        <w:t>.</w:t>
      </w:r>
      <w:r w:rsidRPr="006E144D">
        <w:rPr>
          <w:lang w:val="en-CA"/>
        </w:rPr>
        <w:t xml:space="preserve"> Lee, “ Designing JPEG quantization tables based on Human Visual System., Signal Processing: Image Communication, Volume 16, Issue 5, pp 501-506, Jan 2001.</w:t>
      </w:r>
    </w:p>
    <w:p w:rsidR="00A42083" w:rsidRPr="006E144D" w:rsidRDefault="00FE5B76" w:rsidP="006E144D">
      <w:pPr>
        <w:rPr>
          <w:lang w:val="en-CA"/>
        </w:rPr>
      </w:pPr>
      <w:r>
        <w:rPr>
          <w:lang w:val="en-CA"/>
        </w:rPr>
        <w:t>[3] J. Ug</w:t>
      </w:r>
      <w:r w:rsidR="00A42083">
        <w:rPr>
          <w:lang w:val="en-CA"/>
        </w:rPr>
        <w:t>ur and A. Saxena, “CE1: Summary report of Core Experiment on intra transform mode dependency simplifications,” JCTVC-J0021, Jul. 2012, Stockholm, Sweden.</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501496" w:rsidP="009234A5">
      <w:pPr>
        <w:jc w:val="both"/>
        <w:rPr>
          <w:szCs w:val="22"/>
          <w:lang w:val="en-CA"/>
        </w:rPr>
      </w:pPr>
      <w:r>
        <w:rPr>
          <w:b/>
          <w:szCs w:val="22"/>
          <w:lang w:val="en-CA"/>
        </w:rPr>
        <w:t xml:space="preserve">Institute for Infocomm Research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6C5C7D" w:rsidRDefault="006C5C7D">
      <w:pPr>
        <w:tabs>
          <w:tab w:val="clear" w:pos="360"/>
          <w:tab w:val="clear" w:pos="720"/>
          <w:tab w:val="clear" w:pos="1080"/>
          <w:tab w:val="clear" w:pos="1440"/>
        </w:tabs>
        <w:overflowPunct/>
        <w:autoSpaceDE/>
        <w:autoSpaceDN/>
        <w:adjustRightInd/>
        <w:spacing w:before="0"/>
        <w:textAlignment w:val="auto"/>
        <w:rPr>
          <w:szCs w:val="22"/>
          <w:lang w:val="en-CA"/>
        </w:rPr>
      </w:pPr>
      <w:r>
        <w:rPr>
          <w:szCs w:val="22"/>
          <w:lang w:val="en-CA"/>
        </w:rPr>
        <w:br w:type="page"/>
      </w:r>
    </w:p>
    <w:p w:rsidR="007F1F8B" w:rsidRDefault="006C5C7D" w:rsidP="009234A5">
      <w:pPr>
        <w:jc w:val="both"/>
        <w:rPr>
          <w:b/>
          <w:szCs w:val="22"/>
          <w:lang w:val="en-CA"/>
        </w:rPr>
      </w:pPr>
      <w:r>
        <w:rPr>
          <w:b/>
          <w:szCs w:val="22"/>
          <w:lang w:val="en-CA"/>
        </w:rPr>
        <w:lastRenderedPageBreak/>
        <w:t>Annex</w:t>
      </w:r>
      <w:r w:rsidR="00CB71C9">
        <w:rPr>
          <w:b/>
          <w:szCs w:val="22"/>
          <w:lang w:val="en-CA"/>
        </w:rPr>
        <w:t xml:space="preserve"> 1 – Computing the quantization matrix</w:t>
      </w:r>
    </w:p>
    <w:p w:rsidR="006C5C7D" w:rsidRPr="006C5C7D" w:rsidRDefault="006C5C7D" w:rsidP="009234A5">
      <w:pPr>
        <w:jc w:val="both"/>
        <w:rPr>
          <w:szCs w:val="22"/>
          <w:lang w:val="en-CA"/>
        </w:rPr>
      </w:pPr>
      <w:r>
        <w:rPr>
          <w:szCs w:val="22"/>
          <w:lang w:val="en-CA"/>
        </w:rPr>
        <w:t>The steps used to compute the quantization matrix are as follows [2]:</w:t>
      </w:r>
    </w:p>
    <w:p w:rsidR="006C5C7D" w:rsidRDefault="006C5C7D" w:rsidP="009234A5">
      <w:pPr>
        <w:jc w:val="both"/>
        <w:rPr>
          <w:szCs w:val="22"/>
          <w:lang w:val="en-CA"/>
        </w:rPr>
      </w:pPr>
      <m:oMathPara>
        <m:oMath>
          <m:r>
            <w:rPr>
              <w:rFonts w:ascii="Cambria Math" w:hAnsi="Cambria Math"/>
              <w:szCs w:val="22"/>
              <w:lang w:val="en-CA"/>
            </w:rPr>
            <m:t>f</m:t>
          </m:r>
          <m:d>
            <m:dPr>
              <m:ctrlPr>
                <w:rPr>
                  <w:rFonts w:ascii="Cambria Math" w:hAnsi="Cambria Math"/>
                  <w:i/>
                  <w:szCs w:val="22"/>
                  <w:lang w:val="en-CA"/>
                </w:rPr>
              </m:ctrlPr>
            </m:dPr>
            <m:e>
              <m:r>
                <w:rPr>
                  <w:rFonts w:ascii="Cambria Math" w:hAnsi="Cambria Math"/>
                  <w:szCs w:val="22"/>
                  <w:lang w:val="en-CA"/>
                </w:rPr>
                <m:t>u,v</m:t>
              </m:r>
            </m:e>
          </m:d>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π</m:t>
              </m:r>
            </m:num>
            <m:den>
              <m:r>
                <w:rPr>
                  <w:rFonts w:ascii="Cambria Math" w:hAnsi="Cambria Math"/>
                  <w:szCs w:val="22"/>
                  <w:lang w:val="en-CA"/>
                </w:rPr>
                <m:t>180</m:t>
              </m:r>
              <m:func>
                <m:funcPr>
                  <m:ctrlPr>
                    <w:rPr>
                      <w:rFonts w:ascii="Cambria Math" w:hAnsi="Cambria Math"/>
                      <w:i/>
                      <w:szCs w:val="22"/>
                      <w:lang w:val="en-CA"/>
                    </w:rPr>
                  </m:ctrlPr>
                </m:funcPr>
                <m:fName>
                  <m:sSup>
                    <m:sSupPr>
                      <m:ctrlPr>
                        <w:rPr>
                          <w:rFonts w:ascii="Cambria Math" w:hAnsi="Cambria Math"/>
                          <w:i/>
                          <w:szCs w:val="22"/>
                          <w:lang w:val="en-CA"/>
                        </w:rPr>
                      </m:ctrlPr>
                    </m:sSupPr>
                    <m:e>
                      <m:r>
                        <m:rPr>
                          <m:sty m:val="p"/>
                        </m:rPr>
                        <w:rPr>
                          <w:rFonts w:ascii="Cambria Math" w:hAnsi="Cambria Math"/>
                          <w:szCs w:val="22"/>
                          <w:lang w:val="en-CA"/>
                        </w:rPr>
                        <m:t>sin</m:t>
                      </m:r>
                      <m:ctrlPr>
                        <w:rPr>
                          <w:rFonts w:ascii="Cambria Math" w:hAnsi="Cambria Math"/>
                          <w:szCs w:val="22"/>
                          <w:lang w:val="en-CA"/>
                        </w:rPr>
                      </m:ctrlPr>
                    </m:e>
                    <m:sup>
                      <m:r>
                        <w:rPr>
                          <w:rFonts w:ascii="Cambria Math" w:hAnsi="Cambria Math"/>
                          <w:szCs w:val="22"/>
                          <w:lang w:val="en-CA"/>
                        </w:rPr>
                        <m:t>-1</m:t>
                      </m:r>
                    </m:sup>
                  </m:sSup>
                </m:fName>
                <m:e>
                  <m:d>
                    <m:dPr>
                      <m:ctrlPr>
                        <w:rPr>
                          <w:rFonts w:ascii="Cambria Math" w:hAnsi="Cambria Math"/>
                          <w:i/>
                          <w:szCs w:val="22"/>
                          <w:lang w:val="en-CA"/>
                        </w:rPr>
                      </m:ctrlPr>
                    </m:dPr>
                    <m:e>
                      <m:r>
                        <w:rPr>
                          <w:rFonts w:ascii="Cambria Math" w:hAnsi="Cambria Math"/>
                          <w:szCs w:val="22"/>
                          <w:lang w:val="en-CA"/>
                        </w:rPr>
                        <m:t>1/</m:t>
                      </m:r>
                      <m:rad>
                        <m:radPr>
                          <m:degHide m:val="on"/>
                          <m:ctrlPr>
                            <w:rPr>
                              <w:rFonts w:ascii="Cambria Math" w:hAnsi="Cambria Math"/>
                              <w:i/>
                              <w:szCs w:val="22"/>
                              <w:lang w:val="en-CA"/>
                            </w:rPr>
                          </m:ctrlPr>
                        </m:radPr>
                        <m:deg/>
                        <m:e>
                          <m:r>
                            <w:rPr>
                              <w:rFonts w:ascii="Cambria Math" w:hAnsi="Cambria Math"/>
                              <w:szCs w:val="22"/>
                              <w:lang w:val="en-CA"/>
                            </w:rPr>
                            <m:t>1+di</m:t>
                          </m:r>
                          <m:sSup>
                            <m:sSupPr>
                              <m:ctrlPr>
                                <w:rPr>
                                  <w:rFonts w:ascii="Cambria Math" w:hAnsi="Cambria Math"/>
                                  <w:i/>
                                  <w:szCs w:val="22"/>
                                  <w:lang w:val="en-CA"/>
                                </w:rPr>
                              </m:ctrlPr>
                            </m:sSupPr>
                            <m:e>
                              <m:r>
                                <w:rPr>
                                  <w:rFonts w:ascii="Cambria Math" w:hAnsi="Cambria Math"/>
                                  <w:szCs w:val="22"/>
                                  <w:lang w:val="en-CA"/>
                                </w:rPr>
                                <m:t>s</m:t>
                              </m:r>
                            </m:e>
                            <m:sup>
                              <m:r>
                                <w:rPr>
                                  <w:rFonts w:ascii="Cambria Math" w:hAnsi="Cambria Math"/>
                                  <w:szCs w:val="22"/>
                                  <w:lang w:val="en-CA"/>
                                </w:rPr>
                                <m:t>2</m:t>
                              </m:r>
                            </m:sup>
                          </m:sSup>
                        </m:e>
                      </m:rad>
                    </m:e>
                  </m:d>
                </m:e>
              </m:func>
            </m:den>
          </m:f>
          <m:rad>
            <m:radPr>
              <m:degHide m:val="on"/>
              <m:ctrlPr>
                <w:rPr>
                  <w:rFonts w:ascii="Cambria Math" w:hAnsi="Cambria Math"/>
                  <w:i/>
                  <w:szCs w:val="22"/>
                  <w:lang w:val="en-CA"/>
                </w:rPr>
              </m:ctrlPr>
            </m:radPr>
            <m:deg/>
            <m:e>
              <m:r>
                <w:rPr>
                  <w:rFonts w:ascii="Cambria Math" w:hAnsi="Cambria Math"/>
                  <w:szCs w:val="22"/>
                  <w:lang w:val="en-CA"/>
                </w:rPr>
                <m:t>f</m:t>
              </m:r>
              <m:sSup>
                <m:sSupPr>
                  <m:ctrlPr>
                    <w:rPr>
                      <w:rFonts w:ascii="Cambria Math" w:hAnsi="Cambria Math"/>
                      <w:i/>
                      <w:szCs w:val="22"/>
                      <w:lang w:val="en-CA"/>
                    </w:rPr>
                  </m:ctrlPr>
                </m:sSupPr>
                <m:e>
                  <m:d>
                    <m:dPr>
                      <m:ctrlPr>
                        <w:rPr>
                          <w:rFonts w:ascii="Cambria Math" w:hAnsi="Cambria Math"/>
                          <w:i/>
                          <w:szCs w:val="22"/>
                          <w:lang w:val="en-CA"/>
                        </w:rPr>
                      </m:ctrlPr>
                    </m:dPr>
                    <m:e>
                      <m:r>
                        <w:rPr>
                          <w:rFonts w:ascii="Cambria Math" w:hAnsi="Cambria Math"/>
                          <w:szCs w:val="22"/>
                          <w:lang w:val="en-CA"/>
                        </w:rPr>
                        <m:t>u</m:t>
                      </m:r>
                    </m:e>
                  </m:d>
                </m:e>
                <m:sup>
                  <m:r>
                    <w:rPr>
                      <w:rFonts w:ascii="Cambria Math" w:hAnsi="Cambria Math"/>
                      <w:szCs w:val="22"/>
                      <w:lang w:val="en-CA"/>
                    </w:rPr>
                    <m:t>2</m:t>
                  </m:r>
                </m:sup>
              </m:sSup>
              <m:r>
                <w:rPr>
                  <w:rFonts w:ascii="Cambria Math" w:hAnsi="Cambria Math"/>
                  <w:szCs w:val="22"/>
                  <w:lang w:val="en-CA"/>
                </w:rPr>
                <m:t>+f</m:t>
              </m:r>
              <m:sSup>
                <m:sSupPr>
                  <m:ctrlPr>
                    <w:rPr>
                      <w:rFonts w:ascii="Cambria Math" w:hAnsi="Cambria Math"/>
                      <w:i/>
                      <w:szCs w:val="22"/>
                      <w:lang w:val="en-CA"/>
                    </w:rPr>
                  </m:ctrlPr>
                </m:sSupPr>
                <m:e>
                  <m:d>
                    <m:dPr>
                      <m:ctrlPr>
                        <w:rPr>
                          <w:rFonts w:ascii="Cambria Math" w:hAnsi="Cambria Math"/>
                          <w:i/>
                          <w:szCs w:val="22"/>
                          <w:lang w:val="en-CA"/>
                        </w:rPr>
                      </m:ctrlPr>
                    </m:dPr>
                    <m:e>
                      <m:r>
                        <w:rPr>
                          <w:rFonts w:ascii="Cambria Math" w:hAnsi="Cambria Math"/>
                          <w:szCs w:val="22"/>
                          <w:lang w:val="en-CA"/>
                        </w:rPr>
                        <m:t>v</m:t>
                      </m:r>
                    </m:e>
                  </m:d>
                </m:e>
                <m:sup>
                  <m:r>
                    <w:rPr>
                      <w:rFonts w:ascii="Cambria Math" w:hAnsi="Cambria Math"/>
                      <w:szCs w:val="22"/>
                      <w:lang w:val="en-CA"/>
                    </w:rPr>
                    <m:t>2</m:t>
                  </m:r>
                </m:sup>
              </m:sSup>
            </m:e>
          </m:rad>
        </m:oMath>
      </m:oMathPara>
    </w:p>
    <w:p w:rsidR="006C5C7D" w:rsidRDefault="006C5C7D" w:rsidP="009234A5">
      <w:pPr>
        <w:jc w:val="both"/>
        <w:rPr>
          <w:szCs w:val="22"/>
          <w:lang w:val="en-CA"/>
        </w:rPr>
      </w:pPr>
      <m:oMathPara>
        <m:oMath>
          <m:r>
            <w:rPr>
              <w:rFonts w:ascii="Cambria Math" w:hAnsi="Cambria Math"/>
              <w:szCs w:val="22"/>
              <w:lang w:val="en-CA"/>
            </w:rPr>
            <m:t>θ</m:t>
          </m:r>
          <m:d>
            <m:dPr>
              <m:ctrlPr>
                <w:rPr>
                  <w:rFonts w:ascii="Cambria Math" w:hAnsi="Cambria Math"/>
                  <w:i/>
                  <w:szCs w:val="22"/>
                  <w:lang w:val="en-CA"/>
                </w:rPr>
              </m:ctrlPr>
            </m:dPr>
            <m:e>
              <m:r>
                <w:rPr>
                  <w:rFonts w:ascii="Cambria Math" w:hAnsi="Cambria Math"/>
                  <w:szCs w:val="22"/>
                  <w:lang w:val="en-CA"/>
                </w:rPr>
                <m:t>u,v</m:t>
              </m:r>
            </m:e>
          </m:d>
          <m:r>
            <w:rPr>
              <w:rFonts w:ascii="Cambria Math" w:hAnsi="Cambria Math"/>
              <w:szCs w:val="22"/>
              <w:lang w:val="en-CA"/>
            </w:rPr>
            <m:t>=</m:t>
          </m:r>
          <m:func>
            <m:funcPr>
              <m:ctrlPr>
                <w:rPr>
                  <w:rFonts w:ascii="Cambria Math" w:hAnsi="Cambria Math"/>
                  <w:i/>
                  <w:szCs w:val="22"/>
                  <w:lang w:val="en-CA"/>
                </w:rPr>
              </m:ctrlPr>
            </m:funcPr>
            <m:fName>
              <m:r>
                <m:rPr>
                  <m:sty m:val="p"/>
                </m:rPr>
                <w:rPr>
                  <w:rFonts w:ascii="Cambria Math" w:hAnsi="Cambria Math"/>
                  <w:szCs w:val="22"/>
                  <w:lang w:val="en-CA"/>
                </w:rPr>
                <m:t>arctan</m:t>
              </m:r>
            </m:fName>
            <m:e>
              <m:d>
                <m:dPr>
                  <m:ctrlPr>
                    <w:rPr>
                      <w:rFonts w:ascii="Cambria Math" w:hAnsi="Cambria Math"/>
                      <w:i/>
                      <w:szCs w:val="22"/>
                      <w:lang w:val="en-CA"/>
                    </w:rPr>
                  </m:ctrlPr>
                </m:dPr>
                <m:e>
                  <m:f>
                    <m:fPr>
                      <m:ctrlPr>
                        <w:rPr>
                          <w:rFonts w:ascii="Cambria Math" w:hAnsi="Cambria Math"/>
                          <w:i/>
                          <w:szCs w:val="22"/>
                          <w:lang w:val="en-CA"/>
                        </w:rPr>
                      </m:ctrlPr>
                    </m:fPr>
                    <m:num>
                      <m:r>
                        <w:rPr>
                          <w:rFonts w:ascii="Cambria Math" w:hAnsi="Cambria Math"/>
                          <w:szCs w:val="22"/>
                          <w:lang w:val="en-CA"/>
                        </w:rPr>
                        <m:t>f(v)</m:t>
                      </m:r>
                    </m:num>
                    <m:den>
                      <m:r>
                        <w:rPr>
                          <w:rFonts w:ascii="Cambria Math" w:hAnsi="Cambria Math"/>
                          <w:szCs w:val="22"/>
                          <w:lang w:val="en-CA"/>
                        </w:rPr>
                        <m:t>f(u)</m:t>
                      </m:r>
                    </m:den>
                  </m:f>
                </m:e>
              </m:d>
            </m:e>
          </m:func>
        </m:oMath>
      </m:oMathPara>
    </w:p>
    <w:p w:rsidR="006C5C7D" w:rsidRDefault="006C5C7D" w:rsidP="009234A5">
      <w:pPr>
        <w:jc w:val="both"/>
        <w:rPr>
          <w:szCs w:val="22"/>
          <w:lang w:val="en-CA"/>
        </w:rPr>
      </w:pPr>
      <m:oMathPara>
        <m:oMath>
          <m:r>
            <w:rPr>
              <w:rFonts w:ascii="Cambria Math" w:hAnsi="Cambria Math"/>
              <w:szCs w:val="22"/>
              <w:lang w:val="en-CA"/>
            </w:rPr>
            <m:t>S</m:t>
          </m:r>
          <m:d>
            <m:dPr>
              <m:ctrlPr>
                <w:rPr>
                  <w:rFonts w:ascii="Cambria Math" w:hAnsi="Cambria Math"/>
                  <w:i/>
                  <w:szCs w:val="22"/>
                  <w:lang w:val="en-CA"/>
                </w:rPr>
              </m:ctrlPr>
            </m:dPr>
            <m:e>
              <m:r>
                <w:rPr>
                  <w:rFonts w:ascii="Cambria Math" w:hAnsi="Cambria Math"/>
                  <w:szCs w:val="22"/>
                  <w:lang w:val="en-CA"/>
                </w:rPr>
                <m:t>θ</m:t>
              </m:r>
              <m:d>
                <m:dPr>
                  <m:ctrlPr>
                    <w:rPr>
                      <w:rFonts w:ascii="Cambria Math" w:hAnsi="Cambria Math"/>
                      <w:i/>
                      <w:szCs w:val="22"/>
                      <w:lang w:val="en-CA"/>
                    </w:rPr>
                  </m:ctrlPr>
                </m:dPr>
                <m:e>
                  <m:r>
                    <w:rPr>
                      <w:rFonts w:ascii="Cambria Math" w:hAnsi="Cambria Math"/>
                      <w:szCs w:val="22"/>
                      <w:lang w:val="en-CA"/>
                    </w:rPr>
                    <m:t>u,v</m:t>
                  </m:r>
                </m:e>
              </m:d>
            </m:e>
          </m:d>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1-w</m:t>
              </m:r>
            </m:num>
            <m:den>
              <m:r>
                <w:rPr>
                  <w:rFonts w:ascii="Cambria Math" w:hAnsi="Cambria Math"/>
                  <w:szCs w:val="22"/>
                  <w:lang w:val="en-CA"/>
                </w:rPr>
                <m:t>2</m:t>
              </m:r>
            </m:den>
          </m:f>
          <m:func>
            <m:funcPr>
              <m:ctrlPr>
                <w:rPr>
                  <w:rFonts w:ascii="Cambria Math" w:hAnsi="Cambria Math"/>
                  <w:i/>
                  <w:szCs w:val="22"/>
                  <w:lang w:val="en-CA"/>
                </w:rPr>
              </m:ctrlPr>
            </m:funcPr>
            <m:fName>
              <m:r>
                <m:rPr>
                  <m:sty m:val="p"/>
                </m:rPr>
                <w:rPr>
                  <w:rFonts w:ascii="Cambria Math" w:hAnsi="Cambria Math"/>
                  <w:szCs w:val="22"/>
                  <w:lang w:val="en-CA"/>
                </w:rPr>
                <m:t>cos</m:t>
              </m:r>
            </m:fName>
            <m:e>
              <m:d>
                <m:dPr>
                  <m:ctrlPr>
                    <w:rPr>
                      <w:rFonts w:ascii="Cambria Math" w:hAnsi="Cambria Math"/>
                      <w:i/>
                      <w:szCs w:val="22"/>
                      <w:lang w:val="en-CA"/>
                    </w:rPr>
                  </m:ctrlPr>
                </m:dPr>
                <m:e>
                  <m:r>
                    <w:rPr>
                      <w:rFonts w:ascii="Cambria Math" w:hAnsi="Cambria Math"/>
                      <w:szCs w:val="22"/>
                      <w:lang w:val="en-CA"/>
                    </w:rPr>
                    <m:t>4θ</m:t>
                  </m:r>
                  <m:d>
                    <m:dPr>
                      <m:ctrlPr>
                        <w:rPr>
                          <w:rFonts w:ascii="Cambria Math" w:hAnsi="Cambria Math"/>
                          <w:i/>
                          <w:szCs w:val="22"/>
                          <w:lang w:val="en-CA"/>
                        </w:rPr>
                      </m:ctrlPr>
                    </m:dPr>
                    <m:e>
                      <m:r>
                        <w:rPr>
                          <w:rFonts w:ascii="Cambria Math" w:hAnsi="Cambria Math"/>
                          <w:szCs w:val="22"/>
                          <w:lang w:val="en-CA"/>
                        </w:rPr>
                        <m:t>u,v</m:t>
                      </m:r>
                    </m:e>
                  </m:d>
                </m:e>
              </m:d>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1+w</m:t>
                  </m:r>
                </m:num>
                <m:den>
                  <m:r>
                    <w:rPr>
                      <w:rFonts w:ascii="Cambria Math" w:hAnsi="Cambria Math"/>
                      <w:szCs w:val="22"/>
                      <w:lang w:val="en-CA"/>
                    </w:rPr>
                    <m:t>2</m:t>
                  </m:r>
                </m:den>
              </m:f>
            </m:e>
          </m:func>
        </m:oMath>
      </m:oMathPara>
    </w:p>
    <w:p w:rsidR="006C5C7D" w:rsidRDefault="00966B1E" w:rsidP="009234A5">
      <w:pPr>
        <w:jc w:val="both"/>
        <w:rPr>
          <w:szCs w:val="22"/>
          <w:lang w:val="en-CA"/>
        </w:rPr>
      </w:pPr>
      <m:oMathPara>
        <m:oMath>
          <m:acc>
            <m:accPr>
              <m:chr m:val="̃"/>
              <m:ctrlPr>
                <w:rPr>
                  <w:rFonts w:ascii="Cambria Math" w:hAnsi="Cambria Math"/>
                  <w:i/>
                  <w:szCs w:val="22"/>
                  <w:lang w:val="en-CA"/>
                </w:rPr>
              </m:ctrlPr>
            </m:accPr>
            <m:e>
              <m:r>
                <w:rPr>
                  <w:rFonts w:ascii="Cambria Math" w:hAnsi="Cambria Math"/>
                  <w:szCs w:val="22"/>
                  <w:lang w:val="en-CA"/>
                </w:rPr>
                <m:t>f</m:t>
              </m:r>
            </m:e>
          </m:acc>
          <m:d>
            <m:dPr>
              <m:ctrlPr>
                <w:rPr>
                  <w:rFonts w:ascii="Cambria Math" w:hAnsi="Cambria Math"/>
                  <w:i/>
                  <w:szCs w:val="22"/>
                  <w:lang w:val="en-CA"/>
                </w:rPr>
              </m:ctrlPr>
            </m:dPr>
            <m:e>
              <m:r>
                <w:rPr>
                  <w:rFonts w:ascii="Cambria Math" w:hAnsi="Cambria Math"/>
                  <w:szCs w:val="22"/>
                  <w:lang w:val="en-CA"/>
                </w:rPr>
                <m:t>u,v</m:t>
              </m:r>
            </m:e>
          </m:d>
          <m:r>
            <w:rPr>
              <w:rFonts w:ascii="Cambria Math" w:hAnsi="Cambria Math"/>
              <w:szCs w:val="22"/>
              <w:lang w:val="en-CA"/>
            </w:rPr>
            <m:t>=</m:t>
          </m:r>
          <m:f>
            <m:fPr>
              <m:ctrlPr>
                <w:rPr>
                  <w:rFonts w:ascii="Cambria Math" w:hAnsi="Cambria Math"/>
                  <w:i/>
                  <w:szCs w:val="22"/>
                  <w:lang w:val="en-CA"/>
                </w:rPr>
              </m:ctrlPr>
            </m:fPr>
            <m:num>
              <m:r>
                <w:rPr>
                  <w:rFonts w:ascii="Cambria Math" w:hAnsi="Cambria Math"/>
                  <w:szCs w:val="22"/>
                  <w:lang w:val="en-CA"/>
                </w:rPr>
                <m:t>f</m:t>
              </m:r>
              <m:d>
                <m:dPr>
                  <m:ctrlPr>
                    <w:rPr>
                      <w:rFonts w:ascii="Cambria Math" w:hAnsi="Cambria Math"/>
                      <w:i/>
                      <w:szCs w:val="22"/>
                      <w:lang w:val="en-CA"/>
                    </w:rPr>
                  </m:ctrlPr>
                </m:dPr>
                <m:e>
                  <m:r>
                    <w:rPr>
                      <w:rFonts w:ascii="Cambria Math" w:hAnsi="Cambria Math"/>
                      <w:szCs w:val="22"/>
                      <w:lang w:val="en-CA"/>
                    </w:rPr>
                    <m:t>u,v</m:t>
                  </m:r>
                </m:e>
              </m:d>
            </m:num>
            <m:den>
              <m:r>
                <w:rPr>
                  <w:rFonts w:ascii="Cambria Math" w:hAnsi="Cambria Math"/>
                  <w:szCs w:val="22"/>
                  <w:lang w:val="en-CA"/>
                </w:rPr>
                <m:t>S</m:t>
              </m:r>
              <m:d>
                <m:dPr>
                  <m:ctrlPr>
                    <w:rPr>
                      <w:rFonts w:ascii="Cambria Math" w:hAnsi="Cambria Math"/>
                      <w:i/>
                      <w:szCs w:val="22"/>
                      <w:lang w:val="en-CA"/>
                    </w:rPr>
                  </m:ctrlPr>
                </m:dPr>
                <m:e>
                  <m:r>
                    <w:rPr>
                      <w:rFonts w:ascii="Cambria Math" w:hAnsi="Cambria Math"/>
                      <w:szCs w:val="22"/>
                      <w:lang w:val="en-CA"/>
                    </w:rPr>
                    <m:t>θ</m:t>
                  </m:r>
                  <m:d>
                    <m:dPr>
                      <m:ctrlPr>
                        <w:rPr>
                          <w:rFonts w:ascii="Cambria Math" w:hAnsi="Cambria Math"/>
                          <w:i/>
                          <w:szCs w:val="22"/>
                          <w:lang w:val="en-CA"/>
                        </w:rPr>
                      </m:ctrlPr>
                    </m:dPr>
                    <m:e>
                      <m:r>
                        <w:rPr>
                          <w:rFonts w:ascii="Cambria Math" w:hAnsi="Cambria Math"/>
                          <w:szCs w:val="22"/>
                          <w:lang w:val="en-CA"/>
                        </w:rPr>
                        <m:t>u,v</m:t>
                      </m:r>
                    </m:e>
                  </m:d>
                </m:e>
              </m:d>
            </m:den>
          </m:f>
        </m:oMath>
      </m:oMathPara>
    </w:p>
    <w:p w:rsidR="00C2086E" w:rsidRDefault="006C5C7D" w:rsidP="009234A5">
      <w:pPr>
        <w:jc w:val="both"/>
        <w:rPr>
          <w:szCs w:val="22"/>
          <w:lang w:val="en-CA"/>
        </w:rPr>
      </w:pPr>
      <m:oMathPara>
        <m:oMath>
          <m:r>
            <w:rPr>
              <w:rFonts w:ascii="Cambria Math" w:hAnsi="Cambria Math"/>
              <w:szCs w:val="22"/>
              <w:lang w:val="en-CA"/>
            </w:rPr>
            <m:t>H</m:t>
          </m:r>
          <m:d>
            <m:dPr>
              <m:ctrlPr>
                <w:rPr>
                  <w:rFonts w:ascii="Cambria Math" w:hAnsi="Cambria Math"/>
                  <w:i/>
                  <w:szCs w:val="22"/>
                  <w:lang w:val="en-CA"/>
                </w:rPr>
              </m:ctrlPr>
            </m:dPr>
            <m:e>
              <m:r>
                <w:rPr>
                  <w:rFonts w:ascii="Cambria Math" w:hAnsi="Cambria Math"/>
                  <w:szCs w:val="22"/>
                  <w:lang w:val="en-CA"/>
                </w:rPr>
                <m:t>u,v</m:t>
              </m:r>
            </m:e>
          </m:d>
          <m:r>
            <w:rPr>
              <w:rFonts w:ascii="Cambria Math" w:hAnsi="Cambria Math"/>
              <w:szCs w:val="22"/>
              <w:lang w:val="en-CA"/>
            </w:rPr>
            <m:t>=</m:t>
          </m:r>
          <m:d>
            <m:dPr>
              <m:begChr m:val="{"/>
              <m:endChr m:val=""/>
              <m:ctrlPr>
                <w:rPr>
                  <w:rFonts w:ascii="Cambria Math" w:hAnsi="Cambria Math"/>
                  <w:i/>
                  <w:szCs w:val="22"/>
                  <w:lang w:val="en-CA"/>
                </w:rPr>
              </m:ctrlPr>
            </m:dPr>
            <m:e>
              <m:eqArr>
                <m:eqArrPr>
                  <m:ctrlPr>
                    <w:rPr>
                      <w:rFonts w:ascii="Cambria Math" w:hAnsi="Cambria Math"/>
                      <w:i/>
                      <w:szCs w:val="22"/>
                      <w:lang w:val="en-CA"/>
                    </w:rPr>
                  </m:ctrlPr>
                </m:eqArrPr>
                <m:e>
                  <m:r>
                    <w:rPr>
                      <w:rFonts w:ascii="Cambria Math" w:hAnsi="Cambria Math"/>
                      <w:lang w:val="en-CA"/>
                    </w:rPr>
                    <m:t>2.2</m:t>
                  </m:r>
                  <m:d>
                    <m:dPr>
                      <m:ctrlPr>
                        <w:rPr>
                          <w:rFonts w:ascii="Cambria Math" w:hAnsi="Cambria Math"/>
                          <w:i/>
                          <w:lang w:val="en-CA"/>
                        </w:rPr>
                      </m:ctrlPr>
                    </m:dPr>
                    <m:e>
                      <m:r>
                        <w:rPr>
                          <w:rFonts w:ascii="Cambria Math" w:hAnsi="Cambria Math"/>
                          <w:lang w:val="en-CA"/>
                        </w:rPr>
                        <m:t>0.192+0.114</m:t>
                      </m:r>
                      <m:acc>
                        <m:accPr>
                          <m:chr m:val="̃"/>
                          <m:ctrlPr>
                            <w:rPr>
                              <w:rFonts w:ascii="Cambria Math" w:hAnsi="Cambria Math"/>
                              <w:i/>
                              <w:szCs w:val="22"/>
                              <w:lang w:val="en-CA"/>
                            </w:rPr>
                          </m:ctrlPr>
                        </m:accPr>
                        <m:e>
                          <m:r>
                            <w:rPr>
                              <w:rFonts w:ascii="Cambria Math" w:hAnsi="Cambria Math"/>
                              <w:szCs w:val="22"/>
                              <w:lang w:val="en-CA"/>
                            </w:rPr>
                            <m:t>f</m:t>
                          </m:r>
                        </m:e>
                      </m:acc>
                      <m:d>
                        <m:dPr>
                          <m:ctrlPr>
                            <w:rPr>
                              <w:rFonts w:ascii="Cambria Math" w:hAnsi="Cambria Math"/>
                              <w:i/>
                              <w:szCs w:val="22"/>
                              <w:lang w:val="en-CA"/>
                            </w:rPr>
                          </m:ctrlPr>
                        </m:dPr>
                        <m:e>
                          <m:r>
                            <w:rPr>
                              <w:rFonts w:ascii="Cambria Math" w:hAnsi="Cambria Math"/>
                              <w:szCs w:val="22"/>
                              <w:lang w:val="en-CA"/>
                            </w:rPr>
                            <m:t>u,v</m:t>
                          </m:r>
                        </m:e>
                      </m:d>
                    </m:e>
                  </m:d>
                  <m:func>
                    <m:funcPr>
                      <m:ctrlPr>
                        <w:rPr>
                          <w:rFonts w:ascii="Cambria Math" w:hAnsi="Cambria Math"/>
                          <w:i/>
                          <w:lang w:val="en-CA"/>
                        </w:rPr>
                      </m:ctrlPr>
                    </m:funcPr>
                    <m:fName>
                      <m:r>
                        <m:rPr>
                          <m:sty m:val="p"/>
                        </m:rPr>
                        <w:rPr>
                          <w:rFonts w:ascii="Cambria Math" w:hAnsi="Cambria Math"/>
                          <w:lang w:val="en-CA"/>
                        </w:rPr>
                        <m:t>exp</m:t>
                      </m:r>
                    </m:fName>
                    <m:e>
                      <m:d>
                        <m:dPr>
                          <m:ctrlPr>
                            <w:rPr>
                              <w:rFonts w:ascii="Cambria Math" w:hAnsi="Cambria Math"/>
                              <w:i/>
                              <w:lang w:val="en-CA"/>
                            </w:rPr>
                          </m:ctrlPr>
                        </m:dPr>
                        <m:e>
                          <m:r>
                            <w:rPr>
                              <w:rFonts w:ascii="Cambria Math" w:hAnsi="Cambria Math"/>
                              <w:lang w:val="en-CA"/>
                            </w:rPr>
                            <m:t>-</m:t>
                          </m:r>
                          <m:sSup>
                            <m:sSupPr>
                              <m:ctrlPr>
                                <w:rPr>
                                  <w:rFonts w:ascii="Cambria Math" w:hAnsi="Cambria Math"/>
                                  <w:i/>
                                  <w:lang w:val="en-CA"/>
                                </w:rPr>
                              </m:ctrlPr>
                            </m:sSupPr>
                            <m:e>
                              <m:d>
                                <m:dPr>
                                  <m:ctrlPr>
                                    <w:rPr>
                                      <w:rFonts w:ascii="Cambria Math" w:hAnsi="Cambria Math"/>
                                      <w:i/>
                                      <w:lang w:val="en-CA"/>
                                    </w:rPr>
                                  </m:ctrlPr>
                                </m:dPr>
                                <m:e>
                                  <m:r>
                                    <w:rPr>
                                      <w:rFonts w:ascii="Cambria Math" w:hAnsi="Cambria Math"/>
                                      <w:lang w:val="en-CA"/>
                                    </w:rPr>
                                    <m:t>0.114</m:t>
                                  </m:r>
                                  <m:acc>
                                    <m:accPr>
                                      <m:chr m:val="̃"/>
                                      <m:ctrlPr>
                                        <w:rPr>
                                          <w:rFonts w:ascii="Cambria Math" w:hAnsi="Cambria Math"/>
                                          <w:i/>
                                          <w:szCs w:val="22"/>
                                          <w:lang w:val="en-CA"/>
                                        </w:rPr>
                                      </m:ctrlPr>
                                    </m:accPr>
                                    <m:e>
                                      <m:r>
                                        <w:rPr>
                                          <w:rFonts w:ascii="Cambria Math" w:hAnsi="Cambria Math"/>
                                          <w:szCs w:val="22"/>
                                          <w:lang w:val="en-CA"/>
                                        </w:rPr>
                                        <m:t>f</m:t>
                                      </m:r>
                                    </m:e>
                                  </m:acc>
                                  <m:d>
                                    <m:dPr>
                                      <m:ctrlPr>
                                        <w:rPr>
                                          <w:rFonts w:ascii="Cambria Math" w:hAnsi="Cambria Math"/>
                                          <w:i/>
                                          <w:szCs w:val="22"/>
                                          <w:lang w:val="en-CA"/>
                                        </w:rPr>
                                      </m:ctrlPr>
                                    </m:dPr>
                                    <m:e>
                                      <m:r>
                                        <w:rPr>
                                          <w:rFonts w:ascii="Cambria Math" w:hAnsi="Cambria Math"/>
                                          <w:szCs w:val="22"/>
                                          <w:lang w:val="en-CA"/>
                                        </w:rPr>
                                        <m:t>u,v</m:t>
                                      </m:r>
                                    </m:e>
                                  </m:d>
                                </m:e>
                              </m:d>
                            </m:e>
                            <m:sup>
                              <m:r>
                                <w:rPr>
                                  <w:rFonts w:ascii="Cambria Math" w:hAnsi="Cambria Math"/>
                                  <w:lang w:val="en-CA"/>
                                </w:rPr>
                                <m:t>1.1</m:t>
                              </m:r>
                            </m:sup>
                          </m:sSup>
                        </m:e>
                      </m:d>
                    </m:e>
                  </m:func>
                  <m:r>
                    <w:rPr>
                      <w:rFonts w:ascii="Cambria Math" w:hAnsi="Cambria Math"/>
                      <w:lang w:val="en-CA"/>
                    </w:rPr>
                    <m:t>,  &amp;</m:t>
                  </m:r>
                  <m:acc>
                    <m:accPr>
                      <m:chr m:val="̃"/>
                      <m:ctrlPr>
                        <w:rPr>
                          <w:rFonts w:ascii="Cambria Math" w:hAnsi="Cambria Math"/>
                          <w:i/>
                          <w:szCs w:val="22"/>
                          <w:lang w:val="en-CA"/>
                        </w:rPr>
                      </m:ctrlPr>
                    </m:accPr>
                    <m:e>
                      <m:r>
                        <w:rPr>
                          <w:rFonts w:ascii="Cambria Math" w:hAnsi="Cambria Math"/>
                          <w:szCs w:val="22"/>
                          <w:lang w:val="en-CA"/>
                        </w:rPr>
                        <m:t>f</m:t>
                      </m:r>
                    </m:e>
                  </m:acc>
                  <m:d>
                    <m:dPr>
                      <m:ctrlPr>
                        <w:rPr>
                          <w:rFonts w:ascii="Cambria Math" w:hAnsi="Cambria Math"/>
                          <w:i/>
                          <w:szCs w:val="22"/>
                          <w:lang w:val="en-CA"/>
                        </w:rPr>
                      </m:ctrlPr>
                    </m:dPr>
                    <m:e>
                      <m:r>
                        <w:rPr>
                          <w:rFonts w:ascii="Cambria Math" w:hAnsi="Cambria Math"/>
                          <w:szCs w:val="22"/>
                          <w:lang w:val="en-CA"/>
                        </w:rPr>
                        <m:t>u,v</m:t>
                      </m:r>
                    </m:e>
                  </m:d>
                  <m:r>
                    <w:rPr>
                      <w:rFonts w:ascii="Cambria Math" w:hAnsi="Cambria Math"/>
                      <w:szCs w:val="22"/>
                      <w:lang w:val="en-CA"/>
                    </w:rPr>
                    <m:t>&gt;</m:t>
                  </m:r>
                  <m:sSub>
                    <m:sSubPr>
                      <m:ctrlPr>
                        <w:rPr>
                          <w:rFonts w:ascii="Cambria Math" w:hAnsi="Cambria Math"/>
                          <w:i/>
                          <w:szCs w:val="22"/>
                          <w:lang w:val="en-CA"/>
                        </w:rPr>
                      </m:ctrlPr>
                    </m:sSubPr>
                    <m:e>
                      <m:r>
                        <w:rPr>
                          <w:rFonts w:ascii="Cambria Math" w:hAnsi="Cambria Math"/>
                          <w:szCs w:val="22"/>
                          <w:lang w:val="en-CA"/>
                        </w:rPr>
                        <m:t>f</m:t>
                      </m:r>
                    </m:e>
                    <m:sub>
                      <m:r>
                        <w:rPr>
                          <w:rFonts w:ascii="Cambria Math" w:hAnsi="Cambria Math"/>
                          <w:szCs w:val="22"/>
                          <w:lang w:val="en-CA"/>
                        </w:rPr>
                        <m:t>max</m:t>
                      </m:r>
                    </m:sub>
                  </m:sSub>
                </m:e>
                <m:e>
                  <m:r>
                    <w:rPr>
                      <w:rFonts w:ascii="Cambria Math" w:hAnsi="Cambria Math"/>
                      <w:szCs w:val="22"/>
                      <w:lang w:val="en-CA"/>
                    </w:rPr>
                    <m:t>1.0</m:t>
                  </m:r>
                  <m:r>
                    <w:rPr>
                      <w:rFonts w:ascii="Cambria Math" w:hAnsi="Cambria Math"/>
                      <w:lang w:val="en-CA"/>
                    </w:rPr>
                    <m:t>,  &amp;</m:t>
                  </m:r>
                  <m:r>
                    <m:rPr>
                      <m:nor/>
                    </m:rPr>
                    <w:rPr>
                      <w:rFonts w:ascii="Cambria Math" w:hAnsi="Cambria Math"/>
                      <w:lang w:val="en-CA"/>
                    </w:rPr>
                    <m:t>otherwise</m:t>
                  </m:r>
                </m:e>
              </m:eqArr>
            </m:e>
          </m:d>
        </m:oMath>
      </m:oMathPara>
    </w:p>
    <w:p w:rsidR="006C5C7D" w:rsidRDefault="00C2086E" w:rsidP="009234A5">
      <w:pPr>
        <w:jc w:val="both"/>
        <w:rPr>
          <w:szCs w:val="22"/>
          <w:lang w:val="en-CA"/>
        </w:rPr>
      </w:pPr>
      <m:oMathPara>
        <m:oMath>
          <m:r>
            <w:rPr>
              <w:rFonts w:ascii="Cambria Math" w:hAnsi="Cambria Math"/>
              <w:szCs w:val="22"/>
              <w:lang w:val="en-CA"/>
            </w:rPr>
            <m:t>Q</m:t>
          </m:r>
          <m:d>
            <m:dPr>
              <m:ctrlPr>
                <w:rPr>
                  <w:rFonts w:ascii="Cambria Math" w:hAnsi="Cambria Math"/>
                  <w:i/>
                  <w:szCs w:val="22"/>
                  <w:lang w:val="en-CA"/>
                </w:rPr>
              </m:ctrlPr>
            </m:dPr>
            <m:e>
              <m:r>
                <w:rPr>
                  <w:rFonts w:ascii="Cambria Math" w:hAnsi="Cambria Math"/>
                  <w:szCs w:val="22"/>
                  <w:lang w:val="en-CA"/>
                </w:rPr>
                <m:t>u,v</m:t>
              </m:r>
            </m:e>
          </m:d>
          <m:r>
            <w:rPr>
              <w:rFonts w:ascii="Cambria Math" w:hAnsi="Cambria Math"/>
              <w:szCs w:val="22"/>
              <w:lang w:val="en-CA"/>
            </w:rPr>
            <m:t>=Round</m:t>
          </m:r>
          <m:d>
            <m:dPr>
              <m:ctrlPr>
                <w:rPr>
                  <w:rFonts w:ascii="Cambria Math" w:hAnsi="Cambria Math"/>
                  <w:i/>
                  <w:szCs w:val="22"/>
                  <w:lang w:val="en-CA"/>
                </w:rPr>
              </m:ctrlPr>
            </m:dPr>
            <m:e>
              <m:f>
                <m:fPr>
                  <m:ctrlPr>
                    <w:rPr>
                      <w:rFonts w:ascii="Cambria Math" w:hAnsi="Cambria Math"/>
                      <w:i/>
                      <w:szCs w:val="22"/>
                      <w:lang w:val="en-CA"/>
                    </w:rPr>
                  </m:ctrlPr>
                </m:fPr>
                <m:num>
                  <m:r>
                    <w:rPr>
                      <w:rFonts w:ascii="Cambria Math" w:hAnsi="Cambria Math"/>
                      <w:szCs w:val="22"/>
                      <w:lang w:val="en-CA"/>
                    </w:rPr>
                    <m:t>16</m:t>
                  </m:r>
                </m:num>
                <m:den>
                  <m:r>
                    <w:rPr>
                      <w:rFonts w:ascii="Cambria Math" w:hAnsi="Cambria Math"/>
                      <w:szCs w:val="22"/>
                      <w:lang w:val="en-CA"/>
                    </w:rPr>
                    <m:t>H</m:t>
                  </m:r>
                  <m:d>
                    <m:dPr>
                      <m:ctrlPr>
                        <w:rPr>
                          <w:rFonts w:ascii="Cambria Math" w:hAnsi="Cambria Math"/>
                          <w:i/>
                          <w:szCs w:val="22"/>
                          <w:lang w:val="en-CA"/>
                        </w:rPr>
                      </m:ctrlPr>
                    </m:dPr>
                    <m:e>
                      <m:r>
                        <w:rPr>
                          <w:rFonts w:ascii="Cambria Math" w:hAnsi="Cambria Math"/>
                          <w:szCs w:val="22"/>
                          <w:lang w:val="en-CA"/>
                        </w:rPr>
                        <m:t>u,v</m:t>
                      </m:r>
                    </m:e>
                  </m:d>
                </m:den>
              </m:f>
            </m:e>
          </m:d>
        </m:oMath>
      </m:oMathPara>
      <w:r w:rsidR="006C5C7D">
        <w:rPr>
          <w:szCs w:val="22"/>
          <w:lang w:val="en-CA"/>
        </w:rPr>
        <w:br/>
      </w:r>
    </w:p>
    <w:p w:rsidR="006C5C7D" w:rsidRDefault="006C5C7D" w:rsidP="009234A5">
      <w:pPr>
        <w:jc w:val="both"/>
        <w:rPr>
          <w:szCs w:val="22"/>
          <w:lang w:val="en-CA"/>
        </w:rPr>
      </w:pPr>
      <w:r>
        <w:rPr>
          <w:szCs w:val="22"/>
          <w:lang w:val="en-CA"/>
        </w:rPr>
        <w:t xml:space="preserve">The parameters used are: </w:t>
      </w:r>
      <w:r w:rsidR="001866DC">
        <w:rPr>
          <w:szCs w:val="22"/>
          <w:lang w:val="en-CA"/>
        </w:rPr>
        <w:t xml:space="preserve">Δ=0.25, </w:t>
      </w:r>
      <w:r>
        <w:rPr>
          <w:szCs w:val="22"/>
          <w:lang w:val="en-CA"/>
        </w:rPr>
        <w:t>w=0.7, dis=4*128, f</w:t>
      </w:r>
      <w:r w:rsidRPr="006C5C7D">
        <w:rPr>
          <w:szCs w:val="22"/>
          <w:vertAlign w:val="subscript"/>
          <w:lang w:val="en-CA"/>
        </w:rPr>
        <w:t>max</w:t>
      </w:r>
      <w:r>
        <w:rPr>
          <w:szCs w:val="22"/>
          <w:lang w:val="en-CA"/>
        </w:rPr>
        <w:t>=8.</w:t>
      </w:r>
    </w:p>
    <w:p w:rsidR="00CB71C9" w:rsidRDefault="00CB71C9">
      <w:pPr>
        <w:tabs>
          <w:tab w:val="clear" w:pos="360"/>
          <w:tab w:val="clear" w:pos="720"/>
          <w:tab w:val="clear" w:pos="1080"/>
          <w:tab w:val="clear" w:pos="1440"/>
        </w:tabs>
        <w:overflowPunct/>
        <w:autoSpaceDE/>
        <w:autoSpaceDN/>
        <w:adjustRightInd/>
        <w:spacing w:before="0"/>
        <w:textAlignment w:val="auto"/>
        <w:rPr>
          <w:szCs w:val="22"/>
          <w:lang w:val="en-CA"/>
        </w:rPr>
      </w:pPr>
      <w:r>
        <w:rPr>
          <w:szCs w:val="22"/>
          <w:lang w:val="en-CA"/>
        </w:rPr>
        <w:br w:type="page"/>
      </w:r>
    </w:p>
    <w:p w:rsidR="00CB71C9" w:rsidRDefault="00CB71C9" w:rsidP="00CB71C9">
      <w:pPr>
        <w:jc w:val="both"/>
        <w:rPr>
          <w:b/>
          <w:szCs w:val="22"/>
          <w:lang w:val="en-CA"/>
        </w:rPr>
      </w:pPr>
      <w:r>
        <w:rPr>
          <w:b/>
          <w:szCs w:val="22"/>
          <w:lang w:val="en-CA"/>
        </w:rPr>
        <w:lastRenderedPageBreak/>
        <w:t xml:space="preserve">Annex 2 – Text </w:t>
      </w:r>
      <w:r w:rsidR="00191E32">
        <w:rPr>
          <w:b/>
          <w:szCs w:val="22"/>
          <w:lang w:val="en-CA"/>
        </w:rPr>
        <w:t>modifications</w:t>
      </w:r>
      <w:r w:rsidR="00A42083">
        <w:rPr>
          <w:b/>
          <w:szCs w:val="22"/>
          <w:lang w:val="en-CA"/>
        </w:rPr>
        <w:t xml:space="preserve"> for using scaling matrix Q</w:t>
      </w:r>
      <w:r w:rsidR="00A42083" w:rsidRPr="00A42083">
        <w:rPr>
          <w:b/>
          <w:szCs w:val="22"/>
          <w:vertAlign w:val="subscript"/>
          <w:lang w:val="en-CA"/>
        </w:rPr>
        <w:t>3</w:t>
      </w:r>
      <w:r w:rsidR="00A42083">
        <w:rPr>
          <w:b/>
          <w:szCs w:val="22"/>
          <w:lang w:val="en-CA"/>
        </w:rPr>
        <w:t xml:space="preserve"> as default quantization matrix for 4x4 </w:t>
      </w:r>
      <w:r w:rsidR="00ED306A">
        <w:rPr>
          <w:b/>
          <w:szCs w:val="22"/>
          <w:lang w:val="en-CA"/>
        </w:rPr>
        <w:t>i</w:t>
      </w:r>
      <w:r w:rsidR="00A42083">
        <w:rPr>
          <w:b/>
          <w:szCs w:val="22"/>
          <w:lang w:val="en-CA"/>
        </w:rPr>
        <w:t xml:space="preserve">ntra </w:t>
      </w:r>
      <w:r w:rsidR="00ED306A">
        <w:rPr>
          <w:b/>
          <w:szCs w:val="22"/>
          <w:lang w:val="en-CA"/>
        </w:rPr>
        <w:t>l</w:t>
      </w:r>
      <w:r w:rsidR="00A42083">
        <w:rPr>
          <w:b/>
          <w:szCs w:val="22"/>
          <w:lang w:val="en-CA"/>
        </w:rPr>
        <w:t xml:space="preserve">uma </w:t>
      </w:r>
      <w:r w:rsidR="00ED306A">
        <w:rPr>
          <w:b/>
          <w:szCs w:val="22"/>
          <w:lang w:val="en-CA"/>
        </w:rPr>
        <w:t>blocks</w:t>
      </w:r>
      <w:r w:rsidR="002F724F">
        <w:rPr>
          <w:b/>
          <w:szCs w:val="22"/>
          <w:lang w:val="en-CA"/>
        </w:rPr>
        <w:t xml:space="preserve"> (for Simplification 1 of CE1)</w:t>
      </w:r>
    </w:p>
    <w:p w:rsidR="004A366B" w:rsidRPr="004A366B" w:rsidRDefault="004A366B" w:rsidP="004A366B">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080" w:hanging="1080"/>
        <w:rPr>
          <w:sz w:val="20"/>
          <w:szCs w:val="20"/>
        </w:rPr>
      </w:pPr>
      <w:bookmarkStart w:id="0" w:name="_Toc317198748"/>
      <w:bookmarkStart w:id="1" w:name="_Toc328752916"/>
      <w:r w:rsidRPr="004A366B">
        <w:rPr>
          <w:sz w:val="20"/>
          <w:szCs w:val="20"/>
        </w:rPr>
        <w:t xml:space="preserve">7.4.2.5 </w:t>
      </w:r>
      <w:r w:rsidRPr="004A366B">
        <w:rPr>
          <w:sz w:val="20"/>
          <w:szCs w:val="20"/>
        </w:rPr>
        <w:tab/>
        <w:t>Scaling list semantics</w:t>
      </w:r>
      <w:bookmarkEnd w:id="0"/>
      <w:bookmarkEnd w:id="1"/>
    </w:p>
    <w:p w:rsidR="004A366B" w:rsidRPr="004A366B" w:rsidRDefault="004A366B" w:rsidP="004A366B">
      <w:pPr>
        <w:rPr>
          <w:sz w:val="20"/>
          <w:lang w:eastAsia="ko-KR"/>
        </w:rPr>
      </w:pPr>
      <w:r w:rsidRPr="004A366B">
        <w:rPr>
          <w:rFonts w:eastAsia="MS Mincho"/>
          <w:b/>
          <w:sz w:val="20"/>
          <w:lang w:eastAsia="ja-JP"/>
        </w:rPr>
        <w:t>scaling_list_dc_coef_mi</w:t>
      </w:r>
      <w:r w:rsidRPr="004A366B">
        <w:rPr>
          <w:b/>
          <w:sz w:val="20"/>
          <w:lang w:eastAsia="ko-KR"/>
        </w:rPr>
        <w:t>n</w:t>
      </w:r>
      <w:r w:rsidRPr="004A366B">
        <w:rPr>
          <w:rFonts w:eastAsia="MS Mincho"/>
          <w:b/>
          <w:sz w:val="20"/>
          <w:lang w:eastAsia="ja-JP"/>
        </w:rPr>
        <w:t>us8</w:t>
      </w:r>
      <w:r w:rsidRPr="004A366B">
        <w:rPr>
          <w:sz w:val="20"/>
          <w:lang w:eastAsia="ko-KR"/>
        </w:rPr>
        <w:t>[ sizeID − 2 ][ matrixID ] plus 8</w:t>
      </w:r>
      <w:r w:rsidRPr="004A366B">
        <w:rPr>
          <w:rFonts w:eastAsia="MS Mincho"/>
          <w:sz w:val="20"/>
          <w:lang w:eastAsia="ja-JP"/>
        </w:rPr>
        <w:t xml:space="preserve"> </w:t>
      </w:r>
      <w:r w:rsidRPr="004A366B">
        <w:rPr>
          <w:sz w:val="20"/>
          <w:lang w:eastAsia="ko-KR"/>
        </w:rPr>
        <w:t>specifies</w:t>
      </w:r>
      <w:r w:rsidRPr="004A366B">
        <w:rPr>
          <w:rFonts w:eastAsia="MS Mincho"/>
          <w:sz w:val="20"/>
          <w:lang w:eastAsia="ja-JP"/>
        </w:rPr>
        <w:t xml:space="preserve"> the </w:t>
      </w:r>
      <w:r w:rsidRPr="004A366B">
        <w:rPr>
          <w:sz w:val="20"/>
          <w:lang w:eastAsia="ko-KR"/>
        </w:rPr>
        <w:t>DC</w:t>
      </w:r>
      <w:r w:rsidRPr="004A366B">
        <w:rPr>
          <w:rFonts w:eastAsia="MS Mincho"/>
          <w:sz w:val="20"/>
          <w:lang w:eastAsia="ja-JP"/>
        </w:rPr>
        <w:t xml:space="preserve"> value of the </w:t>
      </w:r>
      <w:r w:rsidRPr="004A366B">
        <w:rPr>
          <w:sz w:val="20"/>
          <w:lang w:eastAsia="ko-KR"/>
        </w:rPr>
        <w:t>scaling list for 16x16 size when sizeID is equal to 2 and specifies the DC value of the scaling list for 32x32 size when sizeID is equal to 3.</w:t>
      </w:r>
    </w:p>
    <w:p w:rsidR="004A366B" w:rsidRPr="004A366B" w:rsidRDefault="004A366B" w:rsidP="004A366B">
      <w:pPr>
        <w:rPr>
          <w:sz w:val="20"/>
          <w:lang w:eastAsia="ko-KR"/>
        </w:rPr>
      </w:pPr>
      <w:r w:rsidRPr="004A366B">
        <w:rPr>
          <w:b/>
          <w:bCs/>
          <w:sz w:val="20"/>
          <w:lang w:eastAsia="ko-KR"/>
        </w:rPr>
        <w:t>scaling_list_</w:t>
      </w:r>
      <w:r w:rsidRPr="004A366B">
        <w:rPr>
          <w:rFonts w:eastAsia="MS Mincho"/>
          <w:b/>
          <w:bCs/>
          <w:sz w:val="20"/>
          <w:lang w:eastAsia="ja-JP"/>
        </w:rPr>
        <w:t>delta_coef</w:t>
      </w:r>
      <w:r w:rsidRPr="004A366B">
        <w:rPr>
          <w:sz w:val="20"/>
        </w:rPr>
        <w:t xml:space="preserve"> </w:t>
      </w:r>
      <w:r w:rsidRPr="004A366B">
        <w:rPr>
          <w:rFonts w:eastAsia="MS Mincho"/>
          <w:sz w:val="20"/>
          <w:lang w:eastAsia="ja-JP"/>
        </w:rPr>
        <w:t>specifies the difference of the matrix coefficient from the previous matrix</w:t>
      </w:r>
      <w:r w:rsidRPr="004A366B">
        <w:rPr>
          <w:sz w:val="20"/>
          <w:lang w:eastAsia="ko-KR"/>
        </w:rPr>
        <w:t xml:space="preserve"> coefficient</w:t>
      </w:r>
      <w:r w:rsidRPr="004A366B">
        <w:rPr>
          <w:rFonts w:eastAsia="MS Mincho"/>
          <w:sz w:val="20"/>
          <w:lang w:eastAsia="ja-JP"/>
        </w:rPr>
        <w:t>, when pred_mode is equal to 1.</w:t>
      </w:r>
    </w:p>
    <w:p w:rsidR="004A366B" w:rsidRPr="004A366B" w:rsidRDefault="004A366B" w:rsidP="004A366B">
      <w:pPr>
        <w:pStyle w:val="Caption"/>
        <w:rPr>
          <w:lang w:val="en-GB" w:eastAsia="ko-KR"/>
        </w:rPr>
      </w:pPr>
      <w:bookmarkStart w:id="2" w:name="_Ref316518381"/>
      <w:bookmarkStart w:id="3" w:name="_Toc328753669"/>
      <w:r w:rsidRPr="004A366B">
        <w:rPr>
          <w:lang w:val="en-GB"/>
        </w:rPr>
        <w:t xml:space="preserve">Table </w:t>
      </w:r>
      <w:r w:rsidR="00966B1E" w:rsidRPr="004A366B">
        <w:rPr>
          <w:lang w:val="en-GB"/>
        </w:rPr>
        <w:fldChar w:fldCharType="begin" w:fldLock="1"/>
      </w:r>
      <w:r w:rsidRPr="004A366B">
        <w:rPr>
          <w:lang w:val="en-GB"/>
        </w:rPr>
        <w:instrText xml:space="preserve"> STYLEREF 1 \s </w:instrText>
      </w:r>
      <w:r w:rsidR="00966B1E" w:rsidRPr="004A366B">
        <w:rPr>
          <w:lang w:val="en-GB"/>
        </w:rPr>
        <w:fldChar w:fldCharType="separate"/>
      </w:r>
      <w:r w:rsidRPr="004A366B">
        <w:rPr>
          <w:noProof/>
          <w:lang w:val="en-GB"/>
        </w:rPr>
        <w:t>7</w:t>
      </w:r>
      <w:r w:rsidR="00966B1E" w:rsidRPr="004A366B">
        <w:rPr>
          <w:lang w:val="en-GB"/>
        </w:rPr>
        <w:fldChar w:fldCharType="end"/>
      </w:r>
      <w:r w:rsidRPr="004A366B">
        <w:rPr>
          <w:lang w:val="en-GB"/>
        </w:rPr>
        <w:noBreakHyphen/>
      </w:r>
      <w:r w:rsidR="00966B1E" w:rsidRPr="004A366B">
        <w:rPr>
          <w:lang w:val="en-GB"/>
        </w:rPr>
        <w:fldChar w:fldCharType="begin" w:fldLock="1"/>
      </w:r>
      <w:r w:rsidRPr="004A366B">
        <w:rPr>
          <w:lang w:val="en-GB"/>
        </w:rPr>
        <w:instrText xml:space="preserve"> SEQ Table \* ARABIC \s 1 </w:instrText>
      </w:r>
      <w:r w:rsidR="00966B1E" w:rsidRPr="004A366B">
        <w:rPr>
          <w:lang w:val="en-GB"/>
        </w:rPr>
        <w:fldChar w:fldCharType="separate"/>
      </w:r>
      <w:r w:rsidRPr="004A366B">
        <w:rPr>
          <w:noProof/>
          <w:lang w:val="en-GB"/>
        </w:rPr>
        <w:t>4</w:t>
      </w:r>
      <w:r w:rsidR="00966B1E" w:rsidRPr="004A366B">
        <w:rPr>
          <w:lang w:val="en-GB"/>
        </w:rPr>
        <w:fldChar w:fldCharType="end"/>
      </w:r>
      <w:bookmarkEnd w:id="2"/>
      <w:r w:rsidRPr="004A366B">
        <w:rPr>
          <w:lang w:val="en-GB"/>
        </w:rPr>
        <w:t xml:space="preserve"> – </w:t>
      </w:r>
      <w:r w:rsidRPr="004A366B">
        <w:rPr>
          <w:lang w:val="en-GB" w:eastAsia="ko-KR"/>
        </w:rPr>
        <w:t>Specification of default values of ScalingList[</w:t>
      </w:r>
      <w:r w:rsidRPr="004A366B">
        <w:rPr>
          <w:lang w:eastAsia="ko-KR"/>
        </w:rPr>
        <w:t> </w:t>
      </w:r>
      <w:r w:rsidRPr="004A366B">
        <w:rPr>
          <w:lang w:val="en-GB" w:eastAsia="ko-KR"/>
        </w:rPr>
        <w:t>0</w:t>
      </w:r>
      <w:r w:rsidRPr="004A366B">
        <w:rPr>
          <w:lang w:eastAsia="ko-KR"/>
        </w:rPr>
        <w:t> </w:t>
      </w:r>
      <w:r w:rsidRPr="004A366B">
        <w:rPr>
          <w:lang w:val="en-GB" w:eastAsia="ko-KR"/>
        </w:rPr>
        <w:t>][</w:t>
      </w:r>
      <w:r w:rsidRPr="004A366B">
        <w:rPr>
          <w:lang w:eastAsia="ko-KR"/>
        </w:rPr>
        <w:t> </w:t>
      </w:r>
      <w:r w:rsidRPr="004A366B">
        <w:rPr>
          <w:lang w:val="en-GB" w:eastAsia="ko-KR"/>
        </w:rPr>
        <w:t>MatrixID</w:t>
      </w:r>
      <w:r w:rsidRPr="004A366B">
        <w:rPr>
          <w:lang w:eastAsia="ko-KR"/>
        </w:rPr>
        <w:t> </w:t>
      </w:r>
      <w:r w:rsidRPr="004A366B">
        <w:rPr>
          <w:lang w:val="en-GB" w:eastAsia="ko-KR"/>
        </w:rPr>
        <w:t>][</w:t>
      </w:r>
      <w:r w:rsidRPr="004A366B">
        <w:rPr>
          <w:lang w:eastAsia="ko-KR"/>
        </w:rPr>
        <w:t> i </w:t>
      </w:r>
      <w:r w:rsidRPr="004A366B">
        <w:rPr>
          <w:lang w:val="en-GB" w:eastAsia="ko-KR"/>
        </w:rPr>
        <w:t>] with i=0..15</w:t>
      </w:r>
      <w:bookmarkEnd w:id="3"/>
    </w:p>
    <w:tbl>
      <w:tblPr>
        <w:tblW w:w="0" w:type="auto"/>
        <w:jc w:val="center"/>
        <w:tblLayout w:type="fixed"/>
        <w:tblCellMar>
          <w:left w:w="80" w:type="dxa"/>
          <w:right w:w="80" w:type="dxa"/>
        </w:tblCellMar>
        <w:tblLook w:val="0000"/>
      </w:tblPr>
      <w:tblGrid>
        <w:gridCol w:w="2577"/>
        <w:gridCol w:w="360"/>
        <w:gridCol w:w="360"/>
        <w:gridCol w:w="360"/>
        <w:gridCol w:w="360"/>
        <w:gridCol w:w="360"/>
        <w:gridCol w:w="360"/>
        <w:gridCol w:w="360"/>
        <w:gridCol w:w="360"/>
        <w:gridCol w:w="360"/>
        <w:gridCol w:w="360"/>
        <w:gridCol w:w="360"/>
        <w:gridCol w:w="360"/>
        <w:gridCol w:w="360"/>
        <w:gridCol w:w="360"/>
        <w:gridCol w:w="360"/>
        <w:gridCol w:w="360"/>
      </w:tblGrid>
      <w:tr w:rsidR="004A366B" w:rsidRPr="004A366B" w:rsidTr="004F4070">
        <w:trPr>
          <w:cantSplit/>
          <w:trHeight w:val="305"/>
          <w:jc w:val="center"/>
        </w:trPr>
        <w:tc>
          <w:tcPr>
            <w:tcW w:w="2577"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i</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0</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2</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3</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4</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5</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7</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8</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9</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10</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11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12</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13</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14</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15</w:t>
            </w:r>
          </w:p>
        </w:tc>
      </w:tr>
      <w:tr w:rsidR="004A366B" w:rsidRPr="004A366B" w:rsidTr="004F4070">
        <w:trPr>
          <w:cantSplit/>
          <w:trHeight w:val="292"/>
          <w:jc w:val="center"/>
          <w:ins w:id="4" w:author="Corporate License MGLP LEVEL D" w:date="2012-07-02T08:52:00Z"/>
        </w:trPr>
        <w:tc>
          <w:tcPr>
            <w:tcW w:w="2577"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A366B">
            <w:pPr>
              <w:keepNext/>
              <w:keepLines/>
              <w:numPr>
                <w:ilvl w:val="12"/>
                <w:numId w:val="0"/>
              </w:numPr>
              <w:spacing w:before="20" w:after="20"/>
              <w:jc w:val="center"/>
              <w:rPr>
                <w:ins w:id="5" w:author="Corporate License MGLP LEVEL D" w:date="2012-07-02T08:52:00Z"/>
                <w:b/>
                <w:sz w:val="20"/>
                <w:lang w:eastAsia="ko-KR"/>
              </w:rPr>
            </w:pPr>
            <w:ins w:id="6" w:author="Corporate License MGLP LEVEL D" w:date="2012-07-02T08:52:00Z">
              <w:r w:rsidRPr="004A366B">
                <w:rPr>
                  <w:b/>
                  <w:sz w:val="20"/>
                  <w:lang w:eastAsia="ko-KR"/>
                </w:rPr>
                <w:t>ScalingList[0][</w:t>
              </w:r>
              <w:r>
                <w:rPr>
                  <w:b/>
                  <w:sz w:val="20"/>
                  <w:lang w:eastAsia="ko-KR"/>
                </w:rPr>
                <w:t>0</w:t>
              </w:r>
              <w:r w:rsidRPr="004A366B">
                <w:rPr>
                  <w:b/>
                  <w:sz w:val="20"/>
                  <w:lang w:eastAsia="ko-KR"/>
                </w:rPr>
                <w:t>][i]</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7" w:author="Corporate License MGLP LEVEL D" w:date="2012-07-02T08:52:00Z"/>
                <w:color w:val="000000"/>
                <w:sz w:val="20"/>
              </w:rPr>
            </w:pPr>
            <w:ins w:id="8" w:author="Corporate License MGLP LEVEL D" w:date="2012-07-02T08:54:00Z">
              <w:r>
                <w:rPr>
                  <w:color w:val="000000"/>
                  <w:sz w:val="20"/>
                </w:rPr>
                <w:t>17</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9" w:author="Corporate License MGLP LEVEL D" w:date="2012-07-02T08:52:00Z"/>
                <w:color w:val="000000"/>
                <w:sz w:val="20"/>
              </w:rPr>
            </w:pPr>
            <w:ins w:id="10" w:author="Corporate License MGLP LEVEL D" w:date="2012-07-02T08:54:00Z">
              <w:r>
                <w:rPr>
                  <w:color w:val="000000"/>
                  <w:sz w:val="20"/>
                </w:rPr>
                <w:t>17</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11" w:author="Corporate License MGLP LEVEL D" w:date="2012-07-02T08:52:00Z"/>
                <w:color w:val="000000"/>
                <w:sz w:val="20"/>
              </w:rPr>
            </w:pPr>
            <w:ins w:id="12" w:author="Corporate License MGLP LEVEL D" w:date="2012-07-02T08:54:00Z">
              <w:r>
                <w:rPr>
                  <w:color w:val="000000"/>
                  <w:sz w:val="20"/>
                </w:rPr>
                <w:t>17</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13" w:author="Corporate License MGLP LEVEL D" w:date="2012-07-02T08:52:00Z"/>
                <w:color w:val="000000"/>
                <w:sz w:val="20"/>
              </w:rPr>
            </w:pPr>
            <w:ins w:id="14" w:author="Corporate License MGLP LEVEL D" w:date="2012-07-02T08:54:00Z">
              <w:r>
                <w:rPr>
                  <w:color w:val="000000"/>
                  <w:sz w:val="20"/>
                </w:rPr>
                <w:t>20</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15" w:author="Corporate License MGLP LEVEL D" w:date="2012-07-02T08:52:00Z"/>
                <w:color w:val="000000"/>
                <w:sz w:val="20"/>
              </w:rPr>
            </w:pPr>
            <w:ins w:id="16" w:author="Corporate License MGLP LEVEL D" w:date="2012-07-02T08:54:00Z">
              <w:r>
                <w:rPr>
                  <w:color w:val="000000"/>
                  <w:sz w:val="20"/>
                </w:rPr>
                <w:t>17</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17" w:author="Corporate License MGLP LEVEL D" w:date="2012-07-02T08:52:00Z"/>
                <w:color w:val="000000"/>
                <w:sz w:val="20"/>
              </w:rPr>
            </w:pPr>
            <w:ins w:id="18" w:author="Corporate License MGLP LEVEL D" w:date="2012-07-02T08:54:00Z">
              <w:r>
                <w:rPr>
                  <w:color w:val="000000"/>
                  <w:sz w:val="20"/>
                </w:rPr>
                <w:t>20</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19" w:author="Corporate License MGLP LEVEL D" w:date="2012-07-02T08:52:00Z"/>
                <w:color w:val="000000"/>
                <w:sz w:val="20"/>
              </w:rPr>
            </w:pPr>
            <w:ins w:id="20" w:author="Corporate License MGLP LEVEL D" w:date="2012-07-02T08:54:00Z">
              <w:r>
                <w:rPr>
                  <w:color w:val="000000"/>
                  <w:sz w:val="20"/>
                </w:rPr>
                <w:t>25</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21" w:author="Corporate License MGLP LEVEL D" w:date="2012-07-02T08:52:00Z"/>
                <w:color w:val="000000"/>
                <w:sz w:val="20"/>
              </w:rPr>
            </w:pPr>
            <w:ins w:id="22" w:author="Corporate License MGLP LEVEL D" w:date="2012-07-02T08:54:00Z">
              <w:r>
                <w:rPr>
                  <w:color w:val="000000"/>
                  <w:sz w:val="20"/>
                </w:rPr>
                <w:t>20</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23" w:author="Corporate License MGLP LEVEL D" w:date="2012-07-02T08:52:00Z"/>
                <w:color w:val="000000"/>
                <w:sz w:val="20"/>
              </w:rPr>
            </w:pPr>
            <w:ins w:id="24" w:author="Corporate License MGLP LEVEL D" w:date="2012-07-02T08:54:00Z">
              <w:r>
                <w:rPr>
                  <w:color w:val="000000"/>
                  <w:sz w:val="20"/>
                </w:rPr>
                <w:t>20</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25" w:author="Corporate License MGLP LEVEL D" w:date="2012-07-02T08:52:00Z"/>
                <w:color w:val="000000"/>
                <w:sz w:val="20"/>
              </w:rPr>
            </w:pPr>
            <w:ins w:id="26" w:author="Corporate License MGLP LEVEL D" w:date="2012-07-02T08:54:00Z">
              <w:r>
                <w:rPr>
                  <w:color w:val="000000"/>
                  <w:sz w:val="20"/>
                </w:rPr>
                <w:t>25</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27" w:author="Corporate License MGLP LEVEL D" w:date="2012-07-02T08:52:00Z"/>
                <w:color w:val="000000"/>
                <w:sz w:val="20"/>
              </w:rPr>
            </w:pPr>
            <w:ins w:id="28" w:author="Corporate License MGLP LEVEL D" w:date="2012-07-02T08:54:00Z">
              <w:r>
                <w:rPr>
                  <w:color w:val="000000"/>
                  <w:sz w:val="20"/>
                </w:rPr>
                <w:t>25</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29" w:author="Corporate License MGLP LEVEL D" w:date="2012-07-02T08:52:00Z"/>
                <w:color w:val="000000"/>
                <w:sz w:val="20"/>
              </w:rPr>
            </w:pPr>
            <w:ins w:id="30" w:author="Corporate License MGLP LEVEL D" w:date="2012-07-02T08:54:00Z">
              <w:r>
                <w:rPr>
                  <w:color w:val="000000"/>
                  <w:sz w:val="20"/>
                </w:rPr>
                <w:t>30</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31" w:author="Corporate License MGLP LEVEL D" w:date="2012-07-02T08:52:00Z"/>
                <w:color w:val="000000"/>
                <w:sz w:val="20"/>
              </w:rPr>
            </w:pPr>
            <w:ins w:id="32" w:author="Corporate License MGLP LEVEL D" w:date="2012-07-02T08:54:00Z">
              <w:r>
                <w:rPr>
                  <w:color w:val="000000"/>
                  <w:sz w:val="20"/>
                </w:rPr>
                <w:t>25</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33" w:author="Corporate License MGLP LEVEL D" w:date="2012-07-02T08:52:00Z"/>
                <w:color w:val="000000"/>
                <w:sz w:val="20"/>
              </w:rPr>
            </w:pPr>
            <w:ins w:id="34" w:author="Corporate License MGLP LEVEL D" w:date="2012-07-02T08:54:00Z">
              <w:r>
                <w:rPr>
                  <w:color w:val="000000"/>
                  <w:sz w:val="20"/>
                </w:rPr>
                <w:t>41</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35" w:author="Corporate License MGLP LEVEL D" w:date="2012-07-02T08:52:00Z"/>
                <w:color w:val="000000"/>
                <w:sz w:val="20"/>
              </w:rPr>
            </w:pPr>
            <w:ins w:id="36" w:author="Corporate License MGLP LEVEL D" w:date="2012-07-02T08:54:00Z">
              <w:r>
                <w:rPr>
                  <w:color w:val="000000"/>
                  <w:sz w:val="20"/>
                </w:rPr>
                <w:t>41</w:t>
              </w:r>
            </w:ins>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ins w:id="37" w:author="Corporate License MGLP LEVEL D" w:date="2012-07-02T08:52:00Z"/>
                <w:color w:val="000000"/>
                <w:sz w:val="20"/>
              </w:rPr>
            </w:pPr>
            <w:ins w:id="38" w:author="Corporate License MGLP LEVEL D" w:date="2012-07-02T08:54:00Z">
              <w:r>
                <w:rPr>
                  <w:color w:val="000000"/>
                  <w:sz w:val="20"/>
                </w:rPr>
                <w:t>70</w:t>
              </w:r>
            </w:ins>
          </w:p>
        </w:tc>
      </w:tr>
      <w:tr w:rsidR="004A366B" w:rsidRPr="004A366B" w:rsidTr="004F4070">
        <w:trPr>
          <w:cantSplit/>
          <w:trHeight w:val="292"/>
          <w:jc w:val="center"/>
        </w:trPr>
        <w:tc>
          <w:tcPr>
            <w:tcW w:w="2577"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A366B">
            <w:pPr>
              <w:keepNext/>
              <w:keepLines/>
              <w:numPr>
                <w:ilvl w:val="12"/>
                <w:numId w:val="0"/>
              </w:numPr>
              <w:spacing w:before="20" w:after="20"/>
              <w:jc w:val="center"/>
              <w:rPr>
                <w:b/>
                <w:sz w:val="20"/>
                <w:lang w:eastAsia="ko-KR"/>
              </w:rPr>
            </w:pPr>
            <w:r w:rsidRPr="004A366B">
              <w:rPr>
                <w:b/>
                <w:sz w:val="20"/>
                <w:lang w:eastAsia="ko-KR"/>
              </w:rPr>
              <w:t>ScalingList[0][</w:t>
            </w:r>
            <w:del w:id="39" w:author="Corporate License MGLP LEVEL D" w:date="2012-07-02T08:52:00Z">
              <w:r w:rsidRPr="004A366B" w:rsidDel="004A366B">
                <w:rPr>
                  <w:b/>
                  <w:sz w:val="20"/>
                  <w:lang w:eastAsia="ko-KR"/>
                </w:rPr>
                <w:delText>0</w:delText>
              </w:r>
            </w:del>
            <w:ins w:id="40" w:author="Corporate License MGLP LEVEL D" w:date="2012-07-02T08:52:00Z">
              <w:r>
                <w:rPr>
                  <w:b/>
                  <w:sz w:val="20"/>
                  <w:lang w:eastAsia="ko-KR"/>
                </w:rPr>
                <w:t>1</w:t>
              </w:r>
            </w:ins>
            <w:r w:rsidRPr="004A366B">
              <w:rPr>
                <w:b/>
                <w:sz w:val="20"/>
                <w:lang w:eastAsia="ko-KR"/>
              </w:rPr>
              <w:t>..2][i]</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17</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17</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17</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20</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20</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25</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30</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25</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41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41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70</w:t>
            </w:r>
          </w:p>
        </w:tc>
      </w:tr>
      <w:tr w:rsidR="004A366B" w:rsidRPr="004A366B" w:rsidTr="004F4070">
        <w:trPr>
          <w:cantSplit/>
          <w:trHeight w:val="305"/>
          <w:jc w:val="center"/>
        </w:trPr>
        <w:tc>
          <w:tcPr>
            <w:tcW w:w="2577"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b/>
                <w:sz w:val="20"/>
                <w:lang w:eastAsia="ko-KR"/>
              </w:rPr>
            </w:pPr>
            <w:r w:rsidRPr="004A366B">
              <w:rPr>
                <w:b/>
                <w:sz w:val="20"/>
                <w:lang w:eastAsia="ko-KR"/>
              </w:rPr>
              <w:t>ScalingList[0][3..5][i]</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17</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17</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17</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21</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24</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24</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24</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36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36</w:t>
            </w:r>
          </w:p>
        </w:tc>
        <w:tc>
          <w:tcPr>
            <w:tcW w:w="360" w:type="dxa"/>
            <w:tcBorders>
              <w:top w:val="single" w:sz="6" w:space="0" w:color="auto"/>
              <w:left w:val="single" w:sz="6" w:space="0" w:color="auto"/>
              <w:bottom w:val="single" w:sz="6" w:space="0" w:color="auto"/>
              <w:right w:val="single" w:sz="6" w:space="0" w:color="auto"/>
            </w:tcBorders>
            <w:vAlign w:val="center"/>
          </w:tcPr>
          <w:p w:rsidR="004A366B" w:rsidRPr="004A366B" w:rsidRDefault="004A366B" w:rsidP="004F4070">
            <w:pPr>
              <w:keepNext/>
              <w:keepLines/>
              <w:numPr>
                <w:ilvl w:val="12"/>
                <w:numId w:val="0"/>
              </w:numPr>
              <w:spacing w:before="20" w:after="20"/>
              <w:jc w:val="center"/>
              <w:rPr>
                <w:sz w:val="20"/>
                <w:lang w:eastAsia="ko-KR"/>
              </w:rPr>
            </w:pPr>
            <w:r w:rsidRPr="004A366B">
              <w:rPr>
                <w:color w:val="000000"/>
                <w:sz w:val="20"/>
              </w:rPr>
              <w:t>57</w:t>
            </w:r>
          </w:p>
        </w:tc>
      </w:tr>
    </w:tbl>
    <w:p w:rsidR="00C2086E" w:rsidRPr="004A366B" w:rsidRDefault="00C2086E" w:rsidP="009234A5">
      <w:pPr>
        <w:jc w:val="both"/>
        <w:rPr>
          <w:sz w:val="20"/>
          <w:lang w:val="en-CA"/>
        </w:rPr>
      </w:pPr>
    </w:p>
    <w:sectPr w:rsidR="00C2086E" w:rsidRPr="004A366B"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5BA" w:rsidRDefault="00BE75BA">
      <w:r>
        <w:separator/>
      </w:r>
    </w:p>
  </w:endnote>
  <w:endnote w:type="continuationSeparator" w:id="0">
    <w:p w:rsidR="00BE75BA" w:rsidRDefault="00BE75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Arial Unicode MS"/>
    <w:charset w:val="50"/>
    <w:family w:val="auto"/>
    <w:pitch w:val="variable"/>
    <w:sig w:usb0="00000000"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66B1E">
      <w:rPr>
        <w:rStyle w:val="PageNumber"/>
      </w:rPr>
      <w:fldChar w:fldCharType="begin"/>
    </w:r>
    <w:r>
      <w:rPr>
        <w:rStyle w:val="PageNumber"/>
      </w:rPr>
      <w:instrText xml:space="preserve"> PAGE </w:instrText>
    </w:r>
    <w:r w:rsidR="00966B1E">
      <w:rPr>
        <w:rStyle w:val="PageNumber"/>
      </w:rPr>
      <w:fldChar w:fldCharType="separate"/>
    </w:r>
    <w:r w:rsidR="002F724F">
      <w:rPr>
        <w:rStyle w:val="PageNumber"/>
        <w:noProof/>
      </w:rPr>
      <w:t>4</w:t>
    </w:r>
    <w:r w:rsidR="00966B1E">
      <w:rPr>
        <w:rStyle w:val="PageNumber"/>
      </w:rPr>
      <w:fldChar w:fldCharType="end"/>
    </w:r>
    <w:r>
      <w:rPr>
        <w:rStyle w:val="PageNumber"/>
      </w:rPr>
      <w:tab/>
      <w:t xml:space="preserve">Date Saved: </w:t>
    </w:r>
    <w:r w:rsidR="00966B1E">
      <w:rPr>
        <w:rStyle w:val="PageNumber"/>
      </w:rPr>
      <w:fldChar w:fldCharType="begin"/>
    </w:r>
    <w:r>
      <w:rPr>
        <w:rStyle w:val="PageNumber"/>
      </w:rPr>
      <w:instrText xml:space="preserve"> SAVEDATE  \@ "yyyy-MM-dd"  \* MERGEFORMAT </w:instrText>
    </w:r>
    <w:r w:rsidR="00966B1E">
      <w:rPr>
        <w:rStyle w:val="PageNumber"/>
      </w:rPr>
      <w:fldChar w:fldCharType="separate"/>
    </w:r>
    <w:r w:rsidR="002F724F">
      <w:rPr>
        <w:rStyle w:val="PageNumber"/>
        <w:noProof/>
      </w:rPr>
      <w:t>2012-07-02</w:t>
    </w:r>
    <w:r w:rsidR="00966B1E">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5BA" w:rsidRDefault="00BE75BA">
      <w:r>
        <w:separator/>
      </w:r>
    </w:p>
  </w:footnote>
  <w:footnote w:type="continuationSeparator" w:id="0">
    <w:p w:rsidR="00BE75BA" w:rsidRDefault="00BE7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0756"/>
    <w:rsid w:val="000458BC"/>
    <w:rsid w:val="00045C41"/>
    <w:rsid w:val="00046C03"/>
    <w:rsid w:val="00074AA2"/>
    <w:rsid w:val="0007614F"/>
    <w:rsid w:val="00077C38"/>
    <w:rsid w:val="000B1C6B"/>
    <w:rsid w:val="000C09AC"/>
    <w:rsid w:val="000E00F3"/>
    <w:rsid w:val="000E1161"/>
    <w:rsid w:val="000F158C"/>
    <w:rsid w:val="00102F3D"/>
    <w:rsid w:val="00124E38"/>
    <w:rsid w:val="0012580B"/>
    <w:rsid w:val="00131F90"/>
    <w:rsid w:val="0013526E"/>
    <w:rsid w:val="0016706E"/>
    <w:rsid w:val="00171371"/>
    <w:rsid w:val="00175A24"/>
    <w:rsid w:val="001866DC"/>
    <w:rsid w:val="00187E58"/>
    <w:rsid w:val="00191E32"/>
    <w:rsid w:val="001A297E"/>
    <w:rsid w:val="001A368E"/>
    <w:rsid w:val="001A7329"/>
    <w:rsid w:val="001B4E28"/>
    <w:rsid w:val="001C3525"/>
    <w:rsid w:val="001D1BD2"/>
    <w:rsid w:val="001E02BE"/>
    <w:rsid w:val="001E3B37"/>
    <w:rsid w:val="001F2594"/>
    <w:rsid w:val="001F25DB"/>
    <w:rsid w:val="002055A6"/>
    <w:rsid w:val="00206460"/>
    <w:rsid w:val="002069B4"/>
    <w:rsid w:val="00211440"/>
    <w:rsid w:val="00212EE6"/>
    <w:rsid w:val="00215DFC"/>
    <w:rsid w:val="002212DF"/>
    <w:rsid w:val="00227BA7"/>
    <w:rsid w:val="00263398"/>
    <w:rsid w:val="00272BA9"/>
    <w:rsid w:val="00275BCF"/>
    <w:rsid w:val="00292257"/>
    <w:rsid w:val="002A54E0"/>
    <w:rsid w:val="002B1595"/>
    <w:rsid w:val="002B191D"/>
    <w:rsid w:val="002D0AF6"/>
    <w:rsid w:val="002F164D"/>
    <w:rsid w:val="002F724F"/>
    <w:rsid w:val="00306206"/>
    <w:rsid w:val="00317D85"/>
    <w:rsid w:val="00327C56"/>
    <w:rsid w:val="003315A1"/>
    <w:rsid w:val="003373EC"/>
    <w:rsid w:val="00342FF4"/>
    <w:rsid w:val="003706CC"/>
    <w:rsid w:val="00370CB5"/>
    <w:rsid w:val="00377710"/>
    <w:rsid w:val="003A2D8E"/>
    <w:rsid w:val="003C20E4"/>
    <w:rsid w:val="003D230F"/>
    <w:rsid w:val="003E6F90"/>
    <w:rsid w:val="003F5D0F"/>
    <w:rsid w:val="00414101"/>
    <w:rsid w:val="00432391"/>
    <w:rsid w:val="00433DDB"/>
    <w:rsid w:val="00437619"/>
    <w:rsid w:val="0046094F"/>
    <w:rsid w:val="00496597"/>
    <w:rsid w:val="004A2A63"/>
    <w:rsid w:val="004A366B"/>
    <w:rsid w:val="004B210C"/>
    <w:rsid w:val="004D06C7"/>
    <w:rsid w:val="004D405F"/>
    <w:rsid w:val="004D4D1E"/>
    <w:rsid w:val="004D5350"/>
    <w:rsid w:val="004E4F4F"/>
    <w:rsid w:val="004E6789"/>
    <w:rsid w:val="004F61E3"/>
    <w:rsid w:val="00501496"/>
    <w:rsid w:val="005043F3"/>
    <w:rsid w:val="0051015C"/>
    <w:rsid w:val="00516CF1"/>
    <w:rsid w:val="00531AE9"/>
    <w:rsid w:val="005420A6"/>
    <w:rsid w:val="00550A66"/>
    <w:rsid w:val="00567EC7"/>
    <w:rsid w:val="00570013"/>
    <w:rsid w:val="00571253"/>
    <w:rsid w:val="005801A2"/>
    <w:rsid w:val="005952A5"/>
    <w:rsid w:val="005A33A1"/>
    <w:rsid w:val="005B217D"/>
    <w:rsid w:val="005C385F"/>
    <w:rsid w:val="005E1AC6"/>
    <w:rsid w:val="005F6488"/>
    <w:rsid w:val="005F6F1B"/>
    <w:rsid w:val="00602CCF"/>
    <w:rsid w:val="00610825"/>
    <w:rsid w:val="00624B33"/>
    <w:rsid w:val="00630AA2"/>
    <w:rsid w:val="00646707"/>
    <w:rsid w:val="00662E58"/>
    <w:rsid w:val="00664DCF"/>
    <w:rsid w:val="0066607F"/>
    <w:rsid w:val="006C5C7D"/>
    <w:rsid w:val="006C5D39"/>
    <w:rsid w:val="006E144D"/>
    <w:rsid w:val="006E2810"/>
    <w:rsid w:val="006E5417"/>
    <w:rsid w:val="00712F60"/>
    <w:rsid w:val="00720E3B"/>
    <w:rsid w:val="00721319"/>
    <w:rsid w:val="00745F6B"/>
    <w:rsid w:val="0075585E"/>
    <w:rsid w:val="00770571"/>
    <w:rsid w:val="007768FF"/>
    <w:rsid w:val="007824D3"/>
    <w:rsid w:val="00796EE3"/>
    <w:rsid w:val="007A7D29"/>
    <w:rsid w:val="007B4AB8"/>
    <w:rsid w:val="007E3E1D"/>
    <w:rsid w:val="007F1F8B"/>
    <w:rsid w:val="007F67A1"/>
    <w:rsid w:val="008206C8"/>
    <w:rsid w:val="0086691C"/>
    <w:rsid w:val="00874A6C"/>
    <w:rsid w:val="00876C65"/>
    <w:rsid w:val="008A4B4C"/>
    <w:rsid w:val="008C239F"/>
    <w:rsid w:val="008E480C"/>
    <w:rsid w:val="00907757"/>
    <w:rsid w:val="009212B0"/>
    <w:rsid w:val="009234A5"/>
    <w:rsid w:val="009336F7"/>
    <w:rsid w:val="009374A7"/>
    <w:rsid w:val="00942509"/>
    <w:rsid w:val="00966B1E"/>
    <w:rsid w:val="0098551D"/>
    <w:rsid w:val="0099518F"/>
    <w:rsid w:val="009A523D"/>
    <w:rsid w:val="009F496B"/>
    <w:rsid w:val="00A01439"/>
    <w:rsid w:val="00A02E61"/>
    <w:rsid w:val="00A03583"/>
    <w:rsid w:val="00A05CFF"/>
    <w:rsid w:val="00A42083"/>
    <w:rsid w:val="00A56B97"/>
    <w:rsid w:val="00A56F83"/>
    <w:rsid w:val="00A6093D"/>
    <w:rsid w:val="00A76A6D"/>
    <w:rsid w:val="00A83253"/>
    <w:rsid w:val="00A94394"/>
    <w:rsid w:val="00AA6E84"/>
    <w:rsid w:val="00AE341B"/>
    <w:rsid w:val="00B07CA7"/>
    <w:rsid w:val="00B10FDD"/>
    <w:rsid w:val="00B1279A"/>
    <w:rsid w:val="00B5222E"/>
    <w:rsid w:val="00B61C96"/>
    <w:rsid w:val="00B73A2A"/>
    <w:rsid w:val="00B74F0C"/>
    <w:rsid w:val="00B85C6D"/>
    <w:rsid w:val="00B9471B"/>
    <w:rsid w:val="00B94B06"/>
    <w:rsid w:val="00B94C28"/>
    <w:rsid w:val="00BC10BA"/>
    <w:rsid w:val="00BC5AFD"/>
    <w:rsid w:val="00BE75BA"/>
    <w:rsid w:val="00BE7E92"/>
    <w:rsid w:val="00BF1E5B"/>
    <w:rsid w:val="00C04F43"/>
    <w:rsid w:val="00C0609D"/>
    <w:rsid w:val="00C115AB"/>
    <w:rsid w:val="00C2086E"/>
    <w:rsid w:val="00C30249"/>
    <w:rsid w:val="00C3723B"/>
    <w:rsid w:val="00C606C9"/>
    <w:rsid w:val="00C80288"/>
    <w:rsid w:val="00C84003"/>
    <w:rsid w:val="00C90650"/>
    <w:rsid w:val="00C97D78"/>
    <w:rsid w:val="00CB71C9"/>
    <w:rsid w:val="00CC2AAE"/>
    <w:rsid w:val="00CC5A42"/>
    <w:rsid w:val="00CD0EAB"/>
    <w:rsid w:val="00CF34DB"/>
    <w:rsid w:val="00CF558F"/>
    <w:rsid w:val="00D073E2"/>
    <w:rsid w:val="00D446EC"/>
    <w:rsid w:val="00D46EEC"/>
    <w:rsid w:val="00D51BF0"/>
    <w:rsid w:val="00D55942"/>
    <w:rsid w:val="00D711F9"/>
    <w:rsid w:val="00D807BF"/>
    <w:rsid w:val="00DA7887"/>
    <w:rsid w:val="00DB2C26"/>
    <w:rsid w:val="00DE6B43"/>
    <w:rsid w:val="00DF0EC8"/>
    <w:rsid w:val="00DF1DF7"/>
    <w:rsid w:val="00E11923"/>
    <w:rsid w:val="00E262D4"/>
    <w:rsid w:val="00E36250"/>
    <w:rsid w:val="00E54511"/>
    <w:rsid w:val="00E56ED5"/>
    <w:rsid w:val="00E61DAC"/>
    <w:rsid w:val="00E75FE3"/>
    <w:rsid w:val="00EB7AB1"/>
    <w:rsid w:val="00ED306A"/>
    <w:rsid w:val="00ED7231"/>
    <w:rsid w:val="00EF48CC"/>
    <w:rsid w:val="00F1550C"/>
    <w:rsid w:val="00F73032"/>
    <w:rsid w:val="00F84637"/>
    <w:rsid w:val="00F848FC"/>
    <w:rsid w:val="00F9282A"/>
    <w:rsid w:val="00F96BAD"/>
    <w:rsid w:val="00FB0E84"/>
    <w:rsid w:val="00FD01C2"/>
    <w:rsid w:val="00FE5B76"/>
    <w:rsid w:val="00FE78D3"/>
    <w:rsid w:val="00FF0CE3"/>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0FDD"/>
    <w:pPr>
      <w:tabs>
        <w:tab w:val="center" w:pos="4320"/>
        <w:tab w:val="right" w:pos="8640"/>
      </w:tabs>
    </w:pPr>
  </w:style>
  <w:style w:type="paragraph" w:styleId="Footer">
    <w:name w:val="footer"/>
    <w:basedOn w:val="Normal"/>
    <w:rsid w:val="00B10FDD"/>
    <w:pPr>
      <w:tabs>
        <w:tab w:val="center" w:pos="4320"/>
        <w:tab w:val="right" w:pos="8640"/>
      </w:tabs>
    </w:pPr>
  </w:style>
  <w:style w:type="character" w:styleId="PageNumber">
    <w:name w:val="page number"/>
    <w:basedOn w:val="DefaultParagraphFont"/>
    <w:rsid w:val="00B10FDD"/>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074AA2"/>
    <w:rPr>
      <w:color w:val="808080"/>
    </w:rPr>
  </w:style>
  <w:style w:type="paragraph" w:styleId="Caption">
    <w:name w:val="caption"/>
    <w:basedOn w:val="Normal"/>
    <w:next w:val="Normal"/>
    <w:link w:val="CaptionChar"/>
    <w:qFormat/>
    <w:rsid w:val="004A366B"/>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4A366B"/>
    <w:rPr>
      <w:rFonts w:eastAsia="Malgun Gothic"/>
      <w:b/>
      <w:bCs/>
      <w:lang w:eastAsia="en-U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yeo@i2r.a-star.edu.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4</Pages>
  <Words>866</Words>
  <Characters>4940</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5795</CharactersWithSpaces>
  <SharedDoc>false</SharedDoc>
  <HLinks>
    <vt:vector size="6" baseType="variant">
      <vt:variant>
        <vt:i4>8126547</vt:i4>
      </vt:variant>
      <vt:variant>
        <vt:i4>0</vt:i4>
      </vt:variant>
      <vt:variant>
        <vt:i4>0</vt:i4>
      </vt:variant>
      <vt:variant>
        <vt:i4>5</vt:i4>
      </vt:variant>
      <vt:variant>
        <vt:lpwstr>mailto:chyeo@i2r.a-star.edu.sg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Corporate License MGLP LEVEL D</cp:lastModifiedBy>
  <cp:revision>26</cp:revision>
  <cp:lastPrinted>1601-01-01T00:00:00Z</cp:lastPrinted>
  <dcterms:created xsi:type="dcterms:W3CDTF">2012-04-30T19:44:00Z</dcterms:created>
  <dcterms:modified xsi:type="dcterms:W3CDTF">2012-07-02T01:25:00Z</dcterms:modified>
</cp:coreProperties>
</file>