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5873BA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873BA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D711F9">
              <w:rPr>
                <w:b/>
                <w:noProof/>
                <w:szCs w:val="22"/>
                <w:lang w:val="en-SG"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11F9">
              <w:rPr>
                <w:b/>
                <w:noProof/>
                <w:szCs w:val="22"/>
                <w:lang w:val="en-SG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420A6" w:rsidP="005420A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 xml:space="preserve">July </w:t>
            </w:r>
            <w:r w:rsidR="005E1AC6" w:rsidRPr="005E1AC6">
              <w:rPr>
                <w:szCs w:val="22"/>
                <w:lang w:val="en-CA"/>
              </w:rPr>
              <w:t xml:space="preserve">– </w:t>
            </w:r>
            <w:r>
              <w:rPr>
                <w:szCs w:val="22"/>
                <w:lang w:val="en-CA"/>
              </w:rPr>
              <w:t xml:space="preserve">10 July </w:t>
            </w:r>
            <w:r w:rsidR="005E1AC6" w:rsidRPr="005E1AC6">
              <w:rPr>
                <w:szCs w:val="22"/>
                <w:lang w:val="en-CA"/>
              </w:rPr>
              <w:t>2012</w:t>
            </w:r>
          </w:p>
        </w:tc>
        <w:tc>
          <w:tcPr>
            <w:tcW w:w="3168" w:type="dxa"/>
          </w:tcPr>
          <w:p w:rsidR="008A4B4C" w:rsidRPr="005B217D" w:rsidRDefault="00E61DAC" w:rsidP="006D3912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420A6">
              <w:rPr>
                <w:lang w:val="en-CA"/>
              </w:rPr>
              <w:t>J</w:t>
            </w:r>
            <w:r w:rsidR="006D3912">
              <w:rPr>
                <w:u w:val="single"/>
                <w:lang w:val="en-CA"/>
              </w:rPr>
              <w:t>0129</w:t>
            </w:r>
            <w:ins w:id="0" w:author="Corporate License MGLP LEVEL D" w:date="2012-07-02T08:00:00Z">
              <w:r w:rsidR="00A54997">
                <w:rPr>
                  <w:u w:val="single"/>
                  <w:lang w:val="en-CA"/>
                </w:rPr>
                <w:t>_r1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7629BD" w:rsidP="007629BD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CE1: Cross-check of mode-dependent transform simplifications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50149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7E3E1D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A03583" w:rsidRDefault="00501496" w:rsidP="00A03583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Chuohao</w:t>
            </w:r>
            <w:proofErr w:type="spellEnd"/>
            <w:r>
              <w:rPr>
                <w:szCs w:val="22"/>
                <w:lang w:val="en-CA"/>
              </w:rPr>
              <w:t xml:space="preserve"> Yeo</w:t>
            </w:r>
            <w:r w:rsidR="00DF1DF7" w:rsidRPr="005B217D">
              <w:rPr>
                <w:szCs w:val="22"/>
                <w:lang w:val="en-CA"/>
              </w:rPr>
              <w:br/>
            </w:r>
            <w:r w:rsidR="00DF1DF7">
              <w:rPr>
                <w:szCs w:val="22"/>
                <w:lang w:val="en-CA"/>
              </w:rPr>
              <w:t>Yih Han Tan</w:t>
            </w:r>
          </w:p>
          <w:p w:rsidR="00E61DAC" w:rsidRPr="005B217D" w:rsidRDefault="00501496" w:rsidP="00A0358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1 </w:t>
            </w:r>
            <w:proofErr w:type="spellStart"/>
            <w:r>
              <w:rPr>
                <w:szCs w:val="22"/>
                <w:lang w:val="en-CA"/>
              </w:rPr>
              <w:t>Fusionopolis</w:t>
            </w:r>
            <w:proofErr w:type="spellEnd"/>
            <w:r>
              <w:rPr>
                <w:szCs w:val="22"/>
                <w:lang w:val="en-CA"/>
              </w:rPr>
              <w:t xml:space="preserve"> Way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 xml:space="preserve">#21-01 </w:t>
            </w:r>
            <w:proofErr w:type="spellStart"/>
            <w:r>
              <w:rPr>
                <w:szCs w:val="22"/>
                <w:lang w:val="en-CA"/>
              </w:rPr>
              <w:t>Connexis</w:t>
            </w:r>
            <w:proofErr w:type="spellEnd"/>
            <w:r>
              <w:rPr>
                <w:szCs w:val="22"/>
                <w:lang w:val="en-CA"/>
              </w:rPr>
              <w:t xml:space="preserve"> (South Tower)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Singapore 138632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E61DAC" w:rsidP="0050149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501496">
              <w:rPr>
                <w:szCs w:val="22"/>
                <w:lang w:val="en-CA"/>
              </w:rPr>
              <w:t>+65 6408 2651</w:t>
            </w:r>
            <w:r w:rsidRPr="005B217D">
              <w:rPr>
                <w:szCs w:val="22"/>
                <w:lang w:val="en-CA"/>
              </w:rPr>
              <w:br/>
            </w:r>
            <w:hyperlink r:id="rId9" w:history="1">
              <w:r w:rsidR="00501496" w:rsidRPr="001C5C37">
                <w:rPr>
                  <w:rStyle w:val="Hyperlink"/>
                  <w:szCs w:val="22"/>
                  <w:lang w:val="en-CA"/>
                </w:rPr>
                <w:t>chyeo@i2r.a-star.edu.sg</w:t>
              </w:r>
            </w:hyperlink>
            <w:r w:rsidR="00501496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50149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Institute for </w:t>
            </w:r>
            <w:proofErr w:type="spellStart"/>
            <w:r>
              <w:rPr>
                <w:szCs w:val="22"/>
                <w:lang w:val="en-CA"/>
              </w:rPr>
              <w:t>Infocomm</w:t>
            </w:r>
            <w:proofErr w:type="spellEnd"/>
            <w:r>
              <w:rPr>
                <w:szCs w:val="22"/>
                <w:lang w:val="en-CA"/>
              </w:rPr>
              <w:t xml:space="preserve"> Research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86691C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This contribution </w:t>
      </w:r>
      <w:r w:rsidR="007629BD">
        <w:rPr>
          <w:szCs w:val="22"/>
          <w:lang w:val="en-CA"/>
        </w:rPr>
        <w:t xml:space="preserve">reports the results of a cross-check performed for </w:t>
      </w:r>
      <w:r w:rsidR="0073014E">
        <w:rPr>
          <w:szCs w:val="22"/>
          <w:lang w:val="en-CA"/>
        </w:rPr>
        <w:t xml:space="preserve">two simplifications of </w:t>
      </w:r>
      <w:r w:rsidR="007629BD">
        <w:rPr>
          <w:szCs w:val="22"/>
          <w:lang w:val="en-CA"/>
        </w:rPr>
        <w:t xml:space="preserve">mode-dependent transform </w:t>
      </w:r>
      <w:r w:rsidR="0073014E">
        <w:rPr>
          <w:szCs w:val="22"/>
          <w:lang w:val="en-CA"/>
        </w:rPr>
        <w:t>proposed in JCTVC-I0582</w:t>
      </w:r>
      <w:r w:rsidR="007629BD">
        <w:rPr>
          <w:szCs w:val="22"/>
          <w:lang w:val="en-CA"/>
        </w:rPr>
        <w:t>. The proposed methods were reportedly independent</w:t>
      </w:r>
      <w:r w:rsidR="0073014E">
        <w:rPr>
          <w:szCs w:val="22"/>
          <w:lang w:val="en-CA"/>
        </w:rPr>
        <w:t>ly</w:t>
      </w:r>
      <w:r w:rsidR="007629BD">
        <w:rPr>
          <w:szCs w:val="22"/>
          <w:lang w:val="en-CA"/>
        </w:rPr>
        <w:t xml:space="preserve"> implemented, and the compression results matched those provided by the proponents. In addition, results for the complete removal of 4-point DCT are also provided.</w:t>
      </w:r>
    </w:p>
    <w:p w:rsidR="00745F6B" w:rsidRPr="005B217D" w:rsidRDefault="003F46C1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16706E" w:rsidRDefault="007629BD" w:rsidP="0016706E">
      <w:pPr>
        <w:rPr>
          <w:szCs w:val="22"/>
          <w:lang w:val="en-CA"/>
        </w:rPr>
      </w:pPr>
      <w:r>
        <w:rPr>
          <w:szCs w:val="22"/>
          <w:lang w:val="en-CA"/>
        </w:rPr>
        <w:t xml:space="preserve">In JCTVC-H0582, two simplifications for mode-dependent transform of intra 4x4 </w:t>
      </w:r>
      <w:proofErr w:type="spellStart"/>
      <w:r>
        <w:rPr>
          <w:szCs w:val="22"/>
          <w:lang w:val="en-CA"/>
        </w:rPr>
        <w:t>luma</w:t>
      </w:r>
      <w:proofErr w:type="spellEnd"/>
      <w:r>
        <w:rPr>
          <w:szCs w:val="22"/>
          <w:lang w:val="en-CA"/>
        </w:rPr>
        <w:t xml:space="preserve"> TUs were proposed. In the first simplification, the DST is used in both horizontal and vertical directions for all intra 4x4 </w:t>
      </w:r>
      <w:proofErr w:type="spellStart"/>
      <w:r>
        <w:rPr>
          <w:szCs w:val="22"/>
          <w:lang w:val="en-CA"/>
        </w:rPr>
        <w:t>luma</w:t>
      </w:r>
      <w:proofErr w:type="spellEnd"/>
      <w:r>
        <w:rPr>
          <w:szCs w:val="22"/>
          <w:lang w:val="en-CA"/>
        </w:rPr>
        <w:t xml:space="preserve"> TUs, regardless of the intra prediction mode. In the second simplification, the DCT is used in both horizontal and vertical directions </w:t>
      </w:r>
      <w:r w:rsidR="003F46C1">
        <w:rPr>
          <w:szCs w:val="22"/>
          <w:lang w:val="en-CA"/>
        </w:rPr>
        <w:t xml:space="preserve">for 4x4 </w:t>
      </w:r>
      <w:proofErr w:type="spellStart"/>
      <w:r w:rsidR="003F46C1">
        <w:rPr>
          <w:szCs w:val="22"/>
          <w:lang w:val="en-CA"/>
        </w:rPr>
        <w:t>luma</w:t>
      </w:r>
      <w:proofErr w:type="spellEnd"/>
      <w:r w:rsidR="003F46C1">
        <w:rPr>
          <w:szCs w:val="22"/>
          <w:lang w:val="en-CA"/>
        </w:rPr>
        <w:t xml:space="preserve"> TUs with DC intra prediction mode, while the DST is used in both directions for 4x4 </w:t>
      </w:r>
      <w:proofErr w:type="spellStart"/>
      <w:r w:rsidR="003F46C1">
        <w:rPr>
          <w:szCs w:val="22"/>
          <w:lang w:val="en-CA"/>
        </w:rPr>
        <w:t>luma</w:t>
      </w:r>
      <w:proofErr w:type="spellEnd"/>
      <w:r w:rsidR="003F46C1">
        <w:rPr>
          <w:szCs w:val="22"/>
          <w:lang w:val="en-CA"/>
        </w:rPr>
        <w:t xml:space="preserve"> TUs in the remaining modes.</w:t>
      </w:r>
      <w:r>
        <w:rPr>
          <w:szCs w:val="22"/>
          <w:lang w:val="en-CA"/>
        </w:rPr>
        <w:t xml:space="preserve"> </w:t>
      </w:r>
    </w:p>
    <w:p w:rsidR="003F46C1" w:rsidRDefault="003F46C1" w:rsidP="0016706E">
      <w:pPr>
        <w:rPr>
          <w:szCs w:val="22"/>
          <w:lang w:val="en-CA"/>
        </w:rPr>
      </w:pPr>
      <w:r>
        <w:rPr>
          <w:szCs w:val="22"/>
          <w:lang w:val="en-CA"/>
        </w:rPr>
        <w:t xml:space="preserve">In addition, for reference, we tested a third simplification where the DST is used for all 4x4 TUs, for both </w:t>
      </w:r>
      <w:proofErr w:type="spellStart"/>
      <w:r>
        <w:rPr>
          <w:szCs w:val="22"/>
          <w:lang w:val="en-CA"/>
        </w:rPr>
        <w:t>luma</w:t>
      </w:r>
      <w:proofErr w:type="spellEnd"/>
      <w:r>
        <w:rPr>
          <w:szCs w:val="22"/>
          <w:lang w:val="en-CA"/>
        </w:rPr>
        <w:t xml:space="preserve"> and </w:t>
      </w:r>
      <w:proofErr w:type="spellStart"/>
      <w:r>
        <w:rPr>
          <w:szCs w:val="22"/>
          <w:lang w:val="en-CA"/>
        </w:rPr>
        <w:t>chroma</w:t>
      </w:r>
      <w:proofErr w:type="spellEnd"/>
      <w:r>
        <w:rPr>
          <w:szCs w:val="22"/>
          <w:lang w:val="en-CA"/>
        </w:rPr>
        <w:t xml:space="preserve"> components, and for both Intra and Inter coded blocks. In this case, the 4-point DCT is no longer needed and can be removed.</w:t>
      </w:r>
    </w:p>
    <w:p w:rsidR="003F46C1" w:rsidRDefault="003F46C1" w:rsidP="00E11923">
      <w:pPr>
        <w:pStyle w:val="Heading1"/>
        <w:rPr>
          <w:lang w:val="en-CA"/>
        </w:rPr>
      </w:pPr>
      <w:r>
        <w:rPr>
          <w:lang w:val="en-CA"/>
        </w:rPr>
        <w:t>Simulation results</w:t>
      </w:r>
    </w:p>
    <w:p w:rsidR="003F46C1" w:rsidRPr="005B217D" w:rsidRDefault="003F46C1" w:rsidP="003F46C1">
      <w:pPr>
        <w:rPr>
          <w:szCs w:val="22"/>
          <w:lang w:val="en-CA"/>
        </w:rPr>
      </w:pPr>
      <w:r>
        <w:rPr>
          <w:szCs w:val="22"/>
          <w:lang w:val="en-CA"/>
        </w:rPr>
        <w:t xml:space="preserve">We have independently implemented the first two simplifications and tested them in common conditions for All-Intra main and All-Intra HE10. We also implemented the third simplification and tested it in common conditions for all combinations of (All-Intra, Random Access, </w:t>
      </w:r>
      <w:proofErr w:type="gramStart"/>
      <w:r>
        <w:rPr>
          <w:szCs w:val="22"/>
          <w:lang w:val="en-CA"/>
        </w:rPr>
        <w:t>Low</w:t>
      </w:r>
      <w:proofErr w:type="gramEnd"/>
      <w:r>
        <w:rPr>
          <w:szCs w:val="22"/>
          <w:lang w:val="en-CA"/>
        </w:rPr>
        <w:t>-Delay B) and (Main, HE10).</w:t>
      </w:r>
    </w:p>
    <w:p w:rsidR="003F46C1" w:rsidRPr="00246F55" w:rsidRDefault="00246F55" w:rsidP="003F46C1">
      <w:pPr>
        <w:rPr>
          <w:b/>
          <w:lang w:val="en-CA"/>
        </w:rPr>
      </w:pPr>
      <w:r w:rsidRPr="00246F55">
        <w:rPr>
          <w:b/>
          <w:lang w:val="en-CA"/>
        </w:rPr>
        <w:t>Simplification 1:</w:t>
      </w:r>
    </w:p>
    <w:tbl>
      <w:tblPr>
        <w:tblW w:w="7660" w:type="dxa"/>
        <w:tblInd w:w="97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All Intra HE10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-0.1%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0.3%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101%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101%</w:t>
            </w:r>
          </w:p>
        </w:tc>
      </w:tr>
    </w:tbl>
    <w:p w:rsidR="00246F55" w:rsidRDefault="00246F55" w:rsidP="003F46C1">
      <w:pPr>
        <w:rPr>
          <w:lang w:val="en-CA"/>
        </w:rPr>
      </w:pPr>
    </w:p>
    <w:p w:rsidR="00246F55" w:rsidRDefault="00246F55" w:rsidP="003F46C1">
      <w:pPr>
        <w:rPr>
          <w:lang w:val="en-CA"/>
        </w:rPr>
      </w:pPr>
      <w:r>
        <w:rPr>
          <w:b/>
          <w:lang w:val="en-CA"/>
        </w:rPr>
        <w:t>Simplification 2:</w:t>
      </w:r>
    </w:p>
    <w:tbl>
      <w:tblPr>
        <w:tblW w:w="7660" w:type="dxa"/>
        <w:tblInd w:w="97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All Intra HE10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-0.1%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100%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100%</w:t>
            </w:r>
          </w:p>
        </w:tc>
      </w:tr>
    </w:tbl>
    <w:p w:rsidR="00246F55" w:rsidRDefault="00246F55" w:rsidP="003F46C1">
      <w:pPr>
        <w:rPr>
          <w:lang w:val="en-CA"/>
        </w:rPr>
      </w:pPr>
    </w:p>
    <w:p w:rsidR="00246F55" w:rsidRPr="00246F55" w:rsidRDefault="00246F55" w:rsidP="003F46C1">
      <w:pPr>
        <w:rPr>
          <w:b/>
          <w:lang w:val="en-CA"/>
        </w:rPr>
      </w:pPr>
      <w:r w:rsidRPr="00246F55">
        <w:rPr>
          <w:b/>
          <w:lang w:val="en-CA"/>
        </w:rPr>
        <w:t>Simplification 3:</w:t>
      </w:r>
    </w:p>
    <w:tbl>
      <w:tblPr>
        <w:tblW w:w="7660" w:type="dxa"/>
        <w:tblInd w:w="97" w:type="dxa"/>
        <w:tblLook w:val="04A0"/>
      </w:tblPr>
      <w:tblGrid>
        <w:gridCol w:w="1300"/>
        <w:gridCol w:w="1154"/>
        <w:gridCol w:w="1013"/>
        <w:gridCol w:w="1013"/>
        <w:gridCol w:w="1154"/>
        <w:gridCol w:w="1013"/>
        <w:gridCol w:w="1013"/>
      </w:tblGrid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All Intra HE10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A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0.8%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0.9%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0.8%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1.0%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B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1.2%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1.3%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1.6%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1.8%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C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1.1%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1.8%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2.4%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D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1.3%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1.3%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2.3%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2.7%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2.0%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0.9%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sz w:val="18"/>
                <w:szCs w:val="18"/>
                <w:lang w:val="en-SG" w:eastAsia="zh-CN"/>
              </w:rPr>
              <w:t>3.3%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2.7%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Overall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1.2%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1.1%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1.9%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2.1%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1.2%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1.1%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1.8%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2.0%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F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0.3%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1.2%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1.0%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0.3%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1.5%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1.5%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99%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100%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Random Access HE10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A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0.6%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1.0%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1.1%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0.9%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B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1.9%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1.8%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1.9%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2.0%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C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1.3%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1.6%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1.7%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1.9%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D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0.2%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1.9%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2.0%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1.7%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2.2%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Overall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1.4%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1.6%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1.6%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1.8%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1.4%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1.5%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1.6%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1.8%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F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0.5%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1.2%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0.7%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0.4%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1.9%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1.7%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100%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99%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Low delay B HE10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A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B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1.3%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1.4%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1.1%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1.1%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C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0.8%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1.0%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1.5%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D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1.7%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1.9%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2.5%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1.3%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2.9%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0.9%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sz w:val="18"/>
                <w:szCs w:val="18"/>
                <w:lang w:val="en-SG" w:eastAsia="zh-CN"/>
              </w:rPr>
              <w:t>3.3%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1.9%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Overall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1.6%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1.3%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1.8%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1.4%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1.5%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1.2%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1.9%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1.4%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F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0.3%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1.0%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1.0%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0.7%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1.7%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1.9%</w:t>
            </w:r>
          </w:p>
        </w:tc>
      </w:tr>
      <w:tr w:rsidR="00246F55" w:rsidRPr="00246F55" w:rsidTr="00246F5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100%</w:t>
            </w:r>
          </w:p>
        </w:tc>
      </w:tr>
      <w:tr w:rsidR="00246F55" w:rsidRPr="00246F55" w:rsidTr="00246F5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lastRenderedPageBreak/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F55" w:rsidRPr="00246F55" w:rsidRDefault="00246F55" w:rsidP="00246F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246F55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99%</w:t>
            </w:r>
          </w:p>
        </w:tc>
      </w:tr>
    </w:tbl>
    <w:p w:rsidR="00246F55" w:rsidRPr="00246F55" w:rsidRDefault="00246F55" w:rsidP="003F46C1">
      <w:pPr>
        <w:rPr>
          <w:lang w:val="en-CA"/>
        </w:rPr>
      </w:pPr>
    </w:p>
    <w:p w:rsidR="007E3E1D" w:rsidRDefault="007E3E1D" w:rsidP="00E11923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:rsidR="007E3E1D" w:rsidRPr="007E3E1D" w:rsidRDefault="007E3E1D" w:rsidP="007E3E1D">
      <w:pPr>
        <w:rPr>
          <w:lang w:val="en-CA"/>
        </w:rPr>
      </w:pPr>
      <w:r>
        <w:rPr>
          <w:lang w:val="en-CA"/>
        </w:rPr>
        <w:t xml:space="preserve">We have </w:t>
      </w:r>
      <w:r w:rsidR="00246F55">
        <w:rPr>
          <w:lang w:val="en-CA"/>
        </w:rPr>
        <w:t>performed an independent cross-check of the two simplifications proposed in JCTVC-H0582. In addition, we also provided additional results for the case where the only 4-point transform is the DST.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501496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Institute for </w:t>
      </w:r>
      <w:proofErr w:type="spellStart"/>
      <w:r>
        <w:rPr>
          <w:b/>
          <w:szCs w:val="22"/>
          <w:lang w:val="en-CA"/>
        </w:rPr>
        <w:t>Infocomm</w:t>
      </w:r>
      <w:proofErr w:type="spellEnd"/>
      <w:r>
        <w:rPr>
          <w:b/>
          <w:szCs w:val="22"/>
          <w:lang w:val="en-CA"/>
        </w:rPr>
        <w:t xml:space="preserve"> Research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 xml:space="preserve">this contribution and, conditioned on reciprocity, is prepared to grant licenses under reasonable and non-discriminatory terms as necessary for implementation of </w:t>
      </w:r>
      <w:proofErr w:type="gramStart"/>
      <w:r w:rsidR="001F2594" w:rsidRPr="005B217D">
        <w:rPr>
          <w:b/>
          <w:szCs w:val="22"/>
          <w:lang w:val="en-CA"/>
        </w:rPr>
        <w:t xml:space="preserve">the </w:t>
      </w:r>
      <w:ins w:id="1" w:author="Corporate License MGLP LEVEL D" w:date="2012-07-02T08:00:00Z">
        <w:r w:rsidR="007472D7">
          <w:rPr>
            <w:b/>
            <w:szCs w:val="22"/>
            <w:lang w:val="en-CA"/>
          </w:rPr>
          <w:t xml:space="preserve"> </w:t>
        </w:r>
      </w:ins>
      <w:r w:rsidR="001F2594" w:rsidRPr="005B217D">
        <w:rPr>
          <w:b/>
          <w:szCs w:val="22"/>
          <w:lang w:val="en-CA"/>
        </w:rPr>
        <w:t>resulting</w:t>
      </w:r>
      <w:proofErr w:type="gramEnd"/>
      <w:r w:rsidR="001F2594" w:rsidRPr="005B217D">
        <w:rPr>
          <w:b/>
          <w:szCs w:val="22"/>
          <w:lang w:val="en-CA"/>
        </w:rPr>
        <w:t xml:space="preserve">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6C5C7D" w:rsidDel="00A54997" w:rsidRDefault="006C5C7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del w:id="2" w:author="Corporate License MGLP LEVEL D" w:date="2012-07-02T08:00:00Z"/>
          <w:szCs w:val="22"/>
          <w:lang w:val="en-CA"/>
        </w:rPr>
      </w:pPr>
      <w:del w:id="3" w:author="Corporate License MGLP LEVEL D" w:date="2012-07-02T08:00:00Z">
        <w:r w:rsidDel="00A54997">
          <w:rPr>
            <w:szCs w:val="22"/>
            <w:lang w:val="en-CA"/>
          </w:rPr>
          <w:br w:type="page"/>
        </w:r>
      </w:del>
    </w:p>
    <w:p w:rsidR="007F1F8B" w:rsidDel="00A54997" w:rsidRDefault="006C5C7D" w:rsidP="009234A5">
      <w:pPr>
        <w:jc w:val="both"/>
        <w:rPr>
          <w:del w:id="4" w:author="Corporate License MGLP LEVEL D" w:date="2012-07-02T08:00:00Z"/>
          <w:b/>
          <w:szCs w:val="22"/>
          <w:lang w:val="en-CA"/>
        </w:rPr>
      </w:pPr>
      <w:del w:id="5" w:author="Corporate License MGLP LEVEL D" w:date="2012-07-02T08:00:00Z">
        <w:r w:rsidDel="00A54997">
          <w:rPr>
            <w:b/>
            <w:szCs w:val="22"/>
            <w:lang w:val="en-CA"/>
          </w:rPr>
          <w:lastRenderedPageBreak/>
          <w:delText>Annex</w:delText>
        </w:r>
      </w:del>
    </w:p>
    <w:p w:rsidR="006C5C7D" w:rsidRPr="006C5C7D" w:rsidDel="00A54997" w:rsidRDefault="006C5C7D" w:rsidP="009234A5">
      <w:pPr>
        <w:jc w:val="both"/>
        <w:rPr>
          <w:del w:id="6" w:author="Corporate License MGLP LEVEL D" w:date="2012-07-02T08:00:00Z"/>
          <w:szCs w:val="22"/>
          <w:lang w:val="en-CA"/>
        </w:rPr>
      </w:pPr>
      <w:del w:id="7" w:author="Corporate License MGLP LEVEL D" w:date="2012-07-02T08:00:00Z">
        <w:r w:rsidDel="00A54997">
          <w:rPr>
            <w:szCs w:val="22"/>
            <w:lang w:val="en-CA"/>
          </w:rPr>
          <w:delText>The steps used to compute the quantization matrix are as follows [2]:</w:delText>
        </w:r>
      </w:del>
    </w:p>
    <w:p w:rsidR="006C5C7D" w:rsidDel="00A54997" w:rsidRDefault="006C5C7D" w:rsidP="009234A5">
      <w:pPr>
        <w:jc w:val="both"/>
        <w:rPr>
          <w:del w:id="8" w:author="Corporate License MGLP LEVEL D" w:date="2012-07-02T08:00:00Z"/>
          <w:szCs w:val="22"/>
          <w:lang w:val="en-CA"/>
        </w:rPr>
      </w:pPr>
      <m:oMathPara>
        <m:oMath>
          <w:del w:id="9" w:author="Corporate License MGLP LEVEL D" w:date="2012-07-02T08:00:00Z">
            <m:r>
              <w:rPr>
                <w:rFonts w:ascii="Cambria Math" w:hAnsi="Cambria Math"/>
                <w:szCs w:val="22"/>
                <w:lang w:val="en-CA"/>
              </w:rPr>
              <m:t>f</m:t>
            </m:r>
          </w:del>
          <m:d>
            <m:dPr>
              <m:ctrlPr>
                <w:del w:id="10" w:author="Corporate License MGLP LEVEL D" w:date="2012-07-02T08:00:00Z">
                  <w:rPr>
                    <w:rFonts w:ascii="Cambria Math" w:hAnsi="Cambria Math"/>
                    <w:i/>
                    <w:szCs w:val="22"/>
                    <w:lang w:val="en-CA"/>
                  </w:rPr>
                </w:del>
              </m:ctrlPr>
            </m:dPr>
            <m:e>
              <w:del w:id="11" w:author="Corporate License MGLP LEVEL D" w:date="2012-07-02T08:00:00Z">
                <m:r>
                  <w:rPr>
                    <w:rFonts w:ascii="Cambria Math" w:hAnsi="Cambria Math"/>
                    <w:szCs w:val="22"/>
                    <w:lang w:val="en-CA"/>
                  </w:rPr>
                  <m:t>u,v</m:t>
                </m:r>
              </w:del>
            </m:e>
          </m:d>
          <w:del w:id="12" w:author="Corporate License MGLP LEVEL D" w:date="2012-07-02T08:00:00Z">
            <m:r>
              <w:rPr>
                <w:rFonts w:ascii="Cambria Math" w:hAnsi="Cambria Math"/>
                <w:szCs w:val="22"/>
                <w:lang w:val="en-CA"/>
              </w:rPr>
              <m:t>=</m:t>
            </m:r>
          </w:del>
          <m:f>
            <m:fPr>
              <m:ctrlPr>
                <w:del w:id="13" w:author="Corporate License MGLP LEVEL D" w:date="2012-07-02T08:00:00Z">
                  <w:rPr>
                    <w:rFonts w:ascii="Cambria Math" w:hAnsi="Cambria Math"/>
                    <w:i/>
                    <w:szCs w:val="22"/>
                    <w:lang w:val="en-CA"/>
                  </w:rPr>
                </w:del>
              </m:ctrlPr>
            </m:fPr>
            <m:num>
              <w:del w:id="14" w:author="Corporate License MGLP LEVEL D" w:date="2012-07-02T08:00:00Z">
                <m:r>
                  <w:rPr>
                    <w:rFonts w:ascii="Cambria Math" w:hAnsi="Cambria Math"/>
                    <w:szCs w:val="22"/>
                    <w:lang w:val="en-CA"/>
                  </w:rPr>
                  <m:t>π</m:t>
                </m:r>
              </w:del>
            </m:num>
            <m:den>
              <w:del w:id="15" w:author="Corporate License MGLP LEVEL D" w:date="2012-07-02T08:00:00Z">
                <m:r>
                  <w:rPr>
                    <w:rFonts w:ascii="Cambria Math" w:hAnsi="Cambria Math"/>
                    <w:szCs w:val="22"/>
                    <w:lang w:val="en-CA"/>
                  </w:rPr>
                  <m:t>180</m:t>
                </m:r>
              </w:del>
              <m:func>
                <m:funcPr>
                  <m:ctrlPr>
                    <w:del w:id="16" w:author="Corporate License MGLP LEVEL D" w:date="2012-07-02T08:00:00Z">
                      <w:rPr>
                        <w:rFonts w:ascii="Cambria Math" w:hAnsi="Cambria Math"/>
                        <w:i/>
                        <w:szCs w:val="22"/>
                        <w:lang w:val="en-CA"/>
                      </w:rPr>
                    </w:del>
                  </m:ctrlPr>
                </m:funcPr>
                <m:fName>
                  <m:sSup>
                    <m:sSupPr>
                      <m:ctrlPr>
                        <w:del w:id="17" w:author="Corporate License MGLP LEVEL D" w:date="2012-07-02T08:00:00Z">
                          <w:rPr>
                            <w:rFonts w:ascii="Cambria Math" w:hAnsi="Cambria Math"/>
                            <w:i/>
                            <w:szCs w:val="22"/>
                            <w:lang w:val="en-CA"/>
                          </w:rPr>
                        </w:del>
                      </m:ctrlPr>
                    </m:sSupPr>
                    <m:e>
                      <w:del w:id="18" w:author="Corporate License MGLP LEVEL D" w:date="2012-07-02T08:00:00Z"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  <w:lang w:val="en-CA"/>
                          </w:rPr>
                          <m:t>sin</m:t>
                        </m:r>
                      </w:del>
                      <m:ctrlPr>
                        <w:del w:id="19" w:author="Corporate License MGLP LEVEL D" w:date="2012-07-02T08:00:00Z">
                          <w:rPr>
                            <w:rFonts w:ascii="Cambria Math" w:hAnsi="Cambria Math"/>
                            <w:szCs w:val="22"/>
                            <w:lang w:val="en-CA"/>
                          </w:rPr>
                        </w:del>
                      </m:ctrlPr>
                    </m:e>
                    <m:sup>
                      <w:del w:id="20" w:author="Corporate License MGLP LEVEL D" w:date="2012-07-02T08:00:00Z">
                        <m:r>
                          <w:rPr>
                            <w:rFonts w:ascii="Cambria Math" w:hAnsi="Cambria Math"/>
                            <w:szCs w:val="22"/>
                            <w:lang w:val="en-CA"/>
                          </w:rPr>
                          <m:t>-1</m:t>
                        </m:r>
                      </w:del>
                    </m:sup>
                  </m:sSup>
                </m:fName>
                <m:e>
                  <m:d>
                    <m:dPr>
                      <m:ctrlPr>
                        <w:del w:id="21" w:author="Corporate License MGLP LEVEL D" w:date="2012-07-02T08:00:00Z">
                          <w:rPr>
                            <w:rFonts w:ascii="Cambria Math" w:hAnsi="Cambria Math"/>
                            <w:i/>
                            <w:szCs w:val="22"/>
                            <w:lang w:val="en-CA"/>
                          </w:rPr>
                        </w:del>
                      </m:ctrlPr>
                    </m:dPr>
                    <m:e>
                      <w:del w:id="22" w:author="Corporate License MGLP LEVEL D" w:date="2012-07-02T08:00:00Z">
                        <m:r>
                          <w:rPr>
                            <w:rFonts w:ascii="Cambria Math" w:hAnsi="Cambria Math"/>
                            <w:szCs w:val="22"/>
                            <w:lang w:val="en-CA"/>
                          </w:rPr>
                          <m:t>1/</m:t>
                        </m:r>
                      </w:del>
                      <m:rad>
                        <m:radPr>
                          <m:degHide m:val="on"/>
                          <m:ctrlPr>
                            <w:del w:id="23" w:author="Corporate License MGLP LEVEL D" w:date="2012-07-02T08:00:00Z">
                              <w:rPr>
                                <w:rFonts w:ascii="Cambria Math" w:hAnsi="Cambria Math"/>
                                <w:i/>
                                <w:szCs w:val="22"/>
                                <w:lang w:val="en-CA"/>
                              </w:rPr>
                            </w:del>
                          </m:ctrlPr>
                        </m:radPr>
                        <m:deg/>
                        <m:e>
                          <w:del w:id="24" w:author="Corporate License MGLP LEVEL D" w:date="2012-07-02T08:00:00Z">
                            <m:r>
                              <w:rPr>
                                <w:rFonts w:ascii="Cambria Math" w:hAnsi="Cambria Math"/>
                                <w:szCs w:val="22"/>
                                <w:lang w:val="en-CA"/>
                              </w:rPr>
                              <m:t>1+di</m:t>
                            </m:r>
                          </w:del>
                          <m:sSup>
                            <m:sSupPr>
                              <m:ctrlPr>
                                <w:del w:id="25" w:author="Corporate License MGLP LEVEL D" w:date="2012-07-02T08:00:00Z">
                                  <w:rPr>
                                    <w:rFonts w:ascii="Cambria Math" w:hAnsi="Cambria Math"/>
                                    <w:i/>
                                    <w:szCs w:val="22"/>
                                    <w:lang w:val="en-CA"/>
                                  </w:rPr>
                                </w:del>
                              </m:ctrlPr>
                            </m:sSupPr>
                            <m:e>
                              <w:del w:id="26" w:author="Corporate License MGLP LEVEL D" w:date="2012-07-02T08:00:00Z"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en-CA"/>
                                  </w:rPr>
                                  <m:t>s</m:t>
                                </m:r>
                              </w:del>
                            </m:e>
                            <m:sup>
                              <w:del w:id="27" w:author="Corporate License MGLP LEVEL D" w:date="2012-07-02T08:00:00Z"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en-CA"/>
                                  </w:rPr>
                                  <m:t>2</m:t>
                                </m:r>
                              </w:del>
                            </m:sup>
                          </m:sSup>
                        </m:e>
                      </m:rad>
                    </m:e>
                  </m:d>
                </m:e>
              </m:func>
            </m:den>
          </m:f>
          <m:rad>
            <m:radPr>
              <m:degHide m:val="on"/>
              <m:ctrlPr>
                <w:del w:id="28" w:author="Corporate License MGLP LEVEL D" w:date="2012-07-02T08:00:00Z">
                  <w:rPr>
                    <w:rFonts w:ascii="Cambria Math" w:hAnsi="Cambria Math"/>
                    <w:i/>
                    <w:szCs w:val="22"/>
                    <w:lang w:val="en-CA"/>
                  </w:rPr>
                </w:del>
              </m:ctrlPr>
            </m:radPr>
            <m:deg/>
            <m:e>
              <w:del w:id="29" w:author="Corporate License MGLP LEVEL D" w:date="2012-07-02T08:00:00Z">
                <m:r>
                  <w:rPr>
                    <w:rFonts w:ascii="Cambria Math" w:hAnsi="Cambria Math"/>
                    <w:szCs w:val="22"/>
                    <w:lang w:val="en-CA"/>
                  </w:rPr>
                  <m:t>f</m:t>
                </m:r>
              </w:del>
              <m:sSup>
                <m:sSupPr>
                  <m:ctrlPr>
                    <w:del w:id="30" w:author="Corporate License MGLP LEVEL D" w:date="2012-07-02T08:00:00Z">
                      <w:rPr>
                        <w:rFonts w:ascii="Cambria Math" w:hAnsi="Cambria Math"/>
                        <w:i/>
                        <w:szCs w:val="22"/>
                        <w:lang w:val="en-CA"/>
                      </w:rPr>
                    </w:del>
                  </m:ctrlPr>
                </m:sSupPr>
                <m:e>
                  <m:d>
                    <m:dPr>
                      <m:ctrlPr>
                        <w:del w:id="31" w:author="Corporate License MGLP LEVEL D" w:date="2012-07-02T08:00:00Z">
                          <w:rPr>
                            <w:rFonts w:ascii="Cambria Math" w:hAnsi="Cambria Math"/>
                            <w:i/>
                            <w:szCs w:val="22"/>
                            <w:lang w:val="en-CA"/>
                          </w:rPr>
                        </w:del>
                      </m:ctrlPr>
                    </m:dPr>
                    <m:e>
                      <w:del w:id="32" w:author="Corporate License MGLP LEVEL D" w:date="2012-07-02T08:00:00Z">
                        <m:r>
                          <w:rPr>
                            <w:rFonts w:ascii="Cambria Math" w:hAnsi="Cambria Math"/>
                            <w:szCs w:val="22"/>
                            <w:lang w:val="en-CA"/>
                          </w:rPr>
                          <m:t>u</m:t>
                        </m:r>
                      </w:del>
                    </m:e>
                  </m:d>
                </m:e>
                <m:sup>
                  <w:del w:id="33" w:author="Corporate License MGLP LEVEL D" w:date="2012-07-02T08:00:00Z"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2</m:t>
                    </m:r>
                  </w:del>
                </m:sup>
              </m:sSup>
              <w:del w:id="34" w:author="Corporate License MGLP LEVEL D" w:date="2012-07-02T08:00:00Z">
                <m:r>
                  <w:rPr>
                    <w:rFonts w:ascii="Cambria Math" w:hAnsi="Cambria Math"/>
                    <w:szCs w:val="22"/>
                    <w:lang w:val="en-CA"/>
                  </w:rPr>
                  <m:t>+f</m:t>
                </m:r>
              </w:del>
              <m:sSup>
                <m:sSupPr>
                  <m:ctrlPr>
                    <w:del w:id="35" w:author="Corporate License MGLP LEVEL D" w:date="2012-07-02T08:00:00Z">
                      <w:rPr>
                        <w:rFonts w:ascii="Cambria Math" w:hAnsi="Cambria Math"/>
                        <w:i/>
                        <w:szCs w:val="22"/>
                        <w:lang w:val="en-CA"/>
                      </w:rPr>
                    </w:del>
                  </m:ctrlPr>
                </m:sSupPr>
                <m:e>
                  <m:d>
                    <m:dPr>
                      <m:ctrlPr>
                        <w:del w:id="36" w:author="Corporate License MGLP LEVEL D" w:date="2012-07-02T08:00:00Z">
                          <w:rPr>
                            <w:rFonts w:ascii="Cambria Math" w:hAnsi="Cambria Math"/>
                            <w:i/>
                            <w:szCs w:val="22"/>
                            <w:lang w:val="en-CA"/>
                          </w:rPr>
                        </w:del>
                      </m:ctrlPr>
                    </m:dPr>
                    <m:e>
                      <w:del w:id="37" w:author="Corporate License MGLP LEVEL D" w:date="2012-07-02T08:00:00Z">
                        <m:r>
                          <w:rPr>
                            <w:rFonts w:ascii="Cambria Math" w:hAnsi="Cambria Math"/>
                            <w:szCs w:val="22"/>
                            <w:lang w:val="en-CA"/>
                          </w:rPr>
                          <m:t>v</m:t>
                        </m:r>
                      </w:del>
                    </m:e>
                  </m:d>
                </m:e>
                <m:sup>
                  <w:del w:id="38" w:author="Corporate License MGLP LEVEL D" w:date="2012-07-02T08:00:00Z"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2</m:t>
                    </m:r>
                  </w:del>
                </m:sup>
              </m:sSup>
            </m:e>
          </m:rad>
        </m:oMath>
      </m:oMathPara>
    </w:p>
    <w:p w:rsidR="006C5C7D" w:rsidDel="00A54997" w:rsidRDefault="006C5C7D" w:rsidP="009234A5">
      <w:pPr>
        <w:jc w:val="both"/>
        <w:rPr>
          <w:del w:id="39" w:author="Corporate License MGLP LEVEL D" w:date="2012-07-02T08:00:00Z"/>
          <w:szCs w:val="22"/>
          <w:lang w:val="en-CA"/>
        </w:rPr>
      </w:pPr>
      <m:oMathPara>
        <m:oMath>
          <w:del w:id="40" w:author="Corporate License MGLP LEVEL D" w:date="2012-07-02T08:00:00Z">
            <m:r>
              <w:rPr>
                <w:rFonts w:ascii="Cambria Math" w:hAnsi="Cambria Math"/>
                <w:szCs w:val="22"/>
                <w:lang w:val="en-CA"/>
              </w:rPr>
              <m:t>θ</m:t>
            </m:r>
          </w:del>
          <m:d>
            <m:dPr>
              <m:ctrlPr>
                <w:del w:id="41" w:author="Corporate License MGLP LEVEL D" w:date="2012-07-02T08:00:00Z">
                  <w:rPr>
                    <w:rFonts w:ascii="Cambria Math" w:hAnsi="Cambria Math"/>
                    <w:i/>
                    <w:szCs w:val="22"/>
                    <w:lang w:val="en-CA"/>
                  </w:rPr>
                </w:del>
              </m:ctrlPr>
            </m:dPr>
            <m:e>
              <w:del w:id="42" w:author="Corporate License MGLP LEVEL D" w:date="2012-07-02T08:00:00Z">
                <m:r>
                  <w:rPr>
                    <w:rFonts w:ascii="Cambria Math" w:hAnsi="Cambria Math"/>
                    <w:szCs w:val="22"/>
                    <w:lang w:val="en-CA"/>
                  </w:rPr>
                  <m:t>u,v</m:t>
                </m:r>
              </w:del>
            </m:e>
          </m:d>
          <w:del w:id="43" w:author="Corporate License MGLP LEVEL D" w:date="2012-07-02T08:00:00Z">
            <m:r>
              <w:rPr>
                <w:rFonts w:ascii="Cambria Math" w:hAnsi="Cambria Math"/>
                <w:szCs w:val="22"/>
                <w:lang w:val="en-CA"/>
              </w:rPr>
              <m:t>=</m:t>
            </m:r>
          </w:del>
          <m:func>
            <m:funcPr>
              <m:ctrlPr>
                <w:del w:id="44" w:author="Corporate License MGLP LEVEL D" w:date="2012-07-02T08:00:00Z">
                  <w:rPr>
                    <w:rFonts w:ascii="Cambria Math" w:hAnsi="Cambria Math"/>
                    <w:i/>
                    <w:szCs w:val="22"/>
                    <w:lang w:val="en-CA"/>
                  </w:rPr>
                </w:del>
              </m:ctrlPr>
            </m:funcPr>
            <m:fName>
              <w:del w:id="45" w:author="Corporate License MGLP LEVEL D" w:date="2012-07-02T08:00:00Z">
                <m:r>
                  <m:rPr>
                    <m:sty m:val="p"/>
                  </m:rPr>
                  <w:rPr>
                    <w:rFonts w:ascii="Cambria Math" w:hAnsi="Cambria Math"/>
                    <w:szCs w:val="22"/>
                    <w:lang w:val="en-CA"/>
                  </w:rPr>
                  <m:t>arctan</m:t>
                </m:r>
              </w:del>
            </m:fName>
            <m:e>
              <m:d>
                <m:dPr>
                  <m:ctrlPr>
                    <w:del w:id="46" w:author="Corporate License MGLP LEVEL D" w:date="2012-07-02T08:00:00Z">
                      <w:rPr>
                        <w:rFonts w:ascii="Cambria Math" w:hAnsi="Cambria Math"/>
                        <w:i/>
                        <w:szCs w:val="22"/>
                        <w:lang w:val="en-CA"/>
                      </w:rPr>
                    </w:del>
                  </m:ctrlPr>
                </m:dPr>
                <m:e>
                  <m:f>
                    <m:fPr>
                      <m:ctrlPr>
                        <w:del w:id="47" w:author="Corporate License MGLP LEVEL D" w:date="2012-07-02T08:00:00Z">
                          <w:rPr>
                            <w:rFonts w:ascii="Cambria Math" w:hAnsi="Cambria Math"/>
                            <w:i/>
                            <w:szCs w:val="22"/>
                            <w:lang w:val="en-CA"/>
                          </w:rPr>
                        </w:del>
                      </m:ctrlPr>
                    </m:fPr>
                    <m:num>
                      <w:del w:id="48" w:author="Corporate License MGLP LEVEL D" w:date="2012-07-02T08:00:00Z">
                        <m:r>
                          <w:rPr>
                            <w:rFonts w:ascii="Cambria Math" w:hAnsi="Cambria Math"/>
                            <w:szCs w:val="22"/>
                            <w:lang w:val="en-CA"/>
                          </w:rPr>
                          <m:t>f(v)</m:t>
                        </m:r>
                      </w:del>
                    </m:num>
                    <m:den>
                      <w:del w:id="49" w:author="Corporate License MGLP LEVEL D" w:date="2012-07-02T08:00:00Z">
                        <m:r>
                          <w:rPr>
                            <w:rFonts w:ascii="Cambria Math" w:hAnsi="Cambria Math"/>
                            <w:szCs w:val="22"/>
                            <w:lang w:val="en-CA"/>
                          </w:rPr>
                          <m:t>f(u)</m:t>
                        </m:r>
                      </w:del>
                    </m:den>
                  </m:f>
                </m:e>
              </m:d>
            </m:e>
          </m:func>
        </m:oMath>
      </m:oMathPara>
    </w:p>
    <w:p w:rsidR="006C5C7D" w:rsidDel="00A54997" w:rsidRDefault="006C5C7D" w:rsidP="009234A5">
      <w:pPr>
        <w:jc w:val="both"/>
        <w:rPr>
          <w:del w:id="50" w:author="Corporate License MGLP LEVEL D" w:date="2012-07-02T08:00:00Z"/>
          <w:szCs w:val="22"/>
          <w:lang w:val="en-CA"/>
        </w:rPr>
      </w:pPr>
      <m:oMathPara>
        <m:oMath>
          <w:del w:id="51" w:author="Corporate License MGLP LEVEL D" w:date="2012-07-02T08:00:00Z">
            <m:r>
              <w:rPr>
                <w:rFonts w:ascii="Cambria Math" w:hAnsi="Cambria Math"/>
                <w:szCs w:val="22"/>
                <w:lang w:val="en-CA"/>
              </w:rPr>
              <m:t>S</m:t>
            </m:r>
          </w:del>
          <m:d>
            <m:dPr>
              <m:ctrlPr>
                <w:del w:id="52" w:author="Corporate License MGLP LEVEL D" w:date="2012-07-02T08:00:00Z">
                  <w:rPr>
                    <w:rFonts w:ascii="Cambria Math" w:hAnsi="Cambria Math"/>
                    <w:i/>
                    <w:szCs w:val="22"/>
                    <w:lang w:val="en-CA"/>
                  </w:rPr>
                </w:del>
              </m:ctrlPr>
            </m:dPr>
            <m:e>
              <w:del w:id="53" w:author="Corporate License MGLP LEVEL D" w:date="2012-07-02T08:00:00Z">
                <m:r>
                  <w:rPr>
                    <w:rFonts w:ascii="Cambria Math" w:hAnsi="Cambria Math"/>
                    <w:szCs w:val="22"/>
                    <w:lang w:val="en-CA"/>
                  </w:rPr>
                  <m:t>θ</m:t>
                </m:r>
              </w:del>
              <m:d>
                <m:dPr>
                  <m:ctrlPr>
                    <w:del w:id="54" w:author="Corporate License MGLP LEVEL D" w:date="2012-07-02T08:00:00Z">
                      <w:rPr>
                        <w:rFonts w:ascii="Cambria Math" w:hAnsi="Cambria Math"/>
                        <w:i/>
                        <w:szCs w:val="22"/>
                        <w:lang w:val="en-CA"/>
                      </w:rPr>
                    </w:del>
                  </m:ctrlPr>
                </m:dPr>
                <m:e>
                  <w:del w:id="55" w:author="Corporate License MGLP LEVEL D" w:date="2012-07-02T08:00:00Z"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u,v</m:t>
                    </m:r>
                  </w:del>
                </m:e>
              </m:d>
            </m:e>
          </m:d>
          <w:del w:id="56" w:author="Corporate License MGLP LEVEL D" w:date="2012-07-02T08:00:00Z">
            <m:r>
              <w:rPr>
                <w:rFonts w:ascii="Cambria Math" w:hAnsi="Cambria Math"/>
                <w:szCs w:val="22"/>
                <w:lang w:val="en-CA"/>
              </w:rPr>
              <m:t>=</m:t>
            </m:r>
          </w:del>
          <m:f>
            <m:fPr>
              <m:ctrlPr>
                <w:del w:id="57" w:author="Corporate License MGLP LEVEL D" w:date="2012-07-02T08:00:00Z">
                  <w:rPr>
                    <w:rFonts w:ascii="Cambria Math" w:hAnsi="Cambria Math"/>
                    <w:i/>
                    <w:szCs w:val="22"/>
                    <w:lang w:val="en-CA"/>
                  </w:rPr>
                </w:del>
              </m:ctrlPr>
            </m:fPr>
            <m:num>
              <w:del w:id="58" w:author="Corporate License MGLP LEVEL D" w:date="2012-07-02T08:00:00Z">
                <m:r>
                  <w:rPr>
                    <w:rFonts w:ascii="Cambria Math" w:hAnsi="Cambria Math"/>
                    <w:szCs w:val="22"/>
                    <w:lang w:val="en-CA"/>
                  </w:rPr>
                  <m:t>1-w</m:t>
                </m:r>
              </w:del>
            </m:num>
            <m:den>
              <w:del w:id="59" w:author="Corporate License MGLP LEVEL D" w:date="2012-07-02T08:00:00Z">
                <m:r>
                  <w:rPr>
                    <w:rFonts w:ascii="Cambria Math" w:hAnsi="Cambria Math"/>
                    <w:szCs w:val="22"/>
                    <w:lang w:val="en-CA"/>
                  </w:rPr>
                  <m:t>2</m:t>
                </m:r>
              </w:del>
            </m:den>
          </m:f>
          <m:func>
            <m:funcPr>
              <m:ctrlPr>
                <w:del w:id="60" w:author="Corporate License MGLP LEVEL D" w:date="2012-07-02T08:00:00Z">
                  <w:rPr>
                    <w:rFonts w:ascii="Cambria Math" w:hAnsi="Cambria Math"/>
                    <w:i/>
                    <w:szCs w:val="22"/>
                    <w:lang w:val="en-CA"/>
                  </w:rPr>
                </w:del>
              </m:ctrlPr>
            </m:funcPr>
            <m:fName>
              <w:del w:id="61" w:author="Corporate License MGLP LEVEL D" w:date="2012-07-02T08:00:00Z">
                <m:r>
                  <m:rPr>
                    <m:sty m:val="p"/>
                  </m:rPr>
                  <w:rPr>
                    <w:rFonts w:ascii="Cambria Math" w:hAnsi="Cambria Math"/>
                    <w:szCs w:val="22"/>
                    <w:lang w:val="en-CA"/>
                  </w:rPr>
                  <m:t>cos</m:t>
                </m:r>
              </w:del>
            </m:fName>
            <m:e>
              <m:d>
                <m:dPr>
                  <m:ctrlPr>
                    <w:del w:id="62" w:author="Corporate License MGLP LEVEL D" w:date="2012-07-02T08:00:00Z">
                      <w:rPr>
                        <w:rFonts w:ascii="Cambria Math" w:hAnsi="Cambria Math"/>
                        <w:i/>
                        <w:szCs w:val="22"/>
                        <w:lang w:val="en-CA"/>
                      </w:rPr>
                    </w:del>
                  </m:ctrlPr>
                </m:dPr>
                <m:e>
                  <w:del w:id="63" w:author="Corporate License MGLP LEVEL D" w:date="2012-07-02T08:00:00Z"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4θ</m:t>
                    </m:r>
                  </w:del>
                  <m:d>
                    <m:dPr>
                      <m:ctrlPr>
                        <w:del w:id="64" w:author="Corporate License MGLP LEVEL D" w:date="2012-07-02T08:00:00Z">
                          <w:rPr>
                            <w:rFonts w:ascii="Cambria Math" w:hAnsi="Cambria Math"/>
                            <w:i/>
                            <w:szCs w:val="22"/>
                            <w:lang w:val="en-CA"/>
                          </w:rPr>
                        </w:del>
                      </m:ctrlPr>
                    </m:dPr>
                    <m:e>
                      <w:del w:id="65" w:author="Corporate License MGLP LEVEL D" w:date="2012-07-02T08:00:00Z">
                        <m:r>
                          <w:rPr>
                            <w:rFonts w:ascii="Cambria Math" w:hAnsi="Cambria Math"/>
                            <w:szCs w:val="22"/>
                            <w:lang w:val="en-CA"/>
                          </w:rPr>
                          <m:t>u,v</m:t>
                        </m:r>
                      </w:del>
                    </m:e>
                  </m:d>
                </m:e>
              </m:d>
              <w:del w:id="66" w:author="Corporate License MGLP LEVEL D" w:date="2012-07-02T08:00:00Z">
                <m:r>
                  <w:rPr>
                    <w:rFonts w:ascii="Cambria Math" w:hAnsi="Cambria Math"/>
                    <w:szCs w:val="22"/>
                    <w:lang w:val="en-CA"/>
                  </w:rPr>
                  <m:t>+</m:t>
                </m:r>
              </w:del>
              <m:f>
                <m:fPr>
                  <m:ctrlPr>
                    <w:del w:id="67" w:author="Corporate License MGLP LEVEL D" w:date="2012-07-02T08:00:00Z">
                      <w:rPr>
                        <w:rFonts w:ascii="Cambria Math" w:hAnsi="Cambria Math"/>
                        <w:i/>
                        <w:szCs w:val="22"/>
                        <w:lang w:val="en-CA"/>
                      </w:rPr>
                    </w:del>
                  </m:ctrlPr>
                </m:fPr>
                <m:num>
                  <w:del w:id="68" w:author="Corporate License MGLP LEVEL D" w:date="2012-07-02T08:00:00Z"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1+w</m:t>
                    </m:r>
                  </w:del>
                </m:num>
                <m:den>
                  <w:del w:id="69" w:author="Corporate License MGLP LEVEL D" w:date="2012-07-02T08:00:00Z"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2</m:t>
                    </m:r>
                  </w:del>
                </m:den>
              </m:f>
            </m:e>
          </m:func>
        </m:oMath>
      </m:oMathPara>
    </w:p>
    <w:p w:rsidR="006C5C7D" w:rsidDel="00A54997" w:rsidRDefault="005873BA" w:rsidP="009234A5">
      <w:pPr>
        <w:jc w:val="both"/>
        <w:rPr>
          <w:del w:id="70" w:author="Corporate License MGLP LEVEL D" w:date="2012-07-02T08:00:00Z"/>
          <w:szCs w:val="22"/>
          <w:lang w:val="en-CA"/>
        </w:rPr>
      </w:pPr>
      <m:oMathPara>
        <m:oMath>
          <m:acc>
            <m:accPr>
              <m:chr m:val="̃"/>
              <m:ctrlPr>
                <w:del w:id="71" w:author="Corporate License MGLP LEVEL D" w:date="2012-07-02T08:00:00Z">
                  <w:rPr>
                    <w:rFonts w:ascii="Cambria Math" w:hAnsi="Cambria Math"/>
                    <w:i/>
                    <w:szCs w:val="22"/>
                    <w:lang w:val="en-CA"/>
                  </w:rPr>
                </w:del>
              </m:ctrlPr>
            </m:accPr>
            <m:e>
              <w:del w:id="72" w:author="Corporate License MGLP LEVEL D" w:date="2012-07-02T08:00:00Z">
                <m:r>
                  <w:rPr>
                    <w:rFonts w:ascii="Cambria Math" w:hAnsi="Cambria Math"/>
                    <w:szCs w:val="22"/>
                    <w:lang w:val="en-CA"/>
                  </w:rPr>
                  <m:t>f</m:t>
                </m:r>
              </w:del>
            </m:e>
          </m:acc>
          <m:d>
            <m:dPr>
              <m:ctrlPr>
                <w:del w:id="73" w:author="Corporate License MGLP LEVEL D" w:date="2012-07-02T08:00:00Z">
                  <w:rPr>
                    <w:rFonts w:ascii="Cambria Math" w:hAnsi="Cambria Math"/>
                    <w:i/>
                    <w:szCs w:val="22"/>
                    <w:lang w:val="en-CA"/>
                  </w:rPr>
                </w:del>
              </m:ctrlPr>
            </m:dPr>
            <m:e>
              <w:del w:id="74" w:author="Corporate License MGLP LEVEL D" w:date="2012-07-02T08:00:00Z">
                <m:r>
                  <w:rPr>
                    <w:rFonts w:ascii="Cambria Math" w:hAnsi="Cambria Math"/>
                    <w:szCs w:val="22"/>
                    <w:lang w:val="en-CA"/>
                  </w:rPr>
                  <m:t>u,v</m:t>
                </m:r>
              </w:del>
            </m:e>
          </m:d>
          <w:del w:id="75" w:author="Corporate License MGLP LEVEL D" w:date="2012-07-02T08:00:00Z">
            <m:r>
              <w:rPr>
                <w:rFonts w:ascii="Cambria Math" w:hAnsi="Cambria Math"/>
                <w:szCs w:val="22"/>
                <w:lang w:val="en-CA"/>
              </w:rPr>
              <m:t>=</m:t>
            </m:r>
          </w:del>
          <m:f>
            <m:fPr>
              <m:ctrlPr>
                <w:del w:id="76" w:author="Corporate License MGLP LEVEL D" w:date="2012-07-02T08:00:00Z">
                  <w:rPr>
                    <w:rFonts w:ascii="Cambria Math" w:hAnsi="Cambria Math"/>
                    <w:i/>
                    <w:szCs w:val="22"/>
                    <w:lang w:val="en-CA"/>
                  </w:rPr>
                </w:del>
              </m:ctrlPr>
            </m:fPr>
            <m:num>
              <w:del w:id="77" w:author="Corporate License MGLP LEVEL D" w:date="2012-07-02T08:00:00Z">
                <m:r>
                  <w:rPr>
                    <w:rFonts w:ascii="Cambria Math" w:hAnsi="Cambria Math"/>
                    <w:szCs w:val="22"/>
                    <w:lang w:val="en-CA"/>
                  </w:rPr>
                  <m:t>f</m:t>
                </m:r>
              </w:del>
              <m:d>
                <m:dPr>
                  <m:ctrlPr>
                    <w:del w:id="78" w:author="Corporate License MGLP LEVEL D" w:date="2012-07-02T08:00:00Z">
                      <w:rPr>
                        <w:rFonts w:ascii="Cambria Math" w:hAnsi="Cambria Math"/>
                        <w:i/>
                        <w:szCs w:val="22"/>
                        <w:lang w:val="en-CA"/>
                      </w:rPr>
                    </w:del>
                  </m:ctrlPr>
                </m:dPr>
                <m:e>
                  <w:del w:id="79" w:author="Corporate License MGLP LEVEL D" w:date="2012-07-02T08:00:00Z"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u,v</m:t>
                    </m:r>
                  </w:del>
                </m:e>
              </m:d>
            </m:num>
            <m:den>
              <w:del w:id="80" w:author="Corporate License MGLP LEVEL D" w:date="2012-07-02T08:00:00Z">
                <m:r>
                  <w:rPr>
                    <w:rFonts w:ascii="Cambria Math" w:hAnsi="Cambria Math"/>
                    <w:szCs w:val="22"/>
                    <w:lang w:val="en-CA"/>
                  </w:rPr>
                  <m:t>S</m:t>
                </m:r>
              </w:del>
              <m:d>
                <m:dPr>
                  <m:ctrlPr>
                    <w:del w:id="81" w:author="Corporate License MGLP LEVEL D" w:date="2012-07-02T08:00:00Z">
                      <w:rPr>
                        <w:rFonts w:ascii="Cambria Math" w:hAnsi="Cambria Math"/>
                        <w:i/>
                        <w:szCs w:val="22"/>
                        <w:lang w:val="en-CA"/>
                      </w:rPr>
                    </w:del>
                  </m:ctrlPr>
                </m:dPr>
                <m:e>
                  <w:del w:id="82" w:author="Corporate License MGLP LEVEL D" w:date="2012-07-02T08:00:00Z"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θ</m:t>
                    </m:r>
                  </w:del>
                  <m:d>
                    <m:dPr>
                      <m:ctrlPr>
                        <w:del w:id="83" w:author="Corporate License MGLP LEVEL D" w:date="2012-07-02T08:00:00Z">
                          <w:rPr>
                            <w:rFonts w:ascii="Cambria Math" w:hAnsi="Cambria Math"/>
                            <w:i/>
                            <w:szCs w:val="22"/>
                            <w:lang w:val="en-CA"/>
                          </w:rPr>
                        </w:del>
                      </m:ctrlPr>
                    </m:dPr>
                    <m:e>
                      <w:del w:id="84" w:author="Corporate License MGLP LEVEL D" w:date="2012-07-02T08:00:00Z">
                        <m:r>
                          <w:rPr>
                            <w:rFonts w:ascii="Cambria Math" w:hAnsi="Cambria Math"/>
                            <w:szCs w:val="22"/>
                            <w:lang w:val="en-CA"/>
                          </w:rPr>
                          <m:t>u,v</m:t>
                        </m:r>
                      </w:del>
                    </m:e>
                  </m:d>
                </m:e>
              </m:d>
            </m:den>
          </m:f>
        </m:oMath>
      </m:oMathPara>
    </w:p>
    <w:p w:rsidR="00C2086E" w:rsidDel="00A54997" w:rsidRDefault="006C5C7D" w:rsidP="009234A5">
      <w:pPr>
        <w:jc w:val="both"/>
        <w:rPr>
          <w:del w:id="85" w:author="Corporate License MGLP LEVEL D" w:date="2012-07-02T08:00:00Z"/>
          <w:szCs w:val="22"/>
          <w:lang w:val="en-CA"/>
        </w:rPr>
      </w:pPr>
      <m:oMathPara>
        <m:oMath>
          <w:del w:id="86" w:author="Corporate License MGLP LEVEL D" w:date="2012-07-02T08:00:00Z">
            <m:r>
              <w:rPr>
                <w:rFonts w:ascii="Cambria Math" w:hAnsi="Cambria Math"/>
                <w:szCs w:val="22"/>
                <w:lang w:val="en-CA"/>
              </w:rPr>
              <m:t>H</m:t>
            </m:r>
          </w:del>
          <m:d>
            <m:dPr>
              <m:ctrlPr>
                <w:del w:id="87" w:author="Corporate License MGLP LEVEL D" w:date="2012-07-02T08:00:00Z">
                  <w:rPr>
                    <w:rFonts w:ascii="Cambria Math" w:hAnsi="Cambria Math"/>
                    <w:i/>
                    <w:szCs w:val="22"/>
                    <w:lang w:val="en-CA"/>
                  </w:rPr>
                </w:del>
              </m:ctrlPr>
            </m:dPr>
            <m:e>
              <w:del w:id="88" w:author="Corporate License MGLP LEVEL D" w:date="2012-07-02T08:00:00Z">
                <m:r>
                  <w:rPr>
                    <w:rFonts w:ascii="Cambria Math" w:hAnsi="Cambria Math"/>
                    <w:szCs w:val="22"/>
                    <w:lang w:val="en-CA"/>
                  </w:rPr>
                  <m:t>u,v</m:t>
                </m:r>
              </w:del>
            </m:e>
          </m:d>
          <w:del w:id="89" w:author="Corporate License MGLP LEVEL D" w:date="2012-07-02T08:00:00Z">
            <m:r>
              <w:rPr>
                <w:rFonts w:ascii="Cambria Math" w:hAnsi="Cambria Math"/>
                <w:szCs w:val="22"/>
                <w:lang w:val="en-CA"/>
              </w:rPr>
              <m:t>=</m:t>
            </m:r>
          </w:del>
          <m:d>
            <m:dPr>
              <m:begChr m:val="{"/>
              <m:endChr m:val=""/>
              <m:ctrlPr>
                <w:del w:id="90" w:author="Corporate License MGLP LEVEL D" w:date="2012-07-02T08:00:00Z">
                  <w:rPr>
                    <w:rFonts w:ascii="Cambria Math" w:hAnsi="Cambria Math"/>
                    <w:i/>
                    <w:szCs w:val="22"/>
                    <w:lang w:val="en-CA"/>
                  </w:rPr>
                </w:del>
              </m:ctrlPr>
            </m:dPr>
            <m:e>
              <m:eqArr>
                <m:eqArrPr>
                  <m:ctrlPr>
                    <w:del w:id="91" w:author="Corporate License MGLP LEVEL D" w:date="2012-07-02T08:00:00Z">
                      <w:rPr>
                        <w:rFonts w:ascii="Cambria Math" w:hAnsi="Cambria Math"/>
                        <w:i/>
                        <w:szCs w:val="22"/>
                        <w:lang w:val="en-CA"/>
                      </w:rPr>
                    </w:del>
                  </m:ctrlPr>
                </m:eqArrPr>
                <m:e>
                  <w:del w:id="92" w:author="Corporate License MGLP LEVEL D" w:date="2012-07-02T08:00:00Z">
                    <m:r>
                      <w:rPr>
                        <w:rFonts w:ascii="Cambria Math" w:hAnsi="Cambria Math"/>
                        <w:lang w:val="en-CA"/>
                      </w:rPr>
                      <m:t>2.2</m:t>
                    </m:r>
                  </w:del>
                  <m:d>
                    <m:dPr>
                      <m:ctrlPr>
                        <w:del w:id="93" w:author="Corporate License MGLP LEVEL D" w:date="2012-07-02T08:00:00Z">
                          <w:rPr>
                            <w:rFonts w:ascii="Cambria Math" w:hAnsi="Cambria Math"/>
                            <w:i/>
                            <w:lang w:val="en-CA"/>
                          </w:rPr>
                        </w:del>
                      </m:ctrlPr>
                    </m:dPr>
                    <m:e>
                      <w:del w:id="94" w:author="Corporate License MGLP LEVEL D" w:date="2012-07-02T08:00:00Z">
                        <m:r>
                          <w:rPr>
                            <w:rFonts w:ascii="Cambria Math" w:hAnsi="Cambria Math"/>
                            <w:lang w:val="en-CA"/>
                          </w:rPr>
                          <m:t>0.192+0.114</m:t>
                        </m:r>
                      </w:del>
                      <m:acc>
                        <m:accPr>
                          <m:chr m:val="̃"/>
                          <m:ctrlPr>
                            <w:del w:id="95" w:author="Corporate License MGLP LEVEL D" w:date="2012-07-02T08:00:00Z">
                              <w:rPr>
                                <w:rFonts w:ascii="Cambria Math" w:hAnsi="Cambria Math"/>
                                <w:i/>
                                <w:szCs w:val="22"/>
                                <w:lang w:val="en-CA"/>
                              </w:rPr>
                            </w:del>
                          </m:ctrlPr>
                        </m:accPr>
                        <m:e>
                          <w:del w:id="96" w:author="Corporate License MGLP LEVEL D" w:date="2012-07-02T08:00:00Z">
                            <m:r>
                              <w:rPr>
                                <w:rFonts w:ascii="Cambria Math" w:hAnsi="Cambria Math"/>
                                <w:szCs w:val="22"/>
                                <w:lang w:val="en-CA"/>
                              </w:rPr>
                              <m:t>f</m:t>
                            </m:r>
                          </w:del>
                        </m:e>
                      </m:acc>
                      <m:d>
                        <m:dPr>
                          <m:ctrlPr>
                            <w:del w:id="97" w:author="Corporate License MGLP LEVEL D" w:date="2012-07-02T08:00:00Z">
                              <w:rPr>
                                <w:rFonts w:ascii="Cambria Math" w:hAnsi="Cambria Math"/>
                                <w:i/>
                                <w:szCs w:val="22"/>
                                <w:lang w:val="en-CA"/>
                              </w:rPr>
                            </w:del>
                          </m:ctrlPr>
                        </m:dPr>
                        <m:e>
                          <w:del w:id="98" w:author="Corporate License MGLP LEVEL D" w:date="2012-07-02T08:00:00Z">
                            <m:r>
                              <w:rPr>
                                <w:rFonts w:ascii="Cambria Math" w:hAnsi="Cambria Math"/>
                                <w:szCs w:val="22"/>
                                <w:lang w:val="en-CA"/>
                              </w:rPr>
                              <m:t>u,v</m:t>
                            </m:r>
                          </w:del>
                        </m:e>
                      </m:d>
                    </m:e>
                  </m:d>
                  <m:func>
                    <m:funcPr>
                      <m:ctrlPr>
                        <w:del w:id="99" w:author="Corporate License MGLP LEVEL D" w:date="2012-07-02T08:00:00Z">
                          <w:rPr>
                            <w:rFonts w:ascii="Cambria Math" w:hAnsi="Cambria Math"/>
                            <w:i/>
                            <w:lang w:val="en-CA"/>
                          </w:rPr>
                        </w:del>
                      </m:ctrlPr>
                    </m:funcPr>
                    <m:fName>
                      <w:del w:id="100" w:author="Corporate License MGLP LEVEL D" w:date="2012-07-02T08:00:00Z"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CA"/>
                          </w:rPr>
                          <m:t>exp</m:t>
                        </m:r>
                      </w:del>
                    </m:fName>
                    <m:e>
                      <m:d>
                        <m:dPr>
                          <m:ctrlPr>
                            <w:del w:id="101" w:author="Corporate License MGLP LEVEL D" w:date="2012-07-02T08:00:00Z">
                              <w:rPr>
                                <w:rFonts w:ascii="Cambria Math" w:hAnsi="Cambria Math"/>
                                <w:i/>
                                <w:lang w:val="en-CA"/>
                              </w:rPr>
                            </w:del>
                          </m:ctrlPr>
                        </m:dPr>
                        <m:e>
                          <w:del w:id="102" w:author="Corporate License MGLP LEVEL D" w:date="2012-07-02T08:00:00Z">
                            <m:r>
                              <w:rPr>
                                <w:rFonts w:ascii="Cambria Math" w:hAnsi="Cambria Math"/>
                                <w:lang w:val="en-CA"/>
                              </w:rPr>
                              <m:t>-</m:t>
                            </m:r>
                          </w:del>
                          <m:sSup>
                            <m:sSupPr>
                              <m:ctrlPr>
                                <w:del w:id="103" w:author="Corporate License MGLP LEVEL D" w:date="2012-07-02T08:00:00Z">
                                  <w:rPr>
                                    <w:rFonts w:ascii="Cambria Math" w:hAnsi="Cambria Math"/>
                                    <w:i/>
                                    <w:lang w:val="en-CA"/>
                                  </w:rPr>
                                </w:del>
                              </m:ctrlPr>
                            </m:sSupPr>
                            <m:e>
                              <m:d>
                                <m:dPr>
                                  <m:ctrlPr>
                                    <w:del w:id="104" w:author="Corporate License MGLP LEVEL D" w:date="2012-07-02T08:00:00Z">
                                      <w:rPr>
                                        <w:rFonts w:ascii="Cambria Math" w:hAnsi="Cambria Math"/>
                                        <w:i/>
                                        <w:lang w:val="en-CA"/>
                                      </w:rPr>
                                    </w:del>
                                  </m:ctrlPr>
                                </m:dPr>
                                <m:e>
                                  <w:del w:id="105" w:author="Corporate License MGLP LEVEL D" w:date="2012-07-02T08:00:00Z">
                                    <m:r>
                                      <w:rPr>
                                        <w:rFonts w:ascii="Cambria Math" w:hAnsi="Cambria Math"/>
                                        <w:lang w:val="en-CA"/>
                                      </w:rPr>
                                      <m:t>0.114</m:t>
                                    </m:r>
                                  </w:del>
                                  <m:acc>
                                    <m:accPr>
                                      <m:chr m:val="̃"/>
                                      <m:ctrlPr>
                                        <w:del w:id="106" w:author="Corporate License MGLP LEVEL D" w:date="2012-07-02T08:00:00Z">
                                          <w:rPr>
                                            <w:rFonts w:ascii="Cambria Math" w:hAnsi="Cambria Math"/>
                                            <w:i/>
                                            <w:szCs w:val="22"/>
                                            <w:lang w:val="en-CA"/>
                                          </w:rPr>
                                        </w:del>
                                      </m:ctrlPr>
                                    </m:accPr>
                                    <m:e>
                                      <w:del w:id="107" w:author="Corporate License MGLP LEVEL D" w:date="2012-07-02T08:00:00Z"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CA"/>
                                          </w:rPr>
                                          <m:t>f</m:t>
                                        </m:r>
                                      </w:del>
                                    </m:e>
                                  </m:acc>
                                  <m:d>
                                    <m:dPr>
                                      <m:ctrlPr>
                                        <w:del w:id="108" w:author="Corporate License MGLP LEVEL D" w:date="2012-07-02T08:00:00Z">
                                          <w:rPr>
                                            <w:rFonts w:ascii="Cambria Math" w:hAnsi="Cambria Math"/>
                                            <w:i/>
                                            <w:szCs w:val="22"/>
                                            <w:lang w:val="en-CA"/>
                                          </w:rPr>
                                        </w:del>
                                      </m:ctrlPr>
                                    </m:dPr>
                                    <m:e>
                                      <w:del w:id="109" w:author="Corporate License MGLP LEVEL D" w:date="2012-07-02T08:00:00Z"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CA"/>
                                          </w:rPr>
                                          <m:t>u,v</m:t>
                                        </m:r>
                                      </w:del>
                                    </m:e>
                                  </m:d>
                                </m:e>
                              </m:d>
                            </m:e>
                            <m:sup>
                              <w:del w:id="110" w:author="Corporate License MGLP LEVEL D" w:date="2012-07-02T08:00:00Z">
                                <m:r>
                                  <w:rPr>
                                    <w:rFonts w:ascii="Cambria Math" w:hAnsi="Cambria Math"/>
                                    <w:lang w:val="en-CA"/>
                                  </w:rPr>
                                  <m:t>1.1</m:t>
                                </m:r>
                              </w:del>
                            </m:sup>
                          </m:sSup>
                        </m:e>
                      </m:d>
                    </m:e>
                  </m:func>
                  <w:del w:id="111" w:author="Corporate License MGLP LEVEL D" w:date="2012-07-02T08:00:00Z">
                    <m:r>
                      <w:rPr>
                        <w:rFonts w:ascii="Cambria Math" w:hAnsi="Cambria Math"/>
                        <w:lang w:val="en-CA"/>
                      </w:rPr>
                      <m:t>,  &amp;</m:t>
                    </m:r>
                  </w:del>
                  <m:acc>
                    <m:accPr>
                      <m:chr m:val="̃"/>
                      <m:ctrlPr>
                        <w:del w:id="112" w:author="Corporate License MGLP LEVEL D" w:date="2012-07-02T08:00:00Z">
                          <w:rPr>
                            <w:rFonts w:ascii="Cambria Math" w:hAnsi="Cambria Math"/>
                            <w:i/>
                            <w:szCs w:val="22"/>
                            <w:lang w:val="en-CA"/>
                          </w:rPr>
                        </w:del>
                      </m:ctrlPr>
                    </m:accPr>
                    <m:e>
                      <w:del w:id="113" w:author="Corporate License MGLP LEVEL D" w:date="2012-07-02T08:00:00Z">
                        <m:r>
                          <w:rPr>
                            <w:rFonts w:ascii="Cambria Math" w:hAnsi="Cambria Math"/>
                            <w:szCs w:val="22"/>
                            <w:lang w:val="en-CA"/>
                          </w:rPr>
                          <m:t>f</m:t>
                        </m:r>
                      </w:del>
                    </m:e>
                  </m:acc>
                  <m:d>
                    <m:dPr>
                      <m:ctrlPr>
                        <w:del w:id="114" w:author="Corporate License MGLP LEVEL D" w:date="2012-07-02T08:00:00Z">
                          <w:rPr>
                            <w:rFonts w:ascii="Cambria Math" w:hAnsi="Cambria Math"/>
                            <w:i/>
                            <w:szCs w:val="22"/>
                            <w:lang w:val="en-CA"/>
                          </w:rPr>
                        </w:del>
                      </m:ctrlPr>
                    </m:dPr>
                    <m:e>
                      <w:del w:id="115" w:author="Corporate License MGLP LEVEL D" w:date="2012-07-02T08:00:00Z">
                        <m:r>
                          <w:rPr>
                            <w:rFonts w:ascii="Cambria Math" w:hAnsi="Cambria Math"/>
                            <w:szCs w:val="22"/>
                            <w:lang w:val="en-CA"/>
                          </w:rPr>
                          <m:t>u,v</m:t>
                        </m:r>
                      </w:del>
                    </m:e>
                  </m:d>
                  <w:del w:id="116" w:author="Corporate License MGLP LEVEL D" w:date="2012-07-02T08:00:00Z"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&gt;</m:t>
                    </m:r>
                  </w:del>
                  <m:sSub>
                    <m:sSubPr>
                      <m:ctrlPr>
                        <w:del w:id="117" w:author="Corporate License MGLP LEVEL D" w:date="2012-07-02T08:00:00Z">
                          <w:rPr>
                            <w:rFonts w:ascii="Cambria Math" w:hAnsi="Cambria Math"/>
                            <w:i/>
                            <w:szCs w:val="22"/>
                            <w:lang w:val="en-CA"/>
                          </w:rPr>
                        </w:del>
                      </m:ctrlPr>
                    </m:sSubPr>
                    <m:e>
                      <w:del w:id="118" w:author="Corporate License MGLP LEVEL D" w:date="2012-07-02T08:00:00Z">
                        <m:r>
                          <w:rPr>
                            <w:rFonts w:ascii="Cambria Math" w:hAnsi="Cambria Math"/>
                            <w:szCs w:val="22"/>
                            <w:lang w:val="en-CA"/>
                          </w:rPr>
                          <m:t>f</m:t>
                        </m:r>
                      </w:del>
                    </m:e>
                    <m:sub>
                      <w:del w:id="119" w:author="Corporate License MGLP LEVEL D" w:date="2012-07-02T08:00:00Z">
                        <m:r>
                          <w:rPr>
                            <w:rFonts w:ascii="Cambria Math" w:hAnsi="Cambria Math"/>
                            <w:szCs w:val="22"/>
                            <w:lang w:val="en-CA"/>
                          </w:rPr>
                          <m:t>max</m:t>
                        </m:r>
                      </w:del>
                    </m:sub>
                  </m:sSub>
                </m:e>
                <m:e>
                  <w:del w:id="120" w:author="Corporate License MGLP LEVEL D" w:date="2012-07-02T08:00:00Z"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1.0</m:t>
                    </m:r>
                    <m:r>
                      <w:rPr>
                        <w:rFonts w:ascii="Cambria Math" w:hAnsi="Cambria Math"/>
                        <w:lang w:val="en-CA"/>
                      </w:rPr>
                      <m:t>,  &amp;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lang w:val="en-CA"/>
                      </w:rPr>
                      <m:t>otherwise</m:t>
                    </m:r>
                  </w:del>
                </m:e>
              </m:eqArr>
            </m:e>
          </m:d>
        </m:oMath>
      </m:oMathPara>
    </w:p>
    <w:p w:rsidR="006C5C7D" w:rsidDel="00A54997" w:rsidRDefault="00C2086E" w:rsidP="009234A5">
      <w:pPr>
        <w:jc w:val="both"/>
        <w:rPr>
          <w:del w:id="121" w:author="Corporate License MGLP LEVEL D" w:date="2012-07-02T08:00:00Z"/>
          <w:szCs w:val="22"/>
          <w:lang w:val="en-CA"/>
        </w:rPr>
      </w:pPr>
      <m:oMathPara>
        <m:oMath>
          <w:del w:id="122" w:author="Corporate License MGLP LEVEL D" w:date="2012-07-02T08:00:00Z">
            <m:r>
              <w:rPr>
                <w:rFonts w:ascii="Cambria Math" w:hAnsi="Cambria Math"/>
                <w:szCs w:val="22"/>
                <w:lang w:val="en-CA"/>
              </w:rPr>
              <m:t>Q</m:t>
            </m:r>
          </w:del>
          <m:d>
            <m:dPr>
              <m:ctrlPr>
                <w:del w:id="123" w:author="Corporate License MGLP LEVEL D" w:date="2012-07-02T08:00:00Z">
                  <w:rPr>
                    <w:rFonts w:ascii="Cambria Math" w:hAnsi="Cambria Math"/>
                    <w:i/>
                    <w:szCs w:val="22"/>
                    <w:lang w:val="en-CA"/>
                  </w:rPr>
                </w:del>
              </m:ctrlPr>
            </m:dPr>
            <m:e>
              <w:del w:id="124" w:author="Corporate License MGLP LEVEL D" w:date="2012-07-02T08:00:00Z">
                <m:r>
                  <w:rPr>
                    <w:rFonts w:ascii="Cambria Math" w:hAnsi="Cambria Math"/>
                    <w:szCs w:val="22"/>
                    <w:lang w:val="en-CA"/>
                  </w:rPr>
                  <m:t>u,v</m:t>
                </m:r>
              </w:del>
            </m:e>
          </m:d>
          <w:del w:id="125" w:author="Corporate License MGLP LEVEL D" w:date="2012-07-02T08:00:00Z">
            <m:r>
              <w:rPr>
                <w:rFonts w:ascii="Cambria Math" w:hAnsi="Cambria Math"/>
                <w:szCs w:val="22"/>
                <w:lang w:val="en-CA"/>
              </w:rPr>
              <m:t>=Round</m:t>
            </m:r>
          </w:del>
          <m:d>
            <m:dPr>
              <m:ctrlPr>
                <w:del w:id="126" w:author="Corporate License MGLP LEVEL D" w:date="2012-07-02T08:00:00Z">
                  <w:rPr>
                    <w:rFonts w:ascii="Cambria Math" w:hAnsi="Cambria Math"/>
                    <w:i/>
                    <w:szCs w:val="22"/>
                    <w:lang w:val="en-CA"/>
                  </w:rPr>
                </w:del>
              </m:ctrlPr>
            </m:dPr>
            <m:e>
              <m:f>
                <m:fPr>
                  <m:ctrlPr>
                    <w:del w:id="127" w:author="Corporate License MGLP LEVEL D" w:date="2012-07-02T08:00:00Z">
                      <w:rPr>
                        <w:rFonts w:ascii="Cambria Math" w:hAnsi="Cambria Math"/>
                        <w:i/>
                        <w:szCs w:val="22"/>
                        <w:lang w:val="en-CA"/>
                      </w:rPr>
                    </w:del>
                  </m:ctrlPr>
                </m:fPr>
                <m:num>
                  <w:del w:id="128" w:author="Corporate License MGLP LEVEL D" w:date="2012-07-02T08:00:00Z"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16</m:t>
                    </m:r>
                  </w:del>
                </m:num>
                <m:den>
                  <w:del w:id="129" w:author="Corporate License MGLP LEVEL D" w:date="2012-07-02T08:00:00Z"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H</m:t>
                    </m:r>
                  </w:del>
                  <m:d>
                    <m:dPr>
                      <m:ctrlPr>
                        <w:del w:id="130" w:author="Corporate License MGLP LEVEL D" w:date="2012-07-02T08:00:00Z">
                          <w:rPr>
                            <w:rFonts w:ascii="Cambria Math" w:hAnsi="Cambria Math"/>
                            <w:i/>
                            <w:szCs w:val="22"/>
                            <w:lang w:val="en-CA"/>
                          </w:rPr>
                        </w:del>
                      </m:ctrlPr>
                    </m:dPr>
                    <m:e>
                      <w:del w:id="131" w:author="Corporate License MGLP LEVEL D" w:date="2012-07-02T08:00:00Z">
                        <m:r>
                          <w:rPr>
                            <w:rFonts w:ascii="Cambria Math" w:hAnsi="Cambria Math"/>
                            <w:szCs w:val="22"/>
                            <w:lang w:val="en-CA"/>
                          </w:rPr>
                          <m:t>u,v</m:t>
                        </m:r>
                      </w:del>
                    </m:e>
                  </m:d>
                </m:den>
              </m:f>
            </m:e>
          </m:d>
        </m:oMath>
      </m:oMathPara>
      <w:del w:id="132" w:author="Corporate License MGLP LEVEL D" w:date="2012-07-02T08:00:00Z">
        <w:r w:rsidR="006C5C7D" w:rsidDel="00A54997">
          <w:rPr>
            <w:szCs w:val="22"/>
            <w:lang w:val="en-CA"/>
          </w:rPr>
          <w:br/>
        </w:r>
      </w:del>
    </w:p>
    <w:p w:rsidR="006C5C7D" w:rsidDel="00A54997" w:rsidRDefault="006C5C7D" w:rsidP="009234A5">
      <w:pPr>
        <w:jc w:val="both"/>
        <w:rPr>
          <w:del w:id="133" w:author="Corporate License MGLP LEVEL D" w:date="2012-07-02T08:00:00Z"/>
          <w:szCs w:val="22"/>
          <w:lang w:val="en-CA"/>
        </w:rPr>
      </w:pPr>
      <w:del w:id="134" w:author="Corporate License MGLP LEVEL D" w:date="2012-07-02T08:00:00Z">
        <w:r w:rsidDel="00A54997">
          <w:rPr>
            <w:szCs w:val="22"/>
            <w:lang w:val="en-CA"/>
          </w:rPr>
          <w:delText xml:space="preserve">The parameters used are: </w:delText>
        </w:r>
        <w:r w:rsidR="001866DC" w:rsidDel="00A54997">
          <w:rPr>
            <w:szCs w:val="22"/>
            <w:lang w:val="en-CA"/>
          </w:rPr>
          <w:delText xml:space="preserve">Δ=0.25, </w:delText>
        </w:r>
        <w:r w:rsidDel="00A54997">
          <w:rPr>
            <w:szCs w:val="22"/>
            <w:lang w:val="en-CA"/>
          </w:rPr>
          <w:delText>w=0.7, dis=4*128, f</w:delText>
        </w:r>
        <w:r w:rsidRPr="006C5C7D" w:rsidDel="00A54997">
          <w:rPr>
            <w:szCs w:val="22"/>
            <w:vertAlign w:val="subscript"/>
            <w:lang w:val="en-CA"/>
          </w:rPr>
          <w:delText>max</w:delText>
        </w:r>
        <w:r w:rsidDel="00A54997">
          <w:rPr>
            <w:szCs w:val="22"/>
            <w:lang w:val="en-CA"/>
          </w:rPr>
          <w:delText>=8.</w:delText>
        </w:r>
      </w:del>
    </w:p>
    <w:p w:rsidR="00C2086E" w:rsidRPr="006C5C7D" w:rsidRDefault="00C2086E" w:rsidP="009234A5">
      <w:pPr>
        <w:jc w:val="both"/>
        <w:rPr>
          <w:szCs w:val="22"/>
          <w:lang w:val="en-CA"/>
        </w:rPr>
      </w:pPr>
    </w:p>
    <w:sectPr w:rsidR="00C2086E" w:rsidRPr="006C5C7D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601" w:rsidRDefault="00946601">
      <w:r>
        <w:separator/>
      </w:r>
    </w:p>
  </w:endnote>
  <w:endnote w:type="continuationSeparator" w:id="0">
    <w:p w:rsidR="00946601" w:rsidRDefault="00946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873BA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873BA">
      <w:rPr>
        <w:rStyle w:val="PageNumber"/>
      </w:rPr>
      <w:fldChar w:fldCharType="separate"/>
    </w:r>
    <w:r w:rsidR="00A54997">
      <w:rPr>
        <w:rStyle w:val="PageNumber"/>
        <w:noProof/>
      </w:rPr>
      <w:t>1</w:t>
    </w:r>
    <w:r w:rsidR="005873BA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5873BA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5873BA">
      <w:rPr>
        <w:rStyle w:val="PageNumber"/>
      </w:rPr>
      <w:fldChar w:fldCharType="separate"/>
    </w:r>
    <w:r w:rsidR="007472D7">
      <w:rPr>
        <w:rStyle w:val="PageNumber"/>
        <w:noProof/>
      </w:rPr>
      <w:t>2012-06-30</w:t>
    </w:r>
    <w:r w:rsidR="005873BA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601" w:rsidRDefault="00946601">
      <w:r>
        <w:separator/>
      </w:r>
    </w:p>
  </w:footnote>
  <w:footnote w:type="continuationSeparator" w:id="0">
    <w:p w:rsidR="00946601" w:rsidRDefault="009466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0756"/>
    <w:rsid w:val="000458BC"/>
    <w:rsid w:val="00045C41"/>
    <w:rsid w:val="00046C03"/>
    <w:rsid w:val="00074AA2"/>
    <w:rsid w:val="0007614F"/>
    <w:rsid w:val="000B1C6B"/>
    <w:rsid w:val="000C09AC"/>
    <w:rsid w:val="000E00F3"/>
    <w:rsid w:val="000E1161"/>
    <w:rsid w:val="000F158C"/>
    <w:rsid w:val="00102F3D"/>
    <w:rsid w:val="00124E38"/>
    <w:rsid w:val="0012580B"/>
    <w:rsid w:val="00131F90"/>
    <w:rsid w:val="0013526E"/>
    <w:rsid w:val="0016706E"/>
    <w:rsid w:val="00171371"/>
    <w:rsid w:val="00175A24"/>
    <w:rsid w:val="001866DC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1440"/>
    <w:rsid w:val="00212EE6"/>
    <w:rsid w:val="00215DFC"/>
    <w:rsid w:val="002212DF"/>
    <w:rsid w:val="00227BA7"/>
    <w:rsid w:val="00246F55"/>
    <w:rsid w:val="00263398"/>
    <w:rsid w:val="00275BCF"/>
    <w:rsid w:val="002812F4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E6F90"/>
    <w:rsid w:val="003F46C1"/>
    <w:rsid w:val="003F5D0F"/>
    <w:rsid w:val="00414101"/>
    <w:rsid w:val="00433DDB"/>
    <w:rsid w:val="00437619"/>
    <w:rsid w:val="0046094F"/>
    <w:rsid w:val="00496597"/>
    <w:rsid w:val="004A2A63"/>
    <w:rsid w:val="004B210C"/>
    <w:rsid w:val="004D06C7"/>
    <w:rsid w:val="004D405F"/>
    <w:rsid w:val="004D4D1E"/>
    <w:rsid w:val="004D5350"/>
    <w:rsid w:val="004E4F4F"/>
    <w:rsid w:val="004E6789"/>
    <w:rsid w:val="004F61E3"/>
    <w:rsid w:val="00501496"/>
    <w:rsid w:val="005043F3"/>
    <w:rsid w:val="0051015C"/>
    <w:rsid w:val="00516CF1"/>
    <w:rsid w:val="00531AE9"/>
    <w:rsid w:val="005420A6"/>
    <w:rsid w:val="00550A66"/>
    <w:rsid w:val="00567EC7"/>
    <w:rsid w:val="00570013"/>
    <w:rsid w:val="00571253"/>
    <w:rsid w:val="005801A2"/>
    <w:rsid w:val="005873BA"/>
    <w:rsid w:val="005952A5"/>
    <w:rsid w:val="005A33A1"/>
    <w:rsid w:val="005B217D"/>
    <w:rsid w:val="005C385F"/>
    <w:rsid w:val="005E1AC6"/>
    <w:rsid w:val="005F6F1B"/>
    <w:rsid w:val="00602CCF"/>
    <w:rsid w:val="00610825"/>
    <w:rsid w:val="00624B33"/>
    <w:rsid w:val="00630AA2"/>
    <w:rsid w:val="00646707"/>
    <w:rsid w:val="00662E58"/>
    <w:rsid w:val="00664DCF"/>
    <w:rsid w:val="0066607F"/>
    <w:rsid w:val="006C5C7D"/>
    <w:rsid w:val="006C5D39"/>
    <w:rsid w:val="006D3912"/>
    <w:rsid w:val="006E144D"/>
    <w:rsid w:val="006E2810"/>
    <w:rsid w:val="006E5417"/>
    <w:rsid w:val="00712F60"/>
    <w:rsid w:val="00720E3B"/>
    <w:rsid w:val="0073014E"/>
    <w:rsid w:val="00745F6B"/>
    <w:rsid w:val="007472D7"/>
    <w:rsid w:val="0075585E"/>
    <w:rsid w:val="007629BD"/>
    <w:rsid w:val="00770571"/>
    <w:rsid w:val="007768FF"/>
    <w:rsid w:val="007824D3"/>
    <w:rsid w:val="00796EE3"/>
    <w:rsid w:val="007A7D29"/>
    <w:rsid w:val="007B4AB8"/>
    <w:rsid w:val="007E3E1D"/>
    <w:rsid w:val="007F1F8B"/>
    <w:rsid w:val="007F67A1"/>
    <w:rsid w:val="008206C8"/>
    <w:rsid w:val="0086691C"/>
    <w:rsid w:val="0086693B"/>
    <w:rsid w:val="00874A6C"/>
    <w:rsid w:val="00876C65"/>
    <w:rsid w:val="008A4B4C"/>
    <w:rsid w:val="008C239F"/>
    <w:rsid w:val="008E480C"/>
    <w:rsid w:val="00907757"/>
    <w:rsid w:val="009212B0"/>
    <w:rsid w:val="009234A5"/>
    <w:rsid w:val="009336F7"/>
    <w:rsid w:val="009374A7"/>
    <w:rsid w:val="00946601"/>
    <w:rsid w:val="0098551D"/>
    <w:rsid w:val="0099518F"/>
    <w:rsid w:val="009A523D"/>
    <w:rsid w:val="009F496B"/>
    <w:rsid w:val="00A01439"/>
    <w:rsid w:val="00A02E61"/>
    <w:rsid w:val="00A03583"/>
    <w:rsid w:val="00A05CFF"/>
    <w:rsid w:val="00A54997"/>
    <w:rsid w:val="00A56B97"/>
    <w:rsid w:val="00A56F83"/>
    <w:rsid w:val="00A6093D"/>
    <w:rsid w:val="00A76A6D"/>
    <w:rsid w:val="00A83253"/>
    <w:rsid w:val="00A94394"/>
    <w:rsid w:val="00AA6E84"/>
    <w:rsid w:val="00AE341B"/>
    <w:rsid w:val="00B07CA7"/>
    <w:rsid w:val="00B10FDD"/>
    <w:rsid w:val="00B1279A"/>
    <w:rsid w:val="00B5222E"/>
    <w:rsid w:val="00B61C96"/>
    <w:rsid w:val="00B712B0"/>
    <w:rsid w:val="00B73A2A"/>
    <w:rsid w:val="00B85C6D"/>
    <w:rsid w:val="00B9471B"/>
    <w:rsid w:val="00B94B06"/>
    <w:rsid w:val="00B94C28"/>
    <w:rsid w:val="00BC10BA"/>
    <w:rsid w:val="00BC5AFD"/>
    <w:rsid w:val="00BE7E92"/>
    <w:rsid w:val="00C04F43"/>
    <w:rsid w:val="00C0609D"/>
    <w:rsid w:val="00C115AB"/>
    <w:rsid w:val="00C2086E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46EEC"/>
    <w:rsid w:val="00D51BF0"/>
    <w:rsid w:val="00D55942"/>
    <w:rsid w:val="00D711F9"/>
    <w:rsid w:val="00D807BF"/>
    <w:rsid w:val="00DA7887"/>
    <w:rsid w:val="00DB2C26"/>
    <w:rsid w:val="00DB39B5"/>
    <w:rsid w:val="00DE6B43"/>
    <w:rsid w:val="00DF1DF7"/>
    <w:rsid w:val="00E11923"/>
    <w:rsid w:val="00E262D4"/>
    <w:rsid w:val="00E36250"/>
    <w:rsid w:val="00E54511"/>
    <w:rsid w:val="00E56ED5"/>
    <w:rsid w:val="00E61DAC"/>
    <w:rsid w:val="00E75FE3"/>
    <w:rsid w:val="00EB7AB1"/>
    <w:rsid w:val="00ED7231"/>
    <w:rsid w:val="00EF48CC"/>
    <w:rsid w:val="00F1550C"/>
    <w:rsid w:val="00F73032"/>
    <w:rsid w:val="00F848FC"/>
    <w:rsid w:val="00F9282A"/>
    <w:rsid w:val="00F96BAD"/>
    <w:rsid w:val="00FB0E84"/>
    <w:rsid w:val="00FD01C2"/>
    <w:rsid w:val="00FE78D3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0FD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10FD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10FDD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74AA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7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hyeo@i2r.a-star.edu.s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789</Words>
  <Characters>4503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5282</CharactersWithSpaces>
  <SharedDoc>false</SharedDoc>
  <HLinks>
    <vt:vector size="6" baseType="variant">
      <vt:variant>
        <vt:i4>8126547</vt:i4>
      </vt:variant>
      <vt:variant>
        <vt:i4>0</vt:i4>
      </vt:variant>
      <vt:variant>
        <vt:i4>0</vt:i4>
      </vt:variant>
      <vt:variant>
        <vt:i4>5</vt:i4>
      </vt:variant>
      <vt:variant>
        <vt:lpwstr>mailto:chyeo@i2r.a-star.edu.sg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Corporate License MGLP LEVEL D</cp:lastModifiedBy>
  <cp:revision>3</cp:revision>
  <cp:lastPrinted>1601-01-01T00:00:00Z</cp:lastPrinted>
  <dcterms:created xsi:type="dcterms:W3CDTF">2012-07-02T00:00:00Z</dcterms:created>
  <dcterms:modified xsi:type="dcterms:W3CDTF">2012-07-02T00:00:00Z</dcterms:modified>
</cp:coreProperties>
</file>