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7E61AE" w:rsidRDefault="00311AF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E61AE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9A70C17" wp14:editId="2887BDB3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7E61AE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7A8552B7" wp14:editId="67C33CC0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61AE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47FE7EC5" wp14:editId="0952306C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7E61AE">
              <w:rPr>
                <w:b/>
                <w:szCs w:val="22"/>
                <w:lang w:val="en-CA"/>
              </w:rPr>
              <w:t xml:space="preserve">Joint </w:t>
            </w:r>
            <w:r w:rsidR="006C5D39" w:rsidRPr="007E61AE">
              <w:rPr>
                <w:b/>
                <w:szCs w:val="22"/>
                <w:lang w:val="en-CA"/>
              </w:rPr>
              <w:t>Collaborative</w:t>
            </w:r>
            <w:r w:rsidR="00E61DAC" w:rsidRPr="007E61AE">
              <w:rPr>
                <w:b/>
                <w:szCs w:val="22"/>
                <w:lang w:val="en-CA"/>
              </w:rPr>
              <w:t xml:space="preserve"> Team </w:t>
            </w:r>
            <w:r w:rsidR="006C5D39" w:rsidRPr="007E61AE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E61A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E61AE">
              <w:rPr>
                <w:b/>
                <w:szCs w:val="22"/>
                <w:lang w:val="en-CA"/>
              </w:rPr>
              <w:t xml:space="preserve">of </w:t>
            </w:r>
            <w:r w:rsidR="007F1F8B" w:rsidRPr="007E61AE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B217D" w:rsidRDefault="00F3799A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801D7">
              <w:rPr>
                <w:szCs w:val="22"/>
                <w:lang w:val="en-CA"/>
              </w:rPr>
              <w:t>10th Meeting: Stockholm, SE, 11 – 20 July 2012</w:t>
            </w:r>
          </w:p>
        </w:tc>
        <w:tc>
          <w:tcPr>
            <w:tcW w:w="3168" w:type="dxa"/>
          </w:tcPr>
          <w:p w:rsidR="008A4B4C" w:rsidRPr="005B217D" w:rsidRDefault="00E61DAC" w:rsidP="00DD272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482656">
              <w:rPr>
                <w:lang w:val="en-CA"/>
              </w:rPr>
              <w:t>Document</w:t>
            </w:r>
            <w:r w:rsidR="006C5D39" w:rsidRPr="00482656">
              <w:rPr>
                <w:lang w:val="en-CA"/>
              </w:rPr>
              <w:t>: JC</w:t>
            </w:r>
            <w:r w:rsidRPr="00482656">
              <w:rPr>
                <w:lang w:val="en-CA"/>
              </w:rPr>
              <w:t>T</w:t>
            </w:r>
            <w:r w:rsidR="006C5D39" w:rsidRPr="00482656">
              <w:rPr>
                <w:lang w:val="en-CA"/>
              </w:rPr>
              <w:t>VC</w:t>
            </w:r>
            <w:r w:rsidRPr="00482656">
              <w:rPr>
                <w:lang w:val="en-CA"/>
              </w:rPr>
              <w:t>-</w:t>
            </w:r>
            <w:r w:rsidR="001B59CA" w:rsidRPr="00482656">
              <w:rPr>
                <w:lang w:val="en-CA"/>
              </w:rPr>
              <w:t>J</w:t>
            </w:r>
            <w:r w:rsidR="009F6087" w:rsidRPr="00482656">
              <w:rPr>
                <w:u w:val="single"/>
                <w:lang w:val="en-CA"/>
              </w:rPr>
              <w:t>01</w:t>
            </w:r>
            <w:r w:rsidR="00DD272E" w:rsidRPr="00482656">
              <w:rPr>
                <w:u w:val="single"/>
                <w:lang w:val="en-CA"/>
              </w:rPr>
              <w:t>21</w:t>
            </w:r>
            <w:ins w:id="0" w:author="Ye-Kui Wang" w:date="2012-07-10T05:28:00Z">
              <w:r w:rsidR="0084058A">
                <w:rPr>
                  <w:u w:val="single"/>
                  <w:lang w:val="en-CA"/>
                </w:rPr>
                <w:t>r1</w:t>
              </w:r>
            </w:ins>
            <w:bookmarkStart w:id="1" w:name="_GoBack"/>
            <w:bookmarkEnd w:id="1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B615CC" w:rsidP="001B59CA">
            <w:pPr>
              <w:spacing w:before="60" w:after="60"/>
              <w:rPr>
                <w:b/>
                <w:szCs w:val="22"/>
                <w:lang w:val="en-CA"/>
              </w:rPr>
            </w:pPr>
            <w:r w:rsidRPr="00B615CC">
              <w:rPr>
                <w:b/>
                <w:szCs w:val="22"/>
                <w:lang w:val="en-CA"/>
              </w:rPr>
              <w:t xml:space="preserve">AHG10: </w:t>
            </w:r>
            <w:r w:rsidR="001B59CA">
              <w:rPr>
                <w:b/>
                <w:szCs w:val="22"/>
                <w:lang w:val="en-CA"/>
              </w:rPr>
              <w:t>Motion related h</w:t>
            </w:r>
            <w:r w:rsidR="004F38D1">
              <w:rPr>
                <w:b/>
                <w:szCs w:val="22"/>
                <w:lang w:val="en-CA"/>
              </w:rPr>
              <w:t xml:space="preserve">ooks for </w:t>
            </w:r>
            <w:r w:rsidR="00CA5DCE">
              <w:rPr>
                <w:b/>
                <w:szCs w:val="22"/>
                <w:lang w:val="en-CA"/>
              </w:rPr>
              <w:t xml:space="preserve">HEVC </w:t>
            </w:r>
            <w:proofErr w:type="spellStart"/>
            <w:r w:rsidR="004F38D1">
              <w:rPr>
                <w:b/>
                <w:szCs w:val="22"/>
                <w:lang w:val="en-CA"/>
              </w:rPr>
              <w:t>multiview</w:t>
            </w:r>
            <w:proofErr w:type="spellEnd"/>
            <w:r w:rsidR="004F38D1">
              <w:rPr>
                <w:b/>
                <w:szCs w:val="22"/>
                <w:lang w:val="en-CA"/>
              </w:rPr>
              <w:t>/3D</w:t>
            </w:r>
            <w:r w:rsidR="000B7478">
              <w:rPr>
                <w:b/>
                <w:szCs w:val="22"/>
                <w:lang w:val="en-CA"/>
              </w:rPr>
              <w:t>V</w:t>
            </w:r>
            <w:r w:rsidR="004F38D1">
              <w:rPr>
                <w:b/>
                <w:szCs w:val="22"/>
                <w:lang w:val="en-CA"/>
              </w:rPr>
              <w:t xml:space="preserve"> extension</w:t>
            </w:r>
            <w:r w:rsidR="001B59CA">
              <w:rPr>
                <w:b/>
                <w:szCs w:val="22"/>
                <w:lang w:val="en-CA"/>
              </w:rPr>
              <w:t xml:space="preserve"> based on long-term reference pictures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F19C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F19C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6687A" w:rsidRDefault="0026687A" w:rsidP="00AF19CE">
            <w:pPr>
              <w:spacing w:before="60" w:after="60"/>
              <w:rPr>
                <w:szCs w:val="22"/>
                <w:lang w:val="en-CA"/>
              </w:rPr>
            </w:pPr>
          </w:p>
          <w:p w:rsidR="00AF19CE" w:rsidRDefault="00AF19CE" w:rsidP="00AF19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Ying Chen</w:t>
            </w:r>
            <w:r>
              <w:rPr>
                <w:szCs w:val="22"/>
                <w:lang w:val="en-CA"/>
              </w:rPr>
              <w:br/>
              <w:t>Ye-Kui Wang</w:t>
            </w:r>
            <w:r>
              <w:rPr>
                <w:szCs w:val="22"/>
                <w:lang w:val="en-CA"/>
              </w:rPr>
              <w:br/>
            </w:r>
            <w:r w:rsidR="004F38D1">
              <w:rPr>
                <w:szCs w:val="22"/>
                <w:lang w:val="en-CA"/>
              </w:rPr>
              <w:t>Li Zhang</w:t>
            </w:r>
            <w:r w:rsidR="00B10E46">
              <w:rPr>
                <w:szCs w:val="22"/>
                <w:lang w:val="en-CA"/>
              </w:rPr>
              <w:br/>
            </w:r>
            <w:proofErr w:type="spellStart"/>
            <w:r w:rsidR="004664ED">
              <w:rPr>
                <w:szCs w:val="22"/>
                <w:lang w:val="en-CA"/>
              </w:rPr>
              <w:t>Vadim</w:t>
            </w:r>
            <w:proofErr w:type="spellEnd"/>
            <w:r w:rsidR="004664ED">
              <w:rPr>
                <w:szCs w:val="22"/>
                <w:lang w:val="en-CA"/>
              </w:rPr>
              <w:t xml:space="preserve"> </w:t>
            </w:r>
            <w:proofErr w:type="spellStart"/>
            <w:r w:rsidR="004664ED">
              <w:rPr>
                <w:szCs w:val="22"/>
                <w:lang w:val="en-CA"/>
              </w:rPr>
              <w:t>Seregin</w:t>
            </w:r>
            <w:proofErr w:type="spellEnd"/>
            <w:r w:rsidR="00F9546F">
              <w:rPr>
                <w:szCs w:val="22"/>
                <w:lang w:val="en-CA"/>
              </w:rPr>
              <w:br/>
            </w:r>
          </w:p>
          <w:p w:rsidR="00E61DAC" w:rsidRPr="005B217D" w:rsidRDefault="00AF19CE" w:rsidP="00AF19CE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 xml:space="preserve">5775 Morehouse </w:t>
            </w:r>
            <w:proofErr w:type="spellStart"/>
            <w:r w:rsidRPr="002F5939">
              <w:rPr>
                <w:szCs w:val="22"/>
              </w:rPr>
              <w:t>Dr</w:t>
            </w:r>
            <w:proofErr w:type="spellEnd"/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3825F9" w:rsidRDefault="00E61DAC">
            <w:pPr>
              <w:spacing w:before="60" w:after="60"/>
              <w:rPr>
                <w:szCs w:val="22"/>
              </w:rPr>
            </w:pPr>
            <w:r w:rsidRPr="003825F9">
              <w:rPr>
                <w:szCs w:val="22"/>
              </w:rPr>
              <w:br/>
              <w:t>Tel:</w:t>
            </w:r>
            <w:r w:rsidRPr="003825F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AF19CE" w:rsidRDefault="00AF19CE" w:rsidP="00AF19CE">
            <w:pPr>
              <w:spacing w:before="60" w:after="60"/>
              <w:rPr>
                <w:szCs w:val="22"/>
              </w:rPr>
            </w:pPr>
            <w:r w:rsidRPr="003825F9">
              <w:rPr>
                <w:szCs w:val="22"/>
              </w:rPr>
              <w:t>1-858-845-6589</w:t>
            </w:r>
            <w:r>
              <w:rPr>
                <w:szCs w:val="22"/>
              </w:rPr>
              <w:br/>
            </w:r>
            <w:hyperlink r:id="rId11" w:history="1">
              <w:r w:rsidRPr="003825F9">
                <w:t>cheny@qualcomm.com</w:t>
              </w:r>
            </w:hyperlink>
          </w:p>
          <w:p w:rsidR="00AF19CE" w:rsidRDefault="00AF19CE" w:rsidP="00AF19CE">
            <w:pPr>
              <w:spacing w:before="60" w:after="60"/>
              <w:rPr>
                <w:szCs w:val="22"/>
              </w:rPr>
            </w:pPr>
            <w:r w:rsidRPr="00906146">
              <w:rPr>
                <w:szCs w:val="22"/>
              </w:rPr>
              <w:t>1-858-651-8345</w:t>
            </w:r>
            <w:r w:rsidRPr="00906146">
              <w:rPr>
                <w:szCs w:val="22"/>
              </w:rPr>
              <w:br/>
            </w:r>
            <w:hyperlink r:id="rId12" w:history="1">
              <w:r w:rsidRPr="003825F9">
                <w:t>yekuiw@qualcomm.com</w:t>
              </w:r>
            </w:hyperlink>
          </w:p>
          <w:p w:rsidR="00E61DAC" w:rsidRPr="003825F9" w:rsidRDefault="004F38D1" w:rsidP="004F38D1">
            <w:pPr>
              <w:spacing w:before="60" w:after="60"/>
            </w:pPr>
            <w:r w:rsidRPr="003825F9">
              <w:rPr>
                <w:szCs w:val="22"/>
              </w:rPr>
              <w:t>1-858-651-6660</w:t>
            </w:r>
            <w:r w:rsidR="00811DD1">
              <w:rPr>
                <w:szCs w:val="22"/>
              </w:rPr>
              <w:br/>
            </w:r>
            <w:hyperlink r:id="rId13" w:history="1">
              <w:r w:rsidR="000B7478" w:rsidRPr="003825F9">
                <w:t>lizhang@qualcomm.com</w:t>
              </w:r>
            </w:hyperlink>
          </w:p>
          <w:p w:rsidR="003825F9" w:rsidRPr="003825F9" w:rsidRDefault="003825F9" w:rsidP="004F38D1">
            <w:pPr>
              <w:spacing w:before="60" w:after="60"/>
            </w:pPr>
            <w:r w:rsidRPr="003825F9">
              <w:rPr>
                <w:szCs w:val="22"/>
              </w:rPr>
              <w:t>1-858-651-3481</w:t>
            </w:r>
            <w:r>
              <w:rPr>
                <w:szCs w:val="22"/>
              </w:rPr>
              <w:br/>
            </w:r>
            <w:r w:rsidRPr="003825F9">
              <w:t>vseregin@qualcomm.com</w:t>
            </w:r>
          </w:p>
          <w:p w:rsidR="00F9546F" w:rsidRPr="00AF19CE" w:rsidRDefault="00F9546F" w:rsidP="00E525D8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24628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C6107" w:rsidRDefault="00E525D8" w:rsidP="009C6107">
      <w:pPr>
        <w:jc w:val="both"/>
      </w:pPr>
      <w:bookmarkStart w:id="2" w:name="OLE_LINK32"/>
      <w:bookmarkStart w:id="3" w:name="OLE_LINK33"/>
      <w:r>
        <w:t xml:space="preserve">In the current HEVC design, </w:t>
      </w:r>
      <w:r w:rsidR="002725BC">
        <w:t xml:space="preserve">similarly as in AVC, scaling of </w:t>
      </w:r>
      <w:r w:rsidR="0058315E">
        <w:t xml:space="preserve">motion vectors </w:t>
      </w:r>
      <w:r w:rsidR="002725BC">
        <w:t xml:space="preserve">involving </w:t>
      </w:r>
      <w:r w:rsidR="0058315E">
        <w:t>long-term reference picture</w:t>
      </w:r>
      <w:r w:rsidR="002725BC">
        <w:t xml:space="preserve">s, </w:t>
      </w:r>
      <w:r w:rsidR="008E1DE1">
        <w:t>in both</w:t>
      </w:r>
      <w:r w:rsidR="0058315E">
        <w:t xml:space="preserve"> </w:t>
      </w:r>
      <w:r w:rsidR="002725BC">
        <w:t xml:space="preserve">the </w:t>
      </w:r>
      <w:r w:rsidR="0058315E">
        <w:t xml:space="preserve">AMVP and </w:t>
      </w:r>
      <w:r w:rsidR="002725BC">
        <w:t xml:space="preserve">merge </w:t>
      </w:r>
      <w:r w:rsidR="008E1DE1">
        <w:t>modes</w:t>
      </w:r>
      <w:r w:rsidR="002725BC">
        <w:t>, is disabled</w:t>
      </w:r>
      <w:r w:rsidR="0058315E">
        <w:t xml:space="preserve">. </w:t>
      </w:r>
      <w:r w:rsidR="00F31023">
        <w:t>A</w:t>
      </w:r>
      <w:r w:rsidR="00E2575C">
        <w:t xml:space="preserve"> reference picture from a different view in </w:t>
      </w:r>
      <w:r w:rsidR="00F31023">
        <w:t xml:space="preserve">the potential </w:t>
      </w:r>
      <w:proofErr w:type="spellStart"/>
      <w:r w:rsidR="00E2575C">
        <w:t>multiview</w:t>
      </w:r>
      <w:proofErr w:type="spellEnd"/>
      <w:r w:rsidR="00E2575C">
        <w:t>/3DV extension of HEVC</w:t>
      </w:r>
      <w:r w:rsidR="00F31023">
        <w:t xml:space="preserve"> may be indicated as a long-term reference picture</w:t>
      </w:r>
      <w:r w:rsidR="002725BC">
        <w:t xml:space="preserve">. </w:t>
      </w:r>
      <w:r w:rsidR="004D0DF5" w:rsidRPr="0064647C">
        <w:t xml:space="preserve">In this document, </w:t>
      </w:r>
      <w:r w:rsidR="00095C8F" w:rsidRPr="00A3776A">
        <w:t>it is proposed that</w:t>
      </w:r>
      <w:r w:rsidR="00F31023">
        <w:t>,</w:t>
      </w:r>
      <w:r w:rsidR="00095C8F" w:rsidRPr="00A3776A">
        <w:t xml:space="preserve"> </w:t>
      </w:r>
      <w:r w:rsidR="00095C8F" w:rsidRPr="00E2575C">
        <w:t>i</w:t>
      </w:r>
      <w:r w:rsidR="00327962" w:rsidRPr="00E2575C">
        <w:t>n AMVP</w:t>
      </w:r>
      <w:r w:rsidR="00F31023">
        <w:t>,</w:t>
      </w:r>
      <w:r w:rsidR="00F3799A" w:rsidRPr="00E2575C">
        <w:t xml:space="preserve"> </w:t>
      </w:r>
      <w:r w:rsidR="00327962" w:rsidRPr="00E2575C">
        <w:t>predict</w:t>
      </w:r>
      <w:r w:rsidR="002725BC" w:rsidRPr="00E2575C">
        <w:t xml:space="preserve">ion of </w:t>
      </w:r>
      <w:r w:rsidR="00327962" w:rsidRPr="00E2575C">
        <w:t xml:space="preserve">an </w:t>
      </w:r>
      <w:r w:rsidR="00F3799A" w:rsidRPr="00E2575C">
        <w:t>MV</w:t>
      </w:r>
      <w:r w:rsidR="00327962" w:rsidRPr="00E2575C">
        <w:t xml:space="preserve"> belonging to a long-term reference picture from an MV belonging to a short-term reference picture </w:t>
      </w:r>
      <w:r w:rsidR="002725BC" w:rsidRPr="00E2575C">
        <w:t>or</w:t>
      </w:r>
      <w:r w:rsidR="00327962" w:rsidRPr="00E2575C">
        <w:t xml:space="preserve"> vice vers</w:t>
      </w:r>
      <w:r w:rsidR="00F3799A" w:rsidRPr="00E2575C">
        <w:t>a</w:t>
      </w:r>
      <w:r w:rsidR="00095C8F" w:rsidRPr="0064647C">
        <w:t xml:space="preserve"> </w:t>
      </w:r>
      <w:r w:rsidR="002725BC" w:rsidRPr="00A3776A">
        <w:t>is</w:t>
      </w:r>
      <w:r w:rsidR="00095C8F" w:rsidRPr="00E2575C">
        <w:t xml:space="preserve"> disabled</w:t>
      </w:r>
      <w:r w:rsidR="00E2575C">
        <w:t xml:space="preserve">, so that in </w:t>
      </w:r>
      <w:r w:rsidR="00F31023">
        <w:t xml:space="preserve">the potential </w:t>
      </w:r>
      <w:proofErr w:type="spellStart"/>
      <w:r w:rsidR="00E2575C">
        <w:t>multiview</w:t>
      </w:r>
      <w:proofErr w:type="spellEnd"/>
      <w:r w:rsidR="00E2575C">
        <w:t>/3DV extension, inter-view motion vectors and short-term motion vectors do not predict from each other</w:t>
      </w:r>
      <w:r w:rsidR="00327962" w:rsidRPr="00E2575C">
        <w:t>.</w:t>
      </w:r>
    </w:p>
    <w:bookmarkEnd w:id="2"/>
    <w:bookmarkEnd w:id="3"/>
    <w:p w:rsidR="00745F6B" w:rsidRPr="005B217D" w:rsidRDefault="00D64F16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AF0294" w:rsidRDefault="00AF0294" w:rsidP="00AF0294">
      <w:pPr>
        <w:pStyle w:val="Heading2"/>
        <w:rPr>
          <w:lang w:val="en-CA"/>
        </w:rPr>
      </w:pPr>
      <w:r>
        <w:rPr>
          <w:lang w:val="en-CA"/>
        </w:rPr>
        <w:t xml:space="preserve">Multiview </w:t>
      </w:r>
      <w:r w:rsidR="00633958">
        <w:rPr>
          <w:lang w:val="en-CA"/>
        </w:rPr>
        <w:t>v</w:t>
      </w:r>
      <w:r>
        <w:rPr>
          <w:lang w:val="en-CA"/>
        </w:rPr>
        <w:t xml:space="preserve">ideo </w:t>
      </w:r>
      <w:r w:rsidR="00633958">
        <w:rPr>
          <w:lang w:val="en-CA"/>
        </w:rPr>
        <w:t>c</w:t>
      </w:r>
      <w:r>
        <w:rPr>
          <w:lang w:val="en-CA"/>
        </w:rPr>
        <w:t>oding</w:t>
      </w:r>
    </w:p>
    <w:p w:rsidR="00DF1B48" w:rsidRDefault="001D35DB" w:rsidP="00C271AA">
      <w:pPr>
        <w:jc w:val="both"/>
        <w:rPr>
          <w:lang w:val="en-CA"/>
        </w:rPr>
      </w:pPr>
      <w:r>
        <w:rPr>
          <w:lang w:val="en-CA"/>
        </w:rPr>
        <w:t xml:space="preserve">In </w:t>
      </w:r>
      <w:r w:rsidR="00DD2070">
        <w:rPr>
          <w:lang w:val="en-CA"/>
        </w:rPr>
        <w:t xml:space="preserve">MPEG </w:t>
      </w:r>
      <w:r w:rsidR="00C271AA">
        <w:rPr>
          <w:lang w:val="en-CA"/>
        </w:rPr>
        <w:t xml:space="preserve">HTM (HEVC based </w:t>
      </w:r>
      <w:r w:rsidR="00DD2070">
        <w:rPr>
          <w:lang w:val="en-CA"/>
        </w:rPr>
        <w:t>3DV</w:t>
      </w:r>
      <w:r w:rsidR="00C271AA">
        <w:rPr>
          <w:lang w:val="en-CA"/>
        </w:rPr>
        <w:t xml:space="preserve"> Test Model)</w:t>
      </w:r>
      <w:r>
        <w:rPr>
          <w:lang w:val="en-CA"/>
        </w:rPr>
        <w:t xml:space="preserve">, </w:t>
      </w:r>
      <w:r w:rsidR="00EF2F0D">
        <w:rPr>
          <w:lang w:val="en-CA"/>
        </w:rPr>
        <w:t xml:space="preserve">one view can be predicted from the other by </w:t>
      </w:r>
      <w:r w:rsidR="00633958">
        <w:rPr>
          <w:lang w:val="en-CA"/>
        </w:rPr>
        <w:t xml:space="preserve">the </w:t>
      </w:r>
      <w:r w:rsidR="00EF2F0D">
        <w:rPr>
          <w:lang w:val="en-CA"/>
        </w:rPr>
        <w:t xml:space="preserve">so-called disparity motion compensation. It is realized in a way that </w:t>
      </w:r>
      <w:r w:rsidR="00DD2070">
        <w:rPr>
          <w:lang w:val="en-CA"/>
        </w:rPr>
        <w:t xml:space="preserve">a decoded view component from a different view but in the same time instance </w:t>
      </w:r>
      <w:r w:rsidR="00C271AA">
        <w:rPr>
          <w:lang w:val="en-CA"/>
        </w:rPr>
        <w:t xml:space="preserve">can be added in a reference picture list of </w:t>
      </w:r>
      <w:r w:rsidR="00633958">
        <w:rPr>
          <w:lang w:val="en-CA"/>
        </w:rPr>
        <w:t>the current view component. For example</w:t>
      </w:r>
      <w:r w:rsidR="00C271AA">
        <w:rPr>
          <w:lang w:val="en-CA"/>
        </w:rPr>
        <w:t xml:space="preserve">, as shown in </w:t>
      </w:r>
      <w:r w:rsidR="001F4B48">
        <w:rPr>
          <w:lang w:val="en-CA"/>
        </w:rPr>
        <w:fldChar w:fldCharType="begin"/>
      </w:r>
      <w:r w:rsidR="001F4B48">
        <w:rPr>
          <w:lang w:val="en-CA"/>
        </w:rPr>
        <w:instrText xml:space="preserve"> REF _Ref321924005 \h </w:instrText>
      </w:r>
      <w:r w:rsidR="001F4B48">
        <w:rPr>
          <w:lang w:val="en-CA"/>
        </w:rPr>
      </w:r>
      <w:r w:rsidR="001F4B48">
        <w:rPr>
          <w:lang w:val="en-CA"/>
        </w:rPr>
        <w:fldChar w:fldCharType="separate"/>
      </w:r>
      <w:r w:rsidR="001F4B48" w:rsidRPr="00D65B60">
        <w:t xml:space="preserve">Figure </w:t>
      </w:r>
      <w:r w:rsidR="001F4B48" w:rsidRPr="00D65B60">
        <w:rPr>
          <w:noProof/>
        </w:rPr>
        <w:t>1</w:t>
      </w:r>
      <w:r w:rsidR="001F4B48">
        <w:rPr>
          <w:lang w:val="en-CA"/>
        </w:rPr>
        <w:fldChar w:fldCharType="end"/>
      </w:r>
      <w:r w:rsidR="001F4B48">
        <w:rPr>
          <w:lang w:val="en-CA"/>
        </w:rPr>
        <w:t xml:space="preserve">, wherein the vertical indices (V1, V0 and V2) of the pictures correspond </w:t>
      </w:r>
      <w:r w:rsidR="007E61AE">
        <w:rPr>
          <w:lang w:val="en-CA"/>
        </w:rPr>
        <w:t xml:space="preserve">to </w:t>
      </w:r>
      <w:r w:rsidR="001F4B48">
        <w:rPr>
          <w:lang w:val="en-CA"/>
        </w:rPr>
        <w:t xml:space="preserve">view identifiers and the horizontal indices (T0 through T11) correspond to POC values. </w:t>
      </w:r>
      <w:r w:rsidR="00A87EAA">
        <w:rPr>
          <w:lang w:val="en-CA"/>
        </w:rPr>
        <w:t xml:space="preserve">Each </w:t>
      </w:r>
      <w:r w:rsidR="007E61AE">
        <w:rPr>
          <w:lang w:val="en-CA"/>
        </w:rPr>
        <w:t>square</w:t>
      </w:r>
      <w:r w:rsidR="004442BD">
        <w:rPr>
          <w:lang w:val="en-CA"/>
        </w:rPr>
        <w:t xml:space="preserve"> </w:t>
      </w:r>
      <w:r w:rsidR="00A87EAA">
        <w:rPr>
          <w:lang w:val="en-CA"/>
        </w:rPr>
        <w:t>is a view component and w</w:t>
      </w:r>
      <w:r w:rsidR="008D52D8">
        <w:rPr>
          <w:lang w:val="en-CA"/>
        </w:rPr>
        <w:t>hen a</w:t>
      </w:r>
      <w:r w:rsidR="00A87EAA">
        <w:rPr>
          <w:lang w:val="en-CA"/>
        </w:rPr>
        <w:t xml:space="preserve"> </w:t>
      </w:r>
      <w:r w:rsidR="008D52D8">
        <w:rPr>
          <w:lang w:val="en-CA"/>
        </w:rPr>
        <w:t xml:space="preserve">vertical </w:t>
      </w:r>
      <w:r w:rsidR="00A87EAA">
        <w:rPr>
          <w:lang w:val="en-CA"/>
        </w:rPr>
        <w:t xml:space="preserve">arrow links view component </w:t>
      </w:r>
      <w:r w:rsidR="008D52D8">
        <w:rPr>
          <w:lang w:val="en-CA"/>
        </w:rPr>
        <w:t xml:space="preserve">A </w:t>
      </w:r>
      <w:r w:rsidR="005C5C42">
        <w:rPr>
          <w:lang w:val="en-CA"/>
        </w:rPr>
        <w:t xml:space="preserve">(e.g., T5/V0) </w:t>
      </w:r>
      <w:r w:rsidR="00A87EAA">
        <w:rPr>
          <w:lang w:val="en-CA"/>
        </w:rPr>
        <w:t>to</w:t>
      </w:r>
      <w:r w:rsidR="004442BD">
        <w:rPr>
          <w:lang w:val="en-CA"/>
        </w:rPr>
        <w:t xml:space="preserve"> another view component </w:t>
      </w:r>
      <w:r w:rsidR="008D52D8">
        <w:rPr>
          <w:lang w:val="en-CA"/>
        </w:rPr>
        <w:t xml:space="preserve">B </w:t>
      </w:r>
      <w:r w:rsidR="00A87EAA">
        <w:rPr>
          <w:lang w:val="en-CA"/>
        </w:rPr>
        <w:t>(</w:t>
      </w:r>
      <w:r w:rsidR="005C5C42">
        <w:rPr>
          <w:lang w:val="en-CA"/>
        </w:rPr>
        <w:t xml:space="preserve">e.g., T5/V1, </w:t>
      </w:r>
      <w:r w:rsidR="00A87EAA">
        <w:rPr>
          <w:lang w:val="en-CA"/>
        </w:rPr>
        <w:t xml:space="preserve">in the same time instance), </w:t>
      </w:r>
      <w:r w:rsidR="008D52D8">
        <w:rPr>
          <w:lang w:val="en-CA"/>
        </w:rPr>
        <w:t>view component A can be added into the reference picture list 0 of view component B.</w:t>
      </w:r>
    </w:p>
    <w:p w:rsidR="00D65B60" w:rsidRDefault="00D65B60" w:rsidP="00D65B60">
      <w:pPr>
        <w:keepNext/>
        <w:jc w:val="center"/>
      </w:pPr>
      <w:r w:rsidRPr="00D65B60">
        <w:rPr>
          <w:noProof/>
          <w:lang w:val="en-CA" w:eastAsia="zh-CN"/>
        </w:rPr>
        <w:drawing>
          <wp:inline distT="0" distB="0" distL="0" distR="0" wp14:anchorId="31186572" wp14:editId="0FF88176">
            <wp:extent cx="4114800" cy="1078992"/>
            <wp:effectExtent l="0" t="0" r="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07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1AA" w:rsidRPr="00D65B60" w:rsidRDefault="00D65B60" w:rsidP="00D65B60">
      <w:pPr>
        <w:pStyle w:val="Caption"/>
        <w:jc w:val="center"/>
        <w:rPr>
          <w:color w:val="auto"/>
          <w:lang w:val="en-CA"/>
        </w:rPr>
      </w:pPr>
      <w:bookmarkStart w:id="4" w:name="_Ref321924005"/>
      <w:r w:rsidRPr="00D65B60">
        <w:rPr>
          <w:color w:val="auto"/>
        </w:rPr>
        <w:t xml:space="preserve">Figure </w:t>
      </w:r>
      <w:r w:rsidRPr="00D65B60">
        <w:rPr>
          <w:color w:val="auto"/>
        </w:rPr>
        <w:fldChar w:fldCharType="begin"/>
      </w:r>
      <w:r w:rsidRPr="00D65B60">
        <w:rPr>
          <w:color w:val="auto"/>
        </w:rPr>
        <w:instrText xml:space="preserve"> SEQ Figure \* ARABIC </w:instrText>
      </w:r>
      <w:r w:rsidRPr="00D65B60">
        <w:rPr>
          <w:color w:val="auto"/>
        </w:rPr>
        <w:fldChar w:fldCharType="separate"/>
      </w:r>
      <w:r w:rsidRPr="00D65B60">
        <w:rPr>
          <w:noProof/>
          <w:color w:val="auto"/>
        </w:rPr>
        <w:t>1</w:t>
      </w:r>
      <w:r w:rsidRPr="00D65B60">
        <w:rPr>
          <w:color w:val="auto"/>
        </w:rPr>
        <w:fldChar w:fldCharType="end"/>
      </w:r>
      <w:bookmarkEnd w:id="4"/>
      <w:r w:rsidRPr="00D65B60">
        <w:rPr>
          <w:color w:val="auto"/>
        </w:rPr>
        <w:t>:  Typical motion prediction structure in 3DV</w:t>
      </w:r>
      <w:r w:rsidR="004A24E7">
        <w:rPr>
          <w:color w:val="auto"/>
        </w:rPr>
        <w:t xml:space="preserve"> (texture only)</w:t>
      </w:r>
      <w:r w:rsidRPr="00D65B60">
        <w:rPr>
          <w:color w:val="auto"/>
        </w:rPr>
        <w:t>.</w:t>
      </w:r>
    </w:p>
    <w:p w:rsidR="00C271AA" w:rsidRDefault="00367A55" w:rsidP="00C271AA">
      <w:pPr>
        <w:jc w:val="both"/>
        <w:rPr>
          <w:lang w:val="en-CA"/>
        </w:rPr>
      </w:pPr>
      <w:r>
        <w:rPr>
          <w:lang w:val="en-CA"/>
        </w:rPr>
        <w:lastRenderedPageBreak/>
        <w:t>Note that in the above example, both view component A and view component B have the same POC value (5).</w:t>
      </w:r>
    </w:p>
    <w:p w:rsidR="00826C03" w:rsidRDefault="00826C03" w:rsidP="00C271AA">
      <w:pPr>
        <w:jc w:val="both"/>
        <w:rPr>
          <w:lang w:val="en-CA"/>
        </w:rPr>
      </w:pPr>
      <w:r>
        <w:rPr>
          <w:lang w:val="en-CA"/>
        </w:rPr>
        <w:t xml:space="preserve">A motion vector pointing to a view component of a different view is </w:t>
      </w:r>
      <w:r w:rsidR="00852BF0">
        <w:rPr>
          <w:lang w:val="en-CA"/>
        </w:rPr>
        <w:t>called</w:t>
      </w:r>
      <w:r>
        <w:rPr>
          <w:lang w:val="en-CA"/>
        </w:rPr>
        <w:t xml:space="preserve"> disparity motion vector in this </w:t>
      </w:r>
      <w:r w:rsidR="004442BD">
        <w:rPr>
          <w:lang w:val="en-CA"/>
        </w:rPr>
        <w:t xml:space="preserve">document </w:t>
      </w:r>
      <w:r w:rsidR="0093243A">
        <w:rPr>
          <w:lang w:val="en-CA"/>
        </w:rPr>
        <w:t xml:space="preserve">and this view component is </w:t>
      </w:r>
      <w:r w:rsidR="004442BD">
        <w:rPr>
          <w:lang w:val="en-CA"/>
        </w:rPr>
        <w:t xml:space="preserve">referred to as an </w:t>
      </w:r>
      <w:r w:rsidR="0093243A">
        <w:rPr>
          <w:lang w:val="en-CA"/>
        </w:rPr>
        <w:t>inter-view reference picture</w:t>
      </w:r>
      <w:r>
        <w:rPr>
          <w:lang w:val="en-CA"/>
        </w:rPr>
        <w:t>.</w:t>
      </w:r>
    </w:p>
    <w:p w:rsidR="00AF0294" w:rsidRDefault="008E1DE1" w:rsidP="00AF0294">
      <w:pPr>
        <w:pStyle w:val="Heading2"/>
        <w:rPr>
          <w:lang w:val="en-CA"/>
        </w:rPr>
      </w:pPr>
      <w:r>
        <w:rPr>
          <w:lang w:val="en-CA"/>
        </w:rPr>
        <w:t>Motion vector prediction in HTM</w:t>
      </w:r>
    </w:p>
    <w:p w:rsidR="004815CB" w:rsidRDefault="008E1DE1" w:rsidP="008E1DE1">
      <w:pPr>
        <w:jc w:val="both"/>
        <w:rPr>
          <w:lang w:val="en-CA"/>
        </w:rPr>
      </w:pPr>
      <w:r>
        <w:rPr>
          <w:lang w:val="en-CA"/>
        </w:rPr>
        <w:t xml:space="preserve">In HTM, the MPEG 3DV reference software for 3D-HEVC, </w:t>
      </w:r>
      <w:r w:rsidR="00217110">
        <w:rPr>
          <w:lang w:val="en-CA"/>
        </w:rPr>
        <w:t xml:space="preserve">when </w:t>
      </w:r>
      <w:r w:rsidR="004815CB">
        <w:rPr>
          <w:lang w:val="en-CA"/>
        </w:rPr>
        <w:t xml:space="preserve">a </w:t>
      </w:r>
      <w:r>
        <w:rPr>
          <w:lang w:val="en-CA"/>
        </w:rPr>
        <w:t xml:space="preserve">temporal </w:t>
      </w:r>
      <w:r w:rsidR="004815CB">
        <w:rPr>
          <w:lang w:val="en-CA"/>
        </w:rPr>
        <w:t xml:space="preserve">motion vector </w:t>
      </w:r>
      <w:r w:rsidR="00CD0E77">
        <w:rPr>
          <w:lang w:val="en-CA"/>
        </w:rPr>
        <w:t xml:space="preserve">is to be </w:t>
      </w:r>
      <w:r>
        <w:rPr>
          <w:lang w:val="en-CA"/>
        </w:rPr>
        <w:t xml:space="preserve">predicted using </w:t>
      </w:r>
      <w:r w:rsidR="00CD0E77">
        <w:rPr>
          <w:lang w:val="en-CA"/>
        </w:rPr>
        <w:t>AMVP</w:t>
      </w:r>
      <w:r>
        <w:rPr>
          <w:lang w:val="en-CA"/>
        </w:rPr>
        <w:t>, only the spatially/</w:t>
      </w:r>
      <w:r w:rsidRPr="002725BC">
        <w:rPr>
          <w:lang w:val="en-CA"/>
        </w:rPr>
        <w:t>temporal</w:t>
      </w:r>
      <w:r w:rsidRPr="00095C8F">
        <w:rPr>
          <w:lang w:val="en-CA"/>
        </w:rPr>
        <w:t>ly</w:t>
      </w:r>
      <w:r w:rsidR="007E61AE">
        <w:rPr>
          <w:lang w:val="en-CA"/>
        </w:rPr>
        <w:t xml:space="preserve"> </w:t>
      </w:r>
      <w:r>
        <w:t xml:space="preserve">neighboring </w:t>
      </w:r>
      <w:r>
        <w:rPr>
          <w:lang w:val="en-CA"/>
        </w:rPr>
        <w:t>vectors that are also temporal motion vectors are considered as available. This means a motion vector corresponding to inter-view reference is not used to predict a temporal motion vector. Similarly, a temporal motion vector is not used to predict a motion vector corresponding to inter-view reference.</w:t>
      </w:r>
    </w:p>
    <w:p w:rsidR="00CD2220" w:rsidRDefault="00C53DFF" w:rsidP="00CD2220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7F07EB" w:rsidRDefault="00095C8F" w:rsidP="00F334BC">
      <w:pPr>
        <w:jc w:val="both"/>
        <w:rPr>
          <w:lang w:val="en-CA"/>
        </w:rPr>
      </w:pPr>
      <w:r>
        <w:rPr>
          <w:lang w:val="en-CA"/>
        </w:rPr>
        <w:t xml:space="preserve">To follow the HTM design (expected to have a higher coding efficiency) </w:t>
      </w:r>
      <w:r w:rsidR="007868DD">
        <w:rPr>
          <w:lang w:val="en-CA"/>
        </w:rPr>
        <w:t>which disables prediction between inter-view motion vectors and temporal motion vectors and to reuse the long-term property to represent an inter-view reference picture</w:t>
      </w:r>
      <w:r w:rsidR="00A26384">
        <w:rPr>
          <w:lang w:val="en-CA"/>
        </w:rPr>
        <w:t xml:space="preserve"> in a potential “HLS-only” HEVC profile for MVC, 3DV or even SVC</w:t>
      </w:r>
      <w:r w:rsidR="007868DD">
        <w:rPr>
          <w:lang w:val="en-CA"/>
        </w:rPr>
        <w:t xml:space="preserve">, it is proposed </w:t>
      </w:r>
      <w:r w:rsidR="00A26384">
        <w:rPr>
          <w:lang w:val="en-CA"/>
        </w:rPr>
        <w:t>t</w:t>
      </w:r>
      <w:r w:rsidR="00A26384" w:rsidRPr="007F07EB">
        <w:rPr>
          <w:lang w:val="en-CA"/>
        </w:rPr>
        <w:t xml:space="preserve">o </w:t>
      </w:r>
      <w:r w:rsidR="007F07EB" w:rsidRPr="007F07EB">
        <w:rPr>
          <w:lang w:val="en-CA"/>
        </w:rPr>
        <w:t>consider motion vectors belonging to a different category as unavailable during AMVP, including TMVP.</w:t>
      </w:r>
      <w:r w:rsidR="007F07EB">
        <w:rPr>
          <w:lang w:val="en-CA"/>
        </w:rPr>
        <w:t xml:space="preserve"> Note </w:t>
      </w:r>
      <w:r w:rsidR="002725BC">
        <w:rPr>
          <w:lang w:val="en-CA"/>
        </w:rPr>
        <w:t xml:space="preserve">that </w:t>
      </w:r>
      <w:r w:rsidR="007F07EB">
        <w:rPr>
          <w:lang w:val="en-CA"/>
        </w:rPr>
        <w:t>in the current specification, the only two categories are short-term and long-term.</w:t>
      </w:r>
    </w:p>
    <w:p w:rsidR="00EA18D6" w:rsidRPr="00EA4264" w:rsidRDefault="00EA4264" w:rsidP="00EA4264">
      <w:pPr>
        <w:pStyle w:val="Heading2"/>
        <w:rPr>
          <w:lang w:val="en-CA"/>
        </w:rPr>
      </w:pPr>
      <w:r w:rsidRPr="00EA4264">
        <w:rPr>
          <w:lang w:val="en-CA"/>
        </w:rPr>
        <w:t>Changes in AMVP</w:t>
      </w:r>
    </w:p>
    <w:p w:rsidR="00216BBE" w:rsidRPr="003F17AE" w:rsidRDefault="00DF299B" w:rsidP="00216BBE">
      <w:pPr>
        <w:rPr>
          <w:lang w:eastAsia="ko-KR"/>
        </w:rPr>
      </w:pPr>
      <w:r>
        <w:rPr>
          <w:lang w:eastAsia="ko-KR"/>
        </w:rPr>
        <w:t xml:space="preserve">The changes in this sub-section </w:t>
      </w:r>
      <w:r w:rsidR="00483A4C">
        <w:rPr>
          <w:lang w:eastAsia="ko-KR"/>
        </w:rPr>
        <w:t>are</w:t>
      </w:r>
      <w:r w:rsidR="007F34D0">
        <w:rPr>
          <w:lang w:eastAsia="ko-KR"/>
        </w:rPr>
        <w:t xml:space="preserve"> only related to the first aspect. </w:t>
      </w:r>
    </w:p>
    <w:p w:rsidR="004133CD" w:rsidRPr="00FB08DB" w:rsidRDefault="004133CD" w:rsidP="004133CD">
      <w:pPr>
        <w:pStyle w:val="Heading9"/>
        <w:rPr>
          <w:lang w:val="en-GB"/>
        </w:rPr>
      </w:pPr>
      <w:bookmarkStart w:id="5" w:name="_Ref261985008"/>
      <w:bookmarkStart w:id="6" w:name="_Toc271739132"/>
      <w:r>
        <w:rPr>
          <w:lang w:val="en-GB"/>
        </w:rPr>
        <w:t>8.5.2.1.6</w:t>
      </w:r>
      <w:r>
        <w:rPr>
          <w:lang w:val="en-GB"/>
        </w:rPr>
        <w:tab/>
      </w:r>
      <w:r w:rsidRPr="00FB08DB">
        <w:rPr>
          <w:lang w:val="en-GB"/>
        </w:rPr>
        <w:t>Derivation process for motion vector predictor candidates</w:t>
      </w:r>
      <w:bookmarkEnd w:id="5"/>
      <w:bookmarkEnd w:id="6"/>
    </w:p>
    <w:p w:rsidR="009D1BAA" w:rsidRPr="003F17AE" w:rsidRDefault="009D1BAA" w:rsidP="009D1BAA">
      <w:pPr>
        <w:rPr>
          <w:lang w:eastAsia="ko-KR"/>
        </w:rPr>
      </w:pPr>
      <w:r w:rsidRPr="003F17AE">
        <w:rPr>
          <w:lang w:eastAsia="ko-KR"/>
        </w:rPr>
        <w:t>Inputs to this process are</w:t>
      </w:r>
    </w:p>
    <w:p w:rsidR="009D1BAA" w:rsidRPr="003F17AE" w:rsidRDefault="009D1BAA" w:rsidP="009D1BAA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 xml:space="preserve">a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xP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yP</w:t>
      </w:r>
      <w:proofErr w:type="spellEnd"/>
      <w:r w:rsidRPr="003F17AE">
        <w:rPr>
          <w:lang w:eastAsia="ko-KR"/>
        </w:rPr>
        <w:t xml:space="preserve"> ) specifying the top-left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sample of the current prediction unit relative to the top-left sample of the current picture,</w:t>
      </w:r>
    </w:p>
    <w:p w:rsidR="009D1BAA" w:rsidRPr="003F17AE" w:rsidRDefault="009D1BAA" w:rsidP="009D1BAA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3F17AE">
        <w:t xml:space="preserve">variables specifying the width and the height of the prediction unit for </w:t>
      </w:r>
      <w:proofErr w:type="spellStart"/>
      <w:r w:rsidRPr="003F17AE">
        <w:t>luma</w:t>
      </w:r>
      <w:proofErr w:type="spellEnd"/>
      <w:r w:rsidRPr="003F17AE">
        <w:t xml:space="preserve">, </w:t>
      </w:r>
      <w:proofErr w:type="spellStart"/>
      <w:r w:rsidRPr="003F17AE">
        <w:t>nPSW</w:t>
      </w:r>
      <w:proofErr w:type="spellEnd"/>
      <w:r w:rsidRPr="003F17AE">
        <w:t xml:space="preserve"> and </w:t>
      </w:r>
      <w:proofErr w:type="spellStart"/>
      <w:r w:rsidRPr="003F17AE">
        <w:t>nPSH</w:t>
      </w:r>
      <w:proofErr w:type="spellEnd"/>
      <w:r w:rsidRPr="003F17AE">
        <w:rPr>
          <w:lang w:eastAsia="ko-KR"/>
        </w:rPr>
        <w:t>,</w:t>
      </w:r>
    </w:p>
    <w:p w:rsidR="009D1BAA" w:rsidRPr="003F17AE" w:rsidRDefault="009D1BAA" w:rsidP="009D1BAA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proofErr w:type="gramStart"/>
      <w:r w:rsidRPr="003F17AE">
        <w:rPr>
          <w:lang w:eastAsia="ko-KR"/>
        </w:rPr>
        <w:t>the</w:t>
      </w:r>
      <w:proofErr w:type="gramEnd"/>
      <w:r w:rsidRPr="003F17AE">
        <w:rPr>
          <w:lang w:eastAsia="ko-KR"/>
        </w:rPr>
        <w:t xml:space="preserve"> reference index of the current prediction unit partition 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 xml:space="preserve"> (with X being 0 or 1).</w:t>
      </w:r>
    </w:p>
    <w:p w:rsidR="009D1BAA" w:rsidRPr="003F17AE" w:rsidRDefault="009D1BAA" w:rsidP="009D1BAA">
      <w:pPr>
        <w:rPr>
          <w:lang w:eastAsia="ko-KR"/>
        </w:rPr>
      </w:pPr>
      <w:r w:rsidRPr="003F17AE">
        <w:rPr>
          <w:lang w:eastAsia="ko-KR"/>
        </w:rPr>
        <w:t>Outputs of this process are (with N being replaced by A, or B)</w:t>
      </w:r>
    </w:p>
    <w:p w:rsidR="009D1BAA" w:rsidRPr="003F17AE" w:rsidRDefault="009D1BAA" w:rsidP="009D1BAA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 xml:space="preserve">the motion vectors </w:t>
      </w:r>
      <w:proofErr w:type="spellStart"/>
      <w:r w:rsidRPr="003F17AE">
        <w:rPr>
          <w:lang w:eastAsia="ko-KR"/>
        </w:rPr>
        <w:t>mvLXN</w:t>
      </w:r>
      <w:proofErr w:type="spellEnd"/>
      <w:r w:rsidRPr="003F17AE">
        <w:rPr>
          <w:lang w:eastAsia="ko-KR"/>
        </w:rPr>
        <w:t xml:space="preserve"> of the </w:t>
      </w:r>
      <w:proofErr w:type="spellStart"/>
      <w:r w:rsidRPr="003F17AE">
        <w:rPr>
          <w:lang w:eastAsia="ko-KR"/>
        </w:rPr>
        <w:t>neighbouring</w:t>
      </w:r>
      <w:proofErr w:type="spellEnd"/>
      <w:r w:rsidRPr="003F17AE">
        <w:rPr>
          <w:lang w:eastAsia="ko-KR"/>
        </w:rPr>
        <w:t xml:space="preserve"> prediction units,</w:t>
      </w:r>
    </w:p>
    <w:p w:rsidR="009D1BAA" w:rsidRPr="003F17AE" w:rsidRDefault="009D1BAA" w:rsidP="009D1BAA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proofErr w:type="gramStart"/>
      <w:r w:rsidRPr="003F17AE">
        <w:rPr>
          <w:lang w:eastAsia="ko-KR"/>
        </w:rPr>
        <w:t>the</w:t>
      </w:r>
      <w:proofErr w:type="gramEnd"/>
      <w:r w:rsidRPr="003F17AE">
        <w:rPr>
          <w:lang w:eastAsia="ko-KR"/>
        </w:rPr>
        <w:t xml:space="preserve"> availability flags </w:t>
      </w:r>
      <w:proofErr w:type="spellStart"/>
      <w:r w:rsidRPr="003F17AE">
        <w:rPr>
          <w:lang w:eastAsia="ko-KR"/>
        </w:rPr>
        <w:t>availableFlagLXN</w:t>
      </w:r>
      <w:proofErr w:type="spellEnd"/>
      <w:r w:rsidRPr="003F17AE">
        <w:rPr>
          <w:lang w:eastAsia="ko-KR"/>
        </w:rPr>
        <w:t xml:space="preserve"> of the </w:t>
      </w:r>
      <w:proofErr w:type="spellStart"/>
      <w:r w:rsidRPr="003F17AE">
        <w:rPr>
          <w:lang w:eastAsia="ko-KR"/>
        </w:rPr>
        <w:t>neighbouring</w:t>
      </w:r>
      <w:proofErr w:type="spellEnd"/>
      <w:r w:rsidRPr="003F17AE">
        <w:rPr>
          <w:lang w:eastAsia="ko-KR"/>
        </w:rPr>
        <w:t xml:space="preserve"> prediction units.</w:t>
      </w:r>
    </w:p>
    <w:p w:rsidR="009D1BAA" w:rsidRPr="00066987" w:rsidRDefault="009D1BAA" w:rsidP="009D1BAA">
      <w:pPr>
        <w:keepNext/>
        <w:jc w:val="center"/>
        <w:rPr>
          <w:lang w:eastAsia="ko-KR"/>
        </w:rPr>
      </w:pPr>
      <w:r>
        <w:rPr>
          <w:noProof/>
          <w:lang w:val="en-CA" w:eastAsia="zh-CN"/>
        </w:rPr>
        <w:lastRenderedPageBreak/>
        <w:drawing>
          <wp:inline distT="0" distB="0" distL="0" distR="0" wp14:anchorId="4B8B4470" wp14:editId="38CD5BD9">
            <wp:extent cx="2219960" cy="2875280"/>
            <wp:effectExtent l="0" t="0" r="8890" b="127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960" cy="287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BAA" w:rsidRPr="003F17AE" w:rsidRDefault="009D1BAA" w:rsidP="009D1BAA">
      <w:pPr>
        <w:pStyle w:val="FigureTitleChar"/>
        <w:keepNext w:val="0"/>
        <w:rPr>
          <w:lang w:eastAsia="ko-KR"/>
        </w:rPr>
      </w:pPr>
      <w:bookmarkStart w:id="7" w:name="_Toc287363899"/>
      <w:bookmarkStart w:id="8" w:name="_Toc317198626"/>
      <w:r w:rsidRPr="003F17AE">
        <w:t>Figure </w:t>
      </w:r>
      <w:r w:rsidRPr="003F17AE">
        <w:fldChar w:fldCharType="begin" w:fldLock="1"/>
      </w:r>
      <w:r w:rsidRPr="003F17AE">
        <w:instrText xml:space="preserve"> STYLEREF 1 \s </w:instrText>
      </w:r>
      <w:r w:rsidRPr="003F17AE">
        <w:fldChar w:fldCharType="separate"/>
      </w:r>
      <w:r w:rsidRPr="003F17AE">
        <w:rPr>
          <w:noProof/>
        </w:rPr>
        <w:t>8</w:t>
      </w:r>
      <w:r w:rsidRPr="003F17AE">
        <w:fldChar w:fldCharType="end"/>
      </w:r>
      <w:r w:rsidRPr="003F17AE">
        <w:noBreakHyphen/>
      </w:r>
      <w:r w:rsidRPr="003F17AE">
        <w:fldChar w:fldCharType="begin" w:fldLock="1"/>
      </w:r>
      <w:r w:rsidRPr="003F17AE">
        <w:instrText xml:space="preserve"> SEQ Figure \* ARABIC \s 1 </w:instrText>
      </w:r>
      <w:r w:rsidRPr="003F17AE">
        <w:fldChar w:fldCharType="separate"/>
      </w:r>
      <w:r w:rsidRPr="003F17AE">
        <w:rPr>
          <w:noProof/>
        </w:rPr>
        <w:t>3</w:t>
      </w:r>
      <w:r w:rsidRPr="003F17AE">
        <w:fldChar w:fldCharType="end"/>
      </w:r>
      <w:r w:rsidRPr="003F17AE">
        <w:t xml:space="preserve"> – </w:t>
      </w:r>
      <w:r w:rsidRPr="003F17AE">
        <w:rPr>
          <w:lang w:eastAsia="ko-KR"/>
        </w:rPr>
        <w:t>Spatial motion vector neighbours</w:t>
      </w:r>
      <w:bookmarkEnd w:id="7"/>
      <w:bookmarkEnd w:id="8"/>
    </w:p>
    <w:p w:rsidR="009A33B3" w:rsidRDefault="009A33B3" w:rsidP="009D1BAA">
      <w:pPr>
        <w:rPr>
          <w:lang w:eastAsia="ko-KR"/>
        </w:rPr>
      </w:pPr>
    </w:p>
    <w:p w:rsidR="009A33B3" w:rsidRPr="003F17AE" w:rsidRDefault="009A33B3" w:rsidP="009A33B3">
      <w:pPr>
        <w:rPr>
          <w:lang w:eastAsia="ko-KR"/>
        </w:rPr>
      </w:pPr>
      <w:r w:rsidRPr="003F17AE">
        <w:rPr>
          <w:lang w:eastAsia="ko-KR"/>
        </w:rPr>
        <w:t xml:space="preserve">The variable </w:t>
      </w:r>
      <w:proofErr w:type="spellStart"/>
      <w:r w:rsidRPr="003F17AE">
        <w:rPr>
          <w:lang w:eastAsia="ko-KR"/>
        </w:rPr>
        <w:t>isScaledFlagLX</w:t>
      </w:r>
      <w:proofErr w:type="spellEnd"/>
      <w:r w:rsidRPr="003F17AE">
        <w:rPr>
          <w:lang w:eastAsia="ko-KR"/>
        </w:rPr>
        <w:t xml:space="preserve"> with X being 0 or 1 is set equal to 0.</w:t>
      </w:r>
    </w:p>
    <w:p w:rsidR="009A33B3" w:rsidRPr="003F17AE" w:rsidRDefault="009A33B3" w:rsidP="009A33B3">
      <w:pPr>
        <w:rPr>
          <w:lang w:eastAsia="ko-KR"/>
        </w:rPr>
      </w:pPr>
      <w:r w:rsidRPr="003F17AE">
        <w:rPr>
          <w:lang w:eastAsia="ko-KR"/>
        </w:rPr>
        <w:t xml:space="preserve">The motion vector </w:t>
      </w:r>
      <w:proofErr w:type="spellStart"/>
      <w:r w:rsidRPr="003F17AE">
        <w:rPr>
          <w:lang w:eastAsia="ko-KR"/>
        </w:rPr>
        <w:t>mvLXA</w:t>
      </w:r>
      <w:proofErr w:type="spellEnd"/>
      <w:r w:rsidRPr="003F17AE">
        <w:rPr>
          <w:lang w:eastAsia="ko-KR"/>
        </w:rPr>
        <w:t xml:space="preserve"> and the availability flag </w:t>
      </w:r>
      <w:proofErr w:type="spellStart"/>
      <w:r w:rsidRPr="003F17AE">
        <w:rPr>
          <w:lang w:eastAsia="ko-KR"/>
        </w:rPr>
        <w:t>availableFlagLXA</w:t>
      </w:r>
      <w:proofErr w:type="spellEnd"/>
      <w:r w:rsidRPr="003F17AE">
        <w:rPr>
          <w:lang w:eastAsia="ko-KR"/>
        </w:rPr>
        <w:t xml:space="preserve"> are derived in the following ordered steps:</w:t>
      </w:r>
    </w:p>
    <w:p w:rsidR="009A33B3" w:rsidRPr="003F17AE" w:rsidRDefault="009A33B3" w:rsidP="009A33B3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Let a set of two sample locations be (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), with k = 0, 1, specifies sample locations with 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= </w:t>
      </w:r>
      <w:proofErr w:type="spellStart"/>
      <w:r w:rsidRPr="003F17AE">
        <w:rPr>
          <w:lang w:eastAsia="ko-KR"/>
        </w:rPr>
        <w:t>xP</w:t>
      </w:r>
      <w:proofErr w:type="spellEnd"/>
      <w:r w:rsidRPr="003F17AE">
        <w:rPr>
          <w:lang w:eastAsia="ko-KR"/>
        </w:rPr>
        <w:t> − 1, 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= </w:t>
      </w:r>
      <w:proofErr w:type="spellStart"/>
      <w:r w:rsidRPr="003F17AE">
        <w:rPr>
          <w:lang w:eastAsia="ko-KR"/>
        </w:rPr>
        <w:t>yP</w:t>
      </w:r>
      <w:proofErr w:type="spellEnd"/>
      <w:r w:rsidRPr="003F17AE">
        <w:rPr>
          <w:lang w:eastAsia="ko-KR"/>
        </w:rPr>
        <w:t> + </w:t>
      </w:r>
      <w:proofErr w:type="spellStart"/>
      <w:r w:rsidRPr="003F17AE">
        <w:rPr>
          <w:lang w:eastAsia="ko-KR"/>
        </w:rPr>
        <w:t>nPSH</w:t>
      </w:r>
      <w:proofErr w:type="spellEnd"/>
      <w:r w:rsidRPr="003F17AE">
        <w:rPr>
          <w:lang w:eastAsia="ko-KR"/>
        </w:rPr>
        <w:t xml:space="preserve"> and 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- </w:t>
      </w:r>
      <w:proofErr w:type="spellStart"/>
      <w:r w:rsidRPr="003F17AE">
        <w:rPr>
          <w:lang w:eastAsia="ko-KR"/>
        </w:rPr>
        <w:t>MinPuSize</w:t>
      </w:r>
      <w:proofErr w:type="spellEnd"/>
      <w:r w:rsidRPr="003F17AE">
        <w:rPr>
          <w:lang w:eastAsia="ko-KR"/>
        </w:rPr>
        <w:t xml:space="preserve">. The set of sample locations </w:t>
      </w:r>
      <w:proofErr w:type="gramStart"/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proofErr w:type="gram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) represent the sample locations immediately to the left side of the left partition boundary and it’s extended line.</w:t>
      </w:r>
    </w:p>
    <w:p w:rsidR="009A33B3" w:rsidRPr="003F17AE" w:rsidRDefault="009A33B3" w:rsidP="009A33B3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 xml:space="preserve">Let the availability flag </w:t>
      </w:r>
      <w:proofErr w:type="spellStart"/>
      <w:r w:rsidRPr="003F17AE">
        <w:rPr>
          <w:lang w:eastAsia="ko-KR"/>
        </w:rPr>
        <w:t>availableFlagLXA</w:t>
      </w:r>
      <w:proofErr w:type="spellEnd"/>
      <w:r w:rsidRPr="003F17AE">
        <w:rPr>
          <w:lang w:eastAsia="ko-KR"/>
        </w:rPr>
        <w:t xml:space="preserve"> be initially set equal to 0 and the both components of </w:t>
      </w:r>
      <w:proofErr w:type="spellStart"/>
      <w:r w:rsidRPr="003F17AE">
        <w:rPr>
          <w:lang w:eastAsia="ko-KR"/>
        </w:rPr>
        <w:t>mvLXA</w:t>
      </w:r>
      <w:proofErr w:type="spellEnd"/>
      <w:r w:rsidRPr="003F17AE">
        <w:rPr>
          <w:lang w:eastAsia="ko-KR"/>
        </w:rPr>
        <w:t xml:space="preserve"> are set equal to 0.</w:t>
      </w:r>
    </w:p>
    <w:p w:rsidR="009A33B3" w:rsidRPr="003F17AE" w:rsidRDefault="009A33B3" w:rsidP="009A33B3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rPr>
          <w:lang w:eastAsia="ko-KR"/>
        </w:rPr>
        <w:t>When one or more of the following conditions are true</w:t>
      </w:r>
      <w:r w:rsidRPr="003F17AE">
        <w:rPr>
          <w:lang w:eastAsia="ko-KR"/>
        </w:rPr>
        <w:t xml:space="preserve">, the variable </w:t>
      </w:r>
      <w:proofErr w:type="spellStart"/>
      <w:r w:rsidRPr="003F17AE">
        <w:rPr>
          <w:lang w:eastAsia="ko-KR"/>
        </w:rPr>
        <w:t>isScaledFlagLX</w:t>
      </w:r>
      <w:proofErr w:type="spellEnd"/>
      <w:r w:rsidRPr="003F17AE">
        <w:rPr>
          <w:lang w:eastAsia="ko-KR"/>
        </w:rPr>
        <w:t xml:space="preserve"> is set equal to 1.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proofErr w:type="gramStart"/>
      <w:r w:rsidRPr="003F17AE">
        <w:rPr>
          <w:lang w:eastAsia="ko-KR"/>
        </w:rPr>
        <w:t>the</w:t>
      </w:r>
      <w:proofErr w:type="gramEnd"/>
      <w:r w:rsidRPr="003F17AE">
        <w:rPr>
          <w:lang w:eastAsia="ko-KR"/>
        </w:rPr>
        <w:t xml:space="preserve"> prediction unit covering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xA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 xml:space="preserve"> ) is available [Ed. (BB): Rewrite it using </w:t>
      </w:r>
      <w:proofErr w:type="spellStart"/>
      <w:r w:rsidRPr="003F17AE">
        <w:rPr>
          <w:lang w:eastAsia="ko-KR"/>
        </w:rPr>
        <w:t>MinCbAddrZS</w:t>
      </w:r>
      <w:proofErr w:type="spellEnd"/>
      <w:r w:rsidRPr="003F17AE">
        <w:rPr>
          <w:lang w:eastAsia="ko-KR"/>
        </w:rPr>
        <w:t xml:space="preserve">[ ][ ] and the </w:t>
      </w:r>
      <w:proofErr w:type="spellStart"/>
      <w:r w:rsidRPr="003F17AE">
        <w:rPr>
          <w:lang w:eastAsia="ko-KR"/>
        </w:rPr>
        <w:t>availibility</w:t>
      </w:r>
      <w:proofErr w:type="spellEnd"/>
      <w:r w:rsidRPr="003F17AE">
        <w:rPr>
          <w:lang w:eastAsia="ko-KR"/>
        </w:rPr>
        <w:t xml:space="preserve"> process for minimum coding blocks ] and </w:t>
      </w:r>
      <w:proofErr w:type="spellStart"/>
      <w:r w:rsidRPr="003F17AE">
        <w:rPr>
          <w:lang w:eastAsia="ko-KR"/>
        </w:rPr>
        <w:t>PredMode</w:t>
      </w:r>
      <w:proofErr w:type="spellEnd"/>
      <w:r w:rsidRPr="003F17AE">
        <w:rPr>
          <w:lang w:eastAsia="ko-KR"/>
        </w:rPr>
        <w:t xml:space="preserve"> is not MODE_INTRA.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proofErr w:type="gramStart"/>
      <w:r w:rsidRPr="003F17AE">
        <w:rPr>
          <w:lang w:eastAsia="ko-KR"/>
        </w:rPr>
        <w:t>the</w:t>
      </w:r>
      <w:proofErr w:type="gramEnd"/>
      <w:r w:rsidRPr="003F17AE">
        <w:rPr>
          <w:lang w:eastAsia="ko-KR"/>
        </w:rPr>
        <w:t xml:space="preserve"> prediction unit covering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xA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 xml:space="preserve"> ) is available [Ed. (BB): Rewrite it using </w:t>
      </w:r>
      <w:proofErr w:type="spellStart"/>
      <w:r w:rsidRPr="003F17AE">
        <w:rPr>
          <w:lang w:eastAsia="ko-KR"/>
        </w:rPr>
        <w:t>MinCbAddrZS</w:t>
      </w:r>
      <w:proofErr w:type="spellEnd"/>
      <w:r w:rsidRPr="003F17AE">
        <w:rPr>
          <w:lang w:eastAsia="ko-KR"/>
        </w:rPr>
        <w:t xml:space="preserve">[ ][ ] and the </w:t>
      </w:r>
      <w:proofErr w:type="spellStart"/>
      <w:r w:rsidRPr="003F17AE">
        <w:rPr>
          <w:lang w:eastAsia="ko-KR"/>
        </w:rPr>
        <w:t>availibility</w:t>
      </w:r>
      <w:proofErr w:type="spellEnd"/>
      <w:r w:rsidRPr="003F17AE">
        <w:rPr>
          <w:lang w:eastAsia="ko-KR"/>
        </w:rPr>
        <w:t xml:space="preserve"> process for minimum coding blocks ] and </w:t>
      </w:r>
      <w:proofErr w:type="spellStart"/>
      <w:r w:rsidRPr="003F17AE">
        <w:rPr>
          <w:lang w:eastAsia="ko-KR"/>
        </w:rPr>
        <w:t>PredMode</w:t>
      </w:r>
      <w:proofErr w:type="spellEnd"/>
      <w:r w:rsidRPr="003F17AE">
        <w:rPr>
          <w:lang w:eastAsia="ko-KR"/>
        </w:rPr>
        <w:t xml:space="preserve"> is not MODE_INTRA.</w:t>
      </w:r>
    </w:p>
    <w:p w:rsidR="009A33B3" w:rsidRPr="003F17AE" w:rsidRDefault="009A33B3" w:rsidP="009A33B3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For (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) from ( xA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) to ( xA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) where 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− </w:t>
      </w:r>
      <w:proofErr w:type="spellStart"/>
      <w:r w:rsidRPr="003F17AE">
        <w:rPr>
          <w:lang w:eastAsia="ko-KR"/>
        </w:rPr>
        <w:t>MinPuSize</w:t>
      </w:r>
      <w:proofErr w:type="spellEnd"/>
      <w:r w:rsidRPr="003F17AE">
        <w:rPr>
          <w:lang w:eastAsia="ko-KR"/>
        </w:rPr>
        <w:t xml:space="preserve">, the following applies repeatedly until </w:t>
      </w:r>
      <w:proofErr w:type="spellStart"/>
      <w:r w:rsidRPr="003F17AE">
        <w:rPr>
          <w:lang w:eastAsia="ko-KR"/>
        </w:rPr>
        <w:t>availableFlagLXA</w:t>
      </w:r>
      <w:proofErr w:type="spellEnd"/>
      <w:r w:rsidRPr="003F17AE">
        <w:rPr>
          <w:lang w:eastAsia="ko-KR"/>
        </w:rPr>
        <w:t xml:space="preserve"> is equal to 1: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 xml:space="preserve">If the prediction unit covering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,</w:t>
      </w:r>
      <w:r w:rsidRPr="003F17AE">
        <w:rPr>
          <w:b/>
          <w:lang w:eastAsia="ko-KR"/>
        </w:rPr>
        <w:t>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) is available [Ed. (BB): Rewrite it using </w:t>
      </w:r>
      <w:proofErr w:type="spellStart"/>
      <w:r w:rsidRPr="003F17AE">
        <w:rPr>
          <w:lang w:eastAsia="ko-KR"/>
        </w:rPr>
        <w:t>MinCbAddrZS</w:t>
      </w:r>
      <w:proofErr w:type="spellEnd"/>
      <w:r w:rsidRPr="003F17AE">
        <w:rPr>
          <w:lang w:eastAsia="ko-KR"/>
        </w:rPr>
        <w:t xml:space="preserve">[ ][ ] and the </w:t>
      </w:r>
      <w:proofErr w:type="spellStart"/>
      <w:r w:rsidRPr="003F17AE">
        <w:rPr>
          <w:lang w:eastAsia="ko-KR"/>
        </w:rPr>
        <w:t>availibility</w:t>
      </w:r>
      <w:proofErr w:type="spellEnd"/>
      <w:r w:rsidRPr="003F17AE">
        <w:rPr>
          <w:lang w:eastAsia="ko-KR"/>
        </w:rPr>
        <w:t xml:space="preserve"> process for minimum coding blocks ], </w:t>
      </w:r>
      <w:proofErr w:type="spellStart"/>
      <w:r w:rsidRPr="003F17AE">
        <w:rPr>
          <w:lang w:eastAsia="ko-KR"/>
        </w:rPr>
        <w:t>PredMode</w:t>
      </w:r>
      <w:proofErr w:type="spellEnd"/>
      <w:r w:rsidRPr="003F17AE">
        <w:rPr>
          <w:lang w:eastAsia="ko-KR"/>
        </w:rPr>
        <w:t xml:space="preserve"> is not MODE_INTRA, </w:t>
      </w:r>
      <w:proofErr w:type="spellStart"/>
      <w:r w:rsidRPr="003F17AE">
        <w:rPr>
          <w:lang w:eastAsia="ko-KR"/>
        </w:rPr>
        <w:t>predFlagLX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 is equal to 1 and the reference index 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 is equal to the reference index of the current prediction unit 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availableFlagLXA</w:t>
      </w:r>
      <w:proofErr w:type="spellEnd"/>
      <w:r w:rsidRPr="003F17AE">
        <w:rPr>
          <w:lang w:eastAsia="ko-KR"/>
        </w:rPr>
        <w:t xml:space="preserve"> is set equal to 1 and the motion vector </w:t>
      </w:r>
      <w:proofErr w:type="spellStart"/>
      <w:r w:rsidRPr="003F17AE">
        <w:rPr>
          <w:lang w:eastAsia="ko-KR"/>
        </w:rPr>
        <w:t>mvLXA</w:t>
      </w:r>
      <w:proofErr w:type="spellEnd"/>
      <w:r w:rsidRPr="003F17AE">
        <w:rPr>
          <w:lang w:eastAsia="ko-KR"/>
        </w:rPr>
        <w:t xml:space="preserve"> is set equal to the motion vector </w:t>
      </w:r>
      <w:proofErr w:type="spellStart"/>
      <w:r w:rsidRPr="003F17AE">
        <w:rPr>
          <w:lang w:eastAsia="ko-KR"/>
        </w:rPr>
        <w:t>mvLX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], </w:t>
      </w:r>
      <w:proofErr w:type="spellStart"/>
      <w:r w:rsidRPr="003F17AE">
        <w:rPr>
          <w:lang w:eastAsia="ko-KR"/>
        </w:rPr>
        <w:t>refIdxA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 and </w:t>
      </w:r>
      <w:proofErr w:type="spellStart"/>
      <w:r w:rsidRPr="003F17AE">
        <w:rPr>
          <w:lang w:eastAsia="ko-KR"/>
        </w:rPr>
        <w:t>ListA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L</w:t>
      </w:r>
      <w:r>
        <w:rPr>
          <w:lang w:eastAsia="ko-KR"/>
        </w:rPr>
        <w:t>ist</w:t>
      </w:r>
      <w:r w:rsidRPr="003F17AE">
        <w:rPr>
          <w:lang w:eastAsia="ko-KR"/>
        </w:rPr>
        <w:t>X</w:t>
      </w:r>
      <w:proofErr w:type="spellEnd"/>
      <w:r w:rsidRPr="003F17AE">
        <w:rPr>
          <w:lang w:eastAsia="ko-KR"/>
        </w:rPr>
        <w:t>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>
        <w:rPr>
          <w:lang w:eastAsia="ko-KR"/>
        </w:rPr>
        <w:lastRenderedPageBreak/>
        <w:t>Otherwise, if</w:t>
      </w:r>
      <w:r w:rsidRPr="003F17AE">
        <w:rPr>
          <w:lang w:eastAsia="ko-KR"/>
        </w:rPr>
        <w:t xml:space="preserve"> the prediction unit covering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xAk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yAk</w:t>
      </w:r>
      <w:proofErr w:type="spellEnd"/>
      <w:r w:rsidRPr="003F17AE">
        <w:rPr>
          <w:lang w:eastAsia="ko-KR"/>
        </w:rPr>
        <w:t xml:space="preserve"> ) is available [Ed. (BB): Rewrite it using </w:t>
      </w:r>
      <w:proofErr w:type="spellStart"/>
      <w:r w:rsidRPr="003F17AE">
        <w:rPr>
          <w:lang w:eastAsia="ko-KR"/>
        </w:rPr>
        <w:t>MinCbAddrZS</w:t>
      </w:r>
      <w:proofErr w:type="spellEnd"/>
      <w:r w:rsidRPr="003F17AE">
        <w:rPr>
          <w:lang w:eastAsia="ko-KR"/>
        </w:rPr>
        <w:t xml:space="preserve">[ ][ ] and the </w:t>
      </w:r>
      <w:proofErr w:type="spellStart"/>
      <w:r w:rsidRPr="003F17AE">
        <w:rPr>
          <w:lang w:eastAsia="ko-KR"/>
        </w:rPr>
        <w:t>availibility</w:t>
      </w:r>
      <w:proofErr w:type="spellEnd"/>
      <w:r w:rsidRPr="003F17AE">
        <w:rPr>
          <w:lang w:eastAsia="ko-KR"/>
        </w:rPr>
        <w:t xml:space="preserve"> process for minimum coding blocks ], </w:t>
      </w:r>
      <w:proofErr w:type="spellStart"/>
      <w:r w:rsidRPr="003F17AE">
        <w:rPr>
          <w:lang w:eastAsia="ko-KR"/>
        </w:rPr>
        <w:t>PredMode</w:t>
      </w:r>
      <w:proofErr w:type="spellEnd"/>
      <w:r w:rsidRPr="003F17AE">
        <w:rPr>
          <w:lang w:eastAsia="ko-KR"/>
        </w:rPr>
        <w:t xml:space="preserve"> is not MODE_INTRA, </w:t>
      </w:r>
      <w:proofErr w:type="spellStart"/>
      <w:r w:rsidRPr="003F17AE">
        <w:rPr>
          <w:lang w:eastAsia="ko-KR"/>
        </w:rPr>
        <w:t>predFlagLY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 (with Y = !X) is equal to 1 and </w:t>
      </w:r>
      <w:proofErr w:type="spellStart"/>
      <w:r w:rsidRPr="003F17AE">
        <w:rPr>
          <w:lang w:eastAsia="ko-KR"/>
        </w:rPr>
        <w:t>PicOrderCnt</w:t>
      </w:r>
      <w:proofErr w:type="spellEnd"/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RefPicListY</w:t>
      </w:r>
      <w:proofErr w:type="spellEnd"/>
      <w:r>
        <w:rPr>
          <w:lang w:eastAsia="ko-KR"/>
        </w:rPr>
        <w:t>[</w:t>
      </w:r>
      <w:r w:rsidRPr="003F17AE">
        <w:rPr>
          <w:lang w:eastAsia="ko-KR"/>
        </w:rPr>
        <w:t> </w:t>
      </w:r>
      <w:proofErr w:type="spellStart"/>
      <w:r w:rsidRPr="003F17AE">
        <w:rPr>
          <w:lang w:eastAsia="ko-KR"/>
        </w:rPr>
        <w:t>refIdxLY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 </w:t>
      </w:r>
      <w:r>
        <w:rPr>
          <w:lang w:eastAsia="ko-KR"/>
        </w:rPr>
        <w:t>]</w:t>
      </w:r>
      <w:r w:rsidRPr="003F17AE">
        <w:rPr>
          <w:lang w:eastAsia="ko-KR"/>
        </w:rPr>
        <w:t xml:space="preserve"> ) is equal to </w:t>
      </w:r>
      <w:proofErr w:type="spellStart"/>
      <w:r w:rsidRPr="003F17AE">
        <w:rPr>
          <w:lang w:eastAsia="ko-KR"/>
        </w:rPr>
        <w:t>PicOrderCnt</w:t>
      </w:r>
      <w:proofErr w:type="spellEnd"/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RefPicListX</w:t>
      </w:r>
      <w:proofErr w:type="spellEnd"/>
      <w:r>
        <w:rPr>
          <w:lang w:eastAsia="ko-KR"/>
        </w:rPr>
        <w:t>[</w:t>
      </w:r>
      <w:r w:rsidRPr="003F17AE">
        <w:rPr>
          <w:lang w:eastAsia="ko-KR"/>
        </w:rPr>
        <w:t> 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> </w:t>
      </w:r>
      <w:r>
        <w:rPr>
          <w:lang w:eastAsia="ko-KR"/>
        </w:rPr>
        <w:t>]</w:t>
      </w:r>
      <w:r w:rsidRPr="003F17AE">
        <w:rPr>
          <w:lang w:eastAsia="ko-KR"/>
        </w:rPr>
        <w:t xml:space="preserve"> ), </w:t>
      </w:r>
      <w:proofErr w:type="spellStart"/>
      <w:r w:rsidRPr="003F17AE">
        <w:rPr>
          <w:lang w:eastAsia="ko-KR"/>
        </w:rPr>
        <w:t>availableFlagLXA</w:t>
      </w:r>
      <w:proofErr w:type="spellEnd"/>
      <w:r w:rsidRPr="003F17AE">
        <w:rPr>
          <w:lang w:eastAsia="ko-KR"/>
        </w:rPr>
        <w:t xml:space="preserve"> is set equal to 1, the motion vector </w:t>
      </w:r>
      <w:proofErr w:type="spellStart"/>
      <w:r w:rsidRPr="003F17AE">
        <w:rPr>
          <w:lang w:eastAsia="ko-KR"/>
        </w:rPr>
        <w:t>mvLXA</w:t>
      </w:r>
      <w:proofErr w:type="spellEnd"/>
      <w:r w:rsidRPr="003F17AE">
        <w:rPr>
          <w:lang w:eastAsia="ko-KR"/>
        </w:rPr>
        <w:t xml:space="preserve"> is set equal to the motion vector </w:t>
      </w:r>
      <w:proofErr w:type="spellStart"/>
      <w:r w:rsidRPr="003F17AE">
        <w:rPr>
          <w:lang w:eastAsia="ko-KR"/>
        </w:rPr>
        <w:t>mvLY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], </w:t>
      </w:r>
      <w:proofErr w:type="spellStart"/>
      <w:r w:rsidRPr="003F17AE">
        <w:rPr>
          <w:lang w:eastAsia="ko-KR"/>
        </w:rPr>
        <w:t>refIdxA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refIdxLY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 ,  </w:t>
      </w:r>
      <w:proofErr w:type="spellStart"/>
      <w:r w:rsidRPr="003F17AE">
        <w:rPr>
          <w:lang w:eastAsia="ko-KR"/>
        </w:rPr>
        <w:t>ListA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L</w:t>
      </w:r>
      <w:r>
        <w:rPr>
          <w:lang w:eastAsia="ko-KR"/>
        </w:rPr>
        <w:t>ist</w:t>
      </w:r>
      <w:r w:rsidRPr="003F17AE">
        <w:rPr>
          <w:lang w:eastAsia="ko-KR"/>
        </w:rPr>
        <w:t>Y</w:t>
      </w:r>
      <w:proofErr w:type="spellEnd"/>
      <w:r w:rsidRPr="003F17AE">
        <w:rPr>
          <w:lang w:eastAsia="ko-KR"/>
        </w:rPr>
        <w:t xml:space="preserve"> and </w:t>
      </w:r>
      <w:proofErr w:type="spellStart"/>
      <w:r w:rsidRPr="003F17AE">
        <w:rPr>
          <w:lang w:eastAsia="ko-KR"/>
        </w:rPr>
        <w:t>mvLXA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mvLXA</w:t>
      </w:r>
      <w:proofErr w:type="spellEnd"/>
      <w:r w:rsidRPr="003F17AE">
        <w:rPr>
          <w:lang w:eastAsia="ko-KR"/>
        </w:rPr>
        <w:t>.</w:t>
      </w:r>
    </w:p>
    <w:p w:rsidR="009A33B3" w:rsidRPr="003F17AE" w:rsidRDefault="009A33B3" w:rsidP="009A33B3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 xml:space="preserve">When </w:t>
      </w:r>
      <w:proofErr w:type="spellStart"/>
      <w:r w:rsidRPr="003F17AE">
        <w:rPr>
          <w:lang w:eastAsia="ko-KR"/>
        </w:rPr>
        <w:t>availableFlagLXA</w:t>
      </w:r>
      <w:proofErr w:type="spellEnd"/>
      <w:r w:rsidRPr="003F17AE">
        <w:rPr>
          <w:lang w:eastAsia="ko-KR"/>
        </w:rPr>
        <w:t xml:space="preserve"> is equal to 0, for (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) from ( xA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) to ( xA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, 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) where yA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yA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- </w:t>
      </w:r>
      <w:proofErr w:type="spellStart"/>
      <w:r w:rsidRPr="003F17AE">
        <w:rPr>
          <w:lang w:eastAsia="ko-KR"/>
        </w:rPr>
        <w:t>MinPuSize</w:t>
      </w:r>
      <w:proofErr w:type="spellEnd"/>
      <w:r w:rsidRPr="003F17AE">
        <w:rPr>
          <w:lang w:eastAsia="ko-KR"/>
        </w:rPr>
        <w:t xml:space="preserve">, the following applies repeatedly until </w:t>
      </w:r>
      <w:proofErr w:type="spellStart"/>
      <w:r w:rsidRPr="003F17AE">
        <w:rPr>
          <w:lang w:eastAsia="ko-KR"/>
        </w:rPr>
        <w:t>availableFlagLXA</w:t>
      </w:r>
      <w:proofErr w:type="spellEnd"/>
      <w:r w:rsidRPr="003F17AE">
        <w:rPr>
          <w:lang w:eastAsia="ko-KR"/>
        </w:rPr>
        <w:t xml:space="preserve"> is equal to 1: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 xml:space="preserve">If the prediction unit covering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) is available [Ed. (BB): Rewrite it using </w:t>
      </w:r>
      <w:proofErr w:type="spellStart"/>
      <w:r w:rsidRPr="003F17AE">
        <w:rPr>
          <w:lang w:eastAsia="ko-KR"/>
        </w:rPr>
        <w:t>MinCbAddrZS</w:t>
      </w:r>
      <w:proofErr w:type="spellEnd"/>
      <w:r w:rsidRPr="003F17AE">
        <w:rPr>
          <w:lang w:eastAsia="ko-KR"/>
        </w:rPr>
        <w:t xml:space="preserve">[ ][ ] and the </w:t>
      </w:r>
      <w:proofErr w:type="spellStart"/>
      <w:r w:rsidRPr="003F17AE">
        <w:rPr>
          <w:lang w:eastAsia="ko-KR"/>
        </w:rPr>
        <w:t>availibility</w:t>
      </w:r>
      <w:proofErr w:type="spellEnd"/>
      <w:r w:rsidRPr="003F17AE">
        <w:rPr>
          <w:lang w:eastAsia="ko-KR"/>
        </w:rPr>
        <w:t xml:space="preserve"> process for minimum coding blocks ], </w:t>
      </w:r>
      <w:proofErr w:type="spellStart"/>
      <w:r w:rsidRPr="003F17AE">
        <w:rPr>
          <w:lang w:eastAsia="ko-KR"/>
        </w:rPr>
        <w:t>PredMode</w:t>
      </w:r>
      <w:proofErr w:type="spellEnd"/>
      <w:r w:rsidRPr="003F17AE">
        <w:rPr>
          <w:lang w:eastAsia="ko-KR"/>
        </w:rPr>
        <w:t xml:space="preserve"> is not MODE_INTRA, </w:t>
      </w:r>
      <w:proofErr w:type="spellStart"/>
      <w:r w:rsidRPr="003F17AE">
        <w:rPr>
          <w:lang w:eastAsia="ko-KR"/>
        </w:rPr>
        <w:t>predFlagLX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 is equal to 1, </w:t>
      </w:r>
      <w:r>
        <w:rPr>
          <w:highlight w:val="cyan"/>
          <w:lang w:eastAsia="ko-KR"/>
        </w:rPr>
        <w:t xml:space="preserve">and </w:t>
      </w:r>
      <w:proofErr w:type="spellStart"/>
      <w:r>
        <w:rPr>
          <w:highlight w:val="cyan"/>
          <w:lang w:eastAsia="ko-KR"/>
        </w:rPr>
        <w:t>RefPicList</w:t>
      </w:r>
      <w:r w:rsidRPr="00561FAB">
        <w:rPr>
          <w:highlight w:val="cyan"/>
          <w:lang w:eastAsia="ko-KR"/>
        </w:rPr>
        <w:t>X</w:t>
      </w:r>
      <w:proofErr w:type="spellEnd"/>
      <w:r w:rsidR="005E02D9">
        <w:rPr>
          <w:highlight w:val="cyan"/>
          <w:lang w:eastAsia="ko-KR"/>
        </w:rPr>
        <w:t>[</w:t>
      </w:r>
      <w:r w:rsidRPr="00561FAB">
        <w:rPr>
          <w:highlight w:val="cyan"/>
          <w:lang w:eastAsia="ko-KR"/>
        </w:rPr>
        <w:t> </w:t>
      </w:r>
      <w:proofErr w:type="spellStart"/>
      <w:r w:rsidRPr="00561FAB">
        <w:rPr>
          <w:highlight w:val="cyan"/>
          <w:lang w:eastAsia="ko-KR"/>
        </w:rPr>
        <w:t>refIdxLX</w:t>
      </w:r>
      <w:proofErr w:type="spellEnd"/>
      <w:r w:rsidRPr="00561FAB">
        <w:rPr>
          <w:highlight w:val="cyan"/>
          <w:lang w:eastAsia="ko-KR"/>
        </w:rPr>
        <w:t> </w:t>
      </w:r>
      <w:r w:rsidR="00BB1ED3">
        <w:rPr>
          <w:highlight w:val="cyan"/>
          <w:lang w:eastAsia="ko-KR"/>
        </w:rPr>
        <w:t>]</w:t>
      </w:r>
      <w:r>
        <w:rPr>
          <w:highlight w:val="cyan"/>
          <w:lang w:eastAsia="ko-KR"/>
        </w:rPr>
        <w:t xml:space="preserve"> </w:t>
      </w:r>
      <w:r w:rsidRPr="00561FAB">
        <w:rPr>
          <w:highlight w:val="cyan"/>
          <w:lang w:eastAsia="ko-KR"/>
        </w:rPr>
        <w:t xml:space="preserve">and </w:t>
      </w:r>
      <w:proofErr w:type="spellStart"/>
      <w:r w:rsidRPr="00561FAB">
        <w:rPr>
          <w:highlight w:val="cyan"/>
          <w:lang w:eastAsia="ko-KR"/>
        </w:rPr>
        <w:t>RefPicList</w:t>
      </w:r>
      <w:r>
        <w:rPr>
          <w:highlight w:val="cyan"/>
          <w:lang w:eastAsia="ko-KR"/>
        </w:rPr>
        <w:t>X</w:t>
      </w:r>
      <w:proofErr w:type="spellEnd"/>
      <w:r w:rsidR="005E02D9">
        <w:rPr>
          <w:highlight w:val="cyan"/>
          <w:lang w:eastAsia="ko-KR"/>
        </w:rPr>
        <w:t>[</w:t>
      </w:r>
      <w:r w:rsidR="005E02D9" w:rsidRPr="00561FAB">
        <w:rPr>
          <w:highlight w:val="cyan"/>
          <w:lang w:eastAsia="ko-KR"/>
        </w:rPr>
        <w:t> </w:t>
      </w:r>
      <w:proofErr w:type="spellStart"/>
      <w:r w:rsidRPr="00561FAB">
        <w:rPr>
          <w:highlight w:val="cyan"/>
          <w:lang w:eastAsia="ko-KR"/>
        </w:rPr>
        <w:t>refIdxLX</w:t>
      </w:r>
      <w:proofErr w:type="spellEnd"/>
      <w:r w:rsidRPr="00561FAB">
        <w:rPr>
          <w:highlight w:val="cyan"/>
          <w:lang w:eastAsia="ko-KR"/>
        </w:rPr>
        <w:t>[ </w:t>
      </w:r>
      <w:proofErr w:type="spellStart"/>
      <w:r w:rsidRPr="00561FAB">
        <w:rPr>
          <w:highlight w:val="cyan"/>
          <w:lang w:eastAsia="ko-KR"/>
        </w:rPr>
        <w:t>xA</w:t>
      </w:r>
      <w:r w:rsidRPr="00561FAB">
        <w:rPr>
          <w:highlight w:val="cyan"/>
          <w:vertAlign w:val="subscript"/>
          <w:lang w:eastAsia="ko-KR"/>
        </w:rPr>
        <w:t>k</w:t>
      </w:r>
      <w:proofErr w:type="spellEnd"/>
      <w:r w:rsidRPr="00561FAB">
        <w:rPr>
          <w:highlight w:val="cyan"/>
          <w:lang w:eastAsia="ko-KR"/>
        </w:rPr>
        <w:t> ][ </w:t>
      </w:r>
      <w:proofErr w:type="spellStart"/>
      <w:r w:rsidRPr="00561FAB">
        <w:rPr>
          <w:highlight w:val="cyan"/>
          <w:lang w:eastAsia="ko-KR"/>
        </w:rPr>
        <w:t>yA</w:t>
      </w:r>
      <w:r w:rsidRPr="00561FAB">
        <w:rPr>
          <w:highlight w:val="cyan"/>
          <w:vertAlign w:val="subscript"/>
          <w:lang w:eastAsia="ko-KR"/>
        </w:rPr>
        <w:t>k</w:t>
      </w:r>
      <w:proofErr w:type="spellEnd"/>
      <w:r w:rsidRPr="00561FAB">
        <w:rPr>
          <w:highlight w:val="cyan"/>
          <w:lang w:eastAsia="ko-KR"/>
        </w:rPr>
        <w:t> ] </w:t>
      </w:r>
      <w:r w:rsidR="005E02D9">
        <w:rPr>
          <w:highlight w:val="cyan"/>
          <w:lang w:eastAsia="ko-KR"/>
        </w:rPr>
        <w:t>]</w:t>
      </w:r>
      <w:r w:rsidR="005E02D9" w:rsidRPr="00561FAB">
        <w:rPr>
          <w:highlight w:val="cyan"/>
          <w:lang w:eastAsia="ko-KR"/>
        </w:rPr>
        <w:t xml:space="preserve"> </w:t>
      </w:r>
      <w:r w:rsidRPr="00561FAB">
        <w:rPr>
          <w:highlight w:val="cyan"/>
          <w:lang w:eastAsia="ko-KR"/>
        </w:rPr>
        <w:t xml:space="preserve">are both long-term </w:t>
      </w:r>
      <w:r>
        <w:rPr>
          <w:highlight w:val="cyan"/>
          <w:lang w:eastAsia="ko-KR"/>
        </w:rPr>
        <w:t xml:space="preserve">reference </w:t>
      </w:r>
      <w:r w:rsidRPr="00561FAB">
        <w:rPr>
          <w:highlight w:val="cyan"/>
          <w:lang w:eastAsia="ko-KR"/>
        </w:rPr>
        <w:t xml:space="preserve">pictures or </w:t>
      </w:r>
      <w:r>
        <w:rPr>
          <w:highlight w:val="cyan"/>
          <w:lang w:eastAsia="ko-KR"/>
        </w:rPr>
        <w:t xml:space="preserve">are </w:t>
      </w:r>
      <w:r w:rsidRPr="00561FAB">
        <w:rPr>
          <w:highlight w:val="cyan"/>
          <w:lang w:eastAsia="ko-KR"/>
        </w:rPr>
        <w:t xml:space="preserve">both short-term </w:t>
      </w:r>
      <w:r>
        <w:rPr>
          <w:highlight w:val="cyan"/>
          <w:lang w:eastAsia="ko-KR"/>
        </w:rPr>
        <w:t xml:space="preserve">reference </w:t>
      </w:r>
      <w:r w:rsidRPr="00561FAB">
        <w:rPr>
          <w:highlight w:val="cyan"/>
          <w:lang w:eastAsia="ko-KR"/>
        </w:rPr>
        <w:t>pictures,</w:t>
      </w:r>
      <w:r>
        <w:rPr>
          <w:lang w:eastAsia="ko-KR"/>
        </w:rPr>
        <w:t xml:space="preserve"> </w:t>
      </w:r>
      <w:proofErr w:type="spellStart"/>
      <w:r w:rsidRPr="003F17AE">
        <w:rPr>
          <w:lang w:eastAsia="ko-KR"/>
        </w:rPr>
        <w:t>availableFlagLXA</w:t>
      </w:r>
      <w:proofErr w:type="spellEnd"/>
      <w:r w:rsidRPr="003F17AE">
        <w:rPr>
          <w:lang w:eastAsia="ko-KR"/>
        </w:rPr>
        <w:t xml:space="preserve"> is set equal to 1, the motion vector </w:t>
      </w:r>
      <w:proofErr w:type="spellStart"/>
      <w:r w:rsidRPr="003F17AE">
        <w:rPr>
          <w:lang w:eastAsia="ko-KR"/>
        </w:rPr>
        <w:t>mvLXA</w:t>
      </w:r>
      <w:proofErr w:type="spellEnd"/>
      <w:r w:rsidRPr="003F17AE">
        <w:rPr>
          <w:lang w:eastAsia="ko-KR"/>
        </w:rPr>
        <w:t xml:space="preserve"> is set equal to the motion vector </w:t>
      </w:r>
      <w:proofErr w:type="spellStart"/>
      <w:r w:rsidRPr="003F17AE">
        <w:rPr>
          <w:lang w:eastAsia="ko-KR"/>
        </w:rPr>
        <w:t>mvLX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], </w:t>
      </w:r>
      <w:proofErr w:type="spellStart"/>
      <w:r w:rsidRPr="003F17AE">
        <w:rPr>
          <w:lang w:eastAsia="ko-KR"/>
        </w:rPr>
        <w:t>refIdxA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], </w:t>
      </w:r>
      <w:proofErr w:type="spellStart"/>
      <w:r w:rsidRPr="003F17AE">
        <w:rPr>
          <w:lang w:eastAsia="ko-KR"/>
        </w:rPr>
        <w:t>ListA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L</w:t>
      </w:r>
      <w:r>
        <w:rPr>
          <w:lang w:eastAsia="ko-KR"/>
        </w:rPr>
        <w:t>ist</w:t>
      </w:r>
      <w:r w:rsidRPr="003F17AE">
        <w:rPr>
          <w:lang w:eastAsia="ko-KR"/>
        </w:rPr>
        <w:t>X</w:t>
      </w:r>
      <w:proofErr w:type="spellEnd"/>
      <w:r w:rsidRPr="003F17AE">
        <w:rPr>
          <w:lang w:eastAsia="ko-KR"/>
        </w:rPr>
        <w:t>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>
        <w:rPr>
          <w:lang w:eastAsia="ko-KR"/>
        </w:rPr>
        <w:t>Otherwise, if</w:t>
      </w:r>
      <w:r w:rsidRPr="003F17AE">
        <w:rPr>
          <w:lang w:eastAsia="ko-KR"/>
        </w:rPr>
        <w:t xml:space="preserve"> the prediction unit covering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) is available [Ed. (BB): Rewrite it using </w:t>
      </w:r>
      <w:proofErr w:type="spellStart"/>
      <w:r w:rsidRPr="003F17AE">
        <w:rPr>
          <w:lang w:eastAsia="ko-KR"/>
        </w:rPr>
        <w:t>MinCbAddrZS</w:t>
      </w:r>
      <w:proofErr w:type="spellEnd"/>
      <w:r w:rsidRPr="003F17AE">
        <w:rPr>
          <w:lang w:eastAsia="ko-KR"/>
        </w:rPr>
        <w:t xml:space="preserve">[ ][ ] and the </w:t>
      </w:r>
      <w:proofErr w:type="spellStart"/>
      <w:r w:rsidRPr="003F17AE">
        <w:rPr>
          <w:lang w:eastAsia="ko-KR"/>
        </w:rPr>
        <w:t>availibility</w:t>
      </w:r>
      <w:proofErr w:type="spellEnd"/>
      <w:r w:rsidRPr="003F17AE">
        <w:rPr>
          <w:lang w:eastAsia="ko-KR"/>
        </w:rPr>
        <w:t xml:space="preserve"> process for minimum coding blocks ], </w:t>
      </w:r>
      <w:proofErr w:type="spellStart"/>
      <w:r w:rsidRPr="003F17AE">
        <w:rPr>
          <w:lang w:eastAsia="ko-KR"/>
        </w:rPr>
        <w:t>PredMode</w:t>
      </w:r>
      <w:proofErr w:type="spellEnd"/>
      <w:r w:rsidRPr="003F17AE">
        <w:rPr>
          <w:lang w:eastAsia="ko-KR"/>
        </w:rPr>
        <w:t xml:space="preserve"> is not MODE_INTRA, </w:t>
      </w:r>
      <w:proofErr w:type="spellStart"/>
      <w:r w:rsidRPr="003F17AE">
        <w:rPr>
          <w:lang w:eastAsia="ko-KR"/>
        </w:rPr>
        <w:t>predFlagLY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 (with Y = !X) is equal to 1, </w:t>
      </w:r>
      <w:r>
        <w:rPr>
          <w:highlight w:val="cyan"/>
          <w:lang w:eastAsia="ko-KR"/>
        </w:rPr>
        <w:t xml:space="preserve">and </w:t>
      </w:r>
      <w:proofErr w:type="spellStart"/>
      <w:r>
        <w:rPr>
          <w:highlight w:val="cyan"/>
          <w:lang w:eastAsia="ko-KR"/>
        </w:rPr>
        <w:t>RefPicList</w:t>
      </w:r>
      <w:r w:rsidRPr="00561FAB">
        <w:rPr>
          <w:highlight w:val="cyan"/>
          <w:lang w:eastAsia="ko-KR"/>
        </w:rPr>
        <w:t>X</w:t>
      </w:r>
      <w:proofErr w:type="spellEnd"/>
      <w:r w:rsidR="005E02D9">
        <w:rPr>
          <w:highlight w:val="cyan"/>
          <w:lang w:eastAsia="ko-KR"/>
        </w:rPr>
        <w:t>[</w:t>
      </w:r>
      <w:r w:rsidRPr="00561FAB">
        <w:rPr>
          <w:highlight w:val="cyan"/>
          <w:lang w:eastAsia="ko-KR"/>
        </w:rPr>
        <w:t> </w:t>
      </w:r>
      <w:proofErr w:type="spellStart"/>
      <w:r w:rsidRPr="00561FAB">
        <w:rPr>
          <w:highlight w:val="cyan"/>
          <w:lang w:eastAsia="ko-KR"/>
        </w:rPr>
        <w:t>refIdxLX</w:t>
      </w:r>
      <w:proofErr w:type="spellEnd"/>
      <w:r w:rsidRPr="00561FAB">
        <w:rPr>
          <w:highlight w:val="cyan"/>
          <w:lang w:eastAsia="ko-KR"/>
        </w:rPr>
        <w:t> </w:t>
      </w:r>
      <w:r w:rsidR="005E02D9">
        <w:rPr>
          <w:highlight w:val="cyan"/>
          <w:lang w:eastAsia="ko-KR"/>
        </w:rPr>
        <w:t xml:space="preserve">] </w:t>
      </w:r>
      <w:r>
        <w:rPr>
          <w:highlight w:val="cyan"/>
          <w:lang w:eastAsia="ko-KR"/>
        </w:rPr>
        <w:t xml:space="preserve">and </w:t>
      </w:r>
      <w:proofErr w:type="spellStart"/>
      <w:r>
        <w:rPr>
          <w:highlight w:val="cyan"/>
          <w:lang w:eastAsia="ko-KR"/>
        </w:rPr>
        <w:t>RefPicList</w:t>
      </w:r>
      <w:r w:rsidRPr="00561FAB">
        <w:rPr>
          <w:highlight w:val="cyan"/>
          <w:lang w:eastAsia="ko-KR"/>
        </w:rPr>
        <w:t>Y</w:t>
      </w:r>
      <w:proofErr w:type="spellEnd"/>
      <w:r w:rsidR="005E02D9">
        <w:rPr>
          <w:highlight w:val="cyan"/>
          <w:lang w:eastAsia="ko-KR"/>
        </w:rPr>
        <w:t>[</w:t>
      </w:r>
      <w:r w:rsidR="005E02D9" w:rsidRPr="00561FAB">
        <w:rPr>
          <w:highlight w:val="cyan"/>
          <w:lang w:eastAsia="ko-KR"/>
        </w:rPr>
        <w:t> </w:t>
      </w:r>
      <w:proofErr w:type="spellStart"/>
      <w:r w:rsidRPr="00561FAB">
        <w:rPr>
          <w:highlight w:val="cyan"/>
          <w:lang w:eastAsia="ko-KR"/>
        </w:rPr>
        <w:t>refIdxLY</w:t>
      </w:r>
      <w:proofErr w:type="spellEnd"/>
      <w:r w:rsidRPr="00561FAB">
        <w:rPr>
          <w:highlight w:val="cyan"/>
          <w:lang w:eastAsia="ko-KR"/>
        </w:rPr>
        <w:t>[ </w:t>
      </w:r>
      <w:proofErr w:type="spellStart"/>
      <w:r w:rsidRPr="00561FAB">
        <w:rPr>
          <w:highlight w:val="cyan"/>
          <w:lang w:eastAsia="ko-KR"/>
        </w:rPr>
        <w:t>xA</w:t>
      </w:r>
      <w:r w:rsidRPr="00561FAB">
        <w:rPr>
          <w:highlight w:val="cyan"/>
          <w:vertAlign w:val="subscript"/>
          <w:lang w:eastAsia="ko-KR"/>
        </w:rPr>
        <w:t>k</w:t>
      </w:r>
      <w:proofErr w:type="spellEnd"/>
      <w:r w:rsidRPr="00561FAB">
        <w:rPr>
          <w:highlight w:val="cyan"/>
          <w:lang w:eastAsia="ko-KR"/>
        </w:rPr>
        <w:t> ][ </w:t>
      </w:r>
      <w:proofErr w:type="spellStart"/>
      <w:r w:rsidRPr="00561FAB">
        <w:rPr>
          <w:highlight w:val="cyan"/>
          <w:lang w:eastAsia="ko-KR"/>
        </w:rPr>
        <w:t>yA</w:t>
      </w:r>
      <w:r w:rsidRPr="00561FAB">
        <w:rPr>
          <w:highlight w:val="cyan"/>
          <w:vertAlign w:val="subscript"/>
          <w:lang w:eastAsia="ko-KR"/>
        </w:rPr>
        <w:t>k</w:t>
      </w:r>
      <w:proofErr w:type="spellEnd"/>
      <w:r w:rsidRPr="00561FAB">
        <w:rPr>
          <w:highlight w:val="cyan"/>
          <w:lang w:eastAsia="ko-KR"/>
        </w:rPr>
        <w:t> ] </w:t>
      </w:r>
      <w:r w:rsidR="005E02D9">
        <w:rPr>
          <w:highlight w:val="cyan"/>
          <w:lang w:eastAsia="ko-KR"/>
        </w:rPr>
        <w:t>]</w:t>
      </w:r>
      <w:r w:rsidR="005E02D9" w:rsidRPr="00561FAB">
        <w:rPr>
          <w:highlight w:val="cyan"/>
          <w:lang w:eastAsia="ko-KR"/>
        </w:rPr>
        <w:t xml:space="preserve"> </w:t>
      </w:r>
      <w:r w:rsidRPr="00561FAB">
        <w:rPr>
          <w:highlight w:val="cyan"/>
          <w:lang w:eastAsia="ko-KR"/>
        </w:rPr>
        <w:t xml:space="preserve">are both long-term </w:t>
      </w:r>
      <w:r>
        <w:rPr>
          <w:highlight w:val="cyan"/>
          <w:lang w:eastAsia="ko-KR"/>
        </w:rPr>
        <w:t xml:space="preserve">reference </w:t>
      </w:r>
      <w:r w:rsidRPr="00561FAB">
        <w:rPr>
          <w:highlight w:val="cyan"/>
          <w:lang w:eastAsia="ko-KR"/>
        </w:rPr>
        <w:t xml:space="preserve">pictures or </w:t>
      </w:r>
      <w:r>
        <w:rPr>
          <w:highlight w:val="cyan"/>
          <w:lang w:eastAsia="ko-KR"/>
        </w:rPr>
        <w:t xml:space="preserve">are </w:t>
      </w:r>
      <w:r w:rsidRPr="00561FAB">
        <w:rPr>
          <w:highlight w:val="cyan"/>
          <w:lang w:eastAsia="ko-KR"/>
        </w:rPr>
        <w:t xml:space="preserve">both short-term </w:t>
      </w:r>
      <w:r>
        <w:rPr>
          <w:highlight w:val="cyan"/>
          <w:lang w:eastAsia="ko-KR"/>
        </w:rPr>
        <w:t xml:space="preserve">reference </w:t>
      </w:r>
      <w:r w:rsidRPr="00561FAB">
        <w:rPr>
          <w:highlight w:val="cyan"/>
          <w:lang w:eastAsia="ko-KR"/>
        </w:rPr>
        <w:t>pictures,</w:t>
      </w:r>
      <w:r>
        <w:rPr>
          <w:lang w:eastAsia="ko-KR"/>
        </w:rPr>
        <w:t xml:space="preserve"> </w:t>
      </w:r>
      <w:proofErr w:type="spellStart"/>
      <w:r w:rsidRPr="003F17AE">
        <w:rPr>
          <w:lang w:eastAsia="ko-KR"/>
        </w:rPr>
        <w:t>availableFlagLXA</w:t>
      </w:r>
      <w:proofErr w:type="spellEnd"/>
      <w:r w:rsidRPr="003F17AE">
        <w:rPr>
          <w:lang w:eastAsia="ko-KR"/>
        </w:rPr>
        <w:t xml:space="preserve"> is set equal to 1, the motion vector </w:t>
      </w:r>
      <w:proofErr w:type="spellStart"/>
      <w:r w:rsidRPr="003F17AE">
        <w:rPr>
          <w:lang w:eastAsia="ko-KR"/>
        </w:rPr>
        <w:t>mvLXA</w:t>
      </w:r>
      <w:proofErr w:type="spellEnd"/>
      <w:r w:rsidRPr="003F17AE">
        <w:rPr>
          <w:lang w:eastAsia="ko-KR"/>
        </w:rPr>
        <w:t xml:space="preserve"> is set equal to the motion vector </w:t>
      </w:r>
      <w:proofErr w:type="spellStart"/>
      <w:r w:rsidRPr="003F17AE">
        <w:rPr>
          <w:lang w:eastAsia="ko-KR"/>
        </w:rPr>
        <w:t>mvLY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], </w:t>
      </w:r>
      <w:proofErr w:type="spellStart"/>
      <w:r w:rsidRPr="003F17AE">
        <w:rPr>
          <w:lang w:eastAsia="ko-KR"/>
        </w:rPr>
        <w:t>refIdxA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refIdxLY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yA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], </w:t>
      </w:r>
      <w:proofErr w:type="spellStart"/>
      <w:r w:rsidRPr="003F17AE">
        <w:rPr>
          <w:lang w:eastAsia="ko-KR"/>
        </w:rPr>
        <w:t>ListA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L</w:t>
      </w:r>
      <w:r>
        <w:rPr>
          <w:lang w:eastAsia="ko-KR"/>
        </w:rPr>
        <w:t>ist</w:t>
      </w:r>
      <w:r w:rsidRPr="003F17AE">
        <w:rPr>
          <w:lang w:eastAsia="ko-KR"/>
        </w:rPr>
        <w:t>Y</w:t>
      </w:r>
      <w:proofErr w:type="spellEnd"/>
      <w:r w:rsidRPr="003F17AE">
        <w:rPr>
          <w:lang w:eastAsia="ko-KR"/>
        </w:rPr>
        <w:t>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 xml:space="preserve">When </w:t>
      </w:r>
      <w:proofErr w:type="spellStart"/>
      <w:r w:rsidRPr="003F17AE">
        <w:rPr>
          <w:lang w:eastAsia="ko-KR"/>
        </w:rPr>
        <w:t>availableFlagLXA</w:t>
      </w:r>
      <w:proofErr w:type="spellEnd"/>
      <w:r w:rsidRPr="003F17AE">
        <w:rPr>
          <w:lang w:eastAsia="ko-KR"/>
        </w:rPr>
        <w:t xml:space="preserve"> is equal to</w:t>
      </w:r>
      <w:r>
        <w:rPr>
          <w:lang w:eastAsia="ko-KR"/>
        </w:rPr>
        <w:t> </w:t>
      </w:r>
      <w:r w:rsidRPr="003F17AE">
        <w:rPr>
          <w:lang w:eastAsia="ko-KR"/>
        </w:rPr>
        <w:t>1,</w:t>
      </w:r>
      <w:r w:rsidRPr="00814135">
        <w:rPr>
          <w:lang w:eastAsia="ko-KR"/>
        </w:rPr>
        <w:t xml:space="preserve"> </w:t>
      </w:r>
      <w:r>
        <w:rPr>
          <w:lang w:eastAsia="ko-KR"/>
        </w:rPr>
        <w:t xml:space="preserve">and </w:t>
      </w:r>
      <w:r w:rsidRPr="00841BD0">
        <w:rPr>
          <w:lang w:eastAsia="ko-KR"/>
        </w:rPr>
        <w:t xml:space="preserve">both </w:t>
      </w:r>
      <w:proofErr w:type="spellStart"/>
      <w:proofErr w:type="gramStart"/>
      <w:r w:rsidRPr="00841BD0">
        <w:rPr>
          <w:lang w:eastAsia="ko-KR"/>
        </w:rPr>
        <w:t>RefPicListA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 w:rsidRPr="00841BD0">
        <w:rPr>
          <w:lang w:eastAsia="ko-KR"/>
        </w:rPr>
        <w:t>refIdxA</w:t>
      </w:r>
      <w:proofErr w:type="spellEnd"/>
      <w:r>
        <w:rPr>
          <w:lang w:eastAsia="ko-KR"/>
        </w:rPr>
        <w:t> ]</w:t>
      </w:r>
      <w:r w:rsidRPr="00841BD0">
        <w:rPr>
          <w:lang w:eastAsia="ko-KR"/>
        </w:rPr>
        <w:t xml:space="preserve"> and </w:t>
      </w:r>
      <w:proofErr w:type="spellStart"/>
      <w:r w:rsidRPr="00841BD0">
        <w:rPr>
          <w:lang w:eastAsia="ko-KR"/>
        </w:rPr>
        <w:t>RefPicListX</w:t>
      </w:r>
      <w:proofErr w:type="spellEnd"/>
      <w:r>
        <w:rPr>
          <w:lang w:eastAsia="ko-KR"/>
        </w:rPr>
        <w:t>[ </w:t>
      </w:r>
      <w:proofErr w:type="spellStart"/>
      <w:r w:rsidRPr="00841BD0">
        <w:rPr>
          <w:lang w:eastAsia="ko-KR"/>
        </w:rPr>
        <w:t>refIdxLX</w:t>
      </w:r>
      <w:proofErr w:type="spellEnd"/>
      <w:r>
        <w:rPr>
          <w:lang w:eastAsia="ko-KR"/>
        </w:rPr>
        <w:t> ]</w:t>
      </w:r>
      <w:r w:rsidRPr="00841BD0">
        <w:rPr>
          <w:lang w:eastAsia="ko-KR"/>
        </w:rPr>
        <w:t xml:space="preserve"> </w:t>
      </w:r>
      <w:r>
        <w:rPr>
          <w:lang w:eastAsia="ko-KR"/>
        </w:rPr>
        <w:t>are</w:t>
      </w:r>
      <w:r w:rsidRPr="00841BD0">
        <w:rPr>
          <w:lang w:eastAsia="ko-KR"/>
        </w:rPr>
        <w:t xml:space="preserve"> short-term reference pictures</w:t>
      </w:r>
      <w:r>
        <w:rPr>
          <w:lang w:eastAsia="ko-KR"/>
        </w:rPr>
        <w:t>,</w:t>
      </w:r>
      <w:r w:rsidRPr="003F17AE">
        <w:rPr>
          <w:lang w:eastAsia="ko-KR"/>
        </w:rPr>
        <w:t xml:space="preserve"> </w:t>
      </w:r>
      <w:proofErr w:type="spellStart"/>
      <w:r w:rsidRPr="003F17AE">
        <w:rPr>
          <w:lang w:eastAsia="ko-KR"/>
        </w:rPr>
        <w:t>mvLXA</w:t>
      </w:r>
      <w:proofErr w:type="spellEnd"/>
      <w:r w:rsidRPr="003F17AE">
        <w:rPr>
          <w:lang w:eastAsia="ko-KR"/>
        </w:rPr>
        <w:t xml:space="preserve"> is derived as specified below.</w:t>
      </w:r>
    </w:p>
    <w:p w:rsidR="009A33B3" w:rsidRPr="005E02D9" w:rsidRDefault="009B06C5" w:rsidP="005E02D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proofErr w:type="spellStart"/>
      <w:proofErr w:type="gramStart"/>
      <w:r w:rsidR="009A33B3" w:rsidRPr="005E02D9">
        <w:rPr>
          <w:sz w:val="20"/>
          <w:lang w:eastAsia="ko-KR"/>
        </w:rPr>
        <w:t>tx</w:t>
      </w:r>
      <w:proofErr w:type="spellEnd"/>
      <w:proofErr w:type="gramEnd"/>
      <w:r w:rsidR="009A33B3" w:rsidRPr="005E02D9">
        <w:rPr>
          <w:sz w:val="20"/>
          <w:lang w:eastAsia="ko-KR"/>
        </w:rPr>
        <w:t> = ( 16384 + ( Abs( td ) &gt;&gt; 1 ) ) / td</w:t>
      </w:r>
      <w:r w:rsidR="009A33B3" w:rsidRPr="005E02D9">
        <w:rPr>
          <w:sz w:val="20"/>
          <w:lang w:eastAsia="ko-KR"/>
        </w:rPr>
        <w:tab/>
        <w:t>(</w:t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STYLEREF 1 \s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noBreakHyphen/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SEQ Equation \* ARABIC \s 1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126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t>)</w:t>
      </w:r>
    </w:p>
    <w:p w:rsidR="009A33B3" w:rsidRPr="005E02D9" w:rsidRDefault="009B06C5" w:rsidP="005E02D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proofErr w:type="spellStart"/>
      <w:r w:rsidR="009A33B3" w:rsidRPr="005E02D9">
        <w:rPr>
          <w:sz w:val="20"/>
          <w:lang w:eastAsia="ko-KR"/>
        </w:rPr>
        <w:t>DistScaleFactor</w:t>
      </w:r>
      <w:proofErr w:type="spellEnd"/>
      <w:r w:rsidR="009A33B3" w:rsidRPr="005E02D9">
        <w:rPr>
          <w:sz w:val="20"/>
          <w:lang w:eastAsia="ko-KR"/>
        </w:rPr>
        <w:t> = </w:t>
      </w:r>
      <w:proofErr w:type="gramStart"/>
      <w:r w:rsidR="009A33B3" w:rsidRPr="005E02D9">
        <w:rPr>
          <w:sz w:val="20"/>
          <w:lang w:eastAsia="ko-KR"/>
        </w:rPr>
        <w:t>Clip3(</w:t>
      </w:r>
      <w:proofErr w:type="gramEnd"/>
      <w:r w:rsidR="009A33B3" w:rsidRPr="005E02D9">
        <w:rPr>
          <w:sz w:val="20"/>
          <w:lang w:eastAsia="ko-KR"/>
        </w:rPr>
        <w:t> −4096, 4095, ( </w:t>
      </w:r>
      <w:proofErr w:type="spellStart"/>
      <w:r w:rsidR="009A33B3" w:rsidRPr="005E02D9">
        <w:rPr>
          <w:sz w:val="20"/>
          <w:lang w:eastAsia="ko-KR"/>
        </w:rPr>
        <w:t>tb</w:t>
      </w:r>
      <w:proofErr w:type="spellEnd"/>
      <w:r w:rsidR="009A33B3" w:rsidRPr="005E02D9">
        <w:rPr>
          <w:sz w:val="20"/>
          <w:lang w:eastAsia="ko-KR"/>
        </w:rPr>
        <w:t> * </w:t>
      </w:r>
      <w:proofErr w:type="spellStart"/>
      <w:r w:rsidR="009A33B3" w:rsidRPr="005E02D9">
        <w:rPr>
          <w:sz w:val="20"/>
          <w:lang w:eastAsia="ko-KR"/>
        </w:rPr>
        <w:t>tx</w:t>
      </w:r>
      <w:proofErr w:type="spellEnd"/>
      <w:r w:rsidR="009A33B3" w:rsidRPr="005E02D9">
        <w:rPr>
          <w:sz w:val="20"/>
          <w:lang w:eastAsia="ko-KR"/>
        </w:rPr>
        <w:t> + 32 ) &gt;&gt; 6 )</w:t>
      </w:r>
      <w:r w:rsidR="009A33B3" w:rsidRPr="005E02D9">
        <w:rPr>
          <w:sz w:val="20"/>
          <w:lang w:eastAsia="ko-KR"/>
        </w:rPr>
        <w:tab/>
        <w:t>(</w:t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STYLEREF 1 \s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noBreakHyphen/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SEQ Equation \* ARABIC \s 1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127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t>)</w:t>
      </w:r>
    </w:p>
    <w:p w:rsidR="009A33B3" w:rsidRPr="005E02D9" w:rsidRDefault="009B06C5" w:rsidP="005E02D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>mvLXA = Clip3( −8192, 8191.75, Sign( DistScaleFactor * mvLXA ) * </w:t>
      </w:r>
      <w:r w:rsidR="009A33B3" w:rsidRPr="005E02D9"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br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ab/>
        <w:t>( (Abs( </w:t>
      </w:r>
      <w:proofErr w:type="spellStart"/>
      <w:r w:rsidR="009A33B3" w:rsidRPr="005E02D9">
        <w:rPr>
          <w:sz w:val="20"/>
          <w:lang w:eastAsia="ko-KR"/>
        </w:rPr>
        <w:t>DistScaleFactor</w:t>
      </w:r>
      <w:proofErr w:type="spellEnd"/>
      <w:r w:rsidR="009A33B3" w:rsidRPr="005E02D9">
        <w:rPr>
          <w:sz w:val="20"/>
          <w:lang w:eastAsia="ko-KR"/>
        </w:rPr>
        <w:t> * </w:t>
      </w:r>
      <w:proofErr w:type="spellStart"/>
      <w:r w:rsidR="009A33B3" w:rsidRPr="005E02D9">
        <w:rPr>
          <w:sz w:val="20"/>
          <w:lang w:eastAsia="ko-KR"/>
        </w:rPr>
        <w:t>mvLXA</w:t>
      </w:r>
      <w:proofErr w:type="spellEnd"/>
      <w:r w:rsidR="009A33B3" w:rsidRPr="005E02D9">
        <w:rPr>
          <w:sz w:val="20"/>
          <w:lang w:eastAsia="ko-KR"/>
        </w:rPr>
        <w:t> ) + 127 ) &gt;&gt; 8 ) )</w:t>
      </w:r>
      <w:r w:rsidR="009A33B3" w:rsidRPr="005E02D9">
        <w:rPr>
          <w:sz w:val="20"/>
          <w:lang w:eastAsia="ko-KR"/>
        </w:rPr>
        <w:tab/>
        <w:t>(</w:t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STYLEREF 1 \s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noBreakHyphen/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SEQ Equation \* ARABIC \s 1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128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t>)</w:t>
      </w:r>
    </w:p>
    <w:p w:rsidR="009A33B3" w:rsidRPr="003F17AE" w:rsidRDefault="009A33B3" w:rsidP="009A33B3">
      <w:pPr>
        <w:tabs>
          <w:tab w:val="left" w:pos="2977"/>
          <w:tab w:val="left" w:pos="9090"/>
        </w:tabs>
        <w:ind w:left="1080"/>
        <w:rPr>
          <w:lang w:eastAsia="ko-KR"/>
        </w:rPr>
      </w:pPr>
      <w:proofErr w:type="gramStart"/>
      <w:r w:rsidRPr="003F17AE">
        <w:rPr>
          <w:lang w:eastAsia="ko-KR"/>
        </w:rPr>
        <w:t>where</w:t>
      </w:r>
      <w:proofErr w:type="gramEnd"/>
      <w:r w:rsidRPr="003F17AE">
        <w:rPr>
          <w:lang w:eastAsia="ko-KR"/>
        </w:rPr>
        <w:t xml:space="preserve"> td and </w:t>
      </w:r>
      <w:proofErr w:type="spellStart"/>
      <w:r w:rsidRPr="003F17AE">
        <w:rPr>
          <w:lang w:eastAsia="ko-KR"/>
        </w:rPr>
        <w:t>tb</w:t>
      </w:r>
      <w:proofErr w:type="spellEnd"/>
      <w:r w:rsidRPr="003F17AE">
        <w:rPr>
          <w:lang w:eastAsia="ko-KR"/>
        </w:rPr>
        <w:t xml:space="preserve"> are derived as</w:t>
      </w:r>
    </w:p>
    <w:p w:rsidR="009A33B3" w:rsidRPr="005E02D9" w:rsidRDefault="009B06C5" w:rsidP="005E02D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>td = Clip3( −128, 127, PicOrderCntVal – PicOrderCnt( RefPicListA[ refIdxA ] ) )</w:t>
      </w:r>
      <w:r w:rsidR="009A33B3" w:rsidRPr="005E02D9">
        <w:rPr>
          <w:sz w:val="20"/>
          <w:lang w:eastAsia="ko-KR"/>
        </w:rPr>
        <w:tab/>
        <w:t>(</w:t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STYLEREF 1 \s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noBreakHyphen/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SEQ Equation \* ARABIC \s 1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129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t>)</w:t>
      </w:r>
    </w:p>
    <w:p w:rsidR="009A33B3" w:rsidRPr="005E02D9" w:rsidRDefault="009B06C5" w:rsidP="005E02D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5E02D9">
        <w:rPr>
          <w:sz w:val="20"/>
          <w:lang w:eastAsia="ko-KR"/>
        </w:rPr>
        <w:t>tb = Clip3( −128, 127, PicOrderCntVal – PicOrderCnt( RefPicListX[ refIdxLX ] ) )</w:t>
      </w:r>
      <w:r w:rsidR="009A33B3" w:rsidRPr="005E02D9">
        <w:rPr>
          <w:sz w:val="20"/>
          <w:lang w:eastAsia="ko-KR"/>
        </w:rPr>
        <w:tab/>
        <w:t>(</w:t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STYLEREF 1 \s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8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noBreakHyphen/>
      </w:r>
      <w:r w:rsidR="009A33B3" w:rsidRPr="005E02D9">
        <w:rPr>
          <w:sz w:val="20"/>
          <w:lang w:eastAsia="ko-KR"/>
        </w:rPr>
        <w:fldChar w:fldCharType="begin" w:fldLock="1"/>
      </w:r>
      <w:r w:rsidR="009A33B3" w:rsidRPr="005E02D9">
        <w:rPr>
          <w:sz w:val="20"/>
          <w:lang w:eastAsia="ko-KR"/>
        </w:rPr>
        <w:instrText xml:space="preserve"> SEQ Equation \* ARABIC \s 1 </w:instrText>
      </w:r>
      <w:r w:rsidR="009A33B3" w:rsidRPr="005E02D9">
        <w:rPr>
          <w:sz w:val="20"/>
          <w:lang w:eastAsia="ko-KR"/>
        </w:rPr>
        <w:fldChar w:fldCharType="separate"/>
      </w:r>
      <w:r w:rsidR="009A33B3" w:rsidRPr="005E02D9">
        <w:rPr>
          <w:sz w:val="20"/>
          <w:lang w:eastAsia="ko-KR"/>
        </w:rPr>
        <w:t>130</w:t>
      </w:r>
      <w:r w:rsidR="009A33B3" w:rsidRPr="005E02D9">
        <w:rPr>
          <w:sz w:val="20"/>
          <w:lang w:eastAsia="ko-KR"/>
        </w:rPr>
        <w:fldChar w:fldCharType="end"/>
      </w:r>
      <w:r w:rsidR="009A33B3" w:rsidRPr="005E02D9">
        <w:rPr>
          <w:sz w:val="20"/>
          <w:lang w:eastAsia="ko-KR"/>
        </w:rPr>
        <w:t>)</w:t>
      </w:r>
    </w:p>
    <w:p w:rsidR="009A33B3" w:rsidRPr="003F17AE" w:rsidRDefault="009A33B3" w:rsidP="009A33B3">
      <w:pPr>
        <w:rPr>
          <w:lang w:eastAsia="ko-KR"/>
        </w:rPr>
      </w:pPr>
      <w:r w:rsidRPr="003F17AE">
        <w:rPr>
          <w:lang w:eastAsia="ko-KR"/>
        </w:rPr>
        <w:t xml:space="preserve">The motion vector </w:t>
      </w:r>
      <w:proofErr w:type="spellStart"/>
      <w:r w:rsidRPr="003F17AE">
        <w:rPr>
          <w:lang w:eastAsia="ko-KR"/>
        </w:rPr>
        <w:t>mvLXB</w:t>
      </w:r>
      <w:proofErr w:type="spellEnd"/>
      <w:r w:rsidRPr="003F17AE">
        <w:rPr>
          <w:lang w:eastAsia="ko-KR"/>
        </w:rPr>
        <w:t xml:space="preserve"> and the availability flag </w:t>
      </w:r>
      <w:proofErr w:type="spellStart"/>
      <w:r w:rsidRPr="003F17AE">
        <w:rPr>
          <w:lang w:eastAsia="ko-KR"/>
        </w:rPr>
        <w:t>availableFlagLXB</w:t>
      </w:r>
      <w:proofErr w:type="spellEnd"/>
      <w:r w:rsidRPr="003F17AE">
        <w:rPr>
          <w:lang w:eastAsia="ko-KR"/>
        </w:rPr>
        <w:t xml:space="preserve"> are derived in the following ordered steps: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Let a set of three sample location (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), with k = 0</w:t>
      </w:r>
      <w:proofErr w:type="gramStart"/>
      <w:r w:rsidRPr="003F17AE">
        <w:rPr>
          <w:lang w:eastAsia="ko-KR"/>
        </w:rPr>
        <w:t>,1,2</w:t>
      </w:r>
      <w:proofErr w:type="gramEnd"/>
      <w:r w:rsidRPr="003F17AE">
        <w:rPr>
          <w:lang w:eastAsia="ko-KR"/>
        </w:rPr>
        <w:t>, specifies sample locations with 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= </w:t>
      </w:r>
      <w:proofErr w:type="spellStart"/>
      <w:r w:rsidRPr="003F17AE">
        <w:rPr>
          <w:lang w:eastAsia="ko-KR"/>
        </w:rPr>
        <w:t>xP</w:t>
      </w:r>
      <w:proofErr w:type="spellEnd"/>
      <w:r w:rsidRPr="003F17AE">
        <w:rPr>
          <w:lang w:eastAsia="ko-KR"/>
        </w:rPr>
        <w:t> + </w:t>
      </w:r>
      <w:proofErr w:type="spellStart"/>
      <w:r w:rsidRPr="003F17AE">
        <w:rPr>
          <w:lang w:eastAsia="ko-KR"/>
        </w:rPr>
        <w:t>nPSW</w:t>
      </w:r>
      <w:proofErr w:type="spellEnd"/>
      <w:r w:rsidRPr="003F17AE">
        <w:rPr>
          <w:lang w:eastAsia="ko-KR"/>
        </w:rPr>
        <w:t>, xB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− </w:t>
      </w:r>
      <w:proofErr w:type="spellStart"/>
      <w:r w:rsidRPr="003F17AE">
        <w:rPr>
          <w:lang w:eastAsia="ko-KR"/>
        </w:rPr>
        <w:t>MinPuSize</w:t>
      </w:r>
      <w:proofErr w:type="spellEnd"/>
      <w:r w:rsidRPr="003F17AE">
        <w:rPr>
          <w:lang w:eastAsia="ko-KR"/>
        </w:rPr>
        <w:t> , xB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 = </w:t>
      </w:r>
      <w:proofErr w:type="spellStart"/>
      <w:r w:rsidRPr="003F17AE">
        <w:rPr>
          <w:lang w:eastAsia="ko-KR"/>
        </w:rPr>
        <w:t>xP</w:t>
      </w:r>
      <w:proofErr w:type="spellEnd"/>
      <w:r w:rsidRPr="003F17AE">
        <w:rPr>
          <w:lang w:eastAsia="ko-KR"/>
        </w:rPr>
        <w:t> − </w:t>
      </w:r>
      <w:proofErr w:type="spellStart"/>
      <w:r w:rsidRPr="003F17AE">
        <w:rPr>
          <w:lang w:eastAsia="ko-KR"/>
        </w:rPr>
        <w:t>MinPuSize</w:t>
      </w:r>
      <w:proofErr w:type="spellEnd"/>
      <w:r w:rsidRPr="003F17AE">
        <w:rPr>
          <w:lang w:eastAsia="ko-KR"/>
        </w:rPr>
        <w:t xml:space="preserve"> and 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= </w:t>
      </w:r>
      <w:proofErr w:type="spellStart"/>
      <w:r w:rsidRPr="003F17AE">
        <w:rPr>
          <w:lang w:eastAsia="ko-KR"/>
        </w:rPr>
        <w:t>yP</w:t>
      </w:r>
      <w:proofErr w:type="spellEnd"/>
      <w:r w:rsidRPr="003F17AE">
        <w:rPr>
          <w:lang w:eastAsia="ko-KR"/>
        </w:rPr>
        <w:t xml:space="preserve"> − 1. The set of sample locations </w:t>
      </w:r>
      <w:proofErr w:type="gramStart"/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proofErr w:type="gram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) represent the sample locations immediately to the upper side of the above partition boundary and its extended line. [Ed. (BB): Define </w:t>
      </w:r>
      <w:proofErr w:type="spellStart"/>
      <w:r w:rsidRPr="003F17AE">
        <w:rPr>
          <w:lang w:eastAsia="ko-KR"/>
        </w:rPr>
        <w:t>MinPuSize</w:t>
      </w:r>
      <w:proofErr w:type="spellEnd"/>
      <w:r w:rsidRPr="003F17AE">
        <w:rPr>
          <w:lang w:eastAsia="ko-KR"/>
        </w:rPr>
        <w:t xml:space="preserve"> in the SPS but the derivation should depend on the use of an AMP flag ]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rPr>
          <w:lang w:eastAsia="ko-KR"/>
        </w:rPr>
        <w:t>When</w:t>
      </w:r>
      <w:r w:rsidRPr="003F17AE">
        <w:rPr>
          <w:rFonts w:hint="eastAsia"/>
          <w:lang w:eastAsia="ko-KR"/>
        </w:rPr>
        <w:t xml:space="preserve"> </w:t>
      </w:r>
      <w:proofErr w:type="spellStart"/>
      <w:r w:rsidRPr="003F17AE">
        <w:rPr>
          <w:rFonts w:hint="eastAsia"/>
          <w:lang w:eastAsia="ko-KR"/>
        </w:rPr>
        <w:t>yP</w:t>
      </w:r>
      <w:proofErr w:type="spellEnd"/>
      <w:r w:rsidRPr="003F17AE">
        <w:rPr>
          <w:rFonts w:ascii="MS Gothic" w:eastAsia="MS Gothic" w:hAnsi="MS Gothic" w:cs="MS Gothic" w:hint="eastAsia"/>
          <w:lang w:eastAsia="ko-KR"/>
        </w:rPr>
        <w:t>−</w:t>
      </w:r>
      <w:r w:rsidRPr="003F17AE">
        <w:rPr>
          <w:rFonts w:hint="eastAsia"/>
          <w:lang w:eastAsia="ko-KR"/>
        </w:rPr>
        <w:t xml:space="preserve">1 is less than </w:t>
      </w:r>
      <w:r>
        <w:rPr>
          <w:lang w:eastAsia="ko-KR"/>
        </w:rPr>
        <w:t>(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yC</w:t>
      </w:r>
      <w:proofErr w:type="spellEnd"/>
      <w:proofErr w:type="gramEnd"/>
      <w:r>
        <w:rPr>
          <w:lang w:eastAsia="ko-KR"/>
        </w:rPr>
        <w:t> &gt;&gt; Log2CtbSize ) &lt;&lt; Log2CtbSize</w:t>
      </w:r>
      <w:r w:rsidRPr="00192FEA">
        <w:rPr>
          <w:lang w:eastAsia="ko-KR"/>
        </w:rPr>
        <w:t>)</w:t>
      </w:r>
      <w:r w:rsidRPr="003F17AE">
        <w:rPr>
          <w:rFonts w:hint="eastAsia"/>
          <w:lang w:eastAsia="ko-KR"/>
        </w:rPr>
        <w:t>, the following applies.</w:t>
      </w:r>
    </w:p>
    <w:p w:rsidR="009A33B3" w:rsidRPr="003F17AE" w:rsidRDefault="009A33B3" w:rsidP="009A33B3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 w:rsidRPr="003F17AE">
        <w:rPr>
          <w:rFonts w:hint="eastAsia"/>
          <w:sz w:val="20"/>
          <w:lang w:eastAsia="ko-KR"/>
        </w:rPr>
        <w:t>xB</w:t>
      </w:r>
      <w:r w:rsidRPr="003F17AE">
        <w:rPr>
          <w:rFonts w:hint="eastAsia"/>
          <w:sz w:val="20"/>
          <w:vertAlign w:val="subscript"/>
          <w:lang w:eastAsia="ko-KR"/>
        </w:rPr>
        <w:t>0</w:t>
      </w:r>
      <w:r w:rsidRPr="003F17AE">
        <w:rPr>
          <w:rFonts w:hint="eastAsia"/>
          <w:sz w:val="20"/>
          <w:lang w:eastAsia="ko-KR"/>
        </w:rPr>
        <w:t xml:space="preserve"> = (xB</w:t>
      </w:r>
      <w:r w:rsidRPr="003F17AE">
        <w:rPr>
          <w:rFonts w:hint="eastAsia"/>
          <w:sz w:val="20"/>
          <w:vertAlign w:val="subscript"/>
          <w:lang w:eastAsia="ko-KR"/>
        </w:rPr>
        <w:t>0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proofErr w:type="gramStart"/>
      <w:r w:rsidRPr="003F17AE">
        <w:rPr>
          <w:rFonts w:hint="eastAsia"/>
          <w:sz w:val="20"/>
          <w:lang w:eastAsia="ko-KR"/>
        </w:rPr>
        <w:t>)&lt;</w:t>
      </w:r>
      <w:proofErr w:type="gramEnd"/>
      <w:r w:rsidRPr="003F17AE">
        <w:rPr>
          <w:rFonts w:hint="eastAsia"/>
          <w:sz w:val="20"/>
          <w:lang w:eastAsia="ko-KR"/>
        </w:rPr>
        <w:t>&lt;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+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((xB</w:t>
      </w:r>
      <w:r w:rsidRPr="003F17AE">
        <w:rPr>
          <w:rFonts w:hint="eastAsia"/>
          <w:sz w:val="20"/>
          <w:vertAlign w:val="subscript"/>
          <w:lang w:eastAsia="ko-KR"/>
        </w:rPr>
        <w:t>0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)&amp;1)*</w:t>
      </w:r>
      <w:r>
        <w:rPr>
          <w:sz w:val="20"/>
          <w:lang w:eastAsia="ko-KR"/>
        </w:rPr>
        <w:t>7</w:t>
      </w:r>
      <w:r>
        <w:rPr>
          <w:sz w:val="20"/>
          <w:lang w:eastAsia="ko-KR"/>
        </w:rPr>
        <w:tab/>
      </w:r>
      <w:r w:rsidRPr="003F17AE">
        <w:rPr>
          <w:rFonts w:hint="eastAsia"/>
          <w:sz w:val="20"/>
          <w:lang w:eastAsia="ko-KR"/>
        </w:rPr>
        <w:tab/>
      </w:r>
      <w:r w:rsidRPr="003F17AE">
        <w:rPr>
          <w:sz w:val="20"/>
          <w:lang w:eastAsia="ko-KR"/>
        </w:rPr>
        <w:t>(</w:t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STYLEREF 1 \s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noBreakHyphen/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SEQ Equation \* ARABIC \s 1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131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t>)</w:t>
      </w:r>
      <w:r w:rsidRPr="003F17AE">
        <w:rPr>
          <w:rFonts w:hint="eastAsia"/>
          <w:sz w:val="20"/>
          <w:lang w:eastAsia="ko-KR"/>
        </w:rPr>
        <w:br/>
        <w:t>xB</w:t>
      </w:r>
      <w:r w:rsidRPr="003F17AE">
        <w:rPr>
          <w:rFonts w:hint="eastAsia"/>
          <w:sz w:val="20"/>
          <w:vertAlign w:val="subscript"/>
          <w:lang w:eastAsia="ko-KR"/>
        </w:rPr>
        <w:t>1</w:t>
      </w:r>
      <w:r w:rsidRPr="003F17AE">
        <w:rPr>
          <w:rFonts w:hint="eastAsia"/>
          <w:sz w:val="20"/>
          <w:lang w:eastAsia="ko-KR"/>
        </w:rPr>
        <w:t xml:space="preserve"> = (xB</w:t>
      </w:r>
      <w:r w:rsidRPr="003F17AE">
        <w:rPr>
          <w:rFonts w:hint="eastAsia"/>
          <w:sz w:val="20"/>
          <w:vertAlign w:val="subscript"/>
          <w:lang w:eastAsia="ko-KR"/>
        </w:rPr>
        <w:t>1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)&lt;&lt;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+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((xB</w:t>
      </w:r>
      <w:r w:rsidRPr="003F17AE">
        <w:rPr>
          <w:rFonts w:hint="eastAsia"/>
          <w:sz w:val="20"/>
          <w:vertAlign w:val="subscript"/>
          <w:lang w:eastAsia="ko-KR"/>
        </w:rPr>
        <w:t>1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)&amp;1)*</w:t>
      </w:r>
      <w:r>
        <w:rPr>
          <w:sz w:val="20"/>
          <w:lang w:eastAsia="ko-KR"/>
        </w:rPr>
        <w:t>7</w:t>
      </w:r>
      <w:r>
        <w:rPr>
          <w:sz w:val="20"/>
          <w:lang w:eastAsia="ko-KR"/>
        </w:rPr>
        <w:tab/>
      </w:r>
      <w:r w:rsidRPr="003F17AE">
        <w:rPr>
          <w:rFonts w:hint="eastAsia"/>
          <w:sz w:val="20"/>
          <w:lang w:eastAsia="ko-KR"/>
        </w:rPr>
        <w:tab/>
      </w:r>
      <w:r w:rsidRPr="003F17AE">
        <w:rPr>
          <w:sz w:val="20"/>
          <w:lang w:eastAsia="ko-KR"/>
        </w:rPr>
        <w:t>(</w:t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STYLEREF 1 \s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noBreakHyphen/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SEQ Equation \* ARABIC \s 1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132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t>)</w:t>
      </w:r>
      <w:r w:rsidRPr="003F17AE">
        <w:rPr>
          <w:rFonts w:hint="eastAsia"/>
          <w:sz w:val="20"/>
          <w:lang w:eastAsia="ko-KR"/>
        </w:rPr>
        <w:br/>
        <w:t>xB</w:t>
      </w:r>
      <w:r w:rsidRPr="003F17AE">
        <w:rPr>
          <w:rFonts w:hint="eastAsia"/>
          <w:sz w:val="20"/>
          <w:vertAlign w:val="subscript"/>
          <w:lang w:eastAsia="ko-KR"/>
        </w:rPr>
        <w:t>2</w:t>
      </w:r>
      <w:r w:rsidRPr="003F17AE">
        <w:rPr>
          <w:rFonts w:hint="eastAsia"/>
          <w:sz w:val="20"/>
          <w:lang w:eastAsia="ko-KR"/>
        </w:rPr>
        <w:t xml:space="preserve"> = (xB</w:t>
      </w:r>
      <w:r w:rsidRPr="003F17AE">
        <w:rPr>
          <w:rFonts w:hint="eastAsia"/>
          <w:sz w:val="20"/>
          <w:vertAlign w:val="subscript"/>
          <w:lang w:eastAsia="ko-KR"/>
        </w:rPr>
        <w:t>2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)&lt;&lt;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+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((xB</w:t>
      </w:r>
      <w:r w:rsidRPr="003F17AE">
        <w:rPr>
          <w:rFonts w:hint="eastAsia"/>
          <w:sz w:val="20"/>
          <w:vertAlign w:val="subscript"/>
          <w:lang w:eastAsia="ko-KR"/>
        </w:rPr>
        <w:t>2</w:t>
      </w:r>
      <w:r w:rsidRPr="003F17AE">
        <w:rPr>
          <w:rFonts w:hint="eastAsia"/>
          <w:sz w:val="20"/>
          <w:lang w:eastAsia="ko-KR"/>
        </w:rPr>
        <w:t>&gt;&gt;</w:t>
      </w:r>
      <w:r>
        <w:rPr>
          <w:sz w:val="20"/>
          <w:lang w:eastAsia="ko-KR"/>
        </w:rPr>
        <w:t>3</w:t>
      </w:r>
      <w:r w:rsidRPr="003F17AE">
        <w:rPr>
          <w:rFonts w:hint="eastAsia"/>
          <w:sz w:val="20"/>
          <w:lang w:eastAsia="ko-KR"/>
        </w:rPr>
        <w:t>)&amp;1)*</w:t>
      </w:r>
      <w:r>
        <w:rPr>
          <w:sz w:val="20"/>
          <w:lang w:eastAsia="ko-KR"/>
        </w:rPr>
        <w:t>7</w:t>
      </w:r>
      <w:r>
        <w:rPr>
          <w:sz w:val="20"/>
          <w:lang w:eastAsia="ko-KR"/>
        </w:rPr>
        <w:tab/>
      </w:r>
      <w:r w:rsidRPr="003F17AE">
        <w:rPr>
          <w:rFonts w:hint="eastAsia"/>
          <w:sz w:val="20"/>
          <w:lang w:eastAsia="ko-KR"/>
        </w:rPr>
        <w:tab/>
      </w:r>
      <w:r w:rsidRPr="003F17AE">
        <w:rPr>
          <w:sz w:val="20"/>
          <w:lang w:eastAsia="ko-KR"/>
        </w:rPr>
        <w:t>(</w:t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STYLEREF 1 \s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noBreakHyphen/>
      </w:r>
      <w:r w:rsidRPr="003F17AE">
        <w:rPr>
          <w:sz w:val="20"/>
          <w:lang w:eastAsia="ko-KR"/>
        </w:rPr>
        <w:fldChar w:fldCharType="begin" w:fldLock="1"/>
      </w:r>
      <w:r w:rsidRPr="003F17AE">
        <w:rPr>
          <w:sz w:val="20"/>
          <w:lang w:eastAsia="ko-KR"/>
        </w:rPr>
        <w:instrText xml:space="preserve"> SEQ Equation \* ARABIC \s 1 </w:instrText>
      </w:r>
      <w:r w:rsidRPr="003F17AE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133</w:t>
      </w:r>
      <w:r w:rsidRPr="003F17AE">
        <w:rPr>
          <w:sz w:val="20"/>
          <w:lang w:eastAsia="ko-KR"/>
        </w:rPr>
        <w:fldChar w:fldCharType="end"/>
      </w:r>
      <w:r w:rsidRPr="003F17AE">
        <w:rPr>
          <w:sz w:val="20"/>
          <w:lang w:eastAsia="ko-KR"/>
        </w:rPr>
        <w:t>)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lastRenderedPageBreak/>
        <w:t xml:space="preserve">Let the availability flag </w:t>
      </w:r>
      <w:proofErr w:type="spellStart"/>
      <w:r w:rsidRPr="003F17AE">
        <w:rPr>
          <w:lang w:eastAsia="ko-KR"/>
        </w:rPr>
        <w:t>availableFlagLXB</w:t>
      </w:r>
      <w:proofErr w:type="spellEnd"/>
      <w:r w:rsidRPr="003F17AE">
        <w:rPr>
          <w:lang w:eastAsia="ko-KR"/>
        </w:rPr>
        <w:t xml:space="preserve"> be initially set equal to 0 and the both components of </w:t>
      </w:r>
      <w:proofErr w:type="spellStart"/>
      <w:r w:rsidRPr="003F17AE">
        <w:rPr>
          <w:lang w:eastAsia="ko-KR"/>
        </w:rPr>
        <w:t>mvLXB</w:t>
      </w:r>
      <w:proofErr w:type="spellEnd"/>
      <w:r w:rsidRPr="003F17AE">
        <w:rPr>
          <w:lang w:eastAsia="ko-KR"/>
        </w:rPr>
        <w:t xml:space="preserve"> are set equal to 0.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>For (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) from ( 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) to ( xB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 ) where 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= </w:t>
      </w:r>
      <w:proofErr w:type="spellStart"/>
      <w:r w:rsidRPr="003F17AE">
        <w:rPr>
          <w:lang w:eastAsia="ko-KR"/>
        </w:rPr>
        <w:t>xP</w:t>
      </w:r>
      <w:proofErr w:type="spellEnd"/>
      <w:r w:rsidRPr="003F17AE">
        <w:rPr>
          <w:lang w:val="de-DE" w:eastAsia="ko-KR"/>
        </w:rPr>
        <w:t> </w:t>
      </w:r>
      <w:r w:rsidRPr="003F17AE">
        <w:rPr>
          <w:lang w:eastAsia="ko-KR"/>
        </w:rPr>
        <w:t>+ </w:t>
      </w:r>
      <w:proofErr w:type="spellStart"/>
      <w:r w:rsidRPr="003F17AE">
        <w:rPr>
          <w:lang w:eastAsia="ko-KR"/>
        </w:rPr>
        <w:t>nPSW</w:t>
      </w:r>
      <w:proofErr w:type="spellEnd"/>
      <w:r w:rsidRPr="003F17AE">
        <w:rPr>
          <w:lang w:eastAsia="ko-KR"/>
        </w:rPr>
        <w:t>, xB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− </w:t>
      </w:r>
      <w:proofErr w:type="spellStart"/>
      <w:r w:rsidRPr="003F17AE">
        <w:rPr>
          <w:lang w:eastAsia="ko-KR"/>
        </w:rPr>
        <w:t>MinPuSize</w:t>
      </w:r>
      <w:proofErr w:type="spellEnd"/>
      <w:r w:rsidRPr="003F17AE">
        <w:rPr>
          <w:lang w:eastAsia="ko-KR"/>
        </w:rPr>
        <w:t> , and xB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 =  </w:t>
      </w:r>
      <w:proofErr w:type="spellStart"/>
      <w:r w:rsidRPr="003F17AE">
        <w:rPr>
          <w:lang w:eastAsia="ko-KR"/>
        </w:rPr>
        <w:t>xP</w:t>
      </w:r>
      <w:proofErr w:type="spellEnd"/>
      <w:r w:rsidRPr="003F17AE" w:rsidDel="00697422">
        <w:rPr>
          <w:lang w:eastAsia="ko-KR"/>
        </w:rPr>
        <w:t xml:space="preserve"> </w:t>
      </w:r>
      <w:r w:rsidRPr="003F17AE">
        <w:rPr>
          <w:lang w:eastAsia="ko-KR"/>
        </w:rPr>
        <w:t>− </w:t>
      </w:r>
      <w:proofErr w:type="spellStart"/>
      <w:r w:rsidRPr="003F17AE">
        <w:rPr>
          <w:lang w:eastAsia="ko-KR"/>
        </w:rPr>
        <w:t>MinPuSize</w:t>
      </w:r>
      <w:proofErr w:type="spellEnd"/>
      <w:r w:rsidRPr="003F17AE">
        <w:rPr>
          <w:lang w:eastAsia="ko-KR"/>
        </w:rPr>
        <w:t xml:space="preserve">, the following applies repeatedly until </w:t>
      </w:r>
      <w:proofErr w:type="spellStart"/>
      <w:r w:rsidRPr="003F17AE">
        <w:rPr>
          <w:lang w:eastAsia="ko-KR"/>
        </w:rPr>
        <w:t>availableFlagLXB</w:t>
      </w:r>
      <w:proofErr w:type="spellEnd"/>
      <w:r w:rsidRPr="003F17AE">
        <w:rPr>
          <w:lang w:eastAsia="ko-KR"/>
        </w:rPr>
        <w:t xml:space="preserve"> is equal to 1: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 xml:space="preserve">If the prediction unit covering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) is available [Ed. (BB): Rewrite it using </w:t>
      </w:r>
      <w:proofErr w:type="spellStart"/>
      <w:r w:rsidRPr="003F17AE">
        <w:rPr>
          <w:lang w:eastAsia="ko-KR"/>
        </w:rPr>
        <w:t>MinCbAddrZS</w:t>
      </w:r>
      <w:proofErr w:type="spellEnd"/>
      <w:r w:rsidRPr="003F17AE">
        <w:rPr>
          <w:lang w:eastAsia="ko-KR"/>
        </w:rPr>
        <w:t xml:space="preserve">[ ][ ] and the </w:t>
      </w:r>
      <w:proofErr w:type="spellStart"/>
      <w:r w:rsidRPr="003F17AE">
        <w:rPr>
          <w:lang w:eastAsia="ko-KR"/>
        </w:rPr>
        <w:t>availibility</w:t>
      </w:r>
      <w:proofErr w:type="spellEnd"/>
      <w:r w:rsidRPr="003F17AE">
        <w:rPr>
          <w:lang w:eastAsia="ko-KR"/>
        </w:rPr>
        <w:t xml:space="preserve"> process for minimum coding blocks ], </w:t>
      </w:r>
      <w:proofErr w:type="spellStart"/>
      <w:r w:rsidRPr="003F17AE">
        <w:rPr>
          <w:lang w:eastAsia="ko-KR"/>
        </w:rPr>
        <w:t>PredMode</w:t>
      </w:r>
      <w:proofErr w:type="spellEnd"/>
      <w:r w:rsidRPr="003F17AE">
        <w:rPr>
          <w:lang w:eastAsia="ko-KR"/>
        </w:rPr>
        <w:t xml:space="preserve"> is not MODE_INTRA, </w:t>
      </w:r>
      <w:proofErr w:type="spellStart"/>
      <w:r w:rsidRPr="003F17AE">
        <w:rPr>
          <w:lang w:eastAsia="ko-KR"/>
        </w:rPr>
        <w:t>predFlagLX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 is equal to 1, and the reference index 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 is equal to the reference index of the current prediction unit 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availableFlagLXB</w:t>
      </w:r>
      <w:proofErr w:type="spellEnd"/>
      <w:r w:rsidRPr="003F17AE">
        <w:rPr>
          <w:lang w:eastAsia="ko-KR"/>
        </w:rPr>
        <w:t xml:space="preserve"> is set equal to 1 and the motion vector </w:t>
      </w:r>
      <w:proofErr w:type="spellStart"/>
      <w:r w:rsidRPr="003F17AE">
        <w:rPr>
          <w:lang w:eastAsia="ko-KR"/>
        </w:rPr>
        <w:t>mvLXB</w:t>
      </w:r>
      <w:proofErr w:type="spellEnd"/>
      <w:r w:rsidRPr="003F17AE">
        <w:rPr>
          <w:lang w:eastAsia="ko-KR"/>
        </w:rPr>
        <w:t xml:space="preserve"> is set equal to the motion vector </w:t>
      </w:r>
      <w:proofErr w:type="spellStart"/>
      <w:r w:rsidRPr="003F17AE">
        <w:rPr>
          <w:lang w:eastAsia="ko-KR"/>
        </w:rPr>
        <w:t>mvLX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], </w:t>
      </w:r>
      <w:proofErr w:type="spellStart"/>
      <w:r w:rsidRPr="003F17AE">
        <w:rPr>
          <w:lang w:eastAsia="ko-KR"/>
        </w:rPr>
        <w:t>refIdxB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 and </w:t>
      </w:r>
      <w:proofErr w:type="spellStart"/>
      <w:r w:rsidRPr="003F17AE">
        <w:rPr>
          <w:lang w:eastAsia="ko-KR"/>
        </w:rPr>
        <w:t>ListB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L</w:t>
      </w:r>
      <w:r>
        <w:rPr>
          <w:lang w:eastAsia="ko-KR"/>
        </w:rPr>
        <w:t>ist</w:t>
      </w:r>
      <w:r w:rsidRPr="003F17AE">
        <w:rPr>
          <w:lang w:eastAsia="ko-KR"/>
        </w:rPr>
        <w:t>X</w:t>
      </w:r>
      <w:proofErr w:type="spellEnd"/>
      <w:r w:rsidRPr="003F17AE">
        <w:rPr>
          <w:lang w:eastAsia="ko-KR"/>
        </w:rPr>
        <w:t>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>
        <w:rPr>
          <w:lang w:eastAsia="ko-KR"/>
        </w:rPr>
        <w:t>Otherwise, if</w:t>
      </w:r>
      <w:r w:rsidRPr="003F17AE">
        <w:rPr>
          <w:lang w:eastAsia="ko-KR"/>
        </w:rPr>
        <w:t xml:space="preserve"> the prediction unit covering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) is available [Ed. (BB): Rewrite it using </w:t>
      </w:r>
      <w:proofErr w:type="spellStart"/>
      <w:r w:rsidRPr="003F17AE">
        <w:rPr>
          <w:lang w:eastAsia="ko-KR"/>
        </w:rPr>
        <w:t>MinCbAddrZS</w:t>
      </w:r>
      <w:proofErr w:type="spellEnd"/>
      <w:r w:rsidRPr="003F17AE">
        <w:rPr>
          <w:lang w:eastAsia="ko-KR"/>
        </w:rPr>
        <w:t xml:space="preserve">[ ][ ] and the </w:t>
      </w:r>
      <w:proofErr w:type="spellStart"/>
      <w:r w:rsidRPr="003F17AE">
        <w:rPr>
          <w:lang w:eastAsia="ko-KR"/>
        </w:rPr>
        <w:t>availibility</w:t>
      </w:r>
      <w:proofErr w:type="spellEnd"/>
      <w:r w:rsidRPr="003F17AE">
        <w:rPr>
          <w:lang w:eastAsia="ko-KR"/>
        </w:rPr>
        <w:t xml:space="preserve"> process for minimum coding blocks ], </w:t>
      </w:r>
      <w:proofErr w:type="spellStart"/>
      <w:r w:rsidRPr="003F17AE">
        <w:rPr>
          <w:lang w:eastAsia="ko-KR"/>
        </w:rPr>
        <w:t>PredMode</w:t>
      </w:r>
      <w:proofErr w:type="spellEnd"/>
      <w:r w:rsidRPr="003F17AE">
        <w:rPr>
          <w:lang w:eastAsia="ko-KR"/>
        </w:rPr>
        <w:t xml:space="preserve"> is not MODE_INTRA, </w:t>
      </w:r>
      <w:proofErr w:type="spellStart"/>
      <w:r w:rsidRPr="003F17AE">
        <w:rPr>
          <w:lang w:eastAsia="ko-KR"/>
        </w:rPr>
        <w:t>predFlagLY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 (with Y = !X) is equal to 1</w:t>
      </w:r>
      <w:r w:rsidR="009B06C5">
        <w:rPr>
          <w:lang w:eastAsia="ko-KR"/>
        </w:rPr>
        <w:t>,</w:t>
      </w:r>
      <w:r w:rsidRPr="003F17AE">
        <w:rPr>
          <w:lang w:eastAsia="ko-KR"/>
        </w:rPr>
        <w:t xml:space="preserve"> and </w:t>
      </w:r>
      <w:proofErr w:type="spellStart"/>
      <w:r w:rsidRPr="003F17AE">
        <w:rPr>
          <w:lang w:eastAsia="ko-KR"/>
        </w:rPr>
        <w:t>PicOrderCnt</w:t>
      </w:r>
      <w:proofErr w:type="spellEnd"/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RefPicListY</w:t>
      </w:r>
      <w:proofErr w:type="spellEnd"/>
      <w:r>
        <w:rPr>
          <w:lang w:eastAsia="ko-KR"/>
        </w:rPr>
        <w:t>[</w:t>
      </w:r>
      <w:r w:rsidRPr="003F17AE">
        <w:rPr>
          <w:lang w:eastAsia="ko-KR"/>
        </w:rPr>
        <w:t> </w:t>
      </w:r>
      <w:proofErr w:type="spellStart"/>
      <w:r w:rsidRPr="003F17AE">
        <w:rPr>
          <w:lang w:eastAsia="ko-KR"/>
        </w:rPr>
        <w:t>refIdxLY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 </w:t>
      </w:r>
      <w:r>
        <w:rPr>
          <w:lang w:eastAsia="ko-KR"/>
        </w:rPr>
        <w:t>]</w:t>
      </w:r>
      <w:r w:rsidRPr="003F17AE">
        <w:rPr>
          <w:lang w:eastAsia="ko-KR"/>
        </w:rPr>
        <w:t xml:space="preserve"> ) is equal to </w:t>
      </w:r>
      <w:proofErr w:type="spellStart"/>
      <w:r w:rsidRPr="003F17AE">
        <w:rPr>
          <w:lang w:eastAsia="ko-KR"/>
        </w:rPr>
        <w:t>PicOrderCnt</w:t>
      </w:r>
      <w:proofErr w:type="spellEnd"/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RefPicListX</w:t>
      </w:r>
      <w:proofErr w:type="spellEnd"/>
      <w:r>
        <w:rPr>
          <w:lang w:eastAsia="ko-KR"/>
        </w:rPr>
        <w:t>[</w:t>
      </w:r>
      <w:r w:rsidRPr="003F17AE">
        <w:rPr>
          <w:lang w:eastAsia="ko-KR"/>
        </w:rPr>
        <w:t> 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> </w:t>
      </w:r>
      <w:r>
        <w:rPr>
          <w:lang w:eastAsia="ko-KR"/>
        </w:rPr>
        <w:t>]</w:t>
      </w:r>
      <w:r w:rsidRPr="003F17AE">
        <w:rPr>
          <w:lang w:eastAsia="ko-KR"/>
        </w:rPr>
        <w:t xml:space="preserve"> ), </w:t>
      </w:r>
      <w:proofErr w:type="spellStart"/>
      <w:r w:rsidRPr="003F17AE">
        <w:rPr>
          <w:lang w:eastAsia="ko-KR"/>
        </w:rPr>
        <w:t>availableFlagLXB</w:t>
      </w:r>
      <w:proofErr w:type="spellEnd"/>
      <w:r w:rsidRPr="003F17AE">
        <w:rPr>
          <w:lang w:eastAsia="ko-KR"/>
        </w:rPr>
        <w:t xml:space="preserve"> is set equal to 1, the motion vector </w:t>
      </w:r>
      <w:proofErr w:type="spellStart"/>
      <w:r w:rsidRPr="003F17AE">
        <w:rPr>
          <w:lang w:eastAsia="ko-KR"/>
        </w:rPr>
        <w:t>mvLXB</w:t>
      </w:r>
      <w:proofErr w:type="spellEnd"/>
      <w:r w:rsidRPr="003F17AE">
        <w:rPr>
          <w:lang w:eastAsia="ko-KR"/>
        </w:rPr>
        <w:t xml:space="preserve"> is set equal to the motion vector </w:t>
      </w:r>
      <w:proofErr w:type="spellStart"/>
      <w:r w:rsidRPr="003F17AE">
        <w:rPr>
          <w:lang w:eastAsia="ko-KR"/>
        </w:rPr>
        <w:t>mvLY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],  </w:t>
      </w:r>
      <w:proofErr w:type="spellStart"/>
      <w:r w:rsidRPr="003F17AE">
        <w:rPr>
          <w:lang w:eastAsia="ko-KR"/>
        </w:rPr>
        <w:t>refIdxB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refIdxLY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],  and </w:t>
      </w:r>
      <w:proofErr w:type="spellStart"/>
      <w:r w:rsidRPr="003F17AE">
        <w:rPr>
          <w:lang w:eastAsia="ko-KR"/>
        </w:rPr>
        <w:t>ListB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L</w:t>
      </w:r>
      <w:r>
        <w:rPr>
          <w:lang w:eastAsia="ko-KR"/>
        </w:rPr>
        <w:t>ist</w:t>
      </w:r>
      <w:r w:rsidRPr="003F17AE">
        <w:rPr>
          <w:lang w:eastAsia="ko-KR"/>
        </w:rPr>
        <w:t>Y</w:t>
      </w:r>
      <w:proofErr w:type="spellEnd"/>
      <w:r w:rsidRPr="003F17AE">
        <w:rPr>
          <w:lang w:eastAsia="ko-KR"/>
        </w:rPr>
        <w:t>.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t xml:space="preserve">When </w:t>
      </w:r>
      <w:proofErr w:type="spellStart"/>
      <w:r w:rsidRPr="003F17AE">
        <w:t>isScaledFlagLX</w:t>
      </w:r>
      <w:proofErr w:type="spellEnd"/>
      <w:r w:rsidRPr="003F17AE">
        <w:t xml:space="preserve"> is equal to 0 and </w:t>
      </w:r>
      <w:proofErr w:type="spellStart"/>
      <w:r w:rsidRPr="003F17AE">
        <w:t>availableFlagLXB</w:t>
      </w:r>
      <w:proofErr w:type="spellEnd"/>
      <w:r w:rsidRPr="003F17AE">
        <w:t xml:space="preserve"> is equal to 1, </w:t>
      </w:r>
      <w:proofErr w:type="spellStart"/>
      <w:r w:rsidRPr="003F17AE">
        <w:t>mvLXA</w:t>
      </w:r>
      <w:proofErr w:type="spellEnd"/>
      <w:r w:rsidRPr="003F17AE">
        <w:t xml:space="preserve"> is set equal to </w:t>
      </w:r>
      <w:proofErr w:type="spellStart"/>
      <w:r w:rsidRPr="003F17AE">
        <w:t>mvLXB</w:t>
      </w:r>
      <w:proofErr w:type="spellEnd"/>
      <w:r w:rsidRPr="003F17AE">
        <w:t xml:space="preserve"> </w:t>
      </w:r>
      <w:r w:rsidRPr="003F17AE">
        <w:rPr>
          <w:color w:val="000000"/>
        </w:rPr>
        <w:t xml:space="preserve">and </w:t>
      </w:r>
      <w:proofErr w:type="spellStart"/>
      <w:r w:rsidRPr="003F17AE">
        <w:rPr>
          <w:color w:val="000000"/>
        </w:rPr>
        <w:t>refIdxA</w:t>
      </w:r>
      <w:proofErr w:type="spellEnd"/>
      <w:r w:rsidRPr="003F17AE">
        <w:rPr>
          <w:color w:val="000000"/>
        </w:rPr>
        <w:t xml:space="preserve"> is set equal to </w:t>
      </w:r>
      <w:proofErr w:type="spellStart"/>
      <w:r w:rsidRPr="003F17AE">
        <w:rPr>
          <w:color w:val="000000"/>
        </w:rPr>
        <w:t>refIdxB</w:t>
      </w:r>
      <w:proofErr w:type="spellEnd"/>
      <w:r w:rsidRPr="003F17AE">
        <w:t xml:space="preserve"> and </w:t>
      </w:r>
      <w:proofErr w:type="spellStart"/>
      <w:r w:rsidRPr="003F17AE">
        <w:t>availableFlagLXA</w:t>
      </w:r>
      <w:proofErr w:type="spellEnd"/>
      <w:r w:rsidRPr="003F17AE">
        <w:t xml:space="preserve"> is set equal to 1.</w:t>
      </w:r>
    </w:p>
    <w:p w:rsidR="009A33B3" w:rsidRPr="003F17AE" w:rsidRDefault="009A33B3" w:rsidP="009A33B3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 xml:space="preserve">When </w:t>
      </w:r>
      <w:proofErr w:type="spellStart"/>
      <w:r w:rsidRPr="003F17AE">
        <w:rPr>
          <w:lang w:eastAsia="ko-KR"/>
        </w:rPr>
        <w:t>isScaledFlagLX</w:t>
      </w:r>
      <w:proofErr w:type="spellEnd"/>
      <w:r w:rsidRPr="003F17AE">
        <w:rPr>
          <w:lang w:eastAsia="ko-KR"/>
        </w:rPr>
        <w:t xml:space="preserve"> is equal to 0, </w:t>
      </w:r>
      <w:proofErr w:type="spellStart"/>
      <w:r w:rsidRPr="003F17AE">
        <w:rPr>
          <w:lang w:eastAsia="ko-KR"/>
        </w:rPr>
        <w:t>availableFlagLXB</w:t>
      </w:r>
      <w:proofErr w:type="spellEnd"/>
      <w:r w:rsidRPr="003F17AE">
        <w:rPr>
          <w:lang w:eastAsia="ko-KR"/>
        </w:rPr>
        <w:t xml:space="preserve"> is set equal to 0 and for (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) from ( 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) to ( xB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, yB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 ) where 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= </w:t>
      </w:r>
      <w:proofErr w:type="spellStart"/>
      <w:r w:rsidRPr="003F17AE">
        <w:rPr>
          <w:lang w:eastAsia="ko-KR"/>
        </w:rPr>
        <w:t>xP</w:t>
      </w:r>
      <w:proofErr w:type="spellEnd"/>
      <w:r w:rsidRPr="003F17AE">
        <w:rPr>
          <w:lang w:eastAsia="ko-KR"/>
        </w:rPr>
        <w:t xml:space="preserve"> +</w:t>
      </w:r>
      <w:proofErr w:type="spellStart"/>
      <w:r w:rsidRPr="003F17AE">
        <w:rPr>
          <w:lang w:eastAsia="ko-KR"/>
        </w:rPr>
        <w:t>nPSW</w:t>
      </w:r>
      <w:proofErr w:type="spellEnd"/>
      <w:r w:rsidRPr="003F17AE">
        <w:rPr>
          <w:lang w:eastAsia="ko-KR"/>
        </w:rPr>
        <w:t>, xB</w:t>
      </w:r>
      <w:r w:rsidRPr="003F17AE">
        <w:rPr>
          <w:vertAlign w:val="subscript"/>
          <w:lang w:eastAsia="ko-KR"/>
        </w:rPr>
        <w:t>1</w:t>
      </w:r>
      <w:r w:rsidRPr="003F17AE">
        <w:rPr>
          <w:lang w:eastAsia="ko-KR"/>
        </w:rPr>
        <w:t> = xB</w:t>
      </w:r>
      <w:r w:rsidRPr="003F17AE">
        <w:rPr>
          <w:vertAlign w:val="subscript"/>
          <w:lang w:eastAsia="ko-KR"/>
        </w:rPr>
        <w:t>0</w:t>
      </w:r>
      <w:r w:rsidRPr="003F17AE">
        <w:rPr>
          <w:lang w:eastAsia="ko-KR"/>
        </w:rPr>
        <w:t> - </w:t>
      </w:r>
      <w:proofErr w:type="spellStart"/>
      <w:r w:rsidRPr="003F17AE">
        <w:rPr>
          <w:lang w:eastAsia="ko-KR"/>
        </w:rPr>
        <w:t>MinPuSize</w:t>
      </w:r>
      <w:proofErr w:type="spellEnd"/>
      <w:r w:rsidRPr="003F17AE">
        <w:rPr>
          <w:lang w:eastAsia="ko-KR"/>
        </w:rPr>
        <w:t> , and xB</w:t>
      </w:r>
      <w:r w:rsidRPr="003F17AE">
        <w:rPr>
          <w:vertAlign w:val="subscript"/>
          <w:lang w:eastAsia="ko-KR"/>
        </w:rPr>
        <w:t>2</w:t>
      </w:r>
      <w:r w:rsidRPr="003F17AE">
        <w:rPr>
          <w:lang w:eastAsia="ko-KR"/>
        </w:rPr>
        <w:t> =  </w:t>
      </w:r>
      <w:proofErr w:type="spellStart"/>
      <w:r w:rsidRPr="003F17AE">
        <w:rPr>
          <w:lang w:eastAsia="ko-KR"/>
        </w:rPr>
        <w:t>xP</w:t>
      </w:r>
      <w:proofErr w:type="spellEnd"/>
      <w:r w:rsidRPr="003F17AE" w:rsidDel="00697422">
        <w:rPr>
          <w:lang w:eastAsia="ko-KR"/>
        </w:rPr>
        <w:t xml:space="preserve"> </w:t>
      </w:r>
      <w:r w:rsidRPr="003F17AE">
        <w:rPr>
          <w:lang w:eastAsia="ko-KR"/>
        </w:rPr>
        <w:t>- </w:t>
      </w:r>
      <w:proofErr w:type="spellStart"/>
      <w:r w:rsidRPr="003F17AE">
        <w:rPr>
          <w:lang w:eastAsia="ko-KR"/>
        </w:rPr>
        <w:t>MinPuSize</w:t>
      </w:r>
      <w:proofErr w:type="spellEnd"/>
      <w:r w:rsidRPr="003F17AE">
        <w:rPr>
          <w:lang w:eastAsia="ko-KR"/>
        </w:rPr>
        <w:t xml:space="preserve">, the following applies repeatedly until </w:t>
      </w:r>
      <w:proofErr w:type="spellStart"/>
      <w:r w:rsidRPr="003F17AE">
        <w:rPr>
          <w:lang w:eastAsia="ko-KR"/>
        </w:rPr>
        <w:t>availableFlagLXB</w:t>
      </w:r>
      <w:proofErr w:type="spellEnd"/>
      <w:r w:rsidRPr="003F17AE">
        <w:rPr>
          <w:lang w:eastAsia="ko-KR"/>
        </w:rPr>
        <w:t xml:space="preserve"> is equal to 1: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 xml:space="preserve">If the prediction unit covering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) is available [Ed. (BB): Rewrite it using </w:t>
      </w:r>
      <w:proofErr w:type="spellStart"/>
      <w:r w:rsidRPr="003F17AE">
        <w:rPr>
          <w:lang w:eastAsia="ko-KR"/>
        </w:rPr>
        <w:t>MinCbAddrZS</w:t>
      </w:r>
      <w:proofErr w:type="spellEnd"/>
      <w:r w:rsidRPr="003F17AE">
        <w:rPr>
          <w:lang w:eastAsia="ko-KR"/>
        </w:rPr>
        <w:t xml:space="preserve">[ ][ ] and the </w:t>
      </w:r>
      <w:proofErr w:type="spellStart"/>
      <w:r w:rsidRPr="003F17AE">
        <w:rPr>
          <w:lang w:eastAsia="ko-KR"/>
        </w:rPr>
        <w:t>availibility</w:t>
      </w:r>
      <w:proofErr w:type="spellEnd"/>
      <w:r w:rsidRPr="003F17AE">
        <w:rPr>
          <w:lang w:eastAsia="ko-KR"/>
        </w:rPr>
        <w:t xml:space="preserve"> process for minimum coding blocks ], </w:t>
      </w:r>
      <w:proofErr w:type="spellStart"/>
      <w:r w:rsidRPr="003F17AE">
        <w:rPr>
          <w:lang w:eastAsia="ko-KR"/>
        </w:rPr>
        <w:t>PredMode</w:t>
      </w:r>
      <w:proofErr w:type="spellEnd"/>
      <w:r w:rsidRPr="003F17AE">
        <w:rPr>
          <w:lang w:eastAsia="ko-KR"/>
        </w:rPr>
        <w:t xml:space="preserve"> is not MODE_INTRA, </w:t>
      </w:r>
      <w:proofErr w:type="spellStart"/>
      <w:r w:rsidRPr="003F17AE">
        <w:rPr>
          <w:lang w:eastAsia="ko-KR"/>
        </w:rPr>
        <w:t>predFlagLX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 is equal to 1, </w:t>
      </w:r>
      <w:r w:rsidR="004A1B35" w:rsidRPr="00561FAB">
        <w:rPr>
          <w:highlight w:val="cyan"/>
          <w:lang w:eastAsia="ko-KR"/>
        </w:rPr>
        <w:t xml:space="preserve">and </w:t>
      </w:r>
      <w:proofErr w:type="spellStart"/>
      <w:r w:rsidR="004A1B35" w:rsidRPr="00561FAB">
        <w:rPr>
          <w:highlight w:val="cyan"/>
          <w:lang w:eastAsia="ko-KR"/>
        </w:rPr>
        <w:t>RefPicListX</w:t>
      </w:r>
      <w:proofErr w:type="spellEnd"/>
      <w:r w:rsidR="005E02D9">
        <w:rPr>
          <w:highlight w:val="cyan"/>
          <w:lang w:eastAsia="ko-KR"/>
        </w:rPr>
        <w:t>[</w:t>
      </w:r>
      <w:r w:rsidR="004A1B35" w:rsidRPr="00561FAB">
        <w:rPr>
          <w:highlight w:val="cyan"/>
          <w:lang w:eastAsia="ko-KR"/>
        </w:rPr>
        <w:t> </w:t>
      </w:r>
      <w:proofErr w:type="spellStart"/>
      <w:r w:rsidR="004A1B35" w:rsidRPr="00561FAB">
        <w:rPr>
          <w:highlight w:val="cyan"/>
          <w:lang w:eastAsia="ko-KR"/>
        </w:rPr>
        <w:t>refIdxLX</w:t>
      </w:r>
      <w:proofErr w:type="spellEnd"/>
      <w:r w:rsidR="004A1B35" w:rsidRPr="00561FAB">
        <w:rPr>
          <w:highlight w:val="cyan"/>
          <w:lang w:eastAsia="ko-KR"/>
        </w:rPr>
        <w:t> </w:t>
      </w:r>
      <w:r w:rsidR="005E02D9">
        <w:rPr>
          <w:highlight w:val="cyan"/>
          <w:lang w:eastAsia="ko-KR"/>
        </w:rPr>
        <w:t>]</w:t>
      </w:r>
      <w:r w:rsidR="009B06C5">
        <w:rPr>
          <w:highlight w:val="cyan"/>
          <w:lang w:eastAsia="ko-KR"/>
        </w:rPr>
        <w:t xml:space="preserve"> </w:t>
      </w:r>
      <w:r w:rsidR="004A1B35">
        <w:rPr>
          <w:highlight w:val="cyan"/>
          <w:lang w:eastAsia="ko-KR"/>
        </w:rPr>
        <w:t xml:space="preserve">and </w:t>
      </w:r>
      <w:proofErr w:type="spellStart"/>
      <w:r w:rsidR="004A1B35">
        <w:rPr>
          <w:highlight w:val="cyan"/>
          <w:lang w:eastAsia="ko-KR"/>
        </w:rPr>
        <w:t>RefPicList</w:t>
      </w:r>
      <w:r w:rsidR="00C97DB7">
        <w:rPr>
          <w:highlight w:val="cyan"/>
          <w:lang w:eastAsia="ko-KR"/>
        </w:rPr>
        <w:t>X</w:t>
      </w:r>
      <w:proofErr w:type="spellEnd"/>
      <w:r w:rsidR="005E02D9">
        <w:rPr>
          <w:highlight w:val="cyan"/>
          <w:lang w:eastAsia="ko-KR"/>
        </w:rPr>
        <w:t>[</w:t>
      </w:r>
      <w:r w:rsidR="005E02D9" w:rsidRPr="00561FAB">
        <w:rPr>
          <w:highlight w:val="cyan"/>
          <w:lang w:eastAsia="ko-KR"/>
        </w:rPr>
        <w:t> </w:t>
      </w:r>
      <w:proofErr w:type="spellStart"/>
      <w:r w:rsidR="004A1B35" w:rsidRPr="00561FAB">
        <w:rPr>
          <w:highlight w:val="cyan"/>
          <w:lang w:eastAsia="ko-KR"/>
        </w:rPr>
        <w:t>refIdxL</w:t>
      </w:r>
      <w:r w:rsidR="00101B4C">
        <w:rPr>
          <w:highlight w:val="cyan"/>
          <w:lang w:eastAsia="ko-KR"/>
        </w:rPr>
        <w:t>X</w:t>
      </w:r>
      <w:proofErr w:type="spellEnd"/>
      <w:r w:rsidR="004A1B35" w:rsidRPr="00561FAB">
        <w:rPr>
          <w:highlight w:val="cyan"/>
          <w:lang w:eastAsia="ko-KR"/>
        </w:rPr>
        <w:t>[ </w:t>
      </w:r>
      <w:proofErr w:type="spellStart"/>
      <w:r w:rsidR="004A1B35" w:rsidRPr="00561FAB">
        <w:rPr>
          <w:highlight w:val="cyan"/>
          <w:lang w:eastAsia="ko-KR"/>
        </w:rPr>
        <w:t>xB</w:t>
      </w:r>
      <w:r w:rsidR="004A1B35" w:rsidRPr="00561FAB">
        <w:rPr>
          <w:highlight w:val="cyan"/>
          <w:vertAlign w:val="subscript"/>
          <w:lang w:eastAsia="ko-KR"/>
        </w:rPr>
        <w:t>k</w:t>
      </w:r>
      <w:proofErr w:type="spellEnd"/>
      <w:r w:rsidR="004A1B35" w:rsidRPr="00561FAB">
        <w:rPr>
          <w:highlight w:val="cyan"/>
          <w:lang w:eastAsia="ko-KR"/>
        </w:rPr>
        <w:t> ][ </w:t>
      </w:r>
      <w:proofErr w:type="spellStart"/>
      <w:r w:rsidR="004A1B35" w:rsidRPr="00561FAB">
        <w:rPr>
          <w:highlight w:val="cyan"/>
          <w:lang w:eastAsia="ko-KR"/>
        </w:rPr>
        <w:t>yB</w:t>
      </w:r>
      <w:r w:rsidR="004A1B35" w:rsidRPr="00561FAB">
        <w:rPr>
          <w:highlight w:val="cyan"/>
          <w:vertAlign w:val="subscript"/>
          <w:lang w:eastAsia="ko-KR"/>
        </w:rPr>
        <w:t>k</w:t>
      </w:r>
      <w:proofErr w:type="spellEnd"/>
      <w:r w:rsidR="004A1B35" w:rsidRPr="00561FAB">
        <w:rPr>
          <w:highlight w:val="cyan"/>
          <w:lang w:eastAsia="ko-KR"/>
        </w:rPr>
        <w:t> ] </w:t>
      </w:r>
      <w:r w:rsidR="005E02D9">
        <w:rPr>
          <w:highlight w:val="cyan"/>
          <w:lang w:eastAsia="ko-KR"/>
        </w:rPr>
        <w:t>]</w:t>
      </w:r>
      <w:r w:rsidR="005E02D9" w:rsidRPr="00561FAB">
        <w:rPr>
          <w:highlight w:val="cyan"/>
          <w:lang w:eastAsia="ko-KR"/>
        </w:rPr>
        <w:t xml:space="preserve"> </w:t>
      </w:r>
      <w:r w:rsidR="004A1B35" w:rsidRPr="00561FAB">
        <w:rPr>
          <w:highlight w:val="cyan"/>
          <w:lang w:eastAsia="ko-KR"/>
        </w:rPr>
        <w:t xml:space="preserve">are both long-term </w:t>
      </w:r>
      <w:r w:rsidR="009B06C5">
        <w:rPr>
          <w:highlight w:val="cyan"/>
          <w:lang w:eastAsia="ko-KR"/>
        </w:rPr>
        <w:t xml:space="preserve">reference </w:t>
      </w:r>
      <w:r w:rsidR="004A1B35" w:rsidRPr="00561FAB">
        <w:rPr>
          <w:highlight w:val="cyan"/>
          <w:lang w:eastAsia="ko-KR"/>
        </w:rPr>
        <w:t xml:space="preserve">pictures or are both short-term </w:t>
      </w:r>
      <w:r w:rsidR="009B06C5">
        <w:rPr>
          <w:highlight w:val="cyan"/>
          <w:lang w:eastAsia="ko-KR"/>
        </w:rPr>
        <w:t xml:space="preserve">reference </w:t>
      </w:r>
      <w:r w:rsidR="004A1B35" w:rsidRPr="00561FAB">
        <w:rPr>
          <w:highlight w:val="cyan"/>
          <w:lang w:eastAsia="ko-KR"/>
        </w:rPr>
        <w:t>pictures,</w:t>
      </w:r>
      <w:r w:rsidR="004A1B35">
        <w:rPr>
          <w:lang w:eastAsia="ko-KR"/>
        </w:rPr>
        <w:t xml:space="preserve"> </w:t>
      </w:r>
      <w:proofErr w:type="spellStart"/>
      <w:r w:rsidRPr="003F17AE">
        <w:rPr>
          <w:lang w:eastAsia="ko-KR"/>
        </w:rPr>
        <w:t>availableFlagLXB</w:t>
      </w:r>
      <w:proofErr w:type="spellEnd"/>
      <w:r w:rsidRPr="003F17AE">
        <w:rPr>
          <w:lang w:eastAsia="ko-KR"/>
        </w:rPr>
        <w:t xml:space="preserve"> is set equal to 1, the motion vector </w:t>
      </w:r>
      <w:proofErr w:type="spellStart"/>
      <w:r w:rsidRPr="003F17AE">
        <w:rPr>
          <w:lang w:eastAsia="ko-KR"/>
        </w:rPr>
        <w:t>mvLXB</w:t>
      </w:r>
      <w:proofErr w:type="spellEnd"/>
      <w:r w:rsidRPr="003F17AE">
        <w:rPr>
          <w:lang w:eastAsia="ko-KR"/>
        </w:rPr>
        <w:t xml:space="preserve"> is set equal to the motion vector </w:t>
      </w:r>
      <w:proofErr w:type="spellStart"/>
      <w:r w:rsidRPr="003F17AE">
        <w:rPr>
          <w:lang w:eastAsia="ko-KR"/>
        </w:rPr>
        <w:t>mvLX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], </w:t>
      </w:r>
      <w:proofErr w:type="spellStart"/>
      <w:r w:rsidRPr="003F17AE">
        <w:rPr>
          <w:lang w:eastAsia="ko-KR"/>
        </w:rPr>
        <w:t>refIdxB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], </w:t>
      </w:r>
      <w:proofErr w:type="spellStart"/>
      <w:r w:rsidRPr="003F17AE">
        <w:rPr>
          <w:lang w:eastAsia="ko-KR"/>
        </w:rPr>
        <w:t>ListB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L</w:t>
      </w:r>
      <w:r>
        <w:rPr>
          <w:lang w:eastAsia="ko-KR"/>
        </w:rPr>
        <w:t>ist</w:t>
      </w:r>
      <w:r w:rsidRPr="003F17AE">
        <w:rPr>
          <w:lang w:eastAsia="ko-KR"/>
        </w:rPr>
        <w:t>X</w:t>
      </w:r>
      <w:proofErr w:type="spellEnd"/>
      <w:r w:rsidRPr="003F17AE">
        <w:rPr>
          <w:lang w:eastAsia="ko-KR"/>
        </w:rPr>
        <w:t>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>
        <w:rPr>
          <w:lang w:eastAsia="ko-KR"/>
        </w:rPr>
        <w:t>Otherwise, if</w:t>
      </w:r>
      <w:r w:rsidRPr="003F17AE">
        <w:rPr>
          <w:lang w:eastAsia="ko-KR"/>
        </w:rPr>
        <w:t xml:space="preserve"> the prediction unit covering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) is available [Ed. (BB): Rewrite it using </w:t>
      </w:r>
      <w:proofErr w:type="spellStart"/>
      <w:r w:rsidRPr="003F17AE">
        <w:rPr>
          <w:lang w:eastAsia="ko-KR"/>
        </w:rPr>
        <w:t>MinCbAddrZS</w:t>
      </w:r>
      <w:proofErr w:type="spellEnd"/>
      <w:r w:rsidRPr="003F17AE">
        <w:rPr>
          <w:lang w:eastAsia="ko-KR"/>
        </w:rPr>
        <w:t xml:space="preserve">[ ][ ] and the </w:t>
      </w:r>
      <w:proofErr w:type="spellStart"/>
      <w:r w:rsidRPr="003F17AE">
        <w:rPr>
          <w:lang w:eastAsia="ko-KR"/>
        </w:rPr>
        <w:t>availibility</w:t>
      </w:r>
      <w:proofErr w:type="spellEnd"/>
      <w:r w:rsidRPr="003F17AE">
        <w:rPr>
          <w:lang w:eastAsia="ko-KR"/>
        </w:rPr>
        <w:t xml:space="preserve"> process for minimum coding blocks ], </w:t>
      </w:r>
      <w:proofErr w:type="spellStart"/>
      <w:r w:rsidRPr="003F17AE">
        <w:rPr>
          <w:lang w:eastAsia="ko-KR"/>
        </w:rPr>
        <w:t>PredMode</w:t>
      </w:r>
      <w:proofErr w:type="spellEnd"/>
      <w:r w:rsidRPr="003F17AE">
        <w:rPr>
          <w:lang w:eastAsia="ko-KR"/>
        </w:rPr>
        <w:t xml:space="preserve"> is not MODE_INTRA, </w:t>
      </w:r>
      <w:proofErr w:type="spellStart"/>
      <w:r w:rsidRPr="003F17AE">
        <w:rPr>
          <w:lang w:eastAsia="ko-KR"/>
        </w:rPr>
        <w:t>predFlagLY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 (with Y = !X) is equal to 1, </w:t>
      </w:r>
      <w:r w:rsidR="00275E2D" w:rsidRPr="00561FAB">
        <w:rPr>
          <w:highlight w:val="cyan"/>
          <w:lang w:eastAsia="ko-KR"/>
        </w:rPr>
        <w:t xml:space="preserve">and </w:t>
      </w:r>
      <w:proofErr w:type="spellStart"/>
      <w:r w:rsidR="00275E2D" w:rsidRPr="00561FAB">
        <w:rPr>
          <w:highlight w:val="cyan"/>
          <w:lang w:eastAsia="ko-KR"/>
        </w:rPr>
        <w:t>RefPicListX</w:t>
      </w:r>
      <w:proofErr w:type="spellEnd"/>
      <w:r w:rsidR="001225C4">
        <w:rPr>
          <w:highlight w:val="cyan"/>
          <w:lang w:eastAsia="ko-KR"/>
        </w:rPr>
        <w:t>[</w:t>
      </w:r>
      <w:r w:rsidR="001225C4" w:rsidRPr="00561FAB">
        <w:rPr>
          <w:highlight w:val="cyan"/>
          <w:lang w:eastAsia="ko-KR"/>
        </w:rPr>
        <w:t> </w:t>
      </w:r>
      <w:proofErr w:type="spellStart"/>
      <w:r w:rsidR="00275E2D" w:rsidRPr="00561FAB">
        <w:rPr>
          <w:highlight w:val="cyan"/>
          <w:lang w:eastAsia="ko-KR"/>
        </w:rPr>
        <w:t>refIdxLX</w:t>
      </w:r>
      <w:proofErr w:type="spellEnd"/>
      <w:r w:rsidR="00275E2D" w:rsidRPr="00561FAB">
        <w:rPr>
          <w:highlight w:val="cyan"/>
          <w:lang w:eastAsia="ko-KR"/>
        </w:rPr>
        <w:t> </w:t>
      </w:r>
      <w:r w:rsidR="001225C4">
        <w:rPr>
          <w:highlight w:val="cyan"/>
          <w:lang w:eastAsia="ko-KR"/>
        </w:rPr>
        <w:t xml:space="preserve">] </w:t>
      </w:r>
      <w:r w:rsidR="00275E2D" w:rsidRPr="00561FAB">
        <w:rPr>
          <w:highlight w:val="cyan"/>
          <w:lang w:eastAsia="ko-KR"/>
        </w:rPr>
        <w:t xml:space="preserve">and </w:t>
      </w:r>
      <w:proofErr w:type="spellStart"/>
      <w:r w:rsidR="00275E2D" w:rsidRPr="00561FAB">
        <w:rPr>
          <w:highlight w:val="cyan"/>
          <w:lang w:eastAsia="ko-KR"/>
        </w:rPr>
        <w:t>RefPicList</w:t>
      </w:r>
      <w:r w:rsidR="00275E2D">
        <w:rPr>
          <w:highlight w:val="cyan"/>
          <w:lang w:eastAsia="ko-KR"/>
        </w:rPr>
        <w:t>Y</w:t>
      </w:r>
      <w:proofErr w:type="spellEnd"/>
      <w:r w:rsidR="001225C4">
        <w:rPr>
          <w:highlight w:val="cyan"/>
          <w:lang w:eastAsia="ko-KR"/>
        </w:rPr>
        <w:t>[</w:t>
      </w:r>
      <w:r w:rsidR="001225C4" w:rsidRPr="00561FAB">
        <w:rPr>
          <w:highlight w:val="cyan"/>
          <w:lang w:eastAsia="ko-KR"/>
        </w:rPr>
        <w:t> </w:t>
      </w:r>
      <w:proofErr w:type="spellStart"/>
      <w:r w:rsidR="00275E2D" w:rsidRPr="00561FAB">
        <w:rPr>
          <w:highlight w:val="cyan"/>
          <w:lang w:eastAsia="ko-KR"/>
        </w:rPr>
        <w:t>refIdxLY</w:t>
      </w:r>
      <w:proofErr w:type="spellEnd"/>
      <w:r w:rsidR="00275E2D" w:rsidRPr="00561FAB">
        <w:rPr>
          <w:highlight w:val="cyan"/>
          <w:lang w:eastAsia="ko-KR"/>
        </w:rPr>
        <w:t>[ </w:t>
      </w:r>
      <w:proofErr w:type="spellStart"/>
      <w:r w:rsidR="00275E2D" w:rsidRPr="00561FAB">
        <w:rPr>
          <w:highlight w:val="cyan"/>
          <w:lang w:eastAsia="ko-KR"/>
        </w:rPr>
        <w:t>xB</w:t>
      </w:r>
      <w:r w:rsidR="00275E2D" w:rsidRPr="00561FAB">
        <w:rPr>
          <w:highlight w:val="cyan"/>
          <w:vertAlign w:val="subscript"/>
          <w:lang w:eastAsia="ko-KR"/>
        </w:rPr>
        <w:t>k</w:t>
      </w:r>
      <w:proofErr w:type="spellEnd"/>
      <w:r w:rsidR="00275E2D" w:rsidRPr="00561FAB">
        <w:rPr>
          <w:highlight w:val="cyan"/>
          <w:lang w:eastAsia="ko-KR"/>
        </w:rPr>
        <w:t> ][ </w:t>
      </w:r>
      <w:proofErr w:type="spellStart"/>
      <w:r w:rsidR="00275E2D" w:rsidRPr="00561FAB">
        <w:rPr>
          <w:highlight w:val="cyan"/>
          <w:lang w:eastAsia="ko-KR"/>
        </w:rPr>
        <w:t>yB</w:t>
      </w:r>
      <w:r w:rsidR="00275E2D" w:rsidRPr="00561FAB">
        <w:rPr>
          <w:highlight w:val="cyan"/>
          <w:vertAlign w:val="subscript"/>
          <w:lang w:eastAsia="ko-KR"/>
        </w:rPr>
        <w:t>k</w:t>
      </w:r>
      <w:proofErr w:type="spellEnd"/>
      <w:r w:rsidR="00275E2D" w:rsidRPr="00561FAB">
        <w:rPr>
          <w:highlight w:val="cyan"/>
          <w:lang w:eastAsia="ko-KR"/>
        </w:rPr>
        <w:t> ] </w:t>
      </w:r>
      <w:r w:rsidR="001225C4">
        <w:rPr>
          <w:highlight w:val="cyan"/>
          <w:lang w:eastAsia="ko-KR"/>
        </w:rPr>
        <w:t>]</w:t>
      </w:r>
      <w:r w:rsidR="001225C4" w:rsidRPr="00561FAB">
        <w:rPr>
          <w:highlight w:val="cyan"/>
          <w:lang w:eastAsia="ko-KR"/>
        </w:rPr>
        <w:t xml:space="preserve"> </w:t>
      </w:r>
      <w:r w:rsidR="00275E2D" w:rsidRPr="00561FAB">
        <w:rPr>
          <w:highlight w:val="cyan"/>
          <w:lang w:eastAsia="ko-KR"/>
        </w:rPr>
        <w:t xml:space="preserve">are both long-term </w:t>
      </w:r>
      <w:r w:rsidR="009B06C5">
        <w:rPr>
          <w:highlight w:val="cyan"/>
          <w:lang w:eastAsia="ko-KR"/>
        </w:rPr>
        <w:t xml:space="preserve">reference </w:t>
      </w:r>
      <w:r w:rsidR="00275E2D" w:rsidRPr="00561FAB">
        <w:rPr>
          <w:highlight w:val="cyan"/>
          <w:lang w:eastAsia="ko-KR"/>
        </w:rPr>
        <w:t xml:space="preserve">pictures or are both short-term </w:t>
      </w:r>
      <w:r w:rsidR="009B06C5">
        <w:rPr>
          <w:highlight w:val="cyan"/>
          <w:lang w:eastAsia="ko-KR"/>
        </w:rPr>
        <w:t xml:space="preserve">reference </w:t>
      </w:r>
      <w:r w:rsidR="00275E2D" w:rsidRPr="00561FAB">
        <w:rPr>
          <w:highlight w:val="cyan"/>
          <w:lang w:eastAsia="ko-KR"/>
        </w:rPr>
        <w:t>pictures,</w:t>
      </w:r>
      <w:r w:rsidR="00275E2D">
        <w:rPr>
          <w:lang w:eastAsia="ko-KR"/>
        </w:rPr>
        <w:t xml:space="preserve"> </w:t>
      </w:r>
      <w:proofErr w:type="spellStart"/>
      <w:r w:rsidRPr="003F17AE">
        <w:rPr>
          <w:lang w:eastAsia="ko-KR"/>
        </w:rPr>
        <w:t>availableFlagLXB</w:t>
      </w:r>
      <w:proofErr w:type="spellEnd"/>
      <w:r w:rsidRPr="003F17AE">
        <w:rPr>
          <w:lang w:eastAsia="ko-KR"/>
        </w:rPr>
        <w:t xml:space="preserve"> is set equal to 1, the motion vector </w:t>
      </w:r>
      <w:proofErr w:type="spellStart"/>
      <w:r w:rsidRPr="003F17AE">
        <w:rPr>
          <w:lang w:eastAsia="ko-KR"/>
        </w:rPr>
        <w:t>mvLXB</w:t>
      </w:r>
      <w:proofErr w:type="spellEnd"/>
      <w:r w:rsidRPr="003F17AE">
        <w:rPr>
          <w:lang w:eastAsia="ko-KR"/>
        </w:rPr>
        <w:t xml:space="preserve"> is set equal to the motion vector </w:t>
      </w:r>
      <w:proofErr w:type="spellStart"/>
      <w:r w:rsidRPr="003F17AE">
        <w:rPr>
          <w:lang w:eastAsia="ko-KR"/>
        </w:rPr>
        <w:t>mvLY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 xml:space="preserve"> ], </w:t>
      </w:r>
      <w:proofErr w:type="spellStart"/>
      <w:r w:rsidRPr="003F17AE">
        <w:rPr>
          <w:lang w:eastAsia="ko-KR"/>
        </w:rPr>
        <w:t>refIdxB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refIdxLY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yB</w:t>
      </w:r>
      <w:r w:rsidRPr="003F17AE">
        <w:rPr>
          <w:vertAlign w:val="subscript"/>
          <w:lang w:eastAsia="ko-KR"/>
        </w:rPr>
        <w:t>k</w:t>
      </w:r>
      <w:proofErr w:type="spellEnd"/>
      <w:r w:rsidRPr="003F17AE">
        <w:rPr>
          <w:lang w:eastAsia="ko-KR"/>
        </w:rPr>
        <w:t> ], </w:t>
      </w:r>
      <w:proofErr w:type="spellStart"/>
      <w:r w:rsidRPr="003F17AE">
        <w:rPr>
          <w:lang w:eastAsia="ko-KR"/>
        </w:rPr>
        <w:t>ListB</w:t>
      </w:r>
      <w:proofErr w:type="spellEnd"/>
      <w:r w:rsidRPr="003F17AE">
        <w:rPr>
          <w:lang w:eastAsia="ko-KR"/>
        </w:rPr>
        <w:t xml:space="preserve"> is set equal to </w:t>
      </w:r>
      <w:proofErr w:type="spellStart"/>
      <w:r w:rsidRPr="003F17AE">
        <w:rPr>
          <w:lang w:eastAsia="ko-KR"/>
        </w:rPr>
        <w:t>L</w:t>
      </w:r>
      <w:r>
        <w:rPr>
          <w:lang w:eastAsia="ko-KR"/>
        </w:rPr>
        <w:t>ist</w:t>
      </w:r>
      <w:r w:rsidRPr="003F17AE">
        <w:rPr>
          <w:lang w:eastAsia="ko-KR"/>
        </w:rPr>
        <w:t>Y</w:t>
      </w:r>
      <w:proofErr w:type="spellEnd"/>
      <w:r w:rsidRPr="003F17AE">
        <w:rPr>
          <w:lang w:eastAsia="ko-KR"/>
        </w:rPr>
        <w:t>.</w:t>
      </w:r>
    </w:p>
    <w:p w:rsidR="009A33B3" w:rsidRPr="003F17AE" w:rsidRDefault="009A33B3" w:rsidP="009A33B3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3F17AE">
        <w:rPr>
          <w:lang w:eastAsia="ko-KR"/>
        </w:rPr>
        <w:t xml:space="preserve">When </w:t>
      </w:r>
      <w:proofErr w:type="spellStart"/>
      <w:r w:rsidRPr="003F17AE">
        <w:rPr>
          <w:lang w:eastAsia="ko-KR"/>
        </w:rPr>
        <w:t>availableFlagLXB</w:t>
      </w:r>
      <w:proofErr w:type="spellEnd"/>
      <w:r w:rsidRPr="003F17AE">
        <w:rPr>
          <w:lang w:eastAsia="ko-KR"/>
        </w:rPr>
        <w:t xml:space="preserve"> is equal to 1 and </w:t>
      </w:r>
      <w:proofErr w:type="spellStart"/>
      <w:r w:rsidRPr="003F17AE">
        <w:rPr>
          <w:lang w:eastAsia="ko-KR"/>
        </w:rPr>
        <w:t>PicOrderCnt</w:t>
      </w:r>
      <w:proofErr w:type="spellEnd"/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RefPicListB</w:t>
      </w:r>
      <w:proofErr w:type="spellEnd"/>
      <w:r>
        <w:rPr>
          <w:lang w:eastAsia="ko-KR"/>
        </w:rPr>
        <w:t>[</w:t>
      </w:r>
      <w:r w:rsidRPr="003F17AE">
        <w:rPr>
          <w:lang w:eastAsia="ko-KR"/>
        </w:rPr>
        <w:t> </w:t>
      </w:r>
      <w:proofErr w:type="spellStart"/>
      <w:r w:rsidRPr="003F17AE">
        <w:rPr>
          <w:lang w:eastAsia="ko-KR"/>
        </w:rPr>
        <w:t>refIdxB</w:t>
      </w:r>
      <w:proofErr w:type="spellEnd"/>
      <w:r w:rsidRPr="003F17AE">
        <w:rPr>
          <w:lang w:eastAsia="ko-KR"/>
        </w:rPr>
        <w:t> </w:t>
      </w:r>
      <w:r>
        <w:rPr>
          <w:lang w:eastAsia="ko-KR"/>
        </w:rPr>
        <w:t>]</w:t>
      </w:r>
      <w:r w:rsidRPr="003F17AE">
        <w:rPr>
          <w:lang w:eastAsia="ko-KR"/>
        </w:rPr>
        <w:t xml:space="preserve"> ) is not equal to </w:t>
      </w:r>
      <w:proofErr w:type="spellStart"/>
      <w:r w:rsidRPr="003F17AE">
        <w:rPr>
          <w:lang w:eastAsia="ko-KR"/>
        </w:rPr>
        <w:t>PicOrderCnt</w:t>
      </w:r>
      <w:proofErr w:type="spellEnd"/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RefPicListX</w:t>
      </w:r>
      <w:proofErr w:type="spellEnd"/>
      <w:r>
        <w:rPr>
          <w:lang w:eastAsia="ko-KR"/>
        </w:rPr>
        <w:t>[</w:t>
      </w:r>
      <w:r w:rsidRPr="003F17AE">
        <w:rPr>
          <w:lang w:eastAsia="ko-KR"/>
        </w:rPr>
        <w:t> 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> </w:t>
      </w:r>
      <w:r>
        <w:rPr>
          <w:lang w:eastAsia="ko-KR"/>
        </w:rPr>
        <w:t>]</w:t>
      </w:r>
      <w:r w:rsidRPr="003F17AE">
        <w:rPr>
          <w:lang w:eastAsia="ko-KR"/>
        </w:rPr>
        <w:t> )</w:t>
      </w:r>
      <w:r w:rsidRPr="00841BD0">
        <w:rPr>
          <w:lang w:eastAsia="ko-KR"/>
        </w:rPr>
        <w:t xml:space="preserve"> </w:t>
      </w:r>
      <w:r>
        <w:rPr>
          <w:lang w:eastAsia="ko-KR"/>
        </w:rPr>
        <w:t xml:space="preserve">and </w:t>
      </w:r>
      <w:r w:rsidRPr="00841BD0">
        <w:rPr>
          <w:lang w:eastAsia="ko-KR"/>
        </w:rPr>
        <w:t xml:space="preserve">both </w:t>
      </w:r>
      <w:proofErr w:type="spellStart"/>
      <w:r w:rsidRPr="00841BD0">
        <w:rPr>
          <w:lang w:eastAsia="ko-KR"/>
        </w:rPr>
        <w:t>RefPicList</w:t>
      </w:r>
      <w:r>
        <w:rPr>
          <w:lang w:eastAsia="ko-KR"/>
        </w:rPr>
        <w:t>B</w:t>
      </w:r>
      <w:proofErr w:type="spellEnd"/>
      <w:r>
        <w:rPr>
          <w:lang w:eastAsia="ko-KR"/>
        </w:rPr>
        <w:t>[ </w:t>
      </w:r>
      <w:proofErr w:type="spellStart"/>
      <w:r w:rsidRPr="00841BD0">
        <w:rPr>
          <w:lang w:eastAsia="ko-KR"/>
        </w:rPr>
        <w:t>refIdx</w:t>
      </w:r>
      <w:r>
        <w:rPr>
          <w:lang w:eastAsia="ko-KR"/>
        </w:rPr>
        <w:t>B</w:t>
      </w:r>
      <w:proofErr w:type="spellEnd"/>
      <w:r>
        <w:rPr>
          <w:lang w:eastAsia="ko-KR"/>
        </w:rPr>
        <w:t> ]</w:t>
      </w:r>
      <w:r w:rsidRPr="00841BD0">
        <w:rPr>
          <w:lang w:eastAsia="ko-KR"/>
        </w:rPr>
        <w:t xml:space="preserve"> and </w:t>
      </w:r>
      <w:proofErr w:type="spellStart"/>
      <w:r w:rsidRPr="00841BD0">
        <w:rPr>
          <w:lang w:eastAsia="ko-KR"/>
        </w:rPr>
        <w:t>RefPicListX</w:t>
      </w:r>
      <w:proofErr w:type="spellEnd"/>
      <w:r>
        <w:rPr>
          <w:lang w:eastAsia="ko-KR"/>
        </w:rPr>
        <w:t>[ </w:t>
      </w:r>
      <w:proofErr w:type="spellStart"/>
      <w:r w:rsidRPr="00841BD0">
        <w:rPr>
          <w:lang w:eastAsia="ko-KR"/>
        </w:rPr>
        <w:t>refIdxLX</w:t>
      </w:r>
      <w:proofErr w:type="spellEnd"/>
      <w:r>
        <w:rPr>
          <w:lang w:eastAsia="ko-KR"/>
        </w:rPr>
        <w:t> ]</w:t>
      </w:r>
      <w:r w:rsidRPr="00841BD0">
        <w:rPr>
          <w:lang w:eastAsia="ko-KR"/>
        </w:rPr>
        <w:t xml:space="preserve"> </w:t>
      </w:r>
      <w:r>
        <w:rPr>
          <w:lang w:eastAsia="ko-KR"/>
        </w:rPr>
        <w:t>are</w:t>
      </w:r>
      <w:r w:rsidRPr="00841BD0">
        <w:rPr>
          <w:lang w:eastAsia="ko-KR"/>
        </w:rPr>
        <w:t xml:space="preserve"> short-term reference pictures</w:t>
      </w:r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mvLXB</w:t>
      </w:r>
      <w:proofErr w:type="spellEnd"/>
      <w:r w:rsidRPr="003F17AE">
        <w:rPr>
          <w:lang w:eastAsia="ko-KR"/>
        </w:rPr>
        <w:t xml:space="preserve"> is derived as specified below.</w:t>
      </w:r>
    </w:p>
    <w:p w:rsidR="009A33B3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proofErr w:type="spellStart"/>
      <w:proofErr w:type="gramStart"/>
      <w:r w:rsidR="009A33B3" w:rsidRPr="002546F9">
        <w:rPr>
          <w:sz w:val="20"/>
          <w:lang w:eastAsia="ko-KR"/>
        </w:rPr>
        <w:t>tx</w:t>
      </w:r>
      <w:proofErr w:type="spellEnd"/>
      <w:proofErr w:type="gramEnd"/>
      <w:r w:rsidR="009A33B3" w:rsidRPr="002546F9">
        <w:rPr>
          <w:sz w:val="20"/>
          <w:lang w:eastAsia="ko-KR"/>
        </w:rPr>
        <w:t> = ( 16384 + ( Abs( td ) &gt;&gt; 1 ) ) / td</w:t>
      </w:r>
      <w:r w:rsidR="009A33B3" w:rsidRPr="002546F9">
        <w:rPr>
          <w:sz w:val="20"/>
          <w:lang w:eastAsia="ko-KR"/>
        </w:rPr>
        <w:tab/>
        <w:t>(</w:t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STYLEREF 1 \s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noBreakHyphen/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SEQ Equation \* ARABIC \s 1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134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t>)</w:t>
      </w:r>
    </w:p>
    <w:p w:rsidR="009A33B3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proofErr w:type="spellStart"/>
      <w:r w:rsidR="009A33B3" w:rsidRPr="002546F9">
        <w:rPr>
          <w:sz w:val="20"/>
          <w:lang w:eastAsia="ko-KR"/>
        </w:rPr>
        <w:t>DistScaleFactor</w:t>
      </w:r>
      <w:proofErr w:type="spellEnd"/>
      <w:r w:rsidR="009A33B3" w:rsidRPr="002546F9">
        <w:rPr>
          <w:sz w:val="20"/>
          <w:lang w:eastAsia="ko-KR"/>
        </w:rPr>
        <w:t> = </w:t>
      </w:r>
      <w:proofErr w:type="gramStart"/>
      <w:r w:rsidR="009A33B3" w:rsidRPr="002546F9">
        <w:rPr>
          <w:sz w:val="20"/>
          <w:lang w:eastAsia="ko-KR"/>
        </w:rPr>
        <w:t>Clip3(</w:t>
      </w:r>
      <w:proofErr w:type="gramEnd"/>
      <w:r w:rsidR="009A33B3" w:rsidRPr="002546F9">
        <w:rPr>
          <w:sz w:val="20"/>
          <w:lang w:eastAsia="ko-KR"/>
        </w:rPr>
        <w:t> −4096, 4095, ( </w:t>
      </w:r>
      <w:proofErr w:type="spellStart"/>
      <w:r w:rsidR="009A33B3" w:rsidRPr="002546F9">
        <w:rPr>
          <w:sz w:val="20"/>
          <w:lang w:eastAsia="ko-KR"/>
        </w:rPr>
        <w:t>tb</w:t>
      </w:r>
      <w:proofErr w:type="spellEnd"/>
      <w:r w:rsidR="009A33B3" w:rsidRPr="002546F9">
        <w:rPr>
          <w:sz w:val="20"/>
          <w:lang w:eastAsia="ko-KR"/>
        </w:rPr>
        <w:t> * </w:t>
      </w:r>
      <w:proofErr w:type="spellStart"/>
      <w:r w:rsidR="009A33B3" w:rsidRPr="002546F9">
        <w:rPr>
          <w:sz w:val="20"/>
          <w:lang w:eastAsia="ko-KR"/>
        </w:rPr>
        <w:t>tx</w:t>
      </w:r>
      <w:proofErr w:type="spellEnd"/>
      <w:r w:rsidR="009A33B3" w:rsidRPr="002546F9">
        <w:rPr>
          <w:sz w:val="20"/>
          <w:lang w:eastAsia="ko-KR"/>
        </w:rPr>
        <w:t> + 32 ) &gt;&gt; 6 )</w:t>
      </w:r>
      <w:r w:rsidR="009A33B3" w:rsidRPr="002546F9">
        <w:rPr>
          <w:sz w:val="20"/>
          <w:lang w:eastAsia="ko-KR"/>
        </w:rPr>
        <w:tab/>
        <w:t>(</w:t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STYLEREF 1 \s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noBreakHyphen/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SEQ Equation \* ARABIC \s 1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135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t>)</w:t>
      </w:r>
    </w:p>
    <w:p w:rsidR="009A33B3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proofErr w:type="spellStart"/>
      <w:r w:rsidR="009A33B3" w:rsidRPr="002546F9">
        <w:rPr>
          <w:sz w:val="20"/>
          <w:lang w:eastAsia="ko-KR"/>
        </w:rPr>
        <w:t>mvLXB</w:t>
      </w:r>
      <w:proofErr w:type="spellEnd"/>
      <w:r w:rsidR="009A33B3" w:rsidRPr="002546F9">
        <w:rPr>
          <w:sz w:val="20"/>
          <w:lang w:eastAsia="ko-KR"/>
        </w:rPr>
        <w:t> =Clip3( −8192, 8191.75, Sign( </w:t>
      </w:r>
      <w:proofErr w:type="spellStart"/>
      <w:r w:rsidR="009A33B3" w:rsidRPr="002546F9">
        <w:rPr>
          <w:sz w:val="20"/>
          <w:lang w:eastAsia="ko-KR"/>
        </w:rPr>
        <w:t>DistScaleFactor</w:t>
      </w:r>
      <w:proofErr w:type="spellEnd"/>
      <w:r w:rsidR="009A33B3" w:rsidRPr="002546F9">
        <w:rPr>
          <w:sz w:val="20"/>
          <w:lang w:eastAsia="ko-KR"/>
        </w:rPr>
        <w:t> * </w:t>
      </w:r>
      <w:proofErr w:type="spellStart"/>
      <w:r w:rsidR="009A33B3" w:rsidRPr="002546F9">
        <w:rPr>
          <w:sz w:val="20"/>
          <w:lang w:eastAsia="ko-KR"/>
        </w:rPr>
        <w:t>mvLXA</w:t>
      </w:r>
      <w:proofErr w:type="spellEnd"/>
      <w:r w:rsidR="009A33B3" w:rsidRPr="002546F9">
        <w:rPr>
          <w:sz w:val="20"/>
          <w:lang w:eastAsia="ko-KR"/>
        </w:rPr>
        <w:t> ) * </w:t>
      </w:r>
      <w:r w:rsidR="009A33B3" w:rsidRPr="002546F9">
        <w:rPr>
          <w:sz w:val="20"/>
          <w:lang w:eastAsia="ko-KR"/>
        </w:rPr>
        <w:br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2546F9">
        <w:rPr>
          <w:sz w:val="20"/>
          <w:lang w:eastAsia="ko-KR"/>
        </w:rPr>
        <w:tab/>
      </w:r>
      <w:r w:rsidR="009A33B3" w:rsidRPr="002546F9">
        <w:rPr>
          <w:sz w:val="20"/>
          <w:lang w:eastAsia="ko-KR"/>
        </w:rPr>
        <w:tab/>
        <w:t>( (Abs( </w:t>
      </w:r>
      <w:proofErr w:type="spellStart"/>
      <w:r w:rsidR="009A33B3" w:rsidRPr="002546F9">
        <w:rPr>
          <w:sz w:val="20"/>
          <w:lang w:eastAsia="ko-KR"/>
        </w:rPr>
        <w:t>DistScaleFactor</w:t>
      </w:r>
      <w:proofErr w:type="spellEnd"/>
      <w:r w:rsidR="009A33B3" w:rsidRPr="002546F9">
        <w:rPr>
          <w:sz w:val="20"/>
          <w:lang w:eastAsia="ko-KR"/>
        </w:rPr>
        <w:t> * </w:t>
      </w:r>
      <w:proofErr w:type="spellStart"/>
      <w:r w:rsidR="009A33B3" w:rsidRPr="002546F9">
        <w:rPr>
          <w:sz w:val="20"/>
          <w:lang w:eastAsia="ko-KR"/>
        </w:rPr>
        <w:t>mvLXA</w:t>
      </w:r>
      <w:proofErr w:type="spellEnd"/>
      <w:r w:rsidR="009A33B3" w:rsidRPr="002546F9">
        <w:rPr>
          <w:sz w:val="20"/>
          <w:lang w:eastAsia="ko-KR"/>
        </w:rPr>
        <w:t> ) + 127 ) &gt;&gt; 8 ) )</w:t>
      </w:r>
      <w:r w:rsidR="009A33B3" w:rsidRPr="002546F9">
        <w:rPr>
          <w:sz w:val="20"/>
          <w:lang w:eastAsia="ko-KR"/>
        </w:rPr>
        <w:tab/>
        <w:t>(</w:t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STYLEREF 1 \s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noBreakHyphen/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SEQ Equation \* ARABIC \s 1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136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t>)</w:t>
      </w:r>
    </w:p>
    <w:p w:rsidR="009A33B3" w:rsidRPr="003F17AE" w:rsidRDefault="009A33B3" w:rsidP="009A33B3">
      <w:pPr>
        <w:tabs>
          <w:tab w:val="left" w:pos="9090"/>
        </w:tabs>
        <w:ind w:left="1191"/>
      </w:pPr>
      <w:r w:rsidRPr="003F17AE">
        <w:t>[Ed. (GJS): I believe the thing that is being clipped is an integer, so does that make sense?]</w:t>
      </w:r>
    </w:p>
    <w:p w:rsidR="009A33B3" w:rsidRPr="003F17AE" w:rsidRDefault="009A33B3" w:rsidP="009A33B3">
      <w:pPr>
        <w:tabs>
          <w:tab w:val="left" w:pos="9090"/>
        </w:tabs>
        <w:ind w:left="1191"/>
      </w:pPr>
      <w:proofErr w:type="gramStart"/>
      <w:r w:rsidRPr="003F17AE">
        <w:lastRenderedPageBreak/>
        <w:t>where</w:t>
      </w:r>
      <w:proofErr w:type="gramEnd"/>
      <w:r w:rsidRPr="003F17AE">
        <w:t xml:space="preserve"> td and </w:t>
      </w:r>
      <w:proofErr w:type="spellStart"/>
      <w:r w:rsidRPr="003F17AE">
        <w:t>tb</w:t>
      </w:r>
      <w:proofErr w:type="spellEnd"/>
      <w:r w:rsidRPr="003F17AE">
        <w:t xml:space="preserve"> are derived as</w:t>
      </w:r>
    </w:p>
    <w:p w:rsidR="009A33B3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2546F9">
        <w:rPr>
          <w:sz w:val="20"/>
          <w:lang w:eastAsia="ko-KR"/>
        </w:rPr>
        <w:t>td = Clip3( −128, 127, PicOrderCntVal – PicOrderCnt( RefPicListB[ refIdxB ] ) )</w:t>
      </w:r>
      <w:r w:rsidR="009A33B3" w:rsidRPr="002546F9">
        <w:rPr>
          <w:sz w:val="20"/>
          <w:lang w:eastAsia="ko-KR"/>
        </w:rPr>
        <w:tab/>
        <w:t>(</w:t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STYLEREF 1 \s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noBreakHyphen/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SEQ Equation \* ARABIC \s 1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137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t>)</w:t>
      </w:r>
    </w:p>
    <w:p w:rsidR="009A33B3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9A33B3" w:rsidRPr="002546F9">
        <w:rPr>
          <w:sz w:val="20"/>
          <w:lang w:eastAsia="ko-KR"/>
        </w:rPr>
        <w:t>tb = Clip3( −128, 127, PicOrderCntVal – PicOrderCnt( RefPicListX[ refIdxLX ] ) )</w:t>
      </w:r>
      <w:r w:rsidR="009A33B3" w:rsidRPr="002546F9">
        <w:rPr>
          <w:sz w:val="20"/>
          <w:lang w:eastAsia="ko-KR"/>
        </w:rPr>
        <w:tab/>
        <w:t>(</w:t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STYLEREF 1 \s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noBreakHyphen/>
      </w:r>
      <w:r w:rsidR="009A33B3" w:rsidRPr="002546F9">
        <w:rPr>
          <w:sz w:val="20"/>
          <w:lang w:eastAsia="ko-KR"/>
        </w:rPr>
        <w:fldChar w:fldCharType="begin" w:fldLock="1"/>
      </w:r>
      <w:r w:rsidR="009A33B3" w:rsidRPr="002546F9">
        <w:rPr>
          <w:sz w:val="20"/>
          <w:lang w:eastAsia="ko-KR"/>
        </w:rPr>
        <w:instrText xml:space="preserve"> SEQ Equation \* ARABIC \s 1 </w:instrText>
      </w:r>
      <w:r w:rsidR="009A33B3" w:rsidRPr="002546F9">
        <w:rPr>
          <w:sz w:val="20"/>
          <w:lang w:eastAsia="ko-KR"/>
        </w:rPr>
        <w:fldChar w:fldCharType="separate"/>
      </w:r>
      <w:r w:rsidR="009A33B3" w:rsidRPr="002546F9">
        <w:rPr>
          <w:sz w:val="20"/>
          <w:lang w:eastAsia="ko-KR"/>
        </w:rPr>
        <w:t>138</w:t>
      </w:r>
      <w:r w:rsidR="009A33B3" w:rsidRPr="002546F9">
        <w:rPr>
          <w:sz w:val="20"/>
          <w:lang w:eastAsia="ko-KR"/>
        </w:rPr>
        <w:fldChar w:fldCharType="end"/>
      </w:r>
      <w:r w:rsidR="009A33B3" w:rsidRPr="002546F9">
        <w:rPr>
          <w:sz w:val="20"/>
          <w:lang w:eastAsia="ko-KR"/>
        </w:rPr>
        <w:t>)</w:t>
      </w:r>
    </w:p>
    <w:p w:rsidR="009A33B3" w:rsidRDefault="009A33B3" w:rsidP="009D1BAA">
      <w:pPr>
        <w:rPr>
          <w:lang w:eastAsia="ko-KR"/>
        </w:rPr>
      </w:pPr>
    </w:p>
    <w:p w:rsidR="00EA4264" w:rsidRPr="00EA4264" w:rsidRDefault="00EA4264" w:rsidP="00EA4264">
      <w:pPr>
        <w:pStyle w:val="Heading2"/>
        <w:rPr>
          <w:lang w:val="en-CA"/>
        </w:rPr>
      </w:pPr>
      <w:r w:rsidRPr="00EA4264">
        <w:rPr>
          <w:lang w:val="en-CA"/>
        </w:rPr>
        <w:t xml:space="preserve">Changes in </w:t>
      </w:r>
      <w:r>
        <w:rPr>
          <w:lang w:val="en-CA"/>
        </w:rPr>
        <w:t>T</w:t>
      </w:r>
      <w:r w:rsidRPr="00EA4264">
        <w:rPr>
          <w:lang w:val="en-CA"/>
        </w:rPr>
        <w:t>MVP</w:t>
      </w:r>
    </w:p>
    <w:p w:rsidR="00EA4264" w:rsidRDefault="00EA4264" w:rsidP="009D1BAA">
      <w:pPr>
        <w:rPr>
          <w:lang w:eastAsia="ko-KR"/>
        </w:rPr>
      </w:pPr>
      <w:r>
        <w:rPr>
          <w:lang w:eastAsia="ko-KR"/>
        </w:rPr>
        <w:t xml:space="preserve">This sub-section includes changes for both aspects of this proposal, highlighted in different colors. </w:t>
      </w:r>
    </w:p>
    <w:p w:rsidR="00085C0D" w:rsidRPr="00FB08DB" w:rsidRDefault="00BD02E7" w:rsidP="00085C0D">
      <w:pPr>
        <w:pStyle w:val="Heading9"/>
        <w:rPr>
          <w:lang w:val="en-GB"/>
        </w:rPr>
      </w:pPr>
      <w:r>
        <w:rPr>
          <w:lang w:val="en-GB"/>
        </w:rPr>
        <w:t>8.5.2.1.7</w:t>
      </w:r>
      <w:r w:rsidR="00085C0D">
        <w:rPr>
          <w:lang w:val="en-GB"/>
        </w:rPr>
        <w:tab/>
      </w:r>
      <w:r w:rsidR="00085C0D" w:rsidRPr="00FB08DB">
        <w:rPr>
          <w:lang w:val="en-GB"/>
        </w:rPr>
        <w:t xml:space="preserve">Derivation process for </w:t>
      </w:r>
      <w:r>
        <w:rPr>
          <w:lang w:val="en-GB"/>
        </w:rPr>
        <w:t xml:space="preserve">temporal </w:t>
      </w:r>
      <w:proofErr w:type="spellStart"/>
      <w:r>
        <w:rPr>
          <w:lang w:val="en-GB"/>
        </w:rPr>
        <w:t>luma</w:t>
      </w:r>
      <w:proofErr w:type="spellEnd"/>
      <w:r>
        <w:rPr>
          <w:lang w:val="en-GB"/>
        </w:rPr>
        <w:t xml:space="preserve"> </w:t>
      </w:r>
      <w:r w:rsidR="00085C0D" w:rsidRPr="00FB08DB">
        <w:rPr>
          <w:lang w:val="en-GB"/>
        </w:rPr>
        <w:t xml:space="preserve">motion vector </w:t>
      </w:r>
      <w:r>
        <w:rPr>
          <w:lang w:val="en-GB"/>
        </w:rPr>
        <w:t>prediction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>Inputs to this process are</w:t>
      </w:r>
    </w:p>
    <w:p w:rsidR="00167E38" w:rsidRPr="003F17AE" w:rsidRDefault="00167E38" w:rsidP="00167E38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 xml:space="preserve">a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xP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yP</w:t>
      </w:r>
      <w:proofErr w:type="spellEnd"/>
      <w:r w:rsidRPr="003F17AE">
        <w:rPr>
          <w:lang w:eastAsia="ko-KR"/>
        </w:rPr>
        <w:t xml:space="preserve"> ) specifying the top-left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sample of the current prediction unit relative to the top-left sample of the current picture,</w:t>
      </w:r>
    </w:p>
    <w:p w:rsidR="00167E38" w:rsidRPr="003F17AE" w:rsidRDefault="00167E38" w:rsidP="00167E38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t xml:space="preserve">variables specifying the width and the height of the prediction unit for </w:t>
      </w:r>
      <w:proofErr w:type="spellStart"/>
      <w:r w:rsidRPr="003F17AE">
        <w:t>luma</w:t>
      </w:r>
      <w:proofErr w:type="spellEnd"/>
      <w:r w:rsidRPr="003F17AE">
        <w:t xml:space="preserve">, </w:t>
      </w:r>
      <w:proofErr w:type="spellStart"/>
      <w:r w:rsidRPr="003F17AE">
        <w:t>nPSW</w:t>
      </w:r>
      <w:proofErr w:type="spellEnd"/>
      <w:r w:rsidRPr="003F17AE">
        <w:t xml:space="preserve"> and </w:t>
      </w:r>
      <w:proofErr w:type="spellStart"/>
      <w:r w:rsidRPr="003F17AE">
        <w:t>nPSH</w:t>
      </w:r>
      <w:proofErr w:type="spellEnd"/>
      <w:r w:rsidRPr="003F17AE">
        <w:t>,</w:t>
      </w:r>
    </w:p>
    <w:p w:rsidR="00167E38" w:rsidRPr="003F17AE" w:rsidRDefault="00167E38" w:rsidP="00167E38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proofErr w:type="gramStart"/>
      <w:r w:rsidRPr="003F17AE">
        <w:rPr>
          <w:lang w:eastAsia="ko-KR"/>
        </w:rPr>
        <w:t>the</w:t>
      </w:r>
      <w:proofErr w:type="gramEnd"/>
      <w:r w:rsidRPr="003F17AE">
        <w:rPr>
          <w:lang w:eastAsia="ko-KR"/>
        </w:rPr>
        <w:t xml:space="preserve"> reference index of the current prediction unit partition 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 xml:space="preserve"> (with X being 0 or 1).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>Outputs of this process are</w:t>
      </w:r>
    </w:p>
    <w:p w:rsidR="00167E38" w:rsidRPr="003F17AE" w:rsidRDefault="00167E38" w:rsidP="00167E38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 xml:space="preserve">the motion vector prediction </w:t>
      </w:r>
      <w:proofErr w:type="spellStart"/>
      <w:r w:rsidRPr="003F17AE">
        <w:rPr>
          <w:lang w:eastAsia="ko-KR"/>
        </w:rPr>
        <w:t>mvLXCol</w:t>
      </w:r>
      <w:proofErr w:type="spellEnd"/>
      <w:r w:rsidRPr="003F17AE">
        <w:rPr>
          <w:lang w:eastAsia="ko-KR"/>
        </w:rPr>
        <w:t>,</w:t>
      </w:r>
    </w:p>
    <w:p w:rsidR="00167E38" w:rsidRPr="003F17AE" w:rsidRDefault="00167E38" w:rsidP="00167E38">
      <w:pPr>
        <w:numPr>
          <w:ilvl w:val="0"/>
          <w:numId w:val="2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proofErr w:type="gramStart"/>
      <w:r w:rsidRPr="003F17AE">
        <w:rPr>
          <w:lang w:eastAsia="ko-KR"/>
        </w:rPr>
        <w:t>the</w:t>
      </w:r>
      <w:proofErr w:type="gramEnd"/>
      <w:r w:rsidRPr="003F17AE">
        <w:rPr>
          <w:lang w:eastAsia="ko-KR"/>
        </w:rPr>
        <w:t xml:space="preserve"> availability flag </w:t>
      </w:r>
      <w:proofErr w:type="spellStart"/>
      <w:r w:rsidRPr="003F17AE">
        <w:rPr>
          <w:lang w:eastAsia="ko-KR"/>
        </w:rPr>
        <w:t>availableFlagLXCol</w:t>
      </w:r>
      <w:proofErr w:type="spellEnd"/>
      <w:r w:rsidRPr="003F17AE">
        <w:rPr>
          <w:lang w:eastAsia="ko-KR"/>
        </w:rPr>
        <w:t>.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 xml:space="preserve">The function </w:t>
      </w:r>
      <w:proofErr w:type="spellStart"/>
      <w:proofErr w:type="gramStart"/>
      <w:r w:rsidRPr="003F17AE">
        <w:rPr>
          <w:lang w:eastAsia="ko-KR"/>
        </w:rPr>
        <w:t>RefPicOrderCnt</w:t>
      </w:r>
      <w:proofErr w:type="spellEnd"/>
      <w:r w:rsidRPr="003F17AE">
        <w:rPr>
          <w:lang w:eastAsia="ko-KR"/>
        </w:rPr>
        <w:t>(</w:t>
      </w:r>
      <w:proofErr w:type="gramEnd"/>
      <w:r w:rsidRPr="003F17AE">
        <w:rPr>
          <w:lang w:eastAsia="ko-KR"/>
        </w:rPr>
        <w:t xml:space="preserve"> </w:t>
      </w:r>
      <w:proofErr w:type="spellStart"/>
      <w:r w:rsidRPr="003F17AE">
        <w:rPr>
          <w:lang w:eastAsia="ko-KR"/>
        </w:rPr>
        <w:t>picX</w:t>
      </w:r>
      <w:proofErr w:type="spellEnd"/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refIdx</w:t>
      </w:r>
      <w:proofErr w:type="spellEnd"/>
      <w:r w:rsidRPr="003F17AE">
        <w:rPr>
          <w:lang w:eastAsia="ko-KR"/>
        </w:rPr>
        <w:t xml:space="preserve">, LX ) returns the picture order count </w:t>
      </w:r>
      <w:proofErr w:type="spellStart"/>
      <w:r w:rsidRPr="003F17AE">
        <w:rPr>
          <w:lang w:eastAsia="ko-KR"/>
        </w:rPr>
        <w:t>PicOrderCntVal</w:t>
      </w:r>
      <w:proofErr w:type="spellEnd"/>
      <w:r w:rsidRPr="003F17AE">
        <w:rPr>
          <w:lang w:eastAsia="ko-KR"/>
        </w:rPr>
        <w:t xml:space="preserve"> of the reference picture with index </w:t>
      </w:r>
      <w:proofErr w:type="spellStart"/>
      <w:r w:rsidRPr="003F17AE">
        <w:rPr>
          <w:lang w:eastAsia="ko-KR"/>
        </w:rPr>
        <w:t>refIdx</w:t>
      </w:r>
      <w:proofErr w:type="spellEnd"/>
      <w:r w:rsidRPr="003F17AE">
        <w:rPr>
          <w:lang w:eastAsia="ko-KR"/>
        </w:rPr>
        <w:t xml:space="preserve"> from reference picture list LX of the picture </w:t>
      </w:r>
      <w:proofErr w:type="spellStart"/>
      <w:r w:rsidRPr="003F17AE">
        <w:rPr>
          <w:lang w:eastAsia="ko-KR"/>
        </w:rPr>
        <w:t>picX</w:t>
      </w:r>
      <w:proofErr w:type="spellEnd"/>
      <w:r w:rsidRPr="003F17AE">
        <w:rPr>
          <w:lang w:eastAsia="ko-KR"/>
        </w:rPr>
        <w:t xml:space="preserve"> and is specified as follows.</w:t>
      </w:r>
    </w:p>
    <w:p w:rsidR="00167E38" w:rsidRPr="002546F9" w:rsidRDefault="00167E38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proofErr w:type="spellStart"/>
      <w:proofErr w:type="gramStart"/>
      <w:r w:rsidRPr="002546F9">
        <w:rPr>
          <w:sz w:val="20"/>
          <w:lang w:eastAsia="ko-KR"/>
        </w:rPr>
        <w:t>RefPicOrderCnt</w:t>
      </w:r>
      <w:proofErr w:type="spellEnd"/>
      <w:r w:rsidRPr="002546F9">
        <w:rPr>
          <w:sz w:val="20"/>
          <w:lang w:eastAsia="ko-KR"/>
        </w:rPr>
        <w:t>(</w:t>
      </w:r>
      <w:proofErr w:type="gramEnd"/>
      <w:r w:rsidRPr="002546F9">
        <w:rPr>
          <w:sz w:val="20"/>
          <w:lang w:eastAsia="ko-KR"/>
        </w:rPr>
        <w:t xml:space="preserve"> </w:t>
      </w:r>
      <w:proofErr w:type="spellStart"/>
      <w:r w:rsidRPr="002546F9">
        <w:rPr>
          <w:sz w:val="20"/>
          <w:lang w:eastAsia="ko-KR"/>
        </w:rPr>
        <w:t>picX</w:t>
      </w:r>
      <w:proofErr w:type="spellEnd"/>
      <w:r w:rsidRPr="002546F9">
        <w:rPr>
          <w:sz w:val="20"/>
          <w:lang w:eastAsia="ko-KR"/>
        </w:rPr>
        <w:t xml:space="preserve">, </w:t>
      </w:r>
      <w:proofErr w:type="spellStart"/>
      <w:r w:rsidRPr="002546F9">
        <w:rPr>
          <w:sz w:val="20"/>
          <w:lang w:eastAsia="ko-KR"/>
        </w:rPr>
        <w:t>refIdx</w:t>
      </w:r>
      <w:proofErr w:type="spellEnd"/>
      <w:r w:rsidRPr="002546F9">
        <w:rPr>
          <w:sz w:val="20"/>
          <w:lang w:eastAsia="ko-KR"/>
        </w:rPr>
        <w:t xml:space="preserve">, LX ) = </w:t>
      </w:r>
      <w:proofErr w:type="spellStart"/>
      <w:r w:rsidRPr="002546F9">
        <w:rPr>
          <w:sz w:val="20"/>
          <w:lang w:eastAsia="ko-KR"/>
        </w:rPr>
        <w:t>PicOrderCnt</w:t>
      </w:r>
      <w:proofErr w:type="spellEnd"/>
      <w:r w:rsidRPr="002546F9">
        <w:rPr>
          <w:sz w:val="20"/>
          <w:lang w:eastAsia="ko-KR"/>
        </w:rPr>
        <w:t>(</w:t>
      </w:r>
      <w:proofErr w:type="spellStart"/>
      <w:r w:rsidRPr="002546F9">
        <w:rPr>
          <w:sz w:val="20"/>
          <w:lang w:eastAsia="ko-KR"/>
        </w:rPr>
        <w:t>RefPicListX</w:t>
      </w:r>
      <w:proofErr w:type="spellEnd"/>
      <w:r w:rsidRPr="002546F9">
        <w:rPr>
          <w:sz w:val="20"/>
          <w:lang w:eastAsia="ko-KR"/>
        </w:rPr>
        <w:t xml:space="preserve">[ </w:t>
      </w:r>
      <w:proofErr w:type="spellStart"/>
      <w:r w:rsidRPr="002546F9">
        <w:rPr>
          <w:sz w:val="20"/>
          <w:lang w:eastAsia="ko-KR"/>
        </w:rPr>
        <w:t>refIdx</w:t>
      </w:r>
      <w:proofErr w:type="spellEnd"/>
      <w:r w:rsidRPr="002546F9">
        <w:rPr>
          <w:sz w:val="20"/>
          <w:lang w:eastAsia="ko-KR"/>
        </w:rPr>
        <w:t xml:space="preserve"> ] of the picture </w:t>
      </w:r>
      <w:proofErr w:type="spellStart"/>
      <w:r w:rsidRPr="002546F9">
        <w:rPr>
          <w:sz w:val="20"/>
          <w:lang w:eastAsia="ko-KR"/>
        </w:rPr>
        <w:t>picX</w:t>
      </w:r>
      <w:proofErr w:type="spellEnd"/>
      <w:r w:rsidRPr="002546F9">
        <w:rPr>
          <w:sz w:val="20"/>
          <w:lang w:eastAsia="ko-KR"/>
        </w:rPr>
        <w:t>)</w:t>
      </w:r>
      <w:r w:rsidRPr="002546F9">
        <w:rPr>
          <w:sz w:val="20"/>
          <w:lang w:eastAsia="ko-KR"/>
        </w:rPr>
        <w:tab/>
        <w:t>(8 141)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 xml:space="preserve">Depending on the values of </w:t>
      </w:r>
      <w:proofErr w:type="spellStart"/>
      <w:r w:rsidRPr="003F17AE">
        <w:rPr>
          <w:lang w:eastAsia="ko-KR"/>
        </w:rPr>
        <w:t>slice_type</w:t>
      </w:r>
      <w:proofErr w:type="spellEnd"/>
      <w:r w:rsidRPr="003F17AE">
        <w:rPr>
          <w:lang w:eastAsia="ko-KR"/>
        </w:rPr>
        <w:t xml:space="preserve">, collocated_from_l0_flag, and </w:t>
      </w:r>
      <w:proofErr w:type="spellStart"/>
      <w:r w:rsidRPr="003F17AE">
        <w:rPr>
          <w:lang w:eastAsia="ko-KR"/>
        </w:rPr>
        <w:t>collocated_ref_idx</w:t>
      </w:r>
      <w:proofErr w:type="spellEnd"/>
      <w:r w:rsidRPr="003F17AE">
        <w:rPr>
          <w:rFonts w:hint="eastAsia"/>
          <w:lang w:eastAsia="ko-KR"/>
        </w:rPr>
        <w:t>,</w:t>
      </w:r>
      <w:r w:rsidRPr="003F17AE">
        <w:rPr>
          <w:lang w:eastAsia="ko-KR"/>
        </w:rPr>
        <w:t xml:space="preserve"> the</w:t>
      </w:r>
      <w:r w:rsidRPr="003F17AE">
        <w:t xml:space="preserve"> </w:t>
      </w:r>
      <w:r w:rsidRPr="003F17AE">
        <w:rPr>
          <w:lang w:eastAsia="ko-KR"/>
        </w:rPr>
        <w:t xml:space="preserve">variable </w:t>
      </w:r>
      <w:proofErr w:type="spellStart"/>
      <w:r w:rsidRPr="003F17AE">
        <w:t>co</w:t>
      </w:r>
      <w:r w:rsidRPr="003F17AE">
        <w:rPr>
          <w:lang w:eastAsia="ko-KR"/>
        </w:rPr>
        <w:t>lPic</w:t>
      </w:r>
      <w:proofErr w:type="spellEnd"/>
      <w:r w:rsidRPr="003F17AE">
        <w:rPr>
          <w:lang w:eastAsia="ko-KR"/>
        </w:rPr>
        <w:t>, specifying the picture that contains the collocated partition, is derived as follows.</w:t>
      </w:r>
    </w:p>
    <w:p w:rsidR="00167E38" w:rsidRPr="003F17AE" w:rsidRDefault="00167E38" w:rsidP="00167E38">
      <w:pPr>
        <w:numPr>
          <w:ilvl w:val="0"/>
          <w:numId w:val="28"/>
        </w:numPr>
        <w:tabs>
          <w:tab w:val="clear" w:pos="360"/>
          <w:tab w:val="clear" w:pos="720"/>
          <w:tab w:val="clear" w:pos="805"/>
          <w:tab w:val="clear" w:pos="1080"/>
          <w:tab w:val="clear" w:pos="1440"/>
          <w:tab w:val="num" w:pos="405"/>
          <w:tab w:val="left" w:pos="1191"/>
          <w:tab w:val="left" w:pos="1588"/>
          <w:tab w:val="left" w:pos="1985"/>
        </w:tabs>
        <w:ind w:left="405"/>
        <w:jc w:val="both"/>
        <w:rPr>
          <w:lang w:eastAsia="ko-KR"/>
        </w:rPr>
      </w:pPr>
      <w:r w:rsidRPr="003F17AE">
        <w:rPr>
          <w:lang w:eastAsia="ko-KR"/>
        </w:rPr>
        <w:t xml:space="preserve">If </w:t>
      </w:r>
      <w:proofErr w:type="spellStart"/>
      <w:r w:rsidRPr="003F17AE">
        <w:rPr>
          <w:lang w:eastAsia="ko-KR"/>
        </w:rPr>
        <w:t>slice_type</w:t>
      </w:r>
      <w:proofErr w:type="spellEnd"/>
      <w:r w:rsidRPr="003F17AE">
        <w:rPr>
          <w:lang w:eastAsia="ko-KR"/>
        </w:rPr>
        <w:t xml:space="preserve"> is equal to B and collocated_from_l0_flag is equal to 0, the variable </w:t>
      </w:r>
      <w:proofErr w:type="spellStart"/>
      <w:r w:rsidRPr="003F17AE">
        <w:rPr>
          <w:lang w:eastAsia="ko-KR"/>
        </w:rPr>
        <w:t>colPic</w:t>
      </w:r>
      <w:proofErr w:type="spellEnd"/>
      <w:r w:rsidRPr="003F17AE">
        <w:rPr>
          <w:lang w:eastAsia="ko-KR"/>
        </w:rPr>
        <w:t xml:space="preserve"> specifies the picture that contains the collocated partition as specified by </w:t>
      </w:r>
      <w:proofErr w:type="gramStart"/>
      <w:r w:rsidRPr="003F17AE">
        <w:rPr>
          <w:lang w:eastAsia="ko-KR"/>
        </w:rPr>
        <w:t>RefPicList1[</w:t>
      </w:r>
      <w:proofErr w:type="gramEnd"/>
      <w:r w:rsidRPr="003F17AE">
        <w:rPr>
          <w:lang w:eastAsia="ko-KR"/>
        </w:rPr>
        <w:t> </w:t>
      </w:r>
      <w:proofErr w:type="spellStart"/>
      <w:r w:rsidRPr="003F17AE">
        <w:rPr>
          <w:lang w:eastAsia="ko-KR"/>
        </w:rPr>
        <w:t>collocated_ref_idx</w:t>
      </w:r>
      <w:proofErr w:type="spellEnd"/>
      <w:r w:rsidRPr="003F17AE">
        <w:rPr>
          <w:lang w:eastAsia="ko-KR"/>
        </w:rPr>
        <w:t> ].</w:t>
      </w:r>
    </w:p>
    <w:p w:rsidR="00167E38" w:rsidRPr="003F17AE" w:rsidRDefault="00167E38" w:rsidP="00167E38">
      <w:pPr>
        <w:numPr>
          <w:ilvl w:val="0"/>
          <w:numId w:val="28"/>
        </w:numPr>
        <w:tabs>
          <w:tab w:val="clear" w:pos="360"/>
          <w:tab w:val="clear" w:pos="720"/>
          <w:tab w:val="clear" w:pos="805"/>
          <w:tab w:val="clear" w:pos="1080"/>
          <w:tab w:val="clear" w:pos="1440"/>
          <w:tab w:val="num" w:pos="405"/>
          <w:tab w:val="left" w:pos="1191"/>
          <w:tab w:val="left" w:pos="1588"/>
          <w:tab w:val="left" w:pos="1985"/>
        </w:tabs>
        <w:ind w:left="405"/>
        <w:jc w:val="both"/>
        <w:rPr>
          <w:lang w:eastAsia="ko-KR"/>
        </w:rPr>
      </w:pPr>
      <w:r w:rsidRPr="003F17AE">
        <w:rPr>
          <w:lang w:eastAsia="ko-KR"/>
        </w:rPr>
        <w:t>Otherwise (</w:t>
      </w:r>
      <w:proofErr w:type="spellStart"/>
      <w:r w:rsidRPr="003F17AE">
        <w:t>slice_type</w:t>
      </w:r>
      <w:proofErr w:type="spellEnd"/>
      <w:r w:rsidRPr="003F17AE">
        <w:t xml:space="preserve"> is equal to B and </w:t>
      </w:r>
      <w:r w:rsidRPr="003F17AE">
        <w:rPr>
          <w:lang w:eastAsia="ko-KR"/>
        </w:rPr>
        <w:t>collocated_from_l0_flag</w:t>
      </w:r>
      <w:r w:rsidRPr="003F17AE">
        <w:t xml:space="preserve"> is equal to 1</w:t>
      </w:r>
      <w:r w:rsidRPr="003F17AE">
        <w:rPr>
          <w:lang w:eastAsia="ko-KR"/>
        </w:rPr>
        <w:t xml:space="preserve"> or </w:t>
      </w:r>
      <w:proofErr w:type="spellStart"/>
      <w:r w:rsidRPr="003F17AE">
        <w:rPr>
          <w:lang w:eastAsia="ko-KR"/>
        </w:rPr>
        <w:t>slice_type</w:t>
      </w:r>
      <w:proofErr w:type="spellEnd"/>
      <w:r w:rsidRPr="003F17AE">
        <w:rPr>
          <w:lang w:eastAsia="ko-KR"/>
        </w:rPr>
        <w:t xml:space="preserve"> is equal to P</w:t>
      </w:r>
      <w:proofErr w:type="gramStart"/>
      <w:r w:rsidRPr="003F17AE">
        <w:rPr>
          <w:lang w:eastAsia="ko-KR"/>
        </w:rPr>
        <w:t>) ,</w:t>
      </w:r>
      <w:proofErr w:type="gramEnd"/>
      <w:r w:rsidRPr="003F17AE">
        <w:rPr>
          <w:lang w:eastAsia="ko-KR"/>
        </w:rPr>
        <w:t xml:space="preserve"> the</w:t>
      </w:r>
      <w:r w:rsidRPr="003F17AE">
        <w:t xml:space="preserve"> </w:t>
      </w:r>
      <w:r w:rsidRPr="003F17AE">
        <w:rPr>
          <w:lang w:eastAsia="ko-KR"/>
        </w:rPr>
        <w:t xml:space="preserve">variable </w:t>
      </w:r>
      <w:proofErr w:type="spellStart"/>
      <w:r w:rsidRPr="003F17AE">
        <w:t>co</w:t>
      </w:r>
      <w:r w:rsidRPr="003F17AE">
        <w:rPr>
          <w:lang w:eastAsia="ko-KR"/>
        </w:rPr>
        <w:t>lPic</w:t>
      </w:r>
      <w:proofErr w:type="spellEnd"/>
      <w:r w:rsidRPr="003F17AE">
        <w:rPr>
          <w:lang w:eastAsia="ko-KR"/>
        </w:rPr>
        <w:t xml:space="preserve"> specifies the picture that contains the collocated partition as specified by RefPicList0[ </w:t>
      </w:r>
      <w:proofErr w:type="spellStart"/>
      <w:r w:rsidRPr="003F17AE">
        <w:rPr>
          <w:lang w:eastAsia="ko-KR"/>
        </w:rPr>
        <w:t>collocated_ref_idx</w:t>
      </w:r>
      <w:proofErr w:type="spellEnd"/>
      <w:r w:rsidRPr="003F17AE">
        <w:rPr>
          <w:lang w:eastAsia="ko-KR"/>
        </w:rPr>
        <w:t> ].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 xml:space="preserve">Variable </w:t>
      </w:r>
      <w:proofErr w:type="spellStart"/>
      <w:r w:rsidRPr="003F17AE">
        <w:rPr>
          <w:lang w:eastAsia="ko-KR"/>
        </w:rPr>
        <w:t>colPu</w:t>
      </w:r>
      <w:proofErr w:type="spellEnd"/>
      <w:r w:rsidRPr="003F17AE">
        <w:rPr>
          <w:lang w:eastAsia="ko-KR"/>
        </w:rPr>
        <w:t xml:space="preserve"> and its position </w:t>
      </w:r>
      <w:proofErr w:type="gramStart"/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xPCol</w:t>
      </w:r>
      <w:proofErr w:type="spellEnd"/>
      <w:proofErr w:type="gram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yPCol</w:t>
      </w:r>
      <w:proofErr w:type="spellEnd"/>
      <w:r w:rsidRPr="003F17AE">
        <w:rPr>
          <w:lang w:eastAsia="ko-KR"/>
        </w:rPr>
        <w:t> ) are derived in the following ordered steps:</w:t>
      </w:r>
    </w:p>
    <w:p w:rsidR="00167E38" w:rsidRPr="003F17AE" w:rsidRDefault="00167E38" w:rsidP="00167E38">
      <w:pPr>
        <w:numPr>
          <w:ilvl w:val="0"/>
          <w:numId w:val="30"/>
        </w:numPr>
        <w:tabs>
          <w:tab w:val="clear" w:pos="360"/>
          <w:tab w:val="left" w:pos="2977"/>
          <w:tab w:val="left" w:pos="9090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 xml:space="preserve">The variable </w:t>
      </w:r>
      <w:proofErr w:type="spellStart"/>
      <w:r w:rsidRPr="003F17AE">
        <w:rPr>
          <w:lang w:eastAsia="ko-KR"/>
        </w:rPr>
        <w:t>colPu</w:t>
      </w:r>
      <w:proofErr w:type="spellEnd"/>
      <w:r w:rsidRPr="003F17AE">
        <w:rPr>
          <w:lang w:eastAsia="ko-KR"/>
        </w:rPr>
        <w:t xml:space="preserve"> is derived as follows</w:t>
      </w:r>
    </w:p>
    <w:p w:rsidR="00167E38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proofErr w:type="spellStart"/>
      <w:proofErr w:type="gramStart"/>
      <w:r w:rsidR="00167E38" w:rsidRPr="002546F9">
        <w:rPr>
          <w:sz w:val="20"/>
          <w:lang w:eastAsia="ko-KR"/>
        </w:rPr>
        <w:t>yPRb</w:t>
      </w:r>
      <w:proofErr w:type="spellEnd"/>
      <w:proofErr w:type="gramEnd"/>
      <w:r w:rsidR="00167E38" w:rsidRPr="002546F9">
        <w:rPr>
          <w:sz w:val="20"/>
          <w:lang w:eastAsia="ko-KR"/>
        </w:rPr>
        <w:t> = </w:t>
      </w:r>
      <w:proofErr w:type="spellStart"/>
      <w:r w:rsidR="00167E38" w:rsidRPr="002546F9">
        <w:rPr>
          <w:sz w:val="20"/>
          <w:lang w:eastAsia="ko-KR"/>
        </w:rPr>
        <w:t>yP</w:t>
      </w:r>
      <w:proofErr w:type="spellEnd"/>
      <w:r w:rsidR="00167E38" w:rsidRPr="002546F9">
        <w:rPr>
          <w:sz w:val="20"/>
          <w:lang w:eastAsia="ko-KR"/>
        </w:rPr>
        <w:t> + </w:t>
      </w:r>
      <w:proofErr w:type="spellStart"/>
      <w:r w:rsidR="00167E38" w:rsidRPr="002546F9">
        <w:rPr>
          <w:sz w:val="20"/>
          <w:lang w:eastAsia="ko-KR"/>
        </w:rPr>
        <w:t>nPSH</w:t>
      </w:r>
      <w:proofErr w:type="spellEnd"/>
      <w:r w:rsidR="00167E38" w:rsidRPr="002546F9">
        <w:rPr>
          <w:sz w:val="20"/>
          <w:lang w:eastAsia="ko-KR"/>
        </w:rPr>
        <w:tab/>
        <w:t>(</w:t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STYLEREF 1 \s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8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noBreakHyphen/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SEQ Equation \* ARABIC \s 1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139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t>)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1080"/>
          <w:tab w:val="left" w:pos="1588"/>
          <w:tab w:val="left" w:pos="1985"/>
          <w:tab w:val="left" w:pos="9090"/>
        </w:tabs>
        <w:jc w:val="both"/>
        <w:rPr>
          <w:lang w:eastAsia="ko-KR"/>
        </w:rPr>
      </w:pPr>
      <w:r w:rsidRPr="003F17AE">
        <w:rPr>
          <w:lang w:eastAsia="ko-KR"/>
        </w:rPr>
        <w:t xml:space="preserve">If ( </w:t>
      </w:r>
      <w:proofErr w:type="spellStart"/>
      <w:r w:rsidRPr="003F17AE">
        <w:rPr>
          <w:lang w:eastAsia="ko-KR"/>
        </w:rPr>
        <w:t>yP</w:t>
      </w:r>
      <w:proofErr w:type="spellEnd"/>
      <w:r w:rsidRPr="003F17AE">
        <w:rPr>
          <w:lang w:eastAsia="ko-KR"/>
        </w:rPr>
        <w:t xml:space="preserve"> &gt;&gt; Log2CtbSize ) is equal to ( </w:t>
      </w:r>
      <w:proofErr w:type="spellStart"/>
      <w:r w:rsidRPr="003F17AE">
        <w:rPr>
          <w:lang w:eastAsia="ko-KR"/>
        </w:rPr>
        <w:t>yPRb</w:t>
      </w:r>
      <w:proofErr w:type="spellEnd"/>
      <w:r w:rsidRPr="003F17AE">
        <w:rPr>
          <w:lang w:eastAsia="ko-KR"/>
        </w:rPr>
        <w:t xml:space="preserve"> &gt;&gt; Log2CtbSize ), the horizontal component of the right-bottom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position of the current prediction unit is defined by</w:t>
      </w:r>
    </w:p>
    <w:p w:rsidR="00167E38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proofErr w:type="spellStart"/>
      <w:proofErr w:type="gramStart"/>
      <w:r w:rsidR="00167E38" w:rsidRPr="002546F9">
        <w:rPr>
          <w:sz w:val="20"/>
          <w:lang w:eastAsia="ko-KR"/>
        </w:rPr>
        <w:t>xPRb</w:t>
      </w:r>
      <w:proofErr w:type="spellEnd"/>
      <w:proofErr w:type="gramEnd"/>
      <w:r w:rsidR="00167E38" w:rsidRPr="002546F9">
        <w:rPr>
          <w:sz w:val="20"/>
          <w:lang w:eastAsia="ko-KR"/>
        </w:rPr>
        <w:t> = </w:t>
      </w:r>
      <w:proofErr w:type="spellStart"/>
      <w:r w:rsidR="00167E38" w:rsidRPr="002546F9">
        <w:rPr>
          <w:sz w:val="20"/>
          <w:lang w:eastAsia="ko-KR"/>
        </w:rPr>
        <w:t>xP</w:t>
      </w:r>
      <w:proofErr w:type="spellEnd"/>
      <w:r w:rsidR="00167E38" w:rsidRPr="002546F9">
        <w:rPr>
          <w:sz w:val="20"/>
          <w:lang w:eastAsia="ko-KR"/>
        </w:rPr>
        <w:t> + </w:t>
      </w:r>
      <w:proofErr w:type="spellStart"/>
      <w:r w:rsidR="00167E38" w:rsidRPr="002546F9">
        <w:rPr>
          <w:sz w:val="20"/>
          <w:lang w:eastAsia="ko-KR"/>
        </w:rPr>
        <w:t>nPSW</w:t>
      </w:r>
      <w:proofErr w:type="spellEnd"/>
      <w:r w:rsidR="00167E38" w:rsidRPr="002546F9">
        <w:rPr>
          <w:sz w:val="20"/>
          <w:lang w:eastAsia="ko-KR"/>
        </w:rPr>
        <w:tab/>
        <w:t>(</w:t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STYLEREF 1 \s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8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noBreakHyphen/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SEQ Equation \* ARABIC \s 1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140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t>)</w:t>
      </w:r>
    </w:p>
    <w:p w:rsidR="00167E38" w:rsidRPr="003F17AE" w:rsidRDefault="00167E38" w:rsidP="00167E38">
      <w:pPr>
        <w:tabs>
          <w:tab w:val="left" w:pos="9090"/>
        </w:tabs>
        <w:ind w:left="806"/>
        <w:rPr>
          <w:lang w:eastAsia="ko-KR"/>
        </w:rPr>
      </w:pPr>
      <w:proofErr w:type="gramStart"/>
      <w:r w:rsidRPr="003F17AE">
        <w:rPr>
          <w:lang w:eastAsia="ko-KR"/>
        </w:rPr>
        <w:t>and</w:t>
      </w:r>
      <w:proofErr w:type="gramEnd"/>
      <w:r w:rsidRPr="003F17AE">
        <w:rPr>
          <w:lang w:eastAsia="ko-KR"/>
        </w:rPr>
        <w:t xml:space="preserve"> the variable </w:t>
      </w:r>
      <w:proofErr w:type="spellStart"/>
      <w:r w:rsidRPr="003F17AE">
        <w:rPr>
          <w:lang w:eastAsia="ko-KR"/>
        </w:rPr>
        <w:t>colPu</w:t>
      </w:r>
      <w:proofErr w:type="spellEnd"/>
      <w:r w:rsidRPr="003F17AE">
        <w:rPr>
          <w:lang w:eastAsia="ko-KR"/>
        </w:rPr>
        <w:t xml:space="preserve"> is set as the prediction unit covering the modified position given by ( ( </w:t>
      </w:r>
      <w:proofErr w:type="spellStart"/>
      <w:r w:rsidRPr="003F17AE">
        <w:rPr>
          <w:lang w:eastAsia="ko-KR"/>
        </w:rPr>
        <w:t>xPRb</w:t>
      </w:r>
      <w:proofErr w:type="spellEnd"/>
      <w:r w:rsidRPr="003F17AE">
        <w:rPr>
          <w:lang w:eastAsia="ko-KR"/>
        </w:rPr>
        <w:t> &gt;&gt; 4 ) &lt;&lt; 4, ( </w:t>
      </w:r>
      <w:proofErr w:type="spellStart"/>
      <w:r w:rsidRPr="003F17AE">
        <w:rPr>
          <w:lang w:eastAsia="ko-KR"/>
        </w:rPr>
        <w:t>yPRb</w:t>
      </w:r>
      <w:proofErr w:type="spellEnd"/>
      <w:r w:rsidRPr="003F17AE">
        <w:rPr>
          <w:lang w:eastAsia="ko-KR"/>
        </w:rPr>
        <w:t xml:space="preserve"> &gt;&gt; 4 ) &lt;&lt; 4 ) inside the </w:t>
      </w:r>
      <w:proofErr w:type="spellStart"/>
      <w:r w:rsidRPr="003F17AE">
        <w:rPr>
          <w:lang w:eastAsia="ko-KR"/>
        </w:rPr>
        <w:t>colPic</w:t>
      </w:r>
      <w:proofErr w:type="spellEnd"/>
      <w:r w:rsidRPr="003F17AE">
        <w:rPr>
          <w:lang w:eastAsia="ko-KR"/>
        </w:rPr>
        <w:t>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1080"/>
          <w:tab w:val="left" w:pos="1588"/>
          <w:tab w:val="left" w:pos="1985"/>
          <w:tab w:val="left" w:pos="9090"/>
        </w:tabs>
        <w:jc w:val="both"/>
        <w:rPr>
          <w:lang w:eastAsia="ko-KR"/>
        </w:rPr>
      </w:pPr>
      <w:r w:rsidRPr="003F17AE">
        <w:rPr>
          <w:lang w:eastAsia="ko-KR"/>
        </w:rPr>
        <w:t xml:space="preserve">Otherwise </w:t>
      </w:r>
      <w:proofErr w:type="gramStart"/>
      <w:r w:rsidRPr="003F17AE">
        <w:rPr>
          <w:lang w:eastAsia="ko-KR"/>
        </w:rPr>
        <w:t>( (</w:t>
      </w:r>
      <w:proofErr w:type="gramEnd"/>
      <w:r w:rsidRPr="003F17AE">
        <w:rPr>
          <w:lang w:eastAsia="ko-KR"/>
        </w:rPr>
        <w:t xml:space="preserve"> </w:t>
      </w:r>
      <w:proofErr w:type="spellStart"/>
      <w:r w:rsidRPr="003F17AE">
        <w:rPr>
          <w:lang w:eastAsia="ko-KR"/>
        </w:rPr>
        <w:t>yP</w:t>
      </w:r>
      <w:proofErr w:type="spellEnd"/>
      <w:r w:rsidRPr="003F17AE">
        <w:rPr>
          <w:lang w:eastAsia="ko-KR"/>
        </w:rPr>
        <w:t xml:space="preserve"> &gt;&gt; Log2CtbSize ) is not equal to ( </w:t>
      </w:r>
      <w:proofErr w:type="spellStart"/>
      <w:r w:rsidRPr="003F17AE">
        <w:rPr>
          <w:lang w:eastAsia="ko-KR"/>
        </w:rPr>
        <w:t>yPRb</w:t>
      </w:r>
      <w:proofErr w:type="spellEnd"/>
      <w:r w:rsidRPr="003F17AE">
        <w:rPr>
          <w:lang w:eastAsia="ko-KR"/>
        </w:rPr>
        <w:t xml:space="preserve"> &gt;&gt; Log2CtbSize ) ), </w:t>
      </w:r>
      <w:proofErr w:type="spellStart"/>
      <w:r w:rsidRPr="003F17AE">
        <w:rPr>
          <w:lang w:eastAsia="ko-KR"/>
        </w:rPr>
        <w:t>colPu</w:t>
      </w:r>
      <w:proofErr w:type="spellEnd"/>
      <w:r w:rsidRPr="003F17AE">
        <w:rPr>
          <w:lang w:eastAsia="ko-KR"/>
        </w:rPr>
        <w:t xml:space="preserve"> is marked as "unavailable".</w:t>
      </w:r>
    </w:p>
    <w:p w:rsidR="00167E38" w:rsidRPr="003F17AE" w:rsidRDefault="00167E38" w:rsidP="00167E38">
      <w:pPr>
        <w:numPr>
          <w:ilvl w:val="0"/>
          <w:numId w:val="30"/>
        </w:numPr>
        <w:tabs>
          <w:tab w:val="clear" w:pos="360"/>
          <w:tab w:val="left" w:pos="2977"/>
          <w:tab w:val="left" w:pos="9090"/>
        </w:tabs>
        <w:ind w:left="709"/>
        <w:jc w:val="both"/>
        <w:rPr>
          <w:lang w:eastAsia="ko-KR"/>
        </w:rPr>
      </w:pPr>
      <w:r w:rsidRPr="003F17AE">
        <w:rPr>
          <w:lang w:eastAsia="ko-KR"/>
        </w:rPr>
        <w:t xml:space="preserve">When </w:t>
      </w:r>
      <w:proofErr w:type="spellStart"/>
      <w:r w:rsidRPr="003F17AE">
        <w:rPr>
          <w:lang w:eastAsia="ko-KR"/>
        </w:rPr>
        <w:t>colPu</w:t>
      </w:r>
      <w:proofErr w:type="spellEnd"/>
      <w:r w:rsidRPr="003F17AE">
        <w:rPr>
          <w:lang w:eastAsia="ko-KR"/>
        </w:rPr>
        <w:t xml:space="preserve"> is coded in an </w:t>
      </w:r>
      <w:proofErr w:type="spellStart"/>
      <w:r w:rsidRPr="003F17AE">
        <w:rPr>
          <w:lang w:eastAsia="ko-KR"/>
        </w:rPr>
        <w:t>intra prediction</w:t>
      </w:r>
      <w:proofErr w:type="spellEnd"/>
      <w:r w:rsidRPr="003F17AE">
        <w:rPr>
          <w:lang w:eastAsia="ko-KR"/>
        </w:rPr>
        <w:t xml:space="preserve"> mode or </w:t>
      </w:r>
      <w:proofErr w:type="spellStart"/>
      <w:r w:rsidRPr="003F17AE">
        <w:rPr>
          <w:lang w:eastAsia="ko-KR"/>
        </w:rPr>
        <w:t>colPu</w:t>
      </w:r>
      <w:proofErr w:type="spellEnd"/>
      <w:r w:rsidRPr="003F17AE">
        <w:rPr>
          <w:lang w:eastAsia="ko-KR"/>
        </w:rPr>
        <w:t xml:space="preserve"> is marked as "unavailable", the following applies.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  <w:tab w:val="left" w:pos="9090"/>
        </w:tabs>
        <w:ind w:left="1200"/>
        <w:jc w:val="both"/>
        <w:rPr>
          <w:lang w:eastAsia="ko-KR"/>
        </w:rPr>
      </w:pPr>
      <w:r w:rsidRPr="003F17AE">
        <w:rPr>
          <w:lang w:eastAsia="ko-KR"/>
        </w:rPr>
        <w:lastRenderedPageBreak/>
        <w:t xml:space="preserve">Central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position of the current prediction unit is defined by</w:t>
      </w:r>
    </w:p>
    <w:p w:rsidR="00167E38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proofErr w:type="spellStart"/>
      <w:proofErr w:type="gramStart"/>
      <w:r w:rsidR="00167E38" w:rsidRPr="002546F9">
        <w:rPr>
          <w:sz w:val="20"/>
          <w:lang w:eastAsia="ko-KR"/>
        </w:rPr>
        <w:t>xPCtr</w:t>
      </w:r>
      <w:proofErr w:type="spellEnd"/>
      <w:proofErr w:type="gramEnd"/>
      <w:r w:rsidR="00167E38" w:rsidRPr="002546F9">
        <w:rPr>
          <w:sz w:val="20"/>
          <w:lang w:eastAsia="ko-KR"/>
        </w:rPr>
        <w:t> = ( </w:t>
      </w:r>
      <w:proofErr w:type="spellStart"/>
      <w:r w:rsidR="00167E38" w:rsidRPr="002546F9">
        <w:rPr>
          <w:sz w:val="20"/>
          <w:lang w:eastAsia="ko-KR"/>
        </w:rPr>
        <w:t>xP</w:t>
      </w:r>
      <w:proofErr w:type="spellEnd"/>
      <w:r w:rsidR="00167E38" w:rsidRPr="002546F9">
        <w:rPr>
          <w:sz w:val="20"/>
          <w:lang w:eastAsia="ko-KR"/>
        </w:rPr>
        <w:t> + ( </w:t>
      </w:r>
      <w:proofErr w:type="spellStart"/>
      <w:r w:rsidR="00167E38" w:rsidRPr="002546F9">
        <w:rPr>
          <w:sz w:val="20"/>
          <w:lang w:eastAsia="ko-KR"/>
        </w:rPr>
        <w:t>nPSW</w:t>
      </w:r>
      <w:proofErr w:type="spellEnd"/>
      <w:r w:rsidR="00167E38" w:rsidRPr="002546F9">
        <w:rPr>
          <w:sz w:val="20"/>
          <w:lang w:eastAsia="ko-KR"/>
        </w:rPr>
        <w:t> &gt;&gt; 1 )</w:t>
      </w:r>
      <w:r w:rsidR="00167E38" w:rsidRPr="002546F9">
        <w:rPr>
          <w:sz w:val="20"/>
          <w:lang w:eastAsia="ko-KR"/>
        </w:rPr>
        <w:tab/>
        <w:t>(</w:t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STYLEREF 1 \s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8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noBreakHyphen/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SEQ Equation \* ARABIC \s 1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141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t>)</w:t>
      </w:r>
    </w:p>
    <w:p w:rsidR="00167E38" w:rsidRPr="002546F9" w:rsidRDefault="009B06C5" w:rsidP="002546F9">
      <w:pPr>
        <w:pStyle w:val="Equation"/>
        <w:tabs>
          <w:tab w:val="clear" w:pos="794"/>
          <w:tab w:val="clear" w:pos="1588"/>
          <w:tab w:val="left" w:pos="709"/>
          <w:tab w:val="left" w:pos="1134"/>
          <w:tab w:val="left" w:pos="1418"/>
          <w:tab w:val="left" w:pos="1701"/>
          <w:tab w:val="left" w:pos="1985"/>
        </w:tabs>
        <w:ind w:left="709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proofErr w:type="spellStart"/>
      <w:proofErr w:type="gramStart"/>
      <w:r w:rsidR="00167E38" w:rsidRPr="002546F9">
        <w:rPr>
          <w:sz w:val="20"/>
          <w:lang w:eastAsia="ko-KR"/>
        </w:rPr>
        <w:t>yPCtr</w:t>
      </w:r>
      <w:proofErr w:type="spellEnd"/>
      <w:proofErr w:type="gramEnd"/>
      <w:r w:rsidR="00167E38" w:rsidRPr="002546F9">
        <w:rPr>
          <w:sz w:val="20"/>
          <w:lang w:eastAsia="ko-KR"/>
        </w:rPr>
        <w:t> = ( </w:t>
      </w:r>
      <w:proofErr w:type="spellStart"/>
      <w:r w:rsidR="00167E38" w:rsidRPr="002546F9">
        <w:rPr>
          <w:sz w:val="20"/>
          <w:lang w:eastAsia="ko-KR"/>
        </w:rPr>
        <w:t>yP</w:t>
      </w:r>
      <w:proofErr w:type="spellEnd"/>
      <w:r w:rsidR="00167E38" w:rsidRPr="002546F9">
        <w:rPr>
          <w:sz w:val="20"/>
          <w:lang w:eastAsia="ko-KR"/>
        </w:rPr>
        <w:t> + ( </w:t>
      </w:r>
      <w:proofErr w:type="spellStart"/>
      <w:r w:rsidR="00167E38" w:rsidRPr="002546F9">
        <w:rPr>
          <w:sz w:val="20"/>
          <w:lang w:eastAsia="ko-KR"/>
        </w:rPr>
        <w:t>nPSH</w:t>
      </w:r>
      <w:proofErr w:type="spellEnd"/>
      <w:r w:rsidR="00167E38" w:rsidRPr="002546F9">
        <w:rPr>
          <w:sz w:val="20"/>
          <w:lang w:eastAsia="ko-KR"/>
        </w:rPr>
        <w:t> &gt;&gt; 1 )</w:t>
      </w:r>
      <w:r w:rsidR="00167E38" w:rsidRPr="002546F9">
        <w:rPr>
          <w:sz w:val="20"/>
          <w:lang w:eastAsia="ko-KR"/>
        </w:rPr>
        <w:tab/>
        <w:t>(</w:t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STYLEREF 1 \s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8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noBreakHyphen/>
      </w:r>
      <w:r w:rsidR="00167E38" w:rsidRPr="002546F9">
        <w:rPr>
          <w:sz w:val="20"/>
          <w:lang w:eastAsia="ko-KR"/>
        </w:rPr>
        <w:fldChar w:fldCharType="begin" w:fldLock="1"/>
      </w:r>
      <w:r w:rsidR="00167E38" w:rsidRPr="002546F9">
        <w:rPr>
          <w:sz w:val="20"/>
          <w:lang w:eastAsia="ko-KR"/>
        </w:rPr>
        <w:instrText xml:space="preserve"> SEQ Equation \* ARABIC \s 1 </w:instrText>
      </w:r>
      <w:r w:rsidR="00167E38" w:rsidRPr="002546F9">
        <w:rPr>
          <w:sz w:val="20"/>
          <w:lang w:eastAsia="ko-KR"/>
        </w:rPr>
        <w:fldChar w:fldCharType="separate"/>
      </w:r>
      <w:r w:rsidR="00167E38" w:rsidRPr="002546F9">
        <w:rPr>
          <w:sz w:val="20"/>
          <w:lang w:eastAsia="ko-KR"/>
        </w:rPr>
        <w:t>142</w:t>
      </w:r>
      <w:r w:rsidR="00167E38" w:rsidRPr="002546F9">
        <w:rPr>
          <w:sz w:val="20"/>
          <w:lang w:eastAsia="ko-KR"/>
        </w:rPr>
        <w:fldChar w:fldCharType="end"/>
      </w:r>
      <w:r w:rsidR="00167E38" w:rsidRPr="002546F9">
        <w:rPr>
          <w:sz w:val="20"/>
          <w:lang w:eastAsia="ko-KR"/>
        </w:rPr>
        <w:t>)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r w:rsidRPr="003F17AE">
        <w:rPr>
          <w:lang w:eastAsia="ko-KR"/>
        </w:rPr>
        <w:t xml:space="preserve">The variable </w:t>
      </w:r>
      <w:proofErr w:type="spellStart"/>
      <w:r w:rsidRPr="003F17AE">
        <w:rPr>
          <w:lang w:eastAsia="ko-KR"/>
        </w:rPr>
        <w:t>colPu</w:t>
      </w:r>
      <w:proofErr w:type="spellEnd"/>
      <w:r w:rsidRPr="003F17AE">
        <w:rPr>
          <w:lang w:eastAsia="ko-KR"/>
        </w:rPr>
        <w:t xml:space="preserve"> is set as the prediction unit covering the modified position given by </w:t>
      </w:r>
      <w:proofErr w:type="gramStart"/>
      <w:r w:rsidRPr="003F17AE">
        <w:rPr>
          <w:lang w:eastAsia="ko-KR"/>
        </w:rPr>
        <w:t>( (</w:t>
      </w:r>
      <w:proofErr w:type="gramEnd"/>
      <w:r w:rsidRPr="003F17AE">
        <w:rPr>
          <w:lang w:eastAsia="ko-KR"/>
        </w:rPr>
        <w:t> </w:t>
      </w:r>
      <w:proofErr w:type="spellStart"/>
      <w:r w:rsidRPr="003F17AE">
        <w:rPr>
          <w:lang w:eastAsia="ko-KR"/>
        </w:rPr>
        <w:t>xPCtr</w:t>
      </w:r>
      <w:proofErr w:type="spellEnd"/>
      <w:r w:rsidRPr="003F17AE">
        <w:rPr>
          <w:lang w:eastAsia="ko-KR"/>
        </w:rPr>
        <w:t> &gt;&gt; 4 ) &lt;&lt; 4, ( </w:t>
      </w:r>
      <w:proofErr w:type="spellStart"/>
      <w:r w:rsidRPr="003F17AE">
        <w:rPr>
          <w:lang w:eastAsia="ko-KR"/>
        </w:rPr>
        <w:t>yPCtr</w:t>
      </w:r>
      <w:proofErr w:type="spellEnd"/>
      <w:r w:rsidRPr="003F17AE">
        <w:rPr>
          <w:lang w:eastAsia="ko-KR"/>
        </w:rPr>
        <w:t xml:space="preserve"> &gt;&gt; 4 ) &lt;&lt; 4 ) inside the </w:t>
      </w:r>
      <w:proofErr w:type="spellStart"/>
      <w:r w:rsidRPr="003F17AE">
        <w:rPr>
          <w:lang w:eastAsia="ko-KR"/>
        </w:rPr>
        <w:t>colPic</w:t>
      </w:r>
      <w:proofErr w:type="spellEnd"/>
      <w:r w:rsidRPr="003F17AE">
        <w:rPr>
          <w:lang w:eastAsia="ko-KR"/>
        </w:rPr>
        <w:t>.</w:t>
      </w:r>
    </w:p>
    <w:p w:rsidR="00167E38" w:rsidRPr="003F17AE" w:rsidRDefault="00167E38" w:rsidP="00167E38">
      <w:pPr>
        <w:numPr>
          <w:ilvl w:val="0"/>
          <w:numId w:val="30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proofErr w:type="gramStart"/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xPCol</w:t>
      </w:r>
      <w:proofErr w:type="spellEnd"/>
      <w:proofErr w:type="gram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yPCol</w:t>
      </w:r>
      <w:proofErr w:type="spellEnd"/>
      <w:r w:rsidRPr="003F17AE">
        <w:rPr>
          <w:lang w:eastAsia="ko-KR"/>
        </w:rPr>
        <w:t xml:space="preserve"> ) is set equal to the top-left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sample of the </w:t>
      </w:r>
      <w:proofErr w:type="spellStart"/>
      <w:r w:rsidRPr="003F17AE">
        <w:rPr>
          <w:lang w:eastAsia="ko-KR"/>
        </w:rPr>
        <w:t>colPu</w:t>
      </w:r>
      <w:proofErr w:type="spellEnd"/>
      <w:r w:rsidRPr="003F17AE">
        <w:rPr>
          <w:lang w:eastAsia="ko-KR"/>
        </w:rPr>
        <w:t xml:space="preserve"> relative to the top-left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sample of the </w:t>
      </w:r>
      <w:proofErr w:type="spellStart"/>
      <w:r w:rsidRPr="003F17AE">
        <w:rPr>
          <w:lang w:eastAsia="ko-KR"/>
        </w:rPr>
        <w:t>colPic</w:t>
      </w:r>
      <w:proofErr w:type="spellEnd"/>
      <w:r w:rsidRPr="003F17AE">
        <w:rPr>
          <w:lang w:eastAsia="ko-KR"/>
        </w:rPr>
        <w:t>.</w:t>
      </w:r>
    </w:p>
    <w:p w:rsidR="00167E38" w:rsidRDefault="00167E38" w:rsidP="00167E38">
      <w:pPr>
        <w:rPr>
          <w:lang w:eastAsia="ko-KR"/>
        </w:rPr>
      </w:pPr>
      <w:r w:rsidRPr="00FB0B6F">
        <w:rPr>
          <w:lang w:eastAsia="ko-KR"/>
        </w:rPr>
        <w:t xml:space="preserve">The function </w:t>
      </w:r>
      <w:proofErr w:type="spellStart"/>
      <w:proofErr w:type="gramStart"/>
      <w:r w:rsidRPr="00FB0B6F">
        <w:rPr>
          <w:lang w:eastAsia="ko-KR"/>
        </w:rPr>
        <w:t>LongTermRefPic</w:t>
      </w:r>
      <w:proofErr w:type="spellEnd"/>
      <w:r w:rsidRPr="00FB0B6F">
        <w:rPr>
          <w:lang w:eastAsia="ko-KR"/>
        </w:rPr>
        <w:t>(</w:t>
      </w:r>
      <w:proofErr w:type="gramEnd"/>
      <w:r>
        <w:rPr>
          <w:lang w:eastAsia="ko-KR"/>
        </w:rPr>
        <w:t> </w:t>
      </w:r>
      <w:proofErr w:type="spellStart"/>
      <w:r w:rsidRPr="00FB0B6F">
        <w:rPr>
          <w:lang w:eastAsia="ko-KR"/>
        </w:rPr>
        <w:t>picX</w:t>
      </w:r>
      <w:proofErr w:type="spellEnd"/>
      <w:r w:rsidRPr="00FB0B6F">
        <w:rPr>
          <w:lang w:eastAsia="ko-KR"/>
        </w:rPr>
        <w:t xml:space="preserve">, </w:t>
      </w:r>
      <w:proofErr w:type="spellStart"/>
      <w:r w:rsidRPr="00FB0B6F">
        <w:rPr>
          <w:lang w:eastAsia="ko-KR"/>
        </w:rPr>
        <w:t>refIdx</w:t>
      </w:r>
      <w:proofErr w:type="spellEnd"/>
      <w:r w:rsidRPr="00FB0B6F">
        <w:rPr>
          <w:lang w:eastAsia="ko-KR"/>
        </w:rPr>
        <w:t>, LX</w:t>
      </w:r>
      <w:r>
        <w:rPr>
          <w:lang w:eastAsia="ko-KR"/>
        </w:rPr>
        <w:t> </w:t>
      </w:r>
      <w:r w:rsidRPr="00FB0B6F">
        <w:rPr>
          <w:lang w:eastAsia="ko-KR"/>
        </w:rPr>
        <w:t xml:space="preserve">) </w:t>
      </w:r>
      <w:r>
        <w:rPr>
          <w:lang w:eastAsia="ko-KR"/>
        </w:rPr>
        <w:t xml:space="preserve">is defined as follows. If </w:t>
      </w:r>
      <w:r w:rsidRPr="00FB0B6F">
        <w:rPr>
          <w:lang w:eastAsia="ko-KR"/>
        </w:rPr>
        <w:t xml:space="preserve">the reference picture with index </w:t>
      </w:r>
      <w:proofErr w:type="spellStart"/>
      <w:r w:rsidRPr="00FB0B6F">
        <w:rPr>
          <w:lang w:eastAsia="ko-KR"/>
        </w:rPr>
        <w:t>refIdx</w:t>
      </w:r>
      <w:proofErr w:type="spellEnd"/>
      <w:r w:rsidRPr="00FB0B6F">
        <w:rPr>
          <w:lang w:eastAsia="ko-KR"/>
        </w:rPr>
        <w:t xml:space="preserve"> from reference picture list LX of the picture </w:t>
      </w:r>
      <w:proofErr w:type="spellStart"/>
      <w:r w:rsidRPr="00FB0B6F">
        <w:rPr>
          <w:lang w:eastAsia="ko-KR"/>
        </w:rPr>
        <w:t>picX</w:t>
      </w:r>
      <w:proofErr w:type="spellEnd"/>
      <w:r w:rsidRPr="00FB0B6F">
        <w:rPr>
          <w:lang w:eastAsia="ko-KR"/>
        </w:rPr>
        <w:t xml:space="preserve"> was marked as </w:t>
      </w:r>
      <w:r>
        <w:rPr>
          <w:lang w:eastAsia="ko-KR"/>
        </w:rPr>
        <w:t>"</w:t>
      </w:r>
      <w:r w:rsidRPr="00FB0B6F">
        <w:rPr>
          <w:lang w:eastAsia="ko-KR"/>
        </w:rPr>
        <w:t>used for long term reference</w:t>
      </w:r>
      <w:r>
        <w:rPr>
          <w:lang w:eastAsia="ko-KR"/>
        </w:rPr>
        <w:t>"</w:t>
      </w:r>
      <w:r w:rsidRPr="00FB0B6F">
        <w:rPr>
          <w:lang w:eastAsia="ko-KR"/>
        </w:rPr>
        <w:t xml:space="preserve"> at the time when </w:t>
      </w:r>
      <w:proofErr w:type="spellStart"/>
      <w:r w:rsidRPr="00FB0B6F">
        <w:rPr>
          <w:lang w:eastAsia="ko-KR"/>
        </w:rPr>
        <w:t>picX</w:t>
      </w:r>
      <w:proofErr w:type="spellEnd"/>
      <w:r w:rsidRPr="00FB0B6F">
        <w:rPr>
          <w:lang w:eastAsia="ko-KR"/>
        </w:rPr>
        <w:t xml:space="preserve"> was the current picture</w:t>
      </w:r>
      <w:r>
        <w:rPr>
          <w:lang w:eastAsia="ko-KR"/>
        </w:rPr>
        <w:t xml:space="preserve">, </w:t>
      </w:r>
      <w:proofErr w:type="spellStart"/>
      <w:r w:rsidRPr="00FB0B6F">
        <w:rPr>
          <w:lang w:eastAsia="ko-KR"/>
        </w:rPr>
        <w:t>LongTermRefPic</w:t>
      </w:r>
      <w:proofErr w:type="spellEnd"/>
      <w:r w:rsidRPr="00FB0B6F">
        <w:rPr>
          <w:lang w:eastAsia="ko-KR"/>
        </w:rPr>
        <w:t>(</w:t>
      </w:r>
      <w:r>
        <w:rPr>
          <w:lang w:eastAsia="ko-KR"/>
        </w:rPr>
        <w:t> </w:t>
      </w:r>
      <w:proofErr w:type="spellStart"/>
      <w:r w:rsidRPr="00FB0B6F">
        <w:rPr>
          <w:lang w:eastAsia="ko-KR"/>
        </w:rPr>
        <w:t>picX</w:t>
      </w:r>
      <w:proofErr w:type="spellEnd"/>
      <w:r w:rsidRPr="00FB0B6F">
        <w:rPr>
          <w:lang w:eastAsia="ko-KR"/>
        </w:rPr>
        <w:t xml:space="preserve">, </w:t>
      </w:r>
      <w:proofErr w:type="spellStart"/>
      <w:r w:rsidRPr="00FB0B6F">
        <w:rPr>
          <w:lang w:eastAsia="ko-KR"/>
        </w:rPr>
        <w:t>refIdx</w:t>
      </w:r>
      <w:proofErr w:type="spellEnd"/>
      <w:r w:rsidRPr="00FB0B6F">
        <w:rPr>
          <w:lang w:eastAsia="ko-KR"/>
        </w:rPr>
        <w:t>, LX</w:t>
      </w:r>
      <w:r>
        <w:rPr>
          <w:lang w:eastAsia="ko-KR"/>
        </w:rPr>
        <w:t> </w:t>
      </w:r>
      <w:r w:rsidRPr="00FB0B6F">
        <w:rPr>
          <w:lang w:eastAsia="ko-KR"/>
        </w:rPr>
        <w:t>)</w:t>
      </w:r>
      <w:r>
        <w:rPr>
          <w:lang w:eastAsia="ko-KR"/>
        </w:rPr>
        <w:t xml:space="preserve"> </w:t>
      </w:r>
      <w:r w:rsidRPr="00FB0B6F">
        <w:rPr>
          <w:lang w:eastAsia="ko-KR"/>
        </w:rPr>
        <w:t>returns</w:t>
      </w:r>
      <w:r>
        <w:rPr>
          <w:lang w:eastAsia="ko-KR"/>
        </w:rPr>
        <w:t> </w:t>
      </w:r>
      <w:r w:rsidRPr="00FB0B6F">
        <w:rPr>
          <w:lang w:eastAsia="ko-KR"/>
        </w:rPr>
        <w:t>1</w:t>
      </w:r>
      <w:r>
        <w:rPr>
          <w:lang w:eastAsia="ko-KR"/>
        </w:rPr>
        <w:t xml:space="preserve">; otherwise </w:t>
      </w:r>
      <w:proofErr w:type="spellStart"/>
      <w:r w:rsidRPr="00FB0B6F">
        <w:rPr>
          <w:lang w:eastAsia="ko-KR"/>
        </w:rPr>
        <w:t>LongTermRefPic</w:t>
      </w:r>
      <w:proofErr w:type="spellEnd"/>
      <w:r w:rsidRPr="00FB0B6F">
        <w:rPr>
          <w:lang w:eastAsia="ko-KR"/>
        </w:rPr>
        <w:t>(</w:t>
      </w:r>
      <w:r>
        <w:rPr>
          <w:lang w:eastAsia="ko-KR"/>
        </w:rPr>
        <w:t> </w:t>
      </w:r>
      <w:proofErr w:type="spellStart"/>
      <w:r w:rsidRPr="00FB0B6F">
        <w:rPr>
          <w:lang w:eastAsia="ko-KR"/>
        </w:rPr>
        <w:t>picX</w:t>
      </w:r>
      <w:proofErr w:type="spellEnd"/>
      <w:r w:rsidRPr="00FB0B6F">
        <w:rPr>
          <w:lang w:eastAsia="ko-KR"/>
        </w:rPr>
        <w:t xml:space="preserve">, </w:t>
      </w:r>
      <w:proofErr w:type="spellStart"/>
      <w:r w:rsidRPr="00FB0B6F">
        <w:rPr>
          <w:lang w:eastAsia="ko-KR"/>
        </w:rPr>
        <w:t>refIdx</w:t>
      </w:r>
      <w:proofErr w:type="spellEnd"/>
      <w:r w:rsidRPr="00FB0B6F">
        <w:rPr>
          <w:lang w:eastAsia="ko-KR"/>
        </w:rPr>
        <w:t>, LX</w:t>
      </w:r>
      <w:r>
        <w:rPr>
          <w:lang w:eastAsia="ko-KR"/>
        </w:rPr>
        <w:t> </w:t>
      </w:r>
      <w:r w:rsidRPr="00FB0B6F">
        <w:rPr>
          <w:lang w:eastAsia="ko-KR"/>
        </w:rPr>
        <w:t>)</w:t>
      </w:r>
      <w:r>
        <w:rPr>
          <w:lang w:eastAsia="ko-KR"/>
        </w:rPr>
        <w:t xml:space="preserve"> returns 0</w:t>
      </w:r>
      <w:r w:rsidRPr="00FB0B6F">
        <w:rPr>
          <w:lang w:eastAsia="ko-KR"/>
        </w:rPr>
        <w:t>.</w:t>
      </w:r>
    </w:p>
    <w:p w:rsidR="00167E38" w:rsidRPr="003F17AE" w:rsidRDefault="00167E38" w:rsidP="00167E38">
      <w:pPr>
        <w:rPr>
          <w:lang w:eastAsia="ko-KR"/>
        </w:rPr>
      </w:pPr>
      <w:r w:rsidRPr="003F17AE">
        <w:rPr>
          <w:lang w:eastAsia="ko-KR"/>
        </w:rPr>
        <w:t xml:space="preserve">The variables </w:t>
      </w:r>
      <w:proofErr w:type="spellStart"/>
      <w:r w:rsidRPr="003F17AE">
        <w:rPr>
          <w:lang w:eastAsia="ko-KR"/>
        </w:rPr>
        <w:t>mvLXCol</w:t>
      </w:r>
      <w:proofErr w:type="spellEnd"/>
      <w:r w:rsidRPr="003F17AE">
        <w:rPr>
          <w:lang w:eastAsia="ko-KR"/>
        </w:rPr>
        <w:t xml:space="preserve"> and </w:t>
      </w:r>
      <w:proofErr w:type="spellStart"/>
      <w:r w:rsidRPr="003F17AE">
        <w:rPr>
          <w:lang w:eastAsia="ko-KR"/>
        </w:rPr>
        <w:t>availableFlagLXCol</w:t>
      </w:r>
      <w:proofErr w:type="spellEnd"/>
      <w:r w:rsidRPr="003F17AE">
        <w:rPr>
          <w:lang w:eastAsia="ko-KR"/>
        </w:rPr>
        <w:t xml:space="preserve"> are derived as follows.</w:t>
      </w:r>
    </w:p>
    <w:p w:rsidR="00167E38" w:rsidRPr="003F17AE" w:rsidRDefault="00167E38" w:rsidP="00167E38">
      <w:pPr>
        <w:numPr>
          <w:ilvl w:val="0"/>
          <w:numId w:val="28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 xml:space="preserve">If </w:t>
      </w:r>
      <w:r>
        <w:rPr>
          <w:lang w:eastAsia="ko-KR"/>
        </w:rPr>
        <w:t>one or more of the following conditions are true</w:t>
      </w:r>
      <w:r w:rsidRPr="003F17AE">
        <w:rPr>
          <w:lang w:eastAsia="ko-KR"/>
        </w:rPr>
        <w:t xml:space="preserve">, both components of </w:t>
      </w:r>
      <w:proofErr w:type="spellStart"/>
      <w:r w:rsidRPr="003F17AE">
        <w:t>mvLX</w:t>
      </w:r>
      <w:r w:rsidRPr="003F17AE">
        <w:rPr>
          <w:lang w:eastAsia="ko-KR"/>
        </w:rPr>
        <w:t>Col</w:t>
      </w:r>
      <w:proofErr w:type="spellEnd"/>
      <w:r w:rsidRPr="003F17AE">
        <w:rPr>
          <w:lang w:eastAsia="ko-KR"/>
        </w:rPr>
        <w:t xml:space="preserve"> are set equal to</w:t>
      </w:r>
      <w:r>
        <w:rPr>
          <w:lang w:eastAsia="ko-KR"/>
        </w:rPr>
        <w:t> </w:t>
      </w:r>
      <w:r w:rsidRPr="003F17AE">
        <w:rPr>
          <w:lang w:eastAsia="ko-KR"/>
        </w:rPr>
        <w:t xml:space="preserve">0 and </w:t>
      </w:r>
      <w:proofErr w:type="spellStart"/>
      <w:r w:rsidRPr="003F17AE">
        <w:rPr>
          <w:lang w:eastAsia="ko-KR"/>
        </w:rPr>
        <w:t>availableFlagLXCol</w:t>
      </w:r>
      <w:proofErr w:type="spellEnd"/>
      <w:r w:rsidRPr="003F17AE">
        <w:rPr>
          <w:lang w:eastAsia="ko-KR"/>
        </w:rPr>
        <w:t xml:space="preserve"> is set equal to</w:t>
      </w:r>
      <w:r>
        <w:rPr>
          <w:lang w:eastAsia="ko-KR"/>
        </w:rPr>
        <w:t> </w:t>
      </w:r>
      <w:r w:rsidRPr="003F17AE">
        <w:rPr>
          <w:lang w:eastAsia="ko-KR"/>
        </w:rPr>
        <w:t>0.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proofErr w:type="spellStart"/>
      <w:proofErr w:type="gramStart"/>
      <w:r w:rsidRPr="003F17AE">
        <w:rPr>
          <w:lang w:eastAsia="ko-KR"/>
        </w:rPr>
        <w:t>colPu</w:t>
      </w:r>
      <w:proofErr w:type="spellEnd"/>
      <w:proofErr w:type="gramEnd"/>
      <w:r w:rsidRPr="003F17AE">
        <w:rPr>
          <w:lang w:eastAsia="ko-KR"/>
        </w:rPr>
        <w:t xml:space="preserve"> is coded in an </w:t>
      </w:r>
      <w:proofErr w:type="spellStart"/>
      <w:r w:rsidRPr="003F17AE">
        <w:rPr>
          <w:lang w:eastAsia="ko-KR"/>
        </w:rPr>
        <w:t>intra prediction</w:t>
      </w:r>
      <w:proofErr w:type="spellEnd"/>
      <w:r w:rsidRPr="003F17AE">
        <w:rPr>
          <w:lang w:eastAsia="ko-KR"/>
        </w:rPr>
        <w:t xml:space="preserve"> mode.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proofErr w:type="spellStart"/>
      <w:proofErr w:type="gramStart"/>
      <w:r w:rsidRPr="003F17AE">
        <w:rPr>
          <w:lang w:eastAsia="ko-KR"/>
        </w:rPr>
        <w:t>colPu</w:t>
      </w:r>
      <w:proofErr w:type="spellEnd"/>
      <w:proofErr w:type="gramEnd"/>
      <w:r w:rsidRPr="003F17AE">
        <w:rPr>
          <w:lang w:eastAsia="ko-KR"/>
        </w:rPr>
        <w:t xml:space="preserve"> is marked as "unavailable".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proofErr w:type="spellStart"/>
      <w:proofErr w:type="gramStart"/>
      <w:r>
        <w:rPr>
          <w:lang w:eastAsia="ko-KR"/>
        </w:rPr>
        <w:t>pic</w:t>
      </w:r>
      <w:r w:rsidRPr="003F17AE">
        <w:rPr>
          <w:lang w:eastAsia="ko-KR"/>
        </w:rPr>
        <w:t>_temporal_mvp_</w:t>
      </w:r>
      <w:r>
        <w:rPr>
          <w:lang w:eastAsia="ko-KR"/>
        </w:rPr>
        <w:t>enable_</w:t>
      </w:r>
      <w:r w:rsidRPr="003F17AE">
        <w:rPr>
          <w:lang w:eastAsia="ko-KR"/>
        </w:rPr>
        <w:t>flag</w:t>
      </w:r>
      <w:proofErr w:type="spellEnd"/>
      <w:proofErr w:type="gramEnd"/>
      <w:r w:rsidRPr="003F17AE">
        <w:rPr>
          <w:lang w:eastAsia="ko-KR"/>
        </w:rPr>
        <w:t xml:space="preserve"> is equal to</w:t>
      </w:r>
      <w:r>
        <w:rPr>
          <w:lang w:eastAsia="ko-KR"/>
        </w:rPr>
        <w:t> </w:t>
      </w:r>
      <w:r w:rsidRPr="003F17AE">
        <w:rPr>
          <w:lang w:eastAsia="ko-KR"/>
        </w:rPr>
        <w:t>0.</w:t>
      </w:r>
    </w:p>
    <w:p w:rsidR="00167E38" w:rsidRPr="003F17AE" w:rsidRDefault="00167E38" w:rsidP="00167E38">
      <w:pPr>
        <w:numPr>
          <w:ilvl w:val="0"/>
          <w:numId w:val="28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3F17AE">
        <w:rPr>
          <w:lang w:eastAsia="ko-KR"/>
        </w:rPr>
        <w:t xml:space="preserve">Otherwise, the motion vector </w:t>
      </w:r>
      <w:proofErr w:type="spellStart"/>
      <w:r w:rsidRPr="003F17AE">
        <w:rPr>
          <w:lang w:eastAsia="ko-KR"/>
        </w:rPr>
        <w:t>mvCol</w:t>
      </w:r>
      <w:proofErr w:type="spellEnd"/>
      <w:r w:rsidRPr="003F17AE">
        <w:rPr>
          <w:lang w:eastAsia="ko-KR"/>
        </w:rPr>
        <w:t xml:space="preserve">, the reference index </w:t>
      </w:r>
      <w:proofErr w:type="spellStart"/>
      <w:r w:rsidRPr="003F17AE">
        <w:rPr>
          <w:lang w:eastAsia="ko-KR"/>
        </w:rPr>
        <w:t>refIdxCol</w:t>
      </w:r>
      <w:proofErr w:type="spellEnd"/>
      <w:r w:rsidRPr="003F17AE">
        <w:rPr>
          <w:lang w:eastAsia="ko-KR"/>
        </w:rPr>
        <w:t xml:space="preserve">, and the reference list identifier </w:t>
      </w:r>
      <w:proofErr w:type="spellStart"/>
      <w:r w:rsidRPr="003F17AE">
        <w:rPr>
          <w:lang w:eastAsia="ko-KR"/>
        </w:rPr>
        <w:t>listCol</w:t>
      </w:r>
      <w:proofErr w:type="spellEnd"/>
      <w:r w:rsidRPr="003F17AE">
        <w:rPr>
          <w:lang w:eastAsia="ko-KR"/>
        </w:rPr>
        <w:t xml:space="preserve"> are derived as follows.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</w:pPr>
      <w:r w:rsidRPr="003F17AE">
        <w:t>If PredFlagL0[ </w:t>
      </w:r>
      <w:proofErr w:type="spellStart"/>
      <w:r w:rsidRPr="003F17AE">
        <w:t>xPCol</w:t>
      </w:r>
      <w:proofErr w:type="spellEnd"/>
      <w:r w:rsidRPr="003F17AE">
        <w:t> ][ </w:t>
      </w:r>
      <w:proofErr w:type="spellStart"/>
      <w:r w:rsidRPr="003F17AE">
        <w:t>yPCol</w:t>
      </w:r>
      <w:proofErr w:type="spellEnd"/>
      <w:r w:rsidRPr="003F17AE">
        <w:t xml:space="preserve"> ] is equal to 0, </w:t>
      </w:r>
      <w:proofErr w:type="spellStart"/>
      <w:r w:rsidRPr="003F17AE">
        <w:t>mvCol</w:t>
      </w:r>
      <w:proofErr w:type="spellEnd"/>
      <w:r w:rsidRPr="003F17AE">
        <w:t xml:space="preserve">, </w:t>
      </w:r>
      <w:proofErr w:type="spellStart"/>
      <w:r w:rsidRPr="003F17AE">
        <w:t>refIdxCol</w:t>
      </w:r>
      <w:proofErr w:type="spellEnd"/>
      <w:r w:rsidRPr="003F17AE">
        <w:t xml:space="preserve">, and </w:t>
      </w:r>
      <w:proofErr w:type="spellStart"/>
      <w:r w:rsidRPr="003F17AE">
        <w:t>listCol</w:t>
      </w:r>
      <w:proofErr w:type="spellEnd"/>
      <w:r w:rsidRPr="003F17AE">
        <w:t xml:space="preserve"> are set equal to MvL1[ </w:t>
      </w:r>
      <w:proofErr w:type="spellStart"/>
      <w:r w:rsidRPr="003F17AE">
        <w:t>xPCol</w:t>
      </w:r>
      <w:proofErr w:type="spellEnd"/>
      <w:r w:rsidRPr="003F17AE">
        <w:t> ][ </w:t>
      </w:r>
      <w:proofErr w:type="spellStart"/>
      <w:r w:rsidRPr="003F17AE">
        <w:t>yPCol</w:t>
      </w:r>
      <w:proofErr w:type="spellEnd"/>
      <w:r w:rsidRPr="003F17AE">
        <w:t> ], RefIdxL1[ </w:t>
      </w:r>
      <w:proofErr w:type="spellStart"/>
      <w:r w:rsidRPr="003F17AE">
        <w:t>xPCol</w:t>
      </w:r>
      <w:proofErr w:type="spellEnd"/>
      <w:r w:rsidRPr="003F17AE">
        <w:t> ][ </w:t>
      </w:r>
      <w:proofErr w:type="spellStart"/>
      <w:r w:rsidRPr="003F17AE">
        <w:t>yPCol</w:t>
      </w:r>
      <w:proofErr w:type="spellEnd"/>
      <w:r w:rsidRPr="003F17AE">
        <w:t xml:space="preserve"> ], and L1, respectively. 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</w:pPr>
      <w:r w:rsidRPr="003F17AE">
        <w:t>Otherwise (</w:t>
      </w:r>
      <w:proofErr w:type="gramStart"/>
      <w:r w:rsidRPr="003F17AE">
        <w:t>PredFlagL0[</w:t>
      </w:r>
      <w:proofErr w:type="gramEnd"/>
      <w:r w:rsidRPr="003F17AE">
        <w:t> </w:t>
      </w:r>
      <w:proofErr w:type="spellStart"/>
      <w:r w:rsidRPr="003F17AE">
        <w:t>xPCol</w:t>
      </w:r>
      <w:proofErr w:type="spellEnd"/>
      <w:r w:rsidRPr="003F17AE">
        <w:t> ][ </w:t>
      </w:r>
      <w:proofErr w:type="spellStart"/>
      <w:r w:rsidRPr="003F17AE">
        <w:t>yPCol</w:t>
      </w:r>
      <w:proofErr w:type="spellEnd"/>
      <w:r w:rsidRPr="003F17AE">
        <w:t> ] is equal to 1), the following applies.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603"/>
        <w:jc w:val="both"/>
        <w:rPr>
          <w:lang w:eastAsia="ko-KR"/>
        </w:rPr>
      </w:pPr>
      <w:r w:rsidRPr="003F17AE">
        <w:rPr>
          <w:lang w:eastAsia="ko-KR"/>
        </w:rPr>
        <w:t>If PredFlagL1[ </w:t>
      </w:r>
      <w:proofErr w:type="spellStart"/>
      <w:r w:rsidRPr="003F17AE">
        <w:rPr>
          <w:lang w:eastAsia="ko-KR"/>
        </w:rPr>
        <w:t>xPCol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yPCol</w:t>
      </w:r>
      <w:proofErr w:type="spellEnd"/>
      <w:r w:rsidRPr="003F17AE">
        <w:rPr>
          <w:lang w:eastAsia="ko-KR"/>
        </w:rPr>
        <w:t xml:space="preserve"> ] is equal to 0, </w:t>
      </w:r>
      <w:proofErr w:type="spellStart"/>
      <w:r w:rsidRPr="003F17AE">
        <w:rPr>
          <w:lang w:eastAsia="ko-KR"/>
        </w:rPr>
        <w:t>mvCol</w:t>
      </w:r>
      <w:proofErr w:type="spellEnd"/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refIdxCol</w:t>
      </w:r>
      <w:proofErr w:type="spellEnd"/>
      <w:r w:rsidRPr="003F17AE">
        <w:rPr>
          <w:lang w:eastAsia="ko-KR"/>
        </w:rPr>
        <w:t xml:space="preserve">, and </w:t>
      </w:r>
      <w:proofErr w:type="spellStart"/>
      <w:r w:rsidRPr="003F17AE">
        <w:rPr>
          <w:lang w:eastAsia="ko-KR"/>
        </w:rPr>
        <w:t>listCol</w:t>
      </w:r>
      <w:proofErr w:type="spellEnd"/>
      <w:r w:rsidRPr="003F17AE">
        <w:rPr>
          <w:lang w:eastAsia="ko-KR"/>
        </w:rPr>
        <w:t xml:space="preserve"> are set equal to MvL0[ </w:t>
      </w:r>
      <w:proofErr w:type="spellStart"/>
      <w:r w:rsidRPr="003F17AE">
        <w:rPr>
          <w:lang w:eastAsia="ko-KR"/>
        </w:rPr>
        <w:t>xPCol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yPCol</w:t>
      </w:r>
      <w:proofErr w:type="spellEnd"/>
      <w:r w:rsidRPr="003F17AE">
        <w:rPr>
          <w:lang w:eastAsia="ko-KR"/>
        </w:rPr>
        <w:t> ], RefIdxL0[ </w:t>
      </w:r>
      <w:proofErr w:type="spellStart"/>
      <w:r w:rsidRPr="003F17AE">
        <w:rPr>
          <w:lang w:eastAsia="ko-KR"/>
        </w:rPr>
        <w:t>xPCol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yPCol</w:t>
      </w:r>
      <w:proofErr w:type="spellEnd"/>
      <w:r w:rsidRPr="003F17AE">
        <w:rPr>
          <w:lang w:eastAsia="ko-KR"/>
        </w:rPr>
        <w:t> ], and L0, respectively.</w:t>
      </w:r>
    </w:p>
    <w:p w:rsidR="00167E38" w:rsidRPr="003F17AE" w:rsidRDefault="00167E38" w:rsidP="00167E38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603"/>
        <w:jc w:val="both"/>
        <w:rPr>
          <w:lang w:eastAsia="ko-KR"/>
        </w:rPr>
      </w:pPr>
      <w:r w:rsidRPr="003F17AE">
        <w:rPr>
          <w:lang w:eastAsia="ko-KR"/>
        </w:rPr>
        <w:t>Otherwise (</w:t>
      </w:r>
      <w:proofErr w:type="gramStart"/>
      <w:r w:rsidRPr="003F17AE">
        <w:rPr>
          <w:lang w:eastAsia="ko-KR"/>
        </w:rPr>
        <w:t>PredFlagL1[</w:t>
      </w:r>
      <w:proofErr w:type="gramEnd"/>
      <w:r w:rsidRPr="003F17AE">
        <w:rPr>
          <w:lang w:eastAsia="ko-KR"/>
        </w:rPr>
        <w:t> </w:t>
      </w:r>
      <w:proofErr w:type="spellStart"/>
      <w:r w:rsidRPr="003F17AE">
        <w:rPr>
          <w:lang w:eastAsia="ko-KR"/>
        </w:rPr>
        <w:t>xPCol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yPCol</w:t>
      </w:r>
      <w:proofErr w:type="spellEnd"/>
      <w:r w:rsidRPr="003F17AE">
        <w:rPr>
          <w:lang w:eastAsia="ko-KR"/>
        </w:rPr>
        <w:t> ] is equal to 1), the following assignments are made.</w:t>
      </w:r>
    </w:p>
    <w:p w:rsidR="00167E38" w:rsidRPr="003F17AE" w:rsidRDefault="00167E38" w:rsidP="00167E38">
      <w:pPr>
        <w:numPr>
          <w:ilvl w:val="3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1985"/>
        </w:tabs>
        <w:ind w:left="2003"/>
        <w:jc w:val="both"/>
        <w:rPr>
          <w:lang w:eastAsia="ko-KR"/>
        </w:rPr>
      </w:pPr>
      <w:r w:rsidRPr="003F17AE">
        <w:rPr>
          <w:lang w:eastAsia="ko-KR"/>
        </w:rPr>
        <w:t xml:space="preserve">If </w:t>
      </w:r>
      <w:proofErr w:type="spellStart"/>
      <w:r w:rsidRPr="003F17AE">
        <w:rPr>
          <w:lang w:eastAsia="ko-KR"/>
        </w:rPr>
        <w:t>PicOrderCnt</w:t>
      </w:r>
      <w:proofErr w:type="spellEnd"/>
      <w:r w:rsidRPr="003F17AE">
        <w:rPr>
          <w:lang w:eastAsia="ko-KR"/>
        </w:rPr>
        <w:t xml:space="preserve">( pic ) of every picture pic in every reference picture lists is less than or equal to </w:t>
      </w:r>
      <w:proofErr w:type="spellStart"/>
      <w:r w:rsidRPr="003F17AE">
        <w:rPr>
          <w:lang w:eastAsia="ko-KR"/>
        </w:rPr>
        <w:t>PicOrderCntVal</w:t>
      </w:r>
      <w:proofErr w:type="spellEnd"/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mvCol</w:t>
      </w:r>
      <w:proofErr w:type="spellEnd"/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refIdxCol</w:t>
      </w:r>
      <w:proofErr w:type="spellEnd"/>
      <w:r w:rsidRPr="003F17AE">
        <w:rPr>
          <w:lang w:eastAsia="ko-KR"/>
        </w:rPr>
        <w:t xml:space="preserve">, and </w:t>
      </w:r>
      <w:proofErr w:type="spellStart"/>
      <w:r w:rsidRPr="003F17AE">
        <w:rPr>
          <w:lang w:eastAsia="ko-KR"/>
        </w:rPr>
        <w:t>listCol</w:t>
      </w:r>
      <w:proofErr w:type="spellEnd"/>
      <w:r w:rsidRPr="003F17AE">
        <w:rPr>
          <w:lang w:eastAsia="ko-KR"/>
        </w:rPr>
        <w:t xml:space="preserve"> are set equal to </w:t>
      </w:r>
      <w:proofErr w:type="spellStart"/>
      <w:r w:rsidRPr="003F17AE">
        <w:rPr>
          <w:lang w:eastAsia="ko-KR"/>
        </w:rPr>
        <w:t>MvLX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xPCol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yPCol</w:t>
      </w:r>
      <w:proofErr w:type="spellEnd"/>
      <w:r w:rsidRPr="003F17AE">
        <w:rPr>
          <w:lang w:eastAsia="ko-KR"/>
        </w:rPr>
        <w:t xml:space="preserve"> ], 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rFonts w:hint="eastAsia"/>
          <w:lang w:eastAsia="ko-KR"/>
        </w:rPr>
        <w:t>[</w:t>
      </w:r>
      <w:r w:rsidRPr="003F17AE">
        <w:rPr>
          <w:lang w:eastAsia="ko-KR"/>
        </w:rPr>
        <w:t> </w:t>
      </w:r>
      <w:proofErr w:type="spellStart"/>
      <w:r w:rsidRPr="003F17AE">
        <w:rPr>
          <w:rFonts w:hint="eastAsia"/>
          <w:lang w:eastAsia="ko-KR"/>
        </w:rPr>
        <w:t>x</w:t>
      </w:r>
      <w:r w:rsidRPr="003F17AE">
        <w:rPr>
          <w:lang w:eastAsia="ko-KR"/>
        </w:rPr>
        <w:t>P</w:t>
      </w:r>
      <w:r w:rsidRPr="003F17AE">
        <w:rPr>
          <w:rFonts w:hint="eastAsia"/>
          <w:lang w:eastAsia="ko-KR"/>
        </w:rPr>
        <w:t>Col</w:t>
      </w:r>
      <w:proofErr w:type="spell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proofErr w:type="spellStart"/>
      <w:r w:rsidRPr="003F17AE">
        <w:rPr>
          <w:rFonts w:hint="eastAsia"/>
          <w:lang w:eastAsia="ko-KR"/>
        </w:rPr>
        <w:t>y</w:t>
      </w:r>
      <w:r w:rsidRPr="003F17AE">
        <w:rPr>
          <w:lang w:eastAsia="ko-KR"/>
        </w:rPr>
        <w:t>P</w:t>
      </w:r>
      <w:r w:rsidRPr="003F17AE">
        <w:rPr>
          <w:rFonts w:hint="eastAsia"/>
          <w:lang w:eastAsia="ko-KR"/>
        </w:rPr>
        <w:t>Col</w:t>
      </w:r>
      <w:proofErr w:type="spell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</w:t>
      </w:r>
      <w:r w:rsidRPr="003F17AE">
        <w:rPr>
          <w:lang w:eastAsia="ko-KR"/>
        </w:rPr>
        <w:t xml:space="preserve"> and LX, respectively with X being the value of X this process is invoked for.</w:t>
      </w:r>
    </w:p>
    <w:p w:rsidR="00167E38" w:rsidRPr="003F17AE" w:rsidRDefault="00167E38" w:rsidP="00167E38">
      <w:pPr>
        <w:numPr>
          <w:ilvl w:val="3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1985"/>
        </w:tabs>
        <w:ind w:left="2003"/>
        <w:jc w:val="both"/>
        <w:rPr>
          <w:lang w:eastAsia="ko-KR"/>
        </w:rPr>
      </w:pPr>
      <w:r w:rsidRPr="003F17AE">
        <w:rPr>
          <w:lang w:eastAsia="ko-KR"/>
        </w:rPr>
        <w:t>Otherwise (</w:t>
      </w:r>
      <w:proofErr w:type="spellStart"/>
      <w:r w:rsidRPr="003F17AE">
        <w:rPr>
          <w:lang w:eastAsia="ko-KR"/>
        </w:rPr>
        <w:t>PicOrderCnt</w:t>
      </w:r>
      <w:proofErr w:type="spellEnd"/>
      <w:r w:rsidRPr="003F17AE">
        <w:rPr>
          <w:lang w:eastAsia="ko-KR"/>
        </w:rPr>
        <w:t xml:space="preserve">( pic ) of at least one picture pic in at least one reference picture list is greater than </w:t>
      </w:r>
      <w:proofErr w:type="spellStart"/>
      <w:r w:rsidRPr="003F17AE">
        <w:rPr>
          <w:lang w:eastAsia="ko-KR"/>
        </w:rPr>
        <w:t>PicOrderCntVal</w:t>
      </w:r>
      <w:proofErr w:type="spellEnd"/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mvCol</w:t>
      </w:r>
      <w:proofErr w:type="spellEnd"/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refIdxCol</w:t>
      </w:r>
      <w:proofErr w:type="spellEnd"/>
      <w:r w:rsidRPr="003F17AE">
        <w:rPr>
          <w:lang w:eastAsia="ko-KR"/>
        </w:rPr>
        <w:t xml:space="preserve"> and </w:t>
      </w:r>
      <w:proofErr w:type="spellStart"/>
      <w:r w:rsidRPr="003F17AE">
        <w:rPr>
          <w:lang w:eastAsia="ko-KR"/>
        </w:rPr>
        <w:t>listCol</w:t>
      </w:r>
      <w:proofErr w:type="spellEnd"/>
      <w:r w:rsidRPr="003F17AE">
        <w:rPr>
          <w:lang w:eastAsia="ko-KR"/>
        </w:rPr>
        <w:t xml:space="preserve"> are set equal to </w:t>
      </w:r>
      <w:proofErr w:type="spellStart"/>
      <w:r w:rsidRPr="003F17AE">
        <w:rPr>
          <w:lang w:eastAsia="ko-KR"/>
        </w:rPr>
        <w:t>MvLN</w:t>
      </w:r>
      <w:proofErr w:type="spellEnd"/>
      <w:r w:rsidRPr="003F17AE">
        <w:rPr>
          <w:lang w:eastAsia="ko-KR"/>
        </w:rPr>
        <w:t>[ </w:t>
      </w:r>
      <w:proofErr w:type="spellStart"/>
      <w:r w:rsidRPr="003F17AE">
        <w:rPr>
          <w:lang w:eastAsia="ko-KR"/>
        </w:rPr>
        <w:t>xPCol</w:t>
      </w:r>
      <w:proofErr w:type="spellEnd"/>
      <w:r w:rsidRPr="003F17AE">
        <w:rPr>
          <w:lang w:eastAsia="ko-KR"/>
        </w:rPr>
        <w:t> ][ </w:t>
      </w:r>
      <w:proofErr w:type="spellStart"/>
      <w:r w:rsidRPr="003F17AE">
        <w:rPr>
          <w:lang w:eastAsia="ko-KR"/>
        </w:rPr>
        <w:t>yPCol</w:t>
      </w:r>
      <w:proofErr w:type="spellEnd"/>
      <w:r w:rsidRPr="003F17AE">
        <w:rPr>
          <w:lang w:eastAsia="ko-KR"/>
        </w:rPr>
        <w:t xml:space="preserve"> ], </w:t>
      </w:r>
      <w:proofErr w:type="spellStart"/>
      <w:r w:rsidRPr="003F17AE">
        <w:rPr>
          <w:lang w:eastAsia="ko-KR"/>
        </w:rPr>
        <w:t>RefIdxLN</w:t>
      </w:r>
      <w:proofErr w:type="spellEnd"/>
      <w:r w:rsidRPr="003F17AE">
        <w:rPr>
          <w:rFonts w:hint="eastAsia"/>
          <w:lang w:eastAsia="ko-KR"/>
        </w:rPr>
        <w:t>[</w:t>
      </w:r>
      <w:r w:rsidRPr="003F17AE">
        <w:rPr>
          <w:lang w:eastAsia="ko-KR"/>
        </w:rPr>
        <w:t> </w:t>
      </w:r>
      <w:proofErr w:type="spellStart"/>
      <w:r w:rsidRPr="003F17AE">
        <w:rPr>
          <w:rFonts w:hint="eastAsia"/>
          <w:lang w:eastAsia="ko-KR"/>
        </w:rPr>
        <w:t>x</w:t>
      </w:r>
      <w:r w:rsidRPr="003F17AE">
        <w:rPr>
          <w:lang w:eastAsia="ko-KR"/>
        </w:rPr>
        <w:t>P</w:t>
      </w:r>
      <w:r w:rsidRPr="003F17AE">
        <w:rPr>
          <w:rFonts w:hint="eastAsia"/>
          <w:lang w:eastAsia="ko-KR"/>
        </w:rPr>
        <w:t>Col</w:t>
      </w:r>
      <w:proofErr w:type="spell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proofErr w:type="spellStart"/>
      <w:r w:rsidRPr="003F17AE">
        <w:rPr>
          <w:rFonts w:hint="eastAsia"/>
          <w:lang w:eastAsia="ko-KR"/>
        </w:rPr>
        <w:t>y</w:t>
      </w:r>
      <w:r w:rsidRPr="003F17AE">
        <w:rPr>
          <w:lang w:eastAsia="ko-KR"/>
        </w:rPr>
        <w:t>P</w:t>
      </w:r>
      <w:r w:rsidRPr="003F17AE">
        <w:rPr>
          <w:rFonts w:hint="eastAsia"/>
          <w:lang w:eastAsia="ko-KR"/>
        </w:rPr>
        <w:t>Col</w:t>
      </w:r>
      <w:proofErr w:type="spell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 xml:space="preserve">] </w:t>
      </w:r>
      <w:r w:rsidRPr="003F17AE">
        <w:rPr>
          <w:lang w:eastAsia="ko-KR"/>
        </w:rPr>
        <w:t>and LN, respectively with N being the value of collocated_from_l0_flag.</w:t>
      </w:r>
    </w:p>
    <w:p w:rsidR="006C252F" w:rsidRPr="006C252F" w:rsidRDefault="006C252F" w:rsidP="002546F9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num" w:pos="1200"/>
          <w:tab w:val="left" w:pos="1588"/>
          <w:tab w:val="left" w:pos="1985"/>
        </w:tabs>
        <w:ind w:left="1200"/>
        <w:jc w:val="both"/>
        <w:rPr>
          <w:sz w:val="20"/>
          <w:highlight w:val="cyan"/>
        </w:rPr>
      </w:pPr>
      <w:r w:rsidRPr="006C252F">
        <w:rPr>
          <w:sz w:val="20"/>
          <w:highlight w:val="cyan"/>
          <w:lang w:eastAsia="ko-KR"/>
        </w:rPr>
        <w:t xml:space="preserve">If one of the following conditions is true, </w:t>
      </w:r>
      <w:r w:rsidR="007141C2">
        <w:rPr>
          <w:sz w:val="20"/>
          <w:highlight w:val="cyan"/>
          <w:lang w:eastAsia="ko-KR"/>
        </w:rPr>
        <w:t xml:space="preserve">the variable </w:t>
      </w:r>
      <w:proofErr w:type="spellStart"/>
      <w:r w:rsidRPr="006C252F">
        <w:rPr>
          <w:sz w:val="20"/>
          <w:highlight w:val="cyan"/>
          <w:lang w:eastAsia="ko-KR"/>
        </w:rPr>
        <w:t>availableFlagLXCol</w:t>
      </w:r>
      <w:proofErr w:type="spellEnd"/>
      <w:r w:rsidRPr="006C252F">
        <w:rPr>
          <w:sz w:val="20"/>
          <w:highlight w:val="cyan"/>
          <w:lang w:eastAsia="ko-KR"/>
        </w:rPr>
        <w:t xml:space="preserve"> is set equal to 0</w:t>
      </w:r>
      <w:r w:rsidR="007141C2">
        <w:rPr>
          <w:sz w:val="20"/>
          <w:highlight w:val="cyan"/>
          <w:lang w:eastAsia="ko-KR"/>
        </w:rPr>
        <w:t>:</w:t>
      </w:r>
    </w:p>
    <w:p w:rsidR="006C252F" w:rsidRPr="006C252F" w:rsidRDefault="006C252F" w:rsidP="006C252F">
      <w:pPr>
        <w:numPr>
          <w:ilvl w:val="1"/>
          <w:numId w:val="37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sz w:val="20"/>
          <w:highlight w:val="cyan"/>
        </w:rPr>
      </w:pPr>
      <w:proofErr w:type="spellStart"/>
      <w:r w:rsidRPr="006C252F">
        <w:rPr>
          <w:sz w:val="20"/>
          <w:highlight w:val="cyan"/>
        </w:rPr>
        <w:t>RefPicListX</w:t>
      </w:r>
      <w:proofErr w:type="spellEnd"/>
      <w:r w:rsidR="009C12F2">
        <w:rPr>
          <w:sz w:val="20"/>
          <w:highlight w:val="cyan"/>
        </w:rPr>
        <w:t>[</w:t>
      </w:r>
      <w:r w:rsidR="009C12F2" w:rsidRPr="006C252F">
        <w:rPr>
          <w:sz w:val="20"/>
          <w:highlight w:val="cyan"/>
        </w:rPr>
        <w:t> </w:t>
      </w:r>
      <w:proofErr w:type="spellStart"/>
      <w:r w:rsidRPr="006C252F">
        <w:rPr>
          <w:sz w:val="20"/>
          <w:highlight w:val="cyan"/>
        </w:rPr>
        <w:t>refIdxLX</w:t>
      </w:r>
      <w:proofErr w:type="spellEnd"/>
      <w:r w:rsidRPr="006C252F">
        <w:rPr>
          <w:sz w:val="20"/>
          <w:highlight w:val="cyan"/>
        </w:rPr>
        <w:t> </w:t>
      </w:r>
      <w:r w:rsidR="009C12F2">
        <w:rPr>
          <w:sz w:val="20"/>
          <w:highlight w:val="cyan"/>
        </w:rPr>
        <w:t>]</w:t>
      </w:r>
      <w:r w:rsidR="009C12F2" w:rsidRPr="006C252F">
        <w:rPr>
          <w:sz w:val="20"/>
          <w:highlight w:val="cyan"/>
        </w:rPr>
        <w:t xml:space="preserve"> </w:t>
      </w:r>
      <w:r w:rsidRPr="006C252F">
        <w:rPr>
          <w:sz w:val="20"/>
          <w:highlight w:val="cyan"/>
        </w:rPr>
        <w:t xml:space="preserve">is a long-term reference picture and </w:t>
      </w:r>
      <w:proofErr w:type="spellStart"/>
      <w:r w:rsidRPr="006C252F">
        <w:rPr>
          <w:sz w:val="20"/>
          <w:highlight w:val="cyan"/>
        </w:rPr>
        <w:t>LongTermRefPic</w:t>
      </w:r>
      <w:proofErr w:type="spellEnd"/>
      <w:r w:rsidRPr="006C252F">
        <w:rPr>
          <w:sz w:val="20"/>
          <w:highlight w:val="cyan"/>
        </w:rPr>
        <w:t>( </w:t>
      </w:r>
      <w:proofErr w:type="spellStart"/>
      <w:r w:rsidRPr="006C252F">
        <w:rPr>
          <w:sz w:val="20"/>
          <w:highlight w:val="cyan"/>
        </w:rPr>
        <w:t>colPic</w:t>
      </w:r>
      <w:proofErr w:type="spellEnd"/>
      <w:r w:rsidRPr="006C252F">
        <w:rPr>
          <w:sz w:val="20"/>
          <w:highlight w:val="cyan"/>
        </w:rPr>
        <w:t>, </w:t>
      </w:r>
      <w:proofErr w:type="spellStart"/>
      <w:r w:rsidRPr="006C252F">
        <w:rPr>
          <w:sz w:val="20"/>
          <w:highlight w:val="cyan"/>
        </w:rPr>
        <w:t>refIdxCol</w:t>
      </w:r>
      <w:proofErr w:type="spellEnd"/>
      <w:r w:rsidRPr="006C252F">
        <w:rPr>
          <w:sz w:val="20"/>
          <w:highlight w:val="cyan"/>
        </w:rPr>
        <w:t>, </w:t>
      </w:r>
      <w:proofErr w:type="spellStart"/>
      <w:r w:rsidRPr="006C252F">
        <w:rPr>
          <w:sz w:val="20"/>
          <w:highlight w:val="cyan"/>
        </w:rPr>
        <w:t>listCol</w:t>
      </w:r>
      <w:proofErr w:type="spellEnd"/>
      <w:r w:rsidRPr="006C252F">
        <w:rPr>
          <w:sz w:val="20"/>
          <w:highlight w:val="cyan"/>
        </w:rPr>
        <w:t> ) is equal to </w:t>
      </w:r>
      <w:r w:rsidR="0093632C">
        <w:rPr>
          <w:sz w:val="20"/>
          <w:highlight w:val="cyan"/>
        </w:rPr>
        <w:t>0</w:t>
      </w:r>
      <w:r w:rsidRPr="006C252F">
        <w:rPr>
          <w:sz w:val="20"/>
          <w:highlight w:val="cyan"/>
        </w:rPr>
        <w:t>;</w:t>
      </w:r>
    </w:p>
    <w:p w:rsidR="006C252F" w:rsidRPr="006C252F" w:rsidRDefault="006C252F" w:rsidP="006C252F">
      <w:pPr>
        <w:numPr>
          <w:ilvl w:val="1"/>
          <w:numId w:val="37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sz w:val="20"/>
          <w:highlight w:val="cyan"/>
        </w:rPr>
      </w:pPr>
      <w:proofErr w:type="spellStart"/>
      <w:r w:rsidRPr="006C252F">
        <w:rPr>
          <w:sz w:val="20"/>
          <w:highlight w:val="cyan"/>
        </w:rPr>
        <w:t>RefPicListX</w:t>
      </w:r>
      <w:proofErr w:type="spellEnd"/>
      <w:r w:rsidR="009C12F2">
        <w:rPr>
          <w:sz w:val="20"/>
          <w:highlight w:val="cyan"/>
        </w:rPr>
        <w:t>[</w:t>
      </w:r>
      <w:r w:rsidR="009C12F2" w:rsidRPr="006C252F">
        <w:rPr>
          <w:sz w:val="20"/>
          <w:highlight w:val="cyan"/>
        </w:rPr>
        <w:t> </w:t>
      </w:r>
      <w:proofErr w:type="spellStart"/>
      <w:r w:rsidRPr="006C252F">
        <w:rPr>
          <w:sz w:val="20"/>
          <w:highlight w:val="cyan"/>
        </w:rPr>
        <w:t>refIdxLX</w:t>
      </w:r>
      <w:proofErr w:type="spellEnd"/>
      <w:r w:rsidRPr="006C252F">
        <w:rPr>
          <w:sz w:val="20"/>
          <w:highlight w:val="cyan"/>
        </w:rPr>
        <w:t> </w:t>
      </w:r>
      <w:r w:rsidR="009C12F2">
        <w:rPr>
          <w:sz w:val="20"/>
          <w:highlight w:val="cyan"/>
        </w:rPr>
        <w:t>]</w:t>
      </w:r>
      <w:r w:rsidR="009C12F2" w:rsidRPr="006C252F">
        <w:rPr>
          <w:sz w:val="20"/>
          <w:highlight w:val="cyan"/>
        </w:rPr>
        <w:t xml:space="preserve"> </w:t>
      </w:r>
      <w:r w:rsidRPr="006C252F">
        <w:rPr>
          <w:sz w:val="20"/>
          <w:highlight w:val="cyan"/>
        </w:rPr>
        <w:t xml:space="preserve">is a short-term reference picture and </w:t>
      </w:r>
      <w:proofErr w:type="spellStart"/>
      <w:r w:rsidRPr="006C252F">
        <w:rPr>
          <w:sz w:val="20"/>
          <w:highlight w:val="cyan"/>
        </w:rPr>
        <w:t>LongTermRefPic</w:t>
      </w:r>
      <w:proofErr w:type="spellEnd"/>
      <w:r w:rsidRPr="006C252F">
        <w:rPr>
          <w:sz w:val="20"/>
          <w:highlight w:val="cyan"/>
        </w:rPr>
        <w:t>( </w:t>
      </w:r>
      <w:proofErr w:type="spellStart"/>
      <w:r w:rsidRPr="006C252F">
        <w:rPr>
          <w:sz w:val="20"/>
          <w:highlight w:val="cyan"/>
        </w:rPr>
        <w:t>colPic</w:t>
      </w:r>
      <w:proofErr w:type="spellEnd"/>
      <w:r w:rsidRPr="006C252F">
        <w:rPr>
          <w:sz w:val="20"/>
          <w:highlight w:val="cyan"/>
        </w:rPr>
        <w:t>, </w:t>
      </w:r>
      <w:proofErr w:type="spellStart"/>
      <w:r w:rsidRPr="006C252F">
        <w:rPr>
          <w:sz w:val="20"/>
          <w:highlight w:val="cyan"/>
        </w:rPr>
        <w:t>refIdxCol</w:t>
      </w:r>
      <w:proofErr w:type="spellEnd"/>
      <w:r w:rsidRPr="006C252F">
        <w:rPr>
          <w:sz w:val="20"/>
          <w:highlight w:val="cyan"/>
        </w:rPr>
        <w:t>, </w:t>
      </w:r>
      <w:proofErr w:type="spellStart"/>
      <w:r w:rsidRPr="006C252F">
        <w:rPr>
          <w:sz w:val="20"/>
          <w:highlight w:val="cyan"/>
        </w:rPr>
        <w:t>listCol</w:t>
      </w:r>
      <w:proofErr w:type="spellEnd"/>
      <w:r w:rsidRPr="006C252F">
        <w:rPr>
          <w:sz w:val="20"/>
          <w:highlight w:val="cyan"/>
        </w:rPr>
        <w:t> ) is equal to </w:t>
      </w:r>
      <w:r w:rsidR="0093632C">
        <w:rPr>
          <w:sz w:val="20"/>
          <w:highlight w:val="cyan"/>
        </w:rPr>
        <w:t>1</w:t>
      </w:r>
      <w:r w:rsidRPr="006C252F">
        <w:rPr>
          <w:sz w:val="20"/>
          <w:highlight w:val="cyan"/>
        </w:rPr>
        <w:t>;</w:t>
      </w:r>
    </w:p>
    <w:p w:rsidR="00167E38" w:rsidRPr="003F17AE" w:rsidRDefault="007141C2" w:rsidP="002546F9">
      <w:pPr>
        <w:numPr>
          <w:ilvl w:val="1"/>
          <w:numId w:val="29"/>
        </w:numPr>
        <w:tabs>
          <w:tab w:val="clear" w:pos="360"/>
          <w:tab w:val="clear" w:pos="720"/>
          <w:tab w:val="clear" w:pos="1080"/>
          <w:tab w:val="clear" w:pos="144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r w:rsidRPr="005E02D9">
        <w:rPr>
          <w:highlight w:val="cyan"/>
        </w:rPr>
        <w:t>Otherwise,</w:t>
      </w:r>
      <w:r>
        <w:t xml:space="preserve"> the </w:t>
      </w:r>
      <w:r w:rsidR="00167E38" w:rsidRPr="003F17AE">
        <w:rPr>
          <w:lang w:eastAsia="ko-KR"/>
        </w:rPr>
        <w:t xml:space="preserve">variable </w:t>
      </w:r>
      <w:proofErr w:type="spellStart"/>
      <w:r w:rsidR="00167E38" w:rsidRPr="003F17AE">
        <w:rPr>
          <w:lang w:eastAsia="ko-KR"/>
        </w:rPr>
        <w:t>availableFlagLXCol</w:t>
      </w:r>
      <w:proofErr w:type="spellEnd"/>
      <w:r w:rsidR="00167E38" w:rsidRPr="003F17AE">
        <w:rPr>
          <w:lang w:eastAsia="ko-KR"/>
        </w:rPr>
        <w:t xml:space="preserve"> is </w:t>
      </w:r>
      <w:r>
        <w:rPr>
          <w:lang w:eastAsia="ko-KR"/>
        </w:rPr>
        <w:t xml:space="preserve">set </w:t>
      </w:r>
      <w:r w:rsidR="00167E38" w:rsidRPr="003F17AE">
        <w:rPr>
          <w:lang w:eastAsia="ko-KR"/>
        </w:rPr>
        <w:t>equal to 1</w:t>
      </w:r>
      <w:r w:rsidR="00A23096">
        <w:rPr>
          <w:lang w:eastAsia="ko-KR"/>
        </w:rPr>
        <w:t>,</w:t>
      </w:r>
      <w:r w:rsidR="00167E38" w:rsidRPr="003F17AE">
        <w:rPr>
          <w:lang w:eastAsia="ko-KR"/>
        </w:rPr>
        <w:t xml:space="preserve"> </w:t>
      </w:r>
      <w:r>
        <w:rPr>
          <w:lang w:eastAsia="ko-KR"/>
        </w:rPr>
        <w:t xml:space="preserve">and </w:t>
      </w:r>
      <w:r w:rsidR="00167E38" w:rsidRPr="003F17AE">
        <w:rPr>
          <w:lang w:eastAsia="ko-KR"/>
        </w:rPr>
        <w:t>the following applies.</w:t>
      </w:r>
    </w:p>
    <w:p w:rsidR="00167E38" w:rsidRPr="002546F9" w:rsidRDefault="00167E38" w:rsidP="002546F9">
      <w:pPr>
        <w:numPr>
          <w:ilvl w:val="1"/>
          <w:numId w:val="37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  <w:szCs w:val="22"/>
          <w:lang w:val="en-GB" w:eastAsia="ko-KR"/>
        </w:rPr>
      </w:pPr>
      <w:r w:rsidRPr="003F17AE">
        <w:t xml:space="preserve">If </w:t>
      </w:r>
      <w:proofErr w:type="spellStart"/>
      <w:r w:rsidRPr="00FB0B6F">
        <w:t>RefPicListX</w:t>
      </w:r>
      <w:proofErr w:type="spellEnd"/>
      <w:r>
        <w:t>[</w:t>
      </w:r>
      <w:r w:rsidRPr="00FB0B6F">
        <w:t> </w:t>
      </w:r>
      <w:proofErr w:type="spellStart"/>
      <w:r w:rsidRPr="00FB0B6F">
        <w:t>refIdxLX</w:t>
      </w:r>
      <w:proofErr w:type="spellEnd"/>
      <w:r w:rsidRPr="00FB0B6F">
        <w:t> </w:t>
      </w:r>
      <w:r>
        <w:t>]</w:t>
      </w:r>
      <w:r w:rsidRPr="00FB0B6F">
        <w:t xml:space="preserve"> </w:t>
      </w:r>
      <w:r>
        <w:t xml:space="preserve">is </w:t>
      </w:r>
      <w:r w:rsidRPr="00FB0B6F">
        <w:t>a long-term reference picture</w:t>
      </w:r>
      <w:r>
        <w:t>,</w:t>
      </w:r>
      <w:r w:rsidRPr="00FB0B6F">
        <w:t xml:space="preserve"> or </w:t>
      </w:r>
      <w:proofErr w:type="spellStart"/>
      <w:r w:rsidRPr="00FB0B6F">
        <w:t>LongTermRefPic</w:t>
      </w:r>
      <w:proofErr w:type="spellEnd"/>
      <w:r w:rsidRPr="00FB0B6F">
        <w:t>(</w:t>
      </w:r>
      <w:r>
        <w:t> </w:t>
      </w:r>
      <w:proofErr w:type="spellStart"/>
      <w:r w:rsidRPr="00FB0B6F">
        <w:t>colPic</w:t>
      </w:r>
      <w:proofErr w:type="spellEnd"/>
      <w:r w:rsidRPr="00FB0B6F">
        <w:t>, </w:t>
      </w:r>
      <w:proofErr w:type="spellStart"/>
      <w:r w:rsidRPr="00FB0B6F">
        <w:t>refIdxCol</w:t>
      </w:r>
      <w:proofErr w:type="spellEnd"/>
      <w:r w:rsidRPr="00FB0B6F">
        <w:t>, </w:t>
      </w:r>
      <w:proofErr w:type="spellStart"/>
      <w:r w:rsidRPr="00FB0B6F">
        <w:t>listCol</w:t>
      </w:r>
      <w:proofErr w:type="spellEnd"/>
      <w:r w:rsidRPr="00FB0B6F">
        <w:t> ) is equal to</w:t>
      </w:r>
      <w:r>
        <w:t> </w:t>
      </w:r>
      <w:r w:rsidRPr="00FB0B6F">
        <w:t>1</w:t>
      </w:r>
      <w:r>
        <w:t xml:space="preserve">, or </w:t>
      </w:r>
      <w:r w:rsidRPr="003F17AE">
        <w:t>PicOrderCnt( colPic ) – </w:t>
      </w:r>
      <w:r w:rsidRPr="003F17AE">
        <w:rPr>
          <w:lang w:eastAsia="ko-KR"/>
        </w:rPr>
        <w:t>RefPicOrderCnt( colPic, refIdxCol, listCol )</w:t>
      </w:r>
      <w:r w:rsidRPr="003F17AE">
        <w:t xml:space="preserve"> is equal to </w:t>
      </w:r>
      <w:proofErr w:type="spellStart"/>
      <w:r w:rsidRPr="003F17AE">
        <w:rPr>
          <w:lang w:eastAsia="ko-KR"/>
        </w:rPr>
        <w:lastRenderedPageBreak/>
        <w:t>PicOrderCntVal</w:t>
      </w:r>
      <w:proofErr w:type="spellEnd"/>
      <w:r w:rsidRPr="003F17AE">
        <w:t> – </w:t>
      </w:r>
      <w:proofErr w:type="spellStart"/>
      <w:r w:rsidRPr="003F17AE">
        <w:rPr>
          <w:lang w:eastAsia="ko-KR"/>
        </w:rPr>
        <w:t>PicOrderCnt</w:t>
      </w:r>
      <w:proofErr w:type="spellEnd"/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RefPicListX</w:t>
      </w:r>
      <w:proofErr w:type="spellEnd"/>
      <w:r>
        <w:rPr>
          <w:lang w:eastAsia="ko-KR"/>
        </w:rPr>
        <w:t>[</w:t>
      </w:r>
      <w:r w:rsidRPr="003F17AE">
        <w:rPr>
          <w:lang w:eastAsia="ko-KR"/>
        </w:rPr>
        <w:t> </w:t>
      </w:r>
      <w:proofErr w:type="spellStart"/>
      <w:r w:rsidRPr="003F17AE">
        <w:rPr>
          <w:lang w:eastAsia="ko-KR"/>
        </w:rPr>
        <w:t>refIdxLX</w:t>
      </w:r>
      <w:proofErr w:type="spellEnd"/>
      <w:r w:rsidRPr="003F17AE">
        <w:rPr>
          <w:lang w:eastAsia="ko-KR"/>
        </w:rPr>
        <w:t> </w:t>
      </w:r>
      <w:r>
        <w:rPr>
          <w:lang w:eastAsia="ko-KR"/>
        </w:rPr>
        <w:t>]</w:t>
      </w:r>
      <w:r w:rsidRPr="003F17AE">
        <w:rPr>
          <w:lang w:eastAsia="ko-KR"/>
        </w:rPr>
        <w:t> )</w:t>
      </w:r>
      <w:r w:rsidRPr="003F17AE">
        <w:t>,</w:t>
      </w:r>
      <w:r>
        <w:br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proofErr w:type="spellStart"/>
      <w:r w:rsidRPr="002546F9">
        <w:rPr>
          <w:rFonts w:eastAsia="Malgun Gothic"/>
          <w:sz w:val="20"/>
          <w:szCs w:val="22"/>
          <w:lang w:val="en-GB" w:eastAsia="ko-KR"/>
        </w:rPr>
        <w:t>mvLXCol</w:t>
      </w:r>
      <w:proofErr w:type="spellEnd"/>
      <w:r w:rsidRPr="002546F9">
        <w:rPr>
          <w:rFonts w:eastAsia="Malgun Gothic"/>
          <w:sz w:val="20"/>
          <w:szCs w:val="22"/>
          <w:lang w:val="en-GB" w:eastAsia="ko-KR"/>
        </w:rPr>
        <w:t> = </w:t>
      </w:r>
      <w:proofErr w:type="spellStart"/>
      <w:r w:rsidRPr="002546F9">
        <w:rPr>
          <w:rFonts w:eastAsia="Malgun Gothic"/>
          <w:sz w:val="20"/>
          <w:szCs w:val="22"/>
          <w:lang w:val="en-GB" w:eastAsia="ko-KR"/>
        </w:rPr>
        <w:t>mvCol</w:t>
      </w:r>
      <w:proofErr w:type="spellEnd"/>
      <w:r w:rsidRPr="002546F9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Pr="002546F9">
        <w:rPr>
          <w:rFonts w:eastAsia="Malgun Gothic"/>
          <w:sz w:val="20"/>
          <w:szCs w:val="22"/>
          <w:lang w:val="en-GB" w:eastAsia="ko-KR"/>
        </w:rPr>
        <w:t>(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8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noBreakHyphen/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143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t>)</w:t>
      </w:r>
    </w:p>
    <w:p w:rsidR="007141C2" w:rsidRDefault="00167E38" w:rsidP="002546F9">
      <w:pPr>
        <w:numPr>
          <w:ilvl w:val="1"/>
          <w:numId w:val="37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  <w:szCs w:val="22"/>
          <w:lang w:val="en-GB" w:eastAsia="ko-KR"/>
        </w:rPr>
      </w:pPr>
      <w:r w:rsidRPr="003F17AE">
        <w:t xml:space="preserve">Otherwise, </w:t>
      </w:r>
      <w:proofErr w:type="spellStart"/>
      <w:r w:rsidRPr="003F17AE">
        <w:t>mvLXCol</w:t>
      </w:r>
      <w:proofErr w:type="spellEnd"/>
      <w:r w:rsidRPr="003F17AE">
        <w:t xml:space="preserve"> is derived as scaled version of the motion vector </w:t>
      </w:r>
      <w:proofErr w:type="spellStart"/>
      <w:r w:rsidRPr="003F17AE">
        <w:t>mvCol</w:t>
      </w:r>
      <w:proofErr w:type="spellEnd"/>
      <w:r w:rsidRPr="003F17AE">
        <w:t xml:space="preserve"> as specified below</w:t>
      </w:r>
      <w:r>
        <w:br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proofErr w:type="spellStart"/>
      <w:r w:rsidRPr="002546F9">
        <w:rPr>
          <w:rFonts w:eastAsia="Malgun Gothic"/>
          <w:sz w:val="20"/>
          <w:szCs w:val="22"/>
          <w:lang w:val="en-GB" w:eastAsia="ko-KR"/>
        </w:rPr>
        <w:t>tx</w:t>
      </w:r>
      <w:proofErr w:type="spellEnd"/>
      <w:r w:rsidRPr="002546F9">
        <w:rPr>
          <w:rFonts w:eastAsia="Malgun Gothic"/>
          <w:sz w:val="20"/>
          <w:szCs w:val="22"/>
          <w:lang w:val="en-GB" w:eastAsia="ko-KR"/>
        </w:rPr>
        <w:t> = ( 16384 + ( Abs( td ) &gt;&gt;1 ) ) / td</w:t>
      </w:r>
      <w:r w:rsidRPr="002546F9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Pr="002546F9">
        <w:rPr>
          <w:rFonts w:eastAsia="Malgun Gothic"/>
          <w:sz w:val="20"/>
          <w:szCs w:val="22"/>
          <w:lang w:val="en-GB" w:eastAsia="ko-KR"/>
        </w:rPr>
        <w:t>(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8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noBreakHyphen/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144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t>)</w:t>
      </w:r>
    </w:p>
    <w:p w:rsidR="007141C2" w:rsidRDefault="00740009" w:rsidP="002546F9">
      <w:pPr>
        <w:numPr>
          <w:ilvl w:val="1"/>
          <w:numId w:val="37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  <w:szCs w:val="22"/>
          <w:lang w:val="en-GB" w:eastAsia="ko-KR"/>
        </w:rPr>
      </w:pPr>
      <w:r>
        <w:rPr>
          <w:rFonts w:eastAsia="Malgun Gothic"/>
          <w:sz w:val="20"/>
          <w:szCs w:val="22"/>
          <w:lang w:val="en-GB" w:eastAsia="ko-KR"/>
        </w:rPr>
        <w:tab/>
      </w:r>
      <w:proofErr w:type="spellStart"/>
      <w:r w:rsidR="00167E38" w:rsidRPr="002546F9">
        <w:rPr>
          <w:rFonts w:eastAsia="Malgun Gothic"/>
          <w:sz w:val="20"/>
          <w:szCs w:val="22"/>
          <w:lang w:val="en-GB" w:eastAsia="ko-KR"/>
        </w:rPr>
        <w:t>DistScaleFactor</w:t>
      </w:r>
      <w:proofErr w:type="spellEnd"/>
      <w:r w:rsidR="00167E38" w:rsidRPr="002546F9">
        <w:rPr>
          <w:rFonts w:eastAsia="Malgun Gothic"/>
          <w:sz w:val="20"/>
          <w:szCs w:val="22"/>
          <w:lang w:val="en-GB" w:eastAsia="ko-KR"/>
        </w:rPr>
        <w:t> = Clip3( −4096, 4095, ( </w:t>
      </w:r>
      <w:proofErr w:type="spellStart"/>
      <w:r w:rsidR="00167E38" w:rsidRPr="002546F9">
        <w:rPr>
          <w:rFonts w:eastAsia="Malgun Gothic"/>
          <w:sz w:val="20"/>
          <w:szCs w:val="22"/>
          <w:lang w:val="en-GB" w:eastAsia="ko-KR"/>
        </w:rPr>
        <w:t>tb</w:t>
      </w:r>
      <w:proofErr w:type="spellEnd"/>
      <w:r w:rsidR="00167E38" w:rsidRPr="002546F9">
        <w:rPr>
          <w:rFonts w:eastAsia="Malgun Gothic"/>
          <w:sz w:val="20"/>
          <w:szCs w:val="22"/>
          <w:lang w:val="en-GB" w:eastAsia="ko-KR"/>
        </w:rPr>
        <w:t> * </w:t>
      </w:r>
      <w:proofErr w:type="spellStart"/>
      <w:r w:rsidR="00167E38" w:rsidRPr="002546F9">
        <w:rPr>
          <w:rFonts w:eastAsia="Malgun Gothic"/>
          <w:sz w:val="20"/>
          <w:szCs w:val="22"/>
          <w:lang w:val="en-GB" w:eastAsia="ko-KR"/>
        </w:rPr>
        <w:t>tx</w:t>
      </w:r>
      <w:proofErr w:type="spellEnd"/>
      <w:r w:rsidR="00167E38" w:rsidRPr="002546F9">
        <w:rPr>
          <w:rFonts w:eastAsia="Malgun Gothic"/>
          <w:sz w:val="20"/>
          <w:szCs w:val="22"/>
          <w:lang w:val="en-GB" w:eastAsia="ko-KR"/>
        </w:rPr>
        <w:t> + 32 ) &gt;&gt; 6 )</w:t>
      </w:r>
      <w:r w:rsidR="00167E38" w:rsidRPr="002546F9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7141C2">
        <w:rPr>
          <w:rFonts w:eastAsia="Malgun Gothic"/>
          <w:sz w:val="20"/>
          <w:szCs w:val="22"/>
          <w:lang w:val="en-GB" w:eastAsia="ko-KR"/>
        </w:rPr>
        <w:tab/>
      </w:r>
      <w:r w:rsidR="00167E38" w:rsidRPr="002546F9">
        <w:rPr>
          <w:rFonts w:eastAsia="Malgun Gothic"/>
          <w:sz w:val="20"/>
          <w:szCs w:val="22"/>
          <w:lang w:val="en-GB" w:eastAsia="ko-KR"/>
        </w:rPr>
        <w:t>(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="00167E38"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="00167E38" w:rsidRPr="002546F9">
        <w:rPr>
          <w:rFonts w:eastAsia="Malgun Gothic"/>
          <w:sz w:val="20"/>
          <w:szCs w:val="22"/>
          <w:lang w:val="en-GB" w:eastAsia="ko-KR"/>
        </w:rPr>
        <w:t>8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="00167E38" w:rsidRPr="002546F9">
        <w:rPr>
          <w:rFonts w:eastAsia="Malgun Gothic"/>
          <w:sz w:val="20"/>
          <w:szCs w:val="22"/>
          <w:lang w:val="en-GB" w:eastAsia="ko-KR"/>
        </w:rPr>
        <w:noBreakHyphen/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="00167E38"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="00167E38" w:rsidRPr="002546F9">
        <w:rPr>
          <w:rFonts w:eastAsia="Malgun Gothic"/>
          <w:sz w:val="20"/>
          <w:szCs w:val="22"/>
          <w:lang w:val="en-GB" w:eastAsia="ko-KR"/>
        </w:rPr>
        <w:t>145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="00167E38" w:rsidRPr="002546F9">
        <w:rPr>
          <w:rFonts w:eastAsia="Malgun Gothic"/>
          <w:sz w:val="20"/>
          <w:szCs w:val="22"/>
          <w:lang w:val="en-GB" w:eastAsia="ko-KR"/>
        </w:rPr>
        <w:t>)</w:t>
      </w:r>
    </w:p>
    <w:p w:rsidR="00167E38" w:rsidRDefault="007141C2" w:rsidP="00167E38">
      <w:pPr>
        <w:tabs>
          <w:tab w:val="left" w:pos="2340"/>
          <w:tab w:val="left" w:pos="9090"/>
          <w:tab w:val="right" w:pos="9720"/>
        </w:tabs>
        <w:ind w:left="1440"/>
        <w:rPr>
          <w:rFonts w:eastAsia="Malgun Gothic"/>
          <w:sz w:val="20"/>
          <w:szCs w:val="22"/>
          <w:lang w:val="en-GB" w:eastAsia="ko-KR"/>
        </w:rPr>
      </w:pPr>
      <w:r>
        <w:rPr>
          <w:rFonts w:eastAsia="Malgun Gothic"/>
          <w:sz w:val="20"/>
          <w:szCs w:val="22"/>
          <w:lang w:val="en-GB" w:eastAsia="ko-KR"/>
        </w:rPr>
        <w:tab/>
      </w:r>
      <w:proofErr w:type="spellStart"/>
      <w:r w:rsidR="00167E38" w:rsidRPr="002546F9">
        <w:rPr>
          <w:rFonts w:eastAsia="Malgun Gothic"/>
          <w:sz w:val="20"/>
          <w:szCs w:val="22"/>
          <w:lang w:val="en-GB" w:eastAsia="ko-KR"/>
        </w:rPr>
        <w:t>mvLXCol</w:t>
      </w:r>
      <w:proofErr w:type="spellEnd"/>
      <w:r w:rsidR="00167E38" w:rsidRPr="002546F9">
        <w:rPr>
          <w:rFonts w:eastAsia="Malgun Gothic"/>
          <w:sz w:val="20"/>
          <w:szCs w:val="22"/>
          <w:lang w:val="en-GB" w:eastAsia="ko-KR"/>
        </w:rPr>
        <w:t> =  Clip3( −8192, 8191.75, Sign( </w:t>
      </w:r>
      <w:proofErr w:type="spellStart"/>
      <w:r w:rsidR="00167E38" w:rsidRPr="002546F9">
        <w:rPr>
          <w:rFonts w:eastAsia="Malgun Gothic"/>
          <w:sz w:val="20"/>
          <w:szCs w:val="22"/>
          <w:lang w:val="en-GB" w:eastAsia="ko-KR"/>
        </w:rPr>
        <w:t>DistScaleFactor</w:t>
      </w:r>
      <w:proofErr w:type="spellEnd"/>
      <w:r w:rsidR="00167E38" w:rsidRPr="002546F9">
        <w:rPr>
          <w:rFonts w:eastAsia="Malgun Gothic"/>
          <w:sz w:val="20"/>
          <w:szCs w:val="22"/>
          <w:lang w:val="en-GB" w:eastAsia="ko-KR"/>
        </w:rPr>
        <w:t> * </w:t>
      </w:r>
      <w:proofErr w:type="spellStart"/>
      <w:r w:rsidR="00167E38" w:rsidRPr="002546F9">
        <w:rPr>
          <w:rFonts w:eastAsia="Malgun Gothic"/>
          <w:sz w:val="20"/>
          <w:szCs w:val="22"/>
          <w:lang w:val="en-GB" w:eastAsia="ko-KR"/>
        </w:rPr>
        <w:t>mvCol</w:t>
      </w:r>
      <w:proofErr w:type="spellEnd"/>
      <w:r w:rsidR="00167E38" w:rsidRPr="002546F9">
        <w:rPr>
          <w:rFonts w:eastAsia="Malgun Gothic"/>
          <w:sz w:val="20"/>
          <w:szCs w:val="22"/>
          <w:lang w:val="en-GB" w:eastAsia="ko-KR"/>
        </w:rPr>
        <w:t> ) * </w:t>
      </w:r>
      <w:r w:rsidR="00167E38" w:rsidRPr="002546F9">
        <w:rPr>
          <w:rFonts w:eastAsia="Malgun Gothic"/>
          <w:sz w:val="20"/>
          <w:szCs w:val="22"/>
          <w:lang w:val="en-GB" w:eastAsia="ko-KR"/>
        </w:rPr>
        <w:br/>
      </w:r>
      <w:r>
        <w:rPr>
          <w:rFonts w:eastAsia="Malgun Gothic"/>
          <w:sz w:val="20"/>
          <w:szCs w:val="22"/>
          <w:lang w:val="en-GB" w:eastAsia="ko-KR"/>
        </w:rPr>
        <w:tab/>
      </w:r>
      <w:r w:rsidR="00167E38" w:rsidRPr="002546F9">
        <w:rPr>
          <w:rFonts w:eastAsia="Malgun Gothic"/>
          <w:sz w:val="20"/>
          <w:szCs w:val="22"/>
          <w:lang w:val="en-GB" w:eastAsia="ko-KR"/>
        </w:rPr>
        <w:t>( (Abs( </w:t>
      </w:r>
      <w:proofErr w:type="spellStart"/>
      <w:r w:rsidR="00167E38" w:rsidRPr="002546F9">
        <w:rPr>
          <w:rFonts w:eastAsia="Malgun Gothic"/>
          <w:sz w:val="20"/>
          <w:szCs w:val="22"/>
          <w:lang w:val="en-GB" w:eastAsia="ko-KR"/>
        </w:rPr>
        <w:t>DistScaleFactor</w:t>
      </w:r>
      <w:proofErr w:type="spellEnd"/>
      <w:r w:rsidR="00167E38" w:rsidRPr="002546F9">
        <w:rPr>
          <w:rFonts w:eastAsia="Malgun Gothic"/>
          <w:sz w:val="20"/>
          <w:szCs w:val="22"/>
          <w:lang w:val="en-GB" w:eastAsia="ko-KR"/>
        </w:rPr>
        <w:t> * </w:t>
      </w:r>
      <w:proofErr w:type="spellStart"/>
      <w:r w:rsidR="00167E38" w:rsidRPr="002546F9">
        <w:rPr>
          <w:rFonts w:eastAsia="Malgun Gothic"/>
          <w:sz w:val="20"/>
          <w:szCs w:val="22"/>
          <w:lang w:val="en-GB" w:eastAsia="ko-KR"/>
        </w:rPr>
        <w:t>mvCol</w:t>
      </w:r>
      <w:proofErr w:type="spellEnd"/>
      <w:r w:rsidR="00167E38" w:rsidRPr="002546F9">
        <w:rPr>
          <w:rFonts w:eastAsia="Malgun Gothic"/>
          <w:sz w:val="20"/>
          <w:szCs w:val="22"/>
          <w:lang w:val="en-GB" w:eastAsia="ko-KR"/>
        </w:rPr>
        <w:t> ) + 127 ) &gt;&gt; 8 ) )</w:t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="00740009">
        <w:rPr>
          <w:rFonts w:eastAsia="Malgun Gothic"/>
          <w:sz w:val="20"/>
          <w:szCs w:val="22"/>
          <w:lang w:val="en-GB" w:eastAsia="ko-KR"/>
        </w:rPr>
        <w:tab/>
      </w:r>
      <w:r w:rsidR="00167E38" w:rsidRPr="002546F9">
        <w:rPr>
          <w:rFonts w:eastAsia="Malgun Gothic"/>
          <w:sz w:val="20"/>
          <w:szCs w:val="22"/>
          <w:lang w:val="en-GB" w:eastAsia="ko-KR"/>
        </w:rPr>
        <w:t>(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="00167E38"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="00167E38" w:rsidRPr="002546F9">
        <w:rPr>
          <w:rFonts w:eastAsia="Malgun Gothic"/>
          <w:sz w:val="20"/>
          <w:szCs w:val="22"/>
          <w:lang w:val="en-GB" w:eastAsia="ko-KR"/>
        </w:rPr>
        <w:t>8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="00167E38" w:rsidRPr="002546F9">
        <w:rPr>
          <w:rFonts w:eastAsia="Malgun Gothic"/>
          <w:sz w:val="20"/>
          <w:szCs w:val="22"/>
          <w:lang w:val="en-GB" w:eastAsia="ko-KR"/>
        </w:rPr>
        <w:noBreakHyphen/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="00167E38"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="00167E38" w:rsidRPr="002546F9">
        <w:rPr>
          <w:rFonts w:eastAsia="Malgun Gothic"/>
          <w:sz w:val="20"/>
          <w:szCs w:val="22"/>
          <w:lang w:val="en-GB" w:eastAsia="ko-KR"/>
        </w:rPr>
        <w:t>146</w:t>
      </w:r>
      <w:r w:rsidR="00167E38"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="00167E38" w:rsidRPr="002546F9">
        <w:rPr>
          <w:rFonts w:eastAsia="Malgun Gothic"/>
          <w:sz w:val="20"/>
          <w:szCs w:val="22"/>
          <w:lang w:val="en-GB" w:eastAsia="ko-KR"/>
        </w:rPr>
        <w:t>)</w:t>
      </w:r>
    </w:p>
    <w:p w:rsidR="00167E38" w:rsidRPr="002546F9" w:rsidRDefault="00167E38" w:rsidP="00167E38">
      <w:pPr>
        <w:ind w:left="1200"/>
        <w:rPr>
          <w:rFonts w:eastAsia="Malgun Gothic"/>
          <w:sz w:val="20"/>
          <w:szCs w:val="22"/>
          <w:lang w:val="en-GB" w:eastAsia="ko-KR"/>
        </w:rPr>
      </w:pPr>
      <w:r w:rsidRPr="003F17AE">
        <w:t xml:space="preserve">where td and </w:t>
      </w:r>
      <w:proofErr w:type="spellStart"/>
      <w:r w:rsidRPr="003F17AE">
        <w:t>tb</w:t>
      </w:r>
      <w:proofErr w:type="spellEnd"/>
      <w:r w:rsidRPr="003F17AE">
        <w:t xml:space="preserve"> are derived as</w:t>
      </w:r>
      <w:r>
        <w:br/>
      </w:r>
      <w:r w:rsidRPr="002546F9">
        <w:rPr>
          <w:rFonts w:eastAsia="Malgun Gothic"/>
          <w:sz w:val="20"/>
          <w:szCs w:val="22"/>
          <w:lang w:val="en-GB" w:eastAsia="ko-KR"/>
        </w:rPr>
        <w:t>td = Clip3( −128, 127, PicOrderCnt( colPic ) – RefPicOrderCnt( colPic, refIdxCol, listCol ) )</w:t>
      </w:r>
      <w:r w:rsidR="00740009">
        <w:rPr>
          <w:rFonts w:eastAsia="Malgun Gothic"/>
          <w:sz w:val="20"/>
          <w:szCs w:val="22"/>
          <w:lang w:val="en-GB" w:eastAsia="ko-KR"/>
        </w:rPr>
        <w:t xml:space="preserve"> </w:t>
      </w:r>
      <w:r w:rsidRPr="002546F9">
        <w:rPr>
          <w:rFonts w:eastAsia="Malgun Gothic"/>
          <w:sz w:val="20"/>
          <w:szCs w:val="22"/>
          <w:lang w:val="en-GB" w:eastAsia="ko-KR"/>
        </w:rPr>
        <w:t>(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8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noBreakHyphen/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147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t>)</w:t>
      </w:r>
      <w:r w:rsidRPr="002546F9">
        <w:rPr>
          <w:rFonts w:eastAsia="Malgun Gothic"/>
          <w:sz w:val="20"/>
          <w:szCs w:val="22"/>
          <w:lang w:val="en-GB" w:eastAsia="ko-KR"/>
        </w:rPr>
        <w:br/>
        <w:t>tb = Clip3( −128, 127, PicOrderCntVal – PicOrderCnt( RefPicListX [ refIdxLX ] ) )</w:t>
      </w:r>
      <w:r w:rsidRPr="002546F9">
        <w:rPr>
          <w:rFonts w:eastAsia="Malgun Gothic"/>
          <w:sz w:val="20"/>
          <w:szCs w:val="22"/>
          <w:lang w:val="en-GB" w:eastAsia="ko-KR"/>
        </w:rPr>
        <w:tab/>
        <w:t>(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STYLEREF 1 \s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8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noBreakHyphen/>
      </w:r>
      <w:r w:rsidRPr="002546F9">
        <w:rPr>
          <w:rFonts w:eastAsia="Malgun Gothic"/>
          <w:sz w:val="20"/>
          <w:szCs w:val="22"/>
          <w:lang w:val="en-GB" w:eastAsia="ko-KR"/>
        </w:rPr>
        <w:fldChar w:fldCharType="begin" w:fldLock="1"/>
      </w:r>
      <w:r w:rsidRPr="002546F9">
        <w:rPr>
          <w:rFonts w:eastAsia="Malgun Gothic"/>
          <w:sz w:val="20"/>
          <w:szCs w:val="22"/>
          <w:lang w:val="en-GB" w:eastAsia="ko-KR"/>
        </w:rPr>
        <w:instrText xml:space="preserve"> SEQ Equation \* ARABIC \s 1 </w:instrText>
      </w:r>
      <w:r w:rsidRPr="002546F9">
        <w:rPr>
          <w:rFonts w:eastAsia="Malgun Gothic"/>
          <w:sz w:val="20"/>
          <w:szCs w:val="22"/>
          <w:lang w:val="en-GB" w:eastAsia="ko-KR"/>
        </w:rPr>
        <w:fldChar w:fldCharType="separate"/>
      </w:r>
      <w:r w:rsidRPr="002546F9">
        <w:rPr>
          <w:rFonts w:eastAsia="Malgun Gothic"/>
          <w:sz w:val="20"/>
          <w:szCs w:val="22"/>
          <w:lang w:val="en-GB" w:eastAsia="ko-KR"/>
        </w:rPr>
        <w:t>148</w:t>
      </w:r>
      <w:r w:rsidRPr="002546F9">
        <w:rPr>
          <w:rFonts w:eastAsia="Malgun Gothic"/>
          <w:sz w:val="20"/>
          <w:szCs w:val="22"/>
          <w:lang w:val="en-GB" w:eastAsia="ko-KR"/>
        </w:rPr>
        <w:fldChar w:fldCharType="end"/>
      </w:r>
      <w:r w:rsidRPr="002546F9">
        <w:rPr>
          <w:rFonts w:eastAsia="Malgun Gothic"/>
          <w:sz w:val="20"/>
          <w:szCs w:val="22"/>
          <w:lang w:val="en-GB" w:eastAsia="ko-KR"/>
        </w:rPr>
        <w:t>)</w:t>
      </w:r>
    </w:p>
    <w:p w:rsidR="001B5EBA" w:rsidRDefault="001B5EBA" w:rsidP="001B5EBA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rPr>
          <w:ins w:id="9" w:author="Li Zhang" w:date="2012-07-06T22:58:00Z"/>
        </w:rPr>
      </w:pPr>
      <w:ins w:id="10" w:author="Li Zhang" w:date="2012-07-06T22:58:00Z">
        <w:r>
          <w:t>Simulation Results</w:t>
        </w:r>
      </w:ins>
    </w:p>
    <w:p w:rsidR="001B5EBA" w:rsidRPr="009F13AC" w:rsidRDefault="001B5EBA" w:rsidP="001B5EBA">
      <w:pPr>
        <w:spacing w:before="240"/>
        <w:jc w:val="both"/>
        <w:rPr>
          <w:ins w:id="11" w:author="Li Zhang" w:date="2012-07-06T22:58:00Z"/>
          <w:szCs w:val="22"/>
          <w:lang w:eastAsia="zh-TW"/>
        </w:rPr>
      </w:pPr>
      <w:ins w:id="12" w:author="Li Zhang" w:date="2012-07-06T22:58:00Z">
        <w:r w:rsidRPr="009F13AC">
          <w:rPr>
            <w:szCs w:val="22"/>
            <w:lang w:eastAsia="zh-TW"/>
          </w:rPr>
          <w:t xml:space="preserve">This section provides simulation results of the </w:t>
        </w:r>
        <w:r>
          <w:rPr>
            <w:szCs w:val="22"/>
            <w:lang w:eastAsia="zh-TW"/>
          </w:rPr>
          <w:t>proposed method</w:t>
        </w:r>
        <w:r w:rsidRPr="009F13AC">
          <w:rPr>
            <w:szCs w:val="22"/>
            <w:lang w:eastAsia="zh-TW"/>
          </w:rPr>
          <w:t xml:space="preserve"> in comparison with the 3DV-HTM </w:t>
        </w:r>
        <w:r>
          <w:rPr>
            <w:szCs w:val="22"/>
            <w:lang w:eastAsia="zh-TW"/>
          </w:rPr>
          <w:t xml:space="preserve">with </w:t>
        </w:r>
      </w:ins>
      <w:ins w:id="13" w:author="Li Zhang" w:date="2012-07-06T23:31:00Z">
        <w:r w:rsidR="002A2371">
          <w:rPr>
            <w:szCs w:val="22"/>
            <w:lang w:eastAsia="zh-TW"/>
          </w:rPr>
          <w:t>modifications</w:t>
        </w:r>
      </w:ins>
      <w:ins w:id="14" w:author="Li Zhang" w:date="2012-07-06T22:58:00Z">
        <w:r>
          <w:rPr>
            <w:szCs w:val="22"/>
            <w:lang w:eastAsia="zh-TW"/>
          </w:rPr>
          <w:t xml:space="preserve"> to make it </w:t>
        </w:r>
      </w:ins>
      <w:ins w:id="15" w:author="Li Zhang" w:date="2012-07-06T23:32:00Z">
        <w:r w:rsidR="002A2371">
          <w:rPr>
            <w:szCs w:val="22"/>
            <w:lang w:eastAsia="zh-TW"/>
          </w:rPr>
          <w:t>consistent</w:t>
        </w:r>
      </w:ins>
      <w:ins w:id="16" w:author="Li Zhang" w:date="2012-07-06T22:58:00Z">
        <w:r>
          <w:rPr>
            <w:szCs w:val="22"/>
            <w:lang w:eastAsia="zh-TW"/>
          </w:rPr>
          <w:t xml:space="preserve"> with current HEVC design and the inter-view reference pictures are treated as long-term pictures</w:t>
        </w:r>
        <w:r w:rsidRPr="009F13AC">
          <w:rPr>
            <w:szCs w:val="22"/>
            <w:lang w:eastAsia="zh-TW"/>
          </w:rPr>
          <w:t xml:space="preserve">. </w:t>
        </w:r>
      </w:ins>
      <w:ins w:id="17" w:author="Li Zhang" w:date="2012-07-06T23:23:00Z">
        <w:r w:rsidR="00BC73B4">
          <w:rPr>
            <w:szCs w:val="22"/>
            <w:lang w:eastAsia="ja-JP"/>
          </w:rPr>
          <w:t>During</w:t>
        </w:r>
      </w:ins>
      <w:ins w:id="18" w:author="Li Zhang" w:date="2012-07-06T22:58:00Z">
        <w:r>
          <w:rPr>
            <w:szCs w:val="22"/>
            <w:lang w:eastAsia="ja-JP"/>
          </w:rPr>
          <w:t xml:space="preserve"> the simulation tests</w:t>
        </w:r>
      </w:ins>
      <w:ins w:id="19" w:author="Li Zhang" w:date="2012-07-06T23:23:00Z">
        <w:r w:rsidR="00BC73B4">
          <w:rPr>
            <w:szCs w:val="22"/>
            <w:lang w:eastAsia="ja-JP"/>
          </w:rPr>
          <w:t xml:space="preserve">, </w:t>
        </w:r>
      </w:ins>
      <w:ins w:id="20" w:author="Li Zhang" w:date="2012-07-06T23:24:00Z">
        <w:r w:rsidR="00BC73B4">
          <w:rPr>
            <w:szCs w:val="22"/>
            <w:lang w:eastAsia="ja-JP"/>
          </w:rPr>
          <w:t>the latest software HTM3.1 (based on HM6) and the common test conditions for coding texture views</w:t>
        </w:r>
      </w:ins>
      <w:ins w:id="21" w:author="Li Zhang" w:date="2012-07-06T23:25:00Z">
        <w:r w:rsidR="00BC73B4">
          <w:rPr>
            <w:szCs w:val="22"/>
            <w:lang w:eastAsia="ja-JP"/>
          </w:rPr>
          <w:t xml:space="preserve"> in 3DV-HTM are utilized except that low-level coding tools are disabled, i.e., inter-view motion prediction and inter-view residual prediction</w:t>
        </w:r>
      </w:ins>
      <w:ins w:id="22" w:author="Li Zhang" w:date="2012-07-06T22:58:00Z">
        <w:r>
          <w:rPr>
            <w:szCs w:val="22"/>
            <w:lang w:eastAsia="ja-JP"/>
          </w:rPr>
          <w:t>.</w:t>
        </w:r>
      </w:ins>
    </w:p>
    <w:p w:rsidR="001B5EBA" w:rsidRDefault="001B5EBA" w:rsidP="001B5EBA">
      <w:pPr>
        <w:spacing w:before="240"/>
        <w:jc w:val="both"/>
        <w:rPr>
          <w:ins w:id="23" w:author="Li Zhang" w:date="2012-07-06T22:58:00Z"/>
          <w:szCs w:val="22"/>
          <w:lang w:eastAsia="zh-TW"/>
        </w:rPr>
      </w:pPr>
      <w:ins w:id="24" w:author="Li Zhang" w:date="2012-07-06T22:58:00Z">
        <w:r w:rsidRPr="009F13AC">
          <w:rPr>
            <w:szCs w:val="22"/>
            <w:lang w:eastAsia="zh-TW"/>
          </w:rPr>
          <w:t xml:space="preserve">The coding gain of the proposed method compared to </w:t>
        </w:r>
        <w:r>
          <w:rPr>
            <w:szCs w:val="22"/>
            <w:lang w:eastAsia="zh-TW"/>
          </w:rPr>
          <w:t>the</w:t>
        </w:r>
        <w:r w:rsidRPr="009F13AC">
          <w:rPr>
            <w:szCs w:val="22"/>
            <w:lang w:eastAsia="zh-TW"/>
          </w:rPr>
          <w:t xml:space="preserve"> anchor </w:t>
        </w:r>
        <w:r>
          <w:rPr>
            <w:szCs w:val="22"/>
            <w:lang w:eastAsia="zh-TW"/>
          </w:rPr>
          <w:t>for</w:t>
        </w:r>
        <w:r w:rsidRPr="009F13AC">
          <w:rPr>
            <w:szCs w:val="22"/>
            <w:lang w:eastAsia="zh-TW"/>
          </w:rPr>
          <w:t xml:space="preserve"> texture </w:t>
        </w:r>
        <w:r>
          <w:rPr>
            <w:szCs w:val="22"/>
            <w:lang w:eastAsia="zh-TW"/>
          </w:rPr>
          <w:t>views coding</w:t>
        </w:r>
        <w:r w:rsidRPr="009F13AC">
          <w:rPr>
            <w:szCs w:val="22"/>
            <w:lang w:eastAsia="zh-TW"/>
          </w:rPr>
          <w:t xml:space="preserve"> in 3-veiw case is reported in this subsection. Table 1 shows the</w:t>
        </w:r>
        <w:r w:rsidRPr="009F13AC">
          <w:rPr>
            <w:rFonts w:hint="eastAsia"/>
            <w:szCs w:val="22"/>
            <w:lang w:eastAsia="zh-TW"/>
          </w:rPr>
          <w:t xml:space="preserve"> </w:t>
        </w:r>
        <w:r w:rsidRPr="009F13AC">
          <w:rPr>
            <w:szCs w:val="22"/>
            <w:lang w:eastAsia="zh-TW"/>
          </w:rPr>
          <w:t xml:space="preserve">average </w:t>
        </w:r>
        <w:r w:rsidRPr="009F13AC">
          <w:rPr>
            <w:rFonts w:hint="eastAsia"/>
            <w:szCs w:val="22"/>
            <w:lang w:eastAsia="zh-TW"/>
          </w:rPr>
          <w:t xml:space="preserve">coding gain </w:t>
        </w:r>
        <w:r w:rsidRPr="009F13AC">
          <w:rPr>
            <w:szCs w:val="22"/>
            <w:lang w:eastAsia="zh-TW"/>
          </w:rPr>
          <w:t xml:space="preserve">of the proposed method </w:t>
        </w:r>
        <w:r w:rsidRPr="009F13AC">
          <w:rPr>
            <w:rFonts w:hint="eastAsia"/>
            <w:szCs w:val="22"/>
            <w:lang w:eastAsia="zh-TW"/>
          </w:rPr>
          <w:t>with respect to the anchor</w:t>
        </w:r>
        <w:r w:rsidRPr="009F13AC">
          <w:rPr>
            <w:szCs w:val="22"/>
            <w:lang w:eastAsia="zh-TW"/>
          </w:rPr>
          <w:t xml:space="preserve">. The column denoted by ‘Video </w:t>
        </w:r>
        <w:proofErr w:type="spellStart"/>
        <w:proofErr w:type="gramStart"/>
        <w:r w:rsidRPr="009F13AC">
          <w:rPr>
            <w:szCs w:val="22"/>
            <w:lang w:eastAsia="zh-TW"/>
          </w:rPr>
          <w:t>i</w:t>
        </w:r>
        <w:proofErr w:type="spellEnd"/>
        <w:r w:rsidRPr="009F13AC">
          <w:rPr>
            <w:szCs w:val="22"/>
            <w:lang w:eastAsia="zh-TW"/>
          </w:rPr>
          <w:t>’(</w:t>
        </w:r>
        <w:proofErr w:type="gramEnd"/>
        <w:r w:rsidRPr="009F13AC">
          <w:rPr>
            <w:szCs w:val="22"/>
            <w:lang w:eastAsia="zh-TW"/>
          </w:rPr>
          <w:t xml:space="preserve"> </w:t>
        </w:r>
        <w:proofErr w:type="spellStart"/>
        <w:r w:rsidRPr="009F13AC">
          <w:rPr>
            <w:szCs w:val="22"/>
            <w:lang w:eastAsia="zh-TW"/>
          </w:rPr>
          <w:t>i</w:t>
        </w:r>
        <w:proofErr w:type="spellEnd"/>
        <w:r w:rsidRPr="009F13AC">
          <w:rPr>
            <w:szCs w:val="22"/>
            <w:lang w:eastAsia="zh-TW"/>
          </w:rPr>
          <w:t xml:space="preserve"> = 0, 1 or</w:t>
        </w:r>
        <w:r>
          <w:rPr>
            <w:szCs w:val="22"/>
            <w:lang w:eastAsia="zh-TW"/>
          </w:rPr>
          <w:t xml:space="preserve"> </w:t>
        </w:r>
        <w:r w:rsidRPr="009F13AC">
          <w:rPr>
            <w:szCs w:val="22"/>
            <w:lang w:eastAsia="zh-TW"/>
          </w:rPr>
          <w:t xml:space="preserve">2, and is the view index) lists the coding gain of the </w:t>
        </w:r>
        <w:proofErr w:type="spellStart"/>
        <w:r w:rsidRPr="009F13AC">
          <w:rPr>
            <w:szCs w:val="22"/>
            <w:lang w:eastAsia="zh-TW"/>
          </w:rPr>
          <w:t>i-th</w:t>
        </w:r>
        <w:proofErr w:type="spellEnd"/>
        <w:r w:rsidRPr="009F13AC">
          <w:rPr>
            <w:szCs w:val="22"/>
            <w:lang w:eastAsia="zh-TW"/>
          </w:rPr>
          <w:t xml:space="preserve"> texture views in the coding order. Here, the bitrate and PSNR values represent the bitrate and PSNR </w:t>
        </w:r>
        <w:proofErr w:type="spellStart"/>
        <w:r w:rsidRPr="009F13AC">
          <w:rPr>
            <w:szCs w:val="22"/>
            <w:lang w:eastAsia="zh-TW"/>
          </w:rPr>
          <w:t>vaules</w:t>
        </w:r>
        <w:proofErr w:type="spellEnd"/>
        <w:r w:rsidRPr="009F13AC">
          <w:rPr>
            <w:szCs w:val="22"/>
            <w:lang w:eastAsia="zh-TW"/>
          </w:rPr>
          <w:t xml:space="preserve"> of </w:t>
        </w:r>
        <w:proofErr w:type="spellStart"/>
        <w:r w:rsidRPr="009F13AC">
          <w:rPr>
            <w:szCs w:val="22"/>
            <w:lang w:eastAsia="zh-TW"/>
          </w:rPr>
          <w:t>i-th</w:t>
        </w:r>
        <w:proofErr w:type="spellEnd"/>
        <w:r w:rsidRPr="009F13AC">
          <w:rPr>
            <w:szCs w:val="22"/>
            <w:lang w:eastAsia="zh-TW"/>
          </w:rPr>
          <w:t xml:space="preserve"> texture views, respectively. The column denoted by ‘</w:t>
        </w:r>
        <w:r>
          <w:rPr>
            <w:szCs w:val="22"/>
            <w:lang w:eastAsia="zh-TW"/>
          </w:rPr>
          <w:t>Video</w:t>
        </w:r>
        <w:r w:rsidRPr="009F13AC">
          <w:rPr>
            <w:szCs w:val="22"/>
            <w:lang w:eastAsia="zh-TW"/>
          </w:rPr>
          <w:t xml:space="preserve"> </w:t>
        </w:r>
        <w:r>
          <w:rPr>
            <w:szCs w:val="22"/>
            <w:lang w:eastAsia="zh-TW"/>
          </w:rPr>
          <w:t>o</w:t>
        </w:r>
        <w:r w:rsidRPr="009F13AC">
          <w:rPr>
            <w:szCs w:val="22"/>
            <w:lang w:eastAsia="zh-TW"/>
          </w:rPr>
          <w:t xml:space="preserve">nly’ lists the coding gain of all three texture views where </w:t>
        </w:r>
        <w:r w:rsidRPr="009F13AC">
          <w:rPr>
            <w:rFonts w:hint="eastAsia"/>
            <w:szCs w:val="22"/>
            <w:lang w:eastAsia="zh-TW"/>
          </w:rPr>
          <w:t>the bitrates represent the total bitrates of bitstreams</w:t>
        </w:r>
        <w:r w:rsidRPr="009F13AC">
          <w:rPr>
            <w:szCs w:val="22"/>
            <w:lang w:eastAsia="zh-TW"/>
          </w:rPr>
          <w:t xml:space="preserve"> containing three texture </w:t>
        </w:r>
        <w:r w:rsidRPr="009F13AC">
          <w:rPr>
            <w:rFonts w:hint="eastAsia"/>
            <w:szCs w:val="22"/>
            <w:lang w:eastAsia="zh-TW"/>
          </w:rPr>
          <w:t>views and the PSNR values are the average PSNR values</w:t>
        </w:r>
        <w:r w:rsidRPr="009F13AC">
          <w:rPr>
            <w:szCs w:val="22"/>
            <w:lang w:eastAsia="zh-TW"/>
          </w:rPr>
          <w:t xml:space="preserve"> of </w:t>
        </w:r>
        <w:r w:rsidRPr="009F13AC">
          <w:rPr>
            <w:rFonts w:hint="eastAsia"/>
            <w:szCs w:val="22"/>
            <w:lang w:eastAsia="zh-TW"/>
          </w:rPr>
          <w:t xml:space="preserve">the </w:t>
        </w:r>
        <w:r w:rsidRPr="009F13AC">
          <w:rPr>
            <w:szCs w:val="22"/>
            <w:lang w:eastAsia="zh-TW"/>
          </w:rPr>
          <w:t>three</w:t>
        </w:r>
        <w:r w:rsidRPr="009F13AC">
          <w:rPr>
            <w:rFonts w:hint="eastAsia"/>
            <w:szCs w:val="22"/>
            <w:lang w:eastAsia="zh-TW"/>
          </w:rPr>
          <w:t xml:space="preserve"> decoded texture views.</w:t>
        </w:r>
        <w:r w:rsidRPr="009F13AC">
          <w:rPr>
            <w:szCs w:val="22"/>
            <w:lang w:eastAsia="zh-TW"/>
          </w:rPr>
          <w:t xml:space="preserve"> </w:t>
        </w:r>
      </w:ins>
    </w:p>
    <w:p w:rsidR="001B5EBA" w:rsidRPr="009F13AC" w:rsidRDefault="001B5EBA" w:rsidP="001B5EBA">
      <w:pPr>
        <w:spacing w:before="240"/>
        <w:jc w:val="both"/>
        <w:rPr>
          <w:ins w:id="25" w:author="Li Zhang" w:date="2012-07-06T22:58:00Z"/>
          <w:szCs w:val="22"/>
        </w:rPr>
      </w:pPr>
      <w:ins w:id="26" w:author="Li Zhang" w:date="2012-07-06T22:58:00Z">
        <w:r w:rsidRPr="009F13AC">
          <w:rPr>
            <w:szCs w:val="22"/>
          </w:rPr>
          <w:t xml:space="preserve">As shown in Table </w:t>
        </w:r>
        <w:r>
          <w:rPr>
            <w:szCs w:val="22"/>
          </w:rPr>
          <w:t>1</w:t>
        </w:r>
        <w:r w:rsidRPr="009F13AC">
          <w:rPr>
            <w:szCs w:val="22"/>
          </w:rPr>
          <w:t xml:space="preserve">, the overall average bitrate </w:t>
        </w:r>
        <w:r>
          <w:rPr>
            <w:szCs w:val="22"/>
          </w:rPr>
          <w:t>saving</w:t>
        </w:r>
        <w:r w:rsidRPr="009F13AC">
          <w:rPr>
            <w:szCs w:val="22"/>
          </w:rPr>
          <w:t xml:space="preserve"> is </w:t>
        </w:r>
        <w:r>
          <w:rPr>
            <w:szCs w:val="22"/>
          </w:rPr>
          <w:t>around</w:t>
        </w:r>
        <w:r w:rsidRPr="009F13AC">
          <w:rPr>
            <w:szCs w:val="22"/>
          </w:rPr>
          <w:t xml:space="preserve"> 0.</w:t>
        </w:r>
        <w:r>
          <w:rPr>
            <w:szCs w:val="22"/>
          </w:rPr>
          <w:t>8</w:t>
        </w:r>
        <w:r w:rsidRPr="009F13AC">
          <w:rPr>
            <w:szCs w:val="22"/>
          </w:rPr>
          <w:t xml:space="preserve">% for </w:t>
        </w:r>
      </w:ins>
      <w:ins w:id="27" w:author="Li Zhang" w:date="2012-07-06T23:03:00Z">
        <w:r w:rsidR="008F600B">
          <w:rPr>
            <w:szCs w:val="22"/>
          </w:rPr>
          <w:t xml:space="preserve">all </w:t>
        </w:r>
      </w:ins>
      <w:ins w:id="28" w:author="Li Zhang" w:date="2012-07-06T22:58:00Z">
        <w:r w:rsidRPr="009F13AC">
          <w:rPr>
            <w:szCs w:val="22"/>
          </w:rPr>
          <w:t>decoded texture views</w:t>
        </w:r>
        <w:r>
          <w:rPr>
            <w:szCs w:val="22"/>
          </w:rPr>
          <w:t xml:space="preserve"> and 2.2% for dependent views.</w:t>
        </w:r>
      </w:ins>
    </w:p>
    <w:p w:rsidR="001B5EBA" w:rsidRPr="00CB65FB" w:rsidRDefault="001B5EBA" w:rsidP="001B5EBA">
      <w:pPr>
        <w:pStyle w:val="Caption"/>
        <w:keepNext/>
        <w:spacing w:before="200"/>
        <w:jc w:val="center"/>
        <w:rPr>
          <w:ins w:id="29" w:author="Li Zhang" w:date="2012-07-06T22:58:00Z"/>
          <w:b w:val="0"/>
          <w:color w:val="000000" w:themeColor="text1"/>
          <w:sz w:val="22"/>
          <w:szCs w:val="22"/>
        </w:rPr>
      </w:pPr>
      <w:ins w:id="30" w:author="Li Zhang" w:date="2012-07-06T22:58:00Z">
        <w:r w:rsidRPr="00CB65FB">
          <w:rPr>
            <w:b w:val="0"/>
            <w:color w:val="000000" w:themeColor="text1"/>
            <w:sz w:val="22"/>
            <w:szCs w:val="22"/>
          </w:rPr>
          <w:t xml:space="preserve">Table </w:t>
        </w:r>
        <w:r w:rsidRPr="00CB65FB">
          <w:rPr>
            <w:b w:val="0"/>
            <w:color w:val="000000" w:themeColor="text1"/>
            <w:sz w:val="22"/>
            <w:szCs w:val="22"/>
          </w:rPr>
          <w:fldChar w:fldCharType="begin"/>
        </w:r>
        <w:r w:rsidRPr="00CB65FB">
          <w:rPr>
            <w:b w:val="0"/>
            <w:color w:val="000000" w:themeColor="text1"/>
            <w:sz w:val="22"/>
            <w:szCs w:val="22"/>
          </w:rPr>
          <w:instrText xml:space="preserve"> SEQ Table \* ARABIC </w:instrText>
        </w:r>
        <w:r w:rsidRPr="00CB65FB">
          <w:rPr>
            <w:b w:val="0"/>
            <w:color w:val="000000" w:themeColor="text1"/>
            <w:sz w:val="22"/>
            <w:szCs w:val="22"/>
          </w:rPr>
          <w:fldChar w:fldCharType="separate"/>
        </w:r>
        <w:r w:rsidRPr="00CB65FB">
          <w:rPr>
            <w:b w:val="0"/>
            <w:noProof/>
            <w:color w:val="000000" w:themeColor="text1"/>
            <w:sz w:val="22"/>
            <w:szCs w:val="22"/>
          </w:rPr>
          <w:t>1</w:t>
        </w:r>
        <w:r w:rsidRPr="00CB65FB">
          <w:rPr>
            <w:b w:val="0"/>
            <w:color w:val="000000" w:themeColor="text1"/>
            <w:sz w:val="22"/>
            <w:szCs w:val="22"/>
          </w:rPr>
          <w:fldChar w:fldCharType="end"/>
        </w:r>
        <w:r w:rsidRPr="00CB65FB">
          <w:rPr>
            <w:b w:val="0"/>
            <w:color w:val="000000" w:themeColor="text1"/>
            <w:sz w:val="22"/>
            <w:szCs w:val="22"/>
          </w:rPr>
          <w:t xml:space="preserve">: Coding gain with respect to anchor </w:t>
        </w:r>
      </w:ins>
    </w:p>
    <w:tbl>
      <w:tblPr>
        <w:tblW w:w="6061" w:type="dxa"/>
        <w:jc w:val="center"/>
        <w:tblLook w:val="04A0" w:firstRow="1" w:lastRow="0" w:firstColumn="1" w:lastColumn="0" w:noHBand="0" w:noVBand="1"/>
      </w:tblPr>
      <w:tblGrid>
        <w:gridCol w:w="2009"/>
        <w:gridCol w:w="964"/>
        <w:gridCol w:w="964"/>
        <w:gridCol w:w="964"/>
        <w:gridCol w:w="1160"/>
      </w:tblGrid>
      <w:tr w:rsidR="001B5EBA" w:rsidRPr="00AF7B1B" w:rsidTr="00942EF8">
        <w:trPr>
          <w:trHeight w:val="268"/>
          <w:jc w:val="center"/>
          <w:ins w:id="31" w:author="Li Zhang" w:date="2012-07-06T22:58:00Z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" w:author="Li Zhang" w:date="2012-07-06T22:58:00Z"/>
                <w:color w:val="000000"/>
                <w:sz w:val="20"/>
                <w:lang w:eastAsia="zh-CN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" w:author="Li Zhang" w:date="2012-07-06T22:58:00Z"/>
                <w:color w:val="000000"/>
                <w:sz w:val="20"/>
                <w:lang w:eastAsia="zh-CN"/>
              </w:rPr>
            </w:pPr>
            <w:ins w:id="34" w:author="Li Zhang" w:date="2012-07-06T22:58:00Z">
              <w:r w:rsidRPr="002C63B6">
                <w:t>video 0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" w:author="Li Zhang" w:date="2012-07-06T22:58:00Z"/>
                <w:color w:val="000000"/>
                <w:sz w:val="20"/>
                <w:lang w:eastAsia="zh-CN"/>
              </w:rPr>
            </w:pPr>
            <w:ins w:id="36" w:author="Li Zhang" w:date="2012-07-06T22:58:00Z">
              <w:r w:rsidRPr="002C63B6">
                <w:t>video 1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" w:author="Li Zhang" w:date="2012-07-06T22:58:00Z"/>
                <w:color w:val="000000"/>
                <w:sz w:val="20"/>
                <w:lang w:eastAsia="zh-CN"/>
              </w:rPr>
            </w:pPr>
            <w:ins w:id="38" w:author="Li Zhang" w:date="2012-07-06T22:58:00Z">
              <w:r w:rsidRPr="002C63B6">
                <w:t>video 2</w:t>
              </w:r>
            </w:ins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" w:author="Li Zhang" w:date="2012-07-06T22:58:00Z"/>
                <w:color w:val="000000"/>
                <w:sz w:val="20"/>
                <w:lang w:eastAsia="zh-CN"/>
              </w:rPr>
            </w:pPr>
            <w:ins w:id="40" w:author="Li Zhang" w:date="2012-07-06T22:58:00Z">
              <w:r w:rsidRPr="002C63B6">
                <w:t>video only</w:t>
              </w:r>
            </w:ins>
          </w:p>
        </w:tc>
      </w:tr>
      <w:tr w:rsidR="001B5EBA" w:rsidRPr="00AF7B1B" w:rsidTr="00942EF8">
        <w:trPr>
          <w:trHeight w:val="256"/>
          <w:jc w:val="center"/>
          <w:ins w:id="41" w:author="Li Zhang" w:date="2012-07-06T22:58:00Z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2" w:author="Li Zhang" w:date="2012-07-06T22:58:00Z"/>
                <w:color w:val="000000"/>
                <w:sz w:val="20"/>
                <w:lang w:eastAsia="zh-CN"/>
              </w:rPr>
            </w:pPr>
            <w:ins w:id="43" w:author="Li Zhang" w:date="2012-07-06T22:58:00Z">
              <w:r w:rsidRPr="002C63B6">
                <w:t>Balloons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" w:author="Li Zhang" w:date="2012-07-06T22:58:00Z"/>
                <w:color w:val="000000"/>
                <w:sz w:val="20"/>
                <w:lang w:eastAsia="zh-CN"/>
              </w:rPr>
            </w:pPr>
            <w:ins w:id="45" w:author="Li Zhang" w:date="2012-07-06T22:58:00Z">
              <w:r w:rsidRPr="002C63B6">
                <w:t>0.0%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" w:author="Li Zhang" w:date="2012-07-06T22:58:00Z"/>
                <w:color w:val="000000"/>
                <w:sz w:val="20"/>
                <w:lang w:eastAsia="zh-CN"/>
              </w:rPr>
            </w:pPr>
            <w:ins w:id="47" w:author="Li Zhang" w:date="2012-07-06T22:58:00Z">
              <w:r w:rsidRPr="002C63B6">
                <w:t>-2.4%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" w:author="Li Zhang" w:date="2012-07-06T22:58:00Z"/>
                <w:color w:val="000000"/>
                <w:sz w:val="20"/>
                <w:lang w:eastAsia="zh-CN"/>
              </w:rPr>
            </w:pPr>
            <w:ins w:id="49" w:author="Li Zhang" w:date="2012-07-06T22:58:00Z">
              <w:r w:rsidRPr="002C63B6">
                <w:t>-2.0%</w:t>
              </w:r>
            </w:ins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" w:author="Li Zhang" w:date="2012-07-06T22:58:00Z"/>
                <w:color w:val="000000"/>
                <w:sz w:val="20"/>
                <w:lang w:eastAsia="zh-CN"/>
              </w:rPr>
            </w:pPr>
            <w:ins w:id="51" w:author="Li Zhang" w:date="2012-07-06T22:58:00Z">
              <w:r w:rsidRPr="002C63B6">
                <w:t>-1.0%</w:t>
              </w:r>
            </w:ins>
          </w:p>
        </w:tc>
      </w:tr>
      <w:tr w:rsidR="001B5EBA" w:rsidRPr="00AF7B1B" w:rsidTr="00942EF8">
        <w:trPr>
          <w:trHeight w:val="256"/>
          <w:jc w:val="center"/>
          <w:ins w:id="52" w:author="Li Zhang" w:date="2012-07-06T22:58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3" w:author="Li Zhang" w:date="2012-07-06T22:58:00Z"/>
                <w:color w:val="000000"/>
                <w:sz w:val="20"/>
                <w:lang w:eastAsia="zh-CN"/>
              </w:rPr>
            </w:pPr>
            <w:ins w:id="54" w:author="Li Zhang" w:date="2012-07-06T22:58:00Z">
              <w:r w:rsidRPr="002C63B6">
                <w:t>Kendo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" w:author="Li Zhang" w:date="2012-07-06T22:58:00Z"/>
                <w:color w:val="000000"/>
                <w:sz w:val="20"/>
                <w:lang w:eastAsia="zh-CN"/>
              </w:rPr>
            </w:pPr>
            <w:ins w:id="56" w:author="Li Zhang" w:date="2012-07-06T22:58:00Z">
              <w:r w:rsidRPr="002C63B6">
                <w:t>0.0%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" w:author="Li Zhang" w:date="2012-07-06T22:58:00Z"/>
                <w:color w:val="000000"/>
                <w:sz w:val="20"/>
                <w:lang w:eastAsia="zh-CN"/>
              </w:rPr>
            </w:pPr>
            <w:ins w:id="58" w:author="Li Zhang" w:date="2012-07-06T22:58:00Z">
              <w:r w:rsidRPr="002C63B6">
                <w:t>-2.1%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" w:author="Li Zhang" w:date="2012-07-06T22:58:00Z"/>
                <w:color w:val="000000"/>
                <w:sz w:val="20"/>
                <w:lang w:eastAsia="zh-CN"/>
              </w:rPr>
            </w:pPr>
            <w:ins w:id="60" w:author="Li Zhang" w:date="2012-07-06T22:58:00Z">
              <w:r w:rsidRPr="002C63B6">
                <w:t>-1.6%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" w:author="Li Zhang" w:date="2012-07-06T22:58:00Z"/>
                <w:color w:val="000000"/>
                <w:sz w:val="20"/>
                <w:lang w:eastAsia="zh-CN"/>
              </w:rPr>
            </w:pPr>
            <w:ins w:id="62" w:author="Li Zhang" w:date="2012-07-06T22:58:00Z">
              <w:r w:rsidRPr="002C63B6">
                <w:t>-0.9%</w:t>
              </w:r>
            </w:ins>
          </w:p>
        </w:tc>
      </w:tr>
      <w:tr w:rsidR="001B5EBA" w:rsidRPr="00AF7B1B" w:rsidTr="00942EF8">
        <w:trPr>
          <w:trHeight w:val="256"/>
          <w:jc w:val="center"/>
          <w:ins w:id="63" w:author="Li Zhang" w:date="2012-07-06T22:58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4" w:author="Li Zhang" w:date="2012-07-06T22:58:00Z"/>
                <w:color w:val="000000"/>
                <w:sz w:val="20"/>
                <w:lang w:eastAsia="zh-CN"/>
              </w:rPr>
            </w:pPr>
            <w:proofErr w:type="spellStart"/>
            <w:ins w:id="65" w:author="Li Zhang" w:date="2012-07-06T22:58:00Z">
              <w:r w:rsidRPr="002C63B6">
                <w:t>Newspapercc</w:t>
              </w:r>
              <w:proofErr w:type="spellEnd"/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" w:author="Li Zhang" w:date="2012-07-06T22:58:00Z"/>
                <w:color w:val="000000"/>
                <w:sz w:val="20"/>
                <w:lang w:eastAsia="zh-CN"/>
              </w:rPr>
            </w:pPr>
            <w:ins w:id="67" w:author="Li Zhang" w:date="2012-07-06T22:58:00Z">
              <w:r w:rsidRPr="002C63B6">
                <w:t>0.0%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" w:author="Li Zhang" w:date="2012-07-06T22:58:00Z"/>
                <w:color w:val="000000"/>
                <w:sz w:val="20"/>
                <w:lang w:eastAsia="zh-CN"/>
              </w:rPr>
            </w:pPr>
            <w:ins w:id="69" w:author="Li Zhang" w:date="2012-07-06T22:58:00Z">
              <w:r w:rsidRPr="002C63B6">
                <w:t>-1.4%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" w:author="Li Zhang" w:date="2012-07-06T22:58:00Z"/>
                <w:color w:val="000000"/>
                <w:sz w:val="20"/>
                <w:lang w:eastAsia="zh-CN"/>
              </w:rPr>
            </w:pPr>
            <w:ins w:id="71" w:author="Li Zhang" w:date="2012-07-06T22:58:00Z">
              <w:r w:rsidRPr="002C63B6">
                <w:t>-1.4%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" w:author="Li Zhang" w:date="2012-07-06T22:58:00Z"/>
                <w:color w:val="000000"/>
                <w:sz w:val="20"/>
                <w:lang w:eastAsia="zh-CN"/>
              </w:rPr>
            </w:pPr>
            <w:ins w:id="73" w:author="Li Zhang" w:date="2012-07-06T22:58:00Z">
              <w:r w:rsidRPr="002C63B6">
                <w:t>-0.6%</w:t>
              </w:r>
            </w:ins>
          </w:p>
        </w:tc>
      </w:tr>
      <w:tr w:rsidR="001B5EBA" w:rsidRPr="00AF7B1B" w:rsidTr="00942EF8">
        <w:trPr>
          <w:trHeight w:val="256"/>
          <w:jc w:val="center"/>
          <w:ins w:id="74" w:author="Li Zhang" w:date="2012-07-06T22:58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5" w:author="Li Zhang" w:date="2012-07-06T22:58:00Z"/>
                <w:color w:val="000000"/>
                <w:sz w:val="20"/>
                <w:lang w:eastAsia="zh-CN"/>
              </w:rPr>
            </w:pPr>
            <w:proofErr w:type="spellStart"/>
            <w:ins w:id="76" w:author="Li Zhang" w:date="2012-07-06T22:58:00Z">
              <w:r w:rsidRPr="002C63B6">
                <w:t>GhostTownFly</w:t>
              </w:r>
              <w:proofErr w:type="spellEnd"/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" w:author="Li Zhang" w:date="2012-07-06T22:58:00Z"/>
                <w:color w:val="000000"/>
                <w:sz w:val="20"/>
                <w:lang w:eastAsia="zh-CN"/>
              </w:rPr>
            </w:pPr>
            <w:ins w:id="78" w:author="Li Zhang" w:date="2012-07-06T22:58:00Z">
              <w:r w:rsidRPr="002C63B6">
                <w:t>0.0%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" w:author="Li Zhang" w:date="2012-07-06T22:58:00Z"/>
                <w:color w:val="000000"/>
                <w:sz w:val="20"/>
                <w:lang w:eastAsia="zh-CN"/>
              </w:rPr>
            </w:pPr>
            <w:ins w:id="80" w:author="Li Zhang" w:date="2012-07-06T22:58:00Z">
              <w:r w:rsidRPr="002C63B6">
                <w:t>-5.2%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" w:author="Li Zhang" w:date="2012-07-06T22:58:00Z"/>
                <w:sz w:val="20"/>
                <w:lang w:eastAsia="zh-CN"/>
              </w:rPr>
            </w:pPr>
            <w:ins w:id="82" w:author="Li Zhang" w:date="2012-07-06T22:58:00Z">
              <w:r w:rsidRPr="002C63B6">
                <w:t>-4.9%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" w:author="Li Zhang" w:date="2012-07-06T22:58:00Z"/>
                <w:color w:val="000000"/>
                <w:sz w:val="20"/>
                <w:lang w:eastAsia="zh-CN"/>
              </w:rPr>
            </w:pPr>
            <w:ins w:id="84" w:author="Li Zhang" w:date="2012-07-06T22:58:00Z">
              <w:r w:rsidRPr="002C63B6">
                <w:t>-1.5%</w:t>
              </w:r>
            </w:ins>
          </w:p>
        </w:tc>
      </w:tr>
      <w:tr w:rsidR="001B5EBA" w:rsidRPr="00AF7B1B" w:rsidTr="00942EF8">
        <w:trPr>
          <w:trHeight w:val="256"/>
          <w:jc w:val="center"/>
          <w:ins w:id="85" w:author="Li Zhang" w:date="2012-07-06T22:58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6" w:author="Li Zhang" w:date="2012-07-06T22:58:00Z"/>
                <w:color w:val="000000"/>
                <w:sz w:val="20"/>
                <w:lang w:eastAsia="zh-CN"/>
              </w:rPr>
            </w:pPr>
            <w:ins w:id="87" w:author="Li Zhang" w:date="2012-07-06T22:58:00Z">
              <w:r w:rsidRPr="002C63B6">
                <w:t>PoznanHall2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8" w:author="Li Zhang" w:date="2012-07-06T22:58:00Z"/>
                <w:color w:val="000000"/>
                <w:sz w:val="20"/>
                <w:lang w:eastAsia="zh-CN"/>
              </w:rPr>
            </w:pPr>
            <w:ins w:id="89" w:author="Li Zhang" w:date="2012-07-06T22:58:00Z">
              <w:r w:rsidRPr="002C63B6">
                <w:t>0.0%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0" w:author="Li Zhang" w:date="2012-07-06T22:58:00Z"/>
                <w:color w:val="000000"/>
                <w:sz w:val="20"/>
                <w:lang w:eastAsia="zh-CN"/>
              </w:rPr>
            </w:pPr>
            <w:ins w:id="91" w:author="Li Zhang" w:date="2012-07-06T22:58:00Z">
              <w:r w:rsidRPr="002C63B6">
                <w:t>-0.6%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2" w:author="Li Zhang" w:date="2012-07-06T22:58:00Z"/>
                <w:color w:val="000000"/>
                <w:sz w:val="20"/>
                <w:lang w:eastAsia="zh-CN"/>
              </w:rPr>
            </w:pPr>
            <w:ins w:id="93" w:author="Li Zhang" w:date="2012-07-06T22:58:00Z">
              <w:r w:rsidRPr="002C63B6">
                <w:t>-1.6%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4" w:author="Li Zhang" w:date="2012-07-06T22:58:00Z"/>
                <w:color w:val="000000"/>
                <w:sz w:val="20"/>
                <w:lang w:eastAsia="zh-CN"/>
              </w:rPr>
            </w:pPr>
            <w:ins w:id="95" w:author="Li Zhang" w:date="2012-07-06T22:58:00Z">
              <w:r w:rsidRPr="002C63B6">
                <w:t>-0.5%</w:t>
              </w:r>
            </w:ins>
          </w:p>
        </w:tc>
      </w:tr>
      <w:tr w:rsidR="001B5EBA" w:rsidRPr="00AF7B1B" w:rsidTr="00942EF8">
        <w:trPr>
          <w:trHeight w:val="256"/>
          <w:jc w:val="center"/>
          <w:ins w:id="96" w:author="Li Zhang" w:date="2012-07-06T22:58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7" w:author="Li Zhang" w:date="2012-07-06T22:58:00Z"/>
                <w:color w:val="000000"/>
                <w:sz w:val="20"/>
                <w:lang w:eastAsia="zh-CN"/>
              </w:rPr>
            </w:pPr>
            <w:proofErr w:type="spellStart"/>
            <w:ins w:id="98" w:author="Li Zhang" w:date="2012-07-06T22:58:00Z">
              <w:r w:rsidRPr="002C63B6">
                <w:t>PoznanStreet</w:t>
              </w:r>
              <w:proofErr w:type="spellEnd"/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" w:author="Li Zhang" w:date="2012-07-06T22:58:00Z"/>
                <w:color w:val="000000"/>
                <w:sz w:val="20"/>
                <w:lang w:eastAsia="zh-CN"/>
              </w:rPr>
            </w:pPr>
            <w:ins w:id="100" w:author="Li Zhang" w:date="2012-07-06T22:58:00Z">
              <w:r w:rsidRPr="002C63B6">
                <w:t>0.0%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1" w:author="Li Zhang" w:date="2012-07-06T22:58:00Z"/>
                <w:color w:val="000000"/>
                <w:sz w:val="20"/>
                <w:lang w:eastAsia="zh-CN"/>
              </w:rPr>
            </w:pPr>
            <w:ins w:id="102" w:author="Li Zhang" w:date="2012-07-06T22:58:00Z">
              <w:r w:rsidRPr="002C63B6">
                <w:t>-1.6%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3" w:author="Li Zhang" w:date="2012-07-06T22:58:00Z"/>
                <w:color w:val="000000"/>
                <w:sz w:val="20"/>
                <w:lang w:eastAsia="zh-CN"/>
              </w:rPr>
            </w:pPr>
            <w:ins w:id="104" w:author="Li Zhang" w:date="2012-07-06T22:58:00Z">
              <w:r w:rsidRPr="002C63B6">
                <w:t>-1.6%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" w:author="Li Zhang" w:date="2012-07-06T22:58:00Z"/>
                <w:color w:val="000000"/>
                <w:sz w:val="20"/>
                <w:lang w:eastAsia="zh-CN"/>
              </w:rPr>
            </w:pPr>
            <w:ins w:id="106" w:author="Li Zhang" w:date="2012-07-06T22:58:00Z">
              <w:r w:rsidRPr="002C63B6">
                <w:t>-0.6%</w:t>
              </w:r>
            </w:ins>
          </w:p>
        </w:tc>
      </w:tr>
      <w:tr w:rsidR="001B5EBA" w:rsidRPr="00AF7B1B" w:rsidTr="00942EF8">
        <w:trPr>
          <w:trHeight w:val="268"/>
          <w:jc w:val="center"/>
          <w:ins w:id="107" w:author="Li Zhang" w:date="2012-07-06T22:58:00Z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8" w:author="Li Zhang" w:date="2012-07-06T22:58:00Z"/>
                <w:color w:val="000000"/>
                <w:sz w:val="20"/>
                <w:lang w:eastAsia="zh-CN"/>
              </w:rPr>
            </w:pPr>
            <w:proofErr w:type="spellStart"/>
            <w:ins w:id="109" w:author="Li Zhang" w:date="2012-07-06T22:58:00Z">
              <w:r w:rsidRPr="002C63B6">
                <w:t>UndoDancer</w:t>
              </w:r>
              <w:proofErr w:type="spellEnd"/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0" w:author="Li Zhang" w:date="2012-07-06T22:58:00Z"/>
                <w:color w:val="000000"/>
                <w:sz w:val="20"/>
                <w:lang w:eastAsia="zh-CN"/>
              </w:rPr>
            </w:pPr>
            <w:ins w:id="111" w:author="Li Zhang" w:date="2012-07-06T22:58:00Z">
              <w:r w:rsidRPr="002C63B6">
                <w:t>0.0%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2" w:author="Li Zhang" w:date="2012-07-06T22:58:00Z"/>
                <w:color w:val="000000"/>
                <w:sz w:val="20"/>
                <w:lang w:eastAsia="zh-CN"/>
              </w:rPr>
            </w:pPr>
            <w:ins w:id="113" w:author="Li Zhang" w:date="2012-07-06T22:58:00Z">
              <w:r w:rsidRPr="002C63B6">
                <w:t>-2.2%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4" w:author="Li Zhang" w:date="2012-07-06T22:58:00Z"/>
                <w:sz w:val="20"/>
                <w:lang w:eastAsia="zh-CN"/>
              </w:rPr>
            </w:pPr>
            <w:ins w:id="115" w:author="Li Zhang" w:date="2012-07-06T22:58:00Z">
              <w:r w:rsidRPr="002C63B6">
                <w:t>-2.1%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6" w:author="Li Zhang" w:date="2012-07-06T22:58:00Z"/>
                <w:color w:val="000000"/>
                <w:sz w:val="20"/>
                <w:lang w:eastAsia="zh-CN"/>
              </w:rPr>
            </w:pPr>
            <w:ins w:id="117" w:author="Li Zhang" w:date="2012-07-06T22:58:00Z">
              <w:r w:rsidRPr="002C63B6">
                <w:t>-0.8%</w:t>
              </w:r>
            </w:ins>
          </w:p>
        </w:tc>
      </w:tr>
      <w:tr w:rsidR="001B5EBA" w:rsidRPr="00AF7B1B" w:rsidTr="00942EF8">
        <w:trPr>
          <w:trHeight w:val="256"/>
          <w:jc w:val="center"/>
          <w:ins w:id="118" w:author="Li Zhang" w:date="2012-07-06T22:58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9" w:author="Li Zhang" w:date="2012-07-06T22:58:00Z"/>
                <w:color w:val="000000"/>
                <w:sz w:val="20"/>
                <w:lang w:eastAsia="zh-CN"/>
              </w:rPr>
            </w:pPr>
            <w:ins w:id="120" w:author="Li Zhang" w:date="2012-07-06T22:58:00Z">
              <w:r w:rsidRPr="002C63B6">
                <w:t>1024x768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1" w:author="Li Zhang" w:date="2012-07-06T22:58:00Z"/>
                <w:color w:val="000000"/>
                <w:sz w:val="20"/>
                <w:lang w:eastAsia="zh-CN"/>
              </w:rPr>
            </w:pPr>
            <w:ins w:id="122" w:author="Li Zhang" w:date="2012-07-06T22:58:00Z">
              <w:r w:rsidRPr="002C63B6">
                <w:t>0.0%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3" w:author="Li Zhang" w:date="2012-07-06T22:58:00Z"/>
                <w:color w:val="000000"/>
                <w:sz w:val="20"/>
                <w:lang w:eastAsia="zh-CN"/>
              </w:rPr>
            </w:pPr>
            <w:ins w:id="124" w:author="Li Zhang" w:date="2012-07-06T22:58:00Z">
              <w:r w:rsidRPr="002C63B6">
                <w:t>-2.0%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5" w:author="Li Zhang" w:date="2012-07-06T22:58:00Z"/>
                <w:color w:val="000000"/>
                <w:sz w:val="20"/>
                <w:lang w:eastAsia="zh-CN"/>
              </w:rPr>
            </w:pPr>
            <w:ins w:id="126" w:author="Li Zhang" w:date="2012-07-06T22:58:00Z">
              <w:r w:rsidRPr="002C63B6">
                <w:t>-1.7%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7" w:author="Li Zhang" w:date="2012-07-06T22:58:00Z"/>
                <w:color w:val="000000"/>
                <w:sz w:val="20"/>
                <w:lang w:eastAsia="zh-CN"/>
              </w:rPr>
            </w:pPr>
            <w:ins w:id="128" w:author="Li Zhang" w:date="2012-07-06T22:58:00Z">
              <w:r w:rsidRPr="002C63B6">
                <w:t>-0.8%</w:t>
              </w:r>
            </w:ins>
          </w:p>
        </w:tc>
      </w:tr>
      <w:tr w:rsidR="001B5EBA" w:rsidRPr="00AF7B1B" w:rsidTr="00942EF8">
        <w:trPr>
          <w:trHeight w:val="268"/>
          <w:jc w:val="center"/>
          <w:ins w:id="129" w:author="Li Zhang" w:date="2012-07-06T22:58:00Z"/>
        </w:trPr>
        <w:tc>
          <w:tcPr>
            <w:tcW w:w="20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0" w:author="Li Zhang" w:date="2012-07-06T22:58:00Z"/>
                <w:color w:val="000000"/>
                <w:sz w:val="20"/>
                <w:lang w:eastAsia="zh-CN"/>
              </w:rPr>
            </w:pPr>
            <w:ins w:id="131" w:author="Li Zhang" w:date="2012-07-06T22:58:00Z">
              <w:r w:rsidRPr="002C63B6">
                <w:t>1920x1088</w:t>
              </w:r>
            </w:ins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2" w:author="Li Zhang" w:date="2012-07-06T22:58:00Z"/>
                <w:color w:val="000000"/>
                <w:sz w:val="20"/>
                <w:lang w:eastAsia="zh-CN"/>
              </w:rPr>
            </w:pPr>
            <w:ins w:id="133" w:author="Li Zhang" w:date="2012-07-06T22:58:00Z">
              <w:r w:rsidRPr="002C63B6">
                <w:t>0.0%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4" w:author="Li Zhang" w:date="2012-07-06T22:58:00Z"/>
                <w:color w:val="000000"/>
                <w:sz w:val="20"/>
                <w:lang w:eastAsia="zh-CN"/>
              </w:rPr>
            </w:pPr>
            <w:ins w:id="135" w:author="Li Zhang" w:date="2012-07-06T22:58:00Z">
              <w:r w:rsidRPr="002C63B6">
                <w:t>-2.4%</w:t>
              </w:r>
            </w:ins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6" w:author="Li Zhang" w:date="2012-07-06T22:58:00Z"/>
                <w:color w:val="000000"/>
                <w:sz w:val="20"/>
                <w:lang w:eastAsia="zh-CN"/>
              </w:rPr>
            </w:pPr>
            <w:ins w:id="137" w:author="Li Zhang" w:date="2012-07-06T22:58:00Z">
              <w:r w:rsidRPr="002C63B6">
                <w:t>-2.6%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8" w:author="Li Zhang" w:date="2012-07-06T22:58:00Z"/>
                <w:color w:val="000000"/>
                <w:sz w:val="20"/>
                <w:lang w:eastAsia="zh-CN"/>
              </w:rPr>
            </w:pPr>
            <w:ins w:id="139" w:author="Li Zhang" w:date="2012-07-06T22:58:00Z">
              <w:r w:rsidRPr="002C63B6">
                <w:t>-0.</w:t>
              </w:r>
              <w:r>
                <w:t>9</w:t>
              </w:r>
              <w:r w:rsidRPr="002C63B6">
                <w:t>%</w:t>
              </w:r>
            </w:ins>
          </w:p>
        </w:tc>
      </w:tr>
      <w:tr w:rsidR="001B5EBA" w:rsidRPr="00AF7B1B" w:rsidTr="00942EF8">
        <w:trPr>
          <w:trHeight w:val="268"/>
          <w:jc w:val="center"/>
          <w:ins w:id="140" w:author="Li Zhang" w:date="2012-07-06T22:58:00Z"/>
        </w:trPr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1" w:author="Li Zhang" w:date="2012-07-06T22:58:00Z"/>
                <w:b/>
                <w:bCs/>
                <w:color w:val="000000"/>
                <w:sz w:val="20"/>
                <w:lang w:eastAsia="zh-CN"/>
              </w:rPr>
            </w:pPr>
            <w:ins w:id="142" w:author="Li Zhang" w:date="2012-07-06T22:58:00Z">
              <w:r w:rsidRPr="002C63B6">
                <w:t>average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3" w:author="Li Zhang" w:date="2012-07-06T22:58:00Z"/>
                <w:b/>
                <w:bCs/>
                <w:color w:val="000000"/>
                <w:sz w:val="20"/>
                <w:lang w:eastAsia="zh-CN"/>
              </w:rPr>
            </w:pPr>
            <w:ins w:id="144" w:author="Li Zhang" w:date="2012-07-06T22:58:00Z">
              <w:r w:rsidRPr="002C63B6">
                <w:t>0.0%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5" w:author="Li Zhang" w:date="2012-07-06T22:58:00Z"/>
                <w:b/>
                <w:bCs/>
                <w:color w:val="000000"/>
                <w:sz w:val="20"/>
                <w:lang w:eastAsia="zh-CN"/>
              </w:rPr>
            </w:pPr>
            <w:ins w:id="146" w:author="Li Zhang" w:date="2012-07-06T22:58:00Z">
              <w:r w:rsidRPr="002C63B6">
                <w:t>-2.2%</w:t>
              </w:r>
            </w:ins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7" w:author="Li Zhang" w:date="2012-07-06T22:58:00Z"/>
                <w:b/>
                <w:bCs/>
                <w:color w:val="000000"/>
                <w:sz w:val="20"/>
                <w:lang w:eastAsia="zh-CN"/>
              </w:rPr>
            </w:pPr>
            <w:ins w:id="148" w:author="Li Zhang" w:date="2012-07-06T22:58:00Z">
              <w:r w:rsidRPr="002C63B6">
                <w:t>-2.2%</w:t>
              </w:r>
            </w:ins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B5EBA" w:rsidRPr="009D3FBC" w:rsidRDefault="001B5EBA" w:rsidP="00942E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9" w:author="Li Zhang" w:date="2012-07-06T22:58:00Z"/>
                <w:b/>
                <w:bCs/>
                <w:color w:val="000000"/>
                <w:sz w:val="20"/>
                <w:lang w:eastAsia="zh-CN"/>
              </w:rPr>
            </w:pPr>
            <w:ins w:id="150" w:author="Li Zhang" w:date="2012-07-06T22:58:00Z">
              <w:r w:rsidRPr="002C63B6">
                <w:t>-0.8%</w:t>
              </w:r>
            </w:ins>
          </w:p>
        </w:tc>
      </w:tr>
    </w:tbl>
    <w:p w:rsidR="00CD2220" w:rsidRPr="005B217D" w:rsidRDefault="00CD2220" w:rsidP="00CD2220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342FF4" w:rsidRPr="005B217D" w:rsidRDefault="0054550C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</w:t>
      </w:r>
      <w:r w:rsidR="009234A5" w:rsidRPr="0054550C">
        <w:rPr>
          <w:b/>
          <w:szCs w:val="22"/>
          <w:lang w:val="en-CA"/>
        </w:rPr>
        <w:t> </w:t>
      </w:r>
      <w:r w:rsidRPr="0054550C">
        <w:rPr>
          <w:b/>
          <w:szCs w:val="22"/>
          <w:lang w:val="en-CA"/>
        </w:rPr>
        <w:t>Incorporated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EAE" w:rsidRDefault="00031EAE">
      <w:r>
        <w:separator/>
      </w:r>
    </w:p>
  </w:endnote>
  <w:endnote w:type="continuationSeparator" w:id="0">
    <w:p w:rsidR="00031EAE" w:rsidRDefault="0003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D5A" w:rsidRDefault="00DD1D5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058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151" w:author="Ye-Kui Wang" w:date="2012-07-10T05:28:00Z">
      <w:r w:rsidR="0084058A">
        <w:rPr>
          <w:rStyle w:val="PageNumber"/>
          <w:noProof/>
        </w:rPr>
        <w:t>2012-07-06</w:t>
      </w:r>
    </w:ins>
    <w:ins w:id="152" w:author="Li Zhang" w:date="2012-07-06T23:30:00Z">
      <w:del w:id="153" w:author="Ye-Kui Wang" w:date="2012-07-10T05:28:00Z">
        <w:r w:rsidR="002A2371" w:rsidDel="0084058A">
          <w:rPr>
            <w:rStyle w:val="PageNumber"/>
            <w:noProof/>
          </w:rPr>
          <w:delText>2012-07-06</w:delText>
        </w:r>
      </w:del>
    </w:ins>
    <w:ins w:id="154" w:author="cheny" w:date="2012-07-06T20:31:00Z">
      <w:del w:id="155" w:author="Ye-Kui Wang" w:date="2012-07-10T05:28:00Z">
        <w:r w:rsidR="00CB4A3B" w:rsidDel="0084058A">
          <w:rPr>
            <w:rStyle w:val="PageNumber"/>
            <w:noProof/>
          </w:rPr>
          <w:delText>2012-07-06</w:delText>
        </w:r>
      </w:del>
    </w:ins>
    <w:del w:id="156" w:author="Ye-Kui Wang" w:date="2012-07-10T05:28:00Z">
      <w:r w:rsidR="00364804" w:rsidDel="0084058A">
        <w:rPr>
          <w:rStyle w:val="PageNumber"/>
          <w:noProof/>
        </w:rPr>
        <w:delText>2012-07-02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EAE" w:rsidRDefault="00031EAE">
      <w:r>
        <w:separator/>
      </w:r>
    </w:p>
  </w:footnote>
  <w:footnote w:type="continuationSeparator" w:id="0">
    <w:p w:rsidR="00031EAE" w:rsidRDefault="00031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F306AE"/>
    <w:multiLevelType w:val="hybridMultilevel"/>
    <w:tmpl w:val="E61E9A14"/>
    <w:lvl w:ilvl="0" w:tplc="FFFFFFFF">
      <w:start w:val="5"/>
      <w:numFmt w:val="bullet"/>
      <w:lvlText w:val="–"/>
      <w:lvlJc w:val="left"/>
      <w:pPr>
        <w:ind w:left="548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abstractNum w:abstractNumId="4">
    <w:nsid w:val="05C916BF"/>
    <w:multiLevelType w:val="hybridMultilevel"/>
    <w:tmpl w:val="B6FC789C"/>
    <w:lvl w:ilvl="0" w:tplc="00000006">
      <w:start w:val="5"/>
      <w:numFmt w:val="bullet"/>
      <w:lvlText w:val="–"/>
      <w:lvlJc w:val="left"/>
      <w:pPr>
        <w:ind w:left="1080" w:hanging="360"/>
      </w:pPr>
      <w:rPr>
        <w:rFonts w:ascii="Times New Roman" w:hAnsi="Times New Roman"/>
      </w:rPr>
    </w:lvl>
    <w:lvl w:ilvl="1" w:tplc="00000006">
      <w:start w:val="5"/>
      <w:numFmt w:val="bullet"/>
      <w:lvlText w:val="–"/>
      <w:lvlJc w:val="left"/>
      <w:pPr>
        <w:ind w:left="1800" w:hanging="360"/>
      </w:pPr>
      <w:rPr>
        <w:rFonts w:ascii="Times New Roman" w:hAnsi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5F252BD"/>
    <w:multiLevelType w:val="singleLevel"/>
    <w:tmpl w:val="77FA1664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6">
    <w:nsid w:val="07421C93"/>
    <w:multiLevelType w:val="hybridMultilevel"/>
    <w:tmpl w:val="D3E0D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F536DE"/>
    <w:multiLevelType w:val="multilevel"/>
    <w:tmpl w:val="F00224BC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8">
    <w:nsid w:val="175F3AA8"/>
    <w:multiLevelType w:val="hybridMultilevel"/>
    <w:tmpl w:val="DDBC01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5904A15"/>
    <w:multiLevelType w:val="hybridMultilevel"/>
    <w:tmpl w:val="7A9E8E78"/>
    <w:lvl w:ilvl="0" w:tplc="18F4981E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3">
    <w:nsid w:val="2DB40981"/>
    <w:multiLevelType w:val="hybridMultilevel"/>
    <w:tmpl w:val="3798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200EFB"/>
    <w:multiLevelType w:val="hybridMultilevel"/>
    <w:tmpl w:val="7A9E8E78"/>
    <w:lvl w:ilvl="0" w:tplc="18F4981E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432747"/>
    <w:multiLevelType w:val="hybridMultilevel"/>
    <w:tmpl w:val="EA78AA92"/>
    <w:lvl w:ilvl="0" w:tplc="2DD0D9A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919ED22E">
      <w:numFmt w:val="bullet"/>
      <w:lvlText w:val="–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DE564A"/>
    <w:multiLevelType w:val="hybridMultilevel"/>
    <w:tmpl w:val="AE1E5A1A"/>
    <w:lvl w:ilvl="0" w:tplc="981CFECE">
      <w:start w:val="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193C50"/>
    <w:multiLevelType w:val="hybridMultilevel"/>
    <w:tmpl w:val="18A6060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4">
    <w:nsid w:val="5B2032FF"/>
    <w:multiLevelType w:val="hybridMultilevel"/>
    <w:tmpl w:val="9CA03B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EC37EE"/>
    <w:multiLevelType w:val="hybridMultilevel"/>
    <w:tmpl w:val="E5A80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C3540E"/>
    <w:multiLevelType w:val="multilevel"/>
    <w:tmpl w:val="C666F184"/>
    <w:lvl w:ilvl="0">
      <w:start w:val="8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42" w:hanging="97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09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6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8">
    <w:nsid w:val="6F9618CD"/>
    <w:multiLevelType w:val="multilevel"/>
    <w:tmpl w:val="021063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27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234"/>
        </w:tabs>
        <w:ind w:left="751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F81BD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9">
    <w:nsid w:val="79F7541B"/>
    <w:multiLevelType w:val="hybridMultilevel"/>
    <w:tmpl w:val="BEEAAF70"/>
    <w:lvl w:ilvl="0" w:tplc="5C78DBB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7"/>
  </w:num>
  <w:num w:numId="3">
    <w:abstractNumId w:val="22"/>
  </w:num>
  <w:num w:numId="4">
    <w:abstractNumId w:val="17"/>
  </w:num>
  <w:num w:numId="5">
    <w:abstractNumId w:val="18"/>
  </w:num>
  <w:num w:numId="6">
    <w:abstractNumId w:val="10"/>
  </w:num>
  <w:num w:numId="7">
    <w:abstractNumId w:val="14"/>
  </w:num>
  <w:num w:numId="8">
    <w:abstractNumId w:val="10"/>
  </w:num>
  <w:num w:numId="9">
    <w:abstractNumId w:val="2"/>
  </w:num>
  <w:num w:numId="10">
    <w:abstractNumId w:val="9"/>
  </w:num>
  <w:num w:numId="11">
    <w:abstractNumId w:val="7"/>
  </w:num>
  <w:num w:numId="12">
    <w:abstractNumId w:val="10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</w:num>
  <w:num w:numId="13">
    <w:abstractNumId w:val="19"/>
  </w:num>
  <w:num w:numId="14">
    <w:abstractNumId w:val="28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20"/>
  </w:num>
  <w:num w:numId="23">
    <w:abstractNumId w:val="23"/>
  </w:num>
  <w:num w:numId="24">
    <w:abstractNumId w:val="3"/>
  </w:num>
  <w:num w:numId="25">
    <w:abstractNumId w:val="11"/>
  </w:num>
  <w:num w:numId="26">
    <w:abstractNumId w:val="29"/>
  </w:num>
  <w:num w:numId="27">
    <w:abstractNumId w:val="26"/>
  </w:num>
  <w:num w:numId="28">
    <w:abstractNumId w:val="12"/>
  </w:num>
  <w:num w:numId="29">
    <w:abstractNumId w:val="16"/>
  </w:num>
  <w:num w:numId="30">
    <w:abstractNumId w:val="1"/>
  </w:num>
  <w:num w:numId="31">
    <w:abstractNumId w:val="21"/>
  </w:num>
  <w:num w:numId="32">
    <w:abstractNumId w:val="6"/>
  </w:num>
  <w:num w:numId="33">
    <w:abstractNumId w:val="25"/>
  </w:num>
  <w:num w:numId="34">
    <w:abstractNumId w:val="24"/>
  </w:num>
  <w:num w:numId="35">
    <w:abstractNumId w:val="13"/>
  </w:num>
  <w:num w:numId="36">
    <w:abstractNumId w:val="10"/>
  </w:num>
  <w:num w:numId="37">
    <w:abstractNumId w:val="4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4090"/>
    <w:rsid w:val="00022F20"/>
    <w:rsid w:val="00031EAE"/>
    <w:rsid w:val="00033424"/>
    <w:rsid w:val="00034BBC"/>
    <w:rsid w:val="0003748B"/>
    <w:rsid w:val="000452B9"/>
    <w:rsid w:val="000458BC"/>
    <w:rsid w:val="00045C41"/>
    <w:rsid w:val="00046C03"/>
    <w:rsid w:val="0004771B"/>
    <w:rsid w:val="00057BB2"/>
    <w:rsid w:val="00062F61"/>
    <w:rsid w:val="00065D42"/>
    <w:rsid w:val="0007614F"/>
    <w:rsid w:val="00077E6B"/>
    <w:rsid w:val="00081766"/>
    <w:rsid w:val="00084196"/>
    <w:rsid w:val="00084C9E"/>
    <w:rsid w:val="00085C0D"/>
    <w:rsid w:val="00086BA3"/>
    <w:rsid w:val="000938D2"/>
    <w:rsid w:val="00095C8F"/>
    <w:rsid w:val="000A0003"/>
    <w:rsid w:val="000A401D"/>
    <w:rsid w:val="000B1C6B"/>
    <w:rsid w:val="000B2425"/>
    <w:rsid w:val="000B7478"/>
    <w:rsid w:val="000C09AC"/>
    <w:rsid w:val="000C1454"/>
    <w:rsid w:val="000C2B17"/>
    <w:rsid w:val="000C44A5"/>
    <w:rsid w:val="000D118B"/>
    <w:rsid w:val="000D4BBE"/>
    <w:rsid w:val="000E00F3"/>
    <w:rsid w:val="000E3033"/>
    <w:rsid w:val="000E30A3"/>
    <w:rsid w:val="000E348B"/>
    <w:rsid w:val="000E642D"/>
    <w:rsid w:val="000E696A"/>
    <w:rsid w:val="000F158C"/>
    <w:rsid w:val="000F2FC3"/>
    <w:rsid w:val="000F5341"/>
    <w:rsid w:val="000F7ED1"/>
    <w:rsid w:val="00101B4C"/>
    <w:rsid w:val="00102F3D"/>
    <w:rsid w:val="00114107"/>
    <w:rsid w:val="0012211E"/>
    <w:rsid w:val="0012215A"/>
    <w:rsid w:val="001225C4"/>
    <w:rsid w:val="00124E38"/>
    <w:rsid w:val="0012580B"/>
    <w:rsid w:val="00131D2F"/>
    <w:rsid w:val="001348D3"/>
    <w:rsid w:val="0013526E"/>
    <w:rsid w:val="001415A5"/>
    <w:rsid w:val="00143CE6"/>
    <w:rsid w:val="001520B0"/>
    <w:rsid w:val="00155733"/>
    <w:rsid w:val="00157D73"/>
    <w:rsid w:val="00163D26"/>
    <w:rsid w:val="00165B84"/>
    <w:rsid w:val="00167E38"/>
    <w:rsid w:val="00171371"/>
    <w:rsid w:val="00175A24"/>
    <w:rsid w:val="00182919"/>
    <w:rsid w:val="00183F9C"/>
    <w:rsid w:val="001841DB"/>
    <w:rsid w:val="00184F03"/>
    <w:rsid w:val="00186596"/>
    <w:rsid w:val="00187E58"/>
    <w:rsid w:val="0019418A"/>
    <w:rsid w:val="001956E6"/>
    <w:rsid w:val="0019744C"/>
    <w:rsid w:val="00197839"/>
    <w:rsid w:val="00197FE7"/>
    <w:rsid w:val="001A1822"/>
    <w:rsid w:val="001A227F"/>
    <w:rsid w:val="001A297E"/>
    <w:rsid w:val="001A368E"/>
    <w:rsid w:val="001A4272"/>
    <w:rsid w:val="001A57FB"/>
    <w:rsid w:val="001A5BF4"/>
    <w:rsid w:val="001A7329"/>
    <w:rsid w:val="001A7B4B"/>
    <w:rsid w:val="001B3B93"/>
    <w:rsid w:val="001B4E28"/>
    <w:rsid w:val="001B582C"/>
    <w:rsid w:val="001B59CA"/>
    <w:rsid w:val="001B5EBA"/>
    <w:rsid w:val="001C3525"/>
    <w:rsid w:val="001C6A71"/>
    <w:rsid w:val="001D1BD2"/>
    <w:rsid w:val="001D23E3"/>
    <w:rsid w:val="001D35DB"/>
    <w:rsid w:val="001D438D"/>
    <w:rsid w:val="001D59F7"/>
    <w:rsid w:val="001E02BE"/>
    <w:rsid w:val="001E20D0"/>
    <w:rsid w:val="001E3221"/>
    <w:rsid w:val="001E3B37"/>
    <w:rsid w:val="001E3E10"/>
    <w:rsid w:val="001F22A1"/>
    <w:rsid w:val="001F2594"/>
    <w:rsid w:val="001F4B48"/>
    <w:rsid w:val="001F5847"/>
    <w:rsid w:val="001F79E0"/>
    <w:rsid w:val="00200094"/>
    <w:rsid w:val="002013B0"/>
    <w:rsid w:val="00201A71"/>
    <w:rsid w:val="0020413E"/>
    <w:rsid w:val="002055A6"/>
    <w:rsid w:val="00206460"/>
    <w:rsid w:val="002069B4"/>
    <w:rsid w:val="00206A2D"/>
    <w:rsid w:val="00207FB6"/>
    <w:rsid w:val="002112AD"/>
    <w:rsid w:val="00215DFC"/>
    <w:rsid w:val="00216BBE"/>
    <w:rsid w:val="00217110"/>
    <w:rsid w:val="002212DF"/>
    <w:rsid w:val="00227BA7"/>
    <w:rsid w:val="002310C5"/>
    <w:rsid w:val="00231BD9"/>
    <w:rsid w:val="00236A9F"/>
    <w:rsid w:val="002414AD"/>
    <w:rsid w:val="0024628A"/>
    <w:rsid w:val="00246C7E"/>
    <w:rsid w:val="00253879"/>
    <w:rsid w:val="002546F9"/>
    <w:rsid w:val="00257CDD"/>
    <w:rsid w:val="00263398"/>
    <w:rsid w:val="0026560B"/>
    <w:rsid w:val="0026687A"/>
    <w:rsid w:val="00271C79"/>
    <w:rsid w:val="002725BC"/>
    <w:rsid w:val="00274686"/>
    <w:rsid w:val="00275BCF"/>
    <w:rsid w:val="00275E2D"/>
    <w:rsid w:val="00276D86"/>
    <w:rsid w:val="002776E1"/>
    <w:rsid w:val="00280DCA"/>
    <w:rsid w:val="0028331D"/>
    <w:rsid w:val="002866C4"/>
    <w:rsid w:val="00292257"/>
    <w:rsid w:val="0029229C"/>
    <w:rsid w:val="00294EFD"/>
    <w:rsid w:val="0029601F"/>
    <w:rsid w:val="002977CA"/>
    <w:rsid w:val="00297FFA"/>
    <w:rsid w:val="002A2371"/>
    <w:rsid w:val="002A2E23"/>
    <w:rsid w:val="002A54E0"/>
    <w:rsid w:val="002B1595"/>
    <w:rsid w:val="002B191D"/>
    <w:rsid w:val="002B743C"/>
    <w:rsid w:val="002C0C2C"/>
    <w:rsid w:val="002D0AF6"/>
    <w:rsid w:val="002D6F3D"/>
    <w:rsid w:val="002E2A3C"/>
    <w:rsid w:val="002E7833"/>
    <w:rsid w:val="002F164D"/>
    <w:rsid w:val="002F2AF3"/>
    <w:rsid w:val="002F2F8D"/>
    <w:rsid w:val="002F3906"/>
    <w:rsid w:val="002F4BBA"/>
    <w:rsid w:val="00304BAF"/>
    <w:rsid w:val="00306206"/>
    <w:rsid w:val="00311AF8"/>
    <w:rsid w:val="00312A0F"/>
    <w:rsid w:val="00317D85"/>
    <w:rsid w:val="0032167D"/>
    <w:rsid w:val="00321928"/>
    <w:rsid w:val="00327027"/>
    <w:rsid w:val="00327962"/>
    <w:rsid w:val="00327C56"/>
    <w:rsid w:val="0033006C"/>
    <w:rsid w:val="003315A1"/>
    <w:rsid w:val="003373EC"/>
    <w:rsid w:val="0034193F"/>
    <w:rsid w:val="00342FF4"/>
    <w:rsid w:val="00345118"/>
    <w:rsid w:val="00347209"/>
    <w:rsid w:val="0035466B"/>
    <w:rsid w:val="0036310B"/>
    <w:rsid w:val="00364804"/>
    <w:rsid w:val="00367A55"/>
    <w:rsid w:val="003706CC"/>
    <w:rsid w:val="00373E8F"/>
    <w:rsid w:val="00377D61"/>
    <w:rsid w:val="003825F9"/>
    <w:rsid w:val="00384CEC"/>
    <w:rsid w:val="00386352"/>
    <w:rsid w:val="0039022C"/>
    <w:rsid w:val="00390D4C"/>
    <w:rsid w:val="003933C0"/>
    <w:rsid w:val="003A0F1E"/>
    <w:rsid w:val="003A2D8E"/>
    <w:rsid w:val="003A524D"/>
    <w:rsid w:val="003B3C00"/>
    <w:rsid w:val="003B6779"/>
    <w:rsid w:val="003C20E4"/>
    <w:rsid w:val="003D290A"/>
    <w:rsid w:val="003D4A62"/>
    <w:rsid w:val="003E014E"/>
    <w:rsid w:val="003E6F90"/>
    <w:rsid w:val="003F5D0F"/>
    <w:rsid w:val="003F679F"/>
    <w:rsid w:val="003F7EFC"/>
    <w:rsid w:val="004133CD"/>
    <w:rsid w:val="00414101"/>
    <w:rsid w:val="004257DC"/>
    <w:rsid w:val="00425B9D"/>
    <w:rsid w:val="00426D0D"/>
    <w:rsid w:val="00427D2B"/>
    <w:rsid w:val="00432E8A"/>
    <w:rsid w:val="00433DDB"/>
    <w:rsid w:val="0043657B"/>
    <w:rsid w:val="004365C4"/>
    <w:rsid w:val="00437619"/>
    <w:rsid w:val="00440D8C"/>
    <w:rsid w:val="00441F57"/>
    <w:rsid w:val="0044248D"/>
    <w:rsid w:val="004442BD"/>
    <w:rsid w:val="00450A28"/>
    <w:rsid w:val="004514D1"/>
    <w:rsid w:val="004543CB"/>
    <w:rsid w:val="00454929"/>
    <w:rsid w:val="00456B00"/>
    <w:rsid w:val="00457080"/>
    <w:rsid w:val="00461E7D"/>
    <w:rsid w:val="004664ED"/>
    <w:rsid w:val="004738BB"/>
    <w:rsid w:val="0047734C"/>
    <w:rsid w:val="00480453"/>
    <w:rsid w:val="004815CB"/>
    <w:rsid w:val="004819AE"/>
    <w:rsid w:val="00482656"/>
    <w:rsid w:val="00483A4C"/>
    <w:rsid w:val="0048654B"/>
    <w:rsid w:val="0049077B"/>
    <w:rsid w:val="00493027"/>
    <w:rsid w:val="00497AAE"/>
    <w:rsid w:val="004A001E"/>
    <w:rsid w:val="004A18C3"/>
    <w:rsid w:val="004A1B35"/>
    <w:rsid w:val="004A24E7"/>
    <w:rsid w:val="004A2A63"/>
    <w:rsid w:val="004B1C1D"/>
    <w:rsid w:val="004B210C"/>
    <w:rsid w:val="004B6076"/>
    <w:rsid w:val="004B70F7"/>
    <w:rsid w:val="004B718F"/>
    <w:rsid w:val="004C261E"/>
    <w:rsid w:val="004C5227"/>
    <w:rsid w:val="004C5390"/>
    <w:rsid w:val="004D0DF5"/>
    <w:rsid w:val="004D405F"/>
    <w:rsid w:val="004D5DCA"/>
    <w:rsid w:val="004D7678"/>
    <w:rsid w:val="004E13C5"/>
    <w:rsid w:val="004E4F4F"/>
    <w:rsid w:val="004E5428"/>
    <w:rsid w:val="004E6789"/>
    <w:rsid w:val="004F03ED"/>
    <w:rsid w:val="004F38D1"/>
    <w:rsid w:val="004F5959"/>
    <w:rsid w:val="004F61E3"/>
    <w:rsid w:val="004F79FB"/>
    <w:rsid w:val="00502295"/>
    <w:rsid w:val="005032EB"/>
    <w:rsid w:val="005048F5"/>
    <w:rsid w:val="00505DB8"/>
    <w:rsid w:val="00506302"/>
    <w:rsid w:val="0051015C"/>
    <w:rsid w:val="0051271B"/>
    <w:rsid w:val="00513AEC"/>
    <w:rsid w:val="00516CF1"/>
    <w:rsid w:val="00517990"/>
    <w:rsid w:val="005243B8"/>
    <w:rsid w:val="00531AE9"/>
    <w:rsid w:val="00533D58"/>
    <w:rsid w:val="00542192"/>
    <w:rsid w:val="0054550C"/>
    <w:rsid w:val="005463DD"/>
    <w:rsid w:val="00550A66"/>
    <w:rsid w:val="00557509"/>
    <w:rsid w:val="00560D70"/>
    <w:rsid w:val="00561FAB"/>
    <w:rsid w:val="00567EC7"/>
    <w:rsid w:val="00570013"/>
    <w:rsid w:val="00573EC8"/>
    <w:rsid w:val="005750D3"/>
    <w:rsid w:val="00577019"/>
    <w:rsid w:val="005801A2"/>
    <w:rsid w:val="0058132B"/>
    <w:rsid w:val="0058315E"/>
    <w:rsid w:val="005904E8"/>
    <w:rsid w:val="00591D84"/>
    <w:rsid w:val="005952A5"/>
    <w:rsid w:val="00595449"/>
    <w:rsid w:val="005A33A1"/>
    <w:rsid w:val="005B217D"/>
    <w:rsid w:val="005B3CB3"/>
    <w:rsid w:val="005C2AA5"/>
    <w:rsid w:val="005C2D51"/>
    <w:rsid w:val="005C385F"/>
    <w:rsid w:val="005C5C42"/>
    <w:rsid w:val="005D37C7"/>
    <w:rsid w:val="005D5F52"/>
    <w:rsid w:val="005E02D9"/>
    <w:rsid w:val="005E741A"/>
    <w:rsid w:val="005E7CDA"/>
    <w:rsid w:val="005F5032"/>
    <w:rsid w:val="005F6F1B"/>
    <w:rsid w:val="0060254B"/>
    <w:rsid w:val="00605890"/>
    <w:rsid w:val="00611748"/>
    <w:rsid w:val="00615D6D"/>
    <w:rsid w:val="00624B33"/>
    <w:rsid w:val="0062512C"/>
    <w:rsid w:val="0062616C"/>
    <w:rsid w:val="00630AA2"/>
    <w:rsid w:val="00633958"/>
    <w:rsid w:val="006364A0"/>
    <w:rsid w:val="00640519"/>
    <w:rsid w:val="0064647C"/>
    <w:rsid w:val="00646707"/>
    <w:rsid w:val="00650CF3"/>
    <w:rsid w:val="006547F0"/>
    <w:rsid w:val="0066168D"/>
    <w:rsid w:val="00662E58"/>
    <w:rsid w:val="006648BD"/>
    <w:rsid w:val="00664DCF"/>
    <w:rsid w:val="006666DB"/>
    <w:rsid w:val="00667FCF"/>
    <w:rsid w:val="00674922"/>
    <w:rsid w:val="0068730B"/>
    <w:rsid w:val="00690AFF"/>
    <w:rsid w:val="00693C02"/>
    <w:rsid w:val="006A628D"/>
    <w:rsid w:val="006B257E"/>
    <w:rsid w:val="006B3E21"/>
    <w:rsid w:val="006B7B34"/>
    <w:rsid w:val="006C23CB"/>
    <w:rsid w:val="006C252F"/>
    <w:rsid w:val="006C270A"/>
    <w:rsid w:val="006C3F0F"/>
    <w:rsid w:val="006C5C42"/>
    <w:rsid w:val="006C5D39"/>
    <w:rsid w:val="006E2810"/>
    <w:rsid w:val="006E3CCB"/>
    <w:rsid w:val="006E4072"/>
    <w:rsid w:val="006E5417"/>
    <w:rsid w:val="006E5C92"/>
    <w:rsid w:val="006E79C8"/>
    <w:rsid w:val="006F6E6D"/>
    <w:rsid w:val="00700948"/>
    <w:rsid w:val="007059DF"/>
    <w:rsid w:val="00707C48"/>
    <w:rsid w:val="00712F60"/>
    <w:rsid w:val="007141C2"/>
    <w:rsid w:val="00720B76"/>
    <w:rsid w:val="00720E3B"/>
    <w:rsid w:val="007220F0"/>
    <w:rsid w:val="007276DA"/>
    <w:rsid w:val="0073675F"/>
    <w:rsid w:val="00736E8E"/>
    <w:rsid w:val="00740009"/>
    <w:rsid w:val="007445C8"/>
    <w:rsid w:val="00745F6B"/>
    <w:rsid w:val="0075585E"/>
    <w:rsid w:val="007612F8"/>
    <w:rsid w:val="0076196A"/>
    <w:rsid w:val="00762F1B"/>
    <w:rsid w:val="00762F67"/>
    <w:rsid w:val="007662C8"/>
    <w:rsid w:val="00770571"/>
    <w:rsid w:val="00772E48"/>
    <w:rsid w:val="007767CD"/>
    <w:rsid w:val="007768FF"/>
    <w:rsid w:val="0078009E"/>
    <w:rsid w:val="007824D3"/>
    <w:rsid w:val="00782AC9"/>
    <w:rsid w:val="007868DD"/>
    <w:rsid w:val="00795D1C"/>
    <w:rsid w:val="00796DA4"/>
    <w:rsid w:val="00796EE3"/>
    <w:rsid w:val="007A3833"/>
    <w:rsid w:val="007A7D29"/>
    <w:rsid w:val="007A7FB6"/>
    <w:rsid w:val="007B0B1D"/>
    <w:rsid w:val="007B0EAB"/>
    <w:rsid w:val="007B326B"/>
    <w:rsid w:val="007B3BAB"/>
    <w:rsid w:val="007B4AB8"/>
    <w:rsid w:val="007B5C53"/>
    <w:rsid w:val="007C28C2"/>
    <w:rsid w:val="007C57EA"/>
    <w:rsid w:val="007D019A"/>
    <w:rsid w:val="007D3605"/>
    <w:rsid w:val="007D3E50"/>
    <w:rsid w:val="007D5AC9"/>
    <w:rsid w:val="007E5747"/>
    <w:rsid w:val="007E61AE"/>
    <w:rsid w:val="007E7C03"/>
    <w:rsid w:val="007F07EB"/>
    <w:rsid w:val="007F1F8B"/>
    <w:rsid w:val="007F34D0"/>
    <w:rsid w:val="007F67A1"/>
    <w:rsid w:val="007F71BC"/>
    <w:rsid w:val="008006E5"/>
    <w:rsid w:val="008041B6"/>
    <w:rsid w:val="00811DD1"/>
    <w:rsid w:val="008206C8"/>
    <w:rsid w:val="0082338D"/>
    <w:rsid w:val="008267A1"/>
    <w:rsid w:val="00826C03"/>
    <w:rsid w:val="008375A1"/>
    <w:rsid w:val="00837E8E"/>
    <w:rsid w:val="0084058A"/>
    <w:rsid w:val="0084571C"/>
    <w:rsid w:val="00852BF0"/>
    <w:rsid w:val="008544A3"/>
    <w:rsid w:val="00874A6C"/>
    <w:rsid w:val="00875176"/>
    <w:rsid w:val="00876C65"/>
    <w:rsid w:val="008770A3"/>
    <w:rsid w:val="008835BE"/>
    <w:rsid w:val="008848B2"/>
    <w:rsid w:val="008934AF"/>
    <w:rsid w:val="008939E4"/>
    <w:rsid w:val="008A4B4C"/>
    <w:rsid w:val="008A69B9"/>
    <w:rsid w:val="008B7E98"/>
    <w:rsid w:val="008C1460"/>
    <w:rsid w:val="008C239F"/>
    <w:rsid w:val="008C23F6"/>
    <w:rsid w:val="008D1302"/>
    <w:rsid w:val="008D52D8"/>
    <w:rsid w:val="008D75CC"/>
    <w:rsid w:val="008E1DE1"/>
    <w:rsid w:val="008E3F1C"/>
    <w:rsid w:val="008E480C"/>
    <w:rsid w:val="008F600B"/>
    <w:rsid w:val="008F67FE"/>
    <w:rsid w:val="00907757"/>
    <w:rsid w:val="009111D8"/>
    <w:rsid w:val="00916310"/>
    <w:rsid w:val="009212B0"/>
    <w:rsid w:val="0092180B"/>
    <w:rsid w:val="0092276F"/>
    <w:rsid w:val="009234A5"/>
    <w:rsid w:val="009266DA"/>
    <w:rsid w:val="00926E64"/>
    <w:rsid w:val="0093243A"/>
    <w:rsid w:val="009336F7"/>
    <w:rsid w:val="009341FF"/>
    <w:rsid w:val="009346CE"/>
    <w:rsid w:val="0093632C"/>
    <w:rsid w:val="009374A7"/>
    <w:rsid w:val="00944DE7"/>
    <w:rsid w:val="009472E6"/>
    <w:rsid w:val="00951664"/>
    <w:rsid w:val="009620C6"/>
    <w:rsid w:val="0096304A"/>
    <w:rsid w:val="009654A8"/>
    <w:rsid w:val="009675EE"/>
    <w:rsid w:val="00974585"/>
    <w:rsid w:val="009852F9"/>
    <w:rsid w:val="0098551D"/>
    <w:rsid w:val="00990D62"/>
    <w:rsid w:val="009928CF"/>
    <w:rsid w:val="00993162"/>
    <w:rsid w:val="00994060"/>
    <w:rsid w:val="0099518F"/>
    <w:rsid w:val="009A2B4C"/>
    <w:rsid w:val="009A3325"/>
    <w:rsid w:val="009A33B3"/>
    <w:rsid w:val="009A523D"/>
    <w:rsid w:val="009A60DE"/>
    <w:rsid w:val="009B06C5"/>
    <w:rsid w:val="009C06B4"/>
    <w:rsid w:val="009C12F2"/>
    <w:rsid w:val="009C3349"/>
    <w:rsid w:val="009C6107"/>
    <w:rsid w:val="009C7D21"/>
    <w:rsid w:val="009D1B30"/>
    <w:rsid w:val="009D1BAA"/>
    <w:rsid w:val="009D2D5C"/>
    <w:rsid w:val="009D2DBE"/>
    <w:rsid w:val="009D3764"/>
    <w:rsid w:val="009D3FAD"/>
    <w:rsid w:val="009D78DA"/>
    <w:rsid w:val="009E43DA"/>
    <w:rsid w:val="009E60B3"/>
    <w:rsid w:val="009F496B"/>
    <w:rsid w:val="009F6087"/>
    <w:rsid w:val="009F6F1D"/>
    <w:rsid w:val="009F7E09"/>
    <w:rsid w:val="00A00D99"/>
    <w:rsid w:val="00A01439"/>
    <w:rsid w:val="00A02E61"/>
    <w:rsid w:val="00A05CFF"/>
    <w:rsid w:val="00A07DBB"/>
    <w:rsid w:val="00A116E3"/>
    <w:rsid w:val="00A12FB3"/>
    <w:rsid w:val="00A23096"/>
    <w:rsid w:val="00A23DB3"/>
    <w:rsid w:val="00A2473B"/>
    <w:rsid w:val="00A26384"/>
    <w:rsid w:val="00A27781"/>
    <w:rsid w:val="00A3739A"/>
    <w:rsid w:val="00A3776A"/>
    <w:rsid w:val="00A421A4"/>
    <w:rsid w:val="00A43F94"/>
    <w:rsid w:val="00A45AE0"/>
    <w:rsid w:val="00A56B97"/>
    <w:rsid w:val="00A6093D"/>
    <w:rsid w:val="00A63F72"/>
    <w:rsid w:val="00A65F68"/>
    <w:rsid w:val="00A72F6C"/>
    <w:rsid w:val="00A76A6D"/>
    <w:rsid w:val="00A81CE7"/>
    <w:rsid w:val="00A83253"/>
    <w:rsid w:val="00A87EAA"/>
    <w:rsid w:val="00A92444"/>
    <w:rsid w:val="00A93DCD"/>
    <w:rsid w:val="00A9740C"/>
    <w:rsid w:val="00AA6E84"/>
    <w:rsid w:val="00AB50A3"/>
    <w:rsid w:val="00AB5AA8"/>
    <w:rsid w:val="00AB6F4B"/>
    <w:rsid w:val="00AB731F"/>
    <w:rsid w:val="00AC7309"/>
    <w:rsid w:val="00AC7EC0"/>
    <w:rsid w:val="00AD2395"/>
    <w:rsid w:val="00AE1ED0"/>
    <w:rsid w:val="00AE2A8F"/>
    <w:rsid w:val="00AE341B"/>
    <w:rsid w:val="00AE3D60"/>
    <w:rsid w:val="00AE5AF3"/>
    <w:rsid w:val="00AE5FD3"/>
    <w:rsid w:val="00AF0294"/>
    <w:rsid w:val="00AF19CE"/>
    <w:rsid w:val="00AF1FC6"/>
    <w:rsid w:val="00AF30C7"/>
    <w:rsid w:val="00AF3EF9"/>
    <w:rsid w:val="00AF7E64"/>
    <w:rsid w:val="00B00EEF"/>
    <w:rsid w:val="00B013D7"/>
    <w:rsid w:val="00B0508A"/>
    <w:rsid w:val="00B0709B"/>
    <w:rsid w:val="00B0747D"/>
    <w:rsid w:val="00B07CA7"/>
    <w:rsid w:val="00B10E46"/>
    <w:rsid w:val="00B12114"/>
    <w:rsid w:val="00B12694"/>
    <w:rsid w:val="00B1279A"/>
    <w:rsid w:val="00B14D49"/>
    <w:rsid w:val="00B25BD7"/>
    <w:rsid w:val="00B25D06"/>
    <w:rsid w:val="00B263DD"/>
    <w:rsid w:val="00B35FBC"/>
    <w:rsid w:val="00B4193D"/>
    <w:rsid w:val="00B41F03"/>
    <w:rsid w:val="00B5222E"/>
    <w:rsid w:val="00B574AA"/>
    <w:rsid w:val="00B615CC"/>
    <w:rsid w:val="00B61A2C"/>
    <w:rsid w:val="00B61C96"/>
    <w:rsid w:val="00B66D9D"/>
    <w:rsid w:val="00B67AB2"/>
    <w:rsid w:val="00B71978"/>
    <w:rsid w:val="00B73A2A"/>
    <w:rsid w:val="00B756C7"/>
    <w:rsid w:val="00B823E8"/>
    <w:rsid w:val="00B8252B"/>
    <w:rsid w:val="00B842BB"/>
    <w:rsid w:val="00B87C3D"/>
    <w:rsid w:val="00B91FAE"/>
    <w:rsid w:val="00B94B06"/>
    <w:rsid w:val="00B94C28"/>
    <w:rsid w:val="00B94E6D"/>
    <w:rsid w:val="00B96399"/>
    <w:rsid w:val="00B972F0"/>
    <w:rsid w:val="00BA55A4"/>
    <w:rsid w:val="00BA7232"/>
    <w:rsid w:val="00BA77D6"/>
    <w:rsid w:val="00BB0CFD"/>
    <w:rsid w:val="00BB1ED3"/>
    <w:rsid w:val="00BB4772"/>
    <w:rsid w:val="00BC10BA"/>
    <w:rsid w:val="00BC1D4D"/>
    <w:rsid w:val="00BC53D5"/>
    <w:rsid w:val="00BC5AFD"/>
    <w:rsid w:val="00BC73B4"/>
    <w:rsid w:val="00BC7E77"/>
    <w:rsid w:val="00BD02E7"/>
    <w:rsid w:val="00BD1370"/>
    <w:rsid w:val="00BD3229"/>
    <w:rsid w:val="00BD4E19"/>
    <w:rsid w:val="00BD75F5"/>
    <w:rsid w:val="00BE404D"/>
    <w:rsid w:val="00BE4C1E"/>
    <w:rsid w:val="00BF1BC2"/>
    <w:rsid w:val="00BF2EA0"/>
    <w:rsid w:val="00C01791"/>
    <w:rsid w:val="00C04F43"/>
    <w:rsid w:val="00C0609D"/>
    <w:rsid w:val="00C115AB"/>
    <w:rsid w:val="00C22575"/>
    <w:rsid w:val="00C230D2"/>
    <w:rsid w:val="00C271AA"/>
    <w:rsid w:val="00C30249"/>
    <w:rsid w:val="00C3312F"/>
    <w:rsid w:val="00C3723B"/>
    <w:rsid w:val="00C37937"/>
    <w:rsid w:val="00C439CC"/>
    <w:rsid w:val="00C53DFF"/>
    <w:rsid w:val="00C54063"/>
    <w:rsid w:val="00C57412"/>
    <w:rsid w:val="00C606C9"/>
    <w:rsid w:val="00C61B83"/>
    <w:rsid w:val="00C630DF"/>
    <w:rsid w:val="00C6482B"/>
    <w:rsid w:val="00C65449"/>
    <w:rsid w:val="00C660F2"/>
    <w:rsid w:val="00C66E2D"/>
    <w:rsid w:val="00C80288"/>
    <w:rsid w:val="00C81C52"/>
    <w:rsid w:val="00C84173"/>
    <w:rsid w:val="00C860C1"/>
    <w:rsid w:val="00C90408"/>
    <w:rsid w:val="00C90650"/>
    <w:rsid w:val="00C94F34"/>
    <w:rsid w:val="00C9561F"/>
    <w:rsid w:val="00C97D78"/>
    <w:rsid w:val="00C97DB7"/>
    <w:rsid w:val="00CA5DCE"/>
    <w:rsid w:val="00CA6A57"/>
    <w:rsid w:val="00CB4A3B"/>
    <w:rsid w:val="00CB5923"/>
    <w:rsid w:val="00CB5965"/>
    <w:rsid w:val="00CB65FB"/>
    <w:rsid w:val="00CB70C5"/>
    <w:rsid w:val="00CB7EBF"/>
    <w:rsid w:val="00CC1B49"/>
    <w:rsid w:val="00CC2AAE"/>
    <w:rsid w:val="00CC5A42"/>
    <w:rsid w:val="00CD0E77"/>
    <w:rsid w:val="00CD0EAB"/>
    <w:rsid w:val="00CD2220"/>
    <w:rsid w:val="00CD338B"/>
    <w:rsid w:val="00CD359B"/>
    <w:rsid w:val="00CF12A5"/>
    <w:rsid w:val="00CF23BD"/>
    <w:rsid w:val="00CF34DB"/>
    <w:rsid w:val="00CF4FD1"/>
    <w:rsid w:val="00CF558F"/>
    <w:rsid w:val="00D0162E"/>
    <w:rsid w:val="00D0647E"/>
    <w:rsid w:val="00D067D1"/>
    <w:rsid w:val="00D073E2"/>
    <w:rsid w:val="00D14182"/>
    <w:rsid w:val="00D17C13"/>
    <w:rsid w:val="00D2230B"/>
    <w:rsid w:val="00D31EDF"/>
    <w:rsid w:val="00D34CC6"/>
    <w:rsid w:val="00D40B3B"/>
    <w:rsid w:val="00D40EC6"/>
    <w:rsid w:val="00D446EC"/>
    <w:rsid w:val="00D4764E"/>
    <w:rsid w:val="00D476F2"/>
    <w:rsid w:val="00D50C81"/>
    <w:rsid w:val="00D510F5"/>
    <w:rsid w:val="00D51605"/>
    <w:rsid w:val="00D51BF0"/>
    <w:rsid w:val="00D53CE3"/>
    <w:rsid w:val="00D54EB3"/>
    <w:rsid w:val="00D55942"/>
    <w:rsid w:val="00D61FE8"/>
    <w:rsid w:val="00D64F16"/>
    <w:rsid w:val="00D65B60"/>
    <w:rsid w:val="00D660BE"/>
    <w:rsid w:val="00D66AAC"/>
    <w:rsid w:val="00D706F1"/>
    <w:rsid w:val="00D71FCE"/>
    <w:rsid w:val="00D732BE"/>
    <w:rsid w:val="00D807BF"/>
    <w:rsid w:val="00D8311B"/>
    <w:rsid w:val="00D930BA"/>
    <w:rsid w:val="00D9469E"/>
    <w:rsid w:val="00D95CA3"/>
    <w:rsid w:val="00D95FD5"/>
    <w:rsid w:val="00D977E6"/>
    <w:rsid w:val="00DA19BB"/>
    <w:rsid w:val="00DA7887"/>
    <w:rsid w:val="00DB1D5C"/>
    <w:rsid w:val="00DB2A68"/>
    <w:rsid w:val="00DB2C26"/>
    <w:rsid w:val="00DB3970"/>
    <w:rsid w:val="00DB7641"/>
    <w:rsid w:val="00DC4794"/>
    <w:rsid w:val="00DC5B69"/>
    <w:rsid w:val="00DD1D5A"/>
    <w:rsid w:val="00DD2070"/>
    <w:rsid w:val="00DD272E"/>
    <w:rsid w:val="00DD41BF"/>
    <w:rsid w:val="00DE6205"/>
    <w:rsid w:val="00DE6B43"/>
    <w:rsid w:val="00DF0C5F"/>
    <w:rsid w:val="00DF0EF9"/>
    <w:rsid w:val="00DF0F16"/>
    <w:rsid w:val="00DF1B48"/>
    <w:rsid w:val="00DF299B"/>
    <w:rsid w:val="00DF7B7C"/>
    <w:rsid w:val="00DF7E7F"/>
    <w:rsid w:val="00E02A2B"/>
    <w:rsid w:val="00E02CFB"/>
    <w:rsid w:val="00E039DE"/>
    <w:rsid w:val="00E03F83"/>
    <w:rsid w:val="00E04EB0"/>
    <w:rsid w:val="00E109F6"/>
    <w:rsid w:val="00E11923"/>
    <w:rsid w:val="00E15356"/>
    <w:rsid w:val="00E15973"/>
    <w:rsid w:val="00E20A9E"/>
    <w:rsid w:val="00E2483C"/>
    <w:rsid w:val="00E2575C"/>
    <w:rsid w:val="00E260A0"/>
    <w:rsid w:val="00E262D4"/>
    <w:rsid w:val="00E34A36"/>
    <w:rsid w:val="00E36250"/>
    <w:rsid w:val="00E40E5E"/>
    <w:rsid w:val="00E41225"/>
    <w:rsid w:val="00E42164"/>
    <w:rsid w:val="00E43053"/>
    <w:rsid w:val="00E448AC"/>
    <w:rsid w:val="00E50397"/>
    <w:rsid w:val="00E525D8"/>
    <w:rsid w:val="00E54511"/>
    <w:rsid w:val="00E61DAC"/>
    <w:rsid w:val="00E706D5"/>
    <w:rsid w:val="00E710D3"/>
    <w:rsid w:val="00E75FE3"/>
    <w:rsid w:val="00E76A97"/>
    <w:rsid w:val="00E82DB1"/>
    <w:rsid w:val="00E8537B"/>
    <w:rsid w:val="00E86019"/>
    <w:rsid w:val="00E860B4"/>
    <w:rsid w:val="00E90507"/>
    <w:rsid w:val="00E92616"/>
    <w:rsid w:val="00E951E7"/>
    <w:rsid w:val="00EA18D6"/>
    <w:rsid w:val="00EA4264"/>
    <w:rsid w:val="00EA5045"/>
    <w:rsid w:val="00EB19C0"/>
    <w:rsid w:val="00EB6947"/>
    <w:rsid w:val="00EB74EB"/>
    <w:rsid w:val="00EB7AB1"/>
    <w:rsid w:val="00EC41EF"/>
    <w:rsid w:val="00ED0793"/>
    <w:rsid w:val="00ED1DBB"/>
    <w:rsid w:val="00ED6F4B"/>
    <w:rsid w:val="00EE01E9"/>
    <w:rsid w:val="00EE2C4A"/>
    <w:rsid w:val="00EE4DF2"/>
    <w:rsid w:val="00EF2F0D"/>
    <w:rsid w:val="00EF426B"/>
    <w:rsid w:val="00EF48CC"/>
    <w:rsid w:val="00EF6D88"/>
    <w:rsid w:val="00F01A61"/>
    <w:rsid w:val="00F0378F"/>
    <w:rsid w:val="00F14ED6"/>
    <w:rsid w:val="00F17478"/>
    <w:rsid w:val="00F240A6"/>
    <w:rsid w:val="00F26546"/>
    <w:rsid w:val="00F31023"/>
    <w:rsid w:val="00F334BC"/>
    <w:rsid w:val="00F36508"/>
    <w:rsid w:val="00F3799A"/>
    <w:rsid w:val="00F404ED"/>
    <w:rsid w:val="00F50CB9"/>
    <w:rsid w:val="00F52BFF"/>
    <w:rsid w:val="00F65399"/>
    <w:rsid w:val="00F72197"/>
    <w:rsid w:val="00F73032"/>
    <w:rsid w:val="00F75602"/>
    <w:rsid w:val="00F757B6"/>
    <w:rsid w:val="00F81802"/>
    <w:rsid w:val="00F848FC"/>
    <w:rsid w:val="00F9282A"/>
    <w:rsid w:val="00F9546F"/>
    <w:rsid w:val="00F962EF"/>
    <w:rsid w:val="00F96BAD"/>
    <w:rsid w:val="00FA2BC1"/>
    <w:rsid w:val="00FA44F3"/>
    <w:rsid w:val="00FB0E84"/>
    <w:rsid w:val="00FB49F5"/>
    <w:rsid w:val="00FC46F7"/>
    <w:rsid w:val="00FD01C2"/>
    <w:rsid w:val="00FD10E1"/>
    <w:rsid w:val="00FD3FA4"/>
    <w:rsid w:val="00FD6E6A"/>
    <w:rsid w:val="00FE0C98"/>
    <w:rsid w:val="00FE67CC"/>
    <w:rsid w:val="00FF0CE3"/>
    <w:rsid w:val="00FF2656"/>
    <w:rsid w:val="00FF3207"/>
    <w:rsid w:val="00FF3396"/>
    <w:rsid w:val="00FF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71FC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 w:eastAsia="ko-KR"/>
    </w:rPr>
  </w:style>
  <w:style w:type="character" w:customStyle="1" w:styleId="tablesyntaxChar">
    <w:name w:val="table syntax Char"/>
    <w:link w:val="tablesyntax"/>
    <w:locked/>
    <w:rsid w:val="00D71FCE"/>
    <w:rPr>
      <w:rFonts w:eastAsia="Batang"/>
      <w:lang w:val="en-GB" w:eastAsia="ko-KR"/>
    </w:rPr>
  </w:style>
  <w:style w:type="character" w:styleId="CommentReference">
    <w:name w:val="annotation reference"/>
    <w:uiPriority w:val="99"/>
    <w:rsid w:val="00D71FC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71FC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0"/>
      <w:lang w:eastAsia="ko-KR"/>
    </w:rPr>
  </w:style>
  <w:style w:type="character" w:customStyle="1" w:styleId="CommentTextChar">
    <w:name w:val="Comment Text Char"/>
    <w:link w:val="CommentText"/>
    <w:uiPriority w:val="99"/>
    <w:rsid w:val="00D71FCE"/>
    <w:rPr>
      <w:rFonts w:eastAsia="Batang"/>
      <w:lang w:eastAsia="ko-KR"/>
    </w:rPr>
  </w:style>
  <w:style w:type="table" w:styleId="TableGrid">
    <w:name w:val="Table Grid"/>
    <w:basedOn w:val="TableNormal"/>
    <w:rsid w:val="00CF1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B41F0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B41F03"/>
    <w:rPr>
      <w:rFonts w:eastAsia="Batang"/>
      <w:b/>
      <w:bCs/>
      <w:lang w:eastAsia="en-US"/>
    </w:rPr>
  </w:style>
  <w:style w:type="paragraph" w:styleId="Revision">
    <w:name w:val="Revision"/>
    <w:hidden/>
    <w:uiPriority w:val="99"/>
    <w:semiHidden/>
    <w:rsid w:val="00FE67CC"/>
    <w:rPr>
      <w:sz w:val="22"/>
      <w:lang w:eastAsia="en-US"/>
    </w:rPr>
  </w:style>
  <w:style w:type="paragraph" w:customStyle="1" w:styleId="Bibliography1">
    <w:name w:val="Bibliography1"/>
    <w:basedOn w:val="Normal"/>
    <w:rsid w:val="001E322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styleId="ListParagraph">
    <w:name w:val="List Paragraph"/>
    <w:basedOn w:val="Normal"/>
    <w:uiPriority w:val="34"/>
    <w:qFormat/>
    <w:rsid w:val="001E322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customStyle="1" w:styleId="value">
    <w:name w:val="value"/>
    <w:rsid w:val="00AF19CE"/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D65B6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FigureTitleChar">
    <w:name w:val="Figure_Title Char"/>
    <w:basedOn w:val="Normal"/>
    <w:next w:val="Normal"/>
    <w:uiPriority w:val="99"/>
    <w:rsid w:val="004133CD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4133C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value4">
    <w:name w:val="value4"/>
    <w:basedOn w:val="DefaultParagraphFont"/>
    <w:rsid w:val="003825F9"/>
  </w:style>
  <w:style w:type="character" w:customStyle="1" w:styleId="CaptionChar">
    <w:name w:val="Caption Char"/>
    <w:aliases w:val="Figure Char"/>
    <w:link w:val="Caption"/>
    <w:uiPriority w:val="35"/>
    <w:locked/>
    <w:rsid w:val="00364804"/>
    <w:rPr>
      <w:b/>
      <w:bCs/>
      <w:color w:val="4F81BD" w:themeColor="accent1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71FC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 w:eastAsia="ko-KR"/>
    </w:rPr>
  </w:style>
  <w:style w:type="character" w:customStyle="1" w:styleId="tablesyntaxChar">
    <w:name w:val="table syntax Char"/>
    <w:link w:val="tablesyntax"/>
    <w:locked/>
    <w:rsid w:val="00D71FCE"/>
    <w:rPr>
      <w:rFonts w:eastAsia="Batang"/>
      <w:lang w:val="en-GB" w:eastAsia="ko-KR"/>
    </w:rPr>
  </w:style>
  <w:style w:type="character" w:styleId="CommentReference">
    <w:name w:val="annotation reference"/>
    <w:uiPriority w:val="99"/>
    <w:rsid w:val="00D71FC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71FC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0"/>
      <w:lang w:eastAsia="ko-KR"/>
    </w:rPr>
  </w:style>
  <w:style w:type="character" w:customStyle="1" w:styleId="CommentTextChar">
    <w:name w:val="Comment Text Char"/>
    <w:link w:val="CommentText"/>
    <w:uiPriority w:val="99"/>
    <w:rsid w:val="00D71FCE"/>
    <w:rPr>
      <w:rFonts w:eastAsia="Batang"/>
      <w:lang w:eastAsia="ko-KR"/>
    </w:rPr>
  </w:style>
  <w:style w:type="table" w:styleId="TableGrid">
    <w:name w:val="Table Grid"/>
    <w:basedOn w:val="TableNormal"/>
    <w:rsid w:val="00CF1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B41F0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B41F03"/>
    <w:rPr>
      <w:rFonts w:eastAsia="Batang"/>
      <w:b/>
      <w:bCs/>
      <w:lang w:eastAsia="en-US"/>
    </w:rPr>
  </w:style>
  <w:style w:type="paragraph" w:styleId="Revision">
    <w:name w:val="Revision"/>
    <w:hidden/>
    <w:uiPriority w:val="99"/>
    <w:semiHidden/>
    <w:rsid w:val="00FE67CC"/>
    <w:rPr>
      <w:sz w:val="22"/>
      <w:lang w:eastAsia="en-US"/>
    </w:rPr>
  </w:style>
  <w:style w:type="paragraph" w:customStyle="1" w:styleId="Bibliography1">
    <w:name w:val="Bibliography1"/>
    <w:basedOn w:val="Normal"/>
    <w:rsid w:val="001E322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styleId="ListParagraph">
    <w:name w:val="List Paragraph"/>
    <w:basedOn w:val="Normal"/>
    <w:uiPriority w:val="34"/>
    <w:qFormat/>
    <w:rsid w:val="001E322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customStyle="1" w:styleId="value">
    <w:name w:val="value"/>
    <w:rsid w:val="00AF19CE"/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D65B6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FigureTitleChar">
    <w:name w:val="Figure_Title Char"/>
    <w:basedOn w:val="Normal"/>
    <w:next w:val="Normal"/>
    <w:uiPriority w:val="99"/>
    <w:rsid w:val="004133CD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4133C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value4">
    <w:name w:val="value4"/>
    <w:basedOn w:val="DefaultParagraphFont"/>
    <w:rsid w:val="003825F9"/>
  </w:style>
  <w:style w:type="character" w:customStyle="1" w:styleId="CaptionChar">
    <w:name w:val="Caption Char"/>
    <w:aliases w:val="Figure Char"/>
    <w:link w:val="Caption"/>
    <w:uiPriority w:val="35"/>
    <w:locked/>
    <w:rsid w:val="00364804"/>
    <w:rPr>
      <w:b/>
      <w:bCs/>
      <w:color w:val="4F81BD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17686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98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4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11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65859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8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97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89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1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7004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17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91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836191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140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5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527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75920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20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32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773859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309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854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5794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7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01381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5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47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54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685757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916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4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824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izhang@qualcomm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ekuiw@qualcomm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ny@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467C1-1C5B-495E-A3FD-FFD3F6C95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3445</Words>
  <Characters>19638</Characters>
  <Application>Microsoft Office Word</Application>
  <DocSecurity>0</DocSecurity>
  <Lines>163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23037</CharactersWithSpaces>
  <SharedDoc>false</SharedDoc>
  <HLinks>
    <vt:vector size="18" baseType="variant">
      <vt:variant>
        <vt:i4>4784235</vt:i4>
      </vt:variant>
      <vt:variant>
        <vt:i4>6</vt:i4>
      </vt:variant>
      <vt:variant>
        <vt:i4>0</vt:i4>
      </vt:variant>
      <vt:variant>
        <vt:i4>5</vt:i4>
      </vt:variant>
      <vt:variant>
        <vt:lpwstr>mailto:martak@qualcomm.com</vt:lpwstr>
      </vt:variant>
      <vt:variant>
        <vt:lpwstr/>
      </vt:variant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4325492</vt:i4>
      </vt:variant>
      <vt:variant>
        <vt:i4>0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16</cp:revision>
  <cp:lastPrinted>2012-04-14T00:14:00Z</cp:lastPrinted>
  <dcterms:created xsi:type="dcterms:W3CDTF">2012-07-07T03:33:00Z</dcterms:created>
  <dcterms:modified xsi:type="dcterms:W3CDTF">2012-07-10T12:28:00Z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-1364680508</vt:i4>
  </property>
  <property fmtid="{D5CDD505-2E9C-101B-9397-08002B2CF9AE}" pid="3" name="_NewReviewCycle">
    <vt:lpwstr/>
  </property>
  <property fmtid="{D5CDD505-2E9C-101B-9397-08002B2CF9AE}" pid="4" name="_EmailSubject">
    <vt:lpwstr>Revision of JCTVC-J0121</vt:lpwstr>
  </property>
  <property fmtid="{D5CDD505-2E9C-101B-9397-08002B2CF9AE}" pid="5" name="_AuthorEmail">
    <vt:lpwstr>lizhang@qualcomm.com</vt:lpwstr>
  </property>
  <property fmtid="{D5CDD505-2E9C-101B-9397-08002B2CF9AE}" pid="6" name="_AuthorEmailDisplayName">
    <vt:lpwstr>Zhang, Li</vt:lpwstr>
  </property>
  <property fmtid="{D5CDD505-2E9C-101B-9397-08002B2CF9AE}" pid="7" name="_PreviousAdHocReviewCycleID">
    <vt:i4>-1363139835</vt:i4>
  </property>
  <property fmtid="{D5CDD505-2E9C-101B-9397-08002B2CF9AE}" pid="8" name="_ReviewingToolsShownOnce">
    <vt:lpwstr/>
  </property>
</Properties>
</file>