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80F4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80F4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76FF1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6FF1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753968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10th Meeting: Stockholm, SE, 11-20 July 2012</w:t>
            </w:r>
          </w:p>
        </w:tc>
        <w:tc>
          <w:tcPr>
            <w:tcW w:w="3168" w:type="dxa"/>
          </w:tcPr>
          <w:p w:rsidR="008A4B4C" w:rsidRPr="00464666" w:rsidRDefault="00E61DAC" w:rsidP="003D561A">
            <w:pPr>
              <w:tabs>
                <w:tab w:val="left" w:pos="7200"/>
              </w:tabs>
              <w:rPr>
                <w:rFonts w:eastAsia="맑은 고딕"/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12FE0">
              <w:rPr>
                <w:rFonts w:hint="eastAsia"/>
                <w:lang w:val="en-CA" w:eastAsia="ko-KR"/>
              </w:rPr>
              <w:t>J</w:t>
            </w:r>
            <w:r w:rsidR="00FA646F">
              <w:rPr>
                <w:rFonts w:eastAsia="Times New Roman" w:hint="eastAsia"/>
                <w:u w:val="single"/>
                <w:lang w:val="en-CA" w:eastAsia="ko-KR"/>
              </w:rPr>
              <w:t>0063</w:t>
            </w:r>
            <w:r w:rsidR="00010E67">
              <w:rPr>
                <w:lang w:val="en-CA"/>
              </w:rPr>
              <w:t>_</w:t>
            </w:r>
            <w:ins w:id="0" w:author="Eun-Seok Ryu" w:date="2012-07-09T11:31:00Z">
              <w:r w:rsidR="00464666">
                <w:rPr>
                  <w:lang w:val="en-CA"/>
                </w:rPr>
                <w:t>r</w:t>
              </w:r>
            </w:ins>
            <w:r w:rsidR="003D561A">
              <w:rPr>
                <w:lang w:val="en-CA" w:eastAsia="ko-KR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64666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76BA6" w:rsidP="009062DF">
            <w:pPr>
              <w:spacing w:before="60" w:after="6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 xml:space="preserve">Syntax for </w:t>
            </w:r>
            <w:r w:rsidR="00377DAF">
              <w:rPr>
                <w:b/>
                <w:szCs w:val="22"/>
                <w:lang w:val="en-CA"/>
              </w:rPr>
              <w:t>NAL Packet</w:t>
            </w:r>
            <w:r w:rsidR="00FA646F" w:rsidRPr="00FA646F">
              <w:rPr>
                <w:b/>
                <w:szCs w:val="22"/>
                <w:lang w:val="en-CA"/>
              </w:rPr>
              <w:t xml:space="preserve"> Priori</w:t>
            </w:r>
            <w:r w:rsidR="009062DF">
              <w:rPr>
                <w:rFonts w:hint="eastAsia"/>
                <w:b/>
                <w:szCs w:val="22"/>
                <w:lang w:val="en-CA" w:eastAsia="ko-KR"/>
              </w:rPr>
              <w:t>ty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A646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FA646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FA646F" w:rsidRDefault="00FA646F" w:rsidP="00DB3BC8">
            <w:pPr>
              <w:spacing w:before="60" w:after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Eun-Seok Ryu</w:t>
            </w:r>
          </w:p>
          <w:p w:rsidR="00FA646F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Yan Ye</w:t>
            </w:r>
          </w:p>
          <w:p w:rsidR="00FA646F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Yuwen He</w:t>
            </w:r>
          </w:p>
          <w:p w:rsidR="00E61DAC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Yong He</w:t>
            </w:r>
            <w:r w:rsidR="00E61DAC" w:rsidRPr="005B217D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9710 Scranton Rd, Suite 250</w:t>
            </w:r>
          </w:p>
          <w:p w:rsidR="00FA646F" w:rsidRPr="005B217D" w:rsidRDefault="00FA646F" w:rsidP="00DB3BC8">
            <w:pPr>
              <w:spacing w:before="60"/>
              <w:rPr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 w:rsidP="00DB3BC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DB3BC8">
            <w:pPr>
              <w:spacing w:before="60"/>
              <w:rPr>
                <w:szCs w:val="22"/>
                <w:lang w:val="en-CA" w:eastAsia="ko-KR"/>
              </w:rPr>
            </w:pPr>
            <w:r w:rsidRPr="005B217D">
              <w:rPr>
                <w:szCs w:val="22"/>
                <w:lang w:val="en-CA"/>
              </w:rPr>
              <w:br/>
            </w:r>
            <w:r w:rsidR="00FA646F">
              <w:rPr>
                <w:rFonts w:hint="eastAsia"/>
                <w:szCs w:val="22"/>
                <w:lang w:val="en-CA" w:eastAsia="ko-KR"/>
              </w:rPr>
              <w:t>+1-858-210-4808</w:t>
            </w:r>
            <w:r w:rsidRPr="005B217D">
              <w:rPr>
                <w:szCs w:val="22"/>
                <w:lang w:val="en-CA"/>
              </w:rPr>
              <w:br/>
            </w:r>
            <w:hyperlink r:id="rId9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eun.ryu@interdigital.com</w:t>
              </w:r>
            </w:hyperlink>
          </w:p>
          <w:p w:rsidR="00FA646F" w:rsidRDefault="00180F4E" w:rsidP="00DB3BC8">
            <w:pPr>
              <w:spacing w:before="60"/>
              <w:rPr>
                <w:szCs w:val="22"/>
                <w:lang w:val="en-CA" w:eastAsia="ko-KR"/>
              </w:rPr>
            </w:pPr>
            <w:hyperlink r:id="rId10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yan.ye@interdigital.co,m</w:t>
              </w:r>
            </w:hyperlink>
          </w:p>
          <w:p w:rsidR="00FA646F" w:rsidRDefault="00180F4E" w:rsidP="00DB3BC8">
            <w:pPr>
              <w:spacing w:before="60"/>
              <w:rPr>
                <w:szCs w:val="22"/>
                <w:lang w:val="en-CA" w:eastAsia="ko-KR"/>
              </w:rPr>
            </w:pPr>
            <w:hyperlink r:id="rId11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y</w:t>
              </w:r>
              <w:r w:rsidR="00FA646F" w:rsidRPr="007A0284">
                <w:rPr>
                  <w:rStyle w:val="Hyperlink"/>
                  <w:szCs w:val="22"/>
                  <w:lang w:val="en-CA" w:eastAsia="ko-KR"/>
                </w:rPr>
                <w:t>uwen</w:t>
              </w:r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.he@interdigital.com</w:t>
              </w:r>
            </w:hyperlink>
          </w:p>
          <w:p w:rsidR="00FA646F" w:rsidRPr="005B217D" w:rsidRDefault="00180F4E" w:rsidP="00DB3BC8">
            <w:pPr>
              <w:spacing w:before="60"/>
              <w:rPr>
                <w:szCs w:val="22"/>
                <w:lang w:val="en-CA" w:eastAsia="ko-KR"/>
              </w:rPr>
            </w:pPr>
            <w:hyperlink r:id="rId12" w:history="1">
              <w:r w:rsidR="00FA646F" w:rsidRPr="007A0284">
                <w:rPr>
                  <w:rStyle w:val="Hyperlink"/>
                  <w:rFonts w:hint="eastAsia"/>
                  <w:szCs w:val="22"/>
                  <w:lang w:val="en-CA" w:eastAsia="ko-KR"/>
                </w:rPr>
                <w:t>yong.he@interdigital.com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FA646F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>
              <w:rPr>
                <w:rFonts w:hint="eastAsia"/>
                <w:szCs w:val="22"/>
                <w:lang w:val="en-CA" w:eastAsia="ko-KR"/>
              </w:rPr>
              <w:t>InterDigital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Communications</w:t>
            </w:r>
            <w:r w:rsidR="00EE17AD">
              <w:rPr>
                <w:szCs w:val="22"/>
                <w:lang w:val="en-CA" w:eastAsia="ko-KR"/>
              </w:rPr>
              <w:t>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47968" w:rsidRPr="00C40B42" w:rsidRDefault="00377DAF" w:rsidP="00647968">
      <w:pPr>
        <w:jc w:val="both"/>
        <w:rPr>
          <w:sz w:val="20"/>
          <w:lang w:eastAsia="ko-KR"/>
        </w:rPr>
      </w:pPr>
      <w:r>
        <w:rPr>
          <w:sz w:val="20"/>
          <w:lang w:eastAsia="ko-KR"/>
        </w:rPr>
        <w:t>Pictures</w:t>
      </w:r>
      <w:r w:rsidRPr="00C40B42">
        <w:rPr>
          <w:rFonts w:hint="eastAsia"/>
          <w:sz w:val="20"/>
          <w:lang w:eastAsia="ko-KR"/>
        </w:rPr>
        <w:t xml:space="preserve"> </w:t>
      </w:r>
      <w:r w:rsidR="00647968" w:rsidRPr="00C40B42">
        <w:rPr>
          <w:sz w:val="20"/>
          <w:lang w:eastAsia="ko-KR"/>
        </w:rPr>
        <w:t>in</w:t>
      </w:r>
      <w:r w:rsidR="00647968" w:rsidRPr="00C40B42">
        <w:rPr>
          <w:rFonts w:hint="eastAsia"/>
          <w:sz w:val="20"/>
          <w:lang w:eastAsia="ko-KR"/>
        </w:rPr>
        <w:t xml:space="preserve"> the same </w:t>
      </w:r>
      <w:r w:rsidR="00647968" w:rsidRPr="00C40B42">
        <w:rPr>
          <w:sz w:val="20"/>
          <w:lang w:eastAsia="ko-KR"/>
        </w:rPr>
        <w:t>temporal</w:t>
      </w:r>
      <w:r w:rsidR="00647968" w:rsidRPr="00C40B42">
        <w:rPr>
          <w:rFonts w:hint="eastAsia"/>
          <w:sz w:val="20"/>
          <w:lang w:eastAsia="ko-KR"/>
        </w:rPr>
        <w:t xml:space="preserve"> level in hierarchical-B structure</w:t>
      </w:r>
      <w:r w:rsidR="001E5E62">
        <w:rPr>
          <w:rFonts w:hint="eastAsia"/>
          <w:sz w:val="20"/>
          <w:lang w:eastAsia="ko-KR"/>
        </w:rPr>
        <w:t xml:space="preserve"> </w:t>
      </w:r>
      <w:r w:rsidR="00444BFB">
        <w:rPr>
          <w:sz w:val="20"/>
          <w:lang w:eastAsia="ko-KR"/>
        </w:rPr>
        <w:t>can</w:t>
      </w:r>
      <w:r>
        <w:rPr>
          <w:sz w:val="20"/>
          <w:lang w:eastAsia="ko-KR"/>
        </w:rPr>
        <w:t xml:space="preserve"> have different </w:t>
      </w:r>
      <w:r w:rsidR="00647968" w:rsidRPr="00C40B42">
        <w:rPr>
          <w:rFonts w:hint="eastAsia"/>
          <w:sz w:val="20"/>
          <w:lang w:eastAsia="ko-KR"/>
        </w:rPr>
        <w:t xml:space="preserve">influence </w:t>
      </w:r>
      <w:r w:rsidR="00444BFB">
        <w:rPr>
          <w:sz w:val="20"/>
          <w:lang w:eastAsia="ko-KR"/>
        </w:rPr>
        <w:t xml:space="preserve">on error propagation and on </w:t>
      </w:r>
      <w:r w:rsidR="00AF6936">
        <w:rPr>
          <w:sz w:val="20"/>
          <w:lang w:eastAsia="ko-KR"/>
        </w:rPr>
        <w:t xml:space="preserve">decoded </w:t>
      </w:r>
      <w:r w:rsidR="00647968" w:rsidRPr="00C40B42">
        <w:rPr>
          <w:sz w:val="20"/>
          <w:lang w:eastAsia="ko-KR"/>
        </w:rPr>
        <w:t xml:space="preserve">video </w:t>
      </w:r>
      <w:r w:rsidR="00647968" w:rsidRPr="00C40B42">
        <w:rPr>
          <w:rFonts w:hint="eastAsia"/>
          <w:sz w:val="20"/>
          <w:lang w:eastAsia="ko-KR"/>
        </w:rPr>
        <w:t xml:space="preserve">quality. </w:t>
      </w:r>
      <w:r w:rsidR="00AF6936">
        <w:rPr>
          <w:sz w:val="20"/>
          <w:lang w:eastAsia="ko-KR"/>
        </w:rPr>
        <w:t xml:space="preserve">Currently in HEVC working draft 7, NAL unit header does not indicate packet priority within the same temporal layer. </w:t>
      </w:r>
      <w:r w:rsidR="00D16E65">
        <w:rPr>
          <w:rFonts w:hint="eastAsia"/>
          <w:sz w:val="20"/>
          <w:lang w:eastAsia="ko-KR"/>
        </w:rPr>
        <w:t>This contribution</w:t>
      </w:r>
      <w:r w:rsidR="00647968">
        <w:rPr>
          <w:rFonts w:hint="eastAsia"/>
          <w:sz w:val="20"/>
          <w:lang w:eastAsia="ko-KR"/>
        </w:rPr>
        <w:t xml:space="preserve"> </w:t>
      </w:r>
      <w:r w:rsidR="00D16E65" w:rsidRPr="00C40B42">
        <w:rPr>
          <w:rFonts w:hint="eastAsia"/>
          <w:sz w:val="20"/>
          <w:szCs w:val="22"/>
          <w:lang w:eastAsia="ko-KR"/>
        </w:rPr>
        <w:t xml:space="preserve">proposes </w:t>
      </w:r>
      <w:r w:rsidR="00D16E65" w:rsidRPr="00977118">
        <w:rPr>
          <w:rFonts w:hint="eastAsia"/>
          <w:sz w:val="20"/>
          <w:szCs w:val="22"/>
          <w:lang w:eastAsia="ko-KR"/>
        </w:rPr>
        <w:t>t</w:t>
      </w:r>
      <w:r w:rsidR="003072C5">
        <w:rPr>
          <w:rFonts w:hint="eastAsia"/>
          <w:sz w:val="20"/>
          <w:szCs w:val="22"/>
          <w:lang w:eastAsia="ko-KR"/>
        </w:rPr>
        <w:t>wo</w:t>
      </w:r>
      <w:r w:rsidR="00D16E65" w:rsidRPr="00C40B42">
        <w:rPr>
          <w:rFonts w:hint="eastAsia"/>
          <w:sz w:val="20"/>
          <w:szCs w:val="22"/>
          <w:lang w:eastAsia="ko-KR"/>
        </w:rPr>
        <w:t xml:space="preserve"> </w:t>
      </w:r>
      <w:r w:rsidR="00334AD5">
        <w:rPr>
          <w:rFonts w:hint="eastAsia"/>
          <w:sz w:val="20"/>
          <w:szCs w:val="22"/>
          <w:lang w:eastAsia="ko-KR"/>
        </w:rPr>
        <w:t xml:space="preserve">syntax </w:t>
      </w:r>
      <w:r w:rsidR="00D16E65" w:rsidRPr="00C40B42">
        <w:rPr>
          <w:sz w:val="20"/>
          <w:szCs w:val="22"/>
          <w:lang w:eastAsia="ko-KR"/>
        </w:rPr>
        <w:t>option</w:t>
      </w:r>
      <w:r w:rsidR="00D16E65" w:rsidRPr="00C40B42">
        <w:rPr>
          <w:rFonts w:hint="eastAsia"/>
          <w:sz w:val="20"/>
          <w:szCs w:val="22"/>
          <w:lang w:eastAsia="ko-KR"/>
        </w:rPr>
        <w:t xml:space="preserve">s to indicate </w:t>
      </w:r>
      <w:r w:rsidR="00AF6936">
        <w:rPr>
          <w:sz w:val="20"/>
          <w:szCs w:val="22"/>
          <w:lang w:eastAsia="ko-KR"/>
        </w:rPr>
        <w:t>such</w:t>
      </w:r>
      <w:r w:rsidR="00AF6936" w:rsidRPr="00C40B42">
        <w:rPr>
          <w:rFonts w:hint="eastAsia"/>
          <w:sz w:val="20"/>
          <w:szCs w:val="22"/>
          <w:lang w:eastAsia="ko-KR"/>
        </w:rPr>
        <w:t xml:space="preserve"> </w:t>
      </w:r>
      <w:r w:rsidR="00D16E65" w:rsidRPr="00C40B42">
        <w:rPr>
          <w:rFonts w:hint="eastAsia"/>
          <w:sz w:val="20"/>
          <w:szCs w:val="22"/>
          <w:lang w:eastAsia="ko-KR"/>
        </w:rPr>
        <w:t xml:space="preserve">priority </w:t>
      </w:r>
      <w:r w:rsidR="00444BFB">
        <w:rPr>
          <w:sz w:val="20"/>
          <w:szCs w:val="22"/>
          <w:lang w:eastAsia="ko-KR"/>
        </w:rPr>
        <w:t xml:space="preserve">of </w:t>
      </w:r>
      <w:r w:rsidR="00D16E65" w:rsidRPr="00C40B42">
        <w:rPr>
          <w:sz w:val="20"/>
          <w:szCs w:val="22"/>
          <w:lang w:eastAsia="ko-KR"/>
        </w:rPr>
        <w:t>a</w:t>
      </w:r>
      <w:r w:rsidR="00D16E65" w:rsidRPr="00C40B42">
        <w:rPr>
          <w:rFonts w:hint="eastAsia"/>
          <w:sz w:val="20"/>
          <w:szCs w:val="22"/>
          <w:lang w:eastAsia="ko-KR"/>
        </w:rPr>
        <w:t xml:space="preserve"> NAL unit.</w:t>
      </w:r>
    </w:p>
    <w:p w:rsidR="00745F6B" w:rsidRDefault="00745F6B" w:rsidP="00E11923">
      <w:pPr>
        <w:pStyle w:val="Heading1"/>
        <w:rPr>
          <w:lang w:val="en-CA" w:eastAsia="ko-KR"/>
        </w:rPr>
      </w:pPr>
      <w:r w:rsidRPr="005B217D">
        <w:rPr>
          <w:lang w:val="en-CA"/>
        </w:rPr>
        <w:t>Problem Statement</w:t>
      </w:r>
    </w:p>
    <w:p w:rsidR="00E61DAC" w:rsidRPr="00422191" w:rsidRDefault="009B3AA0" w:rsidP="00A51E19">
      <w:pPr>
        <w:jc w:val="both"/>
        <w:rPr>
          <w:sz w:val="20"/>
          <w:lang w:eastAsia="ko-KR"/>
        </w:rPr>
      </w:pPr>
      <w:r w:rsidRPr="00422191">
        <w:rPr>
          <w:sz w:val="20"/>
          <w:lang w:eastAsia="ko-KR"/>
        </w:rPr>
        <w:t xml:space="preserve">In video compression and transmission, </w:t>
      </w:r>
      <w:r w:rsidR="00AF6936" w:rsidRPr="00422191">
        <w:rPr>
          <w:sz w:val="20"/>
          <w:lang w:eastAsia="ko-KR"/>
        </w:rPr>
        <w:t>packet</w:t>
      </w:r>
      <w:r w:rsidR="00AF6936" w:rsidRPr="00422191">
        <w:rPr>
          <w:rFonts w:hint="eastAsia"/>
          <w:sz w:val="20"/>
          <w:lang w:eastAsia="ko-KR"/>
        </w:rPr>
        <w:t xml:space="preserve"> </w:t>
      </w:r>
      <w:r w:rsidRPr="00422191">
        <w:rPr>
          <w:rFonts w:hint="eastAsia"/>
          <w:sz w:val="20"/>
          <w:lang w:eastAsia="ko-KR"/>
        </w:rPr>
        <w:t>prioritization</w:t>
      </w:r>
      <w:r w:rsidRPr="00422191">
        <w:rPr>
          <w:sz w:val="20"/>
          <w:lang w:eastAsia="ko-KR"/>
        </w:rPr>
        <w:t xml:space="preserve"> is of utmost importance for the role it plays in UEP</w:t>
      </w:r>
      <w:r w:rsidRPr="00422191">
        <w:rPr>
          <w:rFonts w:hint="eastAsia"/>
          <w:sz w:val="20"/>
          <w:lang w:eastAsia="ko-KR"/>
        </w:rPr>
        <w:t xml:space="preserve"> (Unequal Error Protection)</w:t>
      </w:r>
      <w:r w:rsidRPr="00422191">
        <w:rPr>
          <w:sz w:val="20"/>
          <w:lang w:eastAsia="ko-KR"/>
        </w:rPr>
        <w:t xml:space="preserve">, </w:t>
      </w:r>
      <w:r w:rsidR="00AF6936" w:rsidRPr="00422191">
        <w:rPr>
          <w:sz w:val="20"/>
          <w:lang w:eastAsia="ko-KR"/>
        </w:rPr>
        <w:t xml:space="preserve">packet </w:t>
      </w:r>
      <w:r w:rsidRPr="00422191">
        <w:rPr>
          <w:sz w:val="20"/>
          <w:lang w:eastAsia="ko-KR"/>
        </w:rPr>
        <w:t xml:space="preserve">dropping for </w:t>
      </w:r>
      <w:r w:rsidRPr="00422191">
        <w:rPr>
          <w:rFonts w:hint="eastAsia"/>
          <w:sz w:val="20"/>
          <w:lang w:eastAsia="ko-KR"/>
        </w:rPr>
        <w:t>bandwidth</w:t>
      </w:r>
      <w:r w:rsidRPr="00422191">
        <w:rPr>
          <w:sz w:val="20"/>
          <w:lang w:eastAsia="ko-KR"/>
        </w:rPr>
        <w:t xml:space="preserve"> adaptation, as well as QP</w:t>
      </w:r>
      <w:r w:rsidRPr="00422191">
        <w:rPr>
          <w:rFonts w:hint="eastAsia"/>
          <w:sz w:val="20"/>
          <w:lang w:eastAsia="ko-KR"/>
        </w:rPr>
        <w:t xml:space="preserve"> (Quantization Parameter)</w:t>
      </w:r>
      <w:r w:rsidRPr="00422191">
        <w:rPr>
          <w:sz w:val="20"/>
          <w:lang w:eastAsia="ko-KR"/>
        </w:rPr>
        <w:t xml:space="preserve"> control</w:t>
      </w:r>
      <w:r w:rsidRPr="00422191">
        <w:rPr>
          <w:rFonts w:hint="eastAsia"/>
          <w:sz w:val="20"/>
          <w:lang w:eastAsia="ko-KR"/>
        </w:rPr>
        <w:t xml:space="preserve"> for enhanced video quality</w:t>
      </w:r>
      <w:r w:rsidRPr="00422191">
        <w:rPr>
          <w:sz w:val="20"/>
          <w:lang w:eastAsia="ko-KR"/>
        </w:rPr>
        <w:t>, to name a few.</w:t>
      </w:r>
      <w:r w:rsidRPr="00422191">
        <w:rPr>
          <w:rFonts w:hint="eastAsia"/>
          <w:sz w:val="20"/>
          <w:lang w:eastAsia="ko-KR"/>
        </w:rPr>
        <w:t xml:space="preserve"> </w:t>
      </w:r>
      <w:r w:rsidR="0069039D" w:rsidRPr="00422191">
        <w:rPr>
          <w:rFonts w:eastAsia="Malgun Gothic"/>
          <w:sz w:val="20"/>
          <w:lang w:eastAsia="ko-KR"/>
        </w:rPr>
        <w:t>As such</w:t>
      </w:r>
      <w:r w:rsidRPr="00422191">
        <w:rPr>
          <w:rFonts w:eastAsia="Malgun Gothic" w:hint="eastAsia"/>
          <w:sz w:val="20"/>
          <w:lang w:eastAsia="ko-KR"/>
        </w:rPr>
        <w:t xml:space="preserve">, </w:t>
      </w:r>
      <w:r w:rsidR="00AF6936" w:rsidRPr="00422191">
        <w:rPr>
          <w:rFonts w:eastAsia="Malgun Gothic"/>
          <w:sz w:val="20"/>
          <w:lang w:eastAsia="ko-KR"/>
        </w:rPr>
        <w:t>packet</w:t>
      </w:r>
      <w:r w:rsidR="00AF6936" w:rsidRPr="00422191">
        <w:rPr>
          <w:rFonts w:eastAsia="Malgun Gothic" w:hint="eastAsia"/>
          <w:sz w:val="20"/>
          <w:lang w:eastAsia="ko-KR"/>
        </w:rPr>
        <w:t xml:space="preserve"> </w:t>
      </w:r>
      <w:r w:rsidRPr="00422191">
        <w:rPr>
          <w:rFonts w:eastAsia="Malgun Gothic" w:hint="eastAsia"/>
          <w:sz w:val="20"/>
          <w:lang w:eastAsia="ko-KR"/>
        </w:rPr>
        <w:t xml:space="preserve">priority is </w:t>
      </w:r>
      <w:r w:rsidRPr="00422191">
        <w:rPr>
          <w:rFonts w:eastAsia="Batang" w:hint="eastAsia"/>
          <w:sz w:val="20"/>
          <w:lang w:eastAsia="ko-KR"/>
        </w:rPr>
        <w:t>essential</w:t>
      </w:r>
      <w:r w:rsidRPr="00422191">
        <w:rPr>
          <w:rFonts w:eastAsia="Malgun Gothic" w:hint="eastAsia"/>
          <w:sz w:val="20"/>
          <w:lang w:eastAsia="ko-KR"/>
        </w:rPr>
        <w:t xml:space="preserve"> for </w:t>
      </w:r>
      <w:r w:rsidRPr="00422191">
        <w:rPr>
          <w:rFonts w:eastAsia="Batang" w:hint="eastAsia"/>
          <w:sz w:val="20"/>
          <w:lang w:eastAsia="ko-KR"/>
        </w:rPr>
        <w:t xml:space="preserve">optimal </w:t>
      </w:r>
      <w:proofErr w:type="spellStart"/>
      <w:r w:rsidRPr="00422191">
        <w:rPr>
          <w:rFonts w:eastAsia="Malgun Gothic" w:hint="eastAsia"/>
          <w:sz w:val="20"/>
          <w:lang w:eastAsia="ko-KR"/>
        </w:rPr>
        <w:t>QoS</w:t>
      </w:r>
      <w:proofErr w:type="spellEnd"/>
      <w:r w:rsidRPr="00422191">
        <w:rPr>
          <w:rFonts w:eastAsia="Malgun Gothic" w:hint="eastAsia"/>
          <w:sz w:val="20"/>
          <w:lang w:eastAsia="ko-KR"/>
        </w:rPr>
        <w:t xml:space="preserve"> handling in </w:t>
      </w:r>
      <w:r w:rsidR="0069039D" w:rsidRPr="00422191">
        <w:rPr>
          <w:rFonts w:eastAsia="Malgun Gothic"/>
          <w:sz w:val="20"/>
          <w:lang w:eastAsia="ko-KR"/>
        </w:rPr>
        <w:t xml:space="preserve">applications such as </w:t>
      </w:r>
      <w:r w:rsidRPr="00422191">
        <w:rPr>
          <w:rFonts w:eastAsia="Malgun Gothic" w:hint="eastAsia"/>
          <w:sz w:val="20"/>
          <w:lang w:eastAsia="ko-KR"/>
        </w:rPr>
        <w:t>video streaming.</w:t>
      </w:r>
      <w:r w:rsidRPr="00422191">
        <w:rPr>
          <w:rFonts w:hint="eastAsia"/>
          <w:sz w:val="20"/>
          <w:lang w:eastAsia="ko-KR"/>
        </w:rPr>
        <w:t xml:space="preserve"> </w:t>
      </w:r>
      <w:r w:rsidRPr="00422191">
        <w:rPr>
          <w:rFonts w:eastAsia="Malgun Gothic" w:hint="eastAsia"/>
          <w:sz w:val="20"/>
          <w:lang w:eastAsia="ko-KR"/>
        </w:rPr>
        <w:t>However, t</w:t>
      </w:r>
      <w:r w:rsidR="00A51E19" w:rsidRPr="00422191">
        <w:rPr>
          <w:rFonts w:eastAsia="Malgun Gothic" w:hint="eastAsia"/>
          <w:sz w:val="20"/>
          <w:lang w:eastAsia="ko-KR"/>
        </w:rPr>
        <w:t xml:space="preserve">he current HEVC </w:t>
      </w:r>
      <w:r w:rsidR="0069039D" w:rsidRPr="00422191">
        <w:rPr>
          <w:rFonts w:eastAsia="Batang"/>
          <w:sz w:val="20"/>
          <w:lang w:eastAsia="ko-KR"/>
        </w:rPr>
        <w:t>draft specification</w:t>
      </w:r>
      <w:r w:rsidR="0069039D" w:rsidRPr="00422191">
        <w:rPr>
          <w:rFonts w:eastAsia="Batang" w:hint="eastAsia"/>
          <w:sz w:val="20"/>
          <w:lang w:eastAsia="ko-KR"/>
        </w:rPr>
        <w:t xml:space="preserve"> </w:t>
      </w:r>
      <w:r w:rsidR="001E5E62" w:rsidRPr="00422191">
        <w:rPr>
          <w:rFonts w:eastAsia="Batang" w:hint="eastAsia"/>
          <w:sz w:val="20"/>
          <w:lang w:eastAsia="ko-KR"/>
        </w:rPr>
        <w:t>[</w:t>
      </w:r>
      <w:r w:rsidRPr="00422191">
        <w:rPr>
          <w:rFonts w:eastAsia="Batang" w:hint="eastAsia"/>
          <w:sz w:val="20"/>
          <w:lang w:eastAsia="ko-KR"/>
        </w:rPr>
        <w:t>1</w:t>
      </w:r>
      <w:r w:rsidR="001E5E62" w:rsidRPr="00422191">
        <w:rPr>
          <w:rFonts w:eastAsia="Batang" w:hint="eastAsia"/>
          <w:sz w:val="20"/>
          <w:lang w:eastAsia="ko-KR"/>
        </w:rPr>
        <w:t>]</w:t>
      </w:r>
      <w:r w:rsidR="00A51E19" w:rsidRPr="00422191">
        <w:rPr>
          <w:rFonts w:eastAsia="Batang" w:hint="eastAsia"/>
          <w:sz w:val="20"/>
          <w:lang w:eastAsia="ko-KR"/>
        </w:rPr>
        <w:t xml:space="preserve"> </w:t>
      </w:r>
      <w:r w:rsidR="00A51E19" w:rsidRPr="00422191">
        <w:rPr>
          <w:rFonts w:eastAsia="Malgun Gothic" w:hint="eastAsia"/>
          <w:sz w:val="20"/>
          <w:lang w:eastAsia="ko-KR"/>
        </w:rPr>
        <w:t xml:space="preserve">does not provide </w:t>
      </w:r>
      <w:r w:rsidR="00A51E19" w:rsidRPr="00422191">
        <w:rPr>
          <w:rFonts w:eastAsia="Batang" w:hint="eastAsia"/>
          <w:sz w:val="20"/>
          <w:lang w:eastAsia="ko-KR"/>
        </w:rPr>
        <w:t xml:space="preserve">sufficient </w:t>
      </w:r>
      <w:r w:rsidR="00A51E19" w:rsidRPr="00422191">
        <w:rPr>
          <w:rFonts w:eastAsia="Malgun Gothic" w:hint="eastAsia"/>
          <w:sz w:val="20"/>
          <w:lang w:eastAsia="ko-KR"/>
        </w:rPr>
        <w:t>information</w:t>
      </w:r>
      <w:r w:rsidR="00A51E19" w:rsidRPr="00422191">
        <w:rPr>
          <w:rFonts w:eastAsia="Batang" w:hint="eastAsia"/>
          <w:sz w:val="20"/>
          <w:lang w:eastAsia="ko-KR"/>
        </w:rPr>
        <w:t xml:space="preserve"> for prioritization</w:t>
      </w:r>
      <w:r w:rsidR="00A51E19" w:rsidRPr="00422191">
        <w:rPr>
          <w:rFonts w:eastAsia="Malgun Gothic" w:hint="eastAsia"/>
          <w:sz w:val="20"/>
          <w:lang w:eastAsia="ko-KR"/>
        </w:rPr>
        <w:t xml:space="preserve">. For example, priority ID </w:t>
      </w:r>
      <w:r w:rsidR="00A51E19" w:rsidRPr="00422191">
        <w:rPr>
          <w:rFonts w:eastAsia="Batang" w:hint="eastAsia"/>
          <w:sz w:val="20"/>
          <w:lang w:eastAsia="ko-KR"/>
        </w:rPr>
        <w:t xml:space="preserve">is </w:t>
      </w:r>
      <w:r w:rsidR="00A51E19" w:rsidRPr="00422191">
        <w:rPr>
          <w:rFonts w:eastAsia="Batang"/>
          <w:sz w:val="20"/>
          <w:lang w:eastAsia="ko-KR"/>
        </w:rPr>
        <w:t>not specified</w:t>
      </w:r>
      <w:r w:rsidR="00A51E19" w:rsidRPr="00422191">
        <w:rPr>
          <w:rFonts w:eastAsia="Batang" w:hint="eastAsia"/>
          <w:sz w:val="20"/>
          <w:lang w:eastAsia="ko-KR"/>
        </w:rPr>
        <w:t xml:space="preserve">. And although </w:t>
      </w:r>
      <w:r w:rsidR="00A51E19" w:rsidRPr="00422191">
        <w:rPr>
          <w:rFonts w:eastAsia="Malgun Gothic" w:hint="eastAsia"/>
          <w:sz w:val="20"/>
          <w:lang w:eastAsia="ko-KR"/>
        </w:rPr>
        <w:t xml:space="preserve">temporal ID </w:t>
      </w:r>
      <w:r w:rsidR="00A51E19" w:rsidRPr="00422191">
        <w:rPr>
          <w:rFonts w:hint="eastAsia"/>
          <w:sz w:val="20"/>
          <w:lang w:eastAsia="ko-KR"/>
        </w:rPr>
        <w:t>(</w:t>
      </w:r>
      <w:proofErr w:type="spellStart"/>
      <w:r w:rsidR="00A51E19" w:rsidRPr="00422191">
        <w:rPr>
          <w:i/>
          <w:sz w:val="20"/>
          <w:lang w:eastAsia="ko-KR"/>
        </w:rPr>
        <w:t>temp_id</w:t>
      </w:r>
      <w:proofErr w:type="spellEnd"/>
      <w:r w:rsidR="00A51E19" w:rsidRPr="00422191">
        <w:rPr>
          <w:rFonts w:hint="eastAsia"/>
          <w:sz w:val="20"/>
          <w:lang w:eastAsia="ko-KR"/>
        </w:rPr>
        <w:t xml:space="preserve">) in </w:t>
      </w:r>
      <w:r w:rsidR="00A51E19" w:rsidRPr="00422191">
        <w:rPr>
          <w:rFonts w:eastAsia="Batang" w:hint="eastAsia"/>
          <w:sz w:val="20"/>
          <w:lang w:eastAsia="ko-KR"/>
        </w:rPr>
        <w:t xml:space="preserve">the </w:t>
      </w:r>
      <w:r w:rsidR="00A51E19" w:rsidRPr="00422191">
        <w:rPr>
          <w:rFonts w:hint="eastAsia"/>
          <w:sz w:val="20"/>
          <w:lang w:eastAsia="ko-KR"/>
        </w:rPr>
        <w:t>NAL header</w:t>
      </w:r>
      <w:r w:rsidR="00A51E19" w:rsidRPr="00422191">
        <w:rPr>
          <w:rFonts w:eastAsia="Batang" w:hint="eastAsia"/>
          <w:sz w:val="20"/>
          <w:lang w:eastAsia="ko-KR"/>
        </w:rPr>
        <w:t xml:space="preserve"> is provided</w:t>
      </w:r>
      <w:r w:rsidR="00A51E19" w:rsidRPr="00422191">
        <w:rPr>
          <w:rFonts w:hint="eastAsia"/>
          <w:sz w:val="20"/>
          <w:lang w:eastAsia="ko-KR"/>
        </w:rPr>
        <w:t xml:space="preserve">, </w:t>
      </w:r>
      <w:r w:rsidR="0069039D" w:rsidRPr="00422191">
        <w:rPr>
          <w:sz w:val="20"/>
          <w:lang w:eastAsia="ko-KR"/>
        </w:rPr>
        <w:t>video packets</w:t>
      </w:r>
      <w:r w:rsidR="0069039D" w:rsidRPr="00422191">
        <w:rPr>
          <w:rFonts w:hint="eastAsia"/>
          <w:sz w:val="20"/>
          <w:lang w:eastAsia="ko-KR"/>
        </w:rPr>
        <w:t xml:space="preserve"> </w:t>
      </w:r>
      <w:r w:rsidR="00A51E19" w:rsidRPr="00422191">
        <w:rPr>
          <w:sz w:val="20"/>
          <w:lang w:eastAsia="ko-KR"/>
        </w:rPr>
        <w:t>with</w:t>
      </w:r>
      <w:r w:rsidR="00A51E19" w:rsidRPr="00422191">
        <w:rPr>
          <w:rFonts w:hint="eastAsia"/>
          <w:sz w:val="20"/>
          <w:lang w:eastAsia="ko-KR"/>
        </w:rPr>
        <w:t xml:space="preserve"> the same temporal ID could have different priorit</w:t>
      </w:r>
      <w:r w:rsidR="00A51E19" w:rsidRPr="00422191">
        <w:rPr>
          <w:rFonts w:eastAsia="Batang" w:hint="eastAsia"/>
          <w:sz w:val="20"/>
          <w:lang w:eastAsia="ko-KR"/>
        </w:rPr>
        <w:t>ies</w:t>
      </w:r>
      <w:r w:rsidR="00A51E19" w:rsidRPr="00422191">
        <w:rPr>
          <w:rFonts w:hint="eastAsia"/>
          <w:sz w:val="20"/>
          <w:lang w:eastAsia="ko-KR"/>
        </w:rPr>
        <w:t>.</w:t>
      </w:r>
    </w:p>
    <w:p w:rsidR="00A51E19" w:rsidRDefault="00A51E19" w:rsidP="00A51E19">
      <w:pPr>
        <w:pStyle w:val="Heading2"/>
        <w:rPr>
          <w:lang w:eastAsia="ko-KR"/>
        </w:rPr>
      </w:pPr>
      <w:r w:rsidRPr="00FD3078">
        <w:rPr>
          <w:lang w:eastAsia="ko-KR"/>
        </w:rPr>
        <w:t xml:space="preserve">Uniform </w:t>
      </w:r>
      <w:r w:rsidRPr="00FD3078">
        <w:rPr>
          <w:rFonts w:hint="eastAsia"/>
          <w:lang w:eastAsia="ko-KR"/>
        </w:rPr>
        <w:t>P</w:t>
      </w:r>
      <w:r w:rsidRPr="00FD3078">
        <w:rPr>
          <w:lang w:eastAsia="ko-KR"/>
        </w:rPr>
        <w:t>rioritization</w:t>
      </w:r>
    </w:p>
    <w:p w:rsidR="00FD77D6" w:rsidRPr="00B07BD1" w:rsidRDefault="00FD77D6" w:rsidP="00B07BD1">
      <w:pPr>
        <w:spacing w:after="240"/>
        <w:jc w:val="both"/>
        <w:rPr>
          <w:rFonts w:eastAsia="Malgun Gothic"/>
          <w:sz w:val="20"/>
          <w:lang w:eastAsia="ko-KR"/>
        </w:rPr>
      </w:pPr>
      <w:r w:rsidRPr="00C56CF0">
        <w:rPr>
          <w:rFonts w:eastAsia="Batang" w:hint="eastAsia"/>
          <w:sz w:val="20"/>
          <w:lang w:eastAsia="ko-KR"/>
        </w:rPr>
        <w:t xml:space="preserve">Fig. 1 denotes </w:t>
      </w:r>
      <w:r w:rsidRPr="00C56CF0">
        <w:rPr>
          <w:rFonts w:hint="eastAsia"/>
          <w:sz w:val="20"/>
          <w:lang w:eastAsia="ko-KR"/>
        </w:rPr>
        <w:t>the current uniform prioritization in hierarchical-B structure</w:t>
      </w:r>
      <w:r w:rsidR="009B3AA0">
        <w:rPr>
          <w:rFonts w:hint="eastAsia"/>
          <w:sz w:val="20"/>
          <w:lang w:eastAsia="ko-KR"/>
        </w:rPr>
        <w:t xml:space="preserve"> [2]</w:t>
      </w:r>
      <w:r w:rsidRPr="00C56CF0">
        <w:rPr>
          <w:rFonts w:eastAsia="Batang" w:hint="eastAsia"/>
          <w:sz w:val="20"/>
          <w:lang w:eastAsia="ko-KR"/>
        </w:rPr>
        <w:t xml:space="preserve"> with four dyadic stages in temporal domain. </w:t>
      </w:r>
      <w:r w:rsidR="0069039D">
        <w:rPr>
          <w:rFonts w:eastAsia="Batang"/>
          <w:sz w:val="20"/>
          <w:lang w:eastAsia="ko-KR"/>
        </w:rPr>
        <w:t>Although pictures</w:t>
      </w:r>
      <w:r w:rsidRPr="00C56CF0">
        <w:rPr>
          <w:rFonts w:eastAsia="Malgun Gothic" w:hint="eastAsia"/>
          <w:sz w:val="20"/>
          <w:lang w:eastAsia="ko-KR"/>
        </w:rPr>
        <w:t xml:space="preserve"> in lower temporal level</w:t>
      </w:r>
      <w:r w:rsidR="0069039D">
        <w:rPr>
          <w:rFonts w:eastAsia="Malgun Gothic"/>
          <w:sz w:val="20"/>
          <w:lang w:eastAsia="ko-KR"/>
        </w:rPr>
        <w:t>s</w:t>
      </w:r>
      <w:r w:rsidRPr="00C56CF0">
        <w:rPr>
          <w:rFonts w:eastAsia="Malgun Gothic" w:hint="eastAsia"/>
          <w:sz w:val="20"/>
          <w:lang w:eastAsia="ko-KR"/>
        </w:rPr>
        <w:t xml:space="preserve"> have </w:t>
      </w:r>
      <w:r w:rsidRPr="00C56CF0">
        <w:rPr>
          <w:rFonts w:eastAsia="Malgun Gothic"/>
          <w:sz w:val="20"/>
          <w:lang w:eastAsia="ko-KR"/>
        </w:rPr>
        <w:t>highe</w:t>
      </w:r>
      <w:r w:rsidRPr="00C56CF0">
        <w:rPr>
          <w:rFonts w:eastAsia="Malgun Gothic" w:hint="eastAsia"/>
          <w:sz w:val="20"/>
          <w:lang w:eastAsia="ko-KR"/>
        </w:rPr>
        <w:t>r priority</w:t>
      </w:r>
      <w:r w:rsidR="0069039D">
        <w:rPr>
          <w:rFonts w:eastAsia="Malgun Gothic"/>
          <w:sz w:val="20"/>
          <w:lang w:eastAsia="ko-KR"/>
        </w:rPr>
        <w:t>,</w:t>
      </w:r>
      <w:r w:rsidRPr="00C56CF0">
        <w:rPr>
          <w:rFonts w:eastAsia="Malgun Gothic" w:hint="eastAsia"/>
          <w:sz w:val="20"/>
          <w:lang w:eastAsia="ko-KR"/>
        </w:rPr>
        <w:t xml:space="preserve"> </w:t>
      </w:r>
      <w:r w:rsidR="0069039D">
        <w:rPr>
          <w:rFonts w:eastAsia="Malgun Gothic"/>
          <w:sz w:val="20"/>
          <w:lang w:eastAsia="ko-KR"/>
        </w:rPr>
        <w:t>in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 xml:space="preserve">the </w:t>
      </w:r>
      <w:r w:rsidRPr="00C56CF0">
        <w:rPr>
          <w:rFonts w:hint="eastAsia"/>
          <w:sz w:val="20"/>
          <w:lang w:eastAsia="ko-KR"/>
        </w:rPr>
        <w:t xml:space="preserve">current HEVC </w:t>
      </w:r>
      <w:r w:rsidR="0069039D">
        <w:rPr>
          <w:sz w:val="20"/>
          <w:lang w:eastAsia="ko-KR"/>
        </w:rPr>
        <w:t>working draft</w:t>
      </w:r>
      <w:r w:rsidRPr="00C56CF0">
        <w:rPr>
          <w:rFonts w:hint="eastAsia"/>
          <w:sz w:val="20"/>
          <w:lang w:eastAsia="ko-KR"/>
        </w:rPr>
        <w:t xml:space="preserve">, </w:t>
      </w:r>
      <w:r w:rsidRPr="00C56CF0">
        <w:rPr>
          <w:rFonts w:eastAsia="Batang" w:hint="eastAsia"/>
          <w:sz w:val="20"/>
          <w:lang w:eastAsia="ko-KR"/>
        </w:rPr>
        <w:t xml:space="preserve">however, </w:t>
      </w:r>
      <w:r w:rsidR="0069039D">
        <w:rPr>
          <w:sz w:val="20"/>
          <w:lang w:eastAsia="ko-KR"/>
        </w:rPr>
        <w:t>there are no additional methods to assign different priorities to pictures</w:t>
      </w:r>
      <w:r w:rsidR="0069039D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>at</w:t>
      </w:r>
      <w:r w:rsidRPr="00C56CF0">
        <w:rPr>
          <w:rFonts w:hint="eastAsia"/>
          <w:sz w:val="20"/>
          <w:lang w:eastAsia="ko-KR"/>
        </w:rPr>
        <w:t xml:space="preserve"> the same </w:t>
      </w:r>
      <w:r w:rsidRPr="00C56CF0">
        <w:rPr>
          <w:sz w:val="20"/>
          <w:lang w:eastAsia="ko-KR"/>
        </w:rPr>
        <w:t>temporal</w:t>
      </w:r>
      <w:r w:rsidRPr="00C56CF0">
        <w:rPr>
          <w:rFonts w:hint="eastAsia"/>
          <w:sz w:val="20"/>
          <w:lang w:eastAsia="ko-KR"/>
        </w:rPr>
        <w:t xml:space="preserve"> level.</w:t>
      </w:r>
    </w:p>
    <w:bookmarkStart w:id="1" w:name="OLE_LINK5"/>
    <w:bookmarkStart w:id="2" w:name="OLE_LINK6"/>
    <w:p w:rsidR="005501EB" w:rsidRDefault="00B07BD1" w:rsidP="005501EB">
      <w:pPr>
        <w:keepNext/>
        <w:spacing w:before="0"/>
        <w:jc w:val="center"/>
      </w:pPr>
      <w:r>
        <w:object w:dxaOrig="9044" w:dyaOrig="37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05pt;height:141.3pt" o:ole="">
            <v:imagedata r:id="rId13" o:title=""/>
          </v:shape>
          <o:OLEObject Type="Embed" ProgID="Visio.Drawing.11" ShapeID="_x0000_i1025" DrawAspect="Content" ObjectID="_1403362552" r:id="rId14"/>
        </w:object>
      </w:r>
      <w:bookmarkEnd w:id="1"/>
      <w:bookmarkEnd w:id="2"/>
    </w:p>
    <w:p w:rsidR="005501EB" w:rsidRDefault="005501EB" w:rsidP="005501EB">
      <w:pPr>
        <w:pStyle w:val="Caption"/>
        <w:spacing w:before="0"/>
        <w:rPr>
          <w:rFonts w:eastAsiaTheme="minorEastAsia"/>
          <w:lang w:eastAsia="ko-KR"/>
        </w:rPr>
      </w:pPr>
      <w:bookmarkStart w:id="3" w:name="_Ref327574692"/>
      <w:proofErr w:type="gramStart"/>
      <w:r>
        <w:t>Fig.</w:t>
      </w:r>
      <w:proofErr w:type="gramEnd"/>
      <w:r>
        <w:t xml:space="preserve"> </w:t>
      </w:r>
      <w:fldSimple w:instr=" SEQ Fig. \* ARABIC ">
        <w:r w:rsidR="000532E5">
          <w:rPr>
            <w:noProof/>
          </w:rPr>
          <w:t>1</w:t>
        </w:r>
      </w:fldSimple>
      <w:bookmarkEnd w:id="3"/>
      <w:r>
        <w:rPr>
          <w:rFonts w:hint="eastAsia"/>
          <w:lang w:eastAsia="ko-KR"/>
        </w:rPr>
        <w:t xml:space="preserve">. The current uniform prioritization in hierarchical-B structure with </w:t>
      </w:r>
      <w:r>
        <w:rPr>
          <w:lang w:eastAsia="ko-KR"/>
        </w:rPr>
        <w:t>four</w:t>
      </w:r>
      <w:r>
        <w:rPr>
          <w:rFonts w:hint="eastAsia"/>
          <w:lang w:eastAsia="ko-KR"/>
        </w:rPr>
        <w:t xml:space="preserve"> temporal levels.</w:t>
      </w:r>
    </w:p>
    <w:p w:rsidR="005501EB" w:rsidRPr="00C56CF0" w:rsidRDefault="005501EB" w:rsidP="00FD77D6">
      <w:pPr>
        <w:jc w:val="both"/>
        <w:rPr>
          <w:rFonts w:eastAsia="Malgun Gothic"/>
          <w:sz w:val="20"/>
          <w:lang w:eastAsia="ko-KR"/>
        </w:rPr>
      </w:pPr>
    </w:p>
    <w:p w:rsidR="00A51E19" w:rsidRPr="00C56CF0" w:rsidRDefault="0069039D" w:rsidP="00334AD5">
      <w:pPr>
        <w:spacing w:after="240"/>
        <w:jc w:val="both"/>
        <w:rPr>
          <w:sz w:val="20"/>
          <w:lang w:eastAsia="ko-KR"/>
        </w:rPr>
      </w:pPr>
      <w:r>
        <w:rPr>
          <w:sz w:val="20"/>
          <w:lang w:eastAsia="ko-KR"/>
        </w:rPr>
        <w:lastRenderedPageBreak/>
        <w:t xml:space="preserve">Fig. 1 shows the random access setting in the common test condition </w:t>
      </w:r>
      <w:r w:rsidR="00180F4E">
        <w:rPr>
          <w:sz w:val="20"/>
          <w:lang w:eastAsia="ko-KR"/>
        </w:rPr>
        <w:fldChar w:fldCharType="begin"/>
      </w:r>
      <w:r>
        <w:rPr>
          <w:sz w:val="20"/>
          <w:lang w:eastAsia="ko-KR"/>
        </w:rPr>
        <w:instrText xml:space="preserve"> REF _Ref327574628 \r \h </w:instrText>
      </w:r>
      <w:r w:rsidR="00180F4E">
        <w:rPr>
          <w:sz w:val="20"/>
          <w:lang w:eastAsia="ko-KR"/>
        </w:rPr>
      </w:r>
      <w:r w:rsidR="00180F4E">
        <w:rPr>
          <w:sz w:val="20"/>
          <w:lang w:eastAsia="ko-KR"/>
        </w:rPr>
        <w:fldChar w:fldCharType="separate"/>
      </w:r>
      <w:r w:rsidR="000532E5">
        <w:rPr>
          <w:sz w:val="20"/>
          <w:lang w:eastAsia="ko-KR"/>
        </w:rPr>
        <w:t>[4]</w:t>
      </w:r>
      <w:r w:rsidR="00180F4E">
        <w:rPr>
          <w:sz w:val="20"/>
          <w:lang w:eastAsia="ko-KR"/>
        </w:rPr>
        <w:fldChar w:fldCharType="end"/>
      </w:r>
      <w:r>
        <w:rPr>
          <w:sz w:val="20"/>
          <w:lang w:eastAsia="ko-KR"/>
        </w:rPr>
        <w:t xml:space="preserve">. </w:t>
      </w:r>
      <w:r w:rsidR="00FD77D6" w:rsidRPr="00C56CF0">
        <w:rPr>
          <w:rFonts w:hint="eastAsia"/>
          <w:sz w:val="20"/>
          <w:lang w:eastAsia="ko-KR"/>
        </w:rPr>
        <w:t xml:space="preserve">In Fig. 1, </w:t>
      </w:r>
      <w:r w:rsidR="00A51E19" w:rsidRPr="00C56CF0">
        <w:rPr>
          <w:rFonts w:hint="eastAsia"/>
          <w:sz w:val="20"/>
          <w:lang w:eastAsia="ko-KR"/>
        </w:rPr>
        <w:t xml:space="preserve">POC 2 and POC 6 have the same priority. However, uniform prioritization at the same temporal level </w:t>
      </w:r>
      <w:r w:rsidR="00A51E19" w:rsidRPr="00C56CF0">
        <w:rPr>
          <w:sz w:val="20"/>
          <w:lang w:eastAsia="ko-KR"/>
        </w:rPr>
        <w:t>presents a problem</w:t>
      </w:r>
      <w:r w:rsidR="00A51E19" w:rsidRPr="00C56CF0">
        <w:rPr>
          <w:rFonts w:hint="eastAsia"/>
          <w:sz w:val="20"/>
          <w:lang w:eastAsia="ko-KR"/>
        </w:rPr>
        <w:t xml:space="preserve"> because </w:t>
      </w:r>
      <w:r w:rsidR="00A51E19" w:rsidRPr="00C56CF0">
        <w:rPr>
          <w:sz w:val="20"/>
          <w:lang w:eastAsia="ko-KR"/>
        </w:rPr>
        <w:t xml:space="preserve">the importance of two POCs </w:t>
      </w:r>
      <w:r w:rsidR="00A51E19" w:rsidRPr="00C56CF0">
        <w:rPr>
          <w:rFonts w:hint="eastAsia"/>
          <w:sz w:val="20"/>
          <w:lang w:eastAsia="ko-KR"/>
        </w:rPr>
        <w:t>could</w:t>
      </w:r>
      <w:r w:rsidR="00A51E19" w:rsidRPr="00C56CF0">
        <w:rPr>
          <w:sz w:val="20"/>
          <w:lang w:eastAsia="ko-KR"/>
        </w:rPr>
        <w:t xml:space="preserve"> be different according to </w:t>
      </w:r>
      <w:r w:rsidR="00A51E19" w:rsidRPr="00C56CF0">
        <w:rPr>
          <w:rFonts w:eastAsia="Batang" w:hint="eastAsia"/>
          <w:sz w:val="20"/>
          <w:lang w:eastAsia="ko-KR"/>
        </w:rPr>
        <w:t xml:space="preserve">both </w:t>
      </w:r>
      <w:r w:rsidR="00A51E19" w:rsidRPr="00C56CF0">
        <w:rPr>
          <w:rFonts w:hint="eastAsia"/>
          <w:sz w:val="20"/>
          <w:lang w:eastAsia="ko-KR"/>
        </w:rPr>
        <w:t xml:space="preserve">the </w:t>
      </w:r>
      <w:r w:rsidR="00A51E19" w:rsidRPr="00C56CF0">
        <w:rPr>
          <w:sz w:val="20"/>
          <w:lang w:eastAsia="ko-KR"/>
        </w:rPr>
        <w:t>RPS (</w:t>
      </w:r>
      <w:r w:rsidR="00A51E19" w:rsidRPr="00C56CF0">
        <w:rPr>
          <w:rFonts w:hint="eastAsia"/>
          <w:sz w:val="20"/>
          <w:lang w:eastAsia="ko-KR"/>
        </w:rPr>
        <w:t>R</w:t>
      </w:r>
      <w:r w:rsidR="00A51E19" w:rsidRPr="00C56CF0">
        <w:rPr>
          <w:sz w:val="20"/>
          <w:lang w:eastAsia="ko-KR"/>
        </w:rPr>
        <w:t xml:space="preserve">eference </w:t>
      </w:r>
      <w:r w:rsidR="00A51E19" w:rsidRPr="00C56CF0">
        <w:rPr>
          <w:rFonts w:hint="eastAsia"/>
          <w:sz w:val="20"/>
          <w:lang w:eastAsia="ko-KR"/>
        </w:rPr>
        <w:t>P</w:t>
      </w:r>
      <w:r w:rsidR="00A51E19" w:rsidRPr="00C56CF0">
        <w:rPr>
          <w:sz w:val="20"/>
          <w:lang w:eastAsia="ko-KR"/>
        </w:rPr>
        <w:t xml:space="preserve">icture </w:t>
      </w:r>
      <w:r w:rsidR="00A51E19" w:rsidRPr="00C56CF0">
        <w:rPr>
          <w:rFonts w:hint="eastAsia"/>
          <w:sz w:val="20"/>
          <w:lang w:eastAsia="ko-KR"/>
        </w:rPr>
        <w:t>S</w:t>
      </w:r>
      <w:r w:rsidR="00A51E19" w:rsidRPr="00C56CF0">
        <w:rPr>
          <w:sz w:val="20"/>
          <w:lang w:eastAsia="ko-KR"/>
        </w:rPr>
        <w:t xml:space="preserve">et) and the size of </w:t>
      </w:r>
      <w:r w:rsidR="00A51E19" w:rsidRPr="00C56CF0">
        <w:rPr>
          <w:rFonts w:hint="eastAsia"/>
          <w:sz w:val="20"/>
          <w:lang w:eastAsia="ko-KR"/>
        </w:rPr>
        <w:t xml:space="preserve">the </w:t>
      </w:r>
      <w:r w:rsidR="00A51E19" w:rsidRPr="00C56CF0">
        <w:rPr>
          <w:sz w:val="20"/>
          <w:lang w:eastAsia="ko-KR"/>
        </w:rPr>
        <w:t>reference picture list.</w:t>
      </w:r>
      <w:r w:rsidR="00A51E19" w:rsidRPr="00C56CF0">
        <w:rPr>
          <w:rFonts w:hint="eastAsia"/>
          <w:sz w:val="20"/>
          <w:lang w:eastAsia="ko-KR"/>
        </w:rPr>
        <w:t xml:space="preserve"> The following sections explain why </w:t>
      </w:r>
      <w:r>
        <w:rPr>
          <w:sz w:val="20"/>
          <w:lang w:eastAsia="ko-KR"/>
        </w:rPr>
        <w:t>these two pictures</w:t>
      </w:r>
      <w:r w:rsidR="00A51E19" w:rsidRPr="00C56CF0">
        <w:rPr>
          <w:rFonts w:hint="eastAsia"/>
          <w:sz w:val="20"/>
          <w:lang w:eastAsia="ko-KR"/>
        </w:rPr>
        <w:t xml:space="preserve"> have different </w:t>
      </w:r>
      <w:r w:rsidR="00A51E19" w:rsidRPr="00C56CF0">
        <w:rPr>
          <w:sz w:val="20"/>
          <w:lang w:eastAsia="ko-KR"/>
        </w:rPr>
        <w:t>importance</w:t>
      </w:r>
      <w:r w:rsidR="00A51E19" w:rsidRPr="00C56CF0">
        <w:rPr>
          <w:rFonts w:hint="eastAsia"/>
          <w:sz w:val="20"/>
          <w:lang w:eastAsia="ko-KR"/>
        </w:rPr>
        <w:t>.</w:t>
      </w:r>
    </w:p>
    <w:p w:rsidR="00DC544E" w:rsidRDefault="00DC544E" w:rsidP="00DC544E">
      <w:pPr>
        <w:pStyle w:val="Heading2"/>
        <w:keepLines/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ind w:left="576" w:hanging="576"/>
        <w:textAlignment w:val="auto"/>
        <w:rPr>
          <w:lang w:eastAsia="ko-KR"/>
        </w:rPr>
      </w:pPr>
      <w:r>
        <w:rPr>
          <w:rFonts w:hint="eastAsia"/>
          <w:lang w:eastAsia="ko-KR"/>
        </w:rPr>
        <w:t xml:space="preserve">The Features of </w:t>
      </w:r>
      <w:r w:rsidR="009768ED">
        <w:rPr>
          <w:rFonts w:hint="eastAsia"/>
          <w:lang w:eastAsia="ko-KR"/>
        </w:rPr>
        <w:t>Picture</w:t>
      </w:r>
      <w:r>
        <w:rPr>
          <w:rFonts w:hint="eastAsia"/>
          <w:lang w:eastAsia="ko-KR"/>
        </w:rPr>
        <w:t xml:space="preserve"> Referencing</w:t>
      </w:r>
    </w:p>
    <w:p w:rsidR="00DC544E" w:rsidRPr="00C56CF0" w:rsidRDefault="00DC544E" w:rsidP="00DC544E">
      <w:pPr>
        <w:jc w:val="both"/>
        <w:rPr>
          <w:sz w:val="20"/>
          <w:lang w:eastAsia="ko-KR"/>
        </w:rPr>
      </w:pPr>
      <w:r w:rsidRPr="00C56CF0">
        <w:rPr>
          <w:rFonts w:hint="eastAsia"/>
          <w:sz w:val="20"/>
          <w:lang w:eastAsia="ko-KR"/>
        </w:rPr>
        <w:t xml:space="preserve">To compare the importance of two POCs located </w:t>
      </w:r>
      <w:r w:rsidRPr="00C56CF0">
        <w:rPr>
          <w:sz w:val="20"/>
          <w:lang w:eastAsia="ko-KR"/>
        </w:rPr>
        <w:t>in</w:t>
      </w:r>
      <w:r w:rsidRPr="00C56CF0">
        <w:rPr>
          <w:rFonts w:hint="eastAsia"/>
          <w:sz w:val="20"/>
          <w:lang w:eastAsia="ko-KR"/>
        </w:rPr>
        <w:t xml:space="preserve"> the same temporal level, we define </w:t>
      </w:r>
      <w:r w:rsidRPr="00C56CF0">
        <w:rPr>
          <w:rFonts w:hint="eastAsia"/>
          <w:i/>
          <w:sz w:val="20"/>
          <w:lang w:eastAsia="ko-KR"/>
        </w:rPr>
        <w:t>Position A</w:t>
      </w:r>
      <w:r w:rsidRPr="00C56CF0">
        <w:rPr>
          <w:rFonts w:hint="eastAsia"/>
          <w:sz w:val="20"/>
          <w:lang w:eastAsia="ko-KR"/>
        </w:rPr>
        <w:t xml:space="preserve"> as the </w:t>
      </w:r>
      <w:r w:rsidR="00F32EF8">
        <w:rPr>
          <w:sz w:val="20"/>
          <w:lang w:eastAsia="ko-KR"/>
        </w:rPr>
        <w:t xml:space="preserve">pictures with </w:t>
      </w:r>
      <w:r w:rsidRPr="00C56CF0">
        <w:rPr>
          <w:rFonts w:hint="eastAsia"/>
          <w:sz w:val="20"/>
          <w:lang w:eastAsia="ko-KR"/>
        </w:rPr>
        <w:t xml:space="preserve">POC </w:t>
      </w:r>
      <w:r w:rsidR="00F32EF8">
        <w:rPr>
          <w:sz w:val="20"/>
          <w:lang w:eastAsia="ko-KR"/>
        </w:rPr>
        <w:t xml:space="preserve">equal to </w:t>
      </w:r>
      <w:r w:rsidRPr="00C56CF0">
        <w:rPr>
          <w:rFonts w:hint="eastAsia"/>
          <w:sz w:val="20"/>
          <w:lang w:eastAsia="ko-KR"/>
        </w:rPr>
        <w:t xml:space="preserve">2 + </w:t>
      </w:r>
      <w:r w:rsidRPr="00C56CF0">
        <w:rPr>
          <w:rFonts w:hint="eastAsia"/>
          <w:i/>
          <w:sz w:val="20"/>
          <w:lang w:eastAsia="ko-KR"/>
        </w:rPr>
        <w:t>N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>×</w:t>
      </w:r>
      <w:r w:rsidRPr="00C56CF0">
        <w:rPr>
          <w:rFonts w:hint="eastAsia"/>
          <w:sz w:val="20"/>
          <w:lang w:eastAsia="ko-KR"/>
        </w:rPr>
        <w:t xml:space="preserve"> GOP (Group of Picture), and </w:t>
      </w:r>
      <w:r w:rsidRPr="00C56CF0">
        <w:rPr>
          <w:rFonts w:hint="eastAsia"/>
          <w:i/>
          <w:sz w:val="20"/>
          <w:lang w:eastAsia="ko-KR"/>
        </w:rPr>
        <w:t>Position B</w:t>
      </w:r>
      <w:r w:rsidRPr="00C56CF0">
        <w:rPr>
          <w:rFonts w:hint="eastAsia"/>
          <w:sz w:val="20"/>
          <w:lang w:eastAsia="ko-KR"/>
        </w:rPr>
        <w:t xml:space="preserve"> as the</w:t>
      </w:r>
      <w:r w:rsidR="00F32EF8">
        <w:rPr>
          <w:sz w:val="20"/>
          <w:lang w:eastAsia="ko-KR"/>
        </w:rPr>
        <w:t xml:space="preserve"> pictures with </w:t>
      </w:r>
      <w:r w:rsidRPr="00C56CF0">
        <w:rPr>
          <w:rFonts w:hint="eastAsia"/>
          <w:sz w:val="20"/>
          <w:lang w:eastAsia="ko-KR"/>
        </w:rPr>
        <w:t>POC</w:t>
      </w:r>
      <w:r w:rsidR="00F32EF8">
        <w:rPr>
          <w:sz w:val="20"/>
          <w:lang w:eastAsia="ko-KR"/>
        </w:rPr>
        <w:t xml:space="preserve"> equal to</w:t>
      </w:r>
      <w:r w:rsidRPr="00C56CF0">
        <w:rPr>
          <w:rFonts w:hint="eastAsia"/>
          <w:sz w:val="20"/>
          <w:lang w:eastAsia="ko-KR"/>
        </w:rPr>
        <w:t xml:space="preserve"> 6 + </w:t>
      </w:r>
      <w:r w:rsidRPr="00C56CF0">
        <w:rPr>
          <w:rFonts w:hint="eastAsia"/>
          <w:i/>
          <w:sz w:val="20"/>
          <w:lang w:eastAsia="ko-KR"/>
        </w:rPr>
        <w:t>N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>×</w:t>
      </w:r>
      <w:r w:rsidRPr="00C56CF0">
        <w:rPr>
          <w:rFonts w:hint="eastAsia"/>
          <w:sz w:val="20"/>
          <w:lang w:eastAsia="ko-KR"/>
        </w:rPr>
        <w:t xml:space="preserve"> GOP, where GOP is 8 and </w:t>
      </w:r>
      <w:r w:rsidRPr="00C56CF0">
        <w:rPr>
          <w:rFonts w:hint="eastAsia"/>
          <w:i/>
          <w:sz w:val="20"/>
          <w:lang w:eastAsia="ko-KR"/>
        </w:rPr>
        <w:t>N</w:t>
      </w:r>
      <w:r w:rsidRPr="00C56CF0">
        <w:rPr>
          <w:rFonts w:hint="eastAsia"/>
          <w:sz w:val="20"/>
          <w:lang w:eastAsia="ko-KR"/>
        </w:rPr>
        <w:t xml:space="preserve"> represents the number of GOP(s). Then, POC 2, 10, 18, and 26 belong to </w:t>
      </w:r>
      <w:r w:rsidRPr="00C56CF0">
        <w:rPr>
          <w:rFonts w:hint="eastAsia"/>
          <w:i/>
          <w:sz w:val="20"/>
          <w:lang w:eastAsia="ko-KR"/>
        </w:rPr>
        <w:t>Position A</w:t>
      </w:r>
      <w:r w:rsidRPr="00C56CF0">
        <w:rPr>
          <w:rFonts w:hint="eastAsia"/>
          <w:sz w:val="20"/>
          <w:lang w:eastAsia="ko-KR"/>
        </w:rPr>
        <w:t xml:space="preserve">, and POC 6, 14, 22, and 30 belong to </w:t>
      </w:r>
      <w:r w:rsidRPr="00C56CF0">
        <w:rPr>
          <w:rFonts w:hint="eastAsia"/>
          <w:i/>
          <w:sz w:val="20"/>
          <w:lang w:eastAsia="ko-KR"/>
        </w:rPr>
        <w:t>Position B</w:t>
      </w:r>
      <w:r w:rsidRPr="00C56CF0">
        <w:rPr>
          <w:rFonts w:hint="eastAsia"/>
          <w:sz w:val="20"/>
          <w:lang w:eastAsia="ko-KR"/>
        </w:rPr>
        <w:t xml:space="preserve">. </w:t>
      </w:r>
    </w:p>
    <w:p w:rsidR="00DC544E" w:rsidRPr="00C56CF0" w:rsidRDefault="00DC544E" w:rsidP="00DC544E">
      <w:pPr>
        <w:jc w:val="both"/>
        <w:rPr>
          <w:sz w:val="20"/>
          <w:lang w:eastAsia="ko-KR"/>
        </w:rPr>
      </w:pPr>
      <w:r w:rsidRPr="00C56CF0">
        <w:rPr>
          <w:sz w:val="20"/>
          <w:lang w:eastAsia="ko-KR"/>
        </w:rPr>
        <w:t xml:space="preserve">In the </w:t>
      </w:r>
      <w:bookmarkStart w:id="4" w:name="OLE_LINK3"/>
      <w:bookmarkStart w:id="5" w:name="OLE_LINK4"/>
      <w:r w:rsidRPr="00C56CF0">
        <w:rPr>
          <w:sz w:val="20"/>
          <w:lang w:eastAsia="ko-KR"/>
        </w:rPr>
        <w:t>RA</w:t>
      </w:r>
      <w:bookmarkEnd w:id="4"/>
      <w:bookmarkEnd w:id="5"/>
      <w:r w:rsidRPr="00C56CF0">
        <w:rPr>
          <w:rFonts w:hint="eastAsia"/>
          <w:sz w:val="20"/>
          <w:lang w:eastAsia="ko-KR"/>
        </w:rPr>
        <w:t xml:space="preserve"> setting</w:t>
      </w:r>
      <w:r w:rsidRPr="00C56CF0">
        <w:rPr>
          <w:sz w:val="20"/>
          <w:lang w:eastAsia="ko-KR"/>
        </w:rPr>
        <w:t xml:space="preserve">, </w:t>
      </w:r>
      <w:bookmarkStart w:id="6" w:name="OLE_LINK9"/>
      <w:bookmarkStart w:id="7" w:name="OLE_LINK10"/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>osition A</w:t>
      </w:r>
      <w:bookmarkEnd w:id="6"/>
      <w:bookmarkEnd w:id="7"/>
      <w:r w:rsidRPr="00C56CF0">
        <w:rPr>
          <w:sz w:val="20"/>
          <w:lang w:eastAsia="ko-KR"/>
        </w:rPr>
        <w:t xml:space="preserve"> and </w:t>
      </w:r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 xml:space="preserve">osition </w:t>
      </w:r>
      <w:r w:rsidRPr="00C56CF0">
        <w:rPr>
          <w:rFonts w:hint="eastAsia"/>
          <w:i/>
          <w:sz w:val="20"/>
          <w:lang w:eastAsia="ko-KR"/>
        </w:rPr>
        <w:t>B</w:t>
      </w:r>
      <w:r w:rsidRPr="00C56CF0">
        <w:rPr>
          <w:sz w:val="20"/>
          <w:lang w:eastAsia="ko-KR"/>
        </w:rPr>
        <w:t xml:space="preserve"> appear in the reference picture list</w:t>
      </w:r>
      <w:r w:rsidRPr="00C56CF0">
        <w:rPr>
          <w:rFonts w:eastAsia="Batang" w:hint="eastAsia"/>
          <w:sz w:val="20"/>
          <w:lang w:eastAsia="ko-KR"/>
        </w:rPr>
        <w:t>s (L0 and L1)</w:t>
      </w:r>
      <w:r w:rsidRPr="00C56CF0">
        <w:rPr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>with</w:t>
      </w:r>
      <w:r w:rsidR="00F32EF8" w:rsidRPr="00C56CF0">
        <w:rPr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 xml:space="preserve">different </w:t>
      </w:r>
      <w:r w:rsidR="00F32EF8">
        <w:rPr>
          <w:sz w:val="20"/>
          <w:lang w:eastAsia="ko-KR"/>
        </w:rPr>
        <w:t xml:space="preserve">frequencies </w:t>
      </w:r>
      <w:r w:rsidRPr="00C56CF0">
        <w:rPr>
          <w:sz w:val="20"/>
          <w:lang w:eastAsia="ko-KR"/>
        </w:rPr>
        <w:t xml:space="preserve">during </w:t>
      </w:r>
      <w:r w:rsidRPr="00C56CF0">
        <w:rPr>
          <w:rFonts w:hint="eastAsia"/>
          <w:sz w:val="20"/>
          <w:lang w:eastAsia="ko-KR"/>
        </w:rPr>
        <w:t>each</w:t>
      </w:r>
      <w:r w:rsidRPr="00C56CF0">
        <w:rPr>
          <w:sz w:val="20"/>
          <w:lang w:eastAsia="ko-KR"/>
        </w:rPr>
        <w:t xml:space="preserve"> intra period.</w:t>
      </w:r>
      <w:r w:rsidRPr="00C56CF0">
        <w:rPr>
          <w:rFonts w:hint="eastAsia"/>
          <w:sz w:val="20"/>
          <w:lang w:eastAsia="ko-KR"/>
        </w:rPr>
        <w:t xml:space="preserve"> </w:t>
      </w:r>
      <w:fldSimple w:instr=" REF _Ref327574871 \h  \* MERGEFORMAT ">
        <w:r w:rsidR="000532E5" w:rsidRPr="000532E5">
          <w:rPr>
            <w:sz w:val="20"/>
          </w:rPr>
          <w:t xml:space="preserve">Table </w:t>
        </w:r>
        <w:r w:rsidR="000532E5" w:rsidRPr="000532E5">
          <w:rPr>
            <w:noProof/>
            <w:sz w:val="20"/>
          </w:rPr>
          <w:t>1</w:t>
        </w:r>
      </w:fldSimple>
      <w:r w:rsidRPr="00C56CF0">
        <w:rPr>
          <w:rFonts w:hint="eastAsia"/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>shows</w:t>
      </w:r>
      <w:r w:rsidRPr="00C56CF0">
        <w:rPr>
          <w:rFonts w:hint="eastAsia"/>
          <w:sz w:val="20"/>
          <w:lang w:eastAsia="ko-KR"/>
        </w:rPr>
        <w:t xml:space="preserve"> the reference picture list</w:t>
      </w:r>
      <w:r w:rsidRPr="00C56CF0">
        <w:rPr>
          <w:rFonts w:eastAsia="Batang" w:hint="eastAsia"/>
          <w:sz w:val="20"/>
          <w:lang w:eastAsia="ko-KR"/>
        </w:rPr>
        <w:t>s</w:t>
      </w:r>
      <w:r w:rsidRPr="00C56CF0">
        <w:rPr>
          <w:rFonts w:hint="eastAsia"/>
          <w:sz w:val="20"/>
          <w:lang w:eastAsia="ko-KR"/>
        </w:rPr>
        <w:t xml:space="preserve"> for each POC and the total number of times </w:t>
      </w:r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>osition A</w:t>
      </w:r>
      <w:r w:rsidRPr="00C56CF0">
        <w:rPr>
          <w:rFonts w:hint="eastAsia"/>
          <w:sz w:val="20"/>
          <w:lang w:eastAsia="ko-KR"/>
        </w:rPr>
        <w:t xml:space="preserve"> and </w:t>
      </w:r>
      <w:r w:rsidRPr="00C56CF0">
        <w:rPr>
          <w:rFonts w:hint="eastAsia"/>
          <w:i/>
          <w:sz w:val="20"/>
          <w:lang w:eastAsia="ko-KR"/>
        </w:rPr>
        <w:t>P</w:t>
      </w:r>
      <w:r w:rsidRPr="00C56CF0">
        <w:rPr>
          <w:i/>
          <w:sz w:val="20"/>
          <w:lang w:eastAsia="ko-KR"/>
        </w:rPr>
        <w:t xml:space="preserve">osition </w:t>
      </w:r>
      <w:r w:rsidRPr="00C56CF0">
        <w:rPr>
          <w:rFonts w:hint="eastAsia"/>
          <w:i/>
          <w:sz w:val="20"/>
          <w:lang w:eastAsia="ko-KR"/>
        </w:rPr>
        <w:t>B</w:t>
      </w:r>
      <w:r w:rsidRPr="00C56CF0">
        <w:rPr>
          <w:rFonts w:hint="eastAsia"/>
          <w:sz w:val="20"/>
          <w:lang w:eastAsia="ko-KR"/>
        </w:rPr>
        <w:t xml:space="preserve"> were referenced</w:t>
      </w:r>
      <w:r w:rsidR="00F32EF8">
        <w:rPr>
          <w:sz w:val="20"/>
          <w:lang w:eastAsia="ko-KR"/>
        </w:rPr>
        <w:t>, using intra period equal to 32 as an example</w:t>
      </w:r>
      <w:r w:rsidRPr="00C56CF0">
        <w:rPr>
          <w:rFonts w:hint="eastAsia"/>
          <w:sz w:val="20"/>
          <w:lang w:eastAsia="ko-KR"/>
        </w:rPr>
        <w:t>.</w:t>
      </w:r>
      <w:r w:rsidRPr="00C56CF0">
        <w:rPr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In the table, POCs in </w:t>
      </w:r>
      <w:r w:rsidRPr="00C56CF0">
        <w:rPr>
          <w:i/>
          <w:sz w:val="20"/>
          <w:lang w:eastAsia="ko-KR"/>
        </w:rPr>
        <w:t>Position A</w:t>
      </w:r>
      <w:r w:rsidRPr="00C56CF0">
        <w:rPr>
          <w:rFonts w:hint="eastAsia"/>
          <w:i/>
          <w:sz w:val="20"/>
          <w:lang w:eastAsia="ko-KR"/>
        </w:rPr>
        <w:t xml:space="preserve"> (blue)</w:t>
      </w:r>
      <w:r w:rsidRPr="00C56CF0">
        <w:rPr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were </w:t>
      </w:r>
      <w:r w:rsidRPr="00C56CF0">
        <w:rPr>
          <w:sz w:val="20"/>
          <w:lang w:eastAsia="ko-KR"/>
        </w:rPr>
        <w:t xml:space="preserve">referenced </w:t>
      </w:r>
      <w:r w:rsidRPr="00C56CF0">
        <w:rPr>
          <w:rFonts w:hint="eastAsia"/>
          <w:sz w:val="20"/>
          <w:lang w:eastAsia="ko-KR"/>
        </w:rPr>
        <w:t>1</w:t>
      </w:r>
      <w:r w:rsidRPr="00C56CF0">
        <w:rPr>
          <w:sz w:val="20"/>
          <w:lang w:eastAsia="ko-KR"/>
        </w:rPr>
        <w:t>2 times</w:t>
      </w:r>
      <w:r w:rsidRPr="00C56CF0">
        <w:rPr>
          <w:rFonts w:hint="eastAsia"/>
          <w:sz w:val="20"/>
          <w:lang w:eastAsia="ko-KR"/>
        </w:rPr>
        <w:t xml:space="preserve"> and POCs in </w:t>
      </w:r>
      <w:r w:rsidRPr="00C56CF0">
        <w:rPr>
          <w:i/>
          <w:sz w:val="20"/>
          <w:lang w:eastAsia="ko-KR"/>
        </w:rPr>
        <w:t xml:space="preserve">Position </w:t>
      </w:r>
      <w:r w:rsidRPr="00C56CF0">
        <w:rPr>
          <w:rFonts w:hint="eastAsia"/>
          <w:i/>
          <w:sz w:val="20"/>
          <w:lang w:eastAsia="ko-KR"/>
        </w:rPr>
        <w:t xml:space="preserve">B (red) </w:t>
      </w:r>
      <w:r w:rsidRPr="00C56CF0">
        <w:rPr>
          <w:sz w:val="20"/>
          <w:lang w:eastAsia="ko-KR"/>
        </w:rPr>
        <w:t>16 times</w:t>
      </w:r>
      <w:r w:rsidRPr="00C56CF0">
        <w:rPr>
          <w:rFonts w:hint="eastAsia"/>
          <w:sz w:val="20"/>
          <w:lang w:eastAsia="ko-KR"/>
        </w:rPr>
        <w:t xml:space="preserve"> during the intra period (= 32 POCs). Thus, </w:t>
      </w:r>
      <w:r w:rsidRPr="00C56CF0">
        <w:rPr>
          <w:sz w:val="20"/>
          <w:lang w:eastAsia="ko-KR"/>
        </w:rPr>
        <w:t xml:space="preserve">compared to </w:t>
      </w:r>
      <w:r w:rsidRPr="00C56CF0">
        <w:rPr>
          <w:i/>
          <w:sz w:val="20"/>
          <w:lang w:eastAsia="ko-KR"/>
        </w:rPr>
        <w:t>Position A,</w:t>
      </w:r>
      <w:r w:rsidRPr="00C56CF0">
        <w:rPr>
          <w:sz w:val="20"/>
          <w:lang w:eastAsia="ko-KR"/>
        </w:rPr>
        <w:t xml:space="preserve"> </w:t>
      </w:r>
      <w:r w:rsidRPr="00C56CF0">
        <w:rPr>
          <w:i/>
          <w:sz w:val="20"/>
          <w:lang w:eastAsia="ko-KR"/>
        </w:rPr>
        <w:t xml:space="preserve">Position </w:t>
      </w:r>
      <w:r w:rsidRPr="00C56CF0">
        <w:rPr>
          <w:rFonts w:hint="eastAsia"/>
          <w:i/>
          <w:sz w:val="20"/>
          <w:lang w:eastAsia="ko-KR"/>
        </w:rPr>
        <w:t>B</w:t>
      </w:r>
      <w:r w:rsidRPr="00C56CF0">
        <w:rPr>
          <w:rFonts w:hint="eastAsia"/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 xml:space="preserve">is </w:t>
      </w:r>
      <w:r w:rsidRPr="00C56CF0">
        <w:rPr>
          <w:rFonts w:hint="eastAsia"/>
          <w:sz w:val="20"/>
          <w:lang w:eastAsia="ko-KR"/>
        </w:rPr>
        <w:t>referenced</w:t>
      </w:r>
      <w:r w:rsidR="00F32EF8">
        <w:rPr>
          <w:sz w:val="20"/>
          <w:lang w:eastAsia="ko-KR"/>
        </w:rPr>
        <w:t xml:space="preserve"> more</w:t>
      </w:r>
      <w:r w:rsidRPr="00C56CF0">
        <w:rPr>
          <w:rFonts w:hint="eastAsia"/>
          <w:sz w:val="20"/>
          <w:lang w:eastAsia="ko-KR"/>
        </w:rPr>
        <w:t xml:space="preserve">, indicating the </w:t>
      </w:r>
      <w:r w:rsidR="00F32EF8">
        <w:rPr>
          <w:sz w:val="20"/>
          <w:lang w:eastAsia="ko-KR"/>
        </w:rPr>
        <w:t>pictures</w:t>
      </w:r>
      <w:r w:rsidR="00F32EF8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in </w:t>
      </w:r>
      <w:r w:rsidRPr="00C56CF0">
        <w:rPr>
          <w:i/>
          <w:sz w:val="20"/>
          <w:lang w:eastAsia="ko-KR"/>
        </w:rPr>
        <w:t xml:space="preserve">Position </w:t>
      </w:r>
      <w:r w:rsidRPr="00C56CF0">
        <w:rPr>
          <w:rFonts w:hint="eastAsia"/>
          <w:i/>
          <w:sz w:val="20"/>
          <w:lang w:eastAsia="ko-KR"/>
        </w:rPr>
        <w:t xml:space="preserve">B </w:t>
      </w:r>
      <w:r w:rsidRPr="00C56CF0">
        <w:rPr>
          <w:rFonts w:hint="eastAsia"/>
          <w:sz w:val="20"/>
          <w:lang w:eastAsia="ko-KR"/>
        </w:rPr>
        <w:t xml:space="preserve">are </w:t>
      </w:r>
      <w:r w:rsidRPr="00C56CF0">
        <w:rPr>
          <w:sz w:val="20"/>
          <w:lang w:eastAsia="ko-KR"/>
        </w:rPr>
        <w:t>more likely to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 xml:space="preserve">cause </w:t>
      </w:r>
      <w:r w:rsidRPr="00C56CF0">
        <w:rPr>
          <w:rFonts w:hint="eastAsia"/>
          <w:sz w:val="20"/>
          <w:lang w:eastAsia="ko-KR"/>
        </w:rPr>
        <w:t>severe error propagation if they are dropped during transmission.</w:t>
      </w:r>
    </w:p>
    <w:p w:rsidR="00DC544E" w:rsidRPr="001B58D8" w:rsidRDefault="00DC544E" w:rsidP="00256279">
      <w:pPr>
        <w:spacing w:before="0"/>
        <w:jc w:val="both"/>
        <w:rPr>
          <w:lang w:eastAsia="ko-KR"/>
        </w:rPr>
      </w:pPr>
    </w:p>
    <w:p w:rsidR="00DC544E" w:rsidRDefault="00DC544E" w:rsidP="00256279">
      <w:pPr>
        <w:pStyle w:val="Caption"/>
        <w:spacing w:before="0" w:after="0"/>
        <w:rPr>
          <w:lang w:eastAsia="ko-KR"/>
        </w:rPr>
      </w:pPr>
      <w:bookmarkStart w:id="8" w:name="_Ref327574871"/>
      <w:r>
        <w:t xml:space="preserve">Table </w:t>
      </w:r>
      <w:r w:rsidR="00180F4E">
        <w:fldChar w:fldCharType="begin"/>
      </w:r>
      <w:r w:rsidR="007B75EC">
        <w:instrText xml:space="preserve"> SEQ Table \* ARABIC </w:instrText>
      </w:r>
      <w:r w:rsidR="00180F4E">
        <w:fldChar w:fldCharType="separate"/>
      </w:r>
      <w:r w:rsidR="000532E5">
        <w:rPr>
          <w:noProof/>
        </w:rPr>
        <w:t>1</w:t>
      </w:r>
      <w:r w:rsidR="00180F4E">
        <w:fldChar w:fldCharType="end"/>
      </w:r>
      <w:bookmarkEnd w:id="8"/>
      <w:r>
        <w:rPr>
          <w:rFonts w:hint="eastAsia"/>
          <w:lang w:eastAsia="ko-KR"/>
        </w:rPr>
        <w:t xml:space="preserve">. </w:t>
      </w:r>
      <w:r w:rsidRPr="001B58D8">
        <w:rPr>
          <w:rFonts w:eastAsiaTheme="minorEastAsia"/>
          <w:lang w:eastAsia="ko-KR"/>
        </w:rPr>
        <w:t>The amount of appearance in reference picture list</w:t>
      </w:r>
      <w:r>
        <w:rPr>
          <w:rFonts w:eastAsiaTheme="minorEastAsia" w:hint="eastAsia"/>
          <w:lang w:eastAsia="ko-KR"/>
        </w:rPr>
        <w:t xml:space="preserve"> (RA setting</w:t>
      </w:r>
      <w:r>
        <w:rPr>
          <w:rFonts w:eastAsia="Batang" w:hint="eastAsia"/>
          <w:lang w:eastAsia="ko-KR"/>
        </w:rPr>
        <w:t>, GOP 8, IntraPeriod 32</w:t>
      </w:r>
      <w:r>
        <w:rPr>
          <w:rFonts w:eastAsiaTheme="minorEastAsia" w:hint="eastAsia"/>
          <w:lang w:eastAsia="ko-KR"/>
        </w:rPr>
        <w:t>).</w:t>
      </w:r>
    </w:p>
    <w:tbl>
      <w:tblPr>
        <w:tblW w:w="6465" w:type="dxa"/>
        <w:jc w:val="center"/>
        <w:tblCellMar>
          <w:left w:w="0" w:type="dxa"/>
          <w:right w:w="0" w:type="dxa"/>
        </w:tblCellMar>
        <w:tblLook w:val="04A0"/>
      </w:tblPr>
      <w:tblGrid>
        <w:gridCol w:w="467"/>
        <w:gridCol w:w="510"/>
        <w:gridCol w:w="808"/>
        <w:gridCol w:w="719"/>
        <w:gridCol w:w="448"/>
        <w:gridCol w:w="448"/>
        <w:gridCol w:w="448"/>
        <w:gridCol w:w="448"/>
        <w:gridCol w:w="285"/>
        <w:gridCol w:w="270"/>
        <w:gridCol w:w="269"/>
        <w:gridCol w:w="268"/>
        <w:gridCol w:w="270"/>
        <w:gridCol w:w="270"/>
        <w:gridCol w:w="269"/>
        <w:gridCol w:w="268"/>
      </w:tblGrid>
      <w:tr w:rsidR="00DC544E" w:rsidRPr="000B62D0" w:rsidTr="00497696">
        <w:trPr>
          <w:trHeight w:val="279"/>
          <w:jc w:val="center"/>
        </w:trPr>
        <w:tc>
          <w:tcPr>
            <w:tcW w:w="4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9768ED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>
              <w:rPr>
                <w:rFonts w:hint="eastAsia"/>
                <w:b/>
                <w:bCs/>
                <w:sz w:val="14"/>
                <w:lang w:eastAsia="ko-KR"/>
              </w:rPr>
              <w:t>Picture</w:t>
            </w:r>
          </w:p>
        </w:tc>
        <w:tc>
          <w:tcPr>
            <w:tcW w:w="5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QP Offset</w:t>
            </w:r>
          </w:p>
        </w:tc>
        <w:tc>
          <w:tcPr>
            <w:tcW w:w="81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Reference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Buffer size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(L0 and L1)</w:t>
            </w:r>
          </w:p>
        </w:tc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Temporal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ID</w:t>
            </w:r>
          </w:p>
        </w:tc>
        <w:tc>
          <w:tcPr>
            <w:tcW w:w="180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Reference Picture Set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(RPS)</w:t>
            </w:r>
          </w:p>
        </w:tc>
        <w:tc>
          <w:tcPr>
            <w:tcW w:w="2175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Reference</w:t>
            </w:r>
            <w:r w:rsidRPr="00C56CF0">
              <w:rPr>
                <w:rFonts w:hint="eastAsia"/>
                <w:b/>
                <w:bCs/>
                <w:sz w:val="14"/>
                <w:lang w:eastAsia="ko-KR"/>
              </w:rPr>
              <w:t xml:space="preserve"> </w:t>
            </w:r>
            <w:r w:rsidRPr="00C56CF0">
              <w:rPr>
                <w:b/>
                <w:bCs/>
                <w:sz w:val="14"/>
                <w:lang w:eastAsia="ko-KR"/>
              </w:rPr>
              <w:t>Picture List</w:t>
            </w:r>
            <w:r w:rsidRPr="00C56CF0">
              <w:rPr>
                <w:rFonts w:eastAsia="Batang" w:hint="eastAsia"/>
                <w:b/>
                <w:bCs/>
                <w:sz w:val="14"/>
                <w:lang w:eastAsia="ko-KR"/>
              </w:rPr>
              <w:t>s</w:t>
            </w:r>
          </w:p>
        </w:tc>
      </w:tr>
      <w:tr w:rsidR="00DC544E" w:rsidRPr="000B62D0" w:rsidTr="00497696">
        <w:trPr>
          <w:trHeight w:val="135"/>
          <w:jc w:val="center"/>
        </w:trPr>
        <w:tc>
          <w:tcPr>
            <w:tcW w:w="45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5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81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72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1800" w:type="dxa"/>
            <w:gridSpan w:val="4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</w:p>
        </w:tc>
        <w:tc>
          <w:tcPr>
            <w:tcW w:w="10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bCs/>
                <w:sz w:val="14"/>
                <w:lang w:eastAsia="ko-KR"/>
              </w:rPr>
              <w:t>L0</w:t>
            </w:r>
          </w:p>
        </w:tc>
        <w:tc>
          <w:tcPr>
            <w:tcW w:w="10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bCs/>
                <w:sz w:val="14"/>
                <w:lang w:eastAsia="ko-KR"/>
              </w:rPr>
              <w:t>L1</w:t>
            </w: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-8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-12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-16</w:t>
            </w: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-8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-12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-16</w:t>
            </w: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0</w:t>
            </w: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14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13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-8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-10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-12</w:t>
            </w: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-16</w:t>
            </w: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12</w:t>
            </w: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bCs/>
                <w:color w:val="000000" w:themeColor="text1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18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bCs/>
                <w:color w:val="000000" w:themeColor="text1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17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22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23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16"/>
          <w:jc w:val="center"/>
        </w:trPr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5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45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28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000000" w:themeColor="tex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26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25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4F81BD" w:themeColor="accent1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27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4F81BD" w:themeColor="accent1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  <w:r w:rsidRPr="00C56CF0">
              <w:rPr>
                <w:rFonts w:eastAsia="Batang" w:hint="eastAsia"/>
                <w:sz w:val="14"/>
                <w:lang w:eastAsia="ko-KR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-2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-4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-6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4F81BD" w:themeColor="accent1"/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color w:val="000000" w:themeColor="text1"/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29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-5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color w:val="000000" w:themeColor="text1"/>
                <w:sz w:val="14"/>
                <w:lang w:eastAsia="ko-KR"/>
              </w:rPr>
            </w:pPr>
            <w:r w:rsidRPr="00C56CF0">
              <w:rPr>
                <w:rFonts w:eastAsia="Batang" w:hint="eastAsia"/>
                <w:bCs/>
                <w:color w:val="000000" w:themeColor="text1"/>
                <w:sz w:val="14"/>
                <w:lang w:eastAsia="ko-KR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31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0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-1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-3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-7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>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color w:val="FF0000"/>
                <w:sz w:val="14"/>
                <w:lang w:eastAsia="ko-KR"/>
              </w:rPr>
            </w:pPr>
            <w:r w:rsidRPr="00C56CF0">
              <w:rPr>
                <w:rFonts w:eastAsia="Batang" w:hint="eastAsia"/>
                <w:b/>
                <w:color w:val="FF0000"/>
                <w:sz w:val="14"/>
                <w:lang w:eastAsia="ko-KR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</w:tr>
      <w:tr w:rsidR="00DC544E" w:rsidRPr="000B62D0" w:rsidTr="00497696">
        <w:trPr>
          <w:trHeight w:val="20"/>
          <w:jc w:val="center"/>
        </w:trPr>
        <w:tc>
          <w:tcPr>
            <w:tcW w:w="4290" w:type="dxa"/>
            <w:gridSpan w:val="8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sz w:val="14"/>
                <w:lang w:eastAsia="ko-KR"/>
              </w:rPr>
              <w:t xml:space="preserve">The </w:t>
            </w:r>
            <w:r w:rsidR="00F32EF8">
              <w:rPr>
                <w:sz w:val="14"/>
                <w:lang w:eastAsia="ko-KR"/>
              </w:rPr>
              <w:t>number</w:t>
            </w:r>
            <w:r w:rsidR="00F32EF8" w:rsidRPr="00C56CF0">
              <w:rPr>
                <w:sz w:val="14"/>
                <w:lang w:eastAsia="ko-KR"/>
              </w:rPr>
              <w:t xml:space="preserve"> </w:t>
            </w:r>
            <w:r w:rsidRPr="00C56CF0">
              <w:rPr>
                <w:sz w:val="14"/>
                <w:lang w:eastAsia="ko-KR"/>
              </w:rPr>
              <w:t>of appearance</w:t>
            </w:r>
            <w:r w:rsidR="00F32EF8">
              <w:rPr>
                <w:sz w:val="14"/>
                <w:lang w:eastAsia="ko-KR"/>
              </w:rPr>
              <w:t>s</w:t>
            </w:r>
            <w:r w:rsidRPr="00C56CF0">
              <w:rPr>
                <w:sz w:val="14"/>
                <w:lang w:eastAsia="ko-KR"/>
              </w:rPr>
              <w:t xml:space="preserve"> in reference picture list</w:t>
            </w:r>
            <w:r w:rsidRPr="00C56CF0">
              <w:rPr>
                <w:rFonts w:eastAsia="Batang" w:hint="eastAsia"/>
                <w:sz w:val="14"/>
                <w:lang w:eastAsia="ko-KR"/>
              </w:rPr>
              <w:t xml:space="preserve"> (L0 and L1)</w:t>
            </w:r>
          </w:p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sz w:val="14"/>
                <w:lang w:eastAsia="ko-KR"/>
              </w:rPr>
            </w:pPr>
            <w:r w:rsidRPr="00C56CF0">
              <w:rPr>
                <w:rFonts w:eastAsia="Batang" w:hint="eastAsia"/>
                <w:sz w:val="14"/>
                <w:lang w:eastAsia="ko-KR"/>
              </w:rPr>
              <w:t>*count</w:t>
            </w:r>
            <w:r w:rsidR="00F32EF8">
              <w:rPr>
                <w:rFonts w:eastAsia="Batang"/>
                <w:sz w:val="14"/>
                <w:lang w:eastAsia="ko-KR"/>
              </w:rPr>
              <w:t>ed</w:t>
            </w:r>
            <w:r w:rsidRPr="00C56CF0">
              <w:rPr>
                <w:rFonts w:eastAsia="Batang" w:hint="eastAsia"/>
                <w:sz w:val="14"/>
                <w:lang w:eastAsia="ko-KR"/>
              </w:rPr>
              <w:t xml:space="preserve"> once if the ref. POC. number is in both L0 and L1</w:t>
            </w:r>
          </w:p>
        </w:tc>
        <w:tc>
          <w:tcPr>
            <w:tcW w:w="10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rFonts w:eastAsia="Batang"/>
                <w:b/>
                <w:bCs/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4F81BD" w:themeColor="accent1"/>
                <w:sz w:val="14"/>
                <w:lang w:eastAsia="ko-KR"/>
              </w:rPr>
              <w:t>Position A</w:t>
            </w:r>
            <w:r w:rsidRPr="00C56CF0">
              <w:rPr>
                <w:rFonts w:eastAsia="Batang" w:hint="eastAsia"/>
                <w:b/>
                <w:bCs/>
                <w:color w:val="4F81BD" w:themeColor="accent1"/>
                <w:sz w:val="14"/>
                <w:lang w:eastAsia="ko-KR"/>
              </w:rPr>
              <w:t xml:space="preserve"> </w:t>
            </w:r>
          </w:p>
        </w:tc>
        <w:tc>
          <w:tcPr>
            <w:tcW w:w="10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color w:val="FF0000"/>
                <w:sz w:val="14"/>
                <w:lang w:eastAsia="ko-KR"/>
              </w:rPr>
            </w:pPr>
            <w:r w:rsidRPr="00C56CF0">
              <w:rPr>
                <w:b/>
                <w:bCs/>
                <w:color w:val="FF0000"/>
                <w:sz w:val="14"/>
                <w:lang w:eastAsia="ko-KR"/>
              </w:rPr>
              <w:t>Position B</w:t>
            </w:r>
          </w:p>
        </w:tc>
      </w:tr>
      <w:tr w:rsidR="00DC544E" w:rsidRPr="000B62D0" w:rsidTr="00497696">
        <w:trPr>
          <w:trHeight w:val="26"/>
          <w:jc w:val="center"/>
        </w:trPr>
        <w:tc>
          <w:tcPr>
            <w:tcW w:w="4290" w:type="dxa"/>
            <w:gridSpan w:val="8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sz w:val="14"/>
                <w:lang w:eastAsia="ko-KR"/>
              </w:rPr>
            </w:pPr>
          </w:p>
        </w:tc>
        <w:tc>
          <w:tcPr>
            <w:tcW w:w="1095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12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00"/>
            <w:tcMar>
              <w:top w:w="15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DC544E" w:rsidRPr="00C56CF0" w:rsidRDefault="00DC544E" w:rsidP="00DC544E">
            <w:pPr>
              <w:spacing w:before="0"/>
              <w:jc w:val="center"/>
              <w:rPr>
                <w:b/>
                <w:bCs/>
                <w:sz w:val="14"/>
                <w:lang w:eastAsia="ko-KR"/>
              </w:rPr>
            </w:pPr>
            <w:r w:rsidRPr="00C56CF0">
              <w:rPr>
                <w:b/>
                <w:bCs/>
                <w:sz w:val="14"/>
                <w:lang w:eastAsia="ko-KR"/>
              </w:rPr>
              <w:t>16</w:t>
            </w:r>
          </w:p>
        </w:tc>
      </w:tr>
    </w:tbl>
    <w:p w:rsidR="00DC544E" w:rsidRDefault="00DC544E" w:rsidP="006E40F6">
      <w:pPr>
        <w:spacing w:before="0"/>
        <w:jc w:val="both"/>
        <w:rPr>
          <w:lang w:eastAsia="ko-KR"/>
        </w:rPr>
      </w:pPr>
    </w:p>
    <w:p w:rsidR="00DC544E" w:rsidRPr="003E337E" w:rsidRDefault="00DC544E" w:rsidP="006E40F6">
      <w:pPr>
        <w:pStyle w:val="Heading2"/>
        <w:keepLines/>
        <w:tabs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576" w:hanging="576"/>
        <w:textAlignment w:val="auto"/>
        <w:rPr>
          <w:lang w:eastAsia="ko-KR"/>
        </w:rPr>
      </w:pPr>
      <w:r w:rsidRPr="003E337E">
        <w:rPr>
          <w:lang w:eastAsia="ko-KR"/>
        </w:rPr>
        <w:t>T</w:t>
      </w:r>
      <w:r w:rsidRPr="003E337E">
        <w:rPr>
          <w:rFonts w:hint="eastAsia"/>
          <w:lang w:eastAsia="ko-KR"/>
        </w:rPr>
        <w:t xml:space="preserve">he </w:t>
      </w:r>
      <w:r>
        <w:rPr>
          <w:lang w:eastAsia="ko-KR"/>
        </w:rPr>
        <w:t>effect</w:t>
      </w:r>
      <w:r w:rsidRPr="003E337E">
        <w:rPr>
          <w:rFonts w:hint="eastAsia"/>
          <w:lang w:eastAsia="ko-KR"/>
        </w:rPr>
        <w:t xml:space="preserve"> of Error Propagation </w:t>
      </w:r>
    </w:p>
    <w:p w:rsidR="00DC544E" w:rsidRPr="00C56CF0" w:rsidRDefault="00DC544E" w:rsidP="00DC544E">
      <w:pPr>
        <w:jc w:val="both"/>
        <w:rPr>
          <w:sz w:val="20"/>
          <w:lang w:eastAsia="ko-KR"/>
        </w:rPr>
      </w:pPr>
      <w:r w:rsidRPr="00C56CF0">
        <w:rPr>
          <w:sz w:val="20"/>
          <w:lang w:eastAsia="ko-KR"/>
        </w:rPr>
        <w:t>In order to</w:t>
      </w:r>
      <w:r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sz w:val="20"/>
          <w:lang w:eastAsia="ko-KR"/>
        </w:rPr>
        <w:t>quantify video quality degradation, we created</w:t>
      </w:r>
      <w:r w:rsidRPr="00C56CF0">
        <w:rPr>
          <w:rFonts w:hint="eastAsia"/>
          <w:sz w:val="20"/>
          <w:lang w:eastAsia="ko-KR"/>
        </w:rPr>
        <w:t xml:space="preserve"> </w:t>
      </w:r>
      <w:r w:rsidR="00F32EF8">
        <w:rPr>
          <w:sz w:val="20"/>
          <w:lang w:eastAsia="ko-KR"/>
        </w:rPr>
        <w:t>packet</w:t>
      </w:r>
      <w:r w:rsidR="00F32EF8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>dropping tests with encoded bitstream</w:t>
      </w:r>
      <w:r w:rsidRPr="00C56CF0">
        <w:rPr>
          <w:sz w:val="20"/>
          <w:lang w:eastAsia="ko-KR"/>
        </w:rPr>
        <w:t>s</w:t>
      </w:r>
      <w:r w:rsidRPr="00C56CF0">
        <w:rPr>
          <w:rFonts w:hint="eastAsia"/>
          <w:sz w:val="20"/>
          <w:lang w:eastAsia="ko-KR"/>
        </w:rPr>
        <w:t>;</w:t>
      </w:r>
      <w:r w:rsidRPr="00C56CF0">
        <w:rPr>
          <w:sz w:val="20"/>
          <w:lang w:eastAsia="ko-KR"/>
        </w:rPr>
        <w:t xml:space="preserve"> i.e., </w:t>
      </w:r>
      <w:r w:rsidRPr="00C56CF0">
        <w:rPr>
          <w:rFonts w:eastAsia="Batang" w:hint="eastAsia"/>
          <w:sz w:val="20"/>
          <w:lang w:eastAsia="ko-KR"/>
        </w:rPr>
        <w:t xml:space="preserve">we </w:t>
      </w:r>
      <w:r w:rsidRPr="00C56CF0">
        <w:rPr>
          <w:rFonts w:hint="eastAsia"/>
          <w:sz w:val="20"/>
          <w:lang w:eastAsia="ko-KR"/>
        </w:rPr>
        <w:t>drop</w:t>
      </w:r>
      <w:r w:rsidRPr="00C56CF0">
        <w:rPr>
          <w:rFonts w:eastAsia="Batang" w:hint="eastAsia"/>
          <w:sz w:val="20"/>
          <w:lang w:eastAsia="ko-KR"/>
        </w:rPr>
        <w:t>ped</w:t>
      </w:r>
      <w:r w:rsidRPr="00C56CF0">
        <w:rPr>
          <w:rFonts w:hint="eastAsia"/>
          <w:sz w:val="20"/>
          <w:lang w:eastAsia="ko-KR"/>
        </w:rPr>
        <w:t xml:space="preserve"> a </w:t>
      </w:r>
      <w:r w:rsidR="00F32EF8">
        <w:rPr>
          <w:sz w:val="20"/>
          <w:lang w:eastAsia="ko-KR"/>
        </w:rPr>
        <w:t>picture</w:t>
      </w:r>
      <w:r w:rsidR="00F32EF8" w:rsidRPr="00C56CF0">
        <w:rPr>
          <w:rFonts w:hint="eastAsia"/>
          <w:sz w:val="20"/>
          <w:lang w:eastAsia="ko-KR"/>
        </w:rPr>
        <w:t xml:space="preserve"> </w:t>
      </w:r>
      <w:r w:rsidRPr="00C56CF0">
        <w:rPr>
          <w:rFonts w:hint="eastAsia"/>
          <w:sz w:val="20"/>
          <w:lang w:eastAsia="ko-KR"/>
        </w:rPr>
        <w:t xml:space="preserve">per every </w:t>
      </w:r>
      <w:proofErr w:type="spellStart"/>
      <w:r w:rsidRPr="00C56CF0">
        <w:rPr>
          <w:rFonts w:hint="eastAsia"/>
          <w:sz w:val="20"/>
          <w:lang w:eastAsia="ko-KR"/>
        </w:rPr>
        <w:t>IntraPeriod</w:t>
      </w:r>
      <w:proofErr w:type="spellEnd"/>
      <w:r w:rsidRPr="00C56CF0">
        <w:rPr>
          <w:rFonts w:hint="eastAsia"/>
          <w:sz w:val="20"/>
          <w:lang w:eastAsia="ko-KR"/>
        </w:rPr>
        <w:t xml:space="preserve"> in </w:t>
      </w:r>
      <w:r w:rsidRPr="00C56CF0">
        <w:rPr>
          <w:rFonts w:hint="eastAsia"/>
          <w:i/>
          <w:sz w:val="20"/>
          <w:lang w:eastAsia="ko-KR"/>
        </w:rPr>
        <w:t>Position A</w:t>
      </w:r>
      <w:r w:rsidRPr="00C56CF0">
        <w:rPr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>for 1</w:t>
      </w:r>
      <w:r w:rsidRPr="00C56CF0">
        <w:rPr>
          <w:rFonts w:eastAsia="Batang" w:hint="eastAsia"/>
          <w:sz w:val="20"/>
          <w:vertAlign w:val="superscript"/>
          <w:lang w:eastAsia="ko-KR"/>
        </w:rPr>
        <w:t>st</w:t>
      </w:r>
      <w:r w:rsidRPr="00C56CF0">
        <w:rPr>
          <w:rFonts w:eastAsia="Batang" w:hint="eastAsia"/>
          <w:sz w:val="20"/>
          <w:lang w:eastAsia="ko-KR"/>
        </w:rPr>
        <w:t xml:space="preserve"> test </w:t>
      </w:r>
      <w:r w:rsidRPr="00C56CF0">
        <w:rPr>
          <w:sz w:val="20"/>
          <w:lang w:eastAsia="ko-KR"/>
        </w:rPr>
        <w:t>and</w:t>
      </w:r>
      <w:r w:rsidRPr="00C56CF0">
        <w:rPr>
          <w:rFonts w:hint="eastAsia"/>
          <w:sz w:val="20"/>
          <w:lang w:eastAsia="ko-KR"/>
        </w:rPr>
        <w:t xml:space="preserve"> a </w:t>
      </w:r>
      <w:r w:rsidR="009768ED">
        <w:rPr>
          <w:rFonts w:hint="eastAsia"/>
          <w:sz w:val="20"/>
          <w:lang w:eastAsia="ko-KR"/>
        </w:rPr>
        <w:t>picture</w:t>
      </w:r>
      <w:r w:rsidRPr="00C56CF0">
        <w:rPr>
          <w:rFonts w:hint="eastAsia"/>
          <w:sz w:val="20"/>
          <w:lang w:eastAsia="ko-KR"/>
        </w:rPr>
        <w:t xml:space="preserve"> per every </w:t>
      </w:r>
      <w:proofErr w:type="spellStart"/>
      <w:r w:rsidRPr="00C56CF0">
        <w:rPr>
          <w:rFonts w:hint="eastAsia"/>
          <w:sz w:val="20"/>
          <w:lang w:eastAsia="ko-KR"/>
        </w:rPr>
        <w:t>IntraPeriod</w:t>
      </w:r>
      <w:proofErr w:type="spellEnd"/>
      <w:r w:rsidRPr="00C56CF0">
        <w:rPr>
          <w:rFonts w:hint="eastAsia"/>
          <w:sz w:val="20"/>
          <w:lang w:eastAsia="ko-KR"/>
        </w:rPr>
        <w:t xml:space="preserve"> in </w:t>
      </w:r>
      <w:r w:rsidRPr="00C56CF0">
        <w:rPr>
          <w:rFonts w:hint="eastAsia"/>
          <w:i/>
          <w:sz w:val="20"/>
          <w:lang w:eastAsia="ko-KR"/>
        </w:rPr>
        <w:t>Position B</w:t>
      </w:r>
      <w:r w:rsidRPr="00C56CF0">
        <w:rPr>
          <w:rFonts w:eastAsia="Batang" w:hint="eastAsia"/>
          <w:i/>
          <w:sz w:val="20"/>
          <w:lang w:eastAsia="ko-KR"/>
        </w:rPr>
        <w:t xml:space="preserve"> </w:t>
      </w:r>
      <w:r w:rsidRPr="00C56CF0">
        <w:rPr>
          <w:rFonts w:eastAsia="Batang" w:hint="eastAsia"/>
          <w:sz w:val="20"/>
          <w:lang w:eastAsia="ko-KR"/>
        </w:rPr>
        <w:t>for 2</w:t>
      </w:r>
      <w:r w:rsidRPr="00C56CF0">
        <w:rPr>
          <w:rFonts w:eastAsia="Batang" w:hint="eastAsia"/>
          <w:sz w:val="20"/>
          <w:vertAlign w:val="superscript"/>
          <w:lang w:eastAsia="ko-KR"/>
        </w:rPr>
        <w:t>nd</w:t>
      </w:r>
      <w:r w:rsidRPr="00C56CF0">
        <w:rPr>
          <w:rFonts w:eastAsia="Batang" w:hint="eastAsia"/>
          <w:sz w:val="20"/>
          <w:lang w:eastAsia="ko-KR"/>
        </w:rPr>
        <w:t xml:space="preserve"> test</w:t>
      </w:r>
      <w:r w:rsidRPr="00C56CF0">
        <w:rPr>
          <w:rFonts w:hint="eastAsia"/>
          <w:sz w:val="20"/>
          <w:lang w:eastAsia="ko-KR"/>
        </w:rPr>
        <w:t xml:space="preserve">. To measure the difference of objective video quality </w:t>
      </w:r>
      <w:r w:rsidRPr="00C56CF0">
        <w:rPr>
          <w:sz w:val="20"/>
          <w:lang w:eastAsia="ko-KR"/>
        </w:rPr>
        <w:t xml:space="preserve">in </w:t>
      </w:r>
      <w:r w:rsidRPr="00C56CF0">
        <w:rPr>
          <w:rFonts w:hint="eastAsia"/>
          <w:sz w:val="20"/>
          <w:lang w:eastAsia="ko-KR"/>
        </w:rPr>
        <w:t xml:space="preserve">two tests, the </w:t>
      </w:r>
      <w:r w:rsidR="00F9696A">
        <w:rPr>
          <w:rFonts w:hint="eastAsia"/>
          <w:sz w:val="20"/>
          <w:lang w:eastAsia="ko-KR"/>
        </w:rPr>
        <w:t xml:space="preserve">HM </w:t>
      </w:r>
      <w:r w:rsidRPr="00C56CF0">
        <w:rPr>
          <w:rFonts w:hint="eastAsia"/>
          <w:sz w:val="20"/>
          <w:lang w:eastAsia="ko-KR"/>
        </w:rPr>
        <w:t>video decoder decode</w:t>
      </w:r>
      <w:r w:rsidR="00A64DE3">
        <w:rPr>
          <w:rFonts w:hint="eastAsia"/>
          <w:sz w:val="20"/>
          <w:lang w:eastAsia="ko-KR"/>
        </w:rPr>
        <w:t>s</w:t>
      </w:r>
      <w:r w:rsidRPr="00C56CF0">
        <w:rPr>
          <w:rFonts w:hint="eastAsia"/>
          <w:sz w:val="20"/>
          <w:lang w:eastAsia="ko-KR"/>
        </w:rPr>
        <w:t xml:space="preserve"> the damaged bitstream using frame copy</w:t>
      </w:r>
      <w:r w:rsidR="00D33D52" w:rsidRPr="00C56CF0">
        <w:rPr>
          <w:rFonts w:hint="eastAsia"/>
          <w:sz w:val="20"/>
          <w:lang w:eastAsia="ko-KR"/>
        </w:rPr>
        <w:t>.</w:t>
      </w:r>
    </w:p>
    <w:p w:rsidR="00DC544E" w:rsidRPr="009768ED" w:rsidRDefault="00DC544E" w:rsidP="006517A2">
      <w:pPr>
        <w:spacing w:before="0"/>
        <w:jc w:val="both"/>
        <w:rPr>
          <w:rFonts w:eastAsia="Malgun Gothic"/>
          <w:sz w:val="20"/>
          <w:lang w:eastAsia="ko-KR"/>
        </w:rPr>
      </w:pPr>
      <w:r w:rsidRPr="00C56CF0">
        <w:rPr>
          <w:rFonts w:hint="eastAsia"/>
          <w:sz w:val="20"/>
          <w:lang w:eastAsia="ko-KR"/>
        </w:rPr>
        <w:t xml:space="preserve">The </w:t>
      </w:r>
      <w:r w:rsidRPr="00C56CF0">
        <w:rPr>
          <w:sz w:val="20"/>
          <w:lang w:eastAsia="ko-KR"/>
        </w:rPr>
        <w:t>t</w:t>
      </w:r>
      <w:r w:rsidRPr="00C56CF0">
        <w:rPr>
          <w:rFonts w:hint="eastAsia"/>
          <w:sz w:val="20"/>
          <w:lang w:eastAsia="ko-KR"/>
        </w:rPr>
        <w:t>e</w:t>
      </w:r>
      <w:r w:rsidRPr="00C56CF0">
        <w:rPr>
          <w:sz w:val="20"/>
          <w:lang w:eastAsia="ko-KR"/>
        </w:rPr>
        <w:t>sting</w:t>
      </w:r>
      <w:r w:rsidRPr="00C56CF0">
        <w:rPr>
          <w:rFonts w:hint="eastAsia"/>
          <w:sz w:val="20"/>
          <w:lang w:eastAsia="ko-KR"/>
        </w:rPr>
        <w:t xml:space="preserve"> was conducted on Windows 64-bit operating system</w:t>
      </w:r>
      <w:r w:rsidR="001E5E62">
        <w:rPr>
          <w:rFonts w:hint="eastAsia"/>
          <w:sz w:val="20"/>
          <w:lang w:eastAsia="ko-KR"/>
        </w:rPr>
        <w:t>,</w:t>
      </w:r>
      <w:r w:rsidRPr="00C56CF0">
        <w:rPr>
          <w:rFonts w:hint="eastAsia"/>
          <w:sz w:val="20"/>
          <w:lang w:eastAsia="ko-KR"/>
        </w:rPr>
        <w:t xml:space="preserve"> and used </w:t>
      </w:r>
      <w:r w:rsidR="00F9696A">
        <w:rPr>
          <w:rFonts w:hint="eastAsia"/>
          <w:sz w:val="20"/>
          <w:lang w:eastAsia="ko-KR"/>
        </w:rPr>
        <w:t xml:space="preserve">HM </w:t>
      </w:r>
      <w:r w:rsidR="001E5E62" w:rsidRPr="00C56CF0">
        <w:rPr>
          <w:sz w:val="20"/>
          <w:lang w:eastAsia="ko-KR"/>
        </w:rPr>
        <w:t xml:space="preserve">6.1 </w:t>
      </w:r>
      <w:r w:rsidR="001E5E62" w:rsidRPr="00C56CF0">
        <w:rPr>
          <w:rFonts w:hint="eastAsia"/>
          <w:sz w:val="20"/>
          <w:lang w:eastAsia="ko-KR"/>
        </w:rPr>
        <w:t>decoder</w:t>
      </w:r>
      <w:r w:rsidR="001E5E62" w:rsidRPr="00C56CF0">
        <w:rPr>
          <w:sz w:val="20"/>
          <w:lang w:eastAsia="ko-KR"/>
        </w:rPr>
        <w:t xml:space="preserve"> </w:t>
      </w:r>
      <w:r w:rsidR="001E5E62">
        <w:rPr>
          <w:rFonts w:hint="eastAsia"/>
          <w:sz w:val="20"/>
          <w:lang w:eastAsia="ko-KR"/>
        </w:rPr>
        <w:t xml:space="preserve">[3] and </w:t>
      </w:r>
      <w:r w:rsidRPr="00C56CF0">
        <w:rPr>
          <w:rFonts w:hint="eastAsia"/>
          <w:sz w:val="20"/>
          <w:lang w:eastAsia="ko-KR"/>
        </w:rPr>
        <w:t>three test sequences</w:t>
      </w:r>
      <w:r w:rsidR="001E5E62">
        <w:rPr>
          <w:rFonts w:hint="eastAsia"/>
          <w:sz w:val="20"/>
          <w:lang w:eastAsia="ko-KR"/>
        </w:rPr>
        <w:t xml:space="preserve"> (</w:t>
      </w:r>
      <w:r w:rsidR="001E5E62" w:rsidRPr="00C56CF0">
        <w:rPr>
          <w:rFonts w:hint="eastAsia"/>
          <w:sz w:val="20"/>
          <w:lang w:eastAsia="ko-KR"/>
        </w:rPr>
        <w:t>Traffic</w:t>
      </w:r>
      <w:r w:rsidR="001E5E62">
        <w:rPr>
          <w:rFonts w:hint="eastAsia"/>
          <w:sz w:val="20"/>
          <w:lang w:eastAsia="ko-KR"/>
        </w:rPr>
        <w:t>,</w:t>
      </w:r>
      <w:r w:rsidR="001E5E62" w:rsidRPr="00C56CF0">
        <w:rPr>
          <w:rFonts w:hint="eastAsia"/>
          <w:sz w:val="20"/>
          <w:lang w:eastAsia="ko-KR"/>
        </w:rPr>
        <w:t xml:space="preserve"> PeopleOnStreet</w:t>
      </w:r>
      <w:r w:rsidR="001E5E62">
        <w:rPr>
          <w:rFonts w:hint="eastAsia"/>
          <w:sz w:val="20"/>
          <w:lang w:eastAsia="ko-KR"/>
        </w:rPr>
        <w:t xml:space="preserve">, and </w:t>
      </w:r>
      <w:r w:rsidR="001E5E62" w:rsidRPr="00C56CF0">
        <w:rPr>
          <w:rFonts w:hint="eastAsia"/>
          <w:sz w:val="20"/>
          <w:lang w:eastAsia="ko-KR"/>
        </w:rPr>
        <w:t>ParkScene</w:t>
      </w:r>
      <w:r w:rsidR="001E5E62">
        <w:rPr>
          <w:rFonts w:hint="eastAsia"/>
          <w:sz w:val="20"/>
          <w:lang w:eastAsia="ko-KR"/>
        </w:rPr>
        <w:t>)</w:t>
      </w:r>
      <w:r w:rsidRPr="00C56CF0">
        <w:rPr>
          <w:rFonts w:hint="eastAsia"/>
          <w:sz w:val="20"/>
          <w:lang w:eastAsia="ko-KR"/>
        </w:rPr>
        <w:t xml:space="preserve"> from HEVC common test condition</w:t>
      </w:r>
      <w:r w:rsidRPr="00C56CF0">
        <w:rPr>
          <w:sz w:val="20"/>
          <w:lang w:eastAsia="ko-KR"/>
        </w:rPr>
        <w:t>s</w:t>
      </w:r>
      <w:r w:rsidR="001E5E62">
        <w:rPr>
          <w:rFonts w:hint="eastAsia"/>
          <w:sz w:val="20"/>
          <w:lang w:eastAsia="ko-KR"/>
        </w:rPr>
        <w:t xml:space="preserve"> [4]</w:t>
      </w:r>
      <w:r w:rsidRPr="00C56CF0">
        <w:rPr>
          <w:rFonts w:hint="eastAsia"/>
          <w:sz w:val="20"/>
          <w:lang w:eastAsia="ko-KR"/>
        </w:rPr>
        <w:t xml:space="preserve">. </w:t>
      </w:r>
      <w:r w:rsidR="006517A2">
        <w:rPr>
          <w:rFonts w:eastAsia="Malgun Gothic" w:hint="eastAsia"/>
          <w:sz w:val="20"/>
          <w:lang w:eastAsia="ko-KR"/>
        </w:rPr>
        <w:t xml:space="preserve">The PSNR </w:t>
      </w:r>
      <w:r w:rsidR="006517A2">
        <w:rPr>
          <w:rFonts w:eastAsia="Malgun Gothic" w:hint="eastAsia"/>
          <w:sz w:val="20"/>
          <w:lang w:eastAsia="ko-KR"/>
        </w:rPr>
        <w:lastRenderedPageBreak/>
        <w:t xml:space="preserve">degradation caused by dropping </w:t>
      </w:r>
      <w:r w:rsidR="006517A2">
        <w:rPr>
          <w:rFonts w:eastAsia="Malgun Gothic"/>
          <w:sz w:val="20"/>
          <w:lang w:eastAsia="ko-KR"/>
        </w:rPr>
        <w:t>picture</w:t>
      </w:r>
      <w:r w:rsidR="006517A2">
        <w:rPr>
          <w:rFonts w:eastAsia="Malgun Gothic" w:hint="eastAsia"/>
          <w:sz w:val="20"/>
          <w:lang w:eastAsia="ko-KR"/>
        </w:rPr>
        <w:t xml:space="preserve">s in </w:t>
      </w:r>
      <w:r w:rsidR="006517A2" w:rsidRPr="00F9696A">
        <w:rPr>
          <w:rFonts w:eastAsia="Malgun Gothic" w:hint="eastAsia"/>
          <w:i/>
          <w:sz w:val="20"/>
          <w:lang w:eastAsia="ko-KR"/>
        </w:rPr>
        <w:t>Position A</w:t>
      </w:r>
      <w:r w:rsidR="006517A2">
        <w:rPr>
          <w:rFonts w:eastAsia="Malgun Gothic" w:hint="eastAsia"/>
          <w:sz w:val="20"/>
          <w:lang w:eastAsia="ko-KR"/>
        </w:rPr>
        <w:t xml:space="preserve"> was less than </w:t>
      </w:r>
      <w:r w:rsidR="006517A2">
        <w:rPr>
          <w:rFonts w:eastAsia="Malgun Gothic"/>
          <w:sz w:val="20"/>
          <w:lang w:eastAsia="ko-KR"/>
        </w:rPr>
        <w:t>the</w:t>
      </w:r>
      <w:r w:rsidR="006517A2">
        <w:rPr>
          <w:rFonts w:eastAsia="Malgun Gothic" w:hint="eastAsia"/>
          <w:sz w:val="20"/>
          <w:lang w:eastAsia="ko-KR"/>
        </w:rPr>
        <w:t xml:space="preserve"> PSNR degradation caused by dropping pictures in </w:t>
      </w:r>
      <w:r w:rsidR="006517A2" w:rsidRPr="00F9696A">
        <w:rPr>
          <w:rFonts w:eastAsia="Malgun Gothic" w:hint="eastAsia"/>
          <w:i/>
          <w:sz w:val="20"/>
          <w:lang w:eastAsia="ko-KR"/>
        </w:rPr>
        <w:t>Position B</w:t>
      </w:r>
      <w:r w:rsidR="006517A2">
        <w:rPr>
          <w:rFonts w:eastAsia="Malgun Gothic" w:hint="eastAsia"/>
          <w:sz w:val="20"/>
          <w:lang w:eastAsia="ko-KR"/>
        </w:rPr>
        <w:t xml:space="preserve">. </w:t>
      </w:r>
      <w:r w:rsidRPr="00F22F08">
        <w:rPr>
          <w:rFonts w:hint="eastAsia"/>
          <w:sz w:val="20"/>
          <w:lang w:eastAsia="ko-KR"/>
        </w:rPr>
        <w:t>In the following rate-distortion curves</w:t>
      </w:r>
      <w:r w:rsidR="00F22F08">
        <w:rPr>
          <w:rFonts w:hint="eastAsia"/>
          <w:sz w:val="20"/>
          <w:lang w:eastAsia="ko-KR"/>
        </w:rPr>
        <w:t xml:space="preserve"> (Fig. </w:t>
      </w:r>
      <w:r w:rsidR="00030E41">
        <w:rPr>
          <w:rFonts w:hint="eastAsia"/>
          <w:sz w:val="20"/>
          <w:lang w:eastAsia="ko-KR"/>
        </w:rPr>
        <w:t>2</w:t>
      </w:r>
      <w:r w:rsidR="00F22F08">
        <w:rPr>
          <w:rFonts w:hint="eastAsia"/>
          <w:sz w:val="20"/>
          <w:lang w:eastAsia="ko-KR"/>
        </w:rPr>
        <w:t>)</w:t>
      </w:r>
      <w:r w:rsidRPr="00F22F08">
        <w:rPr>
          <w:rFonts w:hint="eastAsia"/>
          <w:sz w:val="20"/>
          <w:lang w:eastAsia="ko-KR"/>
        </w:rPr>
        <w:t xml:space="preserve">, we see the same results, </w:t>
      </w:r>
      <w:r w:rsidRPr="00F22F08">
        <w:rPr>
          <w:sz w:val="20"/>
          <w:lang w:eastAsia="ko-KR"/>
        </w:rPr>
        <w:t xml:space="preserve">meaning </w:t>
      </w:r>
      <w:r w:rsidRPr="00F22F08">
        <w:rPr>
          <w:rFonts w:hint="eastAsia"/>
          <w:sz w:val="20"/>
          <w:lang w:eastAsia="ko-KR"/>
        </w:rPr>
        <w:t xml:space="preserve">the </w:t>
      </w:r>
      <w:r w:rsidR="009768ED">
        <w:rPr>
          <w:rFonts w:hint="eastAsia"/>
          <w:sz w:val="20"/>
          <w:lang w:eastAsia="ko-KR"/>
        </w:rPr>
        <w:t>picture</w:t>
      </w:r>
      <w:r w:rsidRPr="00F22F08">
        <w:rPr>
          <w:rFonts w:hint="eastAsia"/>
          <w:sz w:val="20"/>
          <w:lang w:eastAsia="ko-KR"/>
        </w:rPr>
        <w:t xml:space="preserve"> in </w:t>
      </w:r>
      <w:r w:rsidRPr="00F22F08">
        <w:rPr>
          <w:rFonts w:hint="eastAsia"/>
          <w:i/>
          <w:sz w:val="20"/>
          <w:lang w:eastAsia="ko-KR"/>
        </w:rPr>
        <w:t>Position B</w:t>
      </w:r>
      <w:r w:rsidRPr="00F22F08">
        <w:rPr>
          <w:rFonts w:hint="eastAsia"/>
          <w:sz w:val="20"/>
          <w:lang w:eastAsia="ko-KR"/>
        </w:rPr>
        <w:t xml:space="preserve"> </w:t>
      </w:r>
      <w:r w:rsidR="006947AE">
        <w:rPr>
          <w:rFonts w:hint="eastAsia"/>
          <w:sz w:val="20"/>
          <w:lang w:eastAsia="ko-KR"/>
        </w:rPr>
        <w:t>(</w:t>
      </w:r>
      <w:r w:rsidR="006947AE">
        <w:rPr>
          <w:sz w:val="20"/>
          <w:lang w:eastAsia="ko-KR"/>
        </w:rPr>
        <w:t>red</w:t>
      </w:r>
      <w:r w:rsidR="006947AE">
        <w:rPr>
          <w:rFonts w:hint="eastAsia"/>
          <w:sz w:val="20"/>
          <w:lang w:eastAsia="ko-KR"/>
        </w:rPr>
        <w:t xml:space="preserve">-colored curve) </w:t>
      </w:r>
      <w:r w:rsidRPr="00F22F08">
        <w:rPr>
          <w:rFonts w:hint="eastAsia"/>
          <w:sz w:val="20"/>
          <w:lang w:eastAsia="ko-KR"/>
        </w:rPr>
        <w:t xml:space="preserve">is more important than the </w:t>
      </w:r>
      <w:r w:rsidR="009768ED">
        <w:rPr>
          <w:rFonts w:hint="eastAsia"/>
          <w:sz w:val="20"/>
          <w:lang w:eastAsia="ko-KR"/>
        </w:rPr>
        <w:t>picture</w:t>
      </w:r>
      <w:r w:rsidRPr="00F22F08">
        <w:rPr>
          <w:rFonts w:hint="eastAsia"/>
          <w:sz w:val="20"/>
          <w:lang w:eastAsia="ko-KR"/>
        </w:rPr>
        <w:t xml:space="preserve"> in </w:t>
      </w:r>
      <w:r w:rsidRPr="00F22F08">
        <w:rPr>
          <w:rFonts w:hint="eastAsia"/>
          <w:i/>
          <w:sz w:val="20"/>
          <w:lang w:eastAsia="ko-KR"/>
        </w:rPr>
        <w:t>Position A</w:t>
      </w:r>
      <w:r w:rsidR="006947AE">
        <w:rPr>
          <w:rFonts w:hint="eastAsia"/>
          <w:i/>
          <w:sz w:val="20"/>
          <w:lang w:eastAsia="ko-KR"/>
        </w:rPr>
        <w:t xml:space="preserve"> </w:t>
      </w:r>
      <w:r w:rsidR="006947AE">
        <w:rPr>
          <w:rFonts w:hint="eastAsia"/>
          <w:sz w:val="20"/>
          <w:lang w:eastAsia="ko-KR"/>
        </w:rPr>
        <w:t>(blue-colored curve)</w:t>
      </w:r>
      <w:r w:rsidRPr="00F22F08">
        <w:rPr>
          <w:rFonts w:hint="eastAsia"/>
          <w:sz w:val="20"/>
          <w:lang w:eastAsia="ko-KR"/>
        </w:rPr>
        <w:t xml:space="preserve">. </w:t>
      </w:r>
    </w:p>
    <w:p w:rsidR="00DC544E" w:rsidRPr="006517A2" w:rsidRDefault="00DC544E" w:rsidP="00DC544E">
      <w:pPr>
        <w:pStyle w:val="Caption"/>
        <w:spacing w:after="0"/>
        <w:rPr>
          <w:b w:val="0"/>
          <w:lang w:eastAsia="ko-KR"/>
        </w:rPr>
      </w:pPr>
      <w:bookmarkStart w:id="9" w:name="_Ref327575487"/>
      <w:proofErr w:type="gramStart"/>
      <w:r w:rsidRPr="00F22F08">
        <w:rPr>
          <w:b w:val="0"/>
        </w:rPr>
        <w:t xml:space="preserve">Table </w:t>
      </w:r>
      <w:r w:rsidR="00180F4E" w:rsidRPr="00F22F08">
        <w:rPr>
          <w:b w:val="0"/>
        </w:rPr>
        <w:fldChar w:fldCharType="begin"/>
      </w:r>
      <w:r w:rsidRPr="00F22F08">
        <w:rPr>
          <w:b w:val="0"/>
        </w:rPr>
        <w:instrText xml:space="preserve"> SEQ Table \* ARABIC </w:instrText>
      </w:r>
      <w:r w:rsidR="00180F4E" w:rsidRPr="00F22F08">
        <w:rPr>
          <w:b w:val="0"/>
        </w:rPr>
        <w:fldChar w:fldCharType="separate"/>
      </w:r>
      <w:r w:rsidR="000532E5">
        <w:rPr>
          <w:b w:val="0"/>
          <w:noProof/>
        </w:rPr>
        <w:t>2</w:t>
      </w:r>
      <w:r w:rsidR="00180F4E" w:rsidRPr="00F22F08">
        <w:rPr>
          <w:b w:val="0"/>
        </w:rPr>
        <w:fldChar w:fldCharType="end"/>
      </w:r>
      <w:bookmarkEnd w:id="9"/>
      <w:r w:rsidRPr="00F22F08">
        <w:rPr>
          <w:rFonts w:hint="eastAsia"/>
          <w:b w:val="0"/>
          <w:lang w:eastAsia="ko-KR"/>
        </w:rPr>
        <w:t>.</w:t>
      </w:r>
      <w:proofErr w:type="gramEnd"/>
      <w:r w:rsidRPr="00F22F08">
        <w:rPr>
          <w:rFonts w:hint="eastAsia"/>
          <w:b w:val="0"/>
          <w:lang w:eastAsia="ko-KR"/>
        </w:rPr>
        <w:t xml:space="preserve"> </w:t>
      </w:r>
      <w:r w:rsidR="00397E5A">
        <w:rPr>
          <w:rFonts w:hint="eastAsia"/>
          <w:b w:val="0"/>
          <w:lang w:eastAsia="ko-KR"/>
        </w:rPr>
        <w:t xml:space="preserve">Comparison </w:t>
      </w:r>
      <w:r w:rsidRPr="00F22F08">
        <w:rPr>
          <w:rFonts w:eastAsia="Batang" w:hint="eastAsia"/>
          <w:b w:val="0"/>
          <w:lang w:eastAsia="ko-KR"/>
        </w:rPr>
        <w:t>of</w:t>
      </w:r>
      <w:r w:rsidRPr="00F22F08">
        <w:rPr>
          <w:rFonts w:hint="eastAsia"/>
          <w:b w:val="0"/>
          <w:lang w:eastAsia="ko-KR"/>
        </w:rPr>
        <w:t xml:space="preserve"> </w:t>
      </w:r>
      <w:r w:rsidRPr="00F22F08">
        <w:rPr>
          <w:rFonts w:hint="eastAsia"/>
          <w:b w:val="0"/>
          <w:i/>
          <w:lang w:eastAsia="ko-KR"/>
        </w:rPr>
        <w:t>Position A</w:t>
      </w:r>
      <w:r w:rsidRPr="00F22F08">
        <w:rPr>
          <w:rFonts w:hint="eastAsia"/>
          <w:b w:val="0"/>
          <w:lang w:eastAsia="ko-KR"/>
        </w:rPr>
        <w:t xml:space="preserve"> drop </w:t>
      </w:r>
      <w:r w:rsidR="00397E5A">
        <w:rPr>
          <w:rFonts w:eastAsia="Batang" w:hint="eastAsia"/>
          <w:b w:val="0"/>
          <w:lang w:eastAsia="ko-KR"/>
        </w:rPr>
        <w:t>with</w:t>
      </w:r>
      <w:r w:rsidRPr="00F22F08">
        <w:rPr>
          <w:rFonts w:hint="eastAsia"/>
          <w:b w:val="0"/>
          <w:lang w:eastAsia="ko-KR"/>
        </w:rPr>
        <w:t xml:space="preserve"> </w:t>
      </w:r>
      <w:r w:rsidRPr="00F22F08">
        <w:rPr>
          <w:rFonts w:hint="eastAsia"/>
          <w:b w:val="0"/>
          <w:i/>
          <w:lang w:eastAsia="ko-KR"/>
        </w:rPr>
        <w:t>Position B</w:t>
      </w:r>
      <w:r w:rsidRPr="00F22F08">
        <w:rPr>
          <w:rFonts w:hint="eastAsia"/>
          <w:b w:val="0"/>
          <w:lang w:eastAsia="ko-KR"/>
        </w:rPr>
        <w:t xml:space="preserve"> drop</w:t>
      </w:r>
      <w:r w:rsidR="009044DD">
        <w:rPr>
          <w:rFonts w:hint="eastAsia"/>
          <w:b w:val="0"/>
          <w:lang w:eastAsia="ko-KR"/>
        </w:rPr>
        <w:t xml:space="preserve"> (RA setting)</w:t>
      </w:r>
      <w:r w:rsidRPr="00F22F08">
        <w:rPr>
          <w:rFonts w:hint="eastAsia"/>
          <w:b w:val="0"/>
          <w:lang w:eastAsia="ko-KR"/>
        </w:rPr>
        <w:t>.</w:t>
      </w:r>
    </w:p>
    <w:tbl>
      <w:tblPr>
        <w:tblW w:w="3736" w:type="pct"/>
        <w:jc w:val="center"/>
        <w:tblLayout w:type="fixed"/>
        <w:tblLook w:val="04A0"/>
      </w:tblPr>
      <w:tblGrid>
        <w:gridCol w:w="904"/>
        <w:gridCol w:w="501"/>
        <w:gridCol w:w="864"/>
        <w:gridCol w:w="638"/>
        <w:gridCol w:w="638"/>
        <w:gridCol w:w="647"/>
        <w:gridCol w:w="252"/>
        <w:gridCol w:w="856"/>
        <w:gridCol w:w="630"/>
        <w:gridCol w:w="627"/>
        <w:gridCol w:w="598"/>
      </w:tblGrid>
      <w:tr w:rsidR="007E1013" w:rsidRPr="007E292B" w:rsidTr="00931D7E">
        <w:trPr>
          <w:trHeight w:val="187"/>
          <w:jc w:val="center"/>
        </w:trPr>
        <w:tc>
          <w:tcPr>
            <w:tcW w:w="98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</w:tc>
        <w:tc>
          <w:tcPr>
            <w:tcW w:w="194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  <w:t>Drop Position B</w:t>
            </w:r>
          </w:p>
        </w:tc>
        <w:tc>
          <w:tcPr>
            <w:tcW w:w="17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</w:tc>
        <w:tc>
          <w:tcPr>
            <w:tcW w:w="189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b/>
                <w:bCs/>
                <w:color w:val="000000"/>
                <w:sz w:val="16"/>
                <w:szCs w:val="18"/>
                <w:lang w:eastAsia="ko-KR"/>
              </w:rPr>
              <w:t>Drop Position A</w:t>
            </w:r>
          </w:p>
        </w:tc>
      </w:tr>
      <w:tr w:rsidR="007E1013" w:rsidRPr="007E292B" w:rsidTr="00931D7E">
        <w:trPr>
          <w:trHeight w:val="196"/>
          <w:jc w:val="center"/>
        </w:trPr>
        <w:tc>
          <w:tcPr>
            <w:tcW w:w="6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Sequence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QP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kbps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Y psnr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U psnr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V psnr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kbps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Y psnr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U psnr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4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4"/>
                <w:szCs w:val="18"/>
                <w:lang w:eastAsia="ko-KR"/>
              </w:rPr>
              <w:t>V psnr</w:t>
            </w:r>
          </w:p>
        </w:tc>
      </w:tr>
      <w:tr w:rsidR="007E1013" w:rsidRPr="007E292B" w:rsidTr="00931D7E">
        <w:trPr>
          <w:trHeight w:val="178"/>
          <w:jc w:val="center"/>
        </w:trPr>
        <w:tc>
          <w:tcPr>
            <w:tcW w:w="63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Traffic</w:t>
            </w:r>
          </w:p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7E1013" w:rsidRPr="007E292B" w:rsidRDefault="007E1013" w:rsidP="007E292B">
            <w:pPr>
              <w:jc w:val="center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22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12752.16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36.19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40.66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42.78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12751.01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38.18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40.94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43.39 </w:t>
            </w:r>
          </w:p>
        </w:tc>
      </w:tr>
      <w:tr w:rsidR="007E1013" w:rsidRPr="007E292B" w:rsidTr="00931D7E">
        <w:trPr>
          <w:trHeight w:val="315"/>
          <w:jc w:val="center"/>
        </w:trPr>
        <w:tc>
          <w:tcPr>
            <w:tcW w:w="6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jc w:val="center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27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5231.44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34.96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39.27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41.42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5230.93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36.72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39.36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41.69 </w:t>
            </w:r>
          </w:p>
        </w:tc>
      </w:tr>
      <w:tr w:rsidR="007E1013" w:rsidRPr="007E292B" w:rsidTr="00931D7E">
        <w:trPr>
          <w:trHeight w:val="315"/>
          <w:jc w:val="center"/>
        </w:trPr>
        <w:tc>
          <w:tcPr>
            <w:tcW w:w="6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jc w:val="center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2531.52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33.42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38.01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40.18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2531.58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34.91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38.06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40.30 </w:t>
            </w:r>
          </w:p>
        </w:tc>
      </w:tr>
      <w:tr w:rsidR="007E1013" w:rsidRPr="007E292B" w:rsidTr="00931D7E">
        <w:trPr>
          <w:trHeight w:val="330"/>
          <w:jc w:val="center"/>
        </w:trPr>
        <w:tc>
          <w:tcPr>
            <w:tcW w:w="63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1320.95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31.86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37.16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39.34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1321.07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32.77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37.19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39.44 </w:t>
            </w:r>
          </w:p>
        </w:tc>
      </w:tr>
      <w:tr w:rsidR="007E1013" w:rsidRPr="007E292B" w:rsidTr="00931D7E">
        <w:trPr>
          <w:trHeight w:val="187"/>
          <w:jc w:val="center"/>
        </w:trPr>
        <w:tc>
          <w:tcPr>
            <w:tcW w:w="63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proofErr w:type="spellStart"/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PeopleOnStreet</w:t>
            </w:r>
            <w:proofErr w:type="spellEnd"/>
          </w:p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7E1013" w:rsidRPr="007E292B" w:rsidRDefault="007E1013" w:rsidP="007E292B">
            <w:pPr>
              <w:jc w:val="center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22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31596.15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33.25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43.64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43.72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31614.23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36.04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44.04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44.01 </w:t>
            </w:r>
          </w:p>
        </w:tc>
      </w:tr>
      <w:tr w:rsidR="007E1013" w:rsidRPr="007E292B" w:rsidTr="00931D7E">
        <w:trPr>
          <w:trHeight w:val="315"/>
          <w:jc w:val="center"/>
        </w:trPr>
        <w:tc>
          <w:tcPr>
            <w:tcW w:w="6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jc w:val="center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27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15247.32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31.55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42.09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42.59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15257.37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34.15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42.43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42.88 </w:t>
            </w:r>
          </w:p>
        </w:tc>
      </w:tr>
      <w:tr w:rsidR="007E1013" w:rsidRPr="007E292B" w:rsidTr="00931D7E">
        <w:trPr>
          <w:trHeight w:val="315"/>
          <w:jc w:val="center"/>
        </w:trPr>
        <w:tc>
          <w:tcPr>
            <w:tcW w:w="6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jc w:val="center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8049.88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29.97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40.79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41.54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8054.42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32.04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40.98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41.68 </w:t>
            </w:r>
          </w:p>
        </w:tc>
      </w:tr>
      <w:tr w:rsidR="007E1013" w:rsidRPr="007E292B" w:rsidTr="00931D7E">
        <w:trPr>
          <w:trHeight w:val="330"/>
          <w:jc w:val="center"/>
        </w:trPr>
        <w:tc>
          <w:tcPr>
            <w:tcW w:w="63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4514.95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28.27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39.71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40.60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4516.58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29.88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39.88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40.74 </w:t>
            </w:r>
          </w:p>
        </w:tc>
      </w:tr>
      <w:tr w:rsidR="007E1013" w:rsidRPr="007E292B" w:rsidTr="00931D7E">
        <w:trPr>
          <w:trHeight w:val="187"/>
          <w:jc w:val="center"/>
        </w:trPr>
        <w:tc>
          <w:tcPr>
            <w:tcW w:w="63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proofErr w:type="spellStart"/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ParkScene</w:t>
            </w:r>
            <w:proofErr w:type="spellEnd"/>
          </w:p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  <w:p w:rsidR="007E1013" w:rsidRPr="007E292B" w:rsidRDefault="007E1013" w:rsidP="007E292B">
            <w:pPr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22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7440.76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37.13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41.46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43.01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7522.99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38.10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41.75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43.25 </w:t>
            </w:r>
          </w:p>
        </w:tc>
      </w:tr>
      <w:tr w:rsidR="007E1013" w:rsidRPr="007E292B" w:rsidTr="00931D7E">
        <w:trPr>
          <w:trHeight w:val="315"/>
          <w:jc w:val="center"/>
        </w:trPr>
        <w:tc>
          <w:tcPr>
            <w:tcW w:w="6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27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3273.72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35.52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39.97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41.19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3304.31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36.15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40.05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41.21 </w:t>
            </w:r>
          </w:p>
        </w:tc>
      </w:tr>
      <w:tr w:rsidR="007E1013" w:rsidRPr="007E292B" w:rsidTr="00931D7E">
        <w:trPr>
          <w:trHeight w:val="315"/>
          <w:jc w:val="center"/>
        </w:trPr>
        <w:tc>
          <w:tcPr>
            <w:tcW w:w="63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32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1526.84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33.33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38.49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39.73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1538.67 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33.88 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38.59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39.82 </w:t>
            </w:r>
          </w:p>
        </w:tc>
      </w:tr>
      <w:tr w:rsidR="007E1013" w:rsidRPr="007E292B" w:rsidTr="00931D7E">
        <w:trPr>
          <w:trHeight w:val="243"/>
          <w:jc w:val="center"/>
        </w:trPr>
        <w:tc>
          <w:tcPr>
            <w:tcW w:w="63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>37</w:t>
            </w:r>
          </w:p>
        </w:tc>
        <w:tc>
          <w:tcPr>
            <w:tcW w:w="60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717.57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31.36 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37.44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38.95 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</w:p>
        </w:tc>
        <w:tc>
          <w:tcPr>
            <w:tcW w:w="59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722.82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31.64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37.50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:rsidR="007E1013" w:rsidRPr="007E292B" w:rsidRDefault="007E1013" w:rsidP="007E292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eastAsia="Times New Roman"/>
                <w:color w:val="000000"/>
                <w:sz w:val="16"/>
                <w:szCs w:val="18"/>
                <w:lang w:eastAsia="ko-KR"/>
              </w:rPr>
            </w:pPr>
            <w:r w:rsidRPr="007E292B">
              <w:rPr>
                <w:rFonts w:eastAsia="Times New Roman"/>
                <w:color w:val="000000"/>
                <w:sz w:val="16"/>
                <w:szCs w:val="18"/>
                <w:lang w:eastAsia="ko-KR"/>
              </w:rPr>
              <w:t xml:space="preserve">39.00 </w:t>
            </w:r>
          </w:p>
        </w:tc>
      </w:tr>
    </w:tbl>
    <w:p w:rsidR="007E292B" w:rsidRDefault="007E292B" w:rsidP="00624CF6">
      <w:pPr>
        <w:spacing w:before="0"/>
        <w:jc w:val="center"/>
        <w:rPr>
          <w:lang w:eastAsia="ko-KR"/>
        </w:rPr>
      </w:pPr>
    </w:p>
    <w:p w:rsidR="007B6A6E" w:rsidRPr="007B6A6E" w:rsidRDefault="00671256" w:rsidP="007B6A6E">
      <w:pPr>
        <w:spacing w:before="0"/>
        <w:jc w:val="center"/>
        <w:rPr>
          <w:rFonts w:eastAsia="Malgun Gothic"/>
          <w:lang w:eastAsia="ko-KR"/>
        </w:rPr>
      </w:pPr>
      <w:r>
        <w:rPr>
          <w:rFonts w:eastAsia="Malgun Gothic" w:hint="eastAsia"/>
          <w:noProof/>
          <w:lang w:eastAsia="ko-KR"/>
        </w:rPr>
        <w:drawing>
          <wp:inline distT="0" distB="0" distL="0" distR="0">
            <wp:extent cx="2925838" cy="2194379"/>
            <wp:effectExtent l="19050" t="0" r="7862" b="0"/>
            <wp:docPr id="4" name="Picture 3" descr="Fig_IntraPeriod_woTIDTraff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_IntraPeriod_woTIDTraffic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838" cy="219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A6E" w:rsidRDefault="007B6A6E" w:rsidP="007B6A6E">
      <w:pPr>
        <w:spacing w:before="0"/>
        <w:jc w:val="center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(a)</w:t>
      </w:r>
    </w:p>
    <w:p w:rsidR="00DC544E" w:rsidRPr="007B6A6E" w:rsidRDefault="00671256" w:rsidP="00AB075C">
      <w:pPr>
        <w:spacing w:before="0"/>
        <w:rPr>
          <w:rFonts w:eastAsia="Malgun Gothic"/>
          <w:lang w:eastAsia="ko-KR"/>
        </w:rPr>
      </w:pPr>
      <w:r>
        <w:rPr>
          <w:rFonts w:eastAsia="Malgun Gothic" w:hint="eastAsia"/>
          <w:noProof/>
          <w:lang w:eastAsia="ko-KR"/>
        </w:rPr>
        <w:drawing>
          <wp:inline distT="0" distB="0" distL="0" distR="0">
            <wp:extent cx="2925838" cy="2194379"/>
            <wp:effectExtent l="19050" t="0" r="7862" b="0"/>
            <wp:docPr id="5" name="Picture 4" descr="Fig_IntraPeriod_woTIDPeopleOnStre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_IntraPeriod_woTIDPeopleOnStreet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838" cy="219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Malgun Gothic" w:hint="eastAsia"/>
          <w:noProof/>
          <w:lang w:eastAsia="ko-KR"/>
        </w:rPr>
        <w:drawing>
          <wp:inline distT="0" distB="0" distL="0" distR="0">
            <wp:extent cx="2925838" cy="2194379"/>
            <wp:effectExtent l="19050" t="0" r="7862" b="0"/>
            <wp:docPr id="6" name="Picture 5" descr="Fig_IntraPeriod_woTIDParkSce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_IntraPeriod_woTIDParkScene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5838" cy="219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75C" w:rsidRPr="008D33DC" w:rsidRDefault="007B6A6E" w:rsidP="007B6A6E">
      <w:pPr>
        <w:pStyle w:val="ListParagraph"/>
        <w:spacing w:after="0"/>
        <w:rPr>
          <w:rFonts w:eastAsia="Batang"/>
          <w:sz w:val="20"/>
          <w:lang w:eastAsia="ko-KR"/>
        </w:rPr>
      </w:pPr>
      <w:r>
        <w:rPr>
          <w:rFonts w:eastAsia="Batang" w:hint="eastAsia"/>
          <w:sz w:val="20"/>
          <w:lang w:eastAsia="ko-KR"/>
        </w:rPr>
        <w:t xml:space="preserve">              </w:t>
      </w:r>
      <w:r w:rsidR="00AB075C" w:rsidRPr="008D33DC">
        <w:rPr>
          <w:rFonts w:eastAsia="Batang" w:hint="eastAsia"/>
          <w:sz w:val="20"/>
          <w:lang w:eastAsia="ko-KR"/>
        </w:rPr>
        <w:t>(b)</w:t>
      </w:r>
      <w:r w:rsidR="008D33DC">
        <w:rPr>
          <w:rFonts w:eastAsia="Batang" w:hint="eastAsia"/>
          <w:sz w:val="20"/>
          <w:lang w:eastAsia="ko-KR"/>
        </w:rPr>
        <w:t xml:space="preserve">   </w:t>
      </w:r>
      <w:r w:rsidR="00AB075C" w:rsidRPr="008D33DC">
        <w:rPr>
          <w:rFonts w:eastAsia="Batang" w:hint="eastAsia"/>
          <w:sz w:val="20"/>
          <w:lang w:eastAsia="ko-KR"/>
        </w:rPr>
        <w:t xml:space="preserve">             </w:t>
      </w:r>
      <w:r>
        <w:rPr>
          <w:rFonts w:eastAsia="Batang" w:hint="eastAsia"/>
          <w:sz w:val="20"/>
          <w:lang w:eastAsia="ko-KR"/>
        </w:rPr>
        <w:t xml:space="preserve">          </w:t>
      </w:r>
      <w:r w:rsidR="00AB075C" w:rsidRPr="008D33DC">
        <w:rPr>
          <w:rFonts w:eastAsia="Batang" w:hint="eastAsia"/>
          <w:sz w:val="20"/>
          <w:lang w:eastAsia="ko-KR"/>
        </w:rPr>
        <w:t xml:space="preserve">  </w:t>
      </w:r>
      <w:r>
        <w:rPr>
          <w:rFonts w:eastAsia="Batang" w:hint="eastAsia"/>
          <w:sz w:val="20"/>
          <w:lang w:eastAsia="ko-KR"/>
        </w:rPr>
        <w:t xml:space="preserve">       </w:t>
      </w:r>
      <w:r w:rsidR="00AB075C" w:rsidRPr="008D33DC">
        <w:rPr>
          <w:rFonts w:eastAsia="Batang" w:hint="eastAsia"/>
          <w:sz w:val="20"/>
          <w:lang w:eastAsia="ko-KR"/>
        </w:rPr>
        <w:t xml:space="preserve">            </w:t>
      </w:r>
      <w:proofErr w:type="gramStart"/>
      <w:r w:rsidR="00AB075C" w:rsidRPr="008D33DC">
        <w:rPr>
          <w:rFonts w:eastAsia="Batang" w:hint="eastAsia"/>
          <w:sz w:val="20"/>
          <w:lang w:eastAsia="ko-KR"/>
        </w:rPr>
        <w:t>(c)</w:t>
      </w:r>
      <w:proofErr w:type="gramEnd"/>
    </w:p>
    <w:p w:rsidR="00DC544E" w:rsidRPr="00CC1D57" w:rsidRDefault="00DC544E" w:rsidP="00011DA9">
      <w:pPr>
        <w:pStyle w:val="Caption"/>
        <w:spacing w:before="0" w:after="0"/>
        <w:rPr>
          <w:rFonts w:eastAsia="Batang"/>
          <w:lang w:eastAsia="ko-KR"/>
        </w:rPr>
      </w:pPr>
      <w:bookmarkStart w:id="10" w:name="_Ref327575517"/>
      <w:r>
        <w:t xml:space="preserve">Fig. </w:t>
      </w:r>
      <w:fldSimple w:instr=" SEQ Fig. \* ARABIC ">
        <w:r w:rsidR="000532E5">
          <w:rPr>
            <w:noProof/>
          </w:rPr>
          <w:t>2</w:t>
        </w:r>
      </w:fldSimple>
      <w:bookmarkEnd w:id="10"/>
      <w:r>
        <w:rPr>
          <w:rFonts w:hint="eastAsia"/>
          <w:lang w:eastAsia="ko-KR"/>
        </w:rPr>
        <w:t xml:space="preserve">. The RD curves by </w:t>
      </w:r>
      <w:r w:rsidRPr="009A4A23">
        <w:rPr>
          <w:rFonts w:hint="eastAsia"/>
          <w:i/>
          <w:lang w:eastAsia="ko-KR"/>
        </w:rPr>
        <w:t>Position A</w:t>
      </w:r>
      <w:r>
        <w:rPr>
          <w:rFonts w:hint="eastAsia"/>
          <w:lang w:eastAsia="ko-KR"/>
        </w:rPr>
        <w:t xml:space="preserve"> drop and </w:t>
      </w:r>
      <w:r w:rsidRPr="009A4A23">
        <w:rPr>
          <w:rFonts w:hint="eastAsia"/>
          <w:i/>
          <w:lang w:eastAsia="ko-KR"/>
        </w:rPr>
        <w:t>Position B</w:t>
      </w:r>
      <w:r>
        <w:rPr>
          <w:rFonts w:hint="eastAsia"/>
          <w:lang w:eastAsia="ko-KR"/>
        </w:rPr>
        <w:t xml:space="preserve"> drop</w:t>
      </w:r>
      <w:r>
        <w:rPr>
          <w:rFonts w:eastAsia="Batang" w:hint="eastAsia"/>
          <w:lang w:eastAsia="ko-KR"/>
        </w:rPr>
        <w:t xml:space="preserve"> ((a)</w:t>
      </w:r>
      <w:proofErr w:type="gramStart"/>
      <w:r>
        <w:rPr>
          <w:rFonts w:eastAsia="Batang" w:hint="eastAsia"/>
          <w:lang w:eastAsia="ko-KR"/>
        </w:rPr>
        <w:t>,(</w:t>
      </w:r>
      <w:proofErr w:type="gramEnd"/>
      <w:r>
        <w:rPr>
          <w:rFonts w:eastAsia="Batang" w:hint="eastAsia"/>
          <w:lang w:eastAsia="ko-KR"/>
        </w:rPr>
        <w:t>b),(c)</w:t>
      </w:r>
      <w:r w:rsidR="00AB075C">
        <w:rPr>
          <w:rFonts w:eastAsia="Batang" w:hint="eastAsia"/>
          <w:lang w:eastAsia="ko-KR"/>
        </w:rPr>
        <w:t>:</w:t>
      </w:r>
      <w:r>
        <w:rPr>
          <w:rFonts w:eastAsia="Batang" w:hint="eastAsia"/>
          <w:lang w:eastAsia="ko-KR"/>
        </w:rPr>
        <w:t xml:space="preserve"> </w:t>
      </w:r>
      <w:r w:rsidRPr="004F7EB9">
        <w:rPr>
          <w:iCs/>
          <w:color w:val="000000"/>
          <w:kern w:val="24"/>
          <w:szCs w:val="28"/>
          <w:lang w:val="it-IT" w:eastAsia="ko-KR"/>
        </w:rPr>
        <w:t xml:space="preserve">Drop 1 </w:t>
      </w:r>
      <w:r w:rsidR="009768ED">
        <w:rPr>
          <w:rFonts w:hint="eastAsia"/>
          <w:iCs/>
          <w:color w:val="000000"/>
          <w:kern w:val="24"/>
          <w:szCs w:val="28"/>
          <w:lang w:val="it-IT" w:eastAsia="ko-KR"/>
        </w:rPr>
        <w:t>picture</w:t>
      </w:r>
      <w:r w:rsidRPr="004F7EB9">
        <w:rPr>
          <w:iCs/>
          <w:color w:val="000000"/>
          <w:kern w:val="24"/>
          <w:szCs w:val="28"/>
          <w:lang w:val="it-IT" w:eastAsia="ko-KR"/>
        </w:rPr>
        <w:t xml:space="preserve"> per </w:t>
      </w:r>
      <w:r>
        <w:rPr>
          <w:rFonts w:eastAsia="Batang" w:hint="eastAsia"/>
          <w:iCs/>
          <w:color w:val="000000"/>
          <w:kern w:val="24"/>
          <w:szCs w:val="28"/>
          <w:lang w:val="it-IT" w:eastAsia="ko-KR"/>
        </w:rPr>
        <w:t>IntraPeriod)</w:t>
      </w:r>
    </w:p>
    <w:p w:rsidR="00DC544E" w:rsidRPr="00497696" w:rsidRDefault="00DC544E" w:rsidP="00497696">
      <w:pPr>
        <w:spacing w:before="0"/>
        <w:jc w:val="both"/>
        <w:rPr>
          <w:rFonts w:eastAsia="Batang"/>
          <w:sz w:val="20"/>
          <w:lang w:eastAsia="ko-KR"/>
        </w:rPr>
      </w:pPr>
    </w:p>
    <w:p w:rsidR="00FD77D6" w:rsidRDefault="00334AD5" w:rsidP="00FD77D6">
      <w:pPr>
        <w:pStyle w:val="Heading1"/>
        <w:rPr>
          <w:lang w:eastAsia="ko-KR"/>
        </w:rPr>
      </w:pPr>
      <w:r>
        <w:rPr>
          <w:rFonts w:hint="eastAsia"/>
          <w:lang w:eastAsia="ko-KR"/>
        </w:rPr>
        <w:lastRenderedPageBreak/>
        <w:t xml:space="preserve">Proposed Syntax for </w:t>
      </w:r>
      <w:r w:rsidR="00392298">
        <w:rPr>
          <w:rFonts w:hint="eastAsia"/>
          <w:lang w:eastAsia="ko-KR"/>
        </w:rPr>
        <w:t>NAL Packet</w:t>
      </w:r>
      <w:r>
        <w:rPr>
          <w:rFonts w:hint="eastAsia"/>
          <w:lang w:eastAsia="ko-KR"/>
        </w:rPr>
        <w:t xml:space="preserve"> Priority</w:t>
      </w:r>
    </w:p>
    <w:p w:rsidR="00FD77D6" w:rsidRPr="00C40B42" w:rsidRDefault="00977118" w:rsidP="00FD77D6">
      <w:pPr>
        <w:jc w:val="both"/>
        <w:rPr>
          <w:sz w:val="20"/>
          <w:szCs w:val="22"/>
          <w:lang w:eastAsia="ko-KR"/>
        </w:rPr>
      </w:pPr>
      <w:r>
        <w:rPr>
          <w:rFonts w:hint="eastAsia"/>
          <w:sz w:val="20"/>
          <w:szCs w:val="22"/>
          <w:lang w:eastAsia="ko-KR"/>
        </w:rPr>
        <w:t>T</w:t>
      </w:r>
      <w:r w:rsidR="00FD77D6" w:rsidRPr="00C40B42">
        <w:rPr>
          <w:rFonts w:hint="eastAsia"/>
          <w:sz w:val="20"/>
          <w:szCs w:val="22"/>
          <w:lang w:eastAsia="ko-KR"/>
        </w:rPr>
        <w:t xml:space="preserve">his </w:t>
      </w:r>
      <w:r>
        <w:rPr>
          <w:rFonts w:hint="eastAsia"/>
          <w:sz w:val="20"/>
          <w:szCs w:val="22"/>
          <w:lang w:eastAsia="ko-KR"/>
        </w:rPr>
        <w:t>section</w:t>
      </w:r>
      <w:r w:rsidR="00FD77D6" w:rsidRPr="00C40B42">
        <w:rPr>
          <w:rFonts w:hint="eastAsia"/>
          <w:sz w:val="20"/>
          <w:szCs w:val="22"/>
          <w:lang w:eastAsia="ko-KR"/>
        </w:rPr>
        <w:t xml:space="preserve"> proposes </w:t>
      </w:r>
      <w:r w:rsidR="00FD77D6" w:rsidRPr="00977118">
        <w:rPr>
          <w:rFonts w:hint="eastAsia"/>
          <w:sz w:val="20"/>
          <w:szCs w:val="22"/>
          <w:lang w:eastAsia="ko-KR"/>
        </w:rPr>
        <w:t>three</w:t>
      </w:r>
      <w:r w:rsidR="00FD77D6" w:rsidRPr="00C40B42">
        <w:rPr>
          <w:rFonts w:hint="eastAsia"/>
          <w:sz w:val="20"/>
          <w:szCs w:val="22"/>
          <w:lang w:eastAsia="ko-KR"/>
        </w:rPr>
        <w:t xml:space="preserve"> </w:t>
      </w:r>
      <w:r>
        <w:rPr>
          <w:rFonts w:hint="eastAsia"/>
          <w:sz w:val="20"/>
          <w:szCs w:val="22"/>
          <w:lang w:eastAsia="ko-KR"/>
        </w:rPr>
        <w:t xml:space="preserve">syntax </w:t>
      </w:r>
      <w:r w:rsidR="00FD77D6" w:rsidRPr="00C40B42">
        <w:rPr>
          <w:sz w:val="20"/>
          <w:szCs w:val="22"/>
          <w:lang w:eastAsia="ko-KR"/>
        </w:rPr>
        <w:t>option</w:t>
      </w:r>
      <w:r w:rsidR="00FD77D6" w:rsidRPr="00C40B42">
        <w:rPr>
          <w:rFonts w:hint="eastAsia"/>
          <w:sz w:val="20"/>
          <w:szCs w:val="22"/>
          <w:lang w:eastAsia="ko-KR"/>
        </w:rPr>
        <w:t xml:space="preserve">s to indicate the priority of </w:t>
      </w:r>
      <w:r w:rsidR="00FD77D6" w:rsidRPr="00C40B42">
        <w:rPr>
          <w:sz w:val="20"/>
          <w:szCs w:val="22"/>
          <w:lang w:eastAsia="ko-KR"/>
        </w:rPr>
        <w:t>a</w:t>
      </w:r>
      <w:r w:rsidR="00FD77D6" w:rsidRPr="00C40B42">
        <w:rPr>
          <w:rFonts w:hint="eastAsia"/>
          <w:sz w:val="20"/>
          <w:szCs w:val="22"/>
          <w:lang w:eastAsia="ko-KR"/>
        </w:rPr>
        <w:t xml:space="preserve"> NAL unit.</w:t>
      </w:r>
    </w:p>
    <w:p w:rsidR="00FD77D6" w:rsidRPr="00436D3E" w:rsidRDefault="00FD77D6" w:rsidP="00436D3E">
      <w:pPr>
        <w:spacing w:before="0"/>
        <w:jc w:val="both"/>
        <w:rPr>
          <w:sz w:val="20"/>
          <w:szCs w:val="22"/>
          <w:lang w:eastAsia="ko-KR"/>
        </w:rPr>
      </w:pPr>
    </w:p>
    <w:p w:rsidR="00FD77D6" w:rsidRPr="00C40B42" w:rsidRDefault="00FD77D6" w:rsidP="00FD77D6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Theme="minorEastAsia" w:hAnsi="Times New Roman"/>
          <w:sz w:val="20"/>
          <w:lang w:eastAsia="ko-KR"/>
        </w:rPr>
      </w:pPr>
      <w:bookmarkStart w:id="11" w:name="OLE_LINK1"/>
      <w:bookmarkStart w:id="12" w:name="OLE_LINK2"/>
      <w:r w:rsidRPr="00F91EAD">
        <w:rPr>
          <w:rFonts w:ascii="Times New Roman" w:eastAsiaTheme="minorEastAsia" w:hAnsi="Times New Roman"/>
          <w:sz w:val="20"/>
          <w:highlight w:val="yellow"/>
          <w:lang w:eastAsia="ko-KR"/>
        </w:rPr>
        <w:t>Option 1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: </w:t>
      </w:r>
      <w:r w:rsidR="009768ED">
        <w:rPr>
          <w:rFonts w:ascii="Times New Roman" w:eastAsiaTheme="minorEastAsia" w:hAnsi="Times New Roman" w:hint="eastAsia"/>
          <w:sz w:val="20"/>
          <w:lang w:eastAsia="ko-KR"/>
        </w:rPr>
        <w:t>T</w:t>
      </w:r>
      <w:r w:rsidR="00F32EF8">
        <w:rPr>
          <w:rFonts w:ascii="Times New Roman" w:eastAsiaTheme="minorEastAsia" w:hAnsi="Times New Roman"/>
          <w:sz w:val="20"/>
          <w:lang w:eastAsia="ko-KR"/>
        </w:rPr>
        <w:t xml:space="preserve">his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method changes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nal_ref_flag</w:t>
      </w:r>
      <w:proofErr w:type="spellEnd"/>
      <w:r w:rsidRPr="00C40B42">
        <w:rPr>
          <w:rFonts w:ascii="Times New Roman" w:eastAsiaTheme="minorEastAsia" w:hAnsi="Times New Roman"/>
          <w:i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to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nal_priority_</w:t>
      </w:r>
      <w:r w:rsidR="00F32EF8">
        <w:rPr>
          <w:rFonts w:ascii="Times New Roman" w:eastAsiaTheme="minorEastAsia" w:hAnsi="Times New Roman"/>
          <w:i/>
          <w:sz w:val="20"/>
          <w:lang w:eastAsia="ko-KR"/>
        </w:rPr>
        <w:t>flag</w:t>
      </w:r>
      <w:proofErr w:type="spellEnd"/>
      <w:r w:rsidRPr="00C40B42">
        <w:rPr>
          <w:rFonts w:ascii="Times New Roman" w:eastAsiaTheme="minorEastAsia" w:hAnsi="Times New Roman"/>
          <w:sz w:val="20"/>
          <w:lang w:eastAsia="ko-KR"/>
        </w:rPr>
        <w:t xml:space="preserve">, </w:t>
      </w:r>
      <w:r w:rsidR="003D688E">
        <w:rPr>
          <w:rFonts w:ascii="Times New Roman" w:eastAsiaTheme="minorEastAsia" w:hAnsi="Times New Roman"/>
          <w:sz w:val="20"/>
          <w:lang w:eastAsia="ko-KR"/>
        </w:rPr>
        <w:t>and uses it to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indicate the </w:t>
      </w:r>
      <w:r w:rsidR="003D688E">
        <w:rPr>
          <w:rFonts w:ascii="Times New Roman" w:eastAsiaTheme="minorEastAsia" w:hAnsi="Times New Roman"/>
          <w:sz w:val="20"/>
          <w:lang w:eastAsia="ko-KR"/>
        </w:rPr>
        <w:t>packet priority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in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 the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same temporal level.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This method adds some </w:t>
      </w:r>
      <w:r w:rsidRPr="00C40B42">
        <w:rPr>
          <w:rFonts w:ascii="Times New Roman" w:eastAsiaTheme="minorEastAsia" w:hAnsi="Times New Roman"/>
          <w:sz w:val="20"/>
          <w:lang w:eastAsia="ko-KR"/>
        </w:rPr>
        <w:t>priorit</w:t>
      </w:r>
      <w:r w:rsidR="003D688E">
        <w:rPr>
          <w:rFonts w:ascii="Times New Roman" w:eastAsiaTheme="minorEastAsia" w:hAnsi="Times New Roman"/>
          <w:sz w:val="20"/>
          <w:lang w:eastAsia="ko-KR"/>
        </w:rPr>
        <w:t>y indication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using 1-bit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flag </w:t>
      </w:r>
      <w:r w:rsidRPr="00C40B42">
        <w:rPr>
          <w:rFonts w:ascii="Times New Roman" w:eastAsiaTheme="minorEastAsia" w:hAnsi="Times New Roman"/>
          <w:sz w:val="20"/>
          <w:lang w:eastAsia="ko-KR"/>
        </w:rPr>
        <w:t>(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nal_priority_</w:t>
      </w:r>
      <w:r w:rsidR="003D688E">
        <w:rPr>
          <w:rFonts w:ascii="Times New Roman" w:eastAsiaTheme="minorEastAsia" w:hAnsi="Times New Roman"/>
          <w:i/>
          <w:sz w:val="20"/>
          <w:lang w:eastAsia="ko-KR"/>
        </w:rPr>
        <w:t>flag</w:t>
      </w:r>
      <w:proofErr w:type="spellEnd"/>
      <w:r w:rsidRPr="00C40B42">
        <w:rPr>
          <w:rFonts w:ascii="Times New Roman" w:eastAsiaTheme="minorEastAsia" w:hAnsi="Times New Roman"/>
          <w:sz w:val="20"/>
          <w:lang w:eastAsia="ko-KR"/>
        </w:rPr>
        <w:t xml:space="preserve">) without major modification of current NAL header syntax. For example, in Fig. </w:t>
      </w:r>
      <w:r w:rsidR="00A924EA" w:rsidRPr="00C40B42">
        <w:rPr>
          <w:rFonts w:ascii="Times New Roman" w:eastAsiaTheme="minorEastAsia" w:hAnsi="Times New Roman"/>
          <w:sz w:val="20"/>
          <w:lang w:eastAsia="ko-KR"/>
        </w:rPr>
        <w:t>1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, if </w:t>
      </w:r>
      <w:r w:rsidR="003D688E">
        <w:rPr>
          <w:rFonts w:ascii="Times New Roman" w:eastAsiaTheme="minorEastAsia" w:hAnsi="Times New Roman"/>
          <w:sz w:val="20"/>
          <w:lang w:eastAsia="ko-KR"/>
        </w:rPr>
        <w:t>picture with POC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6 is more important than </w:t>
      </w:r>
      <w:r w:rsidR="003D688E">
        <w:rPr>
          <w:rFonts w:ascii="Times New Roman" w:eastAsiaTheme="minorEastAsia" w:hAnsi="Times New Roman"/>
          <w:sz w:val="20"/>
          <w:lang w:eastAsia="ko-KR"/>
        </w:rPr>
        <w:t>picture with POC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2 in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the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same temporal level, this method could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set nal_priority_flag to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1 (higher importan</w:t>
      </w:r>
      <w:r w:rsidR="003D688E">
        <w:rPr>
          <w:rFonts w:ascii="Times New Roman" w:eastAsiaTheme="minorEastAsia" w:hAnsi="Times New Roman"/>
          <w:sz w:val="20"/>
          <w:lang w:eastAsia="ko-KR"/>
        </w:rPr>
        <w:t>ce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) to </w:t>
      </w:r>
      <w:r w:rsidR="003D688E">
        <w:rPr>
          <w:rFonts w:ascii="Times New Roman" w:eastAsiaTheme="minorEastAsia" w:hAnsi="Times New Roman"/>
          <w:sz w:val="20"/>
          <w:lang w:eastAsia="ko-KR"/>
        </w:rPr>
        <w:t>POC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6 and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set </w:t>
      </w:r>
      <w:proofErr w:type="spellStart"/>
      <w:r w:rsidR="003D688E" w:rsidRPr="006B1412">
        <w:rPr>
          <w:rFonts w:ascii="Times New Roman" w:eastAsiaTheme="minorEastAsia" w:hAnsi="Times New Roman"/>
          <w:i/>
          <w:sz w:val="20"/>
          <w:lang w:eastAsia="ko-KR"/>
        </w:rPr>
        <w:t>nal_priority_flag</w:t>
      </w:r>
      <w:proofErr w:type="spellEnd"/>
      <w:r w:rsidR="003D688E">
        <w:rPr>
          <w:rFonts w:ascii="Times New Roman" w:eastAsiaTheme="minorEastAsia" w:hAnsi="Times New Roman"/>
          <w:sz w:val="20"/>
          <w:lang w:eastAsia="ko-KR"/>
        </w:rPr>
        <w:t xml:space="preserve"> to</w:t>
      </w:r>
      <w:r w:rsidR="009768ED">
        <w:rPr>
          <w:rFonts w:ascii="Times New Roman" w:eastAsiaTheme="minorEastAsia" w:hAnsi="Times New Roman" w:hint="eastAsia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>0 (l</w:t>
      </w:r>
      <w:r w:rsidR="003D688E">
        <w:rPr>
          <w:rFonts w:ascii="Times New Roman" w:eastAsiaTheme="minorEastAsia" w:hAnsi="Times New Roman"/>
          <w:sz w:val="20"/>
          <w:lang w:eastAsia="ko-KR"/>
        </w:rPr>
        <w:t>ower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importan</w:t>
      </w:r>
      <w:r w:rsidR="003D688E">
        <w:rPr>
          <w:rFonts w:ascii="Times New Roman" w:eastAsiaTheme="minorEastAsia" w:hAnsi="Times New Roman"/>
          <w:sz w:val="20"/>
          <w:lang w:eastAsia="ko-KR"/>
        </w:rPr>
        <w:t>ce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) to </w:t>
      </w:r>
      <w:r w:rsidR="003D688E">
        <w:rPr>
          <w:rFonts w:ascii="Times New Roman" w:eastAsiaTheme="minorEastAsia" w:hAnsi="Times New Roman"/>
          <w:sz w:val="20"/>
          <w:lang w:eastAsia="ko-KR"/>
        </w:rPr>
        <w:t>POC</w:t>
      </w:r>
      <w:r w:rsidR="003D688E"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2. The location of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nal_priority_</w:t>
      </w:r>
      <w:r w:rsidR="003D688E">
        <w:rPr>
          <w:rFonts w:ascii="Times New Roman" w:eastAsiaTheme="minorEastAsia" w:hAnsi="Times New Roman"/>
          <w:i/>
          <w:sz w:val="20"/>
          <w:lang w:eastAsia="ko-KR"/>
        </w:rPr>
        <w:t>flag</w:t>
      </w:r>
      <w:proofErr w:type="spellEnd"/>
      <w:r w:rsidRPr="00C40B42">
        <w:rPr>
          <w:rFonts w:ascii="Times New Roman" w:eastAsiaTheme="minorEastAsia" w:hAnsi="Times New Roman"/>
          <w:i/>
          <w:sz w:val="20"/>
          <w:lang w:eastAsia="ko-KR"/>
        </w:rPr>
        <w:t xml:space="preserve"> 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could be moved to </w:t>
      </w:r>
      <w:r w:rsidR="003D688E">
        <w:rPr>
          <w:rFonts w:ascii="Times New Roman" w:eastAsiaTheme="minorEastAsia" w:hAnsi="Times New Roman"/>
          <w:sz w:val="20"/>
          <w:lang w:eastAsia="ko-KR"/>
        </w:rPr>
        <w:t>an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other location in NAL header. As an example, it could be located next </w:t>
      </w:r>
      <w:r w:rsidR="003D688E">
        <w:rPr>
          <w:rFonts w:ascii="Times New Roman" w:eastAsiaTheme="minorEastAsia" w:hAnsi="Times New Roman"/>
          <w:sz w:val="20"/>
          <w:lang w:eastAsia="ko-KR"/>
        </w:rPr>
        <w:t xml:space="preserve">to </w:t>
      </w:r>
      <w:proofErr w:type="spellStart"/>
      <w:r w:rsidRPr="00C40B42">
        <w:rPr>
          <w:rFonts w:ascii="Times New Roman" w:eastAsiaTheme="minorEastAsia" w:hAnsi="Times New Roman"/>
          <w:i/>
          <w:sz w:val="20"/>
          <w:lang w:eastAsia="ko-KR"/>
        </w:rPr>
        <w:t>temporal_id</w:t>
      </w:r>
      <w:proofErr w:type="spellEnd"/>
      <w:r w:rsidRPr="00C40B42">
        <w:rPr>
          <w:rFonts w:ascii="Times New Roman" w:eastAsiaTheme="minorEastAsia" w:hAnsi="Times New Roman"/>
          <w:sz w:val="20"/>
          <w:lang w:eastAsia="ko-KR"/>
        </w:rPr>
        <w:t>.</w:t>
      </w:r>
    </w:p>
    <w:p w:rsidR="00FD77D6" w:rsidRPr="005C044E" w:rsidRDefault="00FD77D6" w:rsidP="00FD77D6">
      <w:pPr>
        <w:pStyle w:val="Caption"/>
        <w:spacing w:after="0"/>
        <w:rPr>
          <w:rFonts w:eastAsiaTheme="minorEastAsia"/>
          <w:lang w:eastAsia="ko-KR"/>
        </w:rPr>
      </w:pPr>
      <w:r>
        <w:t xml:space="preserve">Table </w:t>
      </w:r>
      <w:r w:rsidR="00D16E65">
        <w:rPr>
          <w:rFonts w:hint="eastAsia"/>
          <w:lang w:eastAsia="ko-KR"/>
        </w:rPr>
        <w:t>3</w:t>
      </w:r>
      <w:r>
        <w:rPr>
          <w:rFonts w:eastAsiaTheme="minorEastAsia" w:hint="eastAsia"/>
          <w:lang w:eastAsia="ko-KR"/>
        </w:rPr>
        <w:t xml:space="preserve">. Option </w:t>
      </w:r>
      <w:r w:rsidR="00647968">
        <w:rPr>
          <w:rFonts w:eastAsiaTheme="minorEastAsia" w:hint="eastAsia"/>
          <w:lang w:eastAsia="ko-KR"/>
        </w:rPr>
        <w:t>1</w:t>
      </w:r>
      <w:r>
        <w:rPr>
          <w:rFonts w:eastAsiaTheme="minorEastAsia" w:hint="eastAsia"/>
          <w:lang w:eastAsia="ko-KR"/>
        </w:rPr>
        <w:t xml:space="preserve">: </w:t>
      </w:r>
      <w:r w:rsidR="00803BE8">
        <w:rPr>
          <w:rFonts w:hint="eastAsia"/>
          <w:lang w:eastAsia="ko-KR"/>
        </w:rPr>
        <w:t xml:space="preserve">(7.3.1) </w:t>
      </w:r>
      <w:r>
        <w:rPr>
          <w:rFonts w:eastAsiaTheme="minorEastAsia" w:hint="eastAsia"/>
          <w:lang w:eastAsia="ko-KR"/>
        </w:rPr>
        <w:t>NAL unit syntax.</w:t>
      </w:r>
    </w:p>
    <w:tbl>
      <w:tblPr>
        <w:tblW w:w="8640" w:type="dxa"/>
        <w:jc w:val="center"/>
        <w:tblCellMar>
          <w:left w:w="0" w:type="dxa"/>
          <w:right w:w="0" w:type="dxa"/>
        </w:tblCellMar>
        <w:tblLook w:val="04A0"/>
      </w:tblPr>
      <w:tblGrid>
        <w:gridCol w:w="7513"/>
        <w:gridCol w:w="1127"/>
      </w:tblGrid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nal_unit( NumBytesInNALunit ) {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b/>
                <w:bCs/>
                <w:sz w:val="20"/>
                <w:lang w:val="en-GB" w:eastAsia="ko-KR"/>
              </w:rPr>
              <w:t>Descriptor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forbidden_zero_bit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f(1)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623124" w:rsidRDefault="00FD77D6" w:rsidP="00FD77D6">
            <w:pPr>
              <w:spacing w:before="0"/>
              <w:rPr>
                <w:strike/>
                <w:color w:val="FF0000"/>
                <w:sz w:val="20"/>
                <w:lang w:eastAsia="ko-KR"/>
              </w:rPr>
            </w:pPr>
            <w:r>
              <w:rPr>
                <w:bCs/>
                <w:color w:val="FF0000"/>
                <w:sz w:val="20"/>
                <w:lang w:val="en-GB" w:eastAsia="ko-KR"/>
              </w:rPr>
              <w:t xml:space="preserve">     </w:t>
            </w:r>
            <w:r w:rsidRPr="001A32ED">
              <w:rPr>
                <w:bCs/>
                <w:strike/>
                <w:color w:val="FF0000"/>
                <w:sz w:val="20"/>
                <w:lang w:val="en-GB" w:eastAsia="ko-KR"/>
              </w:rPr>
              <w:t>nal_ref_flag</w:t>
            </w:r>
            <w:r>
              <w:rPr>
                <w:strike/>
                <w:color w:val="FF0000"/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trike/>
                <w:color w:val="FF0000"/>
                <w:sz w:val="20"/>
                <w:lang w:eastAsia="ko-KR"/>
              </w:rPr>
            </w:pPr>
            <w:r w:rsidRPr="004B5E0F">
              <w:rPr>
                <w:strike/>
                <w:color w:val="FF0000"/>
                <w:sz w:val="20"/>
                <w:lang w:val="en-GB" w:eastAsia="ko-KR"/>
              </w:rPr>
              <w:t>u(1)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3D688E">
            <w:pPr>
              <w:spacing w:before="0"/>
              <w:rPr>
                <w:color w:val="FF0000"/>
                <w:sz w:val="20"/>
                <w:lang w:eastAsia="ko-KR"/>
              </w:rPr>
            </w:pPr>
            <w:r w:rsidRPr="004B5E0F">
              <w:rPr>
                <w:rFonts w:hint="eastAsia"/>
                <w:color w:val="FF0000"/>
                <w:sz w:val="20"/>
                <w:lang w:eastAsia="ko-KR"/>
              </w:rPr>
              <w:t xml:space="preserve">     </w:t>
            </w:r>
            <w:proofErr w:type="spellStart"/>
            <w:r w:rsidRPr="004B5E0F">
              <w:rPr>
                <w:color w:val="FF0000"/>
                <w:sz w:val="20"/>
                <w:lang w:eastAsia="ko-KR"/>
              </w:rPr>
              <w:t>nal_priority_</w:t>
            </w:r>
            <w:r w:rsidR="003D688E">
              <w:rPr>
                <w:color w:val="FF0000"/>
                <w:sz w:val="20"/>
                <w:lang w:eastAsia="ko-KR"/>
              </w:rPr>
              <w:t>flag</w:t>
            </w:r>
            <w:proofErr w:type="spellEnd"/>
            <w:r w:rsidRPr="004B5E0F">
              <w:rPr>
                <w:color w:val="FF0000"/>
                <w:sz w:val="20"/>
                <w:lang w:eastAsia="ko-KR"/>
              </w:rPr>
              <w:t xml:space="preserve"> </w:t>
            </w:r>
            <w:r w:rsidR="00977118">
              <w:rPr>
                <w:rFonts w:hint="eastAsia"/>
                <w:color w:val="FF0000"/>
                <w:sz w:val="20"/>
                <w:lang w:eastAsia="ko-KR"/>
              </w:rPr>
              <w:t xml:space="preserve">        // </w:t>
            </w:r>
            <w:r w:rsidR="00977118" w:rsidRPr="00436D3E">
              <w:rPr>
                <w:rFonts w:hint="eastAsia"/>
                <w:i/>
                <w:color w:val="FF0000"/>
                <w:sz w:val="20"/>
                <w:lang w:eastAsia="ko-KR"/>
              </w:rPr>
              <w:t>indicates NAL priority in same temporal level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color w:val="FF0000"/>
                <w:sz w:val="20"/>
                <w:lang w:eastAsia="ko-KR"/>
              </w:rPr>
            </w:pPr>
            <w:r w:rsidRPr="004B5E0F">
              <w:rPr>
                <w:color w:val="FF0000"/>
                <w:sz w:val="20"/>
                <w:lang w:val="en-GB" w:eastAsia="ko-KR"/>
              </w:rPr>
              <w:t>u(1)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nal_unit_type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u(6)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temporal_id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u(3)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>
              <w:rPr>
                <w:rFonts w:hint="eastAsia"/>
                <w:b/>
                <w:bCs/>
                <w:sz w:val="20"/>
                <w:lang w:val="en-GB" w:eastAsia="ko-KR"/>
              </w:rPr>
              <w:t xml:space="preserve">     </w:t>
            </w:r>
            <w:r w:rsidRPr="004B5E0F">
              <w:rPr>
                <w:b/>
                <w:bCs/>
                <w:sz w:val="20"/>
                <w:lang w:val="en-GB" w:eastAsia="ko-KR"/>
              </w:rPr>
              <w:t>reserved_one_5bits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u(5)</w:t>
            </w:r>
          </w:p>
        </w:tc>
      </w:tr>
      <w:tr w:rsidR="00FD77D6" w:rsidRPr="004B5E0F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1127FA">
            <w:pPr>
              <w:spacing w:before="0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val="en-GB" w:eastAsia="ko-KR"/>
              </w:rPr>
              <w:t xml:space="preserve">     </w:t>
            </w:r>
            <w:r w:rsidR="001127FA">
              <w:rPr>
                <w:sz w:val="20"/>
                <w:lang w:val="en-GB" w:eastAsia="ko-KR"/>
              </w:rPr>
              <w:t>……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</w:p>
        </w:tc>
      </w:tr>
      <w:tr w:rsidR="00FD77D6" w:rsidRPr="007B2312" w:rsidTr="001127FA">
        <w:trPr>
          <w:jc w:val="center"/>
        </w:trPr>
        <w:tc>
          <w:tcPr>
            <w:tcW w:w="7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}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</w:p>
        </w:tc>
      </w:tr>
    </w:tbl>
    <w:p w:rsidR="00FD77D6" w:rsidRDefault="00FD77D6" w:rsidP="00FD77D6">
      <w:pPr>
        <w:spacing w:before="0"/>
        <w:rPr>
          <w:lang w:eastAsia="ko-KR"/>
        </w:rPr>
      </w:pPr>
    </w:p>
    <w:bookmarkEnd w:id="11"/>
    <w:bookmarkEnd w:id="12"/>
    <w:p w:rsidR="00CC0654" w:rsidRPr="00671256" w:rsidRDefault="00CC0654" w:rsidP="00FD77D6">
      <w:pPr>
        <w:spacing w:before="0"/>
        <w:rPr>
          <w:rFonts w:eastAsia="Malgun Gothic"/>
          <w:lang w:eastAsia="ko-KR"/>
        </w:rPr>
      </w:pPr>
    </w:p>
    <w:p w:rsidR="00FD77D6" w:rsidRPr="00C40B42" w:rsidRDefault="00FD77D6" w:rsidP="00FD77D6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eastAsiaTheme="minorEastAsia" w:hAnsi="Times New Roman"/>
          <w:sz w:val="20"/>
          <w:lang w:eastAsia="ko-KR"/>
        </w:rPr>
      </w:pPr>
      <w:r w:rsidRPr="00F91EAD">
        <w:rPr>
          <w:rFonts w:ascii="Times New Roman" w:eastAsiaTheme="minorEastAsia" w:hAnsi="Times New Roman"/>
          <w:sz w:val="20"/>
          <w:highlight w:val="yellow"/>
          <w:lang w:eastAsia="ko-KR"/>
        </w:rPr>
        <w:t xml:space="preserve">Option </w:t>
      </w:r>
      <w:r w:rsidR="007E1013">
        <w:rPr>
          <w:rFonts w:ascii="Times New Roman" w:eastAsiaTheme="minorEastAsia" w:hAnsi="Times New Roman" w:hint="eastAsia"/>
          <w:sz w:val="20"/>
          <w:lang w:eastAsia="ko-KR"/>
        </w:rPr>
        <w:t>2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: Provide the priority information in </w:t>
      </w:r>
      <w:r w:rsidR="00CC0654">
        <w:rPr>
          <w:rFonts w:ascii="Times New Roman" w:eastAsiaTheme="minorEastAsia" w:hAnsi="Times New Roman" w:hint="eastAsia"/>
          <w:sz w:val="20"/>
          <w:lang w:eastAsia="ko-KR"/>
        </w:rPr>
        <w:t>AU (</w:t>
      </w:r>
      <w:r w:rsidRPr="00C40B42">
        <w:rPr>
          <w:rFonts w:ascii="Times New Roman" w:eastAsiaTheme="minorEastAsia" w:hAnsi="Times New Roman"/>
          <w:sz w:val="20"/>
          <w:lang w:eastAsia="ko-KR"/>
        </w:rPr>
        <w:t>Access Unit) delimiter by modifying the current syntax</w:t>
      </w:r>
      <w:r w:rsidR="00CC0654">
        <w:rPr>
          <w:rFonts w:ascii="Times New Roman" w:eastAsiaTheme="minorEastAsia" w:hAnsi="Times New Roman" w:hint="eastAsia"/>
          <w:sz w:val="20"/>
          <w:lang w:eastAsia="ko-KR"/>
        </w:rPr>
        <w:t xml:space="preserve"> (Table </w:t>
      </w:r>
      <w:r w:rsidR="00671256">
        <w:rPr>
          <w:rFonts w:ascii="Times New Roman" w:eastAsiaTheme="minorEastAsia" w:hAnsi="Times New Roman" w:hint="eastAsia"/>
          <w:sz w:val="20"/>
          <w:lang w:eastAsia="ko-KR"/>
        </w:rPr>
        <w:t>4</w:t>
      </w:r>
      <w:r w:rsidR="00CC0654">
        <w:rPr>
          <w:rFonts w:ascii="Times New Roman" w:eastAsiaTheme="minorEastAsia" w:hAnsi="Times New Roman" w:hint="eastAsia"/>
          <w:sz w:val="20"/>
          <w:lang w:eastAsia="ko-KR"/>
        </w:rPr>
        <w:t>)</w:t>
      </w:r>
      <w:r w:rsidR="001E5E62">
        <w:rPr>
          <w:rFonts w:ascii="Times New Roman" w:eastAsiaTheme="minorEastAsia" w:hAnsi="Times New Roman" w:hint="eastAsia"/>
          <w:sz w:val="20"/>
          <w:lang w:eastAsia="ko-KR"/>
        </w:rPr>
        <w:t>.</w:t>
      </w:r>
      <w:r w:rsidRPr="00C40B42">
        <w:rPr>
          <w:rFonts w:ascii="Times New Roman" w:eastAsiaTheme="minorEastAsia" w:hAnsi="Times New Roman"/>
          <w:sz w:val="20"/>
          <w:lang w:eastAsia="ko-KR"/>
        </w:rPr>
        <w:t xml:space="preserve"> </w:t>
      </w:r>
    </w:p>
    <w:p w:rsidR="004C0301" w:rsidRDefault="004C0301" w:rsidP="00FD77D6">
      <w:pPr>
        <w:pStyle w:val="Caption"/>
        <w:spacing w:before="0" w:after="0"/>
        <w:rPr>
          <w:lang w:eastAsia="ko-KR"/>
        </w:rPr>
      </w:pPr>
    </w:p>
    <w:p w:rsidR="00FD77D6" w:rsidRDefault="00FD77D6" w:rsidP="00FD77D6">
      <w:pPr>
        <w:pStyle w:val="Caption"/>
        <w:spacing w:before="0" w:after="0"/>
        <w:rPr>
          <w:lang w:eastAsia="ko-KR"/>
        </w:rPr>
      </w:pPr>
      <w:proofErr w:type="gramStart"/>
      <w:r>
        <w:t xml:space="preserve">Table </w:t>
      </w:r>
      <w:r w:rsidR="00671256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.</w:t>
      </w:r>
      <w:proofErr w:type="gramEnd"/>
      <w:r>
        <w:rPr>
          <w:rFonts w:hint="eastAsia"/>
          <w:lang w:eastAsia="ko-KR"/>
        </w:rPr>
        <w:t xml:space="preserve"> </w:t>
      </w:r>
      <w:r w:rsidR="00CC0654">
        <w:rPr>
          <w:rFonts w:hint="eastAsia"/>
          <w:lang w:eastAsia="ko-KR"/>
        </w:rPr>
        <w:t xml:space="preserve">Option </w:t>
      </w:r>
      <w:r w:rsidR="007E1013">
        <w:rPr>
          <w:rFonts w:hint="eastAsia"/>
          <w:lang w:eastAsia="ko-KR"/>
        </w:rPr>
        <w:t>2</w:t>
      </w:r>
      <w:r w:rsidR="00CC0654">
        <w:rPr>
          <w:rFonts w:hint="eastAsia"/>
          <w:lang w:eastAsia="ko-KR"/>
        </w:rPr>
        <w:t xml:space="preserve">: </w:t>
      </w:r>
      <w:r w:rsidR="00803BE8">
        <w:rPr>
          <w:rFonts w:hint="eastAsia"/>
          <w:lang w:eastAsia="ko-KR"/>
        </w:rPr>
        <w:t xml:space="preserve">(7.3.2.8) </w:t>
      </w:r>
      <w:r w:rsidR="00803BE8">
        <w:rPr>
          <w:rFonts w:hint="eastAsia"/>
          <w:lang w:val="en-CA" w:eastAsia="ko-KR"/>
        </w:rPr>
        <w:t>Access unit</w:t>
      </w:r>
      <w:r>
        <w:rPr>
          <w:rFonts w:eastAsiaTheme="minorEastAsia" w:hint="eastAsia"/>
          <w:lang w:eastAsia="ko-KR"/>
        </w:rPr>
        <w:t xml:space="preserve"> delimiter RBSP syntax</w:t>
      </w:r>
    </w:p>
    <w:tbl>
      <w:tblPr>
        <w:tblW w:w="5699" w:type="dxa"/>
        <w:jc w:val="center"/>
        <w:tblCellMar>
          <w:left w:w="0" w:type="dxa"/>
          <w:right w:w="0" w:type="dxa"/>
        </w:tblCellMar>
        <w:tblLook w:val="04A0"/>
      </w:tblPr>
      <w:tblGrid>
        <w:gridCol w:w="4290"/>
        <w:gridCol w:w="1409"/>
      </w:tblGrid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access_unit_delimiter_rbsp( ) {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b/>
                <w:bCs/>
                <w:sz w:val="20"/>
                <w:lang w:val="en-GB" w:eastAsia="ko-KR"/>
              </w:rPr>
              <w:t>Descriptor</w:t>
            </w: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ab/>
            </w:r>
            <w:r w:rsidRPr="004B5E0F">
              <w:rPr>
                <w:b/>
                <w:bCs/>
                <w:sz w:val="20"/>
                <w:lang w:val="en-GB" w:eastAsia="ko-KR"/>
              </w:rPr>
              <w:t>pic_type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u(3)</w:t>
            </w: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647968">
            <w:pPr>
              <w:spacing w:before="0"/>
              <w:ind w:left="360"/>
              <w:rPr>
                <w:color w:val="FF0000"/>
                <w:sz w:val="20"/>
                <w:lang w:eastAsia="ko-KR"/>
              </w:rPr>
            </w:pPr>
            <w:r w:rsidRPr="004B5E0F">
              <w:rPr>
                <w:color w:val="FF0000"/>
                <w:sz w:val="20"/>
                <w:lang w:eastAsia="ko-KR"/>
              </w:rPr>
              <w:t xml:space="preserve">priority_id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jc w:val="center"/>
              <w:rPr>
                <w:color w:val="FF0000"/>
                <w:sz w:val="20"/>
                <w:lang w:eastAsia="ko-KR"/>
              </w:rPr>
            </w:pPr>
            <w:r w:rsidRPr="004B5E0F">
              <w:rPr>
                <w:color w:val="FF0000"/>
                <w:sz w:val="20"/>
                <w:lang w:eastAsia="ko-KR"/>
              </w:rPr>
              <w:t>u(</w:t>
            </w:r>
            <w:r>
              <w:rPr>
                <w:color w:val="FF0000"/>
                <w:sz w:val="20"/>
                <w:lang w:eastAsia="ko-KR"/>
              </w:rPr>
              <w:t>4</w:t>
            </w:r>
            <w:r w:rsidRPr="004B5E0F">
              <w:rPr>
                <w:color w:val="FF0000"/>
                <w:sz w:val="20"/>
                <w:lang w:eastAsia="ko-KR"/>
              </w:rPr>
              <w:t>)</w:t>
            </w: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ab/>
              <w:t>rbsp_trailing_bits( )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</w:p>
        </w:tc>
      </w:tr>
      <w:tr w:rsidR="00FD77D6" w:rsidRPr="004B5E0F" w:rsidTr="00011DA9">
        <w:trPr>
          <w:jc w:val="center"/>
        </w:trPr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  <w:r w:rsidRPr="004B5E0F">
              <w:rPr>
                <w:sz w:val="20"/>
                <w:lang w:val="en-GB" w:eastAsia="ko-KR"/>
              </w:rPr>
              <w:t>}</w:t>
            </w:r>
            <w:r w:rsidRPr="004B5E0F">
              <w:rPr>
                <w:sz w:val="20"/>
                <w:lang w:eastAsia="ko-KR"/>
              </w:rPr>
              <w:t xml:space="preserve"> </w:t>
            </w:r>
          </w:p>
        </w:tc>
        <w:tc>
          <w:tcPr>
            <w:tcW w:w="1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:rsidR="00FD77D6" w:rsidRPr="004B5E0F" w:rsidRDefault="00FD77D6" w:rsidP="00FD77D6">
            <w:pPr>
              <w:spacing w:before="0"/>
              <w:rPr>
                <w:sz w:val="20"/>
                <w:lang w:eastAsia="ko-KR"/>
              </w:rPr>
            </w:pPr>
          </w:p>
        </w:tc>
      </w:tr>
    </w:tbl>
    <w:p w:rsidR="00FD77D6" w:rsidRDefault="00FD77D6" w:rsidP="00FD77D6">
      <w:pPr>
        <w:spacing w:before="0"/>
        <w:jc w:val="center"/>
        <w:rPr>
          <w:lang w:eastAsia="ko-KR"/>
        </w:rPr>
      </w:pPr>
    </w:p>
    <w:p w:rsidR="00B266C2" w:rsidRPr="00A74FE6" w:rsidRDefault="00B266C2" w:rsidP="00B266C2">
      <w:pPr>
        <w:pStyle w:val="Heading1"/>
        <w:numPr>
          <w:ilvl w:val="0"/>
          <w:numId w:val="0"/>
        </w:numPr>
        <w:jc w:val="both"/>
        <w:rPr>
          <w:rFonts w:cs="Times New Roman"/>
        </w:rPr>
      </w:pPr>
      <w:r w:rsidRPr="00A74FE6">
        <w:rPr>
          <w:rFonts w:cs="Times New Roman"/>
          <w:lang w:eastAsia="ja-JP"/>
        </w:rPr>
        <w:t>References</w:t>
      </w:r>
    </w:p>
    <w:p w:rsidR="009B3AA0" w:rsidRDefault="009B3AA0" w:rsidP="001E5E62">
      <w:pPr>
        <w:pStyle w:val="References"/>
        <w:jc w:val="both"/>
        <w:rPr>
          <w:rFonts w:eastAsiaTheme="minorEastAsia"/>
          <w:sz w:val="22"/>
          <w:szCs w:val="22"/>
          <w:lang w:eastAsia="ko-KR"/>
        </w:rPr>
      </w:pPr>
      <w:bookmarkStart w:id="13" w:name="_Ref327574673"/>
      <w:bookmarkStart w:id="14" w:name="_Ref327540478"/>
      <w:r w:rsidRPr="00C40B42">
        <w:rPr>
          <w:rFonts w:eastAsiaTheme="minorEastAsia"/>
          <w:sz w:val="20"/>
          <w:szCs w:val="20"/>
          <w:lang w:eastAsia="ko-KR"/>
        </w:rPr>
        <w:t>B. Bross, W.-J. Han, J.-R. Ohm, G. J. Sullivan, T. Wiegand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, </w:t>
      </w:r>
      <w:r w:rsidRPr="00C40B42">
        <w:rPr>
          <w:rFonts w:eastAsiaTheme="minorEastAsia"/>
          <w:sz w:val="20"/>
          <w:szCs w:val="20"/>
          <w:lang w:eastAsia="ko-KR"/>
        </w:rPr>
        <w:t>High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e</w:t>
      </w:r>
      <w:r w:rsidRPr="00C40B42">
        <w:rPr>
          <w:rFonts w:eastAsiaTheme="minorEastAsia"/>
          <w:sz w:val="20"/>
          <w:szCs w:val="20"/>
          <w:lang w:eastAsia="ko-KR"/>
        </w:rPr>
        <w:t xml:space="preserve">fficiency </w:t>
      </w:r>
      <w:r w:rsidRPr="00C40B42">
        <w:rPr>
          <w:rFonts w:eastAsiaTheme="minorEastAsia" w:hint="eastAsia"/>
          <w:sz w:val="20"/>
          <w:szCs w:val="20"/>
          <w:lang w:eastAsia="ko-KR"/>
        </w:rPr>
        <w:t>v</w:t>
      </w:r>
      <w:r w:rsidRPr="00C40B42">
        <w:rPr>
          <w:rFonts w:eastAsiaTheme="minorEastAsia"/>
          <w:sz w:val="20"/>
          <w:szCs w:val="20"/>
          <w:lang w:eastAsia="ko-KR"/>
        </w:rPr>
        <w:t xml:space="preserve">ideo </w:t>
      </w:r>
      <w:r w:rsidRPr="00C40B42">
        <w:rPr>
          <w:rFonts w:eastAsiaTheme="minorEastAsia" w:hint="eastAsia"/>
          <w:sz w:val="20"/>
          <w:szCs w:val="20"/>
          <w:lang w:eastAsia="ko-KR"/>
        </w:rPr>
        <w:t>c</w:t>
      </w:r>
      <w:r w:rsidRPr="00C40B42">
        <w:rPr>
          <w:rFonts w:eastAsiaTheme="minorEastAsia"/>
          <w:sz w:val="20"/>
          <w:szCs w:val="20"/>
          <w:lang w:eastAsia="ko-KR"/>
        </w:rPr>
        <w:t>oding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(HEVC) text </w:t>
      </w:r>
      <w:r w:rsidRPr="00C40B42">
        <w:rPr>
          <w:rFonts w:eastAsiaTheme="minorEastAsia"/>
          <w:sz w:val="20"/>
          <w:szCs w:val="20"/>
          <w:lang w:eastAsia="ko-KR"/>
        </w:rPr>
        <w:t>specification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draft 7,</w:t>
      </w:r>
      <w:r w:rsidRPr="00C40B42">
        <w:rPr>
          <w:rFonts w:eastAsiaTheme="minorEastAsia"/>
          <w:sz w:val="20"/>
          <w:szCs w:val="20"/>
          <w:lang w:eastAsia="ko-KR"/>
        </w:rPr>
        <w:t xml:space="preserve"> Document no</w:t>
      </w:r>
      <w:r w:rsidRPr="00C40B42">
        <w:rPr>
          <w:rFonts w:eastAsiaTheme="minorEastAsia" w:hint="eastAsia"/>
          <w:sz w:val="20"/>
          <w:szCs w:val="20"/>
          <w:lang w:eastAsia="ko-KR"/>
        </w:rPr>
        <w:t>.</w:t>
      </w:r>
      <w:r w:rsidRPr="00C40B42">
        <w:rPr>
          <w:rFonts w:eastAsiaTheme="minorEastAsia"/>
          <w:sz w:val="20"/>
          <w:szCs w:val="20"/>
          <w:lang w:eastAsia="ko-KR"/>
        </w:rPr>
        <w:t xml:space="preserve"> JCTVC-</w:t>
      </w:r>
      <w:r w:rsidRPr="00C40B42">
        <w:rPr>
          <w:rFonts w:eastAsiaTheme="minorEastAsia" w:hint="eastAsia"/>
          <w:sz w:val="20"/>
          <w:szCs w:val="20"/>
          <w:lang w:eastAsia="ko-KR"/>
        </w:rPr>
        <w:t>I</w:t>
      </w:r>
      <w:r w:rsidRPr="00C40B42">
        <w:rPr>
          <w:rFonts w:eastAsiaTheme="minorEastAsia"/>
          <w:sz w:val="20"/>
          <w:szCs w:val="20"/>
          <w:lang w:eastAsia="ko-KR"/>
        </w:rPr>
        <w:t>1103</w:t>
      </w:r>
      <w:r w:rsidRPr="00C40B42">
        <w:rPr>
          <w:rFonts w:eastAsiaTheme="minorEastAsia" w:hint="eastAsia"/>
          <w:sz w:val="20"/>
          <w:szCs w:val="20"/>
          <w:lang w:eastAsia="ko-KR"/>
        </w:rPr>
        <w:t>,</w:t>
      </w:r>
      <w:r w:rsidRPr="00C40B42">
        <w:rPr>
          <w:rFonts w:eastAsiaTheme="minorEastAsia"/>
          <w:sz w:val="20"/>
          <w:szCs w:val="20"/>
          <w:lang w:eastAsia="ko-KR"/>
        </w:rPr>
        <w:t xml:space="preserve"> </w:t>
      </w:r>
      <w:r w:rsidRPr="00C40B42">
        <w:rPr>
          <w:rFonts w:eastAsiaTheme="minorEastAsia" w:hint="eastAsia"/>
          <w:sz w:val="20"/>
          <w:szCs w:val="20"/>
          <w:lang w:eastAsia="ko-KR"/>
        </w:rPr>
        <w:t>May</w:t>
      </w:r>
      <w:r w:rsidRPr="00C40B42">
        <w:rPr>
          <w:rFonts w:eastAsiaTheme="minorEastAsia"/>
          <w:sz w:val="20"/>
          <w:szCs w:val="20"/>
          <w:lang w:eastAsia="ko-KR"/>
        </w:rPr>
        <w:t xml:space="preserve"> 201</w:t>
      </w:r>
      <w:r w:rsidRPr="00C40B42">
        <w:rPr>
          <w:rFonts w:eastAsiaTheme="minorEastAsia" w:hint="eastAsia"/>
          <w:sz w:val="20"/>
          <w:szCs w:val="20"/>
          <w:lang w:eastAsia="ko-KR"/>
        </w:rPr>
        <w:t>2</w:t>
      </w:r>
      <w:r w:rsidRPr="00C40B42">
        <w:rPr>
          <w:rFonts w:eastAsiaTheme="minorEastAsia"/>
          <w:sz w:val="20"/>
          <w:szCs w:val="20"/>
          <w:lang w:eastAsia="ko-KR"/>
        </w:rPr>
        <w:t>.</w:t>
      </w:r>
    </w:p>
    <w:p w:rsidR="001E5E62" w:rsidRPr="003640BE" w:rsidRDefault="001E5E62" w:rsidP="001E5E62">
      <w:pPr>
        <w:pStyle w:val="References"/>
        <w:jc w:val="both"/>
        <w:rPr>
          <w:rFonts w:eastAsiaTheme="minorEastAsia"/>
          <w:sz w:val="22"/>
          <w:szCs w:val="22"/>
          <w:lang w:eastAsia="ko-KR"/>
        </w:rPr>
      </w:pPr>
      <w:r w:rsidRPr="003640BE">
        <w:rPr>
          <w:rFonts w:eastAsiaTheme="minorEastAsia"/>
          <w:sz w:val="22"/>
          <w:szCs w:val="22"/>
          <w:lang w:eastAsia="ko-KR"/>
        </w:rPr>
        <w:t>H. Schwarz, D. Marpe, T. Wiegand, Analysis of hierarchical B pictures and MCTF, IEEE International Conference on Multimedia and Expo, pp. 1929-1932</w:t>
      </w:r>
      <w:r w:rsidRPr="003640BE">
        <w:rPr>
          <w:rFonts w:eastAsiaTheme="minorEastAsia" w:hint="eastAsia"/>
          <w:sz w:val="22"/>
          <w:szCs w:val="22"/>
          <w:lang w:eastAsia="ko-KR"/>
        </w:rPr>
        <w:t>,</w:t>
      </w:r>
      <w:r w:rsidRPr="003640BE">
        <w:rPr>
          <w:rFonts w:eastAsiaTheme="minorEastAsia"/>
          <w:sz w:val="22"/>
          <w:szCs w:val="22"/>
          <w:lang w:eastAsia="ko-KR"/>
        </w:rPr>
        <w:t xml:space="preserve"> 2006.</w:t>
      </w:r>
      <w:bookmarkEnd w:id="13"/>
    </w:p>
    <w:p w:rsidR="00B266C2" w:rsidRDefault="00B266C2" w:rsidP="00B266C2">
      <w:pPr>
        <w:pStyle w:val="References"/>
        <w:jc w:val="both"/>
        <w:rPr>
          <w:rFonts w:eastAsiaTheme="minorEastAsia"/>
          <w:sz w:val="20"/>
          <w:szCs w:val="20"/>
          <w:lang w:eastAsia="ko-KR"/>
        </w:rPr>
      </w:pPr>
      <w:bookmarkStart w:id="15" w:name="_Ref327575305"/>
      <w:bookmarkEnd w:id="14"/>
      <w:r w:rsidRPr="00C40B42">
        <w:rPr>
          <w:rFonts w:eastAsiaTheme="minorEastAsia" w:hint="eastAsia"/>
          <w:sz w:val="20"/>
          <w:szCs w:val="20"/>
          <w:lang w:eastAsia="ko-KR"/>
        </w:rPr>
        <w:t>HEVC Reference Software ver. 6.1 (HM 6.1), url:</w:t>
      </w:r>
      <w:r w:rsidRPr="00C40B42">
        <w:rPr>
          <w:rFonts w:eastAsiaTheme="minorEastAsia"/>
          <w:sz w:val="20"/>
          <w:szCs w:val="20"/>
          <w:lang w:eastAsia="ko-KR"/>
        </w:rPr>
        <w:t xml:space="preserve"> </w:t>
      </w:r>
      <w:hyperlink r:id="rId18" w:history="1">
        <w:r w:rsidRPr="00C40B42">
          <w:rPr>
            <w:rFonts w:eastAsiaTheme="minorEastAsia"/>
            <w:sz w:val="20"/>
            <w:szCs w:val="20"/>
            <w:lang w:eastAsia="ko-KR"/>
          </w:rPr>
          <w:t>http://hevc.kw.bbc.co.uk/trac/browser/tags/HM-6.1?rev=2385</w:t>
        </w:r>
      </w:hyperlink>
      <w:bookmarkEnd w:id="15"/>
    </w:p>
    <w:p w:rsidR="001E5E62" w:rsidRPr="00C40B42" w:rsidRDefault="001E5E62" w:rsidP="001E5E62">
      <w:pPr>
        <w:pStyle w:val="References"/>
        <w:jc w:val="both"/>
        <w:rPr>
          <w:rFonts w:eastAsiaTheme="minorEastAsia"/>
          <w:sz w:val="20"/>
          <w:szCs w:val="20"/>
          <w:lang w:eastAsia="ko-KR"/>
        </w:rPr>
      </w:pPr>
      <w:bookmarkStart w:id="16" w:name="_Ref327574628"/>
      <w:r w:rsidRPr="00C40B42">
        <w:rPr>
          <w:rFonts w:eastAsiaTheme="minorEastAsia"/>
          <w:sz w:val="20"/>
          <w:szCs w:val="20"/>
          <w:lang w:eastAsia="ko-KR"/>
        </w:rPr>
        <w:t>F. Bossen,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 </w:t>
      </w:r>
      <w:r w:rsidRPr="00C40B42">
        <w:rPr>
          <w:rFonts w:eastAsiaTheme="minorEastAsia"/>
          <w:sz w:val="20"/>
          <w:szCs w:val="20"/>
          <w:lang w:eastAsia="ko-KR"/>
        </w:rPr>
        <w:t xml:space="preserve">Common test conditions and software reference configurations, </w:t>
      </w:r>
      <w:r w:rsidRPr="00C40B42">
        <w:rPr>
          <w:rFonts w:eastAsiaTheme="minorEastAsia" w:hint="eastAsia"/>
          <w:sz w:val="20"/>
          <w:szCs w:val="20"/>
          <w:lang w:eastAsia="ko-KR"/>
        </w:rPr>
        <w:t xml:space="preserve">Document no. </w:t>
      </w:r>
      <w:r w:rsidRPr="00C40B42">
        <w:rPr>
          <w:rFonts w:eastAsiaTheme="minorEastAsia"/>
          <w:sz w:val="20"/>
          <w:szCs w:val="20"/>
          <w:lang w:eastAsia="ko-KR"/>
        </w:rPr>
        <w:t>JCTVC-</w:t>
      </w:r>
      <w:r w:rsidRPr="00C40B42">
        <w:rPr>
          <w:rFonts w:eastAsiaTheme="minorEastAsia" w:hint="eastAsia"/>
          <w:sz w:val="20"/>
          <w:szCs w:val="20"/>
          <w:lang w:eastAsia="ko-KR"/>
        </w:rPr>
        <w:t>H11</w:t>
      </w:r>
      <w:r w:rsidRPr="00C40B42">
        <w:rPr>
          <w:rFonts w:eastAsiaTheme="minorEastAsia"/>
          <w:sz w:val="20"/>
          <w:szCs w:val="20"/>
          <w:lang w:eastAsia="ko-KR"/>
        </w:rPr>
        <w:t xml:space="preserve">00, </w:t>
      </w:r>
      <w:r w:rsidRPr="00C40B42">
        <w:rPr>
          <w:rFonts w:eastAsiaTheme="minorEastAsia" w:hint="eastAsia"/>
          <w:sz w:val="20"/>
          <w:szCs w:val="20"/>
          <w:lang w:eastAsia="ko-KR"/>
        </w:rPr>
        <w:t>Feb.</w:t>
      </w:r>
      <w:r w:rsidRPr="00C40B42">
        <w:rPr>
          <w:rFonts w:eastAsiaTheme="minorEastAsia"/>
          <w:sz w:val="20"/>
          <w:szCs w:val="20"/>
          <w:lang w:eastAsia="ko-KR"/>
        </w:rPr>
        <w:t xml:space="preserve"> 201</w:t>
      </w:r>
      <w:r w:rsidRPr="00C40B42">
        <w:rPr>
          <w:rFonts w:eastAsiaTheme="minorEastAsia" w:hint="eastAsia"/>
          <w:sz w:val="20"/>
          <w:szCs w:val="20"/>
          <w:lang w:eastAsia="ko-KR"/>
        </w:rPr>
        <w:t>2</w:t>
      </w:r>
      <w:r w:rsidRPr="00C40B42">
        <w:rPr>
          <w:rFonts w:eastAsiaTheme="minorEastAsia"/>
          <w:sz w:val="20"/>
          <w:szCs w:val="20"/>
          <w:lang w:eastAsia="ko-KR"/>
        </w:rPr>
        <w:t>.</w:t>
      </w:r>
      <w:bookmarkEnd w:id="16"/>
    </w:p>
    <w:p w:rsidR="00881A58" w:rsidRPr="00C40B42" w:rsidRDefault="00881A58" w:rsidP="00881A58">
      <w:pPr>
        <w:pStyle w:val="References"/>
        <w:numPr>
          <w:ilvl w:val="0"/>
          <w:numId w:val="0"/>
        </w:numPr>
        <w:ind w:left="504"/>
        <w:jc w:val="both"/>
        <w:rPr>
          <w:rFonts w:eastAsiaTheme="minorEastAsia"/>
          <w:sz w:val="20"/>
          <w:szCs w:val="20"/>
          <w:lang w:eastAsia="ko-KR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DE485F" w:rsidRDefault="00DE485F" w:rsidP="00DE485F">
      <w:pPr>
        <w:jc w:val="both"/>
        <w:rPr>
          <w:b/>
          <w:sz w:val="20"/>
          <w:szCs w:val="22"/>
          <w:lang w:eastAsia="ko-KR"/>
        </w:rPr>
      </w:pPr>
      <w:r w:rsidRPr="00BC31AC">
        <w:rPr>
          <w:b/>
          <w:sz w:val="20"/>
          <w:szCs w:val="22"/>
        </w:rPr>
        <w:t>InterDigital Communications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50F66" w:rsidRPr="00BC31AC" w:rsidRDefault="00350F66" w:rsidP="00DE485F">
      <w:pPr>
        <w:jc w:val="both"/>
        <w:rPr>
          <w:sz w:val="20"/>
          <w:szCs w:val="22"/>
          <w:lang w:eastAsia="ko-KR"/>
        </w:rPr>
      </w:pPr>
    </w:p>
    <w:p w:rsidR="00B266C2" w:rsidRPr="00B266C2" w:rsidRDefault="008A7A59" w:rsidP="00C75BAD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lastRenderedPageBreak/>
        <w:t xml:space="preserve">Appendix: </w:t>
      </w:r>
      <w:r w:rsidR="00B266C2" w:rsidRPr="00B266C2">
        <w:rPr>
          <w:rFonts w:hint="eastAsia"/>
          <w:lang w:val="en-CA"/>
        </w:rPr>
        <w:t>DIS text</w:t>
      </w:r>
    </w:p>
    <w:p w:rsidR="00803BE8" w:rsidRPr="00BC31AC" w:rsidRDefault="00803BE8" w:rsidP="006E40F6">
      <w:pPr>
        <w:rPr>
          <w:sz w:val="20"/>
          <w:lang w:val="en-CA" w:eastAsia="ko-KR"/>
        </w:rPr>
      </w:pPr>
      <w:r w:rsidRPr="00BC31AC">
        <w:rPr>
          <w:sz w:val="20"/>
          <w:highlight w:val="yellow"/>
          <w:lang w:val="en-CA" w:eastAsia="ko-KR"/>
        </w:rPr>
        <w:t>O</w:t>
      </w:r>
      <w:r w:rsidRPr="00BC31AC">
        <w:rPr>
          <w:rFonts w:hint="eastAsia"/>
          <w:sz w:val="20"/>
          <w:highlight w:val="yellow"/>
          <w:lang w:val="en-CA" w:eastAsia="ko-KR"/>
        </w:rPr>
        <w:t>ption 1: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91B88" w:rsidRPr="00BC31AC" w:rsidTr="003F28A3">
        <w:trPr>
          <w:trHeight w:val="5348"/>
        </w:trPr>
        <w:tc>
          <w:tcPr>
            <w:tcW w:w="9576" w:type="dxa"/>
          </w:tcPr>
          <w:p w:rsidR="00891B88" w:rsidRPr="00BC31AC" w:rsidRDefault="00891B88" w:rsidP="00EF3AD5">
            <w:pPr>
              <w:rPr>
                <w:b/>
                <w:bCs/>
                <w:sz w:val="20"/>
                <w:lang w:eastAsia="ko-KR"/>
              </w:rPr>
            </w:pPr>
            <w:r w:rsidRPr="00BC31AC">
              <w:rPr>
                <w:rFonts w:hint="eastAsia"/>
                <w:b/>
                <w:bCs/>
                <w:sz w:val="20"/>
                <w:highlight w:val="yellow"/>
                <w:lang w:eastAsia="ko-KR"/>
              </w:rPr>
              <w:t>Section 7.4.1: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b/>
                <w:bCs/>
                <w:strike/>
                <w:sz w:val="20"/>
              </w:rPr>
              <w:t>nal_ref_flag</w:t>
            </w:r>
            <w:r w:rsidRPr="00BC31AC">
              <w:rPr>
                <w:rFonts w:eastAsia="Malgun Gothic"/>
                <w:strike/>
                <w:sz w:val="20"/>
              </w:rPr>
              <w:t xml:space="preserve"> equal to 1 specifies that the content of the NAL unit contains a sequence parameter set, a picture parameter set, an adaptation parameter set or a slice of a reference picture. 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strike/>
                <w:sz w:val="20"/>
              </w:rPr>
              <w:t>nal_ref_flag equal to 0 for a NAL unit containing a slice indicates that the slice is part of a non-reference picture.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strike/>
                <w:sz w:val="20"/>
              </w:rPr>
              <w:t>nal_ref_flag shall be equal to 1 for video parameter set, sequence parameter set, picture parameter set or adaptation parameter set NAL units. When nal_ref_flag is equal to 0 for one VCL NAL unit of a particular picture, it shall be equal to 0 for all VCL NAL units of the particular picture.</w:t>
            </w:r>
          </w:p>
          <w:p w:rsidR="00891B88" w:rsidRPr="00BC31AC" w:rsidRDefault="00891B88" w:rsidP="007E1013">
            <w:pPr>
              <w:jc w:val="both"/>
              <w:rPr>
                <w:rFonts w:eastAsia="Malgun Gothic"/>
                <w:strike/>
                <w:sz w:val="20"/>
              </w:rPr>
            </w:pPr>
            <w:r w:rsidRPr="00BC31AC">
              <w:rPr>
                <w:rFonts w:eastAsia="Malgun Gothic"/>
                <w:strike/>
                <w:sz w:val="20"/>
              </w:rPr>
              <w:t>nal_ref_flag shall be equal to 1 for NAL units with nal_unit_type equal to 4, 5, 6, 7, or 8.</w:t>
            </w:r>
          </w:p>
          <w:p w:rsidR="00891B88" w:rsidRPr="00BC31AC" w:rsidRDefault="00891B88" w:rsidP="007E1013">
            <w:pPr>
              <w:jc w:val="both"/>
              <w:rPr>
                <w:sz w:val="20"/>
                <w:lang w:eastAsia="ko-KR"/>
              </w:rPr>
            </w:pPr>
            <w:proofErr w:type="gramStart"/>
            <w:r w:rsidRPr="00BC31AC">
              <w:rPr>
                <w:rFonts w:eastAsia="Malgun Gothic"/>
                <w:strike/>
                <w:sz w:val="20"/>
              </w:rPr>
              <w:t>nal_ref_flag</w:t>
            </w:r>
            <w:proofErr w:type="gramEnd"/>
            <w:r w:rsidRPr="00BC31AC">
              <w:rPr>
                <w:rFonts w:eastAsia="Malgun Gothic"/>
                <w:strike/>
                <w:sz w:val="20"/>
              </w:rPr>
              <w:t xml:space="preserve"> shall be equal to 0 for all NAL units having nal_unit_type equal to 29, 30, or 31.</w:t>
            </w:r>
          </w:p>
          <w:p w:rsidR="00891B88" w:rsidRDefault="00891B88" w:rsidP="007E1013">
            <w:pPr>
              <w:jc w:val="both"/>
              <w:rPr>
                <w:b/>
                <w:sz w:val="20"/>
                <w:lang w:eastAsia="ko-KR"/>
              </w:rPr>
            </w:pPr>
          </w:p>
          <w:p w:rsidR="00891B88" w:rsidRPr="00BC31AC" w:rsidRDefault="00891B88" w:rsidP="007E1013">
            <w:pPr>
              <w:jc w:val="both"/>
              <w:rPr>
                <w:sz w:val="20"/>
                <w:lang w:eastAsia="ko-KR"/>
              </w:rPr>
            </w:pPr>
            <w:proofErr w:type="spellStart"/>
            <w:proofErr w:type="gramStart"/>
            <w:r w:rsidRPr="00BC31AC">
              <w:rPr>
                <w:b/>
                <w:sz w:val="20"/>
                <w:lang w:eastAsia="ko-KR"/>
              </w:rPr>
              <w:t>nal_priority_</w:t>
            </w:r>
            <w:r>
              <w:rPr>
                <w:rFonts w:hint="eastAsia"/>
                <w:b/>
                <w:sz w:val="20"/>
                <w:lang w:eastAsia="ko-KR"/>
              </w:rPr>
              <w:t>flag</w:t>
            </w:r>
            <w:proofErr w:type="spellEnd"/>
            <w:proofErr w:type="gramEnd"/>
            <w:r w:rsidRPr="00BC31AC">
              <w:rPr>
                <w:sz w:val="20"/>
                <w:lang w:eastAsia="ko-KR"/>
              </w:rPr>
              <w:t xml:space="preserve"> </w:t>
            </w:r>
            <w:r w:rsidRPr="00BC31AC">
              <w:rPr>
                <w:rFonts w:hint="eastAsia"/>
                <w:sz w:val="20"/>
                <w:lang w:eastAsia="ko-KR"/>
              </w:rPr>
              <w:t xml:space="preserve">equal to 1 specifies that </w:t>
            </w:r>
            <w:r w:rsidRPr="00BC31AC">
              <w:rPr>
                <w:sz w:val="20"/>
                <w:lang w:eastAsia="ko-KR"/>
              </w:rPr>
              <w:t>the</w:t>
            </w:r>
            <w:r w:rsidRPr="00BC31AC">
              <w:rPr>
                <w:rFonts w:hint="eastAsia"/>
                <w:sz w:val="20"/>
                <w:lang w:eastAsia="ko-KR"/>
              </w:rPr>
              <w:t xml:space="preserve"> NAL unit has a higher priority than the other NAL units in </w:t>
            </w:r>
            <w:ins w:id="17" w:author="Yan Ye" w:date="2012-07-06T15:58:00Z">
              <w:r>
                <w:rPr>
                  <w:sz w:val="20"/>
                  <w:lang w:eastAsia="ko-KR"/>
                </w:rPr>
                <w:t xml:space="preserve">the </w:t>
              </w:r>
            </w:ins>
            <w:r w:rsidRPr="00BC31AC">
              <w:rPr>
                <w:rFonts w:hint="eastAsia"/>
                <w:sz w:val="20"/>
                <w:lang w:eastAsia="ko-KR"/>
              </w:rPr>
              <w:t>same temporal level</w:t>
            </w:r>
            <w:del w:id="18" w:author="Yan Ye" w:date="2012-07-06T15:58:00Z">
              <w:r w:rsidRPr="00BC31AC" w:rsidDel="00903D67">
                <w:rPr>
                  <w:rFonts w:hint="eastAsia"/>
                  <w:sz w:val="20"/>
                  <w:lang w:eastAsia="ko-KR"/>
                </w:rPr>
                <w:delText xml:space="preserve"> of </w:delText>
              </w:r>
              <w:r w:rsidRPr="00BC31AC" w:rsidDel="00903D67">
                <w:rPr>
                  <w:sz w:val="20"/>
                  <w:lang w:eastAsia="ko-KR"/>
                </w:rPr>
                <w:delText>hierarchical</w:delText>
              </w:r>
              <w:r w:rsidRPr="00BC31AC" w:rsidDel="00903D67">
                <w:rPr>
                  <w:rFonts w:hint="eastAsia"/>
                  <w:sz w:val="20"/>
                  <w:lang w:eastAsia="ko-KR"/>
                </w:rPr>
                <w:delText>-B structure</w:delText>
              </w:r>
            </w:del>
            <w:r w:rsidRPr="00BC31AC">
              <w:rPr>
                <w:rFonts w:hint="eastAsia"/>
                <w:sz w:val="20"/>
                <w:lang w:eastAsia="ko-KR"/>
              </w:rPr>
              <w:t>.</w:t>
            </w:r>
          </w:p>
          <w:p w:rsidR="00891B88" w:rsidRPr="00BC31AC" w:rsidRDefault="00891B88" w:rsidP="007E1013">
            <w:pPr>
              <w:jc w:val="both"/>
              <w:rPr>
                <w:sz w:val="20"/>
                <w:lang w:eastAsia="ko-KR"/>
              </w:rPr>
            </w:pPr>
            <w:proofErr w:type="spellStart"/>
            <w:proofErr w:type="gramStart"/>
            <w:r w:rsidRPr="00BC31AC">
              <w:rPr>
                <w:sz w:val="20"/>
                <w:lang w:eastAsia="ko-KR"/>
              </w:rPr>
              <w:t>nal_priority</w:t>
            </w:r>
            <w:r w:rsidRPr="009768ED">
              <w:rPr>
                <w:sz w:val="20"/>
                <w:lang w:eastAsia="ko-KR"/>
              </w:rPr>
              <w:t>_</w:t>
            </w:r>
            <w:r w:rsidRPr="009768ED">
              <w:rPr>
                <w:rFonts w:eastAsia="Malgun Gothic"/>
                <w:sz w:val="20"/>
                <w:lang w:eastAsia="ko-KR"/>
              </w:rPr>
              <w:t>flag</w:t>
            </w:r>
            <w:proofErr w:type="spellEnd"/>
            <w:proofErr w:type="gramEnd"/>
            <w:r w:rsidRPr="00BC31AC">
              <w:rPr>
                <w:sz w:val="20"/>
                <w:lang w:eastAsia="ko-KR"/>
              </w:rPr>
              <w:t xml:space="preserve"> equal to </w:t>
            </w:r>
            <w:r w:rsidRPr="00BC31AC">
              <w:rPr>
                <w:rFonts w:hint="eastAsia"/>
                <w:sz w:val="20"/>
                <w:lang w:eastAsia="ko-KR"/>
              </w:rPr>
              <w:t>0</w:t>
            </w:r>
            <w:r w:rsidRPr="00BC31AC">
              <w:rPr>
                <w:sz w:val="20"/>
                <w:lang w:eastAsia="ko-KR"/>
              </w:rPr>
              <w:t xml:space="preserve"> </w:t>
            </w:r>
            <w:r w:rsidRPr="00BC31AC">
              <w:rPr>
                <w:rFonts w:hint="eastAsia"/>
                <w:sz w:val="20"/>
                <w:lang w:eastAsia="ko-KR"/>
              </w:rPr>
              <w:t xml:space="preserve">specifies that </w:t>
            </w:r>
            <w:r w:rsidRPr="00BC31AC">
              <w:rPr>
                <w:sz w:val="20"/>
                <w:lang w:eastAsia="ko-KR"/>
              </w:rPr>
              <w:t>the</w:t>
            </w:r>
            <w:r w:rsidRPr="00BC31AC">
              <w:rPr>
                <w:rFonts w:hint="eastAsia"/>
                <w:sz w:val="20"/>
                <w:lang w:eastAsia="ko-KR"/>
              </w:rPr>
              <w:t xml:space="preserve"> NAL unit has a normal priority in</w:t>
            </w:r>
            <w:ins w:id="19" w:author="Yan Ye" w:date="2012-07-06T15:58:00Z">
              <w:r>
                <w:rPr>
                  <w:sz w:val="20"/>
                  <w:lang w:eastAsia="ko-KR"/>
                </w:rPr>
                <w:t xml:space="preserve"> the</w:t>
              </w:r>
            </w:ins>
            <w:r w:rsidRPr="00BC31AC">
              <w:rPr>
                <w:rFonts w:hint="eastAsia"/>
                <w:sz w:val="20"/>
                <w:lang w:eastAsia="ko-KR"/>
              </w:rPr>
              <w:t xml:space="preserve"> same temporal level</w:t>
            </w:r>
            <w:del w:id="20" w:author="Yan Ye" w:date="2012-07-06T15:58:00Z">
              <w:r w:rsidRPr="00BC31AC" w:rsidDel="00903D67">
                <w:rPr>
                  <w:rFonts w:hint="eastAsia"/>
                  <w:sz w:val="20"/>
                  <w:lang w:eastAsia="ko-KR"/>
                </w:rPr>
                <w:delText xml:space="preserve"> of </w:delText>
              </w:r>
              <w:r w:rsidRPr="00BC31AC" w:rsidDel="00903D67">
                <w:rPr>
                  <w:sz w:val="20"/>
                  <w:lang w:eastAsia="ko-KR"/>
                </w:rPr>
                <w:delText>hierarchical</w:delText>
              </w:r>
              <w:r w:rsidRPr="00BC31AC" w:rsidDel="00903D67">
                <w:rPr>
                  <w:rFonts w:hint="eastAsia"/>
                  <w:sz w:val="20"/>
                  <w:lang w:eastAsia="ko-KR"/>
                </w:rPr>
                <w:delText>-B structure</w:delText>
              </w:r>
            </w:del>
            <w:r w:rsidRPr="00BC31AC">
              <w:rPr>
                <w:rFonts w:hint="eastAsia"/>
                <w:sz w:val="20"/>
                <w:lang w:eastAsia="ko-KR"/>
              </w:rPr>
              <w:t>.</w:t>
            </w:r>
          </w:p>
          <w:p w:rsidR="00891B88" w:rsidRPr="00BC31AC" w:rsidRDefault="00891B88" w:rsidP="00903D67">
            <w:pPr>
              <w:spacing w:after="240"/>
              <w:ind w:left="360"/>
              <w:jc w:val="both"/>
              <w:rPr>
                <w:sz w:val="20"/>
                <w:lang w:eastAsia="ko-KR"/>
              </w:rPr>
            </w:pPr>
            <w:r w:rsidRPr="00BC31AC">
              <w:rPr>
                <w:rFonts w:hint="eastAsia"/>
                <w:sz w:val="20"/>
                <w:lang w:eastAsia="ko-KR"/>
              </w:rPr>
              <w:t xml:space="preserve">NOTE 2 - </w:t>
            </w:r>
            <w:r w:rsidRPr="00BC31AC">
              <w:rPr>
                <w:sz w:val="18"/>
                <w:lang w:eastAsia="ko-KR"/>
              </w:rPr>
              <w:t xml:space="preserve">When the </w:t>
            </w:r>
            <w:r>
              <w:rPr>
                <w:rFonts w:hint="eastAsia"/>
                <w:sz w:val="18"/>
                <w:lang w:eastAsia="ko-KR"/>
              </w:rPr>
              <w:t>picture</w:t>
            </w:r>
            <w:r w:rsidRPr="00BC31AC">
              <w:rPr>
                <w:sz w:val="18"/>
                <w:lang w:eastAsia="ko-KR"/>
              </w:rPr>
              <w:t>s have different temporal levels</w:t>
            </w:r>
            <w:r w:rsidRPr="00BC31AC">
              <w:rPr>
                <w:rFonts w:hint="eastAsia"/>
                <w:sz w:val="18"/>
                <w:lang w:eastAsia="ko-KR"/>
              </w:rPr>
              <w:t xml:space="preserve"> (</w:t>
            </w:r>
            <w:proofErr w:type="spellStart"/>
            <w:r w:rsidRPr="00BC31AC">
              <w:rPr>
                <w:rFonts w:hint="eastAsia"/>
                <w:sz w:val="18"/>
                <w:lang w:eastAsia="ko-KR"/>
              </w:rPr>
              <w:t>temporal_id</w:t>
            </w:r>
            <w:proofErr w:type="spellEnd"/>
            <w:r w:rsidRPr="00BC31AC">
              <w:rPr>
                <w:rFonts w:hint="eastAsia"/>
                <w:sz w:val="18"/>
                <w:lang w:eastAsia="ko-KR"/>
              </w:rPr>
              <w:t>)</w:t>
            </w:r>
            <w:r w:rsidRPr="00BC31AC">
              <w:rPr>
                <w:sz w:val="18"/>
                <w:lang w:eastAsia="ko-KR"/>
              </w:rPr>
              <w:t xml:space="preserve">, the </w:t>
            </w:r>
            <w:r>
              <w:rPr>
                <w:rFonts w:hint="eastAsia"/>
                <w:sz w:val="18"/>
                <w:lang w:eastAsia="ko-KR"/>
              </w:rPr>
              <w:t>pictures</w:t>
            </w:r>
            <w:r w:rsidRPr="00BC31AC">
              <w:rPr>
                <w:sz w:val="18"/>
                <w:lang w:eastAsia="ko-KR"/>
              </w:rPr>
              <w:t xml:space="preserve"> in lower temporal level always have higher priorities than the </w:t>
            </w:r>
            <w:r>
              <w:rPr>
                <w:rFonts w:hint="eastAsia"/>
                <w:sz w:val="18"/>
                <w:lang w:eastAsia="ko-KR"/>
              </w:rPr>
              <w:t>pictures</w:t>
            </w:r>
            <w:r w:rsidRPr="00BC31AC">
              <w:rPr>
                <w:sz w:val="18"/>
                <w:lang w:eastAsia="ko-KR"/>
              </w:rPr>
              <w:t xml:space="preserve"> in higher temporal level. However, the </w:t>
            </w:r>
            <w:r>
              <w:rPr>
                <w:rFonts w:hint="eastAsia"/>
                <w:sz w:val="18"/>
                <w:lang w:eastAsia="ko-KR"/>
              </w:rPr>
              <w:t>pictures</w:t>
            </w:r>
            <w:r w:rsidRPr="00BC31AC">
              <w:rPr>
                <w:sz w:val="18"/>
                <w:lang w:eastAsia="ko-KR"/>
              </w:rPr>
              <w:t xml:space="preserve"> in same temporal level also need to be distinguished with each other. </w:t>
            </w:r>
            <w:r w:rsidRPr="00BC31AC">
              <w:rPr>
                <w:rFonts w:hint="eastAsia"/>
                <w:sz w:val="18"/>
                <w:lang w:eastAsia="ko-KR"/>
              </w:rPr>
              <w:t xml:space="preserve">The </w:t>
            </w:r>
            <w:proofErr w:type="spellStart"/>
            <w:r w:rsidRPr="00BC31AC">
              <w:rPr>
                <w:sz w:val="18"/>
                <w:lang w:eastAsia="ko-KR"/>
              </w:rPr>
              <w:t>nal_priority_</w:t>
            </w:r>
            <w:r>
              <w:rPr>
                <w:rFonts w:hint="eastAsia"/>
                <w:sz w:val="18"/>
                <w:lang w:eastAsia="ko-KR"/>
              </w:rPr>
              <w:t>flag</w:t>
            </w:r>
            <w:proofErr w:type="spellEnd"/>
            <w:r w:rsidRPr="00BC31AC">
              <w:rPr>
                <w:sz w:val="18"/>
                <w:lang w:eastAsia="ko-KR"/>
              </w:rPr>
              <w:t xml:space="preserve"> indicates whether the </w:t>
            </w:r>
            <w:r>
              <w:rPr>
                <w:rFonts w:hint="eastAsia"/>
                <w:sz w:val="18"/>
                <w:lang w:eastAsia="ko-KR"/>
              </w:rPr>
              <w:t>picture</w:t>
            </w:r>
            <w:r w:rsidRPr="00BC31AC">
              <w:rPr>
                <w:sz w:val="18"/>
                <w:lang w:eastAsia="ko-KR"/>
              </w:rPr>
              <w:t xml:space="preserve"> is more important than the other </w:t>
            </w:r>
            <w:r>
              <w:rPr>
                <w:rFonts w:hint="eastAsia"/>
                <w:sz w:val="18"/>
                <w:lang w:eastAsia="ko-KR"/>
              </w:rPr>
              <w:t>picture</w:t>
            </w:r>
            <w:del w:id="21" w:author="Yan Ye" w:date="2012-07-06T15:58:00Z">
              <w:r w:rsidDel="00903D67">
                <w:rPr>
                  <w:rFonts w:hint="eastAsia"/>
                  <w:sz w:val="18"/>
                  <w:lang w:eastAsia="ko-KR"/>
                </w:rPr>
                <w:delText>s</w:delText>
              </w:r>
            </w:del>
            <w:r w:rsidRPr="00BC31AC">
              <w:rPr>
                <w:sz w:val="18"/>
                <w:lang w:eastAsia="ko-KR"/>
              </w:rPr>
              <w:t>s in</w:t>
            </w:r>
            <w:ins w:id="22" w:author="Yan Ye" w:date="2012-07-06T15:58:00Z">
              <w:r>
                <w:rPr>
                  <w:sz w:val="18"/>
                  <w:lang w:eastAsia="ko-KR"/>
                </w:rPr>
                <w:t xml:space="preserve"> the</w:t>
              </w:r>
            </w:ins>
            <w:r w:rsidRPr="00BC31AC">
              <w:rPr>
                <w:sz w:val="18"/>
                <w:lang w:eastAsia="ko-KR"/>
              </w:rPr>
              <w:t xml:space="preserve"> same temporal level.</w:t>
            </w:r>
          </w:p>
        </w:tc>
      </w:tr>
      <w:tr w:rsidR="00530EA0" w:rsidRPr="00891B88" w:rsidTr="00803BE8">
        <w:tc>
          <w:tcPr>
            <w:tcW w:w="9576" w:type="dxa"/>
          </w:tcPr>
          <w:p w:rsidR="00530EA0" w:rsidRPr="00891B88" w:rsidRDefault="00530EA0" w:rsidP="00530EA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1191"/>
                <w:tab w:val="left" w:pos="1588"/>
                <w:tab w:val="left" w:pos="1985"/>
              </w:tabs>
              <w:jc w:val="both"/>
              <w:rPr>
                <w:sz w:val="20"/>
              </w:rPr>
            </w:pPr>
            <w:r w:rsidRPr="00891B88">
              <w:rPr>
                <w:b/>
                <w:bCs/>
                <w:sz w:val="20"/>
              </w:rPr>
              <w:t xml:space="preserve">3.72 non-reference </w:t>
            </w:r>
            <w:proofErr w:type="gramStart"/>
            <w:r w:rsidRPr="00891B88">
              <w:rPr>
                <w:b/>
                <w:bCs/>
                <w:sz w:val="20"/>
              </w:rPr>
              <w:t>picture</w:t>
            </w:r>
            <w:proofErr w:type="gramEnd"/>
            <w:r w:rsidRPr="00891B88">
              <w:rPr>
                <w:sz w:val="20"/>
              </w:rPr>
              <w:t xml:space="preserve">: A </w:t>
            </w:r>
            <w:r w:rsidRPr="00891B88">
              <w:rPr>
                <w:i/>
                <w:iCs/>
                <w:sz w:val="20"/>
              </w:rPr>
              <w:t>picture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strike/>
                <w:sz w:val="20"/>
              </w:rPr>
              <w:t xml:space="preserve">coded with nal_ref_flag equal to 0. A </w:t>
            </w:r>
            <w:r w:rsidRPr="00891B88">
              <w:rPr>
                <w:i/>
                <w:iCs/>
                <w:strike/>
                <w:sz w:val="20"/>
              </w:rPr>
              <w:t>non-reference picture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color w:val="FF0000"/>
                <w:sz w:val="20"/>
              </w:rPr>
              <w:t>that</w:t>
            </w:r>
            <w:r w:rsidRPr="00891B88">
              <w:rPr>
                <w:sz w:val="20"/>
              </w:rPr>
              <w:t xml:space="preserve"> is not used for </w:t>
            </w:r>
            <w:r w:rsidRPr="00891B88">
              <w:rPr>
                <w:i/>
                <w:iCs/>
                <w:sz w:val="20"/>
              </w:rPr>
              <w:t>inter prediction</w:t>
            </w:r>
            <w:r w:rsidRPr="00891B88">
              <w:rPr>
                <w:sz w:val="20"/>
              </w:rPr>
              <w:t xml:space="preserve"> of any other </w:t>
            </w:r>
            <w:r w:rsidRPr="00891B88">
              <w:rPr>
                <w:i/>
                <w:iCs/>
                <w:sz w:val="20"/>
              </w:rPr>
              <w:t>pictures</w:t>
            </w:r>
            <w:r w:rsidRPr="00891B88">
              <w:rPr>
                <w:sz w:val="20"/>
              </w:rPr>
              <w:t>.</w:t>
            </w:r>
          </w:p>
          <w:p w:rsidR="00530EA0" w:rsidRPr="00891B88" w:rsidRDefault="00530EA0" w:rsidP="00530EA0">
            <w:pPr>
              <w:tabs>
                <w:tab w:val="clear" w:pos="360"/>
                <w:tab w:val="clear" w:pos="720"/>
                <w:tab w:val="clear" w:pos="1080"/>
                <w:tab w:val="clear" w:pos="1440"/>
                <w:tab w:val="left" w:pos="1191"/>
                <w:tab w:val="left" w:pos="1588"/>
                <w:tab w:val="left" w:pos="1985"/>
              </w:tabs>
              <w:jc w:val="both"/>
              <w:rPr>
                <w:sz w:val="20"/>
              </w:rPr>
            </w:pPr>
            <w:r w:rsidRPr="00891B88">
              <w:rPr>
                <w:b/>
                <w:sz w:val="20"/>
                <w:lang w:eastAsia="ko-KR"/>
              </w:rPr>
              <w:t xml:space="preserve">3.98 </w:t>
            </w:r>
            <w:r w:rsidRPr="00891B88">
              <w:rPr>
                <w:b/>
                <w:bCs/>
                <w:sz w:val="20"/>
              </w:rPr>
              <w:t>reference picture</w:t>
            </w:r>
            <w:r w:rsidRPr="00891B88">
              <w:rPr>
                <w:sz w:val="20"/>
              </w:rPr>
              <w:t xml:space="preserve">: A </w:t>
            </w:r>
            <w:r w:rsidRPr="00891B88">
              <w:rPr>
                <w:i/>
                <w:iCs/>
                <w:sz w:val="20"/>
              </w:rPr>
              <w:t>picture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strike/>
                <w:sz w:val="20"/>
              </w:rPr>
              <w:t xml:space="preserve">with nal_ref_flag equal to 1. A </w:t>
            </w:r>
            <w:r w:rsidRPr="00891B88">
              <w:rPr>
                <w:i/>
                <w:iCs/>
                <w:strike/>
                <w:sz w:val="20"/>
              </w:rPr>
              <w:t>reference picture</w:t>
            </w:r>
            <w:r w:rsidRPr="00891B88">
              <w:rPr>
                <w:strike/>
                <w:sz w:val="20"/>
              </w:rPr>
              <w:t xml:space="preserve"> contains samples</w:t>
            </w:r>
            <w:r w:rsidRPr="00891B88">
              <w:rPr>
                <w:sz w:val="20"/>
              </w:rPr>
              <w:t xml:space="preserve"> that may be used for </w:t>
            </w:r>
            <w:r w:rsidRPr="00891B88">
              <w:rPr>
                <w:i/>
                <w:iCs/>
                <w:sz w:val="20"/>
              </w:rPr>
              <w:t>inter prediction</w:t>
            </w:r>
            <w:r w:rsidRPr="00891B88">
              <w:rPr>
                <w:sz w:val="20"/>
              </w:rPr>
              <w:t xml:space="preserve"> in the </w:t>
            </w:r>
            <w:r w:rsidRPr="00891B88">
              <w:rPr>
                <w:i/>
                <w:sz w:val="20"/>
              </w:rPr>
              <w:t>decoding process</w:t>
            </w:r>
            <w:r w:rsidRPr="00891B88">
              <w:rPr>
                <w:sz w:val="20"/>
              </w:rPr>
              <w:t xml:space="preserve"> of subsequent </w:t>
            </w:r>
            <w:r w:rsidRPr="00891B88">
              <w:rPr>
                <w:i/>
                <w:iCs/>
                <w:sz w:val="20"/>
              </w:rPr>
              <w:t>pictures</w:t>
            </w:r>
            <w:r w:rsidRPr="00891B88">
              <w:rPr>
                <w:sz w:val="20"/>
              </w:rPr>
              <w:t xml:space="preserve"> in </w:t>
            </w:r>
            <w:r w:rsidRPr="00891B88">
              <w:rPr>
                <w:i/>
                <w:iCs/>
                <w:sz w:val="20"/>
              </w:rPr>
              <w:t>decoding order</w:t>
            </w:r>
            <w:r w:rsidRPr="00891B88">
              <w:rPr>
                <w:sz w:val="20"/>
              </w:rPr>
              <w:t>.</w:t>
            </w:r>
          </w:p>
          <w:p w:rsidR="00530EA0" w:rsidRPr="00891B88" w:rsidRDefault="00530EA0" w:rsidP="007E1013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7.4.1.1</w:t>
            </w:r>
          </w:p>
          <w:p w:rsidR="00530EA0" w:rsidRPr="00891B88" w:rsidRDefault="00E33857" w:rsidP="00E33857">
            <w:pPr>
              <w:pStyle w:val="enumlev1"/>
              <w:ind w:left="360" w:firstLine="0"/>
            </w:pPr>
            <w:r w:rsidRPr="00891B88">
              <w:t xml:space="preserve">2. </w:t>
            </w:r>
            <w:r w:rsidR="00530EA0" w:rsidRPr="00891B88">
              <w:t>The resulting sequence of bytes is then prefixed as follows.</w:t>
            </w:r>
          </w:p>
          <w:p w:rsidR="00530EA0" w:rsidRPr="00891B88" w:rsidRDefault="00530EA0" w:rsidP="00530EA0">
            <w:pPr>
              <w:pStyle w:val="enumlev1"/>
              <w:ind w:left="1147"/>
            </w:pPr>
            <w:r w:rsidRPr="00891B88">
              <w:t>–</w:t>
            </w:r>
            <w:r w:rsidRPr="00891B88">
              <w:tab/>
              <w:t xml:space="preserve">The sequence of bytes is prefixed with the first byte of the NAL unit containing the syntax elements forbidden_zero_bit, </w:t>
            </w:r>
            <w:r w:rsidRPr="00891B88">
              <w:rPr>
                <w:strike/>
              </w:rPr>
              <w:t>nal_ref_flag</w:t>
            </w:r>
            <w:r w:rsidR="00E33857" w:rsidRPr="00891B88">
              <w:rPr>
                <w:strike/>
              </w:rPr>
              <w:t xml:space="preserve"> </w:t>
            </w:r>
            <w:r w:rsidR="00E33857" w:rsidRPr="00891B88">
              <w:rPr>
                <w:color w:val="FF0000"/>
              </w:rPr>
              <w:t>nal_priority_flag</w:t>
            </w:r>
            <w:r w:rsidRPr="00891B88">
              <w:t>, and nal_unit_type, where nal_unit_type indicates the type of RBSP data structure the NAL unit contains.</w:t>
            </w:r>
          </w:p>
          <w:p w:rsidR="00E33857" w:rsidRPr="00891B88" w:rsidRDefault="00E33857" w:rsidP="00E33857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7.4.1.2.4</w:t>
            </w:r>
          </w:p>
          <w:p w:rsidR="00E33857" w:rsidRPr="00891B88" w:rsidRDefault="00E33857" w:rsidP="00E33857">
            <w:pPr>
              <w:ind w:left="360" w:hanging="360"/>
              <w:rPr>
                <w:rFonts w:eastAsia="맑은 고딕"/>
                <w:sz w:val="20"/>
              </w:rPr>
            </w:pPr>
            <w:r w:rsidRPr="00891B88">
              <w:rPr>
                <w:rFonts w:eastAsia="맑은 고딕"/>
                <w:sz w:val="20"/>
              </w:rPr>
              <w:t>–</w:t>
            </w:r>
            <w:r w:rsidRPr="00891B88">
              <w:rPr>
                <w:rFonts w:eastAsia="맑은 고딕"/>
                <w:sz w:val="20"/>
              </w:rPr>
              <w:tab/>
            </w:r>
            <w:r w:rsidRPr="00891B88">
              <w:rPr>
                <w:rFonts w:eastAsia="맑은 고딕"/>
                <w:strike/>
                <w:sz w:val="20"/>
              </w:rPr>
              <w:t xml:space="preserve">nal_ref_flag </w:t>
            </w:r>
            <w:r w:rsidRPr="00891B88">
              <w:rPr>
                <w:color w:val="FF0000"/>
                <w:sz w:val="20"/>
              </w:rPr>
              <w:t>nal_priority_flag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rFonts w:eastAsia="맑은 고딕"/>
                <w:sz w:val="20"/>
              </w:rPr>
              <w:t xml:space="preserve">differs in value </w:t>
            </w:r>
            <w:r w:rsidRPr="00891B88">
              <w:rPr>
                <w:rFonts w:eastAsia="맑은 고딕"/>
                <w:strike/>
                <w:sz w:val="20"/>
              </w:rPr>
              <w:t>with one of the nal_ref_flag values being equal to 0</w:t>
            </w:r>
            <w:r w:rsidRPr="00891B88">
              <w:rPr>
                <w:rFonts w:eastAsia="맑은 고딕"/>
                <w:sz w:val="20"/>
              </w:rPr>
              <w:t>.</w:t>
            </w:r>
          </w:p>
          <w:p w:rsidR="00E33857" w:rsidRPr="00891B88" w:rsidRDefault="00E33857" w:rsidP="00E33857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8.3.5</w:t>
            </w:r>
          </w:p>
          <w:p w:rsidR="00E33857" w:rsidRPr="00891B88" w:rsidRDefault="00E33857" w:rsidP="00E33857">
            <w:pPr>
              <w:tabs>
                <w:tab w:val="left" w:pos="284"/>
              </w:tabs>
              <w:ind w:left="284" w:hanging="284"/>
              <w:rPr>
                <w:rFonts w:eastAsia="맑은 고딕"/>
                <w:strike/>
                <w:sz w:val="20"/>
              </w:rPr>
            </w:pPr>
            <w:r w:rsidRPr="00891B88">
              <w:rPr>
                <w:rFonts w:eastAsia="맑은 고딕"/>
                <w:sz w:val="20"/>
              </w:rPr>
              <w:t>–</w:t>
            </w:r>
            <w:r w:rsidRPr="00891B88">
              <w:rPr>
                <w:rFonts w:eastAsia="맑은 고딕"/>
                <w:sz w:val="20"/>
              </w:rPr>
              <w:tab/>
            </w:r>
            <w:r w:rsidRPr="00891B88">
              <w:rPr>
                <w:rFonts w:eastAsia="맑은 고딕"/>
                <w:strike/>
                <w:sz w:val="20"/>
              </w:rPr>
              <w:t>If nal_ref_flag of the current picture is equal to 0, the current picture is marked as "unused for reference".</w:t>
            </w:r>
          </w:p>
          <w:p w:rsidR="00E33857" w:rsidRPr="00891B88" w:rsidRDefault="00E33857" w:rsidP="00E33857">
            <w:pPr>
              <w:tabs>
                <w:tab w:val="left" w:pos="284"/>
              </w:tabs>
              <w:ind w:left="284" w:hanging="284"/>
              <w:rPr>
                <w:rFonts w:eastAsia="맑은 고딕"/>
                <w:sz w:val="20"/>
                <w:lang w:eastAsia="ko-KR"/>
              </w:rPr>
            </w:pPr>
            <w:r w:rsidRPr="00891B88">
              <w:rPr>
                <w:rFonts w:eastAsia="맑은 고딕"/>
                <w:strike/>
                <w:sz w:val="20"/>
              </w:rPr>
              <w:t>–</w:t>
            </w:r>
            <w:r w:rsidRPr="00891B88">
              <w:rPr>
                <w:rFonts w:eastAsia="맑은 고딕"/>
                <w:strike/>
                <w:sz w:val="20"/>
              </w:rPr>
              <w:tab/>
              <w:t xml:space="preserve">Otherwise, </w:t>
            </w:r>
            <w:r w:rsidRPr="00FE7745">
              <w:rPr>
                <w:rFonts w:eastAsia="맑은 고딕"/>
                <w:strike/>
                <w:sz w:val="20"/>
              </w:rPr>
              <w:t>the current picture is marked as "used for short-term reference".</w:t>
            </w:r>
          </w:p>
          <w:p w:rsidR="00530EA0" w:rsidRPr="00891B88" w:rsidRDefault="00BB0133" w:rsidP="007E1013">
            <w:pPr>
              <w:jc w:val="both"/>
              <w:rPr>
                <w:b/>
                <w:sz w:val="20"/>
                <w:lang w:eastAsia="ko-KR"/>
              </w:rPr>
            </w:pPr>
            <w:r w:rsidRPr="00891B88">
              <w:rPr>
                <w:b/>
                <w:sz w:val="20"/>
                <w:highlight w:val="yellow"/>
                <w:lang w:eastAsia="ko-KR"/>
              </w:rPr>
              <w:t>section D.2.18</w:t>
            </w:r>
          </w:p>
          <w:p w:rsidR="00BB0133" w:rsidRPr="00891B88" w:rsidRDefault="00BB0133" w:rsidP="00BB0133">
            <w:pPr>
              <w:rPr>
                <w:rFonts w:eastAsia="맑은 고딕"/>
                <w:sz w:val="20"/>
              </w:rPr>
            </w:pPr>
            <w:r w:rsidRPr="00891B88">
              <w:rPr>
                <w:rFonts w:eastAsia="맑은 고딕"/>
                <w:b/>
                <w:strike/>
                <w:sz w:val="20"/>
              </w:rPr>
              <w:t>sop_desc_nal_ref_flag</w:t>
            </w:r>
            <w:r w:rsidRPr="00891B88">
              <w:rPr>
                <w:b/>
                <w:color w:val="FF0000"/>
                <w:sz w:val="20"/>
              </w:rPr>
              <w:t>sop_desc_nal_priority_flag</w:t>
            </w:r>
            <w:proofErr w:type="gramStart"/>
            <w:r w:rsidRPr="00891B88">
              <w:rPr>
                <w:rFonts w:eastAsia="맑은 고딕"/>
                <w:b/>
                <w:sz w:val="20"/>
              </w:rPr>
              <w:t>[</w:t>
            </w:r>
            <w:r w:rsidRPr="00891B88">
              <w:rPr>
                <w:rFonts w:eastAsia="맑은 고딕"/>
                <w:sz w:val="20"/>
              </w:rPr>
              <w:t xml:space="preserve"> i</w:t>
            </w:r>
            <w:proofErr w:type="gramEnd"/>
            <w:r w:rsidRPr="00891B88">
              <w:rPr>
                <w:rFonts w:eastAsia="맑은 고딕"/>
                <w:sz w:val="20"/>
              </w:rPr>
              <w:t xml:space="preserve"> ] specifies the </w:t>
            </w:r>
            <w:r w:rsidRPr="00891B88">
              <w:rPr>
                <w:rFonts w:eastAsia="맑은 고딕"/>
                <w:strike/>
                <w:sz w:val="20"/>
              </w:rPr>
              <w:t>nal_ref_flag</w:t>
            </w:r>
            <w:r w:rsidRPr="00891B88">
              <w:rPr>
                <w:rFonts w:eastAsia="맑은 고딕"/>
                <w:sz w:val="20"/>
              </w:rPr>
              <w:t xml:space="preserve"> </w:t>
            </w:r>
            <w:r w:rsidRPr="00891B88">
              <w:rPr>
                <w:color w:val="FF0000"/>
                <w:sz w:val="20"/>
              </w:rPr>
              <w:t>nal_prioirty_flag</w:t>
            </w:r>
            <w:r w:rsidRPr="00891B88">
              <w:rPr>
                <w:sz w:val="20"/>
              </w:rPr>
              <w:t xml:space="preserve"> </w:t>
            </w:r>
            <w:r w:rsidRPr="00891B88">
              <w:rPr>
                <w:rFonts w:eastAsia="맑은 고딕"/>
                <w:sz w:val="20"/>
              </w:rPr>
              <w:t>value of the i-th picture in decoding order within the SOP.</w:t>
            </w:r>
          </w:p>
          <w:p w:rsidR="00BB0133" w:rsidRPr="00891B88" w:rsidRDefault="00BB0133" w:rsidP="007E1013">
            <w:pPr>
              <w:jc w:val="both"/>
              <w:rPr>
                <w:sz w:val="20"/>
              </w:rPr>
            </w:pPr>
            <w:r w:rsidRPr="00891B88">
              <w:rPr>
                <w:rFonts w:eastAsia="맑은 고딕"/>
                <w:sz w:val="20"/>
              </w:rPr>
              <w:t xml:space="preserve">Let </w:t>
            </w:r>
            <w:proofErr w:type="spellStart"/>
            <w:r w:rsidRPr="00891B88">
              <w:rPr>
                <w:rFonts w:eastAsia="맑은 고딕"/>
                <w:strike/>
                <w:sz w:val="20"/>
              </w:rPr>
              <w:t>nalRefFlag</w:t>
            </w:r>
            <w:proofErr w:type="spellEnd"/>
            <w:r w:rsidRPr="00891B88">
              <w:rPr>
                <w:rFonts w:eastAsia="맑은 고딕"/>
                <w:strike/>
                <w:sz w:val="20"/>
              </w:rPr>
              <w:t>[ j ]</w:t>
            </w:r>
            <w:proofErr w:type="spellStart"/>
            <w:r w:rsidRPr="00891B88">
              <w:rPr>
                <w:color w:val="FF0000"/>
                <w:sz w:val="20"/>
              </w:rPr>
              <w:t>nalPriFlag</w:t>
            </w:r>
            <w:proofErr w:type="spellEnd"/>
            <w:r w:rsidRPr="00891B88">
              <w:rPr>
                <w:color w:val="FF0000"/>
                <w:sz w:val="20"/>
              </w:rPr>
              <w:t>[</w:t>
            </w:r>
            <w:r w:rsidR="00891B88">
              <w:rPr>
                <w:rFonts w:hint="eastAsia"/>
                <w:color w:val="FF0000"/>
                <w:sz w:val="20"/>
                <w:lang w:eastAsia="ko-KR"/>
              </w:rPr>
              <w:t xml:space="preserve"> </w:t>
            </w:r>
            <w:r w:rsidRPr="00891B88">
              <w:rPr>
                <w:color w:val="FF0000"/>
                <w:sz w:val="20"/>
              </w:rPr>
              <w:t>j</w:t>
            </w:r>
            <w:r w:rsidR="00891B88">
              <w:rPr>
                <w:rFonts w:hint="eastAsia"/>
                <w:color w:val="FF0000"/>
                <w:sz w:val="20"/>
                <w:lang w:eastAsia="ko-KR"/>
              </w:rPr>
              <w:t xml:space="preserve"> </w:t>
            </w:r>
            <w:r w:rsidRPr="00891B88">
              <w:rPr>
                <w:color w:val="FF0000"/>
                <w:sz w:val="20"/>
              </w:rPr>
              <w:t>]</w:t>
            </w:r>
            <w:r w:rsidRPr="00891B88">
              <w:rPr>
                <w:rFonts w:eastAsia="맑은 고딕"/>
                <w:sz w:val="20"/>
              </w:rPr>
              <w:t xml:space="preserve">, </w:t>
            </w:r>
            <w:proofErr w:type="spellStart"/>
            <w:r w:rsidRPr="00891B88">
              <w:rPr>
                <w:rFonts w:eastAsia="맑은 고딕"/>
                <w:sz w:val="20"/>
              </w:rPr>
              <w:t>tId</w:t>
            </w:r>
            <w:proofErr w:type="spellEnd"/>
            <w:r w:rsidRPr="00891B88">
              <w:rPr>
                <w:rFonts w:eastAsia="맑은 고딕"/>
                <w:sz w:val="20"/>
              </w:rPr>
              <w:t xml:space="preserve">[ j ], </w:t>
            </w:r>
            <w:proofErr w:type="spellStart"/>
            <w:r w:rsidRPr="00891B88">
              <w:rPr>
                <w:rFonts w:eastAsia="맑은 고딕"/>
                <w:sz w:val="20"/>
              </w:rPr>
              <w:t>stRpsIdx</w:t>
            </w:r>
            <w:proofErr w:type="spellEnd"/>
            <w:r w:rsidRPr="00891B88">
              <w:rPr>
                <w:rFonts w:eastAsia="맑은 고딕"/>
                <w:sz w:val="20"/>
              </w:rPr>
              <w:t xml:space="preserve">[ j ], and picOrderCntVal[ j ] be the values of </w:t>
            </w:r>
            <w:r w:rsidRPr="00891B88">
              <w:rPr>
                <w:rFonts w:eastAsia="맑은 고딕"/>
                <w:strike/>
                <w:sz w:val="20"/>
              </w:rPr>
              <w:t>nal_ref_flag</w:t>
            </w:r>
            <w:r w:rsidRPr="00891B88">
              <w:rPr>
                <w:strike/>
                <w:sz w:val="20"/>
              </w:rPr>
              <w:t xml:space="preserve"> </w:t>
            </w:r>
            <w:r w:rsidRPr="00891B88">
              <w:rPr>
                <w:color w:val="FF0000"/>
                <w:sz w:val="20"/>
              </w:rPr>
              <w:t>nal_prioity_flag</w:t>
            </w:r>
            <w:r w:rsidRPr="00891B88">
              <w:rPr>
                <w:rFonts w:eastAsia="맑은 고딕"/>
                <w:sz w:val="20"/>
              </w:rPr>
              <w:t xml:space="preserve">, temporal_id, st_rps_idx, and PicOrderCntVal that are in effect for the j-th picture in decoding order starting from j equal to 0 indicating the first picture of the SOP where this SEI message resides. Let currSeqParamSet be the previous seq_parameter_set_rbsp with seq_parameter_set_id equal to sps_id in decoding order. </w:t>
            </w:r>
            <w:proofErr w:type="gramStart"/>
            <w:r w:rsidRPr="00891B88">
              <w:rPr>
                <w:rFonts w:eastAsia="맑은 고딕"/>
                <w:sz w:val="20"/>
              </w:rPr>
              <w:t>long_term_ref_pics_present_flag</w:t>
            </w:r>
            <w:proofErr w:type="gramEnd"/>
            <w:r w:rsidRPr="00891B88">
              <w:rPr>
                <w:rFonts w:eastAsia="맑은 고딕"/>
                <w:sz w:val="20"/>
              </w:rPr>
              <w:t xml:space="preserve"> shall be equal to 0 in currSeqParamSet.</w:t>
            </w:r>
          </w:p>
          <w:p w:rsidR="00BB0133" w:rsidRPr="00891B88" w:rsidRDefault="00BB0133" w:rsidP="00BB0133">
            <w:pPr>
              <w:rPr>
                <w:rFonts w:eastAsia="맑은 고딕"/>
                <w:sz w:val="20"/>
              </w:rPr>
            </w:pPr>
            <w:r w:rsidRPr="00891B88">
              <w:rPr>
                <w:rFonts w:eastAsia="맑은 고딕"/>
                <w:sz w:val="20"/>
              </w:rPr>
              <w:t xml:space="preserve">It is a requirement of bitstream conformance that when the SOP description SEI message, the following constraints shall apply for each picture </w:t>
            </w:r>
            <w:proofErr w:type="spellStart"/>
            <w:r w:rsidRPr="00891B88">
              <w:rPr>
                <w:rFonts w:eastAsia="맑은 고딕"/>
                <w:sz w:val="20"/>
              </w:rPr>
              <w:t>i</w:t>
            </w:r>
            <w:proofErr w:type="spellEnd"/>
            <w:r w:rsidRPr="00891B88">
              <w:rPr>
                <w:rFonts w:eastAsia="맑은 고딕"/>
                <w:sz w:val="20"/>
              </w:rPr>
              <w:t xml:space="preserve"> from picture 0 to picture num_pics_in_sop_minus1 when </w:t>
            </w:r>
            <w:proofErr w:type="spellStart"/>
            <w:r w:rsidRPr="00891B88">
              <w:rPr>
                <w:rFonts w:eastAsia="맑은 고딕"/>
                <w:sz w:val="20"/>
              </w:rPr>
              <w:t>picOrderCntExp</w:t>
            </w:r>
            <w:proofErr w:type="spellEnd"/>
            <w:r w:rsidRPr="00891B88">
              <w:rPr>
                <w:rFonts w:eastAsia="맑은 고딕"/>
                <w:sz w:val="20"/>
              </w:rPr>
              <w:t xml:space="preserve">[ </w:t>
            </w:r>
            <w:proofErr w:type="spellStart"/>
            <w:r w:rsidRPr="00891B88">
              <w:rPr>
                <w:rFonts w:eastAsia="맑은 고딕"/>
                <w:sz w:val="20"/>
              </w:rPr>
              <w:t>i</w:t>
            </w:r>
            <w:proofErr w:type="spellEnd"/>
            <w:r w:rsidRPr="00891B88">
              <w:rPr>
                <w:rFonts w:eastAsia="맑은 고딕"/>
                <w:sz w:val="20"/>
              </w:rPr>
              <w:t xml:space="preserve"> ] is equal to picOrderCntVal[ j ], where j is greater than 0 and picOrderCntVal[ j − 1 ] is less than or equal to </w:t>
            </w:r>
            <w:r w:rsidRPr="00891B88">
              <w:rPr>
                <w:rFonts w:eastAsia="맑은 고딕"/>
                <w:sz w:val="20"/>
              </w:rPr>
              <w:lastRenderedPageBreak/>
              <w:t>picOrderCntExp[ num_pics_in_sop_minus1 ]:</w:t>
            </w:r>
          </w:p>
          <w:p w:rsidR="00BB0133" w:rsidRPr="00891B88" w:rsidRDefault="00BB0133" w:rsidP="00BB0133">
            <w:pPr>
              <w:pStyle w:val="enumlev1"/>
            </w:pPr>
            <w:r w:rsidRPr="00891B88">
              <w:t>–</w:t>
            </w:r>
            <w:r w:rsidRPr="00891B88">
              <w:tab/>
            </w:r>
            <w:r w:rsidRPr="00891B88">
              <w:rPr>
                <w:strike/>
              </w:rPr>
              <w:t>nalRefFlag</w:t>
            </w:r>
            <w:r w:rsidRPr="00891B88">
              <w:rPr>
                <w:color w:val="FF0000"/>
              </w:rPr>
              <w:t>nalPriFlag</w:t>
            </w:r>
            <w:r w:rsidRPr="00891B88">
              <w:t xml:space="preserve">[ j ] shall be equal to </w:t>
            </w:r>
            <w:proofErr w:type="spellStart"/>
            <w:r w:rsidRPr="00891B88">
              <w:t>sop_desc_nal_</w:t>
            </w:r>
            <w:r w:rsidRPr="00891B88">
              <w:rPr>
                <w:strike/>
              </w:rPr>
              <w:t>ref</w:t>
            </w:r>
            <w:r w:rsidRPr="00891B88">
              <w:rPr>
                <w:color w:val="FF0000"/>
              </w:rPr>
              <w:t>priority</w:t>
            </w:r>
            <w:r w:rsidRPr="00891B88">
              <w:t>_flag</w:t>
            </w:r>
            <w:proofErr w:type="spellEnd"/>
            <w:r w:rsidRPr="00891B88">
              <w:t xml:space="preserve">[ </w:t>
            </w:r>
            <w:proofErr w:type="spellStart"/>
            <w:r w:rsidRPr="00891B88">
              <w:t>i</w:t>
            </w:r>
            <w:proofErr w:type="spellEnd"/>
            <w:r w:rsidRPr="00891B88">
              <w:t xml:space="preserve"> ]</w:t>
            </w:r>
          </w:p>
          <w:p w:rsidR="00BB0133" w:rsidRPr="00891B88" w:rsidRDefault="00BB0133" w:rsidP="007E1013">
            <w:pPr>
              <w:jc w:val="both"/>
              <w:rPr>
                <w:b/>
                <w:sz w:val="20"/>
                <w:lang w:eastAsia="ko-KR"/>
              </w:rPr>
            </w:pPr>
          </w:p>
        </w:tc>
      </w:tr>
    </w:tbl>
    <w:p w:rsidR="00803BE8" w:rsidRPr="00891B88" w:rsidRDefault="00803BE8" w:rsidP="006E40F6">
      <w:pPr>
        <w:rPr>
          <w:sz w:val="20"/>
          <w:lang w:eastAsia="ko-KR"/>
        </w:rPr>
      </w:pPr>
    </w:p>
    <w:p w:rsidR="00EF3AD5" w:rsidRPr="00891B88" w:rsidRDefault="00EF3AD5" w:rsidP="00F91EAD">
      <w:pPr>
        <w:rPr>
          <w:sz w:val="20"/>
          <w:lang w:eastAsia="ko-KR"/>
        </w:rPr>
      </w:pPr>
    </w:p>
    <w:p w:rsidR="00F91EAD" w:rsidRPr="00891B88" w:rsidRDefault="00F91EAD" w:rsidP="00F91EAD">
      <w:pPr>
        <w:rPr>
          <w:sz w:val="20"/>
          <w:lang w:eastAsia="ko-KR"/>
        </w:rPr>
      </w:pPr>
      <w:r w:rsidRPr="00891B88">
        <w:rPr>
          <w:rFonts w:hint="eastAsia"/>
          <w:sz w:val="20"/>
          <w:highlight w:val="yellow"/>
          <w:lang w:eastAsia="ko-KR"/>
        </w:rPr>
        <w:t xml:space="preserve">Option </w:t>
      </w:r>
      <w:r w:rsidR="007E1013" w:rsidRPr="00891B88">
        <w:rPr>
          <w:rFonts w:hint="eastAsia"/>
          <w:sz w:val="20"/>
          <w:highlight w:val="yellow"/>
          <w:lang w:eastAsia="ko-KR"/>
        </w:rPr>
        <w:t>2</w:t>
      </w:r>
      <w:r w:rsidRPr="00891B88">
        <w:rPr>
          <w:rFonts w:hint="eastAsia"/>
          <w:sz w:val="20"/>
          <w:highlight w:val="yellow"/>
          <w:lang w:eastAsia="ko-KR"/>
        </w:rPr>
        <w:t>:</w:t>
      </w:r>
      <w:r w:rsidRPr="00891B88">
        <w:rPr>
          <w:rFonts w:hint="eastAsia"/>
          <w:sz w:val="20"/>
          <w:lang w:eastAsia="ko-KR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F91EAD" w:rsidRPr="00891B88" w:rsidTr="000432B9">
        <w:trPr>
          <w:trHeight w:val="998"/>
        </w:trPr>
        <w:tc>
          <w:tcPr>
            <w:tcW w:w="9576" w:type="dxa"/>
          </w:tcPr>
          <w:p w:rsidR="00F91EAD" w:rsidRPr="00891B88" w:rsidRDefault="00F91EAD" w:rsidP="00F91EAD">
            <w:pPr>
              <w:rPr>
                <w:b/>
                <w:sz w:val="20"/>
                <w:lang w:val="en-CA" w:eastAsia="ko-KR"/>
              </w:rPr>
            </w:pPr>
            <w:r w:rsidRPr="00891B88">
              <w:rPr>
                <w:rFonts w:hint="eastAsia"/>
                <w:b/>
                <w:sz w:val="20"/>
                <w:highlight w:val="yellow"/>
                <w:lang w:val="en-CA" w:eastAsia="ko-KR"/>
              </w:rPr>
              <w:t>Section 7.4.2.8:</w:t>
            </w:r>
          </w:p>
          <w:p w:rsidR="00F91EAD" w:rsidRPr="00891B88" w:rsidRDefault="00F91EAD" w:rsidP="000432B9">
            <w:pPr>
              <w:spacing w:after="240"/>
              <w:rPr>
                <w:sz w:val="20"/>
                <w:lang w:eastAsia="ko-KR"/>
              </w:rPr>
            </w:pPr>
            <w:proofErr w:type="gramStart"/>
            <w:r w:rsidRPr="00891B88">
              <w:rPr>
                <w:b/>
                <w:sz w:val="20"/>
                <w:lang w:val="en-CA" w:eastAsia="ko-KR"/>
              </w:rPr>
              <w:t>priority_id</w:t>
            </w:r>
            <w:proofErr w:type="gramEnd"/>
            <w:r w:rsidRPr="00891B88">
              <w:rPr>
                <w:rFonts w:hint="eastAsia"/>
                <w:sz w:val="20"/>
                <w:lang w:val="en-CA" w:eastAsia="ko-KR"/>
              </w:rPr>
              <w:t xml:space="preserve"> </w:t>
            </w:r>
            <w:r w:rsidRPr="00891B88">
              <w:rPr>
                <w:rFonts w:eastAsia="Malgun Gothic"/>
                <w:sz w:val="20"/>
                <w:lang w:eastAsia="ko-KR"/>
              </w:rPr>
              <w:t xml:space="preserve">specifies a </w:t>
            </w:r>
            <w:r w:rsidRPr="00891B88">
              <w:rPr>
                <w:rFonts w:hint="eastAsia"/>
                <w:sz w:val="20"/>
                <w:lang w:eastAsia="ko-KR"/>
              </w:rPr>
              <w:t>priority</w:t>
            </w:r>
            <w:r w:rsidRPr="00891B88">
              <w:rPr>
                <w:rFonts w:eastAsia="Malgun Gothic"/>
                <w:sz w:val="20"/>
                <w:lang w:eastAsia="ko-KR"/>
              </w:rPr>
              <w:t xml:space="preserve"> identifier for the </w:t>
            </w:r>
            <w:r w:rsidR="00456F56" w:rsidRPr="00891B88">
              <w:rPr>
                <w:rFonts w:hint="eastAsia"/>
                <w:sz w:val="20"/>
                <w:lang w:eastAsia="ko-KR"/>
              </w:rPr>
              <w:t xml:space="preserve">following </w:t>
            </w:r>
            <w:r w:rsidRPr="00891B88">
              <w:rPr>
                <w:rFonts w:eastAsia="Malgun Gothic"/>
                <w:sz w:val="20"/>
                <w:lang w:eastAsia="ko-KR"/>
              </w:rPr>
              <w:t>NAL unit</w:t>
            </w:r>
            <w:r w:rsidR="00456F56" w:rsidRPr="00891B88">
              <w:rPr>
                <w:rFonts w:hint="eastAsia"/>
                <w:sz w:val="20"/>
                <w:lang w:eastAsia="ko-KR"/>
              </w:rPr>
              <w:t xml:space="preserve">(s) </w:t>
            </w:r>
            <w:r w:rsidR="00CC0654" w:rsidRPr="00891B88">
              <w:rPr>
                <w:rFonts w:hint="eastAsia"/>
                <w:sz w:val="20"/>
                <w:lang w:eastAsia="ko-KR"/>
              </w:rPr>
              <w:t>until</w:t>
            </w:r>
            <w:r w:rsidR="00456F56" w:rsidRPr="00891B88">
              <w:rPr>
                <w:rFonts w:hint="eastAsia"/>
                <w:sz w:val="20"/>
                <w:lang w:eastAsia="ko-KR"/>
              </w:rPr>
              <w:t xml:space="preserve"> </w:t>
            </w:r>
            <w:r w:rsidR="00CC0654" w:rsidRPr="00891B88">
              <w:rPr>
                <w:rFonts w:hint="eastAsia"/>
                <w:sz w:val="20"/>
                <w:lang w:eastAsia="ko-KR"/>
              </w:rPr>
              <w:t xml:space="preserve">the </w:t>
            </w:r>
            <w:r w:rsidR="00456F56" w:rsidRPr="00891B88">
              <w:rPr>
                <w:rFonts w:hint="eastAsia"/>
                <w:sz w:val="20"/>
                <w:lang w:eastAsia="ko-KR"/>
              </w:rPr>
              <w:t>next access unit delimiter</w:t>
            </w:r>
            <w:r w:rsidR="00CC0654" w:rsidRPr="00891B88">
              <w:rPr>
                <w:rFonts w:hint="eastAsia"/>
                <w:sz w:val="20"/>
                <w:lang w:eastAsia="ko-KR"/>
              </w:rPr>
              <w:t xml:space="preserve"> is present</w:t>
            </w:r>
            <w:r w:rsidRPr="00891B88">
              <w:rPr>
                <w:rFonts w:eastAsia="Malgun Gothic"/>
                <w:sz w:val="20"/>
                <w:lang w:eastAsia="ko-KR"/>
              </w:rPr>
              <w:t>.</w:t>
            </w:r>
            <w:r w:rsidRPr="00891B88">
              <w:rPr>
                <w:rFonts w:hint="eastAsia"/>
                <w:sz w:val="20"/>
                <w:lang w:eastAsia="ko-KR"/>
              </w:rPr>
              <w:t xml:space="preserve"> The priority identifier indicates the priority of NAL unit</w:t>
            </w:r>
            <w:r w:rsidR="00456F56" w:rsidRPr="00891B88">
              <w:rPr>
                <w:rFonts w:hint="eastAsia"/>
                <w:sz w:val="20"/>
                <w:lang w:eastAsia="ko-KR"/>
              </w:rPr>
              <w:t>(s)</w:t>
            </w:r>
            <w:r w:rsidRPr="00891B88">
              <w:rPr>
                <w:rFonts w:hint="eastAsia"/>
                <w:sz w:val="20"/>
                <w:lang w:eastAsia="ko-KR"/>
              </w:rPr>
              <w:t xml:space="preserve"> in</w:t>
            </w:r>
            <w:ins w:id="23" w:author="Yan Ye" w:date="2012-07-06T16:08:00Z">
              <w:r w:rsidR="00903D67" w:rsidRPr="00891B88">
                <w:rPr>
                  <w:sz w:val="20"/>
                  <w:lang w:eastAsia="ko-KR"/>
                </w:rPr>
                <w:t xml:space="preserve"> the</w:t>
              </w:r>
            </w:ins>
            <w:r w:rsidRPr="00891B88">
              <w:rPr>
                <w:rFonts w:hint="eastAsia"/>
                <w:sz w:val="20"/>
                <w:lang w:eastAsia="ko-KR"/>
              </w:rPr>
              <w:t xml:space="preserve"> same temporal level</w:t>
            </w:r>
            <w:del w:id="24" w:author="Yan Ye" w:date="2012-07-06T16:08:00Z">
              <w:r w:rsidRPr="00891B88" w:rsidDel="00903D67">
                <w:rPr>
                  <w:rFonts w:hint="eastAsia"/>
                  <w:sz w:val="20"/>
                  <w:lang w:eastAsia="ko-KR"/>
                </w:rPr>
                <w:delText xml:space="preserve"> of </w:delText>
              </w:r>
              <w:r w:rsidRPr="00891B88" w:rsidDel="00903D67">
                <w:rPr>
                  <w:sz w:val="20"/>
                  <w:lang w:eastAsia="ko-KR"/>
                </w:rPr>
                <w:delText>hierarchical</w:delText>
              </w:r>
              <w:r w:rsidR="00BC31AC" w:rsidRPr="00891B88" w:rsidDel="00903D67">
                <w:rPr>
                  <w:rFonts w:hint="eastAsia"/>
                  <w:sz w:val="20"/>
                  <w:lang w:eastAsia="ko-KR"/>
                </w:rPr>
                <w:delText xml:space="preserve"> </w:delText>
              </w:r>
              <w:r w:rsidRPr="00891B88" w:rsidDel="00903D67">
                <w:rPr>
                  <w:rFonts w:hint="eastAsia"/>
                  <w:sz w:val="20"/>
                  <w:lang w:eastAsia="ko-KR"/>
                </w:rPr>
                <w:delText>B structure</w:delText>
              </w:r>
            </w:del>
            <w:r w:rsidRPr="00891B88">
              <w:rPr>
                <w:rFonts w:hint="eastAsia"/>
                <w:sz w:val="20"/>
                <w:lang w:eastAsia="ko-KR"/>
              </w:rPr>
              <w:t>.</w:t>
            </w:r>
          </w:p>
        </w:tc>
      </w:tr>
    </w:tbl>
    <w:p w:rsidR="00F91EAD" w:rsidRPr="00BC31AC" w:rsidRDefault="00F91EAD" w:rsidP="00F91EAD">
      <w:pPr>
        <w:rPr>
          <w:sz w:val="20"/>
          <w:lang w:eastAsia="ko-KR"/>
        </w:rPr>
      </w:pPr>
    </w:p>
    <w:sectPr w:rsidR="00F91EAD" w:rsidRPr="00BC31AC" w:rsidSect="00F22F08">
      <w:footerReference w:type="default" r:id="rId1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FB8" w:rsidRDefault="002B1FB8">
      <w:r>
        <w:separator/>
      </w:r>
    </w:p>
  </w:endnote>
  <w:endnote w:type="continuationSeparator" w:id="0">
    <w:p w:rsidR="002B1FB8" w:rsidRDefault="002B1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panose1 w:val="02030600000101010101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0D7" w:rsidRDefault="00D870D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80F4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80F4E">
      <w:rPr>
        <w:rStyle w:val="PageNumber"/>
      </w:rPr>
      <w:fldChar w:fldCharType="separate"/>
    </w:r>
    <w:r w:rsidR="00422191">
      <w:rPr>
        <w:rStyle w:val="PageNumber"/>
        <w:noProof/>
      </w:rPr>
      <w:t>5</w:t>
    </w:r>
    <w:r w:rsidR="00180F4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80F4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80F4E">
      <w:rPr>
        <w:rStyle w:val="PageNumber"/>
      </w:rPr>
      <w:fldChar w:fldCharType="separate"/>
    </w:r>
    <w:r w:rsidR="00422191">
      <w:rPr>
        <w:rStyle w:val="PageNumber"/>
        <w:noProof/>
      </w:rPr>
      <w:t>2012-07-09</w:t>
    </w:r>
    <w:r w:rsidR="00180F4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FB8" w:rsidRDefault="002B1FB8">
      <w:r>
        <w:separator/>
      </w:r>
    </w:p>
  </w:footnote>
  <w:footnote w:type="continuationSeparator" w:id="0">
    <w:p w:rsidR="002B1FB8" w:rsidRDefault="002B1F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4313"/>
    <w:multiLevelType w:val="hybridMultilevel"/>
    <w:tmpl w:val="50A66E36"/>
    <w:lvl w:ilvl="0" w:tplc="12F805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A83B6C"/>
    <w:multiLevelType w:val="hybridMultilevel"/>
    <w:tmpl w:val="B1D25D42"/>
    <w:lvl w:ilvl="0" w:tplc="04070019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7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BC5C3E"/>
    <w:multiLevelType w:val="singleLevel"/>
    <w:tmpl w:val="34DE810A"/>
    <w:lvl w:ilvl="0">
      <w:start w:val="1"/>
      <w:numFmt w:val="decimal"/>
      <w:pStyle w:val="ReferenceList"/>
      <w:lvlText w:val="[%1]"/>
      <w:lvlJc w:val="left"/>
      <w:pPr>
        <w:tabs>
          <w:tab w:val="num" w:pos="864"/>
        </w:tabs>
        <w:ind w:left="864" w:hanging="720"/>
      </w:pPr>
      <w:rPr>
        <w:rFonts w:hint="default"/>
      </w:rPr>
    </w:lvl>
  </w:abstractNum>
  <w:abstractNum w:abstractNumId="10">
    <w:nsid w:val="4E2F270D"/>
    <w:multiLevelType w:val="hybridMultilevel"/>
    <w:tmpl w:val="46081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10"/>
  </w:num>
  <w:num w:numId="16">
    <w:abstractNumId w:val="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E67"/>
    <w:rsid w:val="00011DA9"/>
    <w:rsid w:val="00030E41"/>
    <w:rsid w:val="000432B9"/>
    <w:rsid w:val="000458BC"/>
    <w:rsid w:val="00045C41"/>
    <w:rsid w:val="00046C03"/>
    <w:rsid w:val="000532E5"/>
    <w:rsid w:val="0006170B"/>
    <w:rsid w:val="0007614F"/>
    <w:rsid w:val="000B1C6B"/>
    <w:rsid w:val="000C09AC"/>
    <w:rsid w:val="000D48B3"/>
    <w:rsid w:val="000E00F3"/>
    <w:rsid w:val="000F158C"/>
    <w:rsid w:val="00102F3D"/>
    <w:rsid w:val="001127FA"/>
    <w:rsid w:val="00124E38"/>
    <w:rsid w:val="0012580B"/>
    <w:rsid w:val="00131F90"/>
    <w:rsid w:val="0013526E"/>
    <w:rsid w:val="001426A3"/>
    <w:rsid w:val="00171371"/>
    <w:rsid w:val="0017327C"/>
    <w:rsid w:val="00175A24"/>
    <w:rsid w:val="00180F4E"/>
    <w:rsid w:val="00187E58"/>
    <w:rsid w:val="001A297E"/>
    <w:rsid w:val="001A368E"/>
    <w:rsid w:val="001A503C"/>
    <w:rsid w:val="001A578A"/>
    <w:rsid w:val="001A7329"/>
    <w:rsid w:val="001B4E28"/>
    <w:rsid w:val="001C3525"/>
    <w:rsid w:val="001D1BD2"/>
    <w:rsid w:val="001E02BE"/>
    <w:rsid w:val="001E3B37"/>
    <w:rsid w:val="001E5E62"/>
    <w:rsid w:val="001F2594"/>
    <w:rsid w:val="002055A6"/>
    <w:rsid w:val="00206460"/>
    <w:rsid w:val="002069B4"/>
    <w:rsid w:val="00215DFC"/>
    <w:rsid w:val="002212DF"/>
    <w:rsid w:val="00227BA7"/>
    <w:rsid w:val="00256279"/>
    <w:rsid w:val="00263398"/>
    <w:rsid w:val="00275BCF"/>
    <w:rsid w:val="00292257"/>
    <w:rsid w:val="002A1309"/>
    <w:rsid w:val="002A54E0"/>
    <w:rsid w:val="002B1595"/>
    <w:rsid w:val="002B191D"/>
    <w:rsid w:val="002B1FB8"/>
    <w:rsid w:val="002D0AF6"/>
    <w:rsid w:val="002F164D"/>
    <w:rsid w:val="00306206"/>
    <w:rsid w:val="003072C5"/>
    <w:rsid w:val="00317D85"/>
    <w:rsid w:val="00325A19"/>
    <w:rsid w:val="00327C56"/>
    <w:rsid w:val="003315A1"/>
    <w:rsid w:val="00334AD5"/>
    <w:rsid w:val="003373EC"/>
    <w:rsid w:val="00342FF4"/>
    <w:rsid w:val="00350F66"/>
    <w:rsid w:val="003706CC"/>
    <w:rsid w:val="00377710"/>
    <w:rsid w:val="00377DAF"/>
    <w:rsid w:val="00392298"/>
    <w:rsid w:val="00397E5A"/>
    <w:rsid w:val="003A2D8E"/>
    <w:rsid w:val="003C20E4"/>
    <w:rsid w:val="003C547B"/>
    <w:rsid w:val="003D561A"/>
    <w:rsid w:val="003D688E"/>
    <w:rsid w:val="003D6AAD"/>
    <w:rsid w:val="003E6F90"/>
    <w:rsid w:val="003F0EBA"/>
    <w:rsid w:val="003F5D0F"/>
    <w:rsid w:val="00414101"/>
    <w:rsid w:val="00422191"/>
    <w:rsid w:val="0042496F"/>
    <w:rsid w:val="00433DDB"/>
    <w:rsid w:val="00436D3E"/>
    <w:rsid w:val="00437619"/>
    <w:rsid w:val="00444BFB"/>
    <w:rsid w:val="004459AD"/>
    <w:rsid w:val="00447654"/>
    <w:rsid w:val="00456F56"/>
    <w:rsid w:val="00464666"/>
    <w:rsid w:val="00497696"/>
    <w:rsid w:val="004A2A63"/>
    <w:rsid w:val="004B210C"/>
    <w:rsid w:val="004C0301"/>
    <w:rsid w:val="004D405F"/>
    <w:rsid w:val="004E4F4F"/>
    <w:rsid w:val="004E6789"/>
    <w:rsid w:val="004F61E3"/>
    <w:rsid w:val="0051015C"/>
    <w:rsid w:val="00513EC2"/>
    <w:rsid w:val="00516CF1"/>
    <w:rsid w:val="005201A3"/>
    <w:rsid w:val="00530EA0"/>
    <w:rsid w:val="00531AE9"/>
    <w:rsid w:val="00546A40"/>
    <w:rsid w:val="005501EB"/>
    <w:rsid w:val="00550A66"/>
    <w:rsid w:val="0055233F"/>
    <w:rsid w:val="00567EC7"/>
    <w:rsid w:val="00570013"/>
    <w:rsid w:val="005801A2"/>
    <w:rsid w:val="005952A5"/>
    <w:rsid w:val="005A33A1"/>
    <w:rsid w:val="005A74F2"/>
    <w:rsid w:val="005B217D"/>
    <w:rsid w:val="005C385F"/>
    <w:rsid w:val="005E1AC6"/>
    <w:rsid w:val="005F6F1B"/>
    <w:rsid w:val="00620A34"/>
    <w:rsid w:val="00624B33"/>
    <w:rsid w:val="00624CF6"/>
    <w:rsid w:val="00630AA2"/>
    <w:rsid w:val="00644B33"/>
    <w:rsid w:val="00646707"/>
    <w:rsid w:val="00647968"/>
    <w:rsid w:val="006517A2"/>
    <w:rsid w:val="006558B0"/>
    <w:rsid w:val="00662E58"/>
    <w:rsid w:val="00664DCF"/>
    <w:rsid w:val="00671256"/>
    <w:rsid w:val="0069039D"/>
    <w:rsid w:val="006947AE"/>
    <w:rsid w:val="006B1412"/>
    <w:rsid w:val="006C4D22"/>
    <w:rsid w:val="006C5D39"/>
    <w:rsid w:val="006E2810"/>
    <w:rsid w:val="006E40F6"/>
    <w:rsid w:val="006E5417"/>
    <w:rsid w:val="00712F60"/>
    <w:rsid w:val="00720E3B"/>
    <w:rsid w:val="00745F6B"/>
    <w:rsid w:val="00753968"/>
    <w:rsid w:val="0075585E"/>
    <w:rsid w:val="00770571"/>
    <w:rsid w:val="007768FF"/>
    <w:rsid w:val="007824D3"/>
    <w:rsid w:val="00791B24"/>
    <w:rsid w:val="0079400F"/>
    <w:rsid w:val="00796EE3"/>
    <w:rsid w:val="007A7D29"/>
    <w:rsid w:val="007B2FF3"/>
    <w:rsid w:val="007B4AB8"/>
    <w:rsid w:val="007B6A6E"/>
    <w:rsid w:val="007B75EC"/>
    <w:rsid w:val="007E1013"/>
    <w:rsid w:val="007E292B"/>
    <w:rsid w:val="007F1F8B"/>
    <w:rsid w:val="007F67A1"/>
    <w:rsid w:val="00803BE8"/>
    <w:rsid w:val="00805122"/>
    <w:rsid w:val="00817937"/>
    <w:rsid w:val="008206C8"/>
    <w:rsid w:val="0085778E"/>
    <w:rsid w:val="00863A2E"/>
    <w:rsid w:val="00874A6C"/>
    <w:rsid w:val="00876C65"/>
    <w:rsid w:val="00881A58"/>
    <w:rsid w:val="00891B88"/>
    <w:rsid w:val="008A4B4C"/>
    <w:rsid w:val="008A5B57"/>
    <w:rsid w:val="008A7A59"/>
    <w:rsid w:val="008B3865"/>
    <w:rsid w:val="008C239F"/>
    <w:rsid w:val="008C6227"/>
    <w:rsid w:val="008D33DC"/>
    <w:rsid w:val="008E480C"/>
    <w:rsid w:val="00903D67"/>
    <w:rsid w:val="009044DD"/>
    <w:rsid w:val="009062DF"/>
    <w:rsid w:val="00907757"/>
    <w:rsid w:val="00912922"/>
    <w:rsid w:val="009212B0"/>
    <w:rsid w:val="009234A5"/>
    <w:rsid w:val="00931D7E"/>
    <w:rsid w:val="009336F7"/>
    <w:rsid w:val="009374A7"/>
    <w:rsid w:val="009541F6"/>
    <w:rsid w:val="009768ED"/>
    <w:rsid w:val="00977118"/>
    <w:rsid w:val="0098551D"/>
    <w:rsid w:val="0099518F"/>
    <w:rsid w:val="009A523D"/>
    <w:rsid w:val="009B3AA0"/>
    <w:rsid w:val="009F496B"/>
    <w:rsid w:val="00A01439"/>
    <w:rsid w:val="00A02E61"/>
    <w:rsid w:val="00A05CFF"/>
    <w:rsid w:val="00A256F7"/>
    <w:rsid w:val="00A47CFE"/>
    <w:rsid w:val="00A51E19"/>
    <w:rsid w:val="00A56B97"/>
    <w:rsid w:val="00A6093D"/>
    <w:rsid w:val="00A638DC"/>
    <w:rsid w:val="00A64DE3"/>
    <w:rsid w:val="00A76A6D"/>
    <w:rsid w:val="00A83253"/>
    <w:rsid w:val="00A924EA"/>
    <w:rsid w:val="00AA6E84"/>
    <w:rsid w:val="00AB075C"/>
    <w:rsid w:val="00AE341B"/>
    <w:rsid w:val="00AF6936"/>
    <w:rsid w:val="00B07BD1"/>
    <w:rsid w:val="00B07CA7"/>
    <w:rsid w:val="00B1279A"/>
    <w:rsid w:val="00B240E8"/>
    <w:rsid w:val="00B266C2"/>
    <w:rsid w:val="00B5222E"/>
    <w:rsid w:val="00B61C96"/>
    <w:rsid w:val="00B73A2A"/>
    <w:rsid w:val="00B76FF1"/>
    <w:rsid w:val="00B84D58"/>
    <w:rsid w:val="00B9457F"/>
    <w:rsid w:val="00B94B06"/>
    <w:rsid w:val="00B94C28"/>
    <w:rsid w:val="00BB0133"/>
    <w:rsid w:val="00BC10BA"/>
    <w:rsid w:val="00BC31AC"/>
    <w:rsid w:val="00BC5AFD"/>
    <w:rsid w:val="00BF5D4C"/>
    <w:rsid w:val="00C04F43"/>
    <w:rsid w:val="00C05B5D"/>
    <w:rsid w:val="00C0609D"/>
    <w:rsid w:val="00C115AB"/>
    <w:rsid w:val="00C12FE0"/>
    <w:rsid w:val="00C2420D"/>
    <w:rsid w:val="00C30249"/>
    <w:rsid w:val="00C3723B"/>
    <w:rsid w:val="00C40B42"/>
    <w:rsid w:val="00C56CF0"/>
    <w:rsid w:val="00C606C9"/>
    <w:rsid w:val="00C67787"/>
    <w:rsid w:val="00C75BAD"/>
    <w:rsid w:val="00C80288"/>
    <w:rsid w:val="00C84003"/>
    <w:rsid w:val="00C90650"/>
    <w:rsid w:val="00C97D78"/>
    <w:rsid w:val="00CC0654"/>
    <w:rsid w:val="00CC2AAE"/>
    <w:rsid w:val="00CC5A42"/>
    <w:rsid w:val="00CD0EAB"/>
    <w:rsid w:val="00CF34DB"/>
    <w:rsid w:val="00CF558F"/>
    <w:rsid w:val="00D073E2"/>
    <w:rsid w:val="00D16E65"/>
    <w:rsid w:val="00D33D52"/>
    <w:rsid w:val="00D36FE8"/>
    <w:rsid w:val="00D4222D"/>
    <w:rsid w:val="00D446EC"/>
    <w:rsid w:val="00D51BF0"/>
    <w:rsid w:val="00D55942"/>
    <w:rsid w:val="00D75303"/>
    <w:rsid w:val="00D76BA6"/>
    <w:rsid w:val="00D807BF"/>
    <w:rsid w:val="00D870D7"/>
    <w:rsid w:val="00DA5312"/>
    <w:rsid w:val="00DA7887"/>
    <w:rsid w:val="00DB2C26"/>
    <w:rsid w:val="00DB3BC8"/>
    <w:rsid w:val="00DC544E"/>
    <w:rsid w:val="00DE485F"/>
    <w:rsid w:val="00DE6B43"/>
    <w:rsid w:val="00DF1F38"/>
    <w:rsid w:val="00DF6628"/>
    <w:rsid w:val="00E03033"/>
    <w:rsid w:val="00E11923"/>
    <w:rsid w:val="00E1219F"/>
    <w:rsid w:val="00E262D4"/>
    <w:rsid w:val="00E33857"/>
    <w:rsid w:val="00E36250"/>
    <w:rsid w:val="00E54511"/>
    <w:rsid w:val="00E61DAC"/>
    <w:rsid w:val="00E75FE3"/>
    <w:rsid w:val="00EA1C69"/>
    <w:rsid w:val="00EA5C9F"/>
    <w:rsid w:val="00EA64E7"/>
    <w:rsid w:val="00EB1A79"/>
    <w:rsid w:val="00EB7AB1"/>
    <w:rsid w:val="00EE17AD"/>
    <w:rsid w:val="00EE73F3"/>
    <w:rsid w:val="00EF3AD5"/>
    <w:rsid w:val="00EF48CC"/>
    <w:rsid w:val="00F22F08"/>
    <w:rsid w:val="00F2364E"/>
    <w:rsid w:val="00F2574E"/>
    <w:rsid w:val="00F32EF8"/>
    <w:rsid w:val="00F54835"/>
    <w:rsid w:val="00F67EA5"/>
    <w:rsid w:val="00F73032"/>
    <w:rsid w:val="00F848FC"/>
    <w:rsid w:val="00F91EAD"/>
    <w:rsid w:val="00F9282A"/>
    <w:rsid w:val="00F9696A"/>
    <w:rsid w:val="00F96BAD"/>
    <w:rsid w:val="00FA646F"/>
    <w:rsid w:val="00FB0E84"/>
    <w:rsid w:val="00FD01C2"/>
    <w:rsid w:val="00FD77D6"/>
    <w:rsid w:val="00FE774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21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121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1219F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B266C2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paragraph" w:customStyle="1" w:styleId="TableText">
    <w:name w:val="Table_Text"/>
    <w:basedOn w:val="Normal"/>
    <w:rsid w:val="00C75BA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qFormat/>
    <w:rsid w:val="00C75BAD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C75BAD"/>
    <w:rPr>
      <w:rFonts w:eastAsia="Malgun Gothic"/>
      <w:b/>
      <w:bCs/>
      <w:lang w:eastAsia="en-US"/>
    </w:rPr>
  </w:style>
  <w:style w:type="paragraph" w:customStyle="1" w:styleId="ReferenceList">
    <w:name w:val="Reference List"/>
    <w:basedOn w:val="Normal"/>
    <w:autoRedefine/>
    <w:rsid w:val="00DC544E"/>
    <w:pPr>
      <w:numPr>
        <w:numId w:val="13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DC544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Calibri" w:hAnsi="Calibri"/>
    </w:rPr>
  </w:style>
  <w:style w:type="paragraph" w:customStyle="1" w:styleId="tableheading">
    <w:name w:val="table heading"/>
    <w:basedOn w:val="Normal"/>
    <w:rsid w:val="00803BE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03BE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803BE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03BE8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rsid w:val="00803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F32E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32EF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32EF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32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32EF8"/>
    <w:rPr>
      <w:b/>
      <w:bCs/>
    </w:rPr>
  </w:style>
  <w:style w:type="paragraph" w:customStyle="1" w:styleId="enumlev1">
    <w:name w:val="enumlev1"/>
    <w:basedOn w:val="Normal"/>
    <w:uiPriority w:val="99"/>
    <w:rsid w:val="00530EA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emf"/><Relationship Id="rId18" Type="http://schemas.openxmlformats.org/officeDocument/2006/relationships/hyperlink" Target="http://hevc.kw.bbc.co.uk/trac/browser/tags/HM-6.1?rev=238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yong.he@interdigital.com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mailto:yan.ye@interdigital.co,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un.ryu@interdigital.com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2105</Words>
  <Characters>12002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14079</CharactersWithSpaces>
  <SharedDoc>false</SharedDoc>
  <HLinks>
    <vt:vector size="36" baseType="variant">
      <vt:variant>
        <vt:i4>7471223</vt:i4>
      </vt:variant>
      <vt:variant>
        <vt:i4>15</vt:i4>
      </vt:variant>
      <vt:variant>
        <vt:i4>0</vt:i4>
      </vt:variant>
      <vt:variant>
        <vt:i4>5</vt:i4>
      </vt:variant>
      <vt:variant>
        <vt:lpwstr>ftp://ftp.tnt.uni-hannover.de/testsequences</vt:lpwstr>
      </vt:variant>
      <vt:variant>
        <vt:lpwstr/>
      </vt:variant>
      <vt:variant>
        <vt:i4>2490486</vt:i4>
      </vt:variant>
      <vt:variant>
        <vt:i4>12</vt:i4>
      </vt:variant>
      <vt:variant>
        <vt:i4>0</vt:i4>
      </vt:variant>
      <vt:variant>
        <vt:i4>5</vt:i4>
      </vt:variant>
      <vt:variant>
        <vt:lpwstr>http://hevc.kw.bbc.co.uk/trac/browser/tags/HM-6.1?rev=2385</vt:lpwstr>
      </vt:variant>
      <vt:variant>
        <vt:lpwstr/>
      </vt:variant>
      <vt:variant>
        <vt:i4>7405593</vt:i4>
      </vt:variant>
      <vt:variant>
        <vt:i4>9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1245231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mailto:yan.ye@interdigital.co,m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mailto:eun.ryu@interdigital.com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Eun-Seok Ryu</cp:lastModifiedBy>
  <cp:revision>4</cp:revision>
  <cp:lastPrinted>2012-07-02T20:41:00Z</cp:lastPrinted>
  <dcterms:created xsi:type="dcterms:W3CDTF">2012-07-09T23:02:00Z</dcterms:created>
  <dcterms:modified xsi:type="dcterms:W3CDTF">2012-07-10T01:09:00Z</dcterms:modified>
</cp:coreProperties>
</file>