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90C0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42613C" w:rsidP="0042613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11-20 July</w:t>
            </w:r>
            <w:r w:rsidR="00502D49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ED769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42613C">
              <w:rPr>
                <w:lang w:val="en-CA"/>
              </w:rPr>
              <w:t>J</w:t>
            </w:r>
            <w:r w:rsidR="00ED769F">
              <w:rPr>
                <w:lang w:val="en-CA"/>
              </w:rPr>
              <w:t>0035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80E82" w:rsidP="00ED769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CE1: </w:t>
            </w:r>
            <w:r w:rsidR="00ED769F">
              <w:rPr>
                <w:b/>
                <w:szCs w:val="22"/>
                <w:lang w:val="en-CA"/>
              </w:rPr>
              <w:t>Nokia’s results on i</w:t>
            </w:r>
            <w:r>
              <w:rPr>
                <w:b/>
                <w:szCs w:val="22"/>
                <w:lang w:val="en-CA"/>
              </w:rPr>
              <w:t>ntra transform mode dependency</w:t>
            </w:r>
            <w:r w:rsidR="0088225B"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  <w:lang w:val="en-CA"/>
              </w:rPr>
              <w:t>simplifications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080E8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8225B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080E82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080E82" w:rsidP="00882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Kemal Ugur</w:t>
            </w:r>
            <w:r>
              <w:rPr>
                <w:szCs w:val="22"/>
                <w:lang w:val="en-CA"/>
              </w:rPr>
              <w:br/>
            </w:r>
            <w:r w:rsidR="0088225B">
              <w:rPr>
                <w:szCs w:val="22"/>
                <w:lang w:val="en-CA"/>
              </w:rPr>
              <w:t>Oguz</w:t>
            </w:r>
            <w:r w:rsidR="00ED769F">
              <w:rPr>
                <w:szCs w:val="22"/>
                <w:lang w:val="en-CA"/>
              </w:rPr>
              <w:t xml:space="preserve"> </w:t>
            </w:r>
            <w:r w:rsidR="0088225B">
              <w:rPr>
                <w:szCs w:val="22"/>
                <w:lang w:val="en-CA"/>
              </w:rPr>
              <w:t>Bici</w:t>
            </w:r>
            <w:r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 w:rsidP="00080E8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Pr="00080E82" w:rsidRDefault="006E4AB4" w:rsidP="0088225B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080E82" w:rsidRPr="00080E82">
                <w:rPr>
                  <w:rStyle w:val="Hyperlink"/>
                  <w:szCs w:val="22"/>
                  <w:lang w:val="en-CA"/>
                </w:rPr>
                <w:t>kemal.ugur@nokia.com</w:t>
              </w:r>
            </w:hyperlink>
            <w:r w:rsidR="00080E82" w:rsidRPr="00080E82">
              <w:rPr>
                <w:szCs w:val="22"/>
                <w:lang w:val="en-CA"/>
              </w:rPr>
              <w:br/>
            </w:r>
            <w:hyperlink r:id="rId11" w:history="1">
              <w:r w:rsidR="0088225B" w:rsidRPr="00CF7F1C">
                <w:rPr>
                  <w:rStyle w:val="Hyperlink"/>
                  <w:szCs w:val="22"/>
                  <w:lang w:val="en-CA"/>
                </w:rPr>
                <w:t>ext-oguz.bici@nokia.com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82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Nokia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88225B" w:rsidRDefault="0088225B" w:rsidP="0088225B">
      <w:pPr>
        <w:pStyle w:val="Heading1"/>
        <w:numPr>
          <w:ilvl w:val="0"/>
          <w:numId w:val="0"/>
        </w:numPr>
        <w:ind w:left="360" w:hanging="360"/>
        <w:rPr>
          <w:lang w:val="en-CA"/>
        </w:rPr>
      </w:pPr>
      <w:r>
        <w:rPr>
          <w:lang w:val="en-CA"/>
        </w:rPr>
        <w:t>Abstract</w:t>
      </w:r>
    </w:p>
    <w:p w:rsidR="0088225B" w:rsidRPr="0088225B" w:rsidRDefault="0088225B" w:rsidP="0088225B">
      <w:pPr>
        <w:rPr>
          <w:lang w:val="en-CA"/>
        </w:rPr>
      </w:pPr>
      <w:r>
        <w:rPr>
          <w:lang w:val="en-CA"/>
        </w:rPr>
        <w:t xml:space="preserve">This contribution presents the CE1 results by Nokia on intra transform mode dependency simplifications. In this core experiment, two simplifications were tested. Simplification 1 uses DST for all intra prediction modes of 4x4 luma TU’s. Simplification 2 uses DST </w:t>
      </w:r>
      <w:r>
        <w:rPr>
          <w:lang w:val="en-CA"/>
        </w:rPr>
        <w:t>for all intra prediction modes of 4x4 luma TU’s</w:t>
      </w:r>
      <w:r>
        <w:rPr>
          <w:lang w:val="en-CA"/>
        </w:rPr>
        <w:t xml:space="preserve"> except the DC mode is coded with DCT. Both simplifications show coding efficiency loss ranging between 0.0%-0.1%.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B14CE5" w:rsidRPr="006041A1" w:rsidRDefault="00B14CE5" w:rsidP="00B14CE5">
      <w:pPr>
        <w:rPr>
          <w:lang w:val="en-CA"/>
        </w:rPr>
      </w:pPr>
      <w:r>
        <w:rPr>
          <w:lang w:val="en-CA"/>
        </w:rPr>
        <w:t>JCTVC-I0582 proposed two simplifications</w:t>
      </w:r>
      <w:r w:rsidR="00317AA6">
        <w:rPr>
          <w:lang w:val="en-CA"/>
        </w:rPr>
        <w:t xml:space="preserve"> for the mode-mapping for using DCT or DST as the transform for 4x4 Intra Luma TU’s</w:t>
      </w:r>
      <w:r>
        <w:rPr>
          <w:lang w:val="en-CA"/>
        </w:rPr>
        <w:t>, which were tested in CE1:</w:t>
      </w:r>
    </w:p>
    <w:p w:rsidR="00B14CE5" w:rsidRDefault="00B14CE5" w:rsidP="00B14CE5">
      <w:pPr>
        <w:rPr>
          <w:lang w:val="en-CA"/>
        </w:rPr>
      </w:pPr>
      <w:r w:rsidRPr="00B14CE5">
        <w:rPr>
          <w:b/>
          <w:lang w:val="en-CA"/>
        </w:rPr>
        <w:t>Simplification 1:</w:t>
      </w:r>
      <w:r>
        <w:rPr>
          <w:lang w:val="en-CA"/>
        </w:rPr>
        <w:t xml:space="preserve"> DST </w:t>
      </w:r>
      <w:r w:rsidR="00317AA6">
        <w:rPr>
          <w:lang w:val="en-CA"/>
        </w:rPr>
        <w:t xml:space="preserve">is used </w:t>
      </w:r>
      <w:r>
        <w:rPr>
          <w:lang w:val="en-CA"/>
        </w:rPr>
        <w:t>for both horizontal and vertical directions for all intra prediction modes of luma intra 4x4 TUs.</w:t>
      </w:r>
    </w:p>
    <w:p w:rsidR="00B14CE5" w:rsidRDefault="00B14CE5" w:rsidP="00B14CE5">
      <w:pPr>
        <w:rPr>
          <w:lang w:val="en-CA"/>
        </w:rPr>
      </w:pPr>
      <w:r w:rsidRPr="00B14CE5">
        <w:rPr>
          <w:b/>
          <w:lang w:val="en-CA"/>
        </w:rPr>
        <w:t xml:space="preserve">Simplification </w:t>
      </w:r>
      <w:r>
        <w:rPr>
          <w:b/>
          <w:lang w:val="en-CA"/>
        </w:rPr>
        <w:t>2</w:t>
      </w:r>
      <w:r w:rsidRPr="00B14CE5">
        <w:rPr>
          <w:b/>
          <w:lang w:val="en-CA"/>
        </w:rPr>
        <w:t>:</w:t>
      </w:r>
      <w:r>
        <w:rPr>
          <w:lang w:val="en-CA"/>
        </w:rPr>
        <w:t xml:space="preserve"> For Intra_DC mode of luma intra 4x4 TUs, DCT </w:t>
      </w:r>
      <w:r w:rsidR="00317AA6">
        <w:rPr>
          <w:lang w:val="en-CA"/>
        </w:rPr>
        <w:t xml:space="preserve">is used </w:t>
      </w:r>
      <w:r>
        <w:rPr>
          <w:lang w:val="en-CA"/>
        </w:rPr>
        <w:t xml:space="preserve">for both horizontal and vertical directions. For all other prediction modes of luma intra 4x4 TUs, DST </w:t>
      </w:r>
      <w:r w:rsidR="00317AA6">
        <w:rPr>
          <w:lang w:val="en-CA"/>
        </w:rPr>
        <w:t xml:space="preserve">is used </w:t>
      </w:r>
      <w:r>
        <w:rPr>
          <w:lang w:val="en-CA"/>
        </w:rPr>
        <w:t>for both horizontal and vertical directions</w:t>
      </w:r>
      <w:r w:rsidR="00317AA6">
        <w:rPr>
          <w:lang w:val="en-CA"/>
        </w:rPr>
        <w:t>.</w:t>
      </w:r>
      <w:r>
        <w:rPr>
          <w:lang w:val="en-CA"/>
        </w:rPr>
        <w:t xml:space="preserve"> These </w:t>
      </w:r>
      <w:r w:rsidR="00317AA6">
        <w:rPr>
          <w:lang w:val="en-CA"/>
        </w:rPr>
        <w:t xml:space="preserve">two </w:t>
      </w:r>
      <w:r>
        <w:rPr>
          <w:lang w:val="en-CA"/>
        </w:rPr>
        <w:t>simplifications were tested with three different test conditions:</w:t>
      </w:r>
    </w:p>
    <w:p w:rsidR="00080E82" w:rsidRDefault="00080E82" w:rsidP="00080E82">
      <w:pPr>
        <w:rPr>
          <w:b/>
          <w:lang w:val="en-CA"/>
        </w:rPr>
      </w:pPr>
      <w:r w:rsidRPr="000613AD">
        <w:rPr>
          <w:b/>
          <w:lang w:val="en-CA"/>
        </w:rPr>
        <w:t>Test 1</w:t>
      </w:r>
      <w:r>
        <w:rPr>
          <w:b/>
          <w:lang w:val="en-CA"/>
        </w:rPr>
        <w:t xml:space="preserve"> Configuration</w:t>
      </w:r>
      <w:r w:rsidRPr="000613AD">
        <w:rPr>
          <w:b/>
          <w:lang w:val="en-CA"/>
        </w:rPr>
        <w:t xml:space="preserve">: </w:t>
      </w:r>
    </w:p>
    <w:p w:rsidR="00080E82" w:rsidRDefault="00080E82" w:rsidP="00080E82">
      <w:pPr>
        <w:numPr>
          <w:ilvl w:val="0"/>
          <w:numId w:val="14"/>
        </w:numPr>
        <w:rPr>
          <w:lang w:val="en-CA"/>
        </w:rPr>
      </w:pPr>
      <w:r w:rsidRPr="007716CF">
        <w:rPr>
          <w:b/>
          <w:lang w:val="en-CA"/>
        </w:rPr>
        <w:t>Main, All-Intra</w:t>
      </w:r>
      <w:r>
        <w:rPr>
          <w:b/>
          <w:lang w:val="en-CA"/>
        </w:rPr>
        <w:t>, Common Conditions QP Range:</w:t>
      </w:r>
      <w:r w:rsidRPr="007716CF">
        <w:rPr>
          <w:b/>
          <w:lang w:val="en-C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80E82" w:rsidRPr="009F7514" w:rsidTr="009F7514"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1</w:t>
            </w:r>
          </w:p>
        </w:tc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2</w:t>
            </w:r>
          </w:p>
        </w:tc>
      </w:tr>
      <w:tr w:rsidR="00080E82" w:rsidRPr="009F7514" w:rsidTr="009F7514">
        <w:tc>
          <w:tcPr>
            <w:tcW w:w="4788" w:type="dxa"/>
            <w:shd w:val="clear" w:color="auto" w:fill="auto"/>
          </w:tcPr>
          <w:tbl>
            <w:tblPr>
              <w:tblW w:w="4480" w:type="dxa"/>
              <w:tblLook w:val="04A0" w:firstRow="1" w:lastRow="0" w:firstColumn="1" w:lastColumn="0" w:noHBand="0" w:noVBand="1"/>
            </w:tblPr>
            <w:tblGrid>
              <w:gridCol w:w="1300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080E82" w:rsidRPr="009F7514" w:rsidRDefault="00080E82" w:rsidP="00080E82">
            <w:pPr>
              <w:rPr>
                <w:b/>
                <w:lang w:val="en-CA"/>
              </w:rPr>
            </w:pPr>
          </w:p>
        </w:tc>
        <w:tc>
          <w:tcPr>
            <w:tcW w:w="4788" w:type="dxa"/>
            <w:shd w:val="clear" w:color="auto" w:fill="auto"/>
          </w:tcPr>
          <w:tbl>
            <w:tblPr>
              <w:tblW w:w="4480" w:type="dxa"/>
              <w:tblLook w:val="04A0" w:firstRow="1" w:lastRow="0" w:firstColumn="1" w:lastColumn="0" w:noHBand="0" w:noVBand="1"/>
            </w:tblPr>
            <w:tblGrid>
              <w:gridCol w:w="1300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0.3%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</w:tbl>
          <w:p w:rsidR="00080E82" w:rsidRPr="009F7514" w:rsidRDefault="00080E82" w:rsidP="00080E82">
            <w:pPr>
              <w:rPr>
                <w:b/>
                <w:lang w:val="en-CA"/>
              </w:rPr>
            </w:pPr>
          </w:p>
        </w:tc>
      </w:tr>
    </w:tbl>
    <w:p w:rsidR="00080E82" w:rsidRDefault="00080E82" w:rsidP="00080E82">
      <w:pPr>
        <w:rPr>
          <w:b/>
          <w:lang w:val="en-CA"/>
        </w:rPr>
      </w:pPr>
    </w:p>
    <w:p w:rsidR="00080E82" w:rsidRDefault="00080E82" w:rsidP="00080E82">
      <w:pPr>
        <w:rPr>
          <w:b/>
          <w:lang w:val="en-CA"/>
        </w:rPr>
      </w:pPr>
      <w:r w:rsidRPr="000613AD">
        <w:rPr>
          <w:b/>
          <w:lang w:val="en-CA"/>
        </w:rPr>
        <w:t>Test 2</w:t>
      </w:r>
      <w:r>
        <w:rPr>
          <w:b/>
          <w:lang w:val="en-CA"/>
        </w:rPr>
        <w:t xml:space="preserve"> Configuration</w:t>
      </w:r>
      <w:r w:rsidRPr="000613AD">
        <w:rPr>
          <w:b/>
          <w:lang w:val="en-CA"/>
        </w:rPr>
        <w:t xml:space="preserve">: </w:t>
      </w:r>
    </w:p>
    <w:p w:rsidR="00080E82" w:rsidRPr="00080E82" w:rsidRDefault="00080E82" w:rsidP="00080E82">
      <w:pPr>
        <w:numPr>
          <w:ilvl w:val="0"/>
          <w:numId w:val="15"/>
        </w:numPr>
        <w:rPr>
          <w:b/>
          <w:lang w:val="en-CA"/>
        </w:rPr>
      </w:pPr>
      <w:r>
        <w:rPr>
          <w:b/>
          <w:lang w:val="en-CA"/>
        </w:rPr>
        <w:t xml:space="preserve">Main, All Intra, Low QP Range: </w:t>
      </w:r>
      <w:r w:rsidRPr="000613AD">
        <w:rPr>
          <w:b/>
          <w:lang w:val="en-CA"/>
        </w:rPr>
        <w:t>2, 7, 12, 17</w:t>
      </w:r>
      <w:r>
        <w:rPr>
          <w:b/>
          <w:lang w:val="en-CA"/>
        </w:rPr>
        <w:t>:</w:t>
      </w:r>
      <w:r>
        <w:rPr>
          <w:b/>
          <w:lang w:val="en-CA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80E82" w:rsidRPr="009F7514" w:rsidTr="009F7514"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lastRenderedPageBreak/>
              <w:t>Simplification 1</w:t>
            </w:r>
          </w:p>
        </w:tc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2</w:t>
            </w:r>
          </w:p>
        </w:tc>
      </w:tr>
      <w:tr w:rsidR="00080E82" w:rsidRPr="009F7514" w:rsidTr="009F7514"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975"/>
              <w:gridCol w:w="1091"/>
              <w:gridCol w:w="1114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97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0.8%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975"/>
              <w:gridCol w:w="1091"/>
              <w:gridCol w:w="1114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97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</w:tr>
    </w:tbl>
    <w:p w:rsidR="00080E82" w:rsidRDefault="00080E82" w:rsidP="00080E82">
      <w:pPr>
        <w:rPr>
          <w:b/>
          <w:lang w:val="en-CA"/>
        </w:rPr>
      </w:pPr>
    </w:p>
    <w:p w:rsidR="00080E82" w:rsidRDefault="00080E82" w:rsidP="00080E82">
      <w:pPr>
        <w:rPr>
          <w:b/>
          <w:lang w:val="en-CA"/>
        </w:rPr>
      </w:pPr>
      <w:r w:rsidRPr="000613AD">
        <w:rPr>
          <w:b/>
          <w:lang w:val="en-CA"/>
        </w:rPr>
        <w:t>Test 3</w:t>
      </w:r>
      <w:r>
        <w:rPr>
          <w:b/>
          <w:lang w:val="en-CA"/>
        </w:rPr>
        <w:t xml:space="preserve"> Configuration :</w:t>
      </w:r>
    </w:p>
    <w:p w:rsidR="00080E82" w:rsidRDefault="00080E82" w:rsidP="00080E82">
      <w:pPr>
        <w:numPr>
          <w:ilvl w:val="0"/>
          <w:numId w:val="15"/>
        </w:numPr>
        <w:rPr>
          <w:b/>
          <w:lang w:val="en-CA"/>
        </w:rPr>
      </w:pPr>
      <w:r>
        <w:rPr>
          <w:b/>
          <w:lang w:val="en-CA"/>
        </w:rPr>
        <w:t>Main, All Intra, Common Conditions QP Range, Transform Skipping ON:</w:t>
      </w:r>
      <w:r w:rsidR="00317AA6">
        <w:rPr>
          <w:b/>
          <w:lang w:val="en-CA"/>
        </w:rPr>
        <w:t xml:space="preserve"> The anchor for these tests was HM7.0 + Transform Skipping.</w:t>
      </w:r>
      <w:r>
        <w:rPr>
          <w:b/>
          <w:lang w:val="en-CA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80E82" w:rsidRPr="009F7514" w:rsidTr="009F7514"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1</w:t>
            </w:r>
          </w:p>
        </w:tc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2</w:t>
            </w:r>
          </w:p>
        </w:tc>
      </w:tr>
      <w:tr w:rsidR="00080E82" w:rsidRPr="009F7514" w:rsidTr="009F7514"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101%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101%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</w:tr>
    </w:tbl>
    <w:p w:rsidR="0088225B" w:rsidRPr="005B217D" w:rsidRDefault="0088225B" w:rsidP="0088225B">
      <w:pPr>
        <w:pStyle w:val="Heading1"/>
        <w:numPr>
          <w:ilvl w:val="0"/>
          <w:numId w:val="0"/>
        </w:numPr>
        <w:ind w:left="360"/>
        <w:rPr>
          <w:lang w:val="en-CA"/>
        </w:rPr>
      </w:pPr>
    </w:p>
    <w:p w:rsidR="0088225B" w:rsidRPr="005B217D" w:rsidRDefault="0088225B" w:rsidP="0088225B">
      <w:pPr>
        <w:pStyle w:val="Heading1"/>
        <w:rPr>
          <w:lang w:val="en-CA"/>
        </w:rPr>
      </w:pPr>
      <w:r>
        <w:rPr>
          <w:lang w:val="en-CA"/>
        </w:rPr>
        <w:t>Conclusion</w:t>
      </w:r>
      <w:r w:rsidRPr="005B217D">
        <w:rPr>
          <w:lang w:val="en-CA"/>
        </w:rPr>
        <w:t xml:space="preserve"> </w:t>
      </w:r>
    </w:p>
    <w:p w:rsidR="00B14CE5" w:rsidRDefault="0088225B" w:rsidP="00B14CE5">
      <w:pPr>
        <w:rPr>
          <w:lang w:val="en-CA"/>
        </w:rPr>
      </w:pPr>
      <w:r>
        <w:rPr>
          <w:lang w:val="en-CA"/>
        </w:rPr>
        <w:t>It is proposed to adopt simplification 1, as it represents a more simplified design and removes the dependency between intra prediction mode and transform type completely.</w:t>
      </w:r>
    </w:p>
    <w:p w:rsidR="0088225B" w:rsidRPr="005B217D" w:rsidRDefault="0088225B" w:rsidP="0088225B">
      <w:pPr>
        <w:pStyle w:val="Heading1"/>
        <w:rPr>
          <w:lang w:val="en-CA"/>
        </w:rPr>
      </w:pPr>
      <w:r>
        <w:rPr>
          <w:lang w:val="en-CA"/>
        </w:rPr>
        <w:t>Specification text</w:t>
      </w:r>
      <w:r w:rsidRPr="005B217D">
        <w:rPr>
          <w:lang w:val="en-CA"/>
        </w:rPr>
        <w:t xml:space="preserve"> </w:t>
      </w:r>
    </w:p>
    <w:p w:rsidR="00ED769F" w:rsidRPr="00ED769F" w:rsidRDefault="00ED769F" w:rsidP="0088225B">
      <w:pPr>
        <w:rPr>
          <w:b/>
          <w:lang w:eastAsia="ko-KR"/>
        </w:rPr>
      </w:pPr>
      <w:r>
        <w:rPr>
          <w:b/>
          <w:lang w:eastAsia="ko-KR"/>
        </w:rPr>
        <w:t>Simplification 1</w:t>
      </w:r>
    </w:p>
    <w:p w:rsidR="0088225B" w:rsidRPr="003F17AE" w:rsidRDefault="0088225B" w:rsidP="0088225B">
      <w:pPr>
        <w:rPr>
          <w:lang w:eastAsia="ko-KR"/>
        </w:rPr>
      </w:pPr>
      <w:r w:rsidRPr="003F17AE">
        <w:rPr>
          <w:lang w:eastAsia="ko-KR"/>
        </w:rPr>
        <w:t>Depending on PredMode</w:t>
      </w:r>
      <w:del w:id="0" w:author="Ugur Kemal" w:date="2012-06-25T11:48:00Z">
        <w:r w:rsidRPr="003F17AE" w:rsidDel="0088225B">
          <w:rPr>
            <w:lang w:eastAsia="ko-KR"/>
          </w:rPr>
          <w:delText xml:space="preserve"> and IntraPredMode</w:delText>
        </w:r>
      </w:del>
      <w:r w:rsidRPr="003F17AE">
        <w:rPr>
          <w:lang w:eastAsia="ko-KR"/>
        </w:rPr>
        <w:t>, the following applies:</w:t>
      </w:r>
    </w:p>
    <w:p w:rsidR="0088225B" w:rsidRPr="003F17AE" w:rsidRDefault="0088225B" w:rsidP="0088225B">
      <w:pPr>
        <w:tabs>
          <w:tab w:val="left" w:pos="426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 w:rsidRPr="003F17AE">
        <w:rPr>
          <w:lang w:eastAsia="ko-KR"/>
        </w:rPr>
        <w:t>If PredMode is equal to MODE_INTRA, Log2(nW*nH) is equal to 4, and cIdx is equal to 0, the variable</w:t>
      </w:r>
      <w:ins w:id="1" w:author="Ugur Kemal" w:date="2012-06-25T11:48:00Z">
        <w:r>
          <w:rPr>
            <w:lang w:eastAsia="ko-KR"/>
          </w:rPr>
          <w:t xml:space="preserve"> trType is set equal to 0. </w:t>
        </w:r>
      </w:ins>
      <w:del w:id="2" w:author="Ugur Kemal" w:date="2012-06-25T11:48:00Z">
        <w:r w:rsidRPr="003F17AE" w:rsidDel="0088225B">
          <w:rPr>
            <w:lang w:eastAsia="ko-KR"/>
          </w:rPr>
          <w:delText xml:space="preserve">s horizTrType and vertTrType are specified as </w:delText>
        </w:r>
        <w:r w:rsidRPr="00066987" w:rsidDel="0088225B">
          <w:rPr>
            <w:lang w:eastAsia="ko-KR"/>
          </w:rPr>
          <w:fldChar w:fldCharType="begin" w:fldLock="1"/>
        </w:r>
        <w:r w:rsidRPr="003F17AE" w:rsidDel="0088225B">
          <w:rPr>
            <w:lang w:eastAsia="ko-KR"/>
          </w:rPr>
          <w:delInstrText xml:space="preserve"> REF _Ref296527833 \h </w:delInstrText>
        </w:r>
        <w:r w:rsidRPr="003F17AE" w:rsidDel="0088225B">
          <w:rPr>
            <w:lang w:eastAsia="ko-KR"/>
          </w:rPr>
        </w:r>
        <w:r w:rsidDel="0088225B">
          <w:rPr>
            <w:lang w:eastAsia="ko-KR"/>
          </w:rPr>
          <w:delInstrText xml:space="preserve"> \* MERGEFORMAT </w:delInstrText>
        </w:r>
        <w:r w:rsidRPr="003F17AE" w:rsidDel="0088225B">
          <w:rPr>
            <w:lang w:eastAsia="ko-KR"/>
          </w:rPr>
          <w:fldChar w:fldCharType="separate"/>
        </w:r>
        <w:r w:rsidRPr="003F17AE" w:rsidDel="0088225B">
          <w:delText xml:space="preserve">Table </w:delText>
        </w:r>
        <w:r w:rsidDel="0088225B">
          <w:rPr>
            <w:noProof/>
          </w:rPr>
          <w:delText>8</w:delText>
        </w:r>
        <w:r w:rsidRPr="003F17AE" w:rsidDel="0088225B">
          <w:rPr>
            <w:noProof/>
          </w:rPr>
          <w:noBreakHyphen/>
        </w:r>
        <w:r w:rsidDel="0088225B">
          <w:rPr>
            <w:noProof/>
          </w:rPr>
          <w:delText>12</w:delText>
        </w:r>
        <w:r w:rsidRPr="003F17AE" w:rsidDel="0088225B">
          <w:rPr>
            <w:lang w:eastAsia="ko-KR"/>
          </w:rPr>
          <w:fldChar w:fldCharType="end"/>
        </w:r>
        <w:r w:rsidRPr="00066987" w:rsidDel="0088225B">
          <w:rPr>
            <w:lang w:eastAsia="ko-KR"/>
          </w:rPr>
          <w:delText xml:space="preserve"> with IntraPredMode as input.</w:delText>
        </w:r>
        <w:r w:rsidRPr="003F17AE" w:rsidDel="0088225B">
          <w:rPr>
            <w:lang w:eastAsia="ko-KR"/>
          </w:rPr>
          <w:delText xml:space="preserve"> [Ed. (WJ): DST is applied only for luma 4x4 block]</w:delText>
        </w:r>
      </w:del>
    </w:p>
    <w:p w:rsidR="0088225B" w:rsidRPr="003F17AE" w:rsidRDefault="0088225B" w:rsidP="0088225B">
      <w:pPr>
        <w:tabs>
          <w:tab w:val="left" w:pos="426"/>
        </w:tabs>
        <w:ind w:left="426" w:hanging="426"/>
        <w:rPr>
          <w:lang w:eastAsia="ko-KR"/>
        </w:rPr>
      </w:pPr>
      <w:r w:rsidRPr="003F17AE">
        <w:rPr>
          <w:lang w:eastAsia="ko-KR"/>
        </w:rPr>
        <w:t>–</w:t>
      </w:r>
      <w:r w:rsidRPr="003F17AE">
        <w:rPr>
          <w:lang w:eastAsia="ko-KR"/>
        </w:rPr>
        <w:tab/>
        <w:t>Otherwise, the variable</w:t>
      </w:r>
      <w:ins w:id="3" w:author="Ugur Kemal" w:date="2012-06-25T11:48:00Z">
        <w:r>
          <w:rPr>
            <w:lang w:eastAsia="ko-KR"/>
          </w:rPr>
          <w:t xml:space="preserve"> trType is set equal to 0. </w:t>
        </w:r>
      </w:ins>
      <w:del w:id="4" w:author="Ugur Kemal" w:date="2012-06-25T11:48:00Z">
        <w:r w:rsidRPr="003F17AE" w:rsidDel="0088225B">
          <w:rPr>
            <w:lang w:eastAsia="ko-KR"/>
          </w:rPr>
          <w:delText>s horizTrType and vertTrType are set equal to 0.</w:delText>
        </w:r>
      </w:del>
    </w:p>
    <w:p w:rsidR="0088225B" w:rsidRPr="003F17AE" w:rsidDel="00ED769F" w:rsidRDefault="0088225B" w:rsidP="0088225B">
      <w:pPr>
        <w:pStyle w:val="Caption"/>
        <w:rPr>
          <w:del w:id="5" w:author="Ugur Kemal" w:date="2012-06-25T11:50:00Z"/>
          <w:lang w:val="en-GB" w:eastAsia="ko-KR"/>
        </w:rPr>
      </w:pPr>
      <w:bookmarkStart w:id="6" w:name="_Ref296527833"/>
      <w:bookmarkStart w:id="7" w:name="_Toc327299903"/>
      <w:del w:id="8" w:author="Ugur Kemal" w:date="2012-06-25T11:50:00Z">
        <w:r w:rsidRPr="003F17AE" w:rsidDel="00ED769F">
          <w:rPr>
            <w:lang w:val="en-GB"/>
          </w:rPr>
          <w:delText xml:space="preserve">Table </w:delText>
        </w:r>
        <w:r w:rsidRPr="003F17AE" w:rsidDel="00ED769F">
          <w:rPr>
            <w:lang w:val="en-GB"/>
          </w:rPr>
          <w:fldChar w:fldCharType="begin" w:fldLock="1"/>
        </w:r>
        <w:r w:rsidRPr="003F17AE" w:rsidDel="00ED769F">
          <w:rPr>
            <w:lang w:val="en-GB"/>
          </w:rPr>
          <w:delInstrText xml:space="preserve"> STYLEREF 1 \s </w:delInstrText>
        </w:r>
        <w:r w:rsidRPr="003F17AE" w:rsidDel="00ED769F">
          <w:rPr>
            <w:lang w:val="en-GB"/>
          </w:rPr>
          <w:fldChar w:fldCharType="separate"/>
        </w:r>
        <w:r w:rsidDel="00ED769F">
          <w:rPr>
            <w:noProof/>
            <w:lang w:val="en-GB"/>
          </w:rPr>
          <w:delText>8</w:delText>
        </w:r>
        <w:r w:rsidRPr="003F17AE" w:rsidDel="00ED769F">
          <w:rPr>
            <w:lang w:val="en-GB"/>
          </w:rPr>
          <w:fldChar w:fldCharType="end"/>
        </w:r>
        <w:r w:rsidRPr="003F17AE" w:rsidDel="00ED769F">
          <w:rPr>
            <w:lang w:val="en-GB"/>
          </w:rPr>
          <w:noBreakHyphen/>
        </w:r>
        <w:r w:rsidRPr="003F17AE" w:rsidDel="00ED769F">
          <w:rPr>
            <w:lang w:val="en-GB"/>
          </w:rPr>
          <w:fldChar w:fldCharType="begin" w:fldLock="1"/>
        </w:r>
        <w:r w:rsidRPr="003F17AE" w:rsidDel="00ED769F">
          <w:rPr>
            <w:lang w:val="en-GB"/>
          </w:rPr>
          <w:delInstrText xml:space="preserve"> SEQ Table \* ARABIC \s 1 </w:delInstrText>
        </w:r>
        <w:r w:rsidRPr="003F17AE" w:rsidDel="00ED769F">
          <w:rPr>
            <w:lang w:val="en-GB"/>
          </w:rPr>
          <w:fldChar w:fldCharType="separate"/>
        </w:r>
        <w:r w:rsidDel="00ED769F">
          <w:rPr>
            <w:noProof/>
            <w:lang w:val="en-GB"/>
          </w:rPr>
          <w:delText>12</w:delText>
        </w:r>
        <w:r w:rsidRPr="003F17AE" w:rsidDel="00ED769F">
          <w:rPr>
            <w:lang w:val="en-GB"/>
          </w:rPr>
          <w:fldChar w:fldCharType="end"/>
        </w:r>
        <w:bookmarkEnd w:id="6"/>
        <w:r w:rsidRPr="003F17AE" w:rsidDel="00ED769F">
          <w:rPr>
            <w:lang w:val="en-GB" w:eastAsia="ko-KR"/>
          </w:rPr>
          <w:delText xml:space="preserve"> </w:delText>
        </w:r>
        <w:r w:rsidRPr="003F17AE" w:rsidDel="00ED769F">
          <w:rPr>
            <w:lang w:val="en-GB"/>
          </w:rPr>
          <w:delText xml:space="preserve">– </w:delText>
        </w:r>
        <w:r w:rsidRPr="003F17AE" w:rsidDel="00ED769F">
          <w:rPr>
            <w:lang w:val="en-GB" w:eastAsia="ko-KR"/>
          </w:rPr>
          <w:delText>Specification of horizTrType and vertTrType</w:delText>
        </w:r>
        <w:bookmarkEnd w:id="7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88225B" w:rsidRPr="003F17AE" w:rsidDel="00ED769F" w:rsidTr="006854C5">
        <w:trPr>
          <w:jc w:val="center"/>
          <w:del w:id="9" w:author="Ugur Kemal" w:date="2012-06-25T11:50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0" w:author="Ugur Kemal" w:date="2012-06-25T11:50:00Z"/>
                <w:b/>
                <w:bCs/>
                <w:lang w:eastAsia="ko-KR"/>
              </w:rPr>
            </w:pPr>
            <w:del w:id="11" w:author="Ugur Kemal" w:date="2012-06-25T11:50:00Z">
              <w:r w:rsidRPr="003F17AE" w:rsidDel="00ED769F">
                <w:rPr>
                  <w:b/>
                  <w:bCs/>
                  <w:lang w:eastAsia="ko-KR"/>
                </w:rPr>
                <w:delText>IntraPredMode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2" w:author="Ugur Kemal" w:date="2012-06-25T11:50:00Z"/>
                <w:lang w:eastAsia="ko-KR"/>
              </w:rPr>
            </w:pPr>
            <w:del w:id="13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4" w:author="Ugur Kemal" w:date="2012-06-25T11:50:00Z"/>
                <w:lang w:eastAsia="ko-KR"/>
              </w:rPr>
            </w:pPr>
            <w:del w:id="15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6" w:author="Ugur Kemal" w:date="2012-06-25T11:50:00Z"/>
                <w:lang w:eastAsia="ko-KR"/>
              </w:rPr>
            </w:pPr>
            <w:del w:id="17" w:author="Ugur Kemal" w:date="2012-06-25T11:50:00Z">
              <w:r w:rsidRPr="003F17AE" w:rsidDel="00ED769F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8" w:author="Ugur Kemal" w:date="2012-06-25T11:50:00Z"/>
                <w:lang w:eastAsia="ko-KR"/>
              </w:rPr>
            </w:pPr>
            <w:del w:id="19" w:author="Ugur Kemal" w:date="2012-06-25T11:50:00Z">
              <w:r w:rsidRPr="003F17AE" w:rsidDel="00ED769F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0" w:author="Ugur Kemal" w:date="2012-06-25T11:50:00Z"/>
                <w:lang w:eastAsia="ko-KR"/>
              </w:rPr>
            </w:pPr>
            <w:del w:id="21" w:author="Ugur Kemal" w:date="2012-06-25T11:50:00Z">
              <w:r w:rsidRPr="003F17AE" w:rsidDel="00ED769F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2" w:author="Ugur Kemal" w:date="2012-06-25T11:50:00Z"/>
                <w:lang w:eastAsia="ko-KR"/>
              </w:rPr>
            </w:pPr>
            <w:del w:id="23" w:author="Ugur Kemal" w:date="2012-06-25T11:50:00Z">
              <w:r w:rsidRPr="003F17AE" w:rsidDel="00ED769F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4" w:author="Ugur Kemal" w:date="2012-06-25T11:50:00Z"/>
                <w:lang w:eastAsia="ko-KR"/>
              </w:rPr>
            </w:pPr>
            <w:del w:id="25" w:author="Ugur Kemal" w:date="2012-06-25T11:50:00Z">
              <w:r w:rsidRPr="003F17AE" w:rsidDel="00ED769F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6" w:author="Ugur Kemal" w:date="2012-06-25T11:50:00Z"/>
                <w:lang w:eastAsia="ko-KR"/>
              </w:rPr>
            </w:pPr>
            <w:del w:id="27" w:author="Ugur Kemal" w:date="2012-06-25T11:50:00Z">
              <w:r w:rsidRPr="003F17AE" w:rsidDel="00ED769F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8" w:author="Ugur Kemal" w:date="2012-06-25T11:50:00Z"/>
                <w:lang w:eastAsia="ko-KR"/>
              </w:rPr>
            </w:pPr>
            <w:del w:id="29" w:author="Ugur Kemal" w:date="2012-06-25T11:50:00Z">
              <w:r w:rsidRPr="003F17AE" w:rsidDel="00ED769F">
                <w:rPr>
                  <w:lang w:eastAsia="ko-KR"/>
                </w:rPr>
                <w:delText>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30" w:author="Ugur Kemal" w:date="2012-06-25T11:50:00Z"/>
                <w:lang w:eastAsia="ko-KR"/>
              </w:rPr>
            </w:pPr>
            <w:del w:id="31" w:author="Ugur Kemal" w:date="2012-06-25T11:50:00Z">
              <w:r w:rsidRPr="003F17AE" w:rsidDel="00ED769F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32" w:author="Ugur Kemal" w:date="2012-06-25T11:50:00Z"/>
                <w:lang w:eastAsia="ko-KR"/>
              </w:rPr>
            </w:pPr>
            <w:del w:id="33" w:author="Ugur Kemal" w:date="2012-06-25T11:50:00Z">
              <w:r w:rsidRPr="003F17AE" w:rsidDel="00ED769F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34" w:author="Ugur Kemal" w:date="2012-06-25T11:50:00Z"/>
                <w:lang w:eastAsia="ko-KR"/>
              </w:rPr>
            </w:pPr>
            <w:del w:id="35" w:author="Ugur Kemal" w:date="2012-06-25T11:50:00Z">
              <w:r w:rsidRPr="003F17AE" w:rsidDel="00ED769F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36" w:author="Ugur Kemal" w:date="2012-06-25T11:50:00Z"/>
                <w:lang w:eastAsia="ko-KR"/>
              </w:rPr>
            </w:pPr>
            <w:del w:id="37" w:author="Ugur Kemal" w:date="2012-06-25T11:50:00Z">
              <w:r w:rsidRPr="003F17AE" w:rsidDel="00ED769F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38" w:author="Ugur Kemal" w:date="2012-06-25T11:50:00Z"/>
                <w:lang w:eastAsia="ko-KR"/>
              </w:rPr>
            </w:pPr>
            <w:del w:id="39" w:author="Ugur Kemal" w:date="2012-06-25T11:50:00Z">
              <w:r w:rsidRPr="003F17AE" w:rsidDel="00ED769F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40" w:author="Ugur Kemal" w:date="2012-06-25T11:50:00Z"/>
                <w:lang w:eastAsia="ko-KR"/>
              </w:rPr>
            </w:pPr>
            <w:del w:id="41" w:author="Ugur Kemal" w:date="2012-06-25T11:50:00Z">
              <w:r w:rsidRPr="003F17AE" w:rsidDel="00ED769F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42" w:author="Ugur Kemal" w:date="2012-06-25T11:50:00Z"/>
                <w:lang w:eastAsia="ko-KR"/>
              </w:rPr>
            </w:pPr>
            <w:del w:id="43" w:author="Ugur Kemal" w:date="2012-06-25T11:50:00Z">
              <w:r w:rsidRPr="003F17AE" w:rsidDel="00ED769F">
                <w:rPr>
                  <w:lang w:eastAsia="ko-KR"/>
                </w:rPr>
                <w:delText>15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44" w:author="Ugur Kemal" w:date="2012-06-25T11:50:00Z"/>
                <w:lang w:eastAsia="ko-KR"/>
              </w:rPr>
            </w:pPr>
            <w:del w:id="45" w:author="Ugur Kemal" w:date="2012-06-25T11:50:00Z">
              <w:r w:rsidRPr="003F17AE" w:rsidDel="00ED769F">
                <w:rPr>
                  <w:lang w:eastAsia="ko-KR"/>
                </w:rPr>
                <w:delText>16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46" w:author="Ugur Kemal" w:date="2012-06-25T11:50:00Z"/>
                <w:lang w:eastAsia="ko-KR"/>
              </w:rPr>
            </w:pPr>
            <w:del w:id="47" w:author="Ugur Kemal" w:date="2012-06-25T11:50:00Z">
              <w:r w:rsidRPr="003F17AE" w:rsidDel="00ED769F">
                <w:rPr>
                  <w:lang w:eastAsia="ko-KR"/>
                </w:rPr>
                <w:delText>17</w:delText>
              </w:r>
            </w:del>
          </w:p>
        </w:tc>
      </w:tr>
      <w:tr w:rsidR="0088225B" w:rsidRPr="003F17AE" w:rsidDel="00ED769F" w:rsidTr="006854C5">
        <w:trPr>
          <w:jc w:val="center"/>
          <w:del w:id="48" w:author="Ugur Kemal" w:date="2012-06-25T11:50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49" w:author="Ugur Kemal" w:date="2012-06-25T11:50:00Z"/>
                <w:b/>
                <w:bCs/>
                <w:lang w:eastAsia="ko-KR"/>
              </w:rPr>
            </w:pPr>
            <w:del w:id="50" w:author="Ugur Kemal" w:date="2012-06-25T11:50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vert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51" w:author="Ugur Kemal" w:date="2012-06-25T11:50:00Z"/>
                <w:lang w:eastAsia="ko-KR"/>
              </w:rPr>
            </w:pPr>
            <w:del w:id="52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53" w:author="Ugur Kemal" w:date="2012-06-25T11:50:00Z"/>
                <w:lang w:eastAsia="ko-KR"/>
              </w:rPr>
            </w:pPr>
            <w:del w:id="54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55" w:author="Ugur Kemal" w:date="2012-06-25T11:50:00Z"/>
                <w:lang w:eastAsia="ko-KR"/>
              </w:rPr>
            </w:pPr>
            <w:del w:id="56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57" w:author="Ugur Kemal" w:date="2012-06-25T11:50:00Z"/>
                <w:lang w:eastAsia="ko-KR"/>
              </w:rPr>
            </w:pPr>
            <w:del w:id="58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59" w:author="Ugur Kemal" w:date="2012-06-25T11:50:00Z"/>
                <w:lang w:eastAsia="ko-KR"/>
              </w:rPr>
            </w:pPr>
            <w:del w:id="60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61" w:author="Ugur Kemal" w:date="2012-06-25T11:50:00Z"/>
                <w:lang w:eastAsia="ko-KR"/>
              </w:rPr>
            </w:pPr>
            <w:del w:id="62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63" w:author="Ugur Kemal" w:date="2012-06-25T11:50:00Z"/>
                <w:lang w:eastAsia="ko-KR"/>
              </w:rPr>
            </w:pPr>
            <w:del w:id="64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65" w:author="Ugur Kemal" w:date="2012-06-25T11:50:00Z"/>
                <w:lang w:eastAsia="ko-KR"/>
              </w:rPr>
            </w:pPr>
            <w:del w:id="66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67" w:author="Ugur Kemal" w:date="2012-06-25T11:50:00Z"/>
                <w:lang w:eastAsia="ko-KR"/>
              </w:rPr>
            </w:pPr>
            <w:del w:id="68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69" w:author="Ugur Kemal" w:date="2012-06-25T11:50:00Z"/>
                <w:lang w:eastAsia="ko-KR"/>
              </w:rPr>
            </w:pPr>
            <w:del w:id="70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71" w:author="Ugur Kemal" w:date="2012-06-25T11:50:00Z"/>
                <w:lang w:eastAsia="ko-KR"/>
              </w:rPr>
            </w:pPr>
            <w:del w:id="72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73" w:author="Ugur Kemal" w:date="2012-06-25T11:50:00Z"/>
                <w:lang w:eastAsia="ko-KR"/>
              </w:rPr>
            </w:pPr>
            <w:del w:id="74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75" w:author="Ugur Kemal" w:date="2012-06-25T11:50:00Z"/>
                <w:lang w:eastAsia="ko-KR"/>
              </w:rPr>
            </w:pPr>
            <w:del w:id="76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77" w:author="Ugur Kemal" w:date="2012-06-25T11:50:00Z"/>
                <w:lang w:eastAsia="ko-KR"/>
              </w:rPr>
            </w:pPr>
            <w:del w:id="78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79" w:author="Ugur Kemal" w:date="2012-06-25T11:50:00Z"/>
                <w:lang w:eastAsia="ko-KR"/>
              </w:rPr>
            </w:pPr>
            <w:del w:id="80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81" w:author="Ugur Kemal" w:date="2012-06-25T11:50:00Z"/>
                <w:lang w:eastAsia="ko-KR"/>
              </w:rPr>
            </w:pPr>
            <w:del w:id="82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83" w:author="Ugur Kemal" w:date="2012-06-25T11:50:00Z"/>
                <w:lang w:eastAsia="ko-KR"/>
              </w:rPr>
            </w:pPr>
            <w:del w:id="84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85" w:author="Ugur Kemal" w:date="2012-06-25T11:50:00Z"/>
                <w:lang w:eastAsia="ko-KR"/>
              </w:rPr>
            </w:pPr>
            <w:del w:id="86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</w:tr>
      <w:tr w:rsidR="0088225B" w:rsidRPr="003F17AE" w:rsidDel="00ED769F" w:rsidTr="006854C5">
        <w:trPr>
          <w:jc w:val="center"/>
          <w:del w:id="87" w:author="Ugur Kemal" w:date="2012-06-25T11:50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88" w:author="Ugur Kemal" w:date="2012-06-25T11:50:00Z"/>
                <w:b/>
                <w:bCs/>
                <w:lang w:eastAsia="ko-KR"/>
              </w:rPr>
            </w:pPr>
            <w:del w:id="89" w:author="Ugur Kemal" w:date="2012-06-25T11:50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horiz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90" w:author="Ugur Kemal" w:date="2012-06-25T11:50:00Z"/>
                <w:lang w:eastAsia="ko-KR"/>
              </w:rPr>
            </w:pPr>
            <w:del w:id="91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92" w:author="Ugur Kemal" w:date="2012-06-25T11:50:00Z"/>
                <w:lang w:eastAsia="ko-KR"/>
              </w:rPr>
            </w:pPr>
            <w:del w:id="93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94" w:author="Ugur Kemal" w:date="2012-06-25T11:50:00Z"/>
                <w:lang w:eastAsia="ko-KR"/>
              </w:rPr>
            </w:pPr>
            <w:del w:id="95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96" w:author="Ugur Kemal" w:date="2012-06-25T11:50:00Z"/>
                <w:lang w:eastAsia="ko-KR"/>
              </w:rPr>
            </w:pPr>
            <w:del w:id="97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98" w:author="Ugur Kemal" w:date="2012-06-25T11:50:00Z"/>
                <w:lang w:eastAsia="ko-KR"/>
              </w:rPr>
            </w:pPr>
            <w:del w:id="99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00" w:author="Ugur Kemal" w:date="2012-06-25T11:50:00Z"/>
                <w:lang w:eastAsia="ko-KR"/>
              </w:rPr>
            </w:pPr>
            <w:del w:id="101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02" w:author="Ugur Kemal" w:date="2012-06-25T11:50:00Z"/>
                <w:lang w:eastAsia="ko-KR"/>
              </w:rPr>
            </w:pPr>
            <w:del w:id="103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04" w:author="Ugur Kemal" w:date="2012-06-25T11:50:00Z"/>
                <w:lang w:eastAsia="ko-KR"/>
              </w:rPr>
            </w:pPr>
            <w:del w:id="105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06" w:author="Ugur Kemal" w:date="2012-06-25T11:50:00Z"/>
                <w:lang w:eastAsia="ko-KR"/>
              </w:rPr>
            </w:pPr>
            <w:del w:id="107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08" w:author="Ugur Kemal" w:date="2012-06-25T11:50:00Z"/>
                <w:lang w:eastAsia="ko-KR"/>
              </w:rPr>
            </w:pPr>
            <w:del w:id="109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10" w:author="Ugur Kemal" w:date="2012-06-25T11:50:00Z"/>
                <w:lang w:eastAsia="ko-KR"/>
              </w:rPr>
            </w:pPr>
            <w:del w:id="111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12" w:author="Ugur Kemal" w:date="2012-06-25T11:50:00Z"/>
                <w:lang w:eastAsia="ko-KR"/>
              </w:rPr>
            </w:pPr>
            <w:del w:id="113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14" w:author="Ugur Kemal" w:date="2012-06-25T11:50:00Z"/>
                <w:lang w:eastAsia="ko-KR"/>
              </w:rPr>
            </w:pPr>
            <w:del w:id="115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16" w:author="Ugur Kemal" w:date="2012-06-25T11:50:00Z"/>
                <w:lang w:eastAsia="ko-KR"/>
              </w:rPr>
            </w:pPr>
            <w:del w:id="117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18" w:author="Ugur Kemal" w:date="2012-06-25T11:50:00Z"/>
                <w:lang w:eastAsia="ko-KR"/>
              </w:rPr>
            </w:pPr>
            <w:del w:id="119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20" w:author="Ugur Kemal" w:date="2012-06-25T11:50:00Z"/>
                <w:lang w:eastAsia="ko-KR"/>
              </w:rPr>
            </w:pPr>
            <w:del w:id="121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22" w:author="Ugur Kemal" w:date="2012-06-25T11:50:00Z"/>
                <w:lang w:eastAsia="ko-KR"/>
              </w:rPr>
            </w:pPr>
            <w:del w:id="123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24" w:author="Ugur Kemal" w:date="2012-06-25T11:50:00Z"/>
                <w:lang w:eastAsia="ko-KR"/>
              </w:rPr>
            </w:pPr>
            <w:del w:id="125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</w:tr>
    </w:tbl>
    <w:p w:rsidR="0088225B" w:rsidRPr="003F17AE" w:rsidDel="00ED769F" w:rsidRDefault="0088225B" w:rsidP="0088225B">
      <w:pPr>
        <w:tabs>
          <w:tab w:val="left" w:pos="426"/>
        </w:tabs>
        <w:ind w:left="426" w:hanging="426"/>
        <w:rPr>
          <w:del w:id="126" w:author="Ugur Kemal" w:date="2012-06-25T11:50:00Z"/>
          <w:rFonts w:hint="eastAsia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88225B" w:rsidRPr="003F17AE" w:rsidDel="00ED769F" w:rsidTr="006854C5">
        <w:trPr>
          <w:jc w:val="center"/>
          <w:del w:id="127" w:author="Ugur Kemal" w:date="2012-06-25T11:50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28" w:author="Ugur Kemal" w:date="2012-06-25T11:50:00Z"/>
                <w:b/>
                <w:bCs/>
                <w:lang w:eastAsia="ko-KR"/>
              </w:rPr>
            </w:pPr>
            <w:del w:id="129" w:author="Ugur Kemal" w:date="2012-06-25T11:50:00Z">
              <w:r w:rsidRPr="003F17AE" w:rsidDel="00ED769F">
                <w:rPr>
                  <w:b/>
                  <w:bCs/>
                  <w:lang w:eastAsia="ko-KR"/>
                </w:rPr>
                <w:delText>IntraPredMode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30" w:author="Ugur Kemal" w:date="2012-06-25T11:50:00Z"/>
                <w:lang w:eastAsia="ko-KR"/>
              </w:rPr>
            </w:pPr>
            <w:del w:id="131" w:author="Ugur Kemal" w:date="2012-06-25T11:50:00Z">
              <w:r w:rsidRPr="003F17AE" w:rsidDel="00ED769F">
                <w:rPr>
                  <w:lang w:eastAsia="ko-KR"/>
                </w:rPr>
                <w:delText>18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32" w:author="Ugur Kemal" w:date="2012-06-25T11:50:00Z"/>
                <w:lang w:eastAsia="ko-KR"/>
              </w:rPr>
            </w:pPr>
            <w:del w:id="133" w:author="Ugur Kemal" w:date="2012-06-25T11:50:00Z">
              <w:r w:rsidRPr="003F17AE" w:rsidDel="00ED769F">
                <w:rPr>
                  <w:lang w:eastAsia="ko-KR"/>
                </w:rPr>
                <w:delText>19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34" w:author="Ugur Kemal" w:date="2012-06-25T11:50:00Z"/>
                <w:lang w:eastAsia="ko-KR"/>
              </w:rPr>
            </w:pPr>
            <w:del w:id="135" w:author="Ugur Kemal" w:date="2012-06-25T11:50:00Z">
              <w:r w:rsidRPr="003F17AE" w:rsidDel="00ED769F">
                <w:rPr>
                  <w:lang w:eastAsia="ko-KR"/>
                </w:rPr>
                <w:delText>20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36" w:author="Ugur Kemal" w:date="2012-06-25T11:50:00Z"/>
                <w:lang w:eastAsia="ko-KR"/>
              </w:rPr>
            </w:pPr>
            <w:del w:id="137" w:author="Ugur Kemal" w:date="2012-06-25T11:50:00Z">
              <w:r w:rsidRPr="003F17AE" w:rsidDel="00ED769F">
                <w:rPr>
                  <w:lang w:eastAsia="ko-KR"/>
                </w:rPr>
                <w:delText>21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38" w:author="Ugur Kemal" w:date="2012-06-25T11:50:00Z"/>
                <w:lang w:eastAsia="ko-KR"/>
              </w:rPr>
            </w:pPr>
            <w:del w:id="139" w:author="Ugur Kemal" w:date="2012-06-25T11:50:00Z">
              <w:r w:rsidRPr="003F17AE" w:rsidDel="00ED769F">
                <w:rPr>
                  <w:lang w:eastAsia="ko-KR"/>
                </w:rPr>
                <w:delText>22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40" w:author="Ugur Kemal" w:date="2012-06-25T11:50:00Z"/>
                <w:lang w:eastAsia="ko-KR"/>
              </w:rPr>
            </w:pPr>
            <w:del w:id="141" w:author="Ugur Kemal" w:date="2012-06-25T11:50:00Z">
              <w:r w:rsidRPr="003F17AE" w:rsidDel="00ED769F">
                <w:rPr>
                  <w:lang w:eastAsia="ko-KR"/>
                </w:rPr>
                <w:delText>23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42" w:author="Ugur Kemal" w:date="2012-06-25T11:50:00Z"/>
                <w:lang w:eastAsia="ko-KR"/>
              </w:rPr>
            </w:pPr>
            <w:del w:id="143" w:author="Ugur Kemal" w:date="2012-06-25T11:50:00Z">
              <w:r w:rsidRPr="003F17AE" w:rsidDel="00ED769F">
                <w:rPr>
                  <w:lang w:eastAsia="ko-KR"/>
                </w:rPr>
                <w:delText>24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44" w:author="Ugur Kemal" w:date="2012-06-25T11:50:00Z"/>
                <w:lang w:eastAsia="ko-KR"/>
              </w:rPr>
            </w:pPr>
            <w:del w:id="145" w:author="Ugur Kemal" w:date="2012-06-25T11:50:00Z">
              <w:r w:rsidRPr="003F17AE" w:rsidDel="00ED769F">
                <w:rPr>
                  <w:lang w:eastAsia="ko-KR"/>
                </w:rPr>
                <w:delText>25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46" w:author="Ugur Kemal" w:date="2012-06-25T11:50:00Z"/>
                <w:lang w:eastAsia="ko-KR"/>
              </w:rPr>
            </w:pPr>
            <w:del w:id="147" w:author="Ugur Kemal" w:date="2012-06-25T11:50:00Z">
              <w:r w:rsidRPr="003F17AE" w:rsidDel="00ED769F">
                <w:rPr>
                  <w:lang w:eastAsia="ko-KR"/>
                </w:rPr>
                <w:delText>26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48" w:author="Ugur Kemal" w:date="2012-06-25T11:50:00Z"/>
                <w:lang w:eastAsia="ko-KR"/>
              </w:rPr>
            </w:pPr>
            <w:del w:id="149" w:author="Ugur Kemal" w:date="2012-06-25T11:50:00Z">
              <w:r w:rsidRPr="003F17AE" w:rsidDel="00ED769F">
                <w:rPr>
                  <w:lang w:eastAsia="ko-KR"/>
                </w:rPr>
                <w:delText>27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50" w:author="Ugur Kemal" w:date="2012-06-25T11:50:00Z"/>
                <w:lang w:eastAsia="ko-KR"/>
              </w:rPr>
            </w:pPr>
            <w:del w:id="151" w:author="Ugur Kemal" w:date="2012-06-25T11:50:00Z">
              <w:r w:rsidRPr="003F17AE" w:rsidDel="00ED769F">
                <w:rPr>
                  <w:lang w:eastAsia="ko-KR"/>
                </w:rPr>
                <w:delText>28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52" w:author="Ugur Kemal" w:date="2012-06-25T11:50:00Z"/>
                <w:lang w:eastAsia="ko-KR"/>
              </w:rPr>
            </w:pPr>
            <w:del w:id="153" w:author="Ugur Kemal" w:date="2012-06-25T11:50:00Z">
              <w:r w:rsidRPr="003F17AE" w:rsidDel="00ED769F">
                <w:rPr>
                  <w:lang w:eastAsia="ko-KR"/>
                </w:rPr>
                <w:delText>29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54" w:author="Ugur Kemal" w:date="2012-06-25T11:50:00Z"/>
                <w:lang w:eastAsia="ko-KR"/>
              </w:rPr>
            </w:pPr>
            <w:del w:id="155" w:author="Ugur Kemal" w:date="2012-06-25T11:50:00Z">
              <w:r w:rsidRPr="003F17AE" w:rsidDel="00ED769F">
                <w:rPr>
                  <w:lang w:eastAsia="ko-KR"/>
                </w:rPr>
                <w:delText>30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56" w:author="Ugur Kemal" w:date="2012-06-25T11:50:00Z"/>
                <w:lang w:eastAsia="ko-KR"/>
              </w:rPr>
            </w:pPr>
            <w:del w:id="157" w:author="Ugur Kemal" w:date="2012-06-25T11:50:00Z">
              <w:r w:rsidRPr="003F17AE" w:rsidDel="00ED769F">
                <w:rPr>
                  <w:lang w:eastAsia="ko-KR"/>
                </w:rPr>
                <w:delText>31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58" w:author="Ugur Kemal" w:date="2012-06-25T11:50:00Z"/>
                <w:lang w:eastAsia="ko-KR"/>
              </w:rPr>
            </w:pPr>
            <w:del w:id="159" w:author="Ugur Kemal" w:date="2012-06-25T11:50:00Z">
              <w:r w:rsidRPr="003F17AE" w:rsidDel="00ED769F">
                <w:rPr>
                  <w:lang w:eastAsia="ko-KR"/>
                </w:rPr>
                <w:delText>32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60" w:author="Ugur Kemal" w:date="2012-06-25T11:50:00Z"/>
                <w:lang w:eastAsia="ko-KR"/>
              </w:rPr>
            </w:pPr>
            <w:del w:id="161" w:author="Ugur Kemal" w:date="2012-06-25T11:50:00Z">
              <w:r w:rsidRPr="003F17AE" w:rsidDel="00ED769F">
                <w:rPr>
                  <w:lang w:eastAsia="ko-KR"/>
                </w:rPr>
                <w:delText>33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62" w:author="Ugur Kemal" w:date="2012-06-25T11:50:00Z"/>
                <w:lang w:eastAsia="ko-KR"/>
              </w:rPr>
            </w:pPr>
            <w:del w:id="163" w:author="Ugur Kemal" w:date="2012-06-25T11:50:00Z">
              <w:r w:rsidRPr="003F17AE" w:rsidDel="00ED769F">
                <w:rPr>
                  <w:lang w:eastAsia="ko-KR"/>
                </w:rPr>
                <w:delText>34</w:delText>
              </w:r>
            </w:del>
          </w:p>
        </w:tc>
      </w:tr>
      <w:tr w:rsidR="0088225B" w:rsidRPr="003F17AE" w:rsidDel="00ED769F" w:rsidTr="006854C5">
        <w:trPr>
          <w:jc w:val="center"/>
          <w:del w:id="164" w:author="Ugur Kemal" w:date="2012-06-25T11:50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65" w:author="Ugur Kemal" w:date="2012-06-25T11:50:00Z"/>
                <w:b/>
                <w:bCs/>
                <w:lang w:eastAsia="ko-KR"/>
              </w:rPr>
            </w:pPr>
            <w:del w:id="166" w:author="Ugur Kemal" w:date="2012-06-25T11:50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vert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67" w:author="Ugur Kemal" w:date="2012-06-25T11:50:00Z"/>
                <w:lang w:eastAsia="ko-KR"/>
              </w:rPr>
            </w:pPr>
            <w:del w:id="168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69" w:author="Ugur Kemal" w:date="2012-06-25T11:50:00Z"/>
                <w:lang w:eastAsia="ko-KR"/>
              </w:rPr>
            </w:pPr>
            <w:del w:id="170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71" w:author="Ugur Kemal" w:date="2012-06-25T11:50:00Z"/>
                <w:lang w:eastAsia="ko-KR"/>
              </w:rPr>
            </w:pPr>
            <w:del w:id="172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73" w:author="Ugur Kemal" w:date="2012-06-25T11:50:00Z"/>
                <w:lang w:eastAsia="ko-KR"/>
              </w:rPr>
            </w:pPr>
            <w:del w:id="174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75" w:author="Ugur Kemal" w:date="2012-06-25T11:50:00Z"/>
                <w:lang w:eastAsia="ko-KR"/>
              </w:rPr>
            </w:pPr>
            <w:del w:id="176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77" w:author="Ugur Kemal" w:date="2012-06-25T11:50:00Z"/>
                <w:lang w:eastAsia="ko-KR"/>
              </w:rPr>
            </w:pPr>
            <w:del w:id="178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79" w:author="Ugur Kemal" w:date="2012-06-25T11:50:00Z"/>
                <w:lang w:eastAsia="ko-KR"/>
              </w:rPr>
            </w:pPr>
            <w:del w:id="180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81" w:author="Ugur Kemal" w:date="2012-06-25T11:50:00Z"/>
                <w:lang w:eastAsia="ko-KR"/>
              </w:rPr>
            </w:pPr>
            <w:del w:id="182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83" w:author="Ugur Kemal" w:date="2012-06-25T11:50:00Z"/>
                <w:lang w:eastAsia="ko-KR"/>
              </w:rPr>
            </w:pPr>
            <w:del w:id="184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85" w:author="Ugur Kemal" w:date="2012-06-25T11:50:00Z"/>
                <w:lang w:eastAsia="ko-KR"/>
              </w:rPr>
            </w:pPr>
            <w:del w:id="186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87" w:author="Ugur Kemal" w:date="2012-06-25T11:50:00Z"/>
                <w:lang w:eastAsia="ko-KR"/>
              </w:rPr>
            </w:pPr>
            <w:del w:id="188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89" w:author="Ugur Kemal" w:date="2012-06-25T11:50:00Z"/>
                <w:lang w:eastAsia="ko-KR"/>
              </w:rPr>
            </w:pPr>
            <w:del w:id="190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91" w:author="Ugur Kemal" w:date="2012-06-25T11:50:00Z"/>
                <w:lang w:eastAsia="ko-KR"/>
              </w:rPr>
            </w:pPr>
            <w:del w:id="192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93" w:author="Ugur Kemal" w:date="2012-06-25T11:50:00Z"/>
                <w:lang w:eastAsia="ko-KR"/>
              </w:rPr>
            </w:pPr>
            <w:del w:id="194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95" w:author="Ugur Kemal" w:date="2012-06-25T11:50:00Z"/>
                <w:lang w:eastAsia="ko-KR"/>
              </w:rPr>
            </w:pPr>
            <w:del w:id="196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97" w:author="Ugur Kemal" w:date="2012-06-25T11:50:00Z"/>
                <w:lang w:eastAsia="ko-KR"/>
              </w:rPr>
            </w:pPr>
            <w:del w:id="198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199" w:author="Ugur Kemal" w:date="2012-06-25T11:50:00Z"/>
                <w:lang w:eastAsia="ko-KR"/>
              </w:rPr>
            </w:pPr>
            <w:del w:id="200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</w:tr>
      <w:tr w:rsidR="0088225B" w:rsidRPr="003F17AE" w:rsidDel="00ED769F" w:rsidTr="006854C5">
        <w:trPr>
          <w:jc w:val="center"/>
          <w:del w:id="201" w:author="Ugur Kemal" w:date="2012-06-25T11:50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02" w:author="Ugur Kemal" w:date="2012-06-25T11:50:00Z"/>
                <w:b/>
                <w:bCs/>
                <w:lang w:eastAsia="ko-KR"/>
              </w:rPr>
            </w:pPr>
            <w:del w:id="203" w:author="Ugur Kemal" w:date="2012-06-25T11:50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horiz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04" w:author="Ugur Kemal" w:date="2012-06-25T11:50:00Z"/>
                <w:lang w:eastAsia="ko-KR"/>
              </w:rPr>
            </w:pPr>
            <w:del w:id="205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06" w:author="Ugur Kemal" w:date="2012-06-25T11:50:00Z"/>
                <w:lang w:eastAsia="ko-KR"/>
              </w:rPr>
            </w:pPr>
            <w:del w:id="207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08" w:author="Ugur Kemal" w:date="2012-06-25T11:50:00Z"/>
                <w:lang w:eastAsia="ko-KR"/>
              </w:rPr>
            </w:pPr>
            <w:del w:id="209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10" w:author="Ugur Kemal" w:date="2012-06-25T11:50:00Z"/>
                <w:lang w:eastAsia="ko-KR"/>
              </w:rPr>
            </w:pPr>
            <w:del w:id="211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12" w:author="Ugur Kemal" w:date="2012-06-25T11:50:00Z"/>
                <w:lang w:eastAsia="ko-KR"/>
              </w:rPr>
            </w:pPr>
            <w:del w:id="213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14" w:author="Ugur Kemal" w:date="2012-06-25T11:50:00Z"/>
                <w:lang w:eastAsia="ko-KR"/>
              </w:rPr>
            </w:pPr>
            <w:del w:id="215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16" w:author="Ugur Kemal" w:date="2012-06-25T11:50:00Z"/>
                <w:lang w:eastAsia="ko-KR"/>
              </w:rPr>
            </w:pPr>
            <w:del w:id="217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18" w:author="Ugur Kemal" w:date="2012-06-25T11:50:00Z"/>
                <w:lang w:eastAsia="ko-KR"/>
              </w:rPr>
            </w:pPr>
            <w:del w:id="219" w:author="Ugur Kemal" w:date="2012-06-25T11:50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20" w:author="Ugur Kemal" w:date="2012-06-25T11:50:00Z"/>
                <w:lang w:eastAsia="ko-KR"/>
              </w:rPr>
            </w:pPr>
            <w:del w:id="221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22" w:author="Ugur Kemal" w:date="2012-06-25T11:50:00Z"/>
                <w:lang w:eastAsia="ko-KR"/>
              </w:rPr>
            </w:pPr>
            <w:del w:id="223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24" w:author="Ugur Kemal" w:date="2012-06-25T11:50:00Z"/>
                <w:lang w:eastAsia="ko-KR"/>
              </w:rPr>
            </w:pPr>
            <w:del w:id="225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26" w:author="Ugur Kemal" w:date="2012-06-25T11:50:00Z"/>
                <w:lang w:eastAsia="ko-KR"/>
              </w:rPr>
            </w:pPr>
            <w:del w:id="227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28" w:author="Ugur Kemal" w:date="2012-06-25T11:50:00Z"/>
                <w:lang w:eastAsia="ko-KR"/>
              </w:rPr>
            </w:pPr>
            <w:del w:id="229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30" w:author="Ugur Kemal" w:date="2012-06-25T11:50:00Z"/>
                <w:lang w:eastAsia="ko-KR"/>
              </w:rPr>
            </w:pPr>
            <w:del w:id="231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32" w:author="Ugur Kemal" w:date="2012-06-25T11:50:00Z"/>
                <w:lang w:eastAsia="ko-KR"/>
              </w:rPr>
            </w:pPr>
            <w:del w:id="233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34" w:author="Ugur Kemal" w:date="2012-06-25T11:50:00Z"/>
                <w:lang w:eastAsia="ko-KR"/>
              </w:rPr>
            </w:pPr>
            <w:del w:id="235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5B" w:rsidRPr="003F17AE" w:rsidDel="00ED769F" w:rsidRDefault="0088225B" w:rsidP="006854C5">
            <w:pPr>
              <w:keepNext/>
              <w:keepLines/>
              <w:spacing w:beforeLines="25" w:before="60" w:afterLines="25" w:after="60"/>
              <w:jc w:val="center"/>
              <w:rPr>
                <w:del w:id="236" w:author="Ugur Kemal" w:date="2012-06-25T11:50:00Z"/>
                <w:lang w:eastAsia="ko-KR"/>
              </w:rPr>
            </w:pPr>
            <w:del w:id="237" w:author="Ugur Kemal" w:date="2012-06-25T11:50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</w:tr>
    </w:tbl>
    <w:p w:rsidR="0088225B" w:rsidRDefault="00ED769F" w:rsidP="0088225B">
      <w:pPr>
        <w:rPr>
          <w:lang w:eastAsia="ko-KR"/>
        </w:rPr>
      </w:pPr>
      <w:r>
        <w:rPr>
          <w:lang w:eastAsia="ko-KR"/>
        </w:rPr>
        <w:t>…</w:t>
      </w:r>
    </w:p>
    <w:p w:rsidR="00ED769F" w:rsidRDefault="00ED769F" w:rsidP="00ED769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A6442B">
        <w:rPr>
          <w:rFonts w:eastAsia="SimSun"/>
          <w:lang w:eastAsia="zh-CN"/>
        </w:rPr>
        <w:t>Otherwise</w:t>
      </w:r>
      <w:r>
        <w:rPr>
          <w:rFonts w:eastAsia="SimSun"/>
          <w:lang w:eastAsia="zh-CN"/>
        </w:rPr>
        <w:t xml:space="preserve"> (transSkipFlag</w:t>
      </w:r>
      <w:r w:rsidRPr="00880C5A">
        <w:rPr>
          <w:rFonts w:eastAsia="SimSun"/>
          <w:lang w:eastAsia="zh-CN"/>
        </w:rPr>
        <w:t xml:space="preserve"> is equal</w:t>
      </w:r>
      <w:r>
        <w:rPr>
          <w:rFonts w:eastAsia="SimSun"/>
          <w:lang w:eastAsia="zh-CN"/>
        </w:rPr>
        <w:t xml:space="preserve"> to 0), the following applies.</w:t>
      </w:r>
    </w:p>
    <w:p w:rsidR="00ED769F" w:rsidRPr="003F17AE" w:rsidRDefault="00ED769F" w:rsidP="00ED769F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 w:rsidRPr="003F17AE">
        <w:rPr>
          <w:lang w:eastAsia="ko-KR"/>
        </w:rPr>
        <w:t>Each (horizontal) row of scaled transform coefficients d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 j=0..nH−1) is transformed to e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 j=0..nH−1) by invoking the one-dimensional transformation process as specified in subclause </w:t>
      </w:r>
      <w:r w:rsidRPr="00066987">
        <w:rPr>
          <w:lang w:eastAsia="ko-KR"/>
        </w:rPr>
        <w:fldChar w:fldCharType="begin" w:fldLock="1"/>
      </w:r>
      <w:r w:rsidRPr="003F17AE">
        <w:rPr>
          <w:lang w:eastAsia="ko-KR"/>
        </w:rPr>
        <w:instrText xml:space="preserve"> REF _Ref278189696 \r \h </w:instrText>
      </w:r>
      <w:r w:rsidRPr="003F17AE">
        <w:rPr>
          <w:lang w:eastAsia="ko-KR"/>
        </w:rPr>
      </w:r>
      <w:r>
        <w:rPr>
          <w:lang w:eastAsia="ko-KR"/>
        </w:rPr>
        <w:instrText xml:space="preserve"> \* MERGEFORMAT </w:instrText>
      </w:r>
      <w:r w:rsidRPr="003F17AE">
        <w:rPr>
          <w:lang w:eastAsia="ko-KR"/>
        </w:rPr>
        <w:fldChar w:fldCharType="separate"/>
      </w:r>
      <w:r>
        <w:rPr>
          <w:lang w:eastAsia="ko-KR"/>
        </w:rPr>
        <w:t>8.6.4.1</w:t>
      </w:r>
      <w:r w:rsidRPr="003F17AE">
        <w:rPr>
          <w:lang w:eastAsia="ko-KR"/>
        </w:rPr>
        <w:fldChar w:fldCharType="end"/>
      </w:r>
      <w:r w:rsidRPr="00066987">
        <w:rPr>
          <w:lang w:eastAsia="ko-KR"/>
        </w:rPr>
        <w:t xml:space="preserve"> according to the </w:t>
      </w:r>
      <w:r w:rsidRPr="003F17AE">
        <w:rPr>
          <w:lang w:eastAsia="ko-KR"/>
        </w:rPr>
        <w:t xml:space="preserve">width of the transform unit nW, with the (nW)x(nH) array d and the transform type variable </w:t>
      </w:r>
      <w:del w:id="238" w:author="Ugur Kemal" w:date="2012-06-25T11:53:00Z">
        <w:r w:rsidRPr="003F17AE" w:rsidDel="00ED769F">
          <w:rPr>
            <w:lang w:eastAsia="ko-KR"/>
          </w:rPr>
          <w:delText xml:space="preserve">horizTrType </w:delText>
        </w:r>
      </w:del>
      <w:ins w:id="239" w:author="Ugur Kemal" w:date="2012-06-25T11:53:00Z">
        <w:r>
          <w:rPr>
            <w:lang w:eastAsia="ko-KR"/>
          </w:rPr>
          <w:t>t</w:t>
        </w:r>
        <w:r w:rsidRPr="003F17AE">
          <w:rPr>
            <w:lang w:eastAsia="ko-KR"/>
          </w:rPr>
          <w:t xml:space="preserve">rType </w:t>
        </w:r>
      </w:ins>
      <w:r w:rsidRPr="003F17AE">
        <w:rPr>
          <w:lang w:eastAsia="ko-KR"/>
        </w:rPr>
        <w:t>as the inputs and the output is the (nW)x(nH) array e.</w:t>
      </w:r>
    </w:p>
    <w:p w:rsidR="00ED769F" w:rsidRPr="003F17AE" w:rsidRDefault="00ED769F" w:rsidP="00ED769F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 w:rsidRPr="003F17AE">
        <w:rPr>
          <w:rFonts w:hint="eastAsia"/>
          <w:lang w:eastAsia="ko-KR"/>
        </w:rPr>
        <w:t>The intermediate sample values g</w:t>
      </w:r>
      <w:r w:rsidRPr="003F17AE">
        <w:rPr>
          <w:rFonts w:hint="eastAsia"/>
          <w:vertAlign w:val="subscript"/>
          <w:lang w:eastAsia="ko-KR"/>
        </w:rPr>
        <w:t>ij</w:t>
      </w:r>
      <w:r w:rsidRPr="003F17AE">
        <w:rPr>
          <w:rFonts w:hint="eastAsia"/>
          <w:lang w:eastAsia="ko-KR"/>
        </w:rPr>
        <w:t xml:space="preserve"> (i=0..nW</w:t>
      </w:r>
      <w:r w:rsidRPr="003F17AE">
        <w:rPr>
          <w:rFonts w:ascii="MS Gothic" w:eastAsia="MS Gothic" w:hAnsi="MS Gothic" w:cs="MS Gothic" w:hint="eastAsia"/>
          <w:lang w:eastAsia="ko-KR"/>
        </w:rPr>
        <w:t>−</w:t>
      </w:r>
      <w:r w:rsidRPr="003F17AE">
        <w:rPr>
          <w:rFonts w:hint="eastAsia"/>
          <w:lang w:eastAsia="ko-KR"/>
        </w:rPr>
        <w:t>1, j=0..nH</w:t>
      </w:r>
      <w:r w:rsidRPr="003F17AE">
        <w:rPr>
          <w:rFonts w:ascii="MS Gothic" w:eastAsia="MS Gothic" w:hAnsi="MS Gothic" w:cs="MS Gothic" w:hint="eastAsia"/>
          <w:lang w:eastAsia="ko-KR"/>
        </w:rPr>
        <w:t>−</w:t>
      </w:r>
      <w:r w:rsidRPr="003F17AE">
        <w:rPr>
          <w:rFonts w:hint="eastAsia"/>
          <w:lang w:eastAsia="ko-KR"/>
        </w:rPr>
        <w:t>1) are derived by</w:t>
      </w:r>
    </w:p>
    <w:p w:rsidR="00ED769F" w:rsidRPr="003F17AE" w:rsidRDefault="00ED769F" w:rsidP="00ED769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09"/>
        <w:rPr>
          <w:lang w:eastAsia="ko-KR"/>
        </w:rPr>
      </w:pPr>
      <w:r w:rsidRPr="003F17AE">
        <w:rPr>
          <w:rFonts w:hint="eastAsia"/>
          <w:sz w:val="20"/>
          <w:lang w:eastAsia="ko-KR"/>
        </w:rPr>
        <w:t>g</w:t>
      </w:r>
      <w:r w:rsidRPr="003F17AE">
        <w:rPr>
          <w:sz w:val="20"/>
          <w:vertAlign w:val="subscript"/>
          <w:lang w:eastAsia="ko-KR"/>
        </w:rPr>
        <w:t>ij</w:t>
      </w:r>
      <w:r w:rsidRPr="003F17AE">
        <w:rPr>
          <w:sz w:val="20"/>
          <w:lang w:eastAsia="ko-KR"/>
        </w:rPr>
        <w:t xml:space="preserve"> = </w:t>
      </w:r>
      <w:r w:rsidRPr="003F17AE">
        <w:rPr>
          <w:rFonts w:hint="eastAsia"/>
          <w:sz w:val="20"/>
          <w:lang w:eastAsia="ko-KR"/>
        </w:rPr>
        <w:t>Clip3(</w:t>
      </w:r>
      <w:r w:rsidRPr="003F17AE">
        <w:rPr>
          <w:sz w:val="20"/>
          <w:lang w:val="en-US" w:eastAsia="ko-KR"/>
        </w:rPr>
        <w:t> </w:t>
      </w:r>
      <w:r w:rsidRPr="003F17AE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3F17AE">
        <w:rPr>
          <w:rFonts w:hint="eastAsia"/>
          <w:sz w:val="20"/>
          <w:lang w:eastAsia="ko-KR"/>
        </w:rPr>
        <w:t>32768,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32767,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eastAsia="ko-KR"/>
        </w:rPr>
        <w:t>( </w:t>
      </w:r>
      <w:r w:rsidRPr="003F17AE">
        <w:rPr>
          <w:rFonts w:hint="eastAsia"/>
          <w:sz w:val="20"/>
          <w:lang w:eastAsia="ko-KR"/>
        </w:rPr>
        <w:t>e</w:t>
      </w:r>
      <w:r w:rsidRPr="003F17AE">
        <w:rPr>
          <w:sz w:val="20"/>
          <w:vertAlign w:val="subscript"/>
          <w:lang w:eastAsia="ko-KR"/>
        </w:rPr>
        <w:t>ij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64 ) &gt;&gt; 7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ab/>
      </w:r>
      <w:r w:rsidRPr="003F17AE">
        <w:rPr>
          <w:sz w:val="20"/>
          <w:lang w:eastAsia="ko-KR"/>
        </w:rPr>
        <w:tab/>
      </w:r>
      <w:r w:rsidRPr="003F17AE">
        <w:rPr>
          <w:sz w:val="20"/>
        </w:rPr>
        <w:t>(</w:t>
      </w:r>
      <w:r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STYLEREF 1 \s </w:instrText>
      </w:r>
      <w:r w:rsidRPr="003F17AE">
        <w:rPr>
          <w:sz w:val="20"/>
        </w:rPr>
        <w:fldChar w:fldCharType="separate"/>
      </w:r>
      <w:r>
        <w:rPr>
          <w:noProof/>
          <w:sz w:val="20"/>
        </w:rPr>
        <w:t>8</w:t>
      </w:r>
      <w:r w:rsidRPr="003F17AE">
        <w:rPr>
          <w:sz w:val="20"/>
        </w:rPr>
        <w:fldChar w:fldCharType="end"/>
      </w:r>
      <w:r w:rsidRPr="003F17AE">
        <w:rPr>
          <w:sz w:val="20"/>
        </w:rPr>
        <w:noBreakHyphen/>
      </w:r>
      <w:r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SEQ Equation \* ARABIC \s 1 </w:instrText>
      </w:r>
      <w:r w:rsidRPr="003F17AE">
        <w:rPr>
          <w:sz w:val="20"/>
        </w:rPr>
        <w:fldChar w:fldCharType="separate"/>
      </w:r>
      <w:r>
        <w:rPr>
          <w:noProof/>
          <w:sz w:val="20"/>
        </w:rPr>
        <w:t>253</w:t>
      </w:r>
      <w:r w:rsidRPr="003F17AE">
        <w:rPr>
          <w:sz w:val="20"/>
        </w:rPr>
        <w:fldChar w:fldCharType="end"/>
      </w:r>
      <w:r w:rsidRPr="003F17AE">
        <w:rPr>
          <w:sz w:val="20"/>
        </w:rPr>
        <w:t>)</w:t>
      </w:r>
    </w:p>
    <w:p w:rsidR="00ED769F" w:rsidRPr="003F17AE" w:rsidRDefault="00ED769F" w:rsidP="00ED769F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 w:rsidRPr="003F17AE">
        <w:rPr>
          <w:lang w:eastAsia="ko-KR"/>
        </w:rPr>
        <w:t xml:space="preserve">Each (vertical) column of the resulting matrix </w:t>
      </w:r>
      <w:r w:rsidRPr="003F17AE">
        <w:rPr>
          <w:rFonts w:hint="eastAsia"/>
          <w:lang w:eastAsia="ko-KR"/>
        </w:rPr>
        <w:t>g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 j=0..nH−1) is transformed to f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 j=0..nH−1) by invoking the one-dimensional transformation process as specified in subclause </w:t>
      </w:r>
      <w:r w:rsidRPr="00066987">
        <w:rPr>
          <w:lang w:eastAsia="ko-KR"/>
        </w:rPr>
        <w:fldChar w:fldCharType="begin" w:fldLock="1"/>
      </w:r>
      <w:r w:rsidRPr="003F17AE">
        <w:rPr>
          <w:lang w:eastAsia="ko-KR"/>
        </w:rPr>
        <w:instrText xml:space="preserve"> REF _Ref278189696 \r \h </w:instrText>
      </w:r>
      <w:r w:rsidRPr="003F17AE">
        <w:rPr>
          <w:lang w:eastAsia="ko-KR"/>
        </w:rPr>
      </w:r>
      <w:r>
        <w:rPr>
          <w:lang w:eastAsia="ko-KR"/>
        </w:rPr>
        <w:instrText xml:space="preserve"> \* MERGEFORMAT </w:instrText>
      </w:r>
      <w:r w:rsidRPr="003F17AE">
        <w:rPr>
          <w:lang w:eastAsia="ko-KR"/>
        </w:rPr>
        <w:fldChar w:fldCharType="separate"/>
      </w:r>
      <w:r>
        <w:rPr>
          <w:lang w:eastAsia="ko-KR"/>
        </w:rPr>
        <w:t>8.6.4.1</w:t>
      </w:r>
      <w:r w:rsidRPr="003F17AE">
        <w:rPr>
          <w:lang w:eastAsia="ko-KR"/>
        </w:rPr>
        <w:fldChar w:fldCharType="end"/>
      </w:r>
      <w:r w:rsidRPr="00066987">
        <w:rPr>
          <w:lang w:eastAsia="ko-KR"/>
        </w:rPr>
        <w:t xml:space="preserve"> according to the </w:t>
      </w:r>
      <w:r w:rsidRPr="003F17AE">
        <w:rPr>
          <w:lang w:eastAsia="ko-KR"/>
        </w:rPr>
        <w:t xml:space="preserve">height of the transform unit nH, with the (nW)x(nH) array e and the transform type variable </w:t>
      </w:r>
      <w:del w:id="240" w:author="Ugur Kemal" w:date="2012-06-25T11:53:00Z">
        <w:r w:rsidRPr="003F17AE" w:rsidDel="00ED769F">
          <w:rPr>
            <w:lang w:eastAsia="ko-KR"/>
          </w:rPr>
          <w:delText>vertT</w:delText>
        </w:r>
      </w:del>
      <w:ins w:id="241" w:author="Ugur Kemal" w:date="2012-06-25T11:53:00Z">
        <w:r>
          <w:rPr>
            <w:lang w:eastAsia="ko-KR"/>
          </w:rPr>
          <w:t>t</w:t>
        </w:r>
      </w:ins>
      <w:r w:rsidRPr="003F17AE">
        <w:rPr>
          <w:lang w:eastAsia="ko-KR"/>
        </w:rPr>
        <w:t>rType as the inputs and the output is the (nW)x(nH) array f.</w:t>
      </w:r>
    </w:p>
    <w:p w:rsidR="00ED769F" w:rsidRDefault="00ED769F" w:rsidP="0088225B">
      <w:pPr>
        <w:rPr>
          <w:lang w:eastAsia="ko-KR"/>
        </w:rPr>
      </w:pPr>
    </w:p>
    <w:p w:rsidR="00ED769F" w:rsidRPr="003F17AE" w:rsidRDefault="00ED769F" w:rsidP="0088225B">
      <w:pPr>
        <w:rPr>
          <w:lang w:eastAsia="ko-KR"/>
        </w:rPr>
      </w:pPr>
    </w:p>
    <w:p w:rsidR="0088225B" w:rsidRDefault="00ED769F" w:rsidP="00B14CE5">
      <w:pPr>
        <w:rPr>
          <w:b/>
          <w:lang w:val="en-CA"/>
        </w:rPr>
      </w:pPr>
      <w:r>
        <w:rPr>
          <w:b/>
          <w:lang w:val="en-CA"/>
        </w:rPr>
        <w:t>Simplification 2</w:t>
      </w:r>
    </w:p>
    <w:p w:rsidR="00ED769F" w:rsidRPr="003F17AE" w:rsidRDefault="00ED769F" w:rsidP="00ED769F">
      <w:pPr>
        <w:rPr>
          <w:lang w:eastAsia="ko-KR"/>
        </w:rPr>
      </w:pPr>
      <w:r w:rsidRPr="003F17AE">
        <w:rPr>
          <w:lang w:eastAsia="ko-KR"/>
        </w:rPr>
        <w:t>Depending on PredMode and IntraPredMode, the following applies:</w:t>
      </w:r>
    </w:p>
    <w:p w:rsidR="00ED769F" w:rsidRPr="003F17AE" w:rsidRDefault="00ED769F" w:rsidP="00ED769F">
      <w:pPr>
        <w:tabs>
          <w:tab w:val="left" w:pos="426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 w:rsidRPr="003F17AE">
        <w:rPr>
          <w:lang w:eastAsia="ko-KR"/>
        </w:rPr>
        <w:t>If PredMode is equal to MODE_INTRA, Log2(nW*nH) is equal to 4, and cIdx is equal to 0,</w:t>
      </w:r>
      <w:ins w:id="242" w:author="Ugur Kemal" w:date="2012-06-25T11:51:00Z">
        <w:r>
          <w:rPr>
            <w:lang w:eastAsia="ko-KR"/>
          </w:rPr>
          <w:t xml:space="preserve"> and IntraPredMode is not equal to INTRA_DC,</w:t>
        </w:r>
      </w:ins>
      <w:r w:rsidRPr="003F17AE">
        <w:rPr>
          <w:lang w:eastAsia="ko-KR"/>
        </w:rPr>
        <w:t xml:space="preserve"> the variable</w:t>
      </w:r>
      <w:ins w:id="243" w:author="Ugur Kemal" w:date="2012-06-25T11:51:00Z">
        <w:r>
          <w:rPr>
            <w:lang w:eastAsia="ko-KR"/>
          </w:rPr>
          <w:t xml:space="preserve"> trType</w:t>
        </w:r>
      </w:ins>
      <w:ins w:id="244" w:author="Ugur Kemal" w:date="2012-06-25T11:52:00Z">
        <w:r>
          <w:rPr>
            <w:lang w:eastAsia="ko-KR"/>
          </w:rPr>
          <w:t xml:space="preserve"> is set equal to 1. </w:t>
        </w:r>
      </w:ins>
      <w:del w:id="245" w:author="Ugur Kemal" w:date="2012-06-25T11:52:00Z">
        <w:r w:rsidRPr="003F17AE" w:rsidDel="00ED769F">
          <w:rPr>
            <w:lang w:eastAsia="ko-KR"/>
          </w:rPr>
          <w:delText xml:space="preserve">s horizTrType and vertTrType are specified as </w:delText>
        </w:r>
        <w:r w:rsidRPr="00066987" w:rsidDel="00ED769F">
          <w:rPr>
            <w:lang w:eastAsia="ko-KR"/>
          </w:rPr>
          <w:fldChar w:fldCharType="begin" w:fldLock="1"/>
        </w:r>
        <w:r w:rsidRPr="003F17AE" w:rsidDel="00ED769F">
          <w:rPr>
            <w:lang w:eastAsia="ko-KR"/>
          </w:rPr>
          <w:delInstrText xml:space="preserve"> REF _Ref296527833 \h </w:delInstrText>
        </w:r>
        <w:r w:rsidRPr="003F17AE" w:rsidDel="00ED769F">
          <w:rPr>
            <w:lang w:eastAsia="ko-KR"/>
          </w:rPr>
        </w:r>
        <w:r w:rsidDel="00ED769F">
          <w:rPr>
            <w:lang w:eastAsia="ko-KR"/>
          </w:rPr>
          <w:delInstrText xml:space="preserve"> \* MERGEFORMAT </w:delInstrText>
        </w:r>
        <w:r w:rsidRPr="003F17AE" w:rsidDel="00ED769F">
          <w:rPr>
            <w:lang w:eastAsia="ko-KR"/>
          </w:rPr>
          <w:fldChar w:fldCharType="separate"/>
        </w:r>
        <w:r w:rsidRPr="003F17AE" w:rsidDel="00ED769F">
          <w:delText xml:space="preserve">Table </w:delText>
        </w:r>
        <w:r w:rsidDel="00ED769F">
          <w:rPr>
            <w:noProof/>
          </w:rPr>
          <w:delText>8</w:delText>
        </w:r>
        <w:r w:rsidRPr="003F17AE" w:rsidDel="00ED769F">
          <w:rPr>
            <w:noProof/>
          </w:rPr>
          <w:noBreakHyphen/>
        </w:r>
        <w:r w:rsidDel="00ED769F">
          <w:rPr>
            <w:noProof/>
          </w:rPr>
          <w:delText>12</w:delText>
        </w:r>
        <w:r w:rsidRPr="003F17AE" w:rsidDel="00ED769F">
          <w:rPr>
            <w:lang w:eastAsia="ko-KR"/>
          </w:rPr>
          <w:fldChar w:fldCharType="end"/>
        </w:r>
        <w:r w:rsidRPr="00066987" w:rsidDel="00ED769F">
          <w:rPr>
            <w:lang w:eastAsia="ko-KR"/>
          </w:rPr>
          <w:delText xml:space="preserve"> with IntraPredMode as input.</w:delText>
        </w:r>
        <w:r w:rsidRPr="003F17AE" w:rsidDel="00ED769F">
          <w:rPr>
            <w:lang w:eastAsia="ko-KR"/>
          </w:rPr>
          <w:delText xml:space="preserve"> [Ed. (WJ): DST is applied only for luma 4x4 block]</w:delText>
        </w:r>
      </w:del>
    </w:p>
    <w:p w:rsidR="00ED769F" w:rsidRPr="003F17AE" w:rsidRDefault="00ED769F" w:rsidP="00ED769F">
      <w:pPr>
        <w:tabs>
          <w:tab w:val="left" w:pos="426"/>
        </w:tabs>
        <w:ind w:left="426" w:hanging="426"/>
        <w:rPr>
          <w:lang w:eastAsia="ko-KR"/>
        </w:rPr>
      </w:pPr>
      <w:r w:rsidRPr="003F17AE">
        <w:rPr>
          <w:lang w:eastAsia="ko-KR"/>
        </w:rPr>
        <w:t>–</w:t>
      </w:r>
      <w:r w:rsidRPr="003F17AE">
        <w:rPr>
          <w:lang w:eastAsia="ko-KR"/>
        </w:rPr>
        <w:tab/>
        <w:t>Otherwise, the variable</w:t>
      </w:r>
      <w:ins w:id="246" w:author="Ugur Kemal" w:date="2012-06-25T11:52:00Z">
        <w:r>
          <w:rPr>
            <w:lang w:eastAsia="ko-KR"/>
          </w:rPr>
          <w:t xml:space="preserve"> trType </w:t>
        </w:r>
      </w:ins>
      <w:del w:id="247" w:author="Ugur Kemal" w:date="2012-06-25T11:52:00Z">
        <w:r w:rsidRPr="003F17AE" w:rsidDel="00ED769F">
          <w:rPr>
            <w:lang w:eastAsia="ko-KR"/>
          </w:rPr>
          <w:delText xml:space="preserve">s horizTrType and vertTrType are </w:delText>
        </w:r>
      </w:del>
      <w:ins w:id="248" w:author="Ugur Kemal" w:date="2012-06-25T11:52:00Z">
        <w:r>
          <w:rPr>
            <w:lang w:eastAsia="ko-KR"/>
          </w:rPr>
          <w:t xml:space="preserve">is </w:t>
        </w:r>
      </w:ins>
      <w:r w:rsidRPr="003F17AE">
        <w:rPr>
          <w:lang w:eastAsia="ko-KR"/>
        </w:rPr>
        <w:t>set equal to 0.</w:t>
      </w:r>
    </w:p>
    <w:p w:rsidR="00ED769F" w:rsidRPr="003F17AE" w:rsidDel="00ED769F" w:rsidRDefault="00ED769F" w:rsidP="00ED769F">
      <w:pPr>
        <w:pStyle w:val="Caption"/>
        <w:rPr>
          <w:del w:id="249" w:author="Ugur Kemal" w:date="2012-06-25T11:52:00Z"/>
          <w:lang w:val="en-GB" w:eastAsia="ko-KR"/>
        </w:rPr>
      </w:pPr>
      <w:del w:id="250" w:author="Ugur Kemal" w:date="2012-06-25T11:52:00Z">
        <w:r w:rsidRPr="003F17AE" w:rsidDel="00ED769F">
          <w:rPr>
            <w:lang w:val="en-GB"/>
          </w:rPr>
          <w:delText xml:space="preserve">Table </w:delText>
        </w:r>
        <w:r w:rsidRPr="003F17AE" w:rsidDel="00ED769F">
          <w:rPr>
            <w:lang w:val="en-GB"/>
          </w:rPr>
          <w:fldChar w:fldCharType="begin" w:fldLock="1"/>
        </w:r>
        <w:r w:rsidRPr="003F17AE" w:rsidDel="00ED769F">
          <w:rPr>
            <w:lang w:val="en-GB"/>
          </w:rPr>
          <w:delInstrText xml:space="preserve"> STYLEREF 1 \s </w:delInstrText>
        </w:r>
        <w:r w:rsidRPr="003F17AE" w:rsidDel="00ED769F">
          <w:rPr>
            <w:lang w:val="en-GB"/>
          </w:rPr>
          <w:fldChar w:fldCharType="separate"/>
        </w:r>
        <w:r w:rsidDel="00ED769F">
          <w:rPr>
            <w:noProof/>
            <w:lang w:val="en-GB"/>
          </w:rPr>
          <w:delText>8</w:delText>
        </w:r>
        <w:r w:rsidRPr="003F17AE" w:rsidDel="00ED769F">
          <w:rPr>
            <w:lang w:val="en-GB"/>
          </w:rPr>
          <w:fldChar w:fldCharType="end"/>
        </w:r>
        <w:r w:rsidRPr="003F17AE" w:rsidDel="00ED769F">
          <w:rPr>
            <w:lang w:val="en-GB"/>
          </w:rPr>
          <w:noBreakHyphen/>
        </w:r>
        <w:r w:rsidRPr="003F17AE" w:rsidDel="00ED769F">
          <w:rPr>
            <w:lang w:val="en-GB"/>
          </w:rPr>
          <w:fldChar w:fldCharType="begin" w:fldLock="1"/>
        </w:r>
        <w:r w:rsidRPr="003F17AE" w:rsidDel="00ED769F">
          <w:rPr>
            <w:lang w:val="en-GB"/>
          </w:rPr>
          <w:delInstrText xml:space="preserve"> SEQ Table \* ARABIC \s 1 </w:delInstrText>
        </w:r>
        <w:r w:rsidRPr="003F17AE" w:rsidDel="00ED769F">
          <w:rPr>
            <w:lang w:val="en-GB"/>
          </w:rPr>
          <w:fldChar w:fldCharType="separate"/>
        </w:r>
        <w:r w:rsidDel="00ED769F">
          <w:rPr>
            <w:noProof/>
            <w:lang w:val="en-GB"/>
          </w:rPr>
          <w:delText>12</w:delText>
        </w:r>
        <w:r w:rsidRPr="003F17AE" w:rsidDel="00ED769F">
          <w:rPr>
            <w:lang w:val="en-GB"/>
          </w:rPr>
          <w:fldChar w:fldCharType="end"/>
        </w:r>
        <w:r w:rsidRPr="003F17AE" w:rsidDel="00ED769F">
          <w:rPr>
            <w:lang w:val="en-GB" w:eastAsia="ko-KR"/>
          </w:rPr>
          <w:delText xml:space="preserve"> </w:delText>
        </w:r>
        <w:r w:rsidRPr="003F17AE" w:rsidDel="00ED769F">
          <w:rPr>
            <w:lang w:val="en-GB"/>
          </w:rPr>
          <w:delText xml:space="preserve">– </w:delText>
        </w:r>
        <w:r w:rsidRPr="003F17AE" w:rsidDel="00ED769F">
          <w:rPr>
            <w:lang w:val="en-GB" w:eastAsia="ko-KR"/>
          </w:rPr>
          <w:delText>Specification of horizTrType and vertTrType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ED769F" w:rsidRPr="003F17AE" w:rsidDel="00ED769F" w:rsidTr="006854C5">
        <w:trPr>
          <w:jc w:val="center"/>
          <w:del w:id="251" w:author="Ugur Kemal" w:date="2012-06-25T11:52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52" w:author="Ugur Kemal" w:date="2012-06-25T11:52:00Z"/>
                <w:b/>
                <w:bCs/>
                <w:lang w:eastAsia="ko-KR"/>
              </w:rPr>
            </w:pPr>
            <w:del w:id="253" w:author="Ugur Kemal" w:date="2012-06-25T11:52:00Z">
              <w:r w:rsidRPr="003F17AE" w:rsidDel="00ED769F">
                <w:rPr>
                  <w:b/>
                  <w:bCs/>
                  <w:lang w:eastAsia="ko-KR"/>
                </w:rPr>
                <w:delText>IntraPredMode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54" w:author="Ugur Kemal" w:date="2012-06-25T11:52:00Z"/>
                <w:lang w:eastAsia="ko-KR"/>
              </w:rPr>
            </w:pPr>
            <w:del w:id="255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56" w:author="Ugur Kemal" w:date="2012-06-25T11:52:00Z"/>
                <w:lang w:eastAsia="ko-KR"/>
              </w:rPr>
            </w:pPr>
            <w:del w:id="257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58" w:author="Ugur Kemal" w:date="2012-06-25T11:52:00Z"/>
                <w:lang w:eastAsia="ko-KR"/>
              </w:rPr>
            </w:pPr>
            <w:del w:id="259" w:author="Ugur Kemal" w:date="2012-06-25T11:52:00Z">
              <w:r w:rsidRPr="003F17AE" w:rsidDel="00ED769F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60" w:author="Ugur Kemal" w:date="2012-06-25T11:52:00Z"/>
                <w:lang w:eastAsia="ko-KR"/>
              </w:rPr>
            </w:pPr>
            <w:del w:id="261" w:author="Ugur Kemal" w:date="2012-06-25T11:52:00Z">
              <w:r w:rsidRPr="003F17AE" w:rsidDel="00ED769F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62" w:author="Ugur Kemal" w:date="2012-06-25T11:52:00Z"/>
                <w:lang w:eastAsia="ko-KR"/>
              </w:rPr>
            </w:pPr>
            <w:del w:id="263" w:author="Ugur Kemal" w:date="2012-06-25T11:52:00Z">
              <w:r w:rsidRPr="003F17AE" w:rsidDel="00ED769F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64" w:author="Ugur Kemal" w:date="2012-06-25T11:52:00Z"/>
                <w:lang w:eastAsia="ko-KR"/>
              </w:rPr>
            </w:pPr>
            <w:del w:id="265" w:author="Ugur Kemal" w:date="2012-06-25T11:52:00Z">
              <w:r w:rsidRPr="003F17AE" w:rsidDel="00ED769F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66" w:author="Ugur Kemal" w:date="2012-06-25T11:52:00Z"/>
                <w:lang w:eastAsia="ko-KR"/>
              </w:rPr>
            </w:pPr>
            <w:del w:id="267" w:author="Ugur Kemal" w:date="2012-06-25T11:52:00Z">
              <w:r w:rsidRPr="003F17AE" w:rsidDel="00ED769F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68" w:author="Ugur Kemal" w:date="2012-06-25T11:52:00Z"/>
                <w:lang w:eastAsia="ko-KR"/>
              </w:rPr>
            </w:pPr>
            <w:del w:id="269" w:author="Ugur Kemal" w:date="2012-06-25T11:52:00Z">
              <w:r w:rsidRPr="003F17AE" w:rsidDel="00ED769F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70" w:author="Ugur Kemal" w:date="2012-06-25T11:52:00Z"/>
                <w:lang w:eastAsia="ko-KR"/>
              </w:rPr>
            </w:pPr>
            <w:del w:id="271" w:author="Ugur Kemal" w:date="2012-06-25T11:52:00Z">
              <w:r w:rsidRPr="003F17AE" w:rsidDel="00ED769F">
                <w:rPr>
                  <w:lang w:eastAsia="ko-KR"/>
                </w:rPr>
                <w:delText>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72" w:author="Ugur Kemal" w:date="2012-06-25T11:52:00Z"/>
                <w:lang w:eastAsia="ko-KR"/>
              </w:rPr>
            </w:pPr>
            <w:del w:id="273" w:author="Ugur Kemal" w:date="2012-06-25T11:52:00Z">
              <w:r w:rsidRPr="003F17AE" w:rsidDel="00ED769F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74" w:author="Ugur Kemal" w:date="2012-06-25T11:52:00Z"/>
                <w:lang w:eastAsia="ko-KR"/>
              </w:rPr>
            </w:pPr>
            <w:del w:id="275" w:author="Ugur Kemal" w:date="2012-06-25T11:52:00Z">
              <w:r w:rsidRPr="003F17AE" w:rsidDel="00ED769F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76" w:author="Ugur Kemal" w:date="2012-06-25T11:52:00Z"/>
                <w:lang w:eastAsia="ko-KR"/>
              </w:rPr>
            </w:pPr>
            <w:del w:id="277" w:author="Ugur Kemal" w:date="2012-06-25T11:52:00Z">
              <w:r w:rsidRPr="003F17AE" w:rsidDel="00ED769F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78" w:author="Ugur Kemal" w:date="2012-06-25T11:52:00Z"/>
                <w:lang w:eastAsia="ko-KR"/>
              </w:rPr>
            </w:pPr>
            <w:del w:id="279" w:author="Ugur Kemal" w:date="2012-06-25T11:52:00Z">
              <w:r w:rsidRPr="003F17AE" w:rsidDel="00ED769F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80" w:author="Ugur Kemal" w:date="2012-06-25T11:52:00Z"/>
                <w:lang w:eastAsia="ko-KR"/>
              </w:rPr>
            </w:pPr>
            <w:del w:id="281" w:author="Ugur Kemal" w:date="2012-06-25T11:52:00Z">
              <w:r w:rsidRPr="003F17AE" w:rsidDel="00ED769F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82" w:author="Ugur Kemal" w:date="2012-06-25T11:52:00Z"/>
                <w:lang w:eastAsia="ko-KR"/>
              </w:rPr>
            </w:pPr>
            <w:del w:id="283" w:author="Ugur Kemal" w:date="2012-06-25T11:52:00Z">
              <w:r w:rsidRPr="003F17AE" w:rsidDel="00ED769F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84" w:author="Ugur Kemal" w:date="2012-06-25T11:52:00Z"/>
                <w:lang w:eastAsia="ko-KR"/>
              </w:rPr>
            </w:pPr>
            <w:del w:id="285" w:author="Ugur Kemal" w:date="2012-06-25T11:52:00Z">
              <w:r w:rsidRPr="003F17AE" w:rsidDel="00ED769F">
                <w:rPr>
                  <w:lang w:eastAsia="ko-KR"/>
                </w:rPr>
                <w:delText>15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86" w:author="Ugur Kemal" w:date="2012-06-25T11:52:00Z"/>
                <w:lang w:eastAsia="ko-KR"/>
              </w:rPr>
            </w:pPr>
            <w:del w:id="287" w:author="Ugur Kemal" w:date="2012-06-25T11:52:00Z">
              <w:r w:rsidRPr="003F17AE" w:rsidDel="00ED769F">
                <w:rPr>
                  <w:lang w:eastAsia="ko-KR"/>
                </w:rPr>
                <w:delText>16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88" w:author="Ugur Kemal" w:date="2012-06-25T11:52:00Z"/>
                <w:lang w:eastAsia="ko-KR"/>
              </w:rPr>
            </w:pPr>
            <w:del w:id="289" w:author="Ugur Kemal" w:date="2012-06-25T11:52:00Z">
              <w:r w:rsidRPr="003F17AE" w:rsidDel="00ED769F">
                <w:rPr>
                  <w:lang w:eastAsia="ko-KR"/>
                </w:rPr>
                <w:delText>17</w:delText>
              </w:r>
            </w:del>
          </w:p>
        </w:tc>
      </w:tr>
      <w:tr w:rsidR="00ED769F" w:rsidRPr="003F17AE" w:rsidDel="00ED769F" w:rsidTr="006854C5">
        <w:trPr>
          <w:jc w:val="center"/>
          <w:del w:id="290" w:author="Ugur Kemal" w:date="2012-06-25T11:52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91" w:author="Ugur Kemal" w:date="2012-06-25T11:52:00Z"/>
                <w:b/>
                <w:bCs/>
                <w:lang w:eastAsia="ko-KR"/>
              </w:rPr>
            </w:pPr>
            <w:del w:id="292" w:author="Ugur Kemal" w:date="2012-06-25T11:52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vert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93" w:author="Ugur Kemal" w:date="2012-06-25T11:52:00Z"/>
                <w:lang w:eastAsia="ko-KR"/>
              </w:rPr>
            </w:pPr>
            <w:del w:id="294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95" w:author="Ugur Kemal" w:date="2012-06-25T11:52:00Z"/>
                <w:lang w:eastAsia="ko-KR"/>
              </w:rPr>
            </w:pPr>
            <w:del w:id="296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97" w:author="Ugur Kemal" w:date="2012-06-25T11:52:00Z"/>
                <w:lang w:eastAsia="ko-KR"/>
              </w:rPr>
            </w:pPr>
            <w:del w:id="298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299" w:author="Ugur Kemal" w:date="2012-06-25T11:52:00Z"/>
                <w:lang w:eastAsia="ko-KR"/>
              </w:rPr>
            </w:pPr>
            <w:del w:id="300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01" w:author="Ugur Kemal" w:date="2012-06-25T11:52:00Z"/>
                <w:lang w:eastAsia="ko-KR"/>
              </w:rPr>
            </w:pPr>
            <w:del w:id="302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03" w:author="Ugur Kemal" w:date="2012-06-25T11:52:00Z"/>
                <w:lang w:eastAsia="ko-KR"/>
              </w:rPr>
            </w:pPr>
            <w:del w:id="304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05" w:author="Ugur Kemal" w:date="2012-06-25T11:52:00Z"/>
                <w:lang w:eastAsia="ko-KR"/>
              </w:rPr>
            </w:pPr>
            <w:del w:id="306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07" w:author="Ugur Kemal" w:date="2012-06-25T11:52:00Z"/>
                <w:lang w:eastAsia="ko-KR"/>
              </w:rPr>
            </w:pPr>
            <w:del w:id="308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09" w:author="Ugur Kemal" w:date="2012-06-25T11:52:00Z"/>
                <w:lang w:eastAsia="ko-KR"/>
              </w:rPr>
            </w:pPr>
            <w:del w:id="310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11" w:author="Ugur Kemal" w:date="2012-06-25T11:52:00Z"/>
                <w:lang w:eastAsia="ko-KR"/>
              </w:rPr>
            </w:pPr>
            <w:del w:id="312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13" w:author="Ugur Kemal" w:date="2012-06-25T11:52:00Z"/>
                <w:lang w:eastAsia="ko-KR"/>
              </w:rPr>
            </w:pPr>
            <w:del w:id="314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15" w:author="Ugur Kemal" w:date="2012-06-25T11:52:00Z"/>
                <w:lang w:eastAsia="ko-KR"/>
              </w:rPr>
            </w:pPr>
            <w:del w:id="316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17" w:author="Ugur Kemal" w:date="2012-06-25T11:52:00Z"/>
                <w:lang w:eastAsia="ko-KR"/>
              </w:rPr>
            </w:pPr>
            <w:del w:id="318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19" w:author="Ugur Kemal" w:date="2012-06-25T11:52:00Z"/>
                <w:lang w:eastAsia="ko-KR"/>
              </w:rPr>
            </w:pPr>
            <w:del w:id="320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21" w:author="Ugur Kemal" w:date="2012-06-25T11:52:00Z"/>
                <w:lang w:eastAsia="ko-KR"/>
              </w:rPr>
            </w:pPr>
            <w:del w:id="322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23" w:author="Ugur Kemal" w:date="2012-06-25T11:52:00Z"/>
                <w:lang w:eastAsia="ko-KR"/>
              </w:rPr>
            </w:pPr>
            <w:del w:id="324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25" w:author="Ugur Kemal" w:date="2012-06-25T11:52:00Z"/>
                <w:lang w:eastAsia="ko-KR"/>
              </w:rPr>
            </w:pPr>
            <w:del w:id="326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27" w:author="Ugur Kemal" w:date="2012-06-25T11:52:00Z"/>
                <w:lang w:eastAsia="ko-KR"/>
              </w:rPr>
            </w:pPr>
            <w:del w:id="328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</w:tr>
      <w:tr w:rsidR="00ED769F" w:rsidRPr="003F17AE" w:rsidDel="00ED769F" w:rsidTr="006854C5">
        <w:trPr>
          <w:jc w:val="center"/>
          <w:del w:id="329" w:author="Ugur Kemal" w:date="2012-06-25T11:52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30" w:author="Ugur Kemal" w:date="2012-06-25T11:52:00Z"/>
                <w:b/>
                <w:bCs/>
                <w:lang w:eastAsia="ko-KR"/>
              </w:rPr>
            </w:pPr>
            <w:del w:id="331" w:author="Ugur Kemal" w:date="2012-06-25T11:52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horiz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32" w:author="Ugur Kemal" w:date="2012-06-25T11:52:00Z"/>
                <w:lang w:eastAsia="ko-KR"/>
              </w:rPr>
            </w:pPr>
            <w:del w:id="333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34" w:author="Ugur Kemal" w:date="2012-06-25T11:52:00Z"/>
                <w:lang w:eastAsia="ko-KR"/>
              </w:rPr>
            </w:pPr>
            <w:del w:id="335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36" w:author="Ugur Kemal" w:date="2012-06-25T11:52:00Z"/>
                <w:lang w:eastAsia="ko-KR"/>
              </w:rPr>
            </w:pPr>
            <w:del w:id="337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38" w:author="Ugur Kemal" w:date="2012-06-25T11:52:00Z"/>
                <w:lang w:eastAsia="ko-KR"/>
              </w:rPr>
            </w:pPr>
            <w:del w:id="339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40" w:author="Ugur Kemal" w:date="2012-06-25T11:52:00Z"/>
                <w:lang w:eastAsia="ko-KR"/>
              </w:rPr>
            </w:pPr>
            <w:del w:id="341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42" w:author="Ugur Kemal" w:date="2012-06-25T11:52:00Z"/>
                <w:lang w:eastAsia="ko-KR"/>
              </w:rPr>
            </w:pPr>
            <w:del w:id="343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44" w:author="Ugur Kemal" w:date="2012-06-25T11:52:00Z"/>
                <w:lang w:eastAsia="ko-KR"/>
              </w:rPr>
            </w:pPr>
            <w:del w:id="345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46" w:author="Ugur Kemal" w:date="2012-06-25T11:52:00Z"/>
                <w:lang w:eastAsia="ko-KR"/>
              </w:rPr>
            </w:pPr>
            <w:del w:id="347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48" w:author="Ugur Kemal" w:date="2012-06-25T11:52:00Z"/>
                <w:lang w:eastAsia="ko-KR"/>
              </w:rPr>
            </w:pPr>
            <w:del w:id="349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50" w:author="Ugur Kemal" w:date="2012-06-25T11:52:00Z"/>
                <w:lang w:eastAsia="ko-KR"/>
              </w:rPr>
            </w:pPr>
            <w:del w:id="351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52" w:author="Ugur Kemal" w:date="2012-06-25T11:52:00Z"/>
                <w:lang w:eastAsia="ko-KR"/>
              </w:rPr>
            </w:pPr>
            <w:del w:id="353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54" w:author="Ugur Kemal" w:date="2012-06-25T11:52:00Z"/>
                <w:lang w:eastAsia="ko-KR"/>
              </w:rPr>
            </w:pPr>
            <w:del w:id="355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56" w:author="Ugur Kemal" w:date="2012-06-25T11:52:00Z"/>
                <w:lang w:eastAsia="ko-KR"/>
              </w:rPr>
            </w:pPr>
            <w:del w:id="357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58" w:author="Ugur Kemal" w:date="2012-06-25T11:52:00Z"/>
                <w:lang w:eastAsia="ko-KR"/>
              </w:rPr>
            </w:pPr>
            <w:del w:id="359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60" w:author="Ugur Kemal" w:date="2012-06-25T11:52:00Z"/>
                <w:lang w:eastAsia="ko-KR"/>
              </w:rPr>
            </w:pPr>
            <w:del w:id="361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62" w:author="Ugur Kemal" w:date="2012-06-25T11:52:00Z"/>
                <w:lang w:eastAsia="ko-KR"/>
              </w:rPr>
            </w:pPr>
            <w:del w:id="363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64" w:author="Ugur Kemal" w:date="2012-06-25T11:52:00Z"/>
                <w:lang w:eastAsia="ko-KR"/>
              </w:rPr>
            </w:pPr>
            <w:del w:id="365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66" w:author="Ugur Kemal" w:date="2012-06-25T11:52:00Z"/>
                <w:lang w:eastAsia="ko-KR"/>
              </w:rPr>
            </w:pPr>
            <w:del w:id="367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</w:tr>
    </w:tbl>
    <w:p w:rsidR="00ED769F" w:rsidRPr="003F17AE" w:rsidDel="00ED769F" w:rsidRDefault="00ED769F" w:rsidP="00ED769F">
      <w:pPr>
        <w:tabs>
          <w:tab w:val="left" w:pos="426"/>
        </w:tabs>
        <w:ind w:left="426" w:hanging="426"/>
        <w:rPr>
          <w:del w:id="368" w:author="Ugur Kemal" w:date="2012-06-25T11:52:00Z"/>
          <w:rFonts w:hint="eastAsia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ED769F" w:rsidRPr="003F17AE" w:rsidDel="00ED769F" w:rsidTr="006854C5">
        <w:trPr>
          <w:jc w:val="center"/>
          <w:del w:id="369" w:author="Ugur Kemal" w:date="2012-06-25T11:52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70" w:author="Ugur Kemal" w:date="2012-06-25T11:52:00Z"/>
                <w:b/>
                <w:bCs/>
                <w:lang w:eastAsia="ko-KR"/>
              </w:rPr>
            </w:pPr>
            <w:del w:id="371" w:author="Ugur Kemal" w:date="2012-06-25T11:52:00Z">
              <w:r w:rsidRPr="003F17AE" w:rsidDel="00ED769F">
                <w:rPr>
                  <w:b/>
                  <w:bCs/>
                  <w:lang w:eastAsia="ko-KR"/>
                </w:rPr>
                <w:delText>IntraPredMode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72" w:author="Ugur Kemal" w:date="2012-06-25T11:52:00Z"/>
                <w:lang w:eastAsia="ko-KR"/>
              </w:rPr>
            </w:pPr>
            <w:del w:id="373" w:author="Ugur Kemal" w:date="2012-06-25T11:52:00Z">
              <w:r w:rsidRPr="003F17AE" w:rsidDel="00ED769F">
                <w:rPr>
                  <w:lang w:eastAsia="ko-KR"/>
                </w:rPr>
                <w:delText>18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74" w:author="Ugur Kemal" w:date="2012-06-25T11:52:00Z"/>
                <w:lang w:eastAsia="ko-KR"/>
              </w:rPr>
            </w:pPr>
            <w:del w:id="375" w:author="Ugur Kemal" w:date="2012-06-25T11:52:00Z">
              <w:r w:rsidRPr="003F17AE" w:rsidDel="00ED769F">
                <w:rPr>
                  <w:lang w:eastAsia="ko-KR"/>
                </w:rPr>
                <w:delText>19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76" w:author="Ugur Kemal" w:date="2012-06-25T11:52:00Z"/>
                <w:lang w:eastAsia="ko-KR"/>
              </w:rPr>
            </w:pPr>
            <w:del w:id="377" w:author="Ugur Kemal" w:date="2012-06-25T11:52:00Z">
              <w:r w:rsidRPr="003F17AE" w:rsidDel="00ED769F">
                <w:rPr>
                  <w:lang w:eastAsia="ko-KR"/>
                </w:rPr>
                <w:delText>20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78" w:author="Ugur Kemal" w:date="2012-06-25T11:52:00Z"/>
                <w:lang w:eastAsia="ko-KR"/>
              </w:rPr>
            </w:pPr>
            <w:del w:id="379" w:author="Ugur Kemal" w:date="2012-06-25T11:52:00Z">
              <w:r w:rsidRPr="003F17AE" w:rsidDel="00ED769F">
                <w:rPr>
                  <w:lang w:eastAsia="ko-KR"/>
                </w:rPr>
                <w:delText>21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80" w:author="Ugur Kemal" w:date="2012-06-25T11:52:00Z"/>
                <w:lang w:eastAsia="ko-KR"/>
              </w:rPr>
            </w:pPr>
            <w:del w:id="381" w:author="Ugur Kemal" w:date="2012-06-25T11:52:00Z">
              <w:r w:rsidRPr="003F17AE" w:rsidDel="00ED769F">
                <w:rPr>
                  <w:lang w:eastAsia="ko-KR"/>
                </w:rPr>
                <w:delText>22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82" w:author="Ugur Kemal" w:date="2012-06-25T11:52:00Z"/>
                <w:lang w:eastAsia="ko-KR"/>
              </w:rPr>
            </w:pPr>
            <w:del w:id="383" w:author="Ugur Kemal" w:date="2012-06-25T11:52:00Z">
              <w:r w:rsidRPr="003F17AE" w:rsidDel="00ED769F">
                <w:rPr>
                  <w:lang w:eastAsia="ko-KR"/>
                </w:rPr>
                <w:delText>23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84" w:author="Ugur Kemal" w:date="2012-06-25T11:52:00Z"/>
                <w:lang w:eastAsia="ko-KR"/>
              </w:rPr>
            </w:pPr>
            <w:del w:id="385" w:author="Ugur Kemal" w:date="2012-06-25T11:52:00Z">
              <w:r w:rsidRPr="003F17AE" w:rsidDel="00ED769F">
                <w:rPr>
                  <w:lang w:eastAsia="ko-KR"/>
                </w:rPr>
                <w:delText>24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86" w:author="Ugur Kemal" w:date="2012-06-25T11:52:00Z"/>
                <w:lang w:eastAsia="ko-KR"/>
              </w:rPr>
            </w:pPr>
            <w:del w:id="387" w:author="Ugur Kemal" w:date="2012-06-25T11:52:00Z">
              <w:r w:rsidRPr="003F17AE" w:rsidDel="00ED769F">
                <w:rPr>
                  <w:lang w:eastAsia="ko-KR"/>
                </w:rPr>
                <w:delText>25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88" w:author="Ugur Kemal" w:date="2012-06-25T11:52:00Z"/>
                <w:lang w:eastAsia="ko-KR"/>
              </w:rPr>
            </w:pPr>
            <w:del w:id="389" w:author="Ugur Kemal" w:date="2012-06-25T11:52:00Z">
              <w:r w:rsidRPr="003F17AE" w:rsidDel="00ED769F">
                <w:rPr>
                  <w:lang w:eastAsia="ko-KR"/>
                </w:rPr>
                <w:delText>26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90" w:author="Ugur Kemal" w:date="2012-06-25T11:52:00Z"/>
                <w:lang w:eastAsia="ko-KR"/>
              </w:rPr>
            </w:pPr>
            <w:del w:id="391" w:author="Ugur Kemal" w:date="2012-06-25T11:52:00Z">
              <w:r w:rsidRPr="003F17AE" w:rsidDel="00ED769F">
                <w:rPr>
                  <w:lang w:eastAsia="ko-KR"/>
                </w:rPr>
                <w:delText>27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92" w:author="Ugur Kemal" w:date="2012-06-25T11:52:00Z"/>
                <w:lang w:eastAsia="ko-KR"/>
              </w:rPr>
            </w:pPr>
            <w:del w:id="393" w:author="Ugur Kemal" w:date="2012-06-25T11:52:00Z">
              <w:r w:rsidRPr="003F17AE" w:rsidDel="00ED769F">
                <w:rPr>
                  <w:lang w:eastAsia="ko-KR"/>
                </w:rPr>
                <w:delText>28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94" w:author="Ugur Kemal" w:date="2012-06-25T11:52:00Z"/>
                <w:lang w:eastAsia="ko-KR"/>
              </w:rPr>
            </w:pPr>
            <w:del w:id="395" w:author="Ugur Kemal" w:date="2012-06-25T11:52:00Z">
              <w:r w:rsidRPr="003F17AE" w:rsidDel="00ED769F">
                <w:rPr>
                  <w:lang w:eastAsia="ko-KR"/>
                </w:rPr>
                <w:delText>29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96" w:author="Ugur Kemal" w:date="2012-06-25T11:52:00Z"/>
                <w:lang w:eastAsia="ko-KR"/>
              </w:rPr>
            </w:pPr>
            <w:del w:id="397" w:author="Ugur Kemal" w:date="2012-06-25T11:52:00Z">
              <w:r w:rsidRPr="003F17AE" w:rsidDel="00ED769F">
                <w:rPr>
                  <w:lang w:eastAsia="ko-KR"/>
                </w:rPr>
                <w:delText>30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398" w:author="Ugur Kemal" w:date="2012-06-25T11:52:00Z"/>
                <w:lang w:eastAsia="ko-KR"/>
              </w:rPr>
            </w:pPr>
            <w:del w:id="399" w:author="Ugur Kemal" w:date="2012-06-25T11:52:00Z">
              <w:r w:rsidRPr="003F17AE" w:rsidDel="00ED769F">
                <w:rPr>
                  <w:lang w:eastAsia="ko-KR"/>
                </w:rPr>
                <w:delText>31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00" w:author="Ugur Kemal" w:date="2012-06-25T11:52:00Z"/>
                <w:lang w:eastAsia="ko-KR"/>
              </w:rPr>
            </w:pPr>
            <w:del w:id="401" w:author="Ugur Kemal" w:date="2012-06-25T11:52:00Z">
              <w:r w:rsidRPr="003F17AE" w:rsidDel="00ED769F">
                <w:rPr>
                  <w:lang w:eastAsia="ko-KR"/>
                </w:rPr>
                <w:delText>32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02" w:author="Ugur Kemal" w:date="2012-06-25T11:52:00Z"/>
                <w:lang w:eastAsia="ko-KR"/>
              </w:rPr>
            </w:pPr>
            <w:del w:id="403" w:author="Ugur Kemal" w:date="2012-06-25T11:52:00Z">
              <w:r w:rsidRPr="003F17AE" w:rsidDel="00ED769F">
                <w:rPr>
                  <w:lang w:eastAsia="ko-KR"/>
                </w:rPr>
                <w:delText>33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04" w:author="Ugur Kemal" w:date="2012-06-25T11:52:00Z"/>
                <w:lang w:eastAsia="ko-KR"/>
              </w:rPr>
            </w:pPr>
            <w:del w:id="405" w:author="Ugur Kemal" w:date="2012-06-25T11:52:00Z">
              <w:r w:rsidRPr="003F17AE" w:rsidDel="00ED769F">
                <w:rPr>
                  <w:lang w:eastAsia="ko-KR"/>
                </w:rPr>
                <w:delText>34</w:delText>
              </w:r>
            </w:del>
          </w:p>
        </w:tc>
      </w:tr>
      <w:tr w:rsidR="00ED769F" w:rsidRPr="003F17AE" w:rsidDel="00ED769F" w:rsidTr="006854C5">
        <w:trPr>
          <w:jc w:val="center"/>
          <w:del w:id="406" w:author="Ugur Kemal" w:date="2012-06-25T11:52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07" w:author="Ugur Kemal" w:date="2012-06-25T11:52:00Z"/>
                <w:b/>
                <w:bCs/>
                <w:lang w:eastAsia="ko-KR"/>
              </w:rPr>
            </w:pPr>
            <w:del w:id="408" w:author="Ugur Kemal" w:date="2012-06-25T11:52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vert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09" w:author="Ugur Kemal" w:date="2012-06-25T11:52:00Z"/>
                <w:lang w:eastAsia="ko-KR"/>
              </w:rPr>
            </w:pPr>
            <w:del w:id="410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11" w:author="Ugur Kemal" w:date="2012-06-25T11:52:00Z"/>
                <w:lang w:eastAsia="ko-KR"/>
              </w:rPr>
            </w:pPr>
            <w:del w:id="412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13" w:author="Ugur Kemal" w:date="2012-06-25T11:52:00Z"/>
                <w:lang w:eastAsia="ko-KR"/>
              </w:rPr>
            </w:pPr>
            <w:del w:id="414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15" w:author="Ugur Kemal" w:date="2012-06-25T11:52:00Z"/>
                <w:lang w:eastAsia="ko-KR"/>
              </w:rPr>
            </w:pPr>
            <w:del w:id="416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17" w:author="Ugur Kemal" w:date="2012-06-25T11:52:00Z"/>
                <w:lang w:eastAsia="ko-KR"/>
              </w:rPr>
            </w:pPr>
            <w:del w:id="418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19" w:author="Ugur Kemal" w:date="2012-06-25T11:52:00Z"/>
                <w:lang w:eastAsia="ko-KR"/>
              </w:rPr>
            </w:pPr>
            <w:del w:id="420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21" w:author="Ugur Kemal" w:date="2012-06-25T11:52:00Z"/>
                <w:lang w:eastAsia="ko-KR"/>
              </w:rPr>
            </w:pPr>
            <w:del w:id="422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23" w:author="Ugur Kemal" w:date="2012-06-25T11:52:00Z"/>
                <w:lang w:eastAsia="ko-KR"/>
              </w:rPr>
            </w:pPr>
            <w:del w:id="424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25" w:author="Ugur Kemal" w:date="2012-06-25T11:52:00Z"/>
                <w:lang w:eastAsia="ko-KR"/>
              </w:rPr>
            </w:pPr>
            <w:del w:id="426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27" w:author="Ugur Kemal" w:date="2012-06-25T11:52:00Z"/>
                <w:lang w:eastAsia="ko-KR"/>
              </w:rPr>
            </w:pPr>
            <w:del w:id="428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29" w:author="Ugur Kemal" w:date="2012-06-25T11:52:00Z"/>
                <w:lang w:eastAsia="ko-KR"/>
              </w:rPr>
            </w:pPr>
            <w:del w:id="430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31" w:author="Ugur Kemal" w:date="2012-06-25T11:52:00Z"/>
                <w:lang w:eastAsia="ko-KR"/>
              </w:rPr>
            </w:pPr>
            <w:del w:id="432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33" w:author="Ugur Kemal" w:date="2012-06-25T11:52:00Z"/>
                <w:lang w:eastAsia="ko-KR"/>
              </w:rPr>
            </w:pPr>
            <w:del w:id="434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35" w:author="Ugur Kemal" w:date="2012-06-25T11:52:00Z"/>
                <w:lang w:eastAsia="ko-KR"/>
              </w:rPr>
            </w:pPr>
            <w:del w:id="436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37" w:author="Ugur Kemal" w:date="2012-06-25T11:52:00Z"/>
                <w:lang w:eastAsia="ko-KR"/>
              </w:rPr>
            </w:pPr>
            <w:del w:id="438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39" w:author="Ugur Kemal" w:date="2012-06-25T11:52:00Z"/>
                <w:lang w:eastAsia="ko-KR"/>
              </w:rPr>
            </w:pPr>
            <w:del w:id="440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41" w:author="Ugur Kemal" w:date="2012-06-25T11:52:00Z"/>
                <w:lang w:eastAsia="ko-KR"/>
              </w:rPr>
            </w:pPr>
            <w:del w:id="442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</w:tr>
      <w:tr w:rsidR="00ED769F" w:rsidRPr="003F17AE" w:rsidDel="00ED769F" w:rsidTr="006854C5">
        <w:trPr>
          <w:jc w:val="center"/>
          <w:del w:id="443" w:author="Ugur Kemal" w:date="2012-06-25T11:52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44" w:author="Ugur Kemal" w:date="2012-06-25T11:52:00Z"/>
                <w:b/>
                <w:bCs/>
                <w:lang w:eastAsia="ko-KR"/>
              </w:rPr>
            </w:pPr>
            <w:del w:id="445" w:author="Ugur Kemal" w:date="2012-06-25T11:52:00Z">
              <w:r w:rsidRPr="003F17AE" w:rsidDel="00ED769F">
                <w:rPr>
                  <w:rFonts w:hint="eastAsia"/>
                  <w:b/>
                  <w:bCs/>
                  <w:lang w:eastAsia="ko-KR"/>
                </w:rPr>
                <w:delText>horiz</w:delText>
              </w:r>
              <w:r w:rsidRPr="003F17AE" w:rsidDel="00ED769F">
                <w:rPr>
                  <w:b/>
                  <w:bCs/>
                  <w:lang w:eastAsia="ko-KR"/>
                </w:rPr>
                <w:delText>TrType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46" w:author="Ugur Kemal" w:date="2012-06-25T11:52:00Z"/>
                <w:lang w:eastAsia="ko-KR"/>
              </w:rPr>
            </w:pPr>
            <w:del w:id="447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48" w:author="Ugur Kemal" w:date="2012-06-25T11:52:00Z"/>
                <w:lang w:eastAsia="ko-KR"/>
              </w:rPr>
            </w:pPr>
            <w:del w:id="449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50" w:author="Ugur Kemal" w:date="2012-06-25T11:52:00Z"/>
                <w:lang w:eastAsia="ko-KR"/>
              </w:rPr>
            </w:pPr>
            <w:del w:id="451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52" w:author="Ugur Kemal" w:date="2012-06-25T11:52:00Z"/>
                <w:lang w:eastAsia="ko-KR"/>
              </w:rPr>
            </w:pPr>
            <w:del w:id="453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54" w:author="Ugur Kemal" w:date="2012-06-25T11:52:00Z"/>
                <w:lang w:eastAsia="ko-KR"/>
              </w:rPr>
            </w:pPr>
            <w:del w:id="455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56" w:author="Ugur Kemal" w:date="2012-06-25T11:52:00Z"/>
                <w:lang w:eastAsia="ko-KR"/>
              </w:rPr>
            </w:pPr>
            <w:del w:id="457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58" w:author="Ugur Kemal" w:date="2012-06-25T11:52:00Z"/>
                <w:lang w:eastAsia="ko-KR"/>
              </w:rPr>
            </w:pPr>
            <w:del w:id="459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60" w:author="Ugur Kemal" w:date="2012-06-25T11:52:00Z"/>
                <w:lang w:eastAsia="ko-KR"/>
              </w:rPr>
            </w:pPr>
            <w:del w:id="461" w:author="Ugur Kemal" w:date="2012-06-25T11:52:00Z">
              <w:r w:rsidRPr="003F17AE" w:rsidDel="00ED769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62" w:author="Ugur Kemal" w:date="2012-06-25T11:52:00Z"/>
                <w:lang w:eastAsia="ko-KR"/>
              </w:rPr>
            </w:pPr>
            <w:del w:id="463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64" w:author="Ugur Kemal" w:date="2012-06-25T11:52:00Z"/>
                <w:lang w:eastAsia="ko-KR"/>
              </w:rPr>
            </w:pPr>
            <w:del w:id="465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66" w:author="Ugur Kemal" w:date="2012-06-25T11:52:00Z"/>
                <w:lang w:eastAsia="ko-KR"/>
              </w:rPr>
            </w:pPr>
            <w:del w:id="467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68" w:author="Ugur Kemal" w:date="2012-06-25T11:52:00Z"/>
                <w:lang w:eastAsia="ko-KR"/>
              </w:rPr>
            </w:pPr>
            <w:del w:id="469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70" w:author="Ugur Kemal" w:date="2012-06-25T11:52:00Z"/>
                <w:lang w:eastAsia="ko-KR"/>
              </w:rPr>
            </w:pPr>
            <w:del w:id="471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72" w:author="Ugur Kemal" w:date="2012-06-25T11:52:00Z"/>
                <w:lang w:eastAsia="ko-KR"/>
              </w:rPr>
            </w:pPr>
            <w:del w:id="473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74" w:author="Ugur Kemal" w:date="2012-06-25T11:52:00Z"/>
                <w:lang w:eastAsia="ko-KR"/>
              </w:rPr>
            </w:pPr>
            <w:del w:id="475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76" w:author="Ugur Kemal" w:date="2012-06-25T11:52:00Z"/>
                <w:lang w:eastAsia="ko-KR"/>
              </w:rPr>
            </w:pPr>
            <w:del w:id="477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9F" w:rsidRPr="003F17AE" w:rsidDel="00ED769F" w:rsidRDefault="00ED769F" w:rsidP="006854C5">
            <w:pPr>
              <w:keepNext/>
              <w:keepLines/>
              <w:spacing w:beforeLines="25" w:before="60" w:afterLines="25" w:after="60"/>
              <w:jc w:val="center"/>
              <w:rPr>
                <w:del w:id="478" w:author="Ugur Kemal" w:date="2012-06-25T11:52:00Z"/>
                <w:lang w:eastAsia="ko-KR"/>
              </w:rPr>
            </w:pPr>
            <w:del w:id="479" w:author="Ugur Kemal" w:date="2012-06-25T11:52:00Z">
              <w:r w:rsidRPr="003F17AE" w:rsidDel="00ED769F">
                <w:rPr>
                  <w:lang w:eastAsia="ko-KR"/>
                </w:rPr>
                <w:delText>0</w:delText>
              </w:r>
            </w:del>
          </w:p>
        </w:tc>
      </w:tr>
    </w:tbl>
    <w:p w:rsidR="00ED769F" w:rsidRDefault="00ED769F" w:rsidP="00ED769F">
      <w:pPr>
        <w:rPr>
          <w:lang w:eastAsia="ko-KR"/>
        </w:rPr>
      </w:pPr>
      <w:r>
        <w:rPr>
          <w:lang w:eastAsia="ko-KR"/>
        </w:rPr>
        <w:t>…</w:t>
      </w:r>
    </w:p>
    <w:p w:rsidR="00ED769F" w:rsidRDefault="00ED769F" w:rsidP="00ED769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 w:rsidRPr="00A6442B">
        <w:rPr>
          <w:rFonts w:eastAsia="SimSun"/>
          <w:lang w:eastAsia="zh-CN"/>
        </w:rPr>
        <w:t>Otherwise</w:t>
      </w:r>
      <w:r>
        <w:rPr>
          <w:rFonts w:eastAsia="SimSun"/>
          <w:lang w:eastAsia="zh-CN"/>
        </w:rPr>
        <w:t xml:space="preserve"> (transSkipFlag</w:t>
      </w:r>
      <w:r w:rsidRPr="00880C5A">
        <w:rPr>
          <w:rFonts w:eastAsia="SimSun"/>
          <w:lang w:eastAsia="zh-CN"/>
        </w:rPr>
        <w:t xml:space="preserve"> is equal</w:t>
      </w:r>
      <w:r>
        <w:rPr>
          <w:rFonts w:eastAsia="SimSun"/>
          <w:lang w:eastAsia="zh-CN"/>
        </w:rPr>
        <w:t xml:space="preserve"> to 0), the following applies.</w:t>
      </w:r>
    </w:p>
    <w:p w:rsidR="00ED769F" w:rsidRPr="003F17AE" w:rsidRDefault="00ED769F" w:rsidP="00ED769F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 w:rsidRPr="003F17AE">
        <w:rPr>
          <w:lang w:eastAsia="ko-KR"/>
        </w:rPr>
        <w:t>Each (horizontal) row of scaled transform coefficients d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 j=0..nH−1) is transformed to e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 j=0..nH−1) by invoking the one-dimensional transformation process as specified in subclause </w:t>
      </w:r>
      <w:r w:rsidRPr="00066987">
        <w:rPr>
          <w:lang w:eastAsia="ko-KR"/>
        </w:rPr>
        <w:fldChar w:fldCharType="begin" w:fldLock="1"/>
      </w:r>
      <w:r w:rsidRPr="003F17AE">
        <w:rPr>
          <w:lang w:eastAsia="ko-KR"/>
        </w:rPr>
        <w:instrText xml:space="preserve"> REF _Ref278189696 \r \h </w:instrText>
      </w:r>
      <w:r w:rsidRPr="003F17AE">
        <w:rPr>
          <w:lang w:eastAsia="ko-KR"/>
        </w:rPr>
      </w:r>
      <w:r>
        <w:rPr>
          <w:lang w:eastAsia="ko-KR"/>
        </w:rPr>
        <w:instrText xml:space="preserve"> \* MERGEFORMAT </w:instrText>
      </w:r>
      <w:r w:rsidRPr="003F17AE">
        <w:rPr>
          <w:lang w:eastAsia="ko-KR"/>
        </w:rPr>
        <w:fldChar w:fldCharType="separate"/>
      </w:r>
      <w:r>
        <w:rPr>
          <w:lang w:eastAsia="ko-KR"/>
        </w:rPr>
        <w:t>8.6.4.1</w:t>
      </w:r>
      <w:r w:rsidRPr="003F17AE">
        <w:rPr>
          <w:lang w:eastAsia="ko-KR"/>
        </w:rPr>
        <w:fldChar w:fldCharType="end"/>
      </w:r>
      <w:r w:rsidRPr="00066987">
        <w:rPr>
          <w:lang w:eastAsia="ko-KR"/>
        </w:rPr>
        <w:t xml:space="preserve"> according to the </w:t>
      </w:r>
      <w:r w:rsidRPr="003F17AE">
        <w:rPr>
          <w:lang w:eastAsia="ko-KR"/>
        </w:rPr>
        <w:t xml:space="preserve">width of the transform unit nW, with the (nW)x(nH) array d and the transform type variable </w:t>
      </w:r>
      <w:del w:id="480" w:author="Ugur Kemal" w:date="2012-06-25T11:53:00Z">
        <w:r w:rsidRPr="003F17AE" w:rsidDel="00ED769F">
          <w:rPr>
            <w:lang w:eastAsia="ko-KR"/>
          </w:rPr>
          <w:delText xml:space="preserve">horizTrType </w:delText>
        </w:r>
      </w:del>
      <w:ins w:id="481" w:author="Ugur Kemal" w:date="2012-06-25T11:53:00Z">
        <w:r>
          <w:rPr>
            <w:lang w:eastAsia="ko-KR"/>
          </w:rPr>
          <w:t>t</w:t>
        </w:r>
        <w:r w:rsidRPr="003F17AE">
          <w:rPr>
            <w:lang w:eastAsia="ko-KR"/>
          </w:rPr>
          <w:t xml:space="preserve">rType </w:t>
        </w:r>
      </w:ins>
      <w:r w:rsidRPr="003F17AE">
        <w:rPr>
          <w:lang w:eastAsia="ko-KR"/>
        </w:rPr>
        <w:t>as the inputs and the output is the (nW)x(nH) array e.</w:t>
      </w:r>
    </w:p>
    <w:p w:rsidR="00ED769F" w:rsidRPr="003F17AE" w:rsidRDefault="00ED769F" w:rsidP="00ED769F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 w:rsidRPr="003F17AE">
        <w:rPr>
          <w:rFonts w:hint="eastAsia"/>
          <w:lang w:eastAsia="ko-KR"/>
        </w:rPr>
        <w:t>The intermediate sample values g</w:t>
      </w:r>
      <w:r w:rsidRPr="003F17AE">
        <w:rPr>
          <w:rFonts w:hint="eastAsia"/>
          <w:vertAlign w:val="subscript"/>
          <w:lang w:eastAsia="ko-KR"/>
        </w:rPr>
        <w:t>ij</w:t>
      </w:r>
      <w:r w:rsidRPr="003F17AE">
        <w:rPr>
          <w:rFonts w:hint="eastAsia"/>
          <w:lang w:eastAsia="ko-KR"/>
        </w:rPr>
        <w:t xml:space="preserve"> (i=0..nW</w:t>
      </w:r>
      <w:r w:rsidRPr="003F17AE">
        <w:rPr>
          <w:rFonts w:ascii="MS Gothic" w:eastAsia="MS Gothic" w:hAnsi="MS Gothic" w:cs="MS Gothic" w:hint="eastAsia"/>
          <w:lang w:eastAsia="ko-KR"/>
        </w:rPr>
        <w:t>−</w:t>
      </w:r>
      <w:r w:rsidRPr="003F17AE">
        <w:rPr>
          <w:rFonts w:hint="eastAsia"/>
          <w:lang w:eastAsia="ko-KR"/>
        </w:rPr>
        <w:t>1, j=0..nH</w:t>
      </w:r>
      <w:r w:rsidRPr="003F17AE">
        <w:rPr>
          <w:rFonts w:ascii="MS Gothic" w:eastAsia="MS Gothic" w:hAnsi="MS Gothic" w:cs="MS Gothic" w:hint="eastAsia"/>
          <w:lang w:eastAsia="ko-KR"/>
        </w:rPr>
        <w:t>−</w:t>
      </w:r>
      <w:r w:rsidRPr="003F17AE">
        <w:rPr>
          <w:rFonts w:hint="eastAsia"/>
          <w:lang w:eastAsia="ko-KR"/>
        </w:rPr>
        <w:t>1) are derived by</w:t>
      </w:r>
    </w:p>
    <w:p w:rsidR="00ED769F" w:rsidRPr="003F17AE" w:rsidRDefault="00ED769F" w:rsidP="00ED769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09"/>
        <w:rPr>
          <w:lang w:eastAsia="ko-KR"/>
        </w:rPr>
      </w:pPr>
      <w:r w:rsidRPr="003F17AE">
        <w:rPr>
          <w:rFonts w:hint="eastAsia"/>
          <w:sz w:val="20"/>
          <w:lang w:eastAsia="ko-KR"/>
        </w:rPr>
        <w:t>g</w:t>
      </w:r>
      <w:r w:rsidRPr="003F17AE">
        <w:rPr>
          <w:sz w:val="20"/>
          <w:vertAlign w:val="subscript"/>
          <w:lang w:eastAsia="ko-KR"/>
        </w:rPr>
        <w:t>ij</w:t>
      </w:r>
      <w:r w:rsidRPr="003F17AE">
        <w:rPr>
          <w:sz w:val="20"/>
          <w:lang w:eastAsia="ko-KR"/>
        </w:rPr>
        <w:t xml:space="preserve"> = </w:t>
      </w:r>
      <w:r w:rsidRPr="003F17AE">
        <w:rPr>
          <w:rFonts w:hint="eastAsia"/>
          <w:sz w:val="20"/>
          <w:lang w:eastAsia="ko-KR"/>
        </w:rPr>
        <w:t>Clip3(</w:t>
      </w:r>
      <w:r w:rsidRPr="003F17AE">
        <w:rPr>
          <w:sz w:val="20"/>
          <w:lang w:val="en-US" w:eastAsia="ko-KR"/>
        </w:rPr>
        <w:t> </w:t>
      </w:r>
      <w:r w:rsidRPr="003F17AE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3F17AE">
        <w:rPr>
          <w:rFonts w:hint="eastAsia"/>
          <w:sz w:val="20"/>
          <w:lang w:eastAsia="ko-KR"/>
        </w:rPr>
        <w:t>32768,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32767,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eastAsia="ko-KR"/>
        </w:rPr>
        <w:t>( </w:t>
      </w:r>
      <w:r w:rsidRPr="003F17AE">
        <w:rPr>
          <w:rFonts w:hint="eastAsia"/>
          <w:sz w:val="20"/>
          <w:lang w:eastAsia="ko-KR"/>
        </w:rPr>
        <w:t>e</w:t>
      </w:r>
      <w:r w:rsidRPr="003F17AE">
        <w:rPr>
          <w:sz w:val="20"/>
          <w:vertAlign w:val="subscript"/>
          <w:lang w:eastAsia="ko-KR"/>
        </w:rPr>
        <w:t>ij</w:t>
      </w:r>
      <w:r w:rsidRPr="003F17AE">
        <w:rPr>
          <w:sz w:val="20"/>
          <w:lang w:val="en-US" w:eastAsia="ko-KR"/>
        </w:rPr>
        <w:t> </w:t>
      </w:r>
      <w:r w:rsidRPr="003F17AE">
        <w:rPr>
          <w:sz w:val="20"/>
          <w:lang w:eastAsia="ko-KR"/>
        </w:rPr>
        <w:t>+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64 ) &gt;&gt; 7</w:t>
      </w:r>
      <w:r w:rsidRPr="003F17AE">
        <w:rPr>
          <w:sz w:val="20"/>
          <w:lang w:val="en-US" w:eastAsia="ko-KR"/>
        </w:rPr>
        <w:t> </w:t>
      </w:r>
      <w:r w:rsidRPr="003F17AE">
        <w:rPr>
          <w:rFonts w:hint="eastAsia"/>
          <w:sz w:val="20"/>
          <w:lang w:eastAsia="ko-KR"/>
        </w:rPr>
        <w:t>)</w:t>
      </w:r>
      <w:r w:rsidRPr="003F17AE">
        <w:rPr>
          <w:sz w:val="20"/>
          <w:lang w:val="en-US" w:eastAsia="ko-KR"/>
        </w:rPr>
        <w:tab/>
      </w:r>
      <w:r w:rsidRPr="003F17AE">
        <w:rPr>
          <w:sz w:val="20"/>
          <w:lang w:eastAsia="ko-KR"/>
        </w:rPr>
        <w:tab/>
      </w:r>
      <w:r w:rsidRPr="003F17AE">
        <w:rPr>
          <w:sz w:val="20"/>
        </w:rPr>
        <w:t>(</w:t>
      </w:r>
      <w:r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STYLEREF 1 \s </w:instrText>
      </w:r>
      <w:r w:rsidRPr="003F17AE">
        <w:rPr>
          <w:sz w:val="20"/>
        </w:rPr>
        <w:fldChar w:fldCharType="separate"/>
      </w:r>
      <w:r>
        <w:rPr>
          <w:noProof/>
          <w:sz w:val="20"/>
        </w:rPr>
        <w:t>8</w:t>
      </w:r>
      <w:r w:rsidRPr="003F17AE">
        <w:rPr>
          <w:sz w:val="20"/>
        </w:rPr>
        <w:fldChar w:fldCharType="end"/>
      </w:r>
      <w:r w:rsidRPr="003F17AE">
        <w:rPr>
          <w:sz w:val="20"/>
        </w:rPr>
        <w:noBreakHyphen/>
      </w:r>
      <w:r w:rsidRPr="003F17AE">
        <w:rPr>
          <w:sz w:val="20"/>
        </w:rPr>
        <w:fldChar w:fldCharType="begin" w:fldLock="1"/>
      </w:r>
      <w:r w:rsidRPr="003F17AE">
        <w:rPr>
          <w:sz w:val="20"/>
        </w:rPr>
        <w:instrText xml:space="preserve"> SEQ Equation \* ARABIC \s 1 </w:instrText>
      </w:r>
      <w:r w:rsidRPr="003F17AE">
        <w:rPr>
          <w:sz w:val="20"/>
        </w:rPr>
        <w:fldChar w:fldCharType="separate"/>
      </w:r>
      <w:r>
        <w:rPr>
          <w:noProof/>
          <w:sz w:val="20"/>
        </w:rPr>
        <w:t>253</w:t>
      </w:r>
      <w:r w:rsidRPr="003F17AE">
        <w:rPr>
          <w:sz w:val="20"/>
        </w:rPr>
        <w:fldChar w:fldCharType="end"/>
      </w:r>
      <w:r w:rsidRPr="003F17AE">
        <w:rPr>
          <w:sz w:val="20"/>
        </w:rPr>
        <w:t>)</w:t>
      </w:r>
    </w:p>
    <w:p w:rsidR="00ED769F" w:rsidRPr="003F17AE" w:rsidRDefault="00ED769F" w:rsidP="00ED769F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rFonts w:hint="eastAsia"/>
        </w:rPr>
      </w:pPr>
      <w:r w:rsidRPr="003F17AE">
        <w:rPr>
          <w:lang w:eastAsia="ko-KR"/>
        </w:rPr>
        <w:t xml:space="preserve">Each (vertical) column of the resulting matrix </w:t>
      </w:r>
      <w:r w:rsidRPr="003F17AE">
        <w:rPr>
          <w:rFonts w:hint="eastAsia"/>
          <w:lang w:eastAsia="ko-KR"/>
        </w:rPr>
        <w:t>g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 j=0..nH−1) is transformed to f</w:t>
      </w:r>
      <w:r w:rsidRPr="003F17AE">
        <w:rPr>
          <w:vertAlign w:val="subscript"/>
          <w:lang w:eastAsia="ko-KR"/>
        </w:rPr>
        <w:t>ij</w:t>
      </w:r>
      <w:r w:rsidRPr="003F17AE">
        <w:rPr>
          <w:lang w:eastAsia="ko-KR"/>
        </w:rPr>
        <w:t xml:space="preserve"> (i=0..nW−1, j=0..nH−1) by invoking the one-dimensional transformation process as specified in subclause </w:t>
      </w:r>
      <w:r w:rsidRPr="00066987">
        <w:rPr>
          <w:lang w:eastAsia="ko-KR"/>
        </w:rPr>
        <w:fldChar w:fldCharType="begin" w:fldLock="1"/>
      </w:r>
      <w:r w:rsidRPr="003F17AE">
        <w:rPr>
          <w:lang w:eastAsia="ko-KR"/>
        </w:rPr>
        <w:instrText xml:space="preserve"> REF _Ref278189696 \r \h </w:instrText>
      </w:r>
      <w:r w:rsidRPr="003F17AE">
        <w:rPr>
          <w:lang w:eastAsia="ko-KR"/>
        </w:rPr>
      </w:r>
      <w:r>
        <w:rPr>
          <w:lang w:eastAsia="ko-KR"/>
        </w:rPr>
        <w:instrText xml:space="preserve"> \* MERGEFORMAT </w:instrText>
      </w:r>
      <w:r w:rsidRPr="003F17AE">
        <w:rPr>
          <w:lang w:eastAsia="ko-KR"/>
        </w:rPr>
        <w:fldChar w:fldCharType="separate"/>
      </w:r>
      <w:r>
        <w:rPr>
          <w:lang w:eastAsia="ko-KR"/>
        </w:rPr>
        <w:t>8.6.4.1</w:t>
      </w:r>
      <w:r w:rsidRPr="003F17AE">
        <w:rPr>
          <w:lang w:eastAsia="ko-KR"/>
        </w:rPr>
        <w:fldChar w:fldCharType="end"/>
      </w:r>
      <w:r w:rsidRPr="00066987">
        <w:rPr>
          <w:lang w:eastAsia="ko-KR"/>
        </w:rPr>
        <w:t xml:space="preserve"> according to the </w:t>
      </w:r>
      <w:r w:rsidRPr="003F17AE">
        <w:rPr>
          <w:lang w:eastAsia="ko-KR"/>
        </w:rPr>
        <w:t xml:space="preserve">height of the transform unit nH, with the (nW)x(nH) array e and the transform type variable </w:t>
      </w:r>
      <w:del w:id="482" w:author="Ugur Kemal" w:date="2012-06-25T11:53:00Z">
        <w:r w:rsidRPr="003F17AE" w:rsidDel="00ED769F">
          <w:rPr>
            <w:lang w:eastAsia="ko-KR"/>
          </w:rPr>
          <w:delText>vertT</w:delText>
        </w:r>
      </w:del>
      <w:ins w:id="483" w:author="Ugur Kemal" w:date="2012-06-25T11:53:00Z">
        <w:r>
          <w:rPr>
            <w:lang w:eastAsia="ko-KR"/>
          </w:rPr>
          <w:t>t</w:t>
        </w:r>
      </w:ins>
      <w:r w:rsidRPr="003F17AE">
        <w:rPr>
          <w:lang w:eastAsia="ko-KR"/>
        </w:rPr>
        <w:t>rType as the inputs and the output is the (nW)x(nH) array f.</w:t>
      </w:r>
      <w:bookmarkStart w:id="484" w:name="_GoBack"/>
      <w:bookmarkEnd w:id="484"/>
    </w:p>
    <w:p w:rsidR="00ED769F" w:rsidRPr="005B217D" w:rsidRDefault="00ED769F" w:rsidP="00ED769F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ED769F" w:rsidRPr="005B217D" w:rsidRDefault="00ED769F" w:rsidP="00ED769F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Nokia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D769F" w:rsidRPr="00ED769F" w:rsidRDefault="00ED769F" w:rsidP="00B14CE5">
      <w:pPr>
        <w:rPr>
          <w:b/>
          <w:lang w:val="en-CA"/>
        </w:rPr>
      </w:pPr>
    </w:p>
    <w:sectPr w:rsidR="00ED769F" w:rsidRPr="00ED769F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B4" w:rsidRDefault="006E4AB4">
      <w:r>
        <w:separator/>
      </w:r>
    </w:p>
  </w:endnote>
  <w:endnote w:type="continuationSeparator" w:id="0">
    <w:p w:rsidR="006E4AB4" w:rsidRDefault="006E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E4AB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8225B">
      <w:rPr>
        <w:rStyle w:val="PageNumber"/>
        <w:noProof/>
      </w:rPr>
      <w:t>2012-06-24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B4" w:rsidRDefault="006E4AB4">
      <w:r>
        <w:separator/>
      </w:r>
    </w:p>
  </w:footnote>
  <w:footnote w:type="continuationSeparator" w:id="0">
    <w:p w:rsidR="006E4AB4" w:rsidRDefault="006E4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615A8"/>
    <w:multiLevelType w:val="hybridMultilevel"/>
    <w:tmpl w:val="94701FB0"/>
    <w:lvl w:ilvl="0" w:tplc="49C80EA8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  <w:rPr>
        <w:rFonts w:cs="Times New Roman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461DC"/>
    <w:multiLevelType w:val="hybridMultilevel"/>
    <w:tmpl w:val="958C8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0423A5"/>
    <w:multiLevelType w:val="hybridMultilevel"/>
    <w:tmpl w:val="61B278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C6F49"/>
    <w:multiLevelType w:val="hybridMultilevel"/>
    <w:tmpl w:val="081C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7169D5"/>
    <w:multiLevelType w:val="hybridMultilevel"/>
    <w:tmpl w:val="C418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A61273C"/>
    <w:multiLevelType w:val="hybridMultilevel"/>
    <w:tmpl w:val="CCE28D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8"/>
  </w:num>
  <w:num w:numId="5">
    <w:abstractNumId w:val="10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13"/>
  </w:num>
  <w:num w:numId="15">
    <w:abstractNumId w:val="6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4C07"/>
    <w:rsid w:val="000458BC"/>
    <w:rsid w:val="00045C41"/>
    <w:rsid w:val="00046C03"/>
    <w:rsid w:val="0007614F"/>
    <w:rsid w:val="00080E82"/>
    <w:rsid w:val="000B1C6B"/>
    <w:rsid w:val="000C09AC"/>
    <w:rsid w:val="000D049F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AA6"/>
    <w:rsid w:val="00317D85"/>
    <w:rsid w:val="003259EA"/>
    <w:rsid w:val="00327C56"/>
    <w:rsid w:val="003315A1"/>
    <w:rsid w:val="003373EC"/>
    <w:rsid w:val="00342FF4"/>
    <w:rsid w:val="003706CC"/>
    <w:rsid w:val="00377710"/>
    <w:rsid w:val="00390C00"/>
    <w:rsid w:val="003A2D8E"/>
    <w:rsid w:val="003C20E4"/>
    <w:rsid w:val="003E6F90"/>
    <w:rsid w:val="003F5D0F"/>
    <w:rsid w:val="00414101"/>
    <w:rsid w:val="0042613C"/>
    <w:rsid w:val="00433DDB"/>
    <w:rsid w:val="00437619"/>
    <w:rsid w:val="004A2A63"/>
    <w:rsid w:val="004B210C"/>
    <w:rsid w:val="004D405F"/>
    <w:rsid w:val="004E4F4F"/>
    <w:rsid w:val="004E6789"/>
    <w:rsid w:val="004E6ED6"/>
    <w:rsid w:val="004F61E3"/>
    <w:rsid w:val="00502D49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734B7"/>
    <w:rsid w:val="006C5D39"/>
    <w:rsid w:val="006E2810"/>
    <w:rsid w:val="006E4AB4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6C65"/>
    <w:rsid w:val="0088225B"/>
    <w:rsid w:val="008A4B4C"/>
    <w:rsid w:val="008C239F"/>
    <w:rsid w:val="008E480C"/>
    <w:rsid w:val="008F1B63"/>
    <w:rsid w:val="00907757"/>
    <w:rsid w:val="009212B0"/>
    <w:rsid w:val="009234A5"/>
    <w:rsid w:val="009336F7"/>
    <w:rsid w:val="009374A7"/>
    <w:rsid w:val="0098551D"/>
    <w:rsid w:val="0099518F"/>
    <w:rsid w:val="009A523D"/>
    <w:rsid w:val="009E1D11"/>
    <w:rsid w:val="009F496B"/>
    <w:rsid w:val="009F7514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14CE5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B7AB1"/>
    <w:rsid w:val="00ED769F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80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1"/>
    <w:qFormat/>
    <w:rsid w:val="0088225B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1">
    <w:name w:val="Caption Char1"/>
    <w:link w:val="Caption"/>
    <w:locked/>
    <w:rsid w:val="0088225B"/>
    <w:rPr>
      <w:rFonts w:eastAsia="Malgun Gothic"/>
      <w:b/>
      <w:bCs/>
      <w:lang w:eastAsia="en-US"/>
    </w:rPr>
  </w:style>
  <w:style w:type="paragraph" w:customStyle="1" w:styleId="Equation">
    <w:name w:val="Equation"/>
    <w:basedOn w:val="Normal"/>
    <w:uiPriority w:val="99"/>
    <w:rsid w:val="00ED76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80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1"/>
    <w:qFormat/>
    <w:rsid w:val="0088225B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1">
    <w:name w:val="Caption Char1"/>
    <w:link w:val="Caption"/>
    <w:locked/>
    <w:rsid w:val="0088225B"/>
    <w:rPr>
      <w:rFonts w:eastAsia="Malgun Gothic"/>
      <w:b/>
      <w:bCs/>
      <w:lang w:eastAsia="en-US"/>
    </w:rPr>
  </w:style>
  <w:style w:type="paragraph" w:customStyle="1" w:styleId="Equation">
    <w:name w:val="Equation"/>
    <w:basedOn w:val="Normal"/>
    <w:uiPriority w:val="99"/>
    <w:rsid w:val="00ED76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xt-oguz.bici@noki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emal.ugur@noki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Titel</vt:lpstr>
      </vt:variant>
      <vt:variant>
        <vt:i4>1</vt:i4>
      </vt:variant>
    </vt:vector>
  </HeadingPairs>
  <TitlesOfParts>
    <vt:vector size="8" baseType="lpstr">
      <vt:lpstr>Joint Collaborative Team on Video Coding (JCT-VC) Contribution</vt:lpstr>
      <vt:lpstr>Abstract</vt:lpstr>
      <vt:lpstr>Introduction </vt:lpstr>
      <vt:lpstr/>
      <vt:lpstr>Conclusion </vt:lpstr>
      <vt:lpstr>Specification text 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8222</CharactersWithSpaces>
  <SharedDoc>false</SharedDoc>
  <HLinks>
    <vt:vector size="12" baseType="variant">
      <vt:variant>
        <vt:i4>7733256</vt:i4>
      </vt:variant>
      <vt:variant>
        <vt:i4>3</vt:i4>
      </vt:variant>
      <vt:variant>
        <vt:i4>0</vt:i4>
      </vt:variant>
      <vt:variant>
        <vt:i4>5</vt:i4>
      </vt:variant>
      <vt:variant>
        <vt:lpwstr>mailto:asaxena@sta.samsung.com</vt:lpwstr>
      </vt:variant>
      <vt:variant>
        <vt:lpwstr/>
      </vt:variant>
      <vt:variant>
        <vt:i4>983154</vt:i4>
      </vt:variant>
      <vt:variant>
        <vt:i4>0</vt:i4>
      </vt:variant>
      <vt:variant>
        <vt:i4>0</vt:i4>
      </vt:variant>
      <vt:variant>
        <vt:i4>5</vt:i4>
      </vt:variant>
      <vt:variant>
        <vt:lpwstr>mailto:kemal.ugur@nokia.com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Ugur Kemal</cp:lastModifiedBy>
  <cp:revision>2</cp:revision>
  <cp:lastPrinted>1900-12-31T21:00:00Z</cp:lastPrinted>
  <dcterms:created xsi:type="dcterms:W3CDTF">2012-06-25T08:59:00Z</dcterms:created>
  <dcterms:modified xsi:type="dcterms:W3CDTF">2012-06-25T08:59:00Z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7bb886ca-aa6b-4584-918f-52b77ef0315c</vt:lpwstr>
  </property>
  <property fmtid="{D5CDD505-2E9C-101B-9397-08002B2CF9AE}" pid="3" name="NokiaConfidentiality">
    <vt:lpwstr>Company Confidential</vt:lpwstr>
  </property>
</Properties>
</file>