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390C00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30r9,l65,143,,143,,130r10,l10,126r3,l13,15r-3,l,15,,,65,r,15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42613C" w:rsidP="0042613C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10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Stockholm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SE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11-20 July</w:t>
            </w:r>
            <w:r w:rsidR="00502D49">
              <w:rPr>
                <w:szCs w:val="22"/>
                <w:lang w:val="en-CA"/>
              </w:rPr>
              <w:t xml:space="preserve"> 2012</w:t>
            </w:r>
          </w:p>
        </w:tc>
        <w:tc>
          <w:tcPr>
            <w:tcW w:w="3168" w:type="dxa"/>
          </w:tcPr>
          <w:p w:rsidR="008A4B4C" w:rsidRPr="005B217D" w:rsidRDefault="00E61DAC" w:rsidP="00A5333A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42613C">
              <w:rPr>
                <w:lang w:val="en-CA"/>
              </w:rPr>
              <w:t>J</w:t>
            </w:r>
            <w:r w:rsidR="00A5333A">
              <w:rPr>
                <w:lang w:val="en-CA"/>
              </w:rPr>
              <w:t>0021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080E82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CE1: Summary report of Core Experiment on intra transform mode dependency simplifications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080E82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080E82" w:rsidP="005E1AC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Report</w:t>
            </w:r>
          </w:p>
        </w:tc>
      </w:tr>
      <w:tr w:rsidR="00E61DAC" w:rsidRPr="00080E82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5B217D" w:rsidRDefault="00080E82" w:rsidP="00080E82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Kemal Ugur</w:t>
            </w:r>
            <w:r>
              <w:rPr>
                <w:szCs w:val="22"/>
                <w:lang w:val="en-CA"/>
              </w:rPr>
              <w:br/>
              <w:t xml:space="preserve">Ankur Saxena </w:t>
            </w:r>
          </w:p>
        </w:tc>
        <w:tc>
          <w:tcPr>
            <w:tcW w:w="900" w:type="dxa"/>
          </w:tcPr>
          <w:p w:rsidR="00E61DAC" w:rsidRPr="005B217D" w:rsidRDefault="00E61DAC" w:rsidP="00080E82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</w:p>
        </w:tc>
        <w:tc>
          <w:tcPr>
            <w:tcW w:w="3168" w:type="dxa"/>
          </w:tcPr>
          <w:p w:rsidR="00E61DAC" w:rsidRPr="00080E82" w:rsidRDefault="0046634F" w:rsidP="00080E82">
            <w:pPr>
              <w:spacing w:before="60" w:after="60"/>
              <w:rPr>
                <w:szCs w:val="22"/>
                <w:lang w:val="en-CA"/>
              </w:rPr>
            </w:pPr>
            <w:hyperlink r:id="rId10" w:history="1">
              <w:r w:rsidR="00080E82" w:rsidRPr="00080E82">
                <w:rPr>
                  <w:rStyle w:val="Hyperlink"/>
                  <w:szCs w:val="22"/>
                  <w:lang w:val="en-CA"/>
                </w:rPr>
                <w:t>kemal.ugur@nokia.com</w:t>
              </w:r>
            </w:hyperlink>
            <w:r w:rsidR="00080E82" w:rsidRPr="00080E82">
              <w:rPr>
                <w:szCs w:val="22"/>
                <w:lang w:val="en-CA"/>
              </w:rPr>
              <w:br/>
            </w:r>
            <w:hyperlink r:id="rId11" w:history="1">
              <w:r w:rsidR="00080E82" w:rsidRPr="00080E82">
                <w:rPr>
                  <w:rStyle w:val="Hyperlink"/>
                  <w:szCs w:val="22"/>
                  <w:lang w:val="en-CA"/>
                </w:rPr>
                <w:t>asaxena@sta.samsung.com</w:t>
              </w:r>
            </w:hyperlink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080E82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CE1 coordinators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745F6B" w:rsidRPr="005B217D" w:rsidRDefault="00745F6B" w:rsidP="00E11923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:rsidR="001F2594" w:rsidRDefault="00B14CE5" w:rsidP="009234A5">
      <w:pPr>
        <w:jc w:val="both"/>
        <w:rPr>
          <w:rFonts w:eastAsia="PMingLiU"/>
          <w:szCs w:val="22"/>
          <w:lang w:eastAsia="zh-TW"/>
        </w:rPr>
      </w:pPr>
      <w:r w:rsidRPr="00F30B47">
        <w:rPr>
          <w:rFonts w:hint="eastAsia"/>
          <w:szCs w:val="22"/>
          <w:lang w:eastAsia="ja-JP"/>
        </w:rPr>
        <w:t xml:space="preserve">A summary of </w:t>
      </w:r>
      <w:r>
        <w:rPr>
          <w:rFonts w:eastAsia="PMingLiU" w:hint="eastAsia"/>
          <w:szCs w:val="22"/>
          <w:lang w:eastAsia="zh-TW"/>
        </w:rPr>
        <w:t>C</w:t>
      </w:r>
      <w:r w:rsidRPr="00F30B47">
        <w:rPr>
          <w:rFonts w:hint="eastAsia"/>
          <w:szCs w:val="22"/>
          <w:lang w:eastAsia="ja-JP"/>
        </w:rPr>
        <w:t xml:space="preserve">ore </w:t>
      </w:r>
      <w:r>
        <w:rPr>
          <w:rFonts w:eastAsia="PMingLiU" w:hint="eastAsia"/>
          <w:szCs w:val="22"/>
          <w:lang w:eastAsia="zh-TW"/>
        </w:rPr>
        <w:t>E</w:t>
      </w:r>
      <w:r w:rsidRPr="00F30B47">
        <w:rPr>
          <w:rFonts w:hint="eastAsia"/>
          <w:szCs w:val="22"/>
          <w:lang w:eastAsia="ja-JP"/>
        </w:rPr>
        <w:t xml:space="preserve">xperiment </w:t>
      </w:r>
      <w:r>
        <w:rPr>
          <w:rFonts w:eastAsia="PMingLiU" w:hint="eastAsia"/>
          <w:szCs w:val="22"/>
          <w:lang w:eastAsia="zh-TW"/>
        </w:rPr>
        <w:t>1</w:t>
      </w:r>
      <w:r w:rsidRPr="00F30B47">
        <w:rPr>
          <w:rFonts w:hint="eastAsia"/>
          <w:szCs w:val="22"/>
          <w:lang w:eastAsia="ja-JP"/>
        </w:rPr>
        <w:t xml:space="preserve"> (CE</w:t>
      </w:r>
      <w:r>
        <w:rPr>
          <w:rFonts w:eastAsia="PMingLiU" w:hint="eastAsia"/>
          <w:szCs w:val="22"/>
          <w:lang w:eastAsia="zh-TW"/>
        </w:rPr>
        <w:t>1</w:t>
      </w:r>
      <w:r w:rsidRPr="00F30B47">
        <w:rPr>
          <w:rFonts w:hint="eastAsia"/>
          <w:szCs w:val="22"/>
          <w:lang w:eastAsia="ja-JP"/>
        </w:rPr>
        <w:t xml:space="preserve">) on </w:t>
      </w:r>
      <w:r w:rsidR="00080E82">
        <w:rPr>
          <w:szCs w:val="22"/>
          <w:lang w:eastAsia="ja-JP"/>
        </w:rPr>
        <w:t>i</w:t>
      </w:r>
      <w:r w:rsidRPr="00B14CE5">
        <w:rPr>
          <w:szCs w:val="22"/>
          <w:lang w:eastAsia="ja-JP"/>
        </w:rPr>
        <w:t>ntra transform mode dependency simplifications</w:t>
      </w:r>
      <w:r w:rsidRPr="00B14CE5">
        <w:rPr>
          <w:rFonts w:eastAsia="PMingLiU" w:hint="eastAsia"/>
          <w:szCs w:val="22"/>
          <w:lang w:eastAsia="ja-JP"/>
        </w:rPr>
        <w:t xml:space="preserve"> </w:t>
      </w:r>
      <w:r w:rsidRPr="00F30B47">
        <w:rPr>
          <w:rFonts w:hint="eastAsia"/>
          <w:szCs w:val="22"/>
          <w:lang w:eastAsia="ja-JP"/>
        </w:rPr>
        <w:t xml:space="preserve">is reported. </w:t>
      </w:r>
      <w:r>
        <w:rPr>
          <w:rFonts w:eastAsia="PMingLiU"/>
          <w:szCs w:val="22"/>
          <w:lang w:eastAsia="zh-TW"/>
        </w:rPr>
        <w:t>Two</w:t>
      </w:r>
      <w:r>
        <w:rPr>
          <w:rFonts w:eastAsia="PMingLiU" w:hint="eastAsia"/>
          <w:szCs w:val="22"/>
          <w:lang w:eastAsia="zh-TW"/>
        </w:rPr>
        <w:t xml:space="preserve"> </w:t>
      </w:r>
      <w:r w:rsidR="00317AA6">
        <w:rPr>
          <w:rFonts w:eastAsia="PMingLiU"/>
          <w:szCs w:val="22"/>
          <w:lang w:eastAsia="zh-TW"/>
        </w:rPr>
        <w:t>variants</w:t>
      </w:r>
      <w:r w:rsidR="00317AA6">
        <w:rPr>
          <w:rFonts w:hint="eastAsia"/>
          <w:szCs w:val="22"/>
          <w:lang w:eastAsia="ja-JP"/>
        </w:rPr>
        <w:t xml:space="preserve"> </w:t>
      </w:r>
      <w:r>
        <w:rPr>
          <w:rFonts w:hint="eastAsia"/>
          <w:szCs w:val="22"/>
          <w:lang w:eastAsia="ja-JP"/>
        </w:rPr>
        <w:t xml:space="preserve">are evaluated based on the common test conditions and </w:t>
      </w:r>
      <w:r>
        <w:rPr>
          <w:szCs w:val="22"/>
          <w:lang w:eastAsia="ja-JP"/>
        </w:rPr>
        <w:t xml:space="preserve">two </w:t>
      </w:r>
      <w:r>
        <w:rPr>
          <w:rFonts w:hint="eastAsia"/>
          <w:szCs w:val="22"/>
          <w:lang w:eastAsia="ja-JP"/>
        </w:rPr>
        <w:t>additional conditions</w:t>
      </w:r>
      <w:r>
        <w:rPr>
          <w:rFonts w:eastAsia="PMingLiU" w:hint="eastAsia"/>
          <w:szCs w:val="22"/>
          <w:lang w:eastAsia="zh-TW"/>
        </w:rPr>
        <w:t xml:space="preserve"> according to the CE1 description</w:t>
      </w:r>
      <w:r>
        <w:rPr>
          <w:rFonts w:hint="eastAsia"/>
          <w:szCs w:val="22"/>
          <w:lang w:eastAsia="ja-JP"/>
        </w:rPr>
        <w:t xml:space="preserve"> in JCTVC-</w:t>
      </w:r>
      <w:r>
        <w:rPr>
          <w:szCs w:val="22"/>
          <w:lang w:eastAsia="ja-JP"/>
        </w:rPr>
        <w:t>I</w:t>
      </w:r>
      <w:r>
        <w:rPr>
          <w:rFonts w:hint="eastAsia"/>
          <w:szCs w:val="22"/>
          <w:lang w:eastAsia="ja-JP"/>
        </w:rPr>
        <w:t>110</w:t>
      </w:r>
      <w:r>
        <w:rPr>
          <w:rFonts w:eastAsia="PMingLiU" w:hint="eastAsia"/>
          <w:szCs w:val="22"/>
          <w:lang w:eastAsia="zh-TW"/>
        </w:rPr>
        <w:t>1</w:t>
      </w:r>
      <w:r>
        <w:rPr>
          <w:rFonts w:hint="eastAsia"/>
          <w:szCs w:val="22"/>
          <w:lang w:eastAsia="ja-JP"/>
        </w:rPr>
        <w:t>.</w:t>
      </w:r>
      <w:r>
        <w:rPr>
          <w:rFonts w:eastAsia="PMingLiU" w:hint="eastAsia"/>
          <w:szCs w:val="22"/>
          <w:lang w:eastAsia="zh-TW"/>
        </w:rPr>
        <w:t xml:space="preserve"> </w:t>
      </w:r>
    </w:p>
    <w:p w:rsidR="00B14CE5" w:rsidRDefault="00B14CE5" w:rsidP="00B14CE5">
      <w:pPr>
        <w:pStyle w:val="Heading1"/>
        <w:tabs>
          <w:tab w:val="num" w:pos="0"/>
        </w:tabs>
        <w:ind w:left="432" w:hanging="432"/>
        <w:jc w:val="both"/>
        <w:rPr>
          <w:lang w:eastAsia="ja-JP"/>
        </w:rPr>
      </w:pPr>
      <w:r>
        <w:rPr>
          <w:rFonts w:hint="eastAsia"/>
          <w:lang w:eastAsia="ja-JP"/>
        </w:rPr>
        <w:t>Document list</w:t>
      </w:r>
    </w:p>
    <w:p w:rsidR="009302E7" w:rsidRDefault="009302E7" w:rsidP="009234A5">
      <w:pPr>
        <w:jc w:val="both"/>
        <w:rPr>
          <w:szCs w:val="22"/>
          <w:lang w:val="pt-BR"/>
        </w:rPr>
      </w:pPr>
      <w:r w:rsidRPr="006F1C48">
        <w:rPr>
          <w:b/>
          <w:szCs w:val="22"/>
          <w:lang w:val="pt-BR"/>
        </w:rPr>
        <w:t>JCTVC-J0035</w:t>
      </w:r>
      <w:r>
        <w:rPr>
          <w:b/>
          <w:szCs w:val="22"/>
          <w:lang w:val="pt-BR"/>
        </w:rPr>
        <w:t xml:space="preserve">: </w:t>
      </w:r>
      <w:r w:rsidRPr="006F1C48">
        <w:rPr>
          <w:szCs w:val="22"/>
          <w:lang w:val="pt-BR"/>
        </w:rPr>
        <w:t>CE1: Nokia’s results on intra transform mode dependency simplifications</w:t>
      </w:r>
    </w:p>
    <w:p w:rsidR="009302E7" w:rsidRDefault="009302E7" w:rsidP="009302E7">
      <w:pPr>
        <w:jc w:val="both"/>
        <w:rPr>
          <w:szCs w:val="22"/>
          <w:lang w:val="pt-BR"/>
        </w:rPr>
      </w:pPr>
      <w:r w:rsidRPr="009302E7">
        <w:rPr>
          <w:b/>
          <w:szCs w:val="22"/>
          <w:lang w:val="pt-BR"/>
        </w:rPr>
        <w:t>JCTVC-J0034</w:t>
      </w:r>
      <w:r>
        <w:rPr>
          <w:b/>
          <w:szCs w:val="22"/>
          <w:lang w:val="pt-BR"/>
        </w:rPr>
        <w:t xml:space="preserve">: </w:t>
      </w:r>
      <w:r w:rsidRPr="006F1C48">
        <w:rPr>
          <w:szCs w:val="22"/>
          <w:lang w:val="pt-BR"/>
        </w:rPr>
        <w:t>CE1: Cross-check of of Intra transform mode dependency simplifications</w:t>
      </w:r>
    </w:p>
    <w:p w:rsidR="00BE6C29" w:rsidRDefault="009302E7" w:rsidP="009302E7">
      <w:pPr>
        <w:jc w:val="both"/>
        <w:rPr>
          <w:ins w:id="0" w:author="Ugur Kemal" w:date="2012-07-04T11:57:00Z"/>
          <w:szCs w:val="22"/>
          <w:lang w:val="pt-BR"/>
        </w:rPr>
      </w:pPr>
      <w:r w:rsidRPr="009302E7">
        <w:rPr>
          <w:b/>
          <w:szCs w:val="22"/>
          <w:lang w:val="pt-BR"/>
        </w:rPr>
        <w:t>JCTVC-J0030</w:t>
      </w:r>
      <w:r>
        <w:rPr>
          <w:b/>
          <w:szCs w:val="22"/>
          <w:lang w:val="pt-BR"/>
        </w:rPr>
        <w:t xml:space="preserve">: </w:t>
      </w:r>
      <w:r w:rsidRPr="006F1C48">
        <w:rPr>
          <w:szCs w:val="22"/>
          <w:lang w:val="pt-BR"/>
        </w:rPr>
        <w:t>CE1: Cross-verification of Intra transform mode dependency simplifications (JCTVC-J0021)</w:t>
      </w:r>
    </w:p>
    <w:p w:rsidR="00BE6C29" w:rsidRPr="00BE6C29" w:rsidRDefault="00BE6C29" w:rsidP="00BE6C29">
      <w:pPr>
        <w:jc w:val="both"/>
        <w:rPr>
          <w:ins w:id="1" w:author="Ugur Kemal" w:date="2012-07-04T11:58:00Z"/>
          <w:szCs w:val="22"/>
          <w:lang w:val="pt-BR"/>
        </w:rPr>
      </w:pPr>
      <w:ins w:id="2" w:author="Ugur Kemal" w:date="2012-07-04T11:58:00Z">
        <w:r w:rsidRPr="0096661F">
          <w:rPr>
            <w:b/>
            <w:szCs w:val="22"/>
            <w:lang w:val="pt-BR"/>
          </w:rPr>
          <w:t>JCTVC-J0243</w:t>
        </w:r>
      </w:ins>
      <w:ins w:id="3" w:author="Ugur Kemal" w:date="2012-07-04T12:30:00Z">
        <w:r w:rsidR="0096661F" w:rsidRPr="0096661F">
          <w:rPr>
            <w:b/>
            <w:szCs w:val="22"/>
            <w:lang w:val="pt-BR"/>
          </w:rPr>
          <w:t>:</w:t>
        </w:r>
        <w:r w:rsidR="0096661F">
          <w:rPr>
            <w:szCs w:val="22"/>
            <w:lang w:val="pt-BR"/>
          </w:rPr>
          <w:t xml:space="preserve"> </w:t>
        </w:r>
      </w:ins>
      <w:ins w:id="4" w:author="Ugur Kemal" w:date="2012-07-04T11:58:00Z">
        <w:r w:rsidRPr="00BE6C29">
          <w:rPr>
            <w:szCs w:val="22"/>
            <w:lang w:val="pt-BR"/>
          </w:rPr>
          <w:t>CE1: Cross-check of intra transform mode dependency simplifications</w:t>
        </w:r>
      </w:ins>
    </w:p>
    <w:p w:rsidR="00BE6C29" w:rsidRPr="00BE6C29" w:rsidRDefault="0096661F" w:rsidP="00BE6C29">
      <w:pPr>
        <w:jc w:val="both"/>
        <w:rPr>
          <w:ins w:id="5" w:author="Ugur Kemal" w:date="2012-07-04T11:58:00Z"/>
          <w:szCs w:val="22"/>
          <w:lang w:val="pt-BR"/>
        </w:rPr>
      </w:pPr>
      <w:ins w:id="6" w:author="Ugur Kemal" w:date="2012-07-04T12:34:00Z">
        <w:r w:rsidRPr="0096661F">
          <w:rPr>
            <w:b/>
            <w:szCs w:val="22"/>
            <w:lang w:val="pt-BR"/>
          </w:rPr>
          <w:t>JCTVC-J0276:</w:t>
        </w:r>
        <w:r w:rsidRPr="0096661F">
          <w:rPr>
            <w:szCs w:val="22"/>
            <w:lang w:val="pt-BR"/>
          </w:rPr>
          <w:t xml:space="preserve"> CE1: Crosscheck of Nokia’s results on intra transform mode dependency simplifications (JCTVC-J0035) for low QPs</w:t>
        </w:r>
      </w:ins>
    </w:p>
    <w:p w:rsidR="00BE6C29" w:rsidRDefault="00BE6C29" w:rsidP="009302E7">
      <w:pPr>
        <w:jc w:val="both"/>
        <w:rPr>
          <w:ins w:id="7" w:author="Ugur Kemal" w:date="2012-07-04T11:53:00Z"/>
          <w:szCs w:val="22"/>
          <w:lang w:val="pt-BR"/>
        </w:rPr>
      </w:pPr>
    </w:p>
    <w:p w:rsidR="00BE6C29" w:rsidRPr="0096661F" w:rsidRDefault="00BE6C29" w:rsidP="009302E7">
      <w:pPr>
        <w:jc w:val="both"/>
        <w:rPr>
          <w:ins w:id="8" w:author="Ugur Kemal" w:date="2012-07-04T11:54:00Z"/>
          <w:b/>
          <w:szCs w:val="22"/>
          <w:lang w:val="pt-BR"/>
        </w:rPr>
      </w:pPr>
      <w:ins w:id="9" w:author="Ugur Kemal" w:date="2012-07-04T11:54:00Z">
        <w:r w:rsidRPr="0096661F">
          <w:rPr>
            <w:b/>
            <w:szCs w:val="22"/>
            <w:lang w:val="pt-BR"/>
          </w:rPr>
          <w:t>Related documents:</w:t>
        </w:r>
      </w:ins>
    </w:p>
    <w:p w:rsidR="00BE6C29" w:rsidRDefault="00BE6C29" w:rsidP="00BE6C29">
      <w:pPr>
        <w:jc w:val="both"/>
        <w:rPr>
          <w:ins w:id="10" w:author="Ugur Kemal" w:date="2012-07-04T11:55:00Z"/>
          <w:szCs w:val="22"/>
          <w:lang w:val="pt-BR"/>
        </w:rPr>
      </w:pPr>
      <w:ins w:id="11" w:author="Ugur Kemal" w:date="2012-07-04T11:54:00Z">
        <w:r>
          <w:rPr>
            <w:b/>
            <w:szCs w:val="22"/>
            <w:lang w:val="pt-BR"/>
          </w:rPr>
          <w:t xml:space="preserve">JCTVC-J0129: </w:t>
        </w:r>
        <w:r w:rsidRPr="00BE6C29">
          <w:rPr>
            <w:szCs w:val="22"/>
            <w:lang w:val="pt-BR"/>
          </w:rPr>
          <w:t>CE1: Cross-check of mode-dependent transform simplifications</w:t>
        </w:r>
      </w:ins>
    </w:p>
    <w:p w:rsidR="00B14CE5" w:rsidRDefault="00BE6C29" w:rsidP="00BE6C29">
      <w:pPr>
        <w:jc w:val="both"/>
        <w:rPr>
          <w:ins w:id="12" w:author="Ugur Kemal" w:date="2012-07-04T11:56:00Z"/>
          <w:b/>
          <w:szCs w:val="22"/>
          <w:lang w:val="pt-BR"/>
        </w:rPr>
      </w:pPr>
      <w:ins w:id="13" w:author="Ugur Kemal" w:date="2012-07-04T11:55:00Z">
        <w:r>
          <w:rPr>
            <w:szCs w:val="22"/>
            <w:lang w:val="pt-BR"/>
          </w:rPr>
          <w:t xml:space="preserve">Additional </w:t>
        </w:r>
      </w:ins>
      <w:ins w:id="14" w:author="Ugur Kemal" w:date="2012-07-05T14:37:00Z">
        <w:r w:rsidR="00361981">
          <w:rPr>
            <w:szCs w:val="22"/>
            <w:lang w:val="pt-BR"/>
          </w:rPr>
          <w:t>variant</w:t>
        </w:r>
      </w:ins>
      <w:ins w:id="15" w:author="Ugur Kemal" w:date="2012-07-04T11:55:00Z">
        <w:r>
          <w:rPr>
            <w:szCs w:val="22"/>
            <w:lang w:val="pt-BR"/>
          </w:rPr>
          <w:t xml:space="preserve"> is tested where DST is used for </w:t>
        </w:r>
      </w:ins>
      <w:ins w:id="16" w:author="Ugur Kemal" w:date="2012-07-04T11:56:00Z">
        <w:r>
          <w:rPr>
            <w:szCs w:val="22"/>
            <w:lang w:val="pt-BR"/>
          </w:rPr>
          <w:t xml:space="preserve">all </w:t>
        </w:r>
      </w:ins>
      <w:ins w:id="17" w:author="Ugur Kemal" w:date="2012-07-04T11:55:00Z">
        <w:r>
          <w:rPr>
            <w:szCs w:val="22"/>
            <w:lang w:val="pt-BR"/>
          </w:rPr>
          <w:t xml:space="preserve">4x4 TUs </w:t>
        </w:r>
      </w:ins>
      <w:ins w:id="18" w:author="Ugur Kemal" w:date="2012-07-04T11:56:00Z">
        <w:r>
          <w:rPr>
            <w:szCs w:val="22"/>
            <w:lang w:val="pt-BR"/>
          </w:rPr>
          <w:t xml:space="preserve">for both luma and chroma and for both inter and intra. </w:t>
        </w:r>
      </w:ins>
      <w:del w:id="19" w:author="Ugur Kemal" w:date="2012-07-04T11:55:00Z">
        <w:r w:rsidR="009302E7" w:rsidRPr="009302E7" w:rsidDel="00BE6C29">
          <w:rPr>
            <w:b/>
            <w:szCs w:val="22"/>
            <w:lang w:val="pt-BR"/>
          </w:rPr>
          <w:delText xml:space="preserve"> </w:delText>
        </w:r>
      </w:del>
      <w:bookmarkStart w:id="20" w:name="_GoBack"/>
      <w:bookmarkEnd w:id="20"/>
    </w:p>
    <w:p w:rsidR="0096661F" w:rsidRDefault="0096661F" w:rsidP="0096661F">
      <w:pPr>
        <w:jc w:val="both"/>
        <w:rPr>
          <w:ins w:id="21" w:author="Ugur Kemal" w:date="2012-07-04T12:32:00Z"/>
          <w:szCs w:val="22"/>
          <w:lang w:val="pt-BR"/>
        </w:rPr>
      </w:pPr>
      <w:ins w:id="22" w:author="Ugur Kemal" w:date="2012-07-04T12:32:00Z">
        <w:r>
          <w:rPr>
            <w:b/>
            <w:szCs w:val="22"/>
            <w:lang w:val="pt-BR"/>
          </w:rPr>
          <w:t xml:space="preserve">JCTVC-J0267: </w:t>
        </w:r>
      </w:ins>
      <w:ins w:id="23" w:author="Ugur Kemal" w:date="2012-07-04T12:30:00Z">
        <w:r w:rsidRPr="0096661F">
          <w:rPr>
            <w:szCs w:val="22"/>
            <w:lang w:val="pt-BR"/>
          </w:rPr>
          <w:t>Non-CE1: DCT/DST adaptation for Chroma of 4x4 TU</w:t>
        </w:r>
      </w:ins>
    </w:p>
    <w:p w:rsidR="0096661F" w:rsidRDefault="0096661F" w:rsidP="0096661F">
      <w:pPr>
        <w:jc w:val="both"/>
        <w:rPr>
          <w:ins w:id="24" w:author="Ugur Kemal" w:date="2012-07-04T12:32:00Z"/>
          <w:szCs w:val="22"/>
          <w:lang w:val="pt-BR"/>
        </w:rPr>
      </w:pPr>
      <w:ins w:id="25" w:author="Ugur Kemal" w:date="2012-07-04T12:32:00Z">
        <w:r>
          <w:rPr>
            <w:szCs w:val="22"/>
            <w:lang w:val="pt-BR"/>
          </w:rPr>
          <w:t>Extends the DCT/DST selection to chroma</w:t>
        </w:r>
      </w:ins>
    </w:p>
    <w:p w:rsidR="0096661F" w:rsidRDefault="0096661F" w:rsidP="0096661F">
      <w:pPr>
        <w:jc w:val="both"/>
        <w:rPr>
          <w:ins w:id="26" w:author="Ugur Kemal" w:date="2012-07-04T12:36:00Z"/>
          <w:szCs w:val="22"/>
          <w:lang w:val="pt-BR"/>
        </w:rPr>
      </w:pPr>
      <w:ins w:id="27" w:author="Ugur Kemal" w:date="2012-07-04T12:34:00Z">
        <w:r w:rsidRPr="0096661F">
          <w:rPr>
            <w:b/>
            <w:szCs w:val="22"/>
            <w:lang w:val="pt-BR"/>
          </w:rPr>
          <w:t>JCTVC-J0275</w:t>
        </w:r>
        <w:r>
          <w:rPr>
            <w:b/>
            <w:szCs w:val="22"/>
            <w:lang w:val="pt-BR"/>
          </w:rPr>
          <w:t>:</w:t>
        </w:r>
        <w:r w:rsidRPr="0096661F">
          <w:rPr>
            <w:szCs w:val="22"/>
            <w:lang w:val="pt-BR"/>
          </w:rPr>
          <w:t xml:space="preserve"> Non-CE1: DST quantization matrix syntax for CE1 Simplification 2</w:t>
        </w:r>
      </w:ins>
    </w:p>
    <w:p w:rsidR="0096661F" w:rsidRPr="0096661F" w:rsidRDefault="0096661F" w:rsidP="0096661F">
      <w:pPr>
        <w:jc w:val="both"/>
        <w:rPr>
          <w:ins w:id="28" w:author="Ugur Kemal" w:date="2012-07-04T12:38:00Z"/>
          <w:szCs w:val="22"/>
          <w:lang w:val="pt-BR"/>
        </w:rPr>
      </w:pPr>
      <w:ins w:id="29" w:author="Ugur Kemal" w:date="2012-07-04T12:39:00Z">
        <w:r w:rsidRPr="0096661F">
          <w:rPr>
            <w:szCs w:val="22"/>
            <w:lang w:val="pt-BR"/>
          </w:rPr>
          <w:t>Proposes the syntax in JCTVC I0419, which supports an additional scaling list for 4x4 luma Intra transform blocks for Simplification-2.</w:t>
        </w:r>
      </w:ins>
    </w:p>
    <w:p w:rsidR="00BE6C29" w:rsidDel="0096661F" w:rsidRDefault="0096661F" w:rsidP="0096661F">
      <w:pPr>
        <w:jc w:val="both"/>
        <w:rPr>
          <w:del w:id="30" w:author="Ugur Kemal" w:date="2012-07-04T12:32:00Z"/>
          <w:szCs w:val="22"/>
          <w:lang w:val="pt-BR"/>
        </w:rPr>
      </w:pPr>
      <w:ins w:id="31" w:author="Ugur Kemal" w:date="2012-07-04T12:35:00Z">
        <w:r w:rsidRPr="0096661F">
          <w:rPr>
            <w:b/>
            <w:szCs w:val="22"/>
            <w:lang w:val="pt-BR"/>
          </w:rPr>
          <w:t>JCTVC-J0369:</w:t>
        </w:r>
        <w:r w:rsidRPr="0096661F">
          <w:rPr>
            <w:szCs w:val="22"/>
            <w:lang w:val="pt-BR"/>
          </w:rPr>
          <w:t xml:space="preserve"> Non-CE 1:Cross-Check of JCTVC-J0267 on DCT/DST adaptation for Chroma of 4x4 TU</w:t>
        </w:r>
      </w:ins>
    </w:p>
    <w:p w:rsidR="0096661F" w:rsidRPr="00B14CE5" w:rsidRDefault="0096661F" w:rsidP="0096661F">
      <w:pPr>
        <w:jc w:val="both"/>
        <w:rPr>
          <w:ins w:id="32" w:author="Ugur Kemal" w:date="2012-07-04T12:35:00Z"/>
          <w:szCs w:val="22"/>
          <w:lang w:val="pt-BR"/>
        </w:rPr>
      </w:pPr>
      <w:ins w:id="33" w:author="Ugur Kemal" w:date="2012-07-04T12:38:00Z">
        <w:r>
          <w:rPr>
            <w:b/>
            <w:szCs w:val="22"/>
            <w:lang w:val="pt-BR"/>
          </w:rPr>
          <w:t xml:space="preserve">JCTVC-J0388: </w:t>
        </w:r>
      </w:ins>
      <w:ins w:id="34" w:author="Ugur Kemal" w:date="2012-07-04T12:37:00Z">
        <w:r w:rsidRPr="0096661F">
          <w:rPr>
            <w:szCs w:val="22"/>
            <w:lang w:val="pt-BR"/>
          </w:rPr>
          <w:t>Cross-check of simplification 3 of J</w:t>
        </w:r>
      </w:ins>
      <w:ins w:id="35" w:author="Ugur Kemal" w:date="2012-07-04T12:38:00Z">
        <w:r>
          <w:rPr>
            <w:szCs w:val="22"/>
            <w:lang w:val="pt-BR"/>
          </w:rPr>
          <w:t>CTVC-J</w:t>
        </w:r>
      </w:ins>
      <w:ins w:id="36" w:author="Ugur Kemal" w:date="2012-07-04T12:37:00Z">
        <w:r w:rsidRPr="0096661F">
          <w:rPr>
            <w:szCs w:val="22"/>
            <w:lang w:val="pt-BR"/>
          </w:rPr>
          <w:t>0129</w:t>
        </w:r>
      </w:ins>
    </w:p>
    <w:p w:rsidR="001F2594" w:rsidRDefault="00B14CE5" w:rsidP="00E11923">
      <w:pPr>
        <w:pStyle w:val="Heading1"/>
        <w:rPr>
          <w:lang w:val="en-CA"/>
        </w:rPr>
      </w:pPr>
      <w:r>
        <w:rPr>
          <w:lang w:val="en-CA"/>
        </w:rPr>
        <w:t>Summary of results</w:t>
      </w:r>
    </w:p>
    <w:p w:rsidR="00B14CE5" w:rsidRPr="006041A1" w:rsidRDefault="00B14CE5" w:rsidP="00B14CE5">
      <w:pPr>
        <w:rPr>
          <w:lang w:val="en-CA"/>
        </w:rPr>
      </w:pPr>
      <w:r>
        <w:rPr>
          <w:lang w:val="en-CA"/>
        </w:rPr>
        <w:t>JCTVC-I0582 proposed two simplifications</w:t>
      </w:r>
      <w:r w:rsidR="00317AA6">
        <w:rPr>
          <w:lang w:val="en-CA"/>
        </w:rPr>
        <w:t xml:space="preserve"> for the mode-mapping for using DCT or DST as the transform for 4x4 Intra Luma TU’s</w:t>
      </w:r>
      <w:r>
        <w:rPr>
          <w:lang w:val="en-CA"/>
        </w:rPr>
        <w:t>, which were tested in CE1:</w:t>
      </w:r>
    </w:p>
    <w:p w:rsidR="00B14CE5" w:rsidRDefault="00B14CE5" w:rsidP="00B14CE5">
      <w:pPr>
        <w:rPr>
          <w:lang w:val="en-CA"/>
        </w:rPr>
      </w:pPr>
      <w:r w:rsidRPr="00B14CE5">
        <w:rPr>
          <w:b/>
          <w:lang w:val="en-CA"/>
        </w:rPr>
        <w:lastRenderedPageBreak/>
        <w:t>Simplification 1:</w:t>
      </w:r>
      <w:r>
        <w:rPr>
          <w:lang w:val="en-CA"/>
        </w:rPr>
        <w:t xml:space="preserve"> DST </w:t>
      </w:r>
      <w:r w:rsidR="00317AA6">
        <w:rPr>
          <w:lang w:val="en-CA"/>
        </w:rPr>
        <w:t xml:space="preserve">is used </w:t>
      </w:r>
      <w:r>
        <w:rPr>
          <w:lang w:val="en-CA"/>
        </w:rPr>
        <w:t>for both horizontal and vertical directions for all intra prediction modes of luma intra 4x4 TUs.</w:t>
      </w:r>
    </w:p>
    <w:p w:rsidR="00B14CE5" w:rsidRDefault="00B14CE5" w:rsidP="00B14CE5">
      <w:pPr>
        <w:rPr>
          <w:lang w:val="en-CA"/>
        </w:rPr>
      </w:pPr>
      <w:r w:rsidRPr="00B14CE5">
        <w:rPr>
          <w:b/>
          <w:lang w:val="en-CA"/>
        </w:rPr>
        <w:t xml:space="preserve">Simplification </w:t>
      </w:r>
      <w:r>
        <w:rPr>
          <w:b/>
          <w:lang w:val="en-CA"/>
        </w:rPr>
        <w:t>2</w:t>
      </w:r>
      <w:r w:rsidRPr="00B14CE5">
        <w:rPr>
          <w:b/>
          <w:lang w:val="en-CA"/>
        </w:rPr>
        <w:t>:</w:t>
      </w:r>
      <w:r>
        <w:rPr>
          <w:lang w:val="en-CA"/>
        </w:rPr>
        <w:t xml:space="preserve"> For Intra_DC mode of luma intra 4x4 TUs, DCT </w:t>
      </w:r>
      <w:r w:rsidR="00317AA6">
        <w:rPr>
          <w:lang w:val="en-CA"/>
        </w:rPr>
        <w:t xml:space="preserve">is used </w:t>
      </w:r>
      <w:r>
        <w:rPr>
          <w:lang w:val="en-CA"/>
        </w:rPr>
        <w:t xml:space="preserve">for both horizontal and vertical directions. For all other prediction modes of luma intra 4x4 TUs, DST </w:t>
      </w:r>
      <w:r w:rsidR="00317AA6">
        <w:rPr>
          <w:lang w:val="en-CA"/>
        </w:rPr>
        <w:t xml:space="preserve">is used </w:t>
      </w:r>
      <w:r>
        <w:rPr>
          <w:lang w:val="en-CA"/>
        </w:rPr>
        <w:t>for both horizontal and vertical directions</w:t>
      </w:r>
      <w:r w:rsidR="00317AA6">
        <w:rPr>
          <w:lang w:val="en-CA"/>
        </w:rPr>
        <w:t>.</w:t>
      </w:r>
      <w:r>
        <w:rPr>
          <w:lang w:val="en-CA"/>
        </w:rPr>
        <w:t xml:space="preserve"> These </w:t>
      </w:r>
      <w:r w:rsidR="00317AA6">
        <w:rPr>
          <w:lang w:val="en-CA"/>
        </w:rPr>
        <w:t xml:space="preserve">two </w:t>
      </w:r>
      <w:r>
        <w:rPr>
          <w:lang w:val="en-CA"/>
        </w:rPr>
        <w:t>simplifications were tested with three different test conditions:</w:t>
      </w:r>
    </w:p>
    <w:p w:rsidR="00080E82" w:rsidRDefault="00080E82" w:rsidP="00080E82">
      <w:pPr>
        <w:rPr>
          <w:b/>
          <w:lang w:val="en-CA"/>
        </w:rPr>
      </w:pPr>
      <w:r w:rsidRPr="000613AD">
        <w:rPr>
          <w:b/>
          <w:lang w:val="en-CA"/>
        </w:rPr>
        <w:t>Test 1</w:t>
      </w:r>
      <w:r>
        <w:rPr>
          <w:b/>
          <w:lang w:val="en-CA"/>
        </w:rPr>
        <w:t xml:space="preserve"> Configuration</w:t>
      </w:r>
      <w:r w:rsidRPr="000613AD">
        <w:rPr>
          <w:b/>
          <w:lang w:val="en-CA"/>
        </w:rPr>
        <w:t xml:space="preserve">: </w:t>
      </w:r>
    </w:p>
    <w:p w:rsidR="00080E82" w:rsidRDefault="00080E82" w:rsidP="00080E82">
      <w:pPr>
        <w:numPr>
          <w:ilvl w:val="0"/>
          <w:numId w:val="14"/>
        </w:numPr>
        <w:rPr>
          <w:lang w:val="en-CA"/>
        </w:rPr>
      </w:pPr>
      <w:r w:rsidRPr="007716CF">
        <w:rPr>
          <w:b/>
          <w:lang w:val="en-CA"/>
        </w:rPr>
        <w:t>Main, All-Intra</w:t>
      </w:r>
      <w:r>
        <w:rPr>
          <w:b/>
          <w:lang w:val="en-CA"/>
        </w:rPr>
        <w:t>, Common Conditions QP Range:</w:t>
      </w:r>
      <w:r w:rsidRPr="007716CF">
        <w:rPr>
          <w:b/>
          <w:lang w:val="en-C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080E82" w:rsidRPr="009F7514" w:rsidTr="009F7514">
        <w:tc>
          <w:tcPr>
            <w:tcW w:w="4788" w:type="dxa"/>
            <w:shd w:val="clear" w:color="auto" w:fill="auto"/>
          </w:tcPr>
          <w:p w:rsidR="00080E82" w:rsidRPr="009F7514" w:rsidRDefault="00080E82" w:rsidP="009F7514">
            <w:pPr>
              <w:jc w:val="center"/>
              <w:rPr>
                <w:b/>
                <w:lang w:val="en-CA"/>
              </w:rPr>
            </w:pPr>
            <w:r w:rsidRPr="009F7514">
              <w:rPr>
                <w:b/>
                <w:lang w:val="en-CA"/>
              </w:rPr>
              <w:t>Simplification 1</w:t>
            </w:r>
          </w:p>
        </w:tc>
        <w:tc>
          <w:tcPr>
            <w:tcW w:w="4788" w:type="dxa"/>
            <w:shd w:val="clear" w:color="auto" w:fill="auto"/>
          </w:tcPr>
          <w:p w:rsidR="00080E82" w:rsidRPr="009F7514" w:rsidRDefault="00080E82" w:rsidP="009F7514">
            <w:pPr>
              <w:jc w:val="center"/>
              <w:rPr>
                <w:b/>
                <w:lang w:val="en-CA"/>
              </w:rPr>
            </w:pPr>
            <w:r w:rsidRPr="009F7514">
              <w:rPr>
                <w:b/>
                <w:lang w:val="en-CA"/>
              </w:rPr>
              <w:t>Simplification 2</w:t>
            </w:r>
          </w:p>
        </w:tc>
      </w:tr>
      <w:tr w:rsidR="00080E82" w:rsidRPr="009F7514" w:rsidTr="009F7514">
        <w:tc>
          <w:tcPr>
            <w:tcW w:w="4788" w:type="dxa"/>
            <w:shd w:val="clear" w:color="auto" w:fill="auto"/>
          </w:tcPr>
          <w:tbl>
            <w:tblPr>
              <w:tblW w:w="4480" w:type="dxa"/>
              <w:tblLook w:val="04A0" w:firstRow="1" w:lastRow="0" w:firstColumn="1" w:lastColumn="0" w:noHBand="0" w:noVBand="1"/>
            </w:tblPr>
            <w:tblGrid>
              <w:gridCol w:w="1300"/>
              <w:gridCol w:w="1068"/>
              <w:gridCol w:w="1045"/>
              <w:gridCol w:w="1067"/>
            </w:tblGrid>
            <w:tr w:rsidR="00080E82" w:rsidRPr="00080E82" w:rsidTr="00080E82">
              <w:trPr>
                <w:trHeight w:val="24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180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All Intra Main</w:t>
                  </w:r>
                </w:p>
              </w:tc>
            </w:tr>
            <w:tr w:rsidR="00080E82" w:rsidRPr="00080E82" w:rsidTr="00080E82">
              <w:trPr>
                <w:trHeight w:val="255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6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Y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V</w:t>
                  </w:r>
                </w:p>
              </w:tc>
            </w:tr>
            <w:tr w:rsidR="00080E82" w:rsidRPr="00080E82" w:rsidTr="00080E82">
              <w:trPr>
                <w:trHeight w:val="240"/>
              </w:trPr>
              <w:tc>
                <w:tcPr>
                  <w:tcW w:w="1300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Class A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-0.1%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-0.1%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-0.2%</w:t>
                  </w:r>
                </w:p>
              </w:tc>
            </w:tr>
            <w:tr w:rsidR="00080E82" w:rsidRPr="00080E82" w:rsidTr="00080E82">
              <w:trPr>
                <w:trHeight w:val="240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Class B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0.0%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-0.2%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-0.2%</w:t>
                  </w:r>
                </w:p>
              </w:tc>
            </w:tr>
            <w:tr w:rsidR="00080E82" w:rsidRPr="00080E82" w:rsidTr="00080E82">
              <w:trPr>
                <w:trHeight w:val="240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Class C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0.2%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-0.2%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-0.2%</w:t>
                  </w:r>
                </w:p>
              </w:tc>
            </w:tr>
            <w:tr w:rsidR="00080E82" w:rsidRPr="00080E82" w:rsidTr="00080E82">
              <w:trPr>
                <w:trHeight w:val="240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Class D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0.2%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-0.1%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-0.2%</w:t>
                  </w:r>
                </w:p>
              </w:tc>
            </w:tr>
            <w:tr w:rsidR="00080E82" w:rsidRPr="00080E82" w:rsidTr="00080E82">
              <w:trPr>
                <w:trHeight w:val="255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Class E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0.0%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-0.2%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-0.2%</w:t>
                  </w:r>
                </w:p>
              </w:tc>
            </w:tr>
            <w:tr w:rsidR="00080E82" w:rsidRPr="00080E82" w:rsidTr="00080E82">
              <w:trPr>
                <w:trHeight w:val="240"/>
              </w:trPr>
              <w:tc>
                <w:tcPr>
                  <w:tcW w:w="1300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Overall</w:t>
                  </w:r>
                </w:p>
              </w:tc>
              <w:tc>
                <w:tcPr>
                  <w:tcW w:w="1068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0.1%</w:t>
                  </w:r>
                </w:p>
              </w:tc>
              <w:tc>
                <w:tcPr>
                  <w:tcW w:w="1045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-0.2%</w:t>
                  </w:r>
                </w:p>
              </w:tc>
              <w:tc>
                <w:tcPr>
                  <w:tcW w:w="1067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-0.2%</w:t>
                  </w:r>
                </w:p>
              </w:tc>
            </w:tr>
            <w:tr w:rsidR="00080E82" w:rsidRPr="00080E82" w:rsidTr="00080E82">
              <w:trPr>
                <w:trHeight w:val="255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80808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808080"/>
                      <w:sz w:val="18"/>
                      <w:szCs w:val="18"/>
                    </w:rPr>
                    <w:t>0.1%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80808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808080"/>
                      <w:sz w:val="18"/>
                      <w:szCs w:val="18"/>
                    </w:rPr>
                    <w:t>-0.2%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80808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808080"/>
                      <w:sz w:val="18"/>
                      <w:szCs w:val="18"/>
                    </w:rPr>
                    <w:t>-0.2%</w:t>
                  </w:r>
                </w:p>
              </w:tc>
            </w:tr>
            <w:tr w:rsidR="00080E82" w:rsidRPr="00080E82" w:rsidTr="00080E82">
              <w:trPr>
                <w:trHeight w:val="255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Class F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0.5%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0.1%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0.1%</w:t>
                  </w:r>
                </w:p>
              </w:tc>
            </w:tr>
            <w:tr w:rsidR="00080E82" w:rsidRPr="00080E82" w:rsidTr="00080E82">
              <w:trPr>
                <w:trHeight w:val="240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Enc Time[%]</w:t>
                  </w:r>
                </w:p>
              </w:tc>
              <w:tc>
                <w:tcPr>
                  <w:tcW w:w="3180" w:type="dxa"/>
                  <w:gridSpan w:val="3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99%</w:t>
                  </w:r>
                </w:p>
              </w:tc>
            </w:tr>
            <w:tr w:rsidR="00080E82" w:rsidRPr="00080E82" w:rsidTr="00080E82">
              <w:trPr>
                <w:trHeight w:val="255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Dec Time[%]</w:t>
                  </w:r>
                </w:p>
              </w:tc>
              <w:tc>
                <w:tcPr>
                  <w:tcW w:w="3180" w:type="dxa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100%</w:t>
                  </w:r>
                </w:p>
              </w:tc>
            </w:tr>
          </w:tbl>
          <w:p w:rsidR="00080E82" w:rsidRPr="009F7514" w:rsidRDefault="00080E82" w:rsidP="00080E82">
            <w:pPr>
              <w:rPr>
                <w:b/>
                <w:lang w:val="en-CA"/>
              </w:rPr>
            </w:pPr>
          </w:p>
        </w:tc>
        <w:tc>
          <w:tcPr>
            <w:tcW w:w="4788" w:type="dxa"/>
            <w:shd w:val="clear" w:color="auto" w:fill="auto"/>
          </w:tcPr>
          <w:tbl>
            <w:tblPr>
              <w:tblW w:w="4480" w:type="dxa"/>
              <w:tblLook w:val="04A0" w:firstRow="1" w:lastRow="0" w:firstColumn="1" w:lastColumn="0" w:noHBand="0" w:noVBand="1"/>
            </w:tblPr>
            <w:tblGrid>
              <w:gridCol w:w="1300"/>
              <w:gridCol w:w="1068"/>
              <w:gridCol w:w="1045"/>
              <w:gridCol w:w="1067"/>
            </w:tblGrid>
            <w:tr w:rsidR="00080E82" w:rsidRPr="00080E82" w:rsidTr="00080E82">
              <w:trPr>
                <w:trHeight w:val="24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180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All Intra Main</w:t>
                  </w:r>
                </w:p>
              </w:tc>
            </w:tr>
            <w:tr w:rsidR="00080E82" w:rsidRPr="00080E82" w:rsidTr="00080E82">
              <w:trPr>
                <w:trHeight w:val="255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6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Y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V</w:t>
                  </w:r>
                </w:p>
              </w:tc>
            </w:tr>
            <w:tr w:rsidR="00080E82" w:rsidRPr="00080E82" w:rsidTr="00080E82">
              <w:trPr>
                <w:trHeight w:val="240"/>
              </w:trPr>
              <w:tc>
                <w:tcPr>
                  <w:tcW w:w="1300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Class A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-0.1%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-0.1%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-0.1%</w:t>
                  </w:r>
                </w:p>
              </w:tc>
            </w:tr>
            <w:tr w:rsidR="00080E82" w:rsidRPr="00080E82" w:rsidTr="00080E82">
              <w:trPr>
                <w:trHeight w:val="240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Class B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0.0%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-0.1%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-0.1%</w:t>
                  </w:r>
                </w:p>
              </w:tc>
            </w:tr>
            <w:tr w:rsidR="00080E82" w:rsidRPr="00080E82" w:rsidTr="00080E82">
              <w:trPr>
                <w:trHeight w:val="240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Class C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0.1%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-0.1%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-0.1%</w:t>
                  </w:r>
                </w:p>
              </w:tc>
            </w:tr>
            <w:tr w:rsidR="00080E82" w:rsidRPr="00080E82" w:rsidTr="00080E82">
              <w:trPr>
                <w:trHeight w:val="240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Class D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0.1%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0.0%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-0.1%</w:t>
                  </w:r>
                </w:p>
              </w:tc>
            </w:tr>
            <w:tr w:rsidR="00080E82" w:rsidRPr="00080E82" w:rsidTr="00080E82">
              <w:trPr>
                <w:trHeight w:val="255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Class E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0.0%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-0.1%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-0.2%</w:t>
                  </w:r>
                </w:p>
              </w:tc>
            </w:tr>
            <w:tr w:rsidR="00080E82" w:rsidRPr="00080E82" w:rsidTr="00080E82">
              <w:trPr>
                <w:trHeight w:val="240"/>
              </w:trPr>
              <w:tc>
                <w:tcPr>
                  <w:tcW w:w="1300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Overall</w:t>
                  </w:r>
                </w:p>
              </w:tc>
              <w:tc>
                <w:tcPr>
                  <w:tcW w:w="1068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0.0%</w:t>
                  </w:r>
                </w:p>
              </w:tc>
              <w:tc>
                <w:tcPr>
                  <w:tcW w:w="1045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-0.1%</w:t>
                  </w:r>
                </w:p>
              </w:tc>
              <w:tc>
                <w:tcPr>
                  <w:tcW w:w="1067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-0.1%</w:t>
                  </w:r>
                </w:p>
              </w:tc>
            </w:tr>
            <w:tr w:rsidR="00080E82" w:rsidRPr="00080E82" w:rsidTr="00080E82">
              <w:trPr>
                <w:trHeight w:val="255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80808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808080"/>
                      <w:sz w:val="18"/>
                      <w:szCs w:val="18"/>
                    </w:rPr>
                    <w:t>0.0%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80808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808080"/>
                      <w:sz w:val="18"/>
                      <w:szCs w:val="18"/>
                    </w:rPr>
                    <w:t>-0.1%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80808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808080"/>
                      <w:sz w:val="18"/>
                      <w:szCs w:val="18"/>
                    </w:rPr>
                    <w:t>-0.1%</w:t>
                  </w:r>
                </w:p>
              </w:tc>
            </w:tr>
            <w:tr w:rsidR="00080E82" w:rsidRPr="00080E82" w:rsidTr="00080E82">
              <w:trPr>
                <w:trHeight w:val="255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Class F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0.3%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0.1%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0.1%</w:t>
                  </w:r>
                </w:p>
              </w:tc>
            </w:tr>
            <w:tr w:rsidR="00080E82" w:rsidRPr="00080E82" w:rsidTr="00080E82">
              <w:trPr>
                <w:trHeight w:val="240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Enc Time[%]</w:t>
                  </w:r>
                </w:p>
              </w:tc>
              <w:tc>
                <w:tcPr>
                  <w:tcW w:w="3180" w:type="dxa"/>
                  <w:gridSpan w:val="3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101%</w:t>
                  </w:r>
                </w:p>
              </w:tc>
            </w:tr>
            <w:tr w:rsidR="00080E82" w:rsidRPr="00080E82" w:rsidTr="00080E82">
              <w:trPr>
                <w:trHeight w:val="255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Dec Time[%]</w:t>
                  </w:r>
                </w:p>
              </w:tc>
              <w:tc>
                <w:tcPr>
                  <w:tcW w:w="3180" w:type="dxa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99%</w:t>
                  </w:r>
                </w:p>
              </w:tc>
            </w:tr>
          </w:tbl>
          <w:p w:rsidR="00080E82" w:rsidRPr="009F7514" w:rsidRDefault="00080E82" w:rsidP="00080E82">
            <w:pPr>
              <w:rPr>
                <w:b/>
                <w:lang w:val="en-CA"/>
              </w:rPr>
            </w:pPr>
          </w:p>
        </w:tc>
      </w:tr>
    </w:tbl>
    <w:p w:rsidR="00080E82" w:rsidRDefault="00080E82" w:rsidP="00080E82">
      <w:pPr>
        <w:rPr>
          <w:b/>
          <w:lang w:val="en-CA"/>
        </w:rPr>
      </w:pPr>
    </w:p>
    <w:p w:rsidR="00080E82" w:rsidRDefault="00080E82" w:rsidP="00080E82">
      <w:pPr>
        <w:rPr>
          <w:b/>
          <w:lang w:val="en-CA"/>
        </w:rPr>
      </w:pPr>
      <w:r w:rsidRPr="000613AD">
        <w:rPr>
          <w:b/>
          <w:lang w:val="en-CA"/>
        </w:rPr>
        <w:t>Test 2</w:t>
      </w:r>
      <w:r>
        <w:rPr>
          <w:b/>
          <w:lang w:val="en-CA"/>
        </w:rPr>
        <w:t xml:space="preserve"> Configuration</w:t>
      </w:r>
      <w:r w:rsidRPr="000613AD">
        <w:rPr>
          <w:b/>
          <w:lang w:val="en-CA"/>
        </w:rPr>
        <w:t xml:space="preserve">: </w:t>
      </w:r>
    </w:p>
    <w:p w:rsidR="00080E82" w:rsidRPr="00080E82" w:rsidRDefault="00080E82" w:rsidP="00080E82">
      <w:pPr>
        <w:numPr>
          <w:ilvl w:val="0"/>
          <w:numId w:val="15"/>
        </w:numPr>
        <w:rPr>
          <w:b/>
          <w:lang w:val="en-CA"/>
        </w:rPr>
      </w:pPr>
      <w:r>
        <w:rPr>
          <w:b/>
          <w:lang w:val="en-CA"/>
        </w:rPr>
        <w:t xml:space="preserve">Main, All Intra, Low QP Range: </w:t>
      </w:r>
      <w:r w:rsidRPr="000613AD">
        <w:rPr>
          <w:b/>
          <w:lang w:val="en-CA"/>
        </w:rPr>
        <w:t>2, 7, 12, 17</w:t>
      </w:r>
      <w:r>
        <w:rPr>
          <w:b/>
          <w:lang w:val="en-CA"/>
        </w:rPr>
        <w:t>:</w:t>
      </w:r>
      <w:r>
        <w:rPr>
          <w:b/>
          <w:lang w:val="en-CA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080E82" w:rsidRPr="009F7514" w:rsidTr="009F7514">
        <w:tc>
          <w:tcPr>
            <w:tcW w:w="4788" w:type="dxa"/>
            <w:shd w:val="clear" w:color="auto" w:fill="auto"/>
          </w:tcPr>
          <w:p w:rsidR="00080E82" w:rsidRPr="009F7514" w:rsidRDefault="00080E82" w:rsidP="009F7514">
            <w:pPr>
              <w:jc w:val="center"/>
              <w:rPr>
                <w:b/>
                <w:lang w:val="en-CA"/>
              </w:rPr>
            </w:pPr>
            <w:r w:rsidRPr="009F7514">
              <w:rPr>
                <w:b/>
                <w:lang w:val="en-CA"/>
              </w:rPr>
              <w:t>Simplification 1</w:t>
            </w:r>
          </w:p>
        </w:tc>
        <w:tc>
          <w:tcPr>
            <w:tcW w:w="4788" w:type="dxa"/>
            <w:shd w:val="clear" w:color="auto" w:fill="auto"/>
          </w:tcPr>
          <w:p w:rsidR="00080E82" w:rsidRPr="009F7514" w:rsidRDefault="00080E82" w:rsidP="009F7514">
            <w:pPr>
              <w:jc w:val="center"/>
              <w:rPr>
                <w:b/>
                <w:lang w:val="en-CA"/>
              </w:rPr>
            </w:pPr>
            <w:r w:rsidRPr="009F7514">
              <w:rPr>
                <w:b/>
                <w:lang w:val="en-CA"/>
              </w:rPr>
              <w:t>Simplification 2</w:t>
            </w:r>
          </w:p>
        </w:tc>
      </w:tr>
      <w:tr w:rsidR="00080E82" w:rsidRPr="009F7514" w:rsidTr="009F7514">
        <w:tc>
          <w:tcPr>
            <w:tcW w:w="4788" w:type="dxa"/>
            <w:shd w:val="clear" w:color="auto" w:fill="auto"/>
          </w:tcPr>
          <w:tbl>
            <w:tblPr>
              <w:tblW w:w="4488" w:type="dxa"/>
              <w:tblLook w:val="04A0" w:firstRow="1" w:lastRow="0" w:firstColumn="1" w:lastColumn="0" w:noHBand="0" w:noVBand="1"/>
            </w:tblPr>
            <w:tblGrid>
              <w:gridCol w:w="1308"/>
              <w:gridCol w:w="975"/>
              <w:gridCol w:w="1091"/>
              <w:gridCol w:w="1114"/>
            </w:tblGrid>
            <w:tr w:rsidR="00080E82" w:rsidRPr="00080E82" w:rsidTr="00080E82">
              <w:trPr>
                <w:trHeight w:val="240"/>
              </w:trPr>
              <w:tc>
                <w:tcPr>
                  <w:tcW w:w="13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180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All Intra Main</w:t>
                  </w:r>
                </w:p>
              </w:tc>
            </w:tr>
            <w:tr w:rsidR="00080E82" w:rsidRPr="00080E82" w:rsidTr="00080E82">
              <w:trPr>
                <w:trHeight w:val="255"/>
              </w:trPr>
              <w:tc>
                <w:tcPr>
                  <w:tcW w:w="13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Y</w:t>
                  </w:r>
                </w:p>
              </w:tc>
              <w:tc>
                <w:tcPr>
                  <w:tcW w:w="109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111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V</w:t>
                  </w:r>
                </w:p>
              </w:tc>
            </w:tr>
            <w:tr w:rsidR="00080E82" w:rsidRPr="00080E82" w:rsidTr="00080E82">
              <w:trPr>
                <w:trHeight w:val="240"/>
              </w:trPr>
              <w:tc>
                <w:tcPr>
                  <w:tcW w:w="1308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Class A</w:t>
                  </w:r>
                </w:p>
              </w:tc>
              <w:tc>
                <w:tcPr>
                  <w:tcW w:w="9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0.1%</w:t>
                  </w:r>
                </w:p>
              </w:tc>
              <w:tc>
                <w:tcPr>
                  <w:tcW w:w="1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-0.1%</w:t>
                  </w:r>
                </w:p>
              </w:tc>
              <w:tc>
                <w:tcPr>
                  <w:tcW w:w="111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-0.1%</w:t>
                  </w:r>
                </w:p>
              </w:tc>
            </w:tr>
            <w:tr w:rsidR="00080E82" w:rsidRPr="00080E82" w:rsidTr="00080E82">
              <w:trPr>
                <w:trHeight w:val="240"/>
              </w:trPr>
              <w:tc>
                <w:tcPr>
                  <w:tcW w:w="1308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Class B</w:t>
                  </w:r>
                </w:p>
              </w:tc>
              <w:tc>
                <w:tcPr>
                  <w:tcW w:w="9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0.1%</w:t>
                  </w:r>
                </w:p>
              </w:tc>
              <w:tc>
                <w:tcPr>
                  <w:tcW w:w="1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0.0%</w:t>
                  </w:r>
                </w:p>
              </w:tc>
              <w:tc>
                <w:tcPr>
                  <w:tcW w:w="111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0.0%</w:t>
                  </w:r>
                </w:p>
              </w:tc>
            </w:tr>
            <w:tr w:rsidR="00080E82" w:rsidRPr="00080E82" w:rsidTr="00080E82">
              <w:trPr>
                <w:trHeight w:val="240"/>
              </w:trPr>
              <w:tc>
                <w:tcPr>
                  <w:tcW w:w="1308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Class C</w:t>
                  </w:r>
                </w:p>
              </w:tc>
              <w:tc>
                <w:tcPr>
                  <w:tcW w:w="9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0.1%</w:t>
                  </w:r>
                </w:p>
              </w:tc>
              <w:tc>
                <w:tcPr>
                  <w:tcW w:w="1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0.0%</w:t>
                  </w:r>
                </w:p>
              </w:tc>
              <w:tc>
                <w:tcPr>
                  <w:tcW w:w="111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0.0%</w:t>
                  </w:r>
                </w:p>
              </w:tc>
            </w:tr>
            <w:tr w:rsidR="00080E82" w:rsidRPr="00080E82" w:rsidTr="00080E82">
              <w:trPr>
                <w:trHeight w:val="240"/>
              </w:trPr>
              <w:tc>
                <w:tcPr>
                  <w:tcW w:w="1308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Class D</w:t>
                  </w:r>
                </w:p>
              </w:tc>
              <w:tc>
                <w:tcPr>
                  <w:tcW w:w="9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0.2%</w:t>
                  </w:r>
                </w:p>
              </w:tc>
              <w:tc>
                <w:tcPr>
                  <w:tcW w:w="1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0.0%</w:t>
                  </w:r>
                </w:p>
              </w:tc>
              <w:tc>
                <w:tcPr>
                  <w:tcW w:w="111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0.0%</w:t>
                  </w:r>
                </w:p>
              </w:tc>
            </w:tr>
            <w:tr w:rsidR="00080E82" w:rsidRPr="00080E82" w:rsidTr="00080E82">
              <w:trPr>
                <w:trHeight w:val="255"/>
              </w:trPr>
              <w:tc>
                <w:tcPr>
                  <w:tcW w:w="1308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Class E</w:t>
                  </w:r>
                </w:p>
              </w:tc>
              <w:tc>
                <w:tcPr>
                  <w:tcW w:w="9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0.1%</w:t>
                  </w:r>
                </w:p>
              </w:tc>
              <w:tc>
                <w:tcPr>
                  <w:tcW w:w="1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-0.1%</w:t>
                  </w:r>
                </w:p>
              </w:tc>
              <w:tc>
                <w:tcPr>
                  <w:tcW w:w="111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-0.1%</w:t>
                  </w:r>
                </w:p>
              </w:tc>
            </w:tr>
            <w:tr w:rsidR="00080E82" w:rsidRPr="00080E82" w:rsidTr="00080E82">
              <w:trPr>
                <w:trHeight w:val="240"/>
              </w:trPr>
              <w:tc>
                <w:tcPr>
                  <w:tcW w:w="1308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Overall</w:t>
                  </w:r>
                </w:p>
              </w:tc>
              <w:tc>
                <w:tcPr>
                  <w:tcW w:w="975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0.1%</w:t>
                  </w:r>
                </w:p>
              </w:tc>
              <w:tc>
                <w:tcPr>
                  <w:tcW w:w="1091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0.0%</w:t>
                  </w:r>
                </w:p>
              </w:tc>
              <w:tc>
                <w:tcPr>
                  <w:tcW w:w="1114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0.0%</w:t>
                  </w:r>
                </w:p>
              </w:tc>
            </w:tr>
            <w:tr w:rsidR="00080E82" w:rsidRPr="00080E82" w:rsidTr="00080E82">
              <w:trPr>
                <w:trHeight w:val="255"/>
              </w:trPr>
              <w:tc>
                <w:tcPr>
                  <w:tcW w:w="130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7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80808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808080"/>
                      <w:sz w:val="18"/>
                      <w:szCs w:val="18"/>
                    </w:rPr>
                    <w:t>0.1%</w:t>
                  </w:r>
                </w:p>
              </w:tc>
              <w:tc>
                <w:tcPr>
                  <w:tcW w:w="109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80808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808080"/>
                      <w:sz w:val="18"/>
                      <w:szCs w:val="18"/>
                    </w:rPr>
                    <w:t>0.0%</w:t>
                  </w:r>
                </w:p>
              </w:tc>
              <w:tc>
                <w:tcPr>
                  <w:tcW w:w="111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80808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808080"/>
                      <w:sz w:val="18"/>
                      <w:szCs w:val="18"/>
                    </w:rPr>
                    <w:t>0.0%</w:t>
                  </w:r>
                </w:p>
              </w:tc>
            </w:tr>
            <w:tr w:rsidR="00080E82" w:rsidRPr="00080E82" w:rsidTr="00080E82">
              <w:trPr>
                <w:trHeight w:val="255"/>
              </w:trPr>
              <w:tc>
                <w:tcPr>
                  <w:tcW w:w="130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Class F</w:t>
                  </w:r>
                </w:p>
              </w:tc>
              <w:tc>
                <w:tcPr>
                  <w:tcW w:w="97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0.8%</w:t>
                  </w:r>
                </w:p>
              </w:tc>
              <w:tc>
                <w:tcPr>
                  <w:tcW w:w="109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0.1%</w:t>
                  </w:r>
                </w:p>
              </w:tc>
              <w:tc>
                <w:tcPr>
                  <w:tcW w:w="111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0.1%</w:t>
                  </w:r>
                </w:p>
              </w:tc>
            </w:tr>
            <w:tr w:rsidR="00080E82" w:rsidRPr="00080E82" w:rsidTr="00080E82">
              <w:trPr>
                <w:trHeight w:val="240"/>
              </w:trPr>
              <w:tc>
                <w:tcPr>
                  <w:tcW w:w="1308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Enc Time[%]</w:t>
                  </w:r>
                </w:p>
              </w:tc>
              <w:tc>
                <w:tcPr>
                  <w:tcW w:w="3180" w:type="dxa"/>
                  <w:gridSpan w:val="3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99%</w:t>
                  </w:r>
                </w:p>
              </w:tc>
            </w:tr>
            <w:tr w:rsidR="00080E82" w:rsidRPr="00080E82" w:rsidTr="00080E82">
              <w:trPr>
                <w:trHeight w:val="255"/>
              </w:trPr>
              <w:tc>
                <w:tcPr>
                  <w:tcW w:w="130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Dec Time[%]</w:t>
                  </w:r>
                </w:p>
              </w:tc>
              <w:tc>
                <w:tcPr>
                  <w:tcW w:w="3180" w:type="dxa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100%</w:t>
                  </w:r>
                </w:p>
              </w:tc>
            </w:tr>
          </w:tbl>
          <w:p w:rsidR="00080E82" w:rsidRPr="009F7514" w:rsidRDefault="00080E82" w:rsidP="009F7514">
            <w:pPr>
              <w:rPr>
                <w:b/>
                <w:lang w:val="en-CA"/>
              </w:rPr>
            </w:pPr>
          </w:p>
        </w:tc>
        <w:tc>
          <w:tcPr>
            <w:tcW w:w="4788" w:type="dxa"/>
            <w:shd w:val="clear" w:color="auto" w:fill="auto"/>
          </w:tcPr>
          <w:tbl>
            <w:tblPr>
              <w:tblW w:w="4488" w:type="dxa"/>
              <w:tblLook w:val="04A0" w:firstRow="1" w:lastRow="0" w:firstColumn="1" w:lastColumn="0" w:noHBand="0" w:noVBand="1"/>
            </w:tblPr>
            <w:tblGrid>
              <w:gridCol w:w="1308"/>
              <w:gridCol w:w="975"/>
              <w:gridCol w:w="1091"/>
              <w:gridCol w:w="1114"/>
            </w:tblGrid>
            <w:tr w:rsidR="00080E82" w:rsidRPr="00080E82" w:rsidTr="00080E82">
              <w:trPr>
                <w:trHeight w:val="240"/>
              </w:trPr>
              <w:tc>
                <w:tcPr>
                  <w:tcW w:w="13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180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All Intra Main</w:t>
                  </w:r>
                </w:p>
              </w:tc>
            </w:tr>
            <w:tr w:rsidR="00080E82" w:rsidRPr="00080E82" w:rsidTr="00080E82">
              <w:trPr>
                <w:trHeight w:val="255"/>
              </w:trPr>
              <w:tc>
                <w:tcPr>
                  <w:tcW w:w="13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7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Y</w:t>
                  </w:r>
                </w:p>
              </w:tc>
              <w:tc>
                <w:tcPr>
                  <w:tcW w:w="109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111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V</w:t>
                  </w:r>
                </w:p>
              </w:tc>
            </w:tr>
            <w:tr w:rsidR="00080E82" w:rsidRPr="00080E82" w:rsidTr="00080E82">
              <w:trPr>
                <w:trHeight w:val="240"/>
              </w:trPr>
              <w:tc>
                <w:tcPr>
                  <w:tcW w:w="1308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Class A</w:t>
                  </w:r>
                </w:p>
              </w:tc>
              <w:tc>
                <w:tcPr>
                  <w:tcW w:w="9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0.1%</w:t>
                  </w:r>
                </w:p>
              </w:tc>
              <w:tc>
                <w:tcPr>
                  <w:tcW w:w="1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0.0%</w:t>
                  </w:r>
                </w:p>
              </w:tc>
              <w:tc>
                <w:tcPr>
                  <w:tcW w:w="111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0.0%</w:t>
                  </w:r>
                </w:p>
              </w:tc>
            </w:tr>
            <w:tr w:rsidR="00080E82" w:rsidRPr="00080E82" w:rsidTr="00080E82">
              <w:trPr>
                <w:trHeight w:val="240"/>
              </w:trPr>
              <w:tc>
                <w:tcPr>
                  <w:tcW w:w="1308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Class B</w:t>
                  </w:r>
                </w:p>
              </w:tc>
              <w:tc>
                <w:tcPr>
                  <w:tcW w:w="9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0.0%</w:t>
                  </w:r>
                </w:p>
              </w:tc>
              <w:tc>
                <w:tcPr>
                  <w:tcW w:w="1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0.0%</w:t>
                  </w:r>
                </w:p>
              </w:tc>
              <w:tc>
                <w:tcPr>
                  <w:tcW w:w="111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0.0%</w:t>
                  </w:r>
                </w:p>
              </w:tc>
            </w:tr>
            <w:tr w:rsidR="00080E82" w:rsidRPr="00080E82" w:rsidTr="00080E82">
              <w:trPr>
                <w:trHeight w:val="240"/>
              </w:trPr>
              <w:tc>
                <w:tcPr>
                  <w:tcW w:w="1308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Class C</w:t>
                  </w:r>
                </w:p>
              </w:tc>
              <w:tc>
                <w:tcPr>
                  <w:tcW w:w="9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0.1%</w:t>
                  </w:r>
                </w:p>
              </w:tc>
              <w:tc>
                <w:tcPr>
                  <w:tcW w:w="1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0.0%</w:t>
                  </w:r>
                </w:p>
              </w:tc>
              <w:tc>
                <w:tcPr>
                  <w:tcW w:w="111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0.0%</w:t>
                  </w:r>
                </w:p>
              </w:tc>
            </w:tr>
            <w:tr w:rsidR="00080E82" w:rsidRPr="00080E82" w:rsidTr="00080E82">
              <w:trPr>
                <w:trHeight w:val="240"/>
              </w:trPr>
              <w:tc>
                <w:tcPr>
                  <w:tcW w:w="1308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Class D</w:t>
                  </w:r>
                </w:p>
              </w:tc>
              <w:tc>
                <w:tcPr>
                  <w:tcW w:w="9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0.2%</w:t>
                  </w:r>
                </w:p>
              </w:tc>
              <w:tc>
                <w:tcPr>
                  <w:tcW w:w="1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0.0%</w:t>
                  </w:r>
                </w:p>
              </w:tc>
              <w:tc>
                <w:tcPr>
                  <w:tcW w:w="111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0.0%</w:t>
                  </w:r>
                </w:p>
              </w:tc>
            </w:tr>
            <w:tr w:rsidR="00080E82" w:rsidRPr="00080E82" w:rsidTr="00080E82">
              <w:trPr>
                <w:trHeight w:val="255"/>
              </w:trPr>
              <w:tc>
                <w:tcPr>
                  <w:tcW w:w="1308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Class E</w:t>
                  </w:r>
                </w:p>
              </w:tc>
              <w:tc>
                <w:tcPr>
                  <w:tcW w:w="9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0.1%</w:t>
                  </w:r>
                </w:p>
              </w:tc>
              <w:tc>
                <w:tcPr>
                  <w:tcW w:w="1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-0.1%</w:t>
                  </w:r>
                </w:p>
              </w:tc>
              <w:tc>
                <w:tcPr>
                  <w:tcW w:w="111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-0.1%</w:t>
                  </w:r>
                </w:p>
              </w:tc>
            </w:tr>
            <w:tr w:rsidR="00080E82" w:rsidRPr="00080E82" w:rsidTr="00080E82">
              <w:trPr>
                <w:trHeight w:val="240"/>
              </w:trPr>
              <w:tc>
                <w:tcPr>
                  <w:tcW w:w="1308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Overall</w:t>
                  </w:r>
                </w:p>
              </w:tc>
              <w:tc>
                <w:tcPr>
                  <w:tcW w:w="975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0.1%</w:t>
                  </w:r>
                </w:p>
              </w:tc>
              <w:tc>
                <w:tcPr>
                  <w:tcW w:w="1091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0.0%</w:t>
                  </w:r>
                </w:p>
              </w:tc>
              <w:tc>
                <w:tcPr>
                  <w:tcW w:w="1114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0.0%</w:t>
                  </w:r>
                </w:p>
              </w:tc>
            </w:tr>
            <w:tr w:rsidR="00080E82" w:rsidRPr="00080E82" w:rsidTr="00080E82">
              <w:trPr>
                <w:trHeight w:val="255"/>
              </w:trPr>
              <w:tc>
                <w:tcPr>
                  <w:tcW w:w="130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7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80808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808080"/>
                      <w:sz w:val="18"/>
                      <w:szCs w:val="18"/>
                    </w:rPr>
                    <w:t>0.1%</w:t>
                  </w:r>
                </w:p>
              </w:tc>
              <w:tc>
                <w:tcPr>
                  <w:tcW w:w="109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80808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808080"/>
                      <w:sz w:val="18"/>
                      <w:szCs w:val="18"/>
                    </w:rPr>
                    <w:t>0.0%</w:t>
                  </w:r>
                </w:p>
              </w:tc>
              <w:tc>
                <w:tcPr>
                  <w:tcW w:w="111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80808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808080"/>
                      <w:sz w:val="18"/>
                      <w:szCs w:val="18"/>
                    </w:rPr>
                    <w:t>0.0%</w:t>
                  </w:r>
                </w:p>
              </w:tc>
            </w:tr>
            <w:tr w:rsidR="00080E82" w:rsidRPr="00080E82" w:rsidTr="00080E82">
              <w:trPr>
                <w:trHeight w:val="255"/>
              </w:trPr>
              <w:tc>
                <w:tcPr>
                  <w:tcW w:w="130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Class F</w:t>
                  </w:r>
                </w:p>
              </w:tc>
              <w:tc>
                <w:tcPr>
                  <w:tcW w:w="97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0.5%</w:t>
                  </w:r>
                </w:p>
              </w:tc>
              <w:tc>
                <w:tcPr>
                  <w:tcW w:w="109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0.1%</w:t>
                  </w:r>
                </w:p>
              </w:tc>
              <w:tc>
                <w:tcPr>
                  <w:tcW w:w="111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0.1%</w:t>
                  </w:r>
                </w:p>
              </w:tc>
            </w:tr>
            <w:tr w:rsidR="00080E82" w:rsidRPr="00080E82" w:rsidTr="00080E82">
              <w:trPr>
                <w:trHeight w:val="240"/>
              </w:trPr>
              <w:tc>
                <w:tcPr>
                  <w:tcW w:w="1308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Enc Time[%]</w:t>
                  </w:r>
                </w:p>
              </w:tc>
              <w:tc>
                <w:tcPr>
                  <w:tcW w:w="3180" w:type="dxa"/>
                  <w:gridSpan w:val="3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99%</w:t>
                  </w:r>
                </w:p>
              </w:tc>
            </w:tr>
            <w:tr w:rsidR="00080E82" w:rsidRPr="00080E82" w:rsidTr="00080E82">
              <w:trPr>
                <w:trHeight w:val="255"/>
              </w:trPr>
              <w:tc>
                <w:tcPr>
                  <w:tcW w:w="130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Dec Time[%]</w:t>
                  </w:r>
                </w:p>
              </w:tc>
              <w:tc>
                <w:tcPr>
                  <w:tcW w:w="3180" w:type="dxa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100%</w:t>
                  </w:r>
                </w:p>
              </w:tc>
            </w:tr>
          </w:tbl>
          <w:p w:rsidR="00080E82" w:rsidRPr="009F7514" w:rsidRDefault="00080E82" w:rsidP="009F7514">
            <w:pPr>
              <w:rPr>
                <w:b/>
                <w:lang w:val="en-CA"/>
              </w:rPr>
            </w:pPr>
          </w:p>
        </w:tc>
      </w:tr>
    </w:tbl>
    <w:p w:rsidR="00080E82" w:rsidRDefault="00080E82" w:rsidP="00080E82">
      <w:pPr>
        <w:rPr>
          <w:b/>
          <w:lang w:val="en-CA"/>
        </w:rPr>
      </w:pPr>
    </w:p>
    <w:p w:rsidR="00080E82" w:rsidRDefault="00080E82" w:rsidP="00080E82">
      <w:pPr>
        <w:rPr>
          <w:b/>
          <w:lang w:val="en-CA"/>
        </w:rPr>
      </w:pPr>
      <w:r w:rsidRPr="000613AD">
        <w:rPr>
          <w:b/>
          <w:lang w:val="en-CA"/>
        </w:rPr>
        <w:t>Test 3</w:t>
      </w:r>
      <w:r>
        <w:rPr>
          <w:b/>
          <w:lang w:val="en-CA"/>
        </w:rPr>
        <w:t xml:space="preserve"> Configuration :</w:t>
      </w:r>
    </w:p>
    <w:p w:rsidR="00080E82" w:rsidRDefault="00080E82" w:rsidP="00080E82">
      <w:pPr>
        <w:numPr>
          <w:ilvl w:val="0"/>
          <w:numId w:val="15"/>
        </w:numPr>
        <w:rPr>
          <w:b/>
          <w:lang w:val="en-CA"/>
        </w:rPr>
      </w:pPr>
      <w:r>
        <w:rPr>
          <w:b/>
          <w:lang w:val="en-CA"/>
        </w:rPr>
        <w:t>Main, All Intra, Common Conditions QP Range, Transform Skipping ON:</w:t>
      </w:r>
      <w:r w:rsidR="00317AA6">
        <w:rPr>
          <w:b/>
          <w:lang w:val="en-CA"/>
        </w:rPr>
        <w:t xml:space="preserve"> The anchor for these tests was HM7.0 + Transform Skipping.</w:t>
      </w:r>
      <w:r>
        <w:rPr>
          <w:b/>
          <w:lang w:val="en-CA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080E82" w:rsidRPr="009F7514" w:rsidTr="009F7514">
        <w:tc>
          <w:tcPr>
            <w:tcW w:w="4788" w:type="dxa"/>
            <w:shd w:val="clear" w:color="auto" w:fill="auto"/>
          </w:tcPr>
          <w:p w:rsidR="00080E82" w:rsidRPr="009F7514" w:rsidRDefault="00080E82" w:rsidP="009F7514">
            <w:pPr>
              <w:jc w:val="center"/>
              <w:rPr>
                <w:b/>
                <w:lang w:val="en-CA"/>
              </w:rPr>
            </w:pPr>
            <w:r w:rsidRPr="009F7514">
              <w:rPr>
                <w:b/>
                <w:lang w:val="en-CA"/>
              </w:rPr>
              <w:t>Simplification 1</w:t>
            </w:r>
          </w:p>
        </w:tc>
        <w:tc>
          <w:tcPr>
            <w:tcW w:w="4788" w:type="dxa"/>
            <w:shd w:val="clear" w:color="auto" w:fill="auto"/>
          </w:tcPr>
          <w:p w:rsidR="00080E82" w:rsidRPr="009F7514" w:rsidRDefault="00080E82" w:rsidP="009F7514">
            <w:pPr>
              <w:jc w:val="center"/>
              <w:rPr>
                <w:b/>
                <w:lang w:val="en-CA"/>
              </w:rPr>
            </w:pPr>
            <w:r w:rsidRPr="009F7514">
              <w:rPr>
                <w:b/>
                <w:lang w:val="en-CA"/>
              </w:rPr>
              <w:t>Simplification 2</w:t>
            </w:r>
          </w:p>
        </w:tc>
      </w:tr>
      <w:tr w:rsidR="00080E82" w:rsidRPr="009F7514" w:rsidTr="009F7514">
        <w:tc>
          <w:tcPr>
            <w:tcW w:w="4788" w:type="dxa"/>
            <w:shd w:val="clear" w:color="auto" w:fill="auto"/>
          </w:tcPr>
          <w:tbl>
            <w:tblPr>
              <w:tblW w:w="4488" w:type="dxa"/>
              <w:tblLook w:val="04A0" w:firstRow="1" w:lastRow="0" w:firstColumn="1" w:lastColumn="0" w:noHBand="0" w:noVBand="1"/>
            </w:tblPr>
            <w:tblGrid>
              <w:gridCol w:w="1308"/>
              <w:gridCol w:w="1068"/>
              <w:gridCol w:w="1045"/>
              <w:gridCol w:w="1067"/>
            </w:tblGrid>
            <w:tr w:rsidR="00080E82" w:rsidRPr="00080E82" w:rsidTr="00080E82">
              <w:trPr>
                <w:trHeight w:val="240"/>
              </w:trPr>
              <w:tc>
                <w:tcPr>
                  <w:tcW w:w="13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180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All Intra Main</w:t>
                  </w:r>
                </w:p>
              </w:tc>
            </w:tr>
            <w:tr w:rsidR="00080E82" w:rsidRPr="00080E82" w:rsidTr="00080E82">
              <w:trPr>
                <w:trHeight w:val="255"/>
              </w:trPr>
              <w:tc>
                <w:tcPr>
                  <w:tcW w:w="13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6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Y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V</w:t>
                  </w:r>
                </w:p>
              </w:tc>
            </w:tr>
            <w:tr w:rsidR="00080E82" w:rsidRPr="00080E82" w:rsidTr="00080E82">
              <w:trPr>
                <w:trHeight w:val="240"/>
              </w:trPr>
              <w:tc>
                <w:tcPr>
                  <w:tcW w:w="1308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Class A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-0.1%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-0.2%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-0.1%</w:t>
                  </w:r>
                </w:p>
              </w:tc>
            </w:tr>
            <w:tr w:rsidR="00080E82" w:rsidRPr="00080E82" w:rsidTr="00080E82">
              <w:trPr>
                <w:trHeight w:val="240"/>
              </w:trPr>
              <w:tc>
                <w:tcPr>
                  <w:tcW w:w="1308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Class B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0.0%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-0.2%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-0.2%</w:t>
                  </w:r>
                </w:p>
              </w:tc>
            </w:tr>
            <w:tr w:rsidR="00080E82" w:rsidRPr="00080E82" w:rsidTr="00080E82">
              <w:trPr>
                <w:trHeight w:val="240"/>
              </w:trPr>
              <w:tc>
                <w:tcPr>
                  <w:tcW w:w="1308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Class C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0.1%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-0.2%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-0.2%</w:t>
                  </w:r>
                </w:p>
              </w:tc>
            </w:tr>
            <w:tr w:rsidR="00080E82" w:rsidRPr="00080E82" w:rsidTr="00080E82">
              <w:trPr>
                <w:trHeight w:val="240"/>
              </w:trPr>
              <w:tc>
                <w:tcPr>
                  <w:tcW w:w="1308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Class D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0.2%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-0.1%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-0.1%</w:t>
                  </w:r>
                </w:p>
              </w:tc>
            </w:tr>
            <w:tr w:rsidR="00080E82" w:rsidRPr="00080E82" w:rsidTr="00080E82">
              <w:trPr>
                <w:trHeight w:val="255"/>
              </w:trPr>
              <w:tc>
                <w:tcPr>
                  <w:tcW w:w="1308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Class E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0.0%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-0.1%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-0.2%</w:t>
                  </w:r>
                </w:p>
              </w:tc>
            </w:tr>
            <w:tr w:rsidR="00080E82" w:rsidRPr="00080E82" w:rsidTr="00080E82">
              <w:trPr>
                <w:trHeight w:val="240"/>
              </w:trPr>
              <w:tc>
                <w:tcPr>
                  <w:tcW w:w="1308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Overall</w:t>
                  </w:r>
                </w:p>
              </w:tc>
              <w:tc>
                <w:tcPr>
                  <w:tcW w:w="1068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0.0%</w:t>
                  </w:r>
                </w:p>
              </w:tc>
              <w:tc>
                <w:tcPr>
                  <w:tcW w:w="1045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-0.2%</w:t>
                  </w:r>
                </w:p>
              </w:tc>
              <w:tc>
                <w:tcPr>
                  <w:tcW w:w="1067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-0.2%</w:t>
                  </w:r>
                </w:p>
              </w:tc>
            </w:tr>
            <w:tr w:rsidR="00080E82" w:rsidRPr="00080E82" w:rsidTr="00080E82">
              <w:trPr>
                <w:trHeight w:val="255"/>
              </w:trPr>
              <w:tc>
                <w:tcPr>
                  <w:tcW w:w="130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80808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808080"/>
                      <w:sz w:val="18"/>
                      <w:szCs w:val="18"/>
                    </w:rPr>
                    <w:t>0.0%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80808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808080"/>
                      <w:sz w:val="18"/>
                      <w:szCs w:val="18"/>
                    </w:rPr>
                    <w:t>-0.2%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80808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808080"/>
                      <w:sz w:val="18"/>
                      <w:szCs w:val="18"/>
                    </w:rPr>
                    <w:t>-0.2%</w:t>
                  </w:r>
                </w:p>
              </w:tc>
            </w:tr>
            <w:tr w:rsidR="00080E82" w:rsidRPr="00080E82" w:rsidTr="00080E82">
              <w:trPr>
                <w:trHeight w:val="255"/>
              </w:trPr>
              <w:tc>
                <w:tcPr>
                  <w:tcW w:w="130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Class F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0.5%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0.2%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0.2%</w:t>
                  </w:r>
                </w:p>
              </w:tc>
            </w:tr>
            <w:tr w:rsidR="00080E82" w:rsidRPr="00080E82" w:rsidTr="00080E82">
              <w:trPr>
                <w:trHeight w:val="240"/>
              </w:trPr>
              <w:tc>
                <w:tcPr>
                  <w:tcW w:w="1308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Enc Time[%]</w:t>
                  </w:r>
                </w:p>
              </w:tc>
              <w:tc>
                <w:tcPr>
                  <w:tcW w:w="3180" w:type="dxa"/>
                  <w:gridSpan w:val="3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99%</w:t>
                  </w:r>
                </w:p>
              </w:tc>
            </w:tr>
            <w:tr w:rsidR="00080E82" w:rsidRPr="00080E82" w:rsidTr="00080E82">
              <w:trPr>
                <w:trHeight w:val="255"/>
              </w:trPr>
              <w:tc>
                <w:tcPr>
                  <w:tcW w:w="130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Dec Time[%]</w:t>
                  </w:r>
                </w:p>
              </w:tc>
              <w:tc>
                <w:tcPr>
                  <w:tcW w:w="3180" w:type="dxa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101%</w:t>
                  </w:r>
                </w:p>
              </w:tc>
            </w:tr>
          </w:tbl>
          <w:p w:rsidR="00080E82" w:rsidRPr="009F7514" w:rsidRDefault="00080E82" w:rsidP="009F7514">
            <w:pPr>
              <w:rPr>
                <w:b/>
                <w:lang w:val="en-CA"/>
              </w:rPr>
            </w:pPr>
          </w:p>
        </w:tc>
        <w:tc>
          <w:tcPr>
            <w:tcW w:w="4788" w:type="dxa"/>
            <w:shd w:val="clear" w:color="auto" w:fill="auto"/>
          </w:tcPr>
          <w:tbl>
            <w:tblPr>
              <w:tblW w:w="4488" w:type="dxa"/>
              <w:tblLook w:val="04A0" w:firstRow="1" w:lastRow="0" w:firstColumn="1" w:lastColumn="0" w:noHBand="0" w:noVBand="1"/>
            </w:tblPr>
            <w:tblGrid>
              <w:gridCol w:w="1308"/>
              <w:gridCol w:w="1068"/>
              <w:gridCol w:w="1045"/>
              <w:gridCol w:w="1067"/>
            </w:tblGrid>
            <w:tr w:rsidR="00080E82" w:rsidRPr="00080E82" w:rsidTr="00080E82">
              <w:trPr>
                <w:trHeight w:val="240"/>
              </w:trPr>
              <w:tc>
                <w:tcPr>
                  <w:tcW w:w="13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180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All Intra Main</w:t>
                  </w:r>
                </w:p>
              </w:tc>
            </w:tr>
            <w:tr w:rsidR="00080E82" w:rsidRPr="00080E82" w:rsidTr="00080E82">
              <w:trPr>
                <w:trHeight w:val="255"/>
              </w:trPr>
              <w:tc>
                <w:tcPr>
                  <w:tcW w:w="13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6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Y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V</w:t>
                  </w:r>
                </w:p>
              </w:tc>
            </w:tr>
            <w:tr w:rsidR="00080E82" w:rsidRPr="00080E82" w:rsidTr="00080E82">
              <w:trPr>
                <w:trHeight w:val="240"/>
              </w:trPr>
              <w:tc>
                <w:tcPr>
                  <w:tcW w:w="1308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Class A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-0.1%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-0.1%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-0.1%</w:t>
                  </w:r>
                </w:p>
              </w:tc>
            </w:tr>
            <w:tr w:rsidR="00080E82" w:rsidRPr="00080E82" w:rsidTr="00080E82">
              <w:trPr>
                <w:trHeight w:val="240"/>
              </w:trPr>
              <w:tc>
                <w:tcPr>
                  <w:tcW w:w="1308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Class B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0.0%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-0.1%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-0.1%</w:t>
                  </w:r>
                </w:p>
              </w:tc>
            </w:tr>
            <w:tr w:rsidR="00080E82" w:rsidRPr="00080E82" w:rsidTr="00080E82">
              <w:trPr>
                <w:trHeight w:val="240"/>
              </w:trPr>
              <w:tc>
                <w:tcPr>
                  <w:tcW w:w="1308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Class C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0.0%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-0.1%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-0.1%</w:t>
                  </w:r>
                </w:p>
              </w:tc>
            </w:tr>
            <w:tr w:rsidR="00080E82" w:rsidRPr="00080E82" w:rsidTr="00080E82">
              <w:trPr>
                <w:trHeight w:val="240"/>
              </w:trPr>
              <w:tc>
                <w:tcPr>
                  <w:tcW w:w="1308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Class D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0.1%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-0.1%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-0.1%</w:t>
                  </w:r>
                </w:p>
              </w:tc>
            </w:tr>
            <w:tr w:rsidR="00080E82" w:rsidRPr="00080E82" w:rsidTr="00080E82">
              <w:trPr>
                <w:trHeight w:val="255"/>
              </w:trPr>
              <w:tc>
                <w:tcPr>
                  <w:tcW w:w="1308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Class E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-0.1%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-0.1%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-0.2%</w:t>
                  </w:r>
                </w:p>
              </w:tc>
            </w:tr>
            <w:tr w:rsidR="00080E82" w:rsidRPr="00080E82" w:rsidTr="00080E82">
              <w:trPr>
                <w:trHeight w:val="240"/>
              </w:trPr>
              <w:tc>
                <w:tcPr>
                  <w:tcW w:w="1308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Overall</w:t>
                  </w:r>
                </w:p>
              </w:tc>
              <w:tc>
                <w:tcPr>
                  <w:tcW w:w="1068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0.0%</w:t>
                  </w:r>
                </w:p>
              </w:tc>
              <w:tc>
                <w:tcPr>
                  <w:tcW w:w="1045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-0.1%</w:t>
                  </w:r>
                </w:p>
              </w:tc>
              <w:tc>
                <w:tcPr>
                  <w:tcW w:w="1067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-0.1%</w:t>
                  </w:r>
                </w:p>
              </w:tc>
            </w:tr>
            <w:tr w:rsidR="00080E82" w:rsidRPr="00080E82" w:rsidTr="00080E82">
              <w:trPr>
                <w:trHeight w:val="255"/>
              </w:trPr>
              <w:tc>
                <w:tcPr>
                  <w:tcW w:w="130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80808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808080"/>
                      <w:sz w:val="18"/>
                      <w:szCs w:val="18"/>
                    </w:rPr>
                    <w:t>0.0%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80808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808080"/>
                      <w:sz w:val="18"/>
                      <w:szCs w:val="18"/>
                    </w:rPr>
                    <w:t>-0.1%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80808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808080"/>
                      <w:sz w:val="18"/>
                      <w:szCs w:val="18"/>
                    </w:rPr>
                    <w:t>-0.1%</w:t>
                  </w:r>
                </w:p>
              </w:tc>
            </w:tr>
            <w:tr w:rsidR="00080E82" w:rsidRPr="00080E82" w:rsidTr="00080E82">
              <w:trPr>
                <w:trHeight w:val="255"/>
              </w:trPr>
              <w:tc>
                <w:tcPr>
                  <w:tcW w:w="130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Class F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0.2%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0.0%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0.0%</w:t>
                  </w:r>
                </w:p>
              </w:tc>
            </w:tr>
            <w:tr w:rsidR="00080E82" w:rsidRPr="00080E82" w:rsidTr="00080E82">
              <w:trPr>
                <w:trHeight w:val="240"/>
              </w:trPr>
              <w:tc>
                <w:tcPr>
                  <w:tcW w:w="1308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Enc Time[%]</w:t>
                  </w:r>
                </w:p>
              </w:tc>
              <w:tc>
                <w:tcPr>
                  <w:tcW w:w="3180" w:type="dxa"/>
                  <w:gridSpan w:val="3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99%</w:t>
                  </w:r>
                </w:p>
              </w:tc>
            </w:tr>
            <w:tr w:rsidR="00080E82" w:rsidRPr="00080E82" w:rsidTr="00080E82">
              <w:trPr>
                <w:trHeight w:val="255"/>
              </w:trPr>
              <w:tc>
                <w:tcPr>
                  <w:tcW w:w="130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Dec Time[%]</w:t>
                  </w:r>
                </w:p>
              </w:tc>
              <w:tc>
                <w:tcPr>
                  <w:tcW w:w="3180" w:type="dxa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080E82" w:rsidRPr="00080E82" w:rsidRDefault="00080E82" w:rsidP="00080E82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080E8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101%</w:t>
                  </w:r>
                </w:p>
              </w:tc>
            </w:tr>
          </w:tbl>
          <w:p w:rsidR="00080E82" w:rsidRPr="009F7514" w:rsidRDefault="00080E82" w:rsidP="009F7514">
            <w:pPr>
              <w:rPr>
                <w:b/>
                <w:lang w:val="en-CA"/>
              </w:rPr>
            </w:pPr>
          </w:p>
        </w:tc>
      </w:tr>
    </w:tbl>
    <w:p w:rsidR="00080E82" w:rsidRDefault="00317AA6" w:rsidP="00080E82">
      <w:pPr>
        <w:pStyle w:val="Heading1"/>
        <w:rPr>
          <w:lang w:val="en-CA"/>
        </w:rPr>
      </w:pPr>
      <w:r>
        <w:rPr>
          <w:lang w:val="en-CA"/>
        </w:rPr>
        <w:t xml:space="preserve">Summary &amp; </w:t>
      </w:r>
      <w:r w:rsidR="00080E82">
        <w:rPr>
          <w:lang w:val="en-CA"/>
        </w:rPr>
        <w:t>Recommendations</w:t>
      </w:r>
    </w:p>
    <w:p w:rsidR="00080E82" w:rsidRPr="00080E82" w:rsidRDefault="009302E7" w:rsidP="00080E82">
      <w:pPr>
        <w:rPr>
          <w:lang w:val="en-CA"/>
        </w:rPr>
      </w:pPr>
      <w:r>
        <w:rPr>
          <w:lang w:val="en-CA"/>
        </w:rPr>
        <w:t xml:space="preserve">It is recommended to conduct a visual test to evaluate the subjective impact of the simplifications. </w:t>
      </w:r>
    </w:p>
    <w:p w:rsidR="00B14CE5" w:rsidRPr="00B14CE5" w:rsidRDefault="00B14CE5" w:rsidP="00B14CE5">
      <w:pPr>
        <w:rPr>
          <w:lang w:val="en-CA"/>
        </w:rPr>
      </w:pPr>
    </w:p>
    <w:sectPr w:rsidR="00B14CE5" w:rsidRPr="00B14CE5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34F" w:rsidRDefault="0046634F">
      <w:r>
        <w:separator/>
      </w:r>
    </w:p>
  </w:endnote>
  <w:endnote w:type="continuationSeparator" w:id="0">
    <w:p w:rsidR="0046634F" w:rsidRDefault="00466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61F" w:rsidRDefault="0096661F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6634F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ins w:id="37" w:author="Ugur Kemal" w:date="2012-07-05T14:37:00Z">
      <w:r w:rsidR="00361981">
        <w:rPr>
          <w:rStyle w:val="PageNumber"/>
          <w:noProof/>
        </w:rPr>
        <w:t>2012-07-04</w:t>
      </w:r>
    </w:ins>
    <w:del w:id="38" w:author="Ugur Kemal" w:date="2012-07-05T14:37:00Z">
      <w:r w:rsidDel="00361981">
        <w:rPr>
          <w:rStyle w:val="PageNumber"/>
          <w:noProof/>
        </w:rPr>
        <w:delText>2012-06-27</w:delText>
      </w:r>
    </w:del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34F" w:rsidRDefault="0046634F">
      <w:r>
        <w:separator/>
      </w:r>
    </w:p>
  </w:footnote>
  <w:footnote w:type="continuationSeparator" w:id="0">
    <w:p w:rsidR="0046634F" w:rsidRDefault="004663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5461DC"/>
    <w:multiLevelType w:val="hybridMultilevel"/>
    <w:tmpl w:val="958C8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F0423A5"/>
    <w:multiLevelType w:val="hybridMultilevel"/>
    <w:tmpl w:val="61B2786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BC6F49"/>
    <w:multiLevelType w:val="hybridMultilevel"/>
    <w:tmpl w:val="081C9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97169D5"/>
    <w:multiLevelType w:val="hybridMultilevel"/>
    <w:tmpl w:val="C4184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3">
    <w:nsid w:val="7A61273C"/>
    <w:multiLevelType w:val="hybridMultilevel"/>
    <w:tmpl w:val="CCE28D0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2"/>
  </w:num>
  <w:num w:numId="3">
    <w:abstractNumId w:val="10"/>
  </w:num>
  <w:num w:numId="4">
    <w:abstractNumId w:val="6"/>
  </w:num>
  <w:num w:numId="5">
    <w:abstractNumId w:val="8"/>
  </w:num>
  <w:num w:numId="6">
    <w:abstractNumId w:val="3"/>
  </w:num>
  <w:num w:numId="7">
    <w:abstractNumId w:val="4"/>
  </w:num>
  <w:num w:numId="8">
    <w:abstractNumId w:val="3"/>
  </w:num>
  <w:num w:numId="9">
    <w:abstractNumId w:val="1"/>
  </w:num>
  <w:num w:numId="10">
    <w:abstractNumId w:val="2"/>
  </w:num>
  <w:num w:numId="11">
    <w:abstractNumId w:val="7"/>
  </w:num>
  <w:num w:numId="12">
    <w:abstractNumId w:val="9"/>
  </w:num>
  <w:num w:numId="13">
    <w:abstractNumId w:val="13"/>
  </w:num>
  <w:num w:numId="14">
    <w:abstractNumId w:val="1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24C07"/>
    <w:rsid w:val="000458BC"/>
    <w:rsid w:val="00045C41"/>
    <w:rsid w:val="00046C03"/>
    <w:rsid w:val="0007614F"/>
    <w:rsid w:val="00080E82"/>
    <w:rsid w:val="000B1C6B"/>
    <w:rsid w:val="000C09AC"/>
    <w:rsid w:val="000D049F"/>
    <w:rsid w:val="000E00F3"/>
    <w:rsid w:val="000F158C"/>
    <w:rsid w:val="00102F3D"/>
    <w:rsid w:val="00124E38"/>
    <w:rsid w:val="0012580B"/>
    <w:rsid w:val="00131F90"/>
    <w:rsid w:val="0013526E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7BA7"/>
    <w:rsid w:val="00263398"/>
    <w:rsid w:val="00275BCF"/>
    <w:rsid w:val="00292257"/>
    <w:rsid w:val="002A54E0"/>
    <w:rsid w:val="002B1595"/>
    <w:rsid w:val="002B191D"/>
    <w:rsid w:val="002D0AF6"/>
    <w:rsid w:val="002F164D"/>
    <w:rsid w:val="00306206"/>
    <w:rsid w:val="00317AA6"/>
    <w:rsid w:val="00317D85"/>
    <w:rsid w:val="003259EA"/>
    <w:rsid w:val="00327C56"/>
    <w:rsid w:val="003315A1"/>
    <w:rsid w:val="003373EC"/>
    <w:rsid w:val="00342FF4"/>
    <w:rsid w:val="00361981"/>
    <w:rsid w:val="003706CC"/>
    <w:rsid w:val="00377710"/>
    <w:rsid w:val="00390C00"/>
    <w:rsid w:val="003A2D8E"/>
    <w:rsid w:val="003C20E4"/>
    <w:rsid w:val="003E6F90"/>
    <w:rsid w:val="003F5D0F"/>
    <w:rsid w:val="00414101"/>
    <w:rsid w:val="0042613C"/>
    <w:rsid w:val="00433DDB"/>
    <w:rsid w:val="00437619"/>
    <w:rsid w:val="0046634F"/>
    <w:rsid w:val="004A2A63"/>
    <w:rsid w:val="004B210C"/>
    <w:rsid w:val="004D405F"/>
    <w:rsid w:val="004E4F4F"/>
    <w:rsid w:val="004E6789"/>
    <w:rsid w:val="004E6ED6"/>
    <w:rsid w:val="004F61E3"/>
    <w:rsid w:val="00502D49"/>
    <w:rsid w:val="0051015C"/>
    <w:rsid w:val="00516CF1"/>
    <w:rsid w:val="00531AE9"/>
    <w:rsid w:val="00550A66"/>
    <w:rsid w:val="00567EC7"/>
    <w:rsid w:val="00570013"/>
    <w:rsid w:val="005801A2"/>
    <w:rsid w:val="005952A5"/>
    <w:rsid w:val="005A33A1"/>
    <w:rsid w:val="005B217D"/>
    <w:rsid w:val="005C385F"/>
    <w:rsid w:val="005E1AC6"/>
    <w:rsid w:val="005F6F1B"/>
    <w:rsid w:val="00624B33"/>
    <w:rsid w:val="00630AA2"/>
    <w:rsid w:val="00646707"/>
    <w:rsid w:val="00662E58"/>
    <w:rsid w:val="00664DCF"/>
    <w:rsid w:val="006734B7"/>
    <w:rsid w:val="006C5D39"/>
    <w:rsid w:val="006E2810"/>
    <w:rsid w:val="006E5417"/>
    <w:rsid w:val="006F1C48"/>
    <w:rsid w:val="00712F60"/>
    <w:rsid w:val="00720E3B"/>
    <w:rsid w:val="00745F6B"/>
    <w:rsid w:val="0075585E"/>
    <w:rsid w:val="00770571"/>
    <w:rsid w:val="007768FF"/>
    <w:rsid w:val="007824D3"/>
    <w:rsid w:val="00796EE3"/>
    <w:rsid w:val="007A7D29"/>
    <w:rsid w:val="007B4AB8"/>
    <w:rsid w:val="007F1F8B"/>
    <w:rsid w:val="007F67A1"/>
    <w:rsid w:val="008206C8"/>
    <w:rsid w:val="00874A6C"/>
    <w:rsid w:val="00876C65"/>
    <w:rsid w:val="008A4B4C"/>
    <w:rsid w:val="008C239F"/>
    <w:rsid w:val="008E480C"/>
    <w:rsid w:val="008F1B63"/>
    <w:rsid w:val="00907757"/>
    <w:rsid w:val="009212B0"/>
    <w:rsid w:val="009234A5"/>
    <w:rsid w:val="009302E7"/>
    <w:rsid w:val="009336F7"/>
    <w:rsid w:val="009374A7"/>
    <w:rsid w:val="0096661F"/>
    <w:rsid w:val="0098551D"/>
    <w:rsid w:val="0099242A"/>
    <w:rsid w:val="0099518F"/>
    <w:rsid w:val="009A523D"/>
    <w:rsid w:val="009E1D11"/>
    <w:rsid w:val="009F496B"/>
    <w:rsid w:val="009F7514"/>
    <w:rsid w:val="00A01439"/>
    <w:rsid w:val="00A02E61"/>
    <w:rsid w:val="00A05CFF"/>
    <w:rsid w:val="00A5333A"/>
    <w:rsid w:val="00A56B97"/>
    <w:rsid w:val="00A6093D"/>
    <w:rsid w:val="00A76A6D"/>
    <w:rsid w:val="00A83253"/>
    <w:rsid w:val="00AA6E84"/>
    <w:rsid w:val="00AE341B"/>
    <w:rsid w:val="00B07CA7"/>
    <w:rsid w:val="00B1279A"/>
    <w:rsid w:val="00B14CE5"/>
    <w:rsid w:val="00B5222E"/>
    <w:rsid w:val="00B61C96"/>
    <w:rsid w:val="00B73A2A"/>
    <w:rsid w:val="00B94B06"/>
    <w:rsid w:val="00B94C28"/>
    <w:rsid w:val="00BC10BA"/>
    <w:rsid w:val="00BC5AFD"/>
    <w:rsid w:val="00BE6C29"/>
    <w:rsid w:val="00C04F43"/>
    <w:rsid w:val="00C0609D"/>
    <w:rsid w:val="00C115AB"/>
    <w:rsid w:val="00C30249"/>
    <w:rsid w:val="00C3723B"/>
    <w:rsid w:val="00C606C9"/>
    <w:rsid w:val="00C80288"/>
    <w:rsid w:val="00C84003"/>
    <w:rsid w:val="00C90650"/>
    <w:rsid w:val="00C97D78"/>
    <w:rsid w:val="00CC2AAE"/>
    <w:rsid w:val="00CC5A42"/>
    <w:rsid w:val="00CD0EAB"/>
    <w:rsid w:val="00CF34DB"/>
    <w:rsid w:val="00CF558F"/>
    <w:rsid w:val="00D073E2"/>
    <w:rsid w:val="00D446EC"/>
    <w:rsid w:val="00D51BF0"/>
    <w:rsid w:val="00D55942"/>
    <w:rsid w:val="00D807BF"/>
    <w:rsid w:val="00D82CE6"/>
    <w:rsid w:val="00DA7887"/>
    <w:rsid w:val="00DB2C26"/>
    <w:rsid w:val="00DE6B43"/>
    <w:rsid w:val="00DF0E8A"/>
    <w:rsid w:val="00E11923"/>
    <w:rsid w:val="00E262D4"/>
    <w:rsid w:val="00E36250"/>
    <w:rsid w:val="00E54511"/>
    <w:rsid w:val="00E61DAC"/>
    <w:rsid w:val="00E75FE3"/>
    <w:rsid w:val="00EB7AB1"/>
    <w:rsid w:val="00EC7A46"/>
    <w:rsid w:val="00EF48CC"/>
    <w:rsid w:val="00F73032"/>
    <w:rsid w:val="00F848FC"/>
    <w:rsid w:val="00F9282A"/>
    <w:rsid w:val="00F96BAD"/>
    <w:rsid w:val="00FB0E84"/>
    <w:rsid w:val="00FD01C2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080E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080E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42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5187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18822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52594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5830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asaxena@sta.samsung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kemal.ugur@nokia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697</Words>
  <Characters>3977</Characters>
  <Application>Microsoft Office Word</Application>
  <DocSecurity>0</DocSecurity>
  <Lines>33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  <vt:variant>
        <vt:lpstr>Titel</vt:lpstr>
      </vt:variant>
      <vt:variant>
        <vt:i4>1</vt:i4>
      </vt:variant>
    </vt:vector>
  </HeadingPairs>
  <TitlesOfParts>
    <vt:vector size="6" baseType="lpstr">
      <vt:lpstr>Joint Collaborative Team on Video Coding (JCT-VC) Contribution</vt:lpstr>
      <vt:lpstr>Introduction </vt:lpstr>
      <vt:lpstr>Document list</vt:lpstr>
      <vt:lpstr>Summary of results</vt:lpstr>
      <vt:lpstr>Summary &amp; Recommendations</vt:lpstr>
      <vt:lpstr>Joint Collaborative Team on Video Coding (JCT-VC) Contribution</vt:lpstr>
    </vt:vector>
  </TitlesOfParts>
  <Company>JCT-VC</Company>
  <LinksUpToDate>false</LinksUpToDate>
  <CharactersWithSpaces>4665</CharactersWithSpaces>
  <SharedDoc>false</SharedDoc>
  <HLinks>
    <vt:vector size="12" baseType="variant">
      <vt:variant>
        <vt:i4>7733256</vt:i4>
      </vt:variant>
      <vt:variant>
        <vt:i4>3</vt:i4>
      </vt:variant>
      <vt:variant>
        <vt:i4>0</vt:i4>
      </vt:variant>
      <vt:variant>
        <vt:i4>5</vt:i4>
      </vt:variant>
      <vt:variant>
        <vt:lpwstr>mailto:asaxena@sta.samsung.com</vt:lpwstr>
      </vt:variant>
      <vt:variant>
        <vt:lpwstr/>
      </vt:variant>
      <vt:variant>
        <vt:i4>983154</vt:i4>
      </vt:variant>
      <vt:variant>
        <vt:i4>0</vt:i4>
      </vt:variant>
      <vt:variant>
        <vt:i4>0</vt:i4>
      </vt:variant>
      <vt:variant>
        <vt:i4>5</vt:i4>
      </vt:variant>
      <vt:variant>
        <vt:lpwstr>mailto:kemal.ugur@nokia.com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Ugur Kemal</cp:lastModifiedBy>
  <cp:revision>3</cp:revision>
  <cp:lastPrinted>1900-12-31T21:00:00Z</cp:lastPrinted>
  <dcterms:created xsi:type="dcterms:W3CDTF">2012-07-04T09:40:00Z</dcterms:created>
  <dcterms:modified xsi:type="dcterms:W3CDTF">2012-07-05T11:37:00Z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e00f123f-edad-458b-b870-e4effbc5407a</vt:lpwstr>
  </property>
  <property fmtid="{D5CDD505-2E9C-101B-9397-08002B2CF9AE}" pid="3" name="NokiaConfidentiality">
    <vt:lpwstr>Company Confidential</vt:lpwstr>
  </property>
</Properties>
</file>