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5D72" w:rsidRPr="00AE341B">
        <w:tc>
          <w:tcPr>
            <w:tcW w:w="6408" w:type="dxa"/>
          </w:tcPr>
          <w:p w:rsidR="00E65D72" w:rsidRPr="00AE341B" w:rsidRDefault="00CC008F" w:rsidP="00C97D78">
            <w:pPr>
              <w:tabs>
                <w:tab w:val="left" w:pos="7200"/>
              </w:tabs>
              <w:spacing w:before="0"/>
              <w:rPr>
                <w:b/>
                <w:szCs w:val="22"/>
              </w:rPr>
            </w:pPr>
            <w:r>
              <w:rPr>
                <w:noProof/>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5D72" w:rsidRPr="00AE341B">
              <w:rPr>
                <w:b/>
                <w:szCs w:val="22"/>
              </w:rPr>
              <w:t>Joint Collaborative Team on Video Coding (JCT-VC)</w:t>
            </w:r>
          </w:p>
          <w:p w:rsidR="00E65D72" w:rsidRPr="00AE341B" w:rsidRDefault="00E65D72" w:rsidP="00C97D78">
            <w:pPr>
              <w:tabs>
                <w:tab w:val="left" w:pos="7200"/>
              </w:tabs>
              <w:spacing w:before="0"/>
              <w:rPr>
                <w:b/>
                <w:szCs w:val="22"/>
              </w:rPr>
            </w:pPr>
            <w:r>
              <w:rPr>
                <w:b/>
                <w:szCs w:val="22"/>
              </w:rPr>
              <w:t xml:space="preserve">of </w:t>
            </w:r>
            <w:r w:rsidRPr="00AE341B">
              <w:rPr>
                <w:b/>
                <w:szCs w:val="22"/>
              </w:rPr>
              <w:t>ITU-T SG16 WP3 and ISO/IEC JTC1/SC29/WG11</w:t>
            </w:r>
          </w:p>
          <w:p w:rsidR="00E65D72" w:rsidRPr="00AE341B" w:rsidRDefault="00E65D72" w:rsidP="008A0B07">
            <w:pPr>
              <w:tabs>
                <w:tab w:val="left" w:pos="7200"/>
              </w:tabs>
              <w:spacing w:before="0"/>
              <w:rPr>
                <w:b/>
                <w:szCs w:val="22"/>
              </w:rPr>
            </w:pPr>
            <w:r>
              <w:rPr>
                <w:szCs w:val="22"/>
                <w:lang w:val="en-CA"/>
              </w:rPr>
              <w:t>9</w:t>
            </w:r>
            <w:r w:rsidRPr="005B217D">
              <w:rPr>
                <w:szCs w:val="22"/>
                <w:lang w:val="en-CA"/>
              </w:rPr>
              <w:t xml:space="preserve">th Meeting: </w:t>
            </w:r>
            <w:smartTag w:uri="urn:schemas-microsoft-com:office:smarttags" w:element="place">
              <w:smartTag w:uri="urn:schemas-microsoft-com:office:smarttags" w:element="City">
                <w:r w:rsidRPr="005E1AC6">
                  <w:rPr>
                    <w:szCs w:val="22"/>
                    <w:lang w:val="en-CA"/>
                  </w:rPr>
                  <w:t>Geneva</w:t>
                </w:r>
              </w:smartTag>
            </w:smartTag>
            <w:r w:rsidRPr="005E1AC6">
              <w:rPr>
                <w:szCs w:val="22"/>
                <w:lang w:val="en-CA"/>
              </w:rPr>
              <w:t>, CH, 27 April – 7 May 2012</w:t>
            </w:r>
          </w:p>
        </w:tc>
        <w:tc>
          <w:tcPr>
            <w:tcW w:w="3168" w:type="dxa"/>
          </w:tcPr>
          <w:p w:rsidR="00E65D72" w:rsidRPr="00630AA2" w:rsidRDefault="00E65D72" w:rsidP="00944C2C">
            <w:pPr>
              <w:tabs>
                <w:tab w:val="left" w:pos="7200"/>
              </w:tabs>
              <w:rPr>
                <w:u w:val="single"/>
              </w:rPr>
            </w:pPr>
            <w:r w:rsidRPr="00AE341B">
              <w:t>Document: JCTVC-</w:t>
            </w:r>
            <w:r>
              <w:t>I0607</w:t>
            </w:r>
            <w:ins w:id="0" w:author="Ye-Kui Wang" w:date="2012-05-07T07:35:00Z">
              <w:r>
                <w:t>r</w:t>
              </w:r>
            </w:ins>
            <w:ins w:id="1" w:author="JCTVC-I0607r2" w:date="2012-05-07T08:02:00Z">
              <w:r w:rsidR="00944C2C">
                <w:t>2</w:t>
              </w:r>
            </w:ins>
            <w:ins w:id="2" w:author="Ye-Kui Wang" w:date="2012-05-07T07:35:00Z">
              <w:del w:id="3" w:author="JCTVC-I0607r2" w:date="2012-05-07T08:02:00Z">
                <w:r w:rsidDel="00944C2C">
                  <w:delText>1</w:delText>
                </w:r>
              </w:del>
            </w:ins>
          </w:p>
        </w:tc>
      </w:tr>
    </w:tbl>
    <w:p w:rsidR="00E65D72" w:rsidRPr="00AE341B" w:rsidRDefault="00E65D72"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5D72" w:rsidRPr="00AE341B">
        <w:tc>
          <w:tcPr>
            <w:tcW w:w="1458" w:type="dxa"/>
          </w:tcPr>
          <w:p w:rsidR="00E65D72" w:rsidRPr="00AE341B" w:rsidRDefault="00E65D72">
            <w:pPr>
              <w:spacing w:before="60" w:after="60"/>
              <w:rPr>
                <w:i/>
                <w:szCs w:val="22"/>
              </w:rPr>
            </w:pPr>
            <w:r w:rsidRPr="00AE341B">
              <w:rPr>
                <w:i/>
                <w:szCs w:val="22"/>
              </w:rPr>
              <w:t>Title:</w:t>
            </w:r>
          </w:p>
        </w:tc>
        <w:tc>
          <w:tcPr>
            <w:tcW w:w="8118" w:type="dxa"/>
            <w:gridSpan w:val="3"/>
          </w:tcPr>
          <w:p w:rsidR="00E65D72" w:rsidRPr="00AE341B" w:rsidRDefault="00E65D72" w:rsidP="008E40B1">
            <w:pPr>
              <w:spacing w:before="60" w:after="60"/>
              <w:rPr>
                <w:b/>
                <w:szCs w:val="22"/>
              </w:rPr>
            </w:pPr>
            <w:r>
              <w:rPr>
                <w:b/>
                <w:szCs w:val="22"/>
              </w:rPr>
              <w:t>On allocation of NAL unit types</w:t>
            </w:r>
          </w:p>
        </w:tc>
      </w:tr>
      <w:tr w:rsidR="00E65D72" w:rsidRPr="00AE341B">
        <w:tc>
          <w:tcPr>
            <w:tcW w:w="1458" w:type="dxa"/>
          </w:tcPr>
          <w:p w:rsidR="00E65D72" w:rsidRPr="00AE341B" w:rsidRDefault="00E65D72">
            <w:pPr>
              <w:spacing w:before="60" w:after="60"/>
              <w:rPr>
                <w:i/>
                <w:szCs w:val="22"/>
              </w:rPr>
            </w:pPr>
            <w:r w:rsidRPr="00AE341B">
              <w:rPr>
                <w:i/>
                <w:szCs w:val="22"/>
              </w:rPr>
              <w:t>Status:</w:t>
            </w:r>
          </w:p>
        </w:tc>
        <w:tc>
          <w:tcPr>
            <w:tcW w:w="8118" w:type="dxa"/>
            <w:gridSpan w:val="3"/>
          </w:tcPr>
          <w:p w:rsidR="00E65D72" w:rsidRPr="00AE341B" w:rsidRDefault="00E65D72" w:rsidP="004A403B">
            <w:pPr>
              <w:spacing w:before="60" w:after="60"/>
              <w:rPr>
                <w:szCs w:val="22"/>
              </w:rPr>
            </w:pPr>
            <w:r w:rsidRPr="00AE341B">
              <w:rPr>
                <w:szCs w:val="22"/>
              </w:rPr>
              <w:t xml:space="preserve">Input Document to </w:t>
            </w:r>
            <w:r>
              <w:rPr>
                <w:szCs w:val="22"/>
              </w:rPr>
              <w:t>JCT-VC</w:t>
            </w:r>
          </w:p>
        </w:tc>
      </w:tr>
      <w:tr w:rsidR="00E65D72" w:rsidRPr="00AE341B">
        <w:tc>
          <w:tcPr>
            <w:tcW w:w="1458" w:type="dxa"/>
          </w:tcPr>
          <w:p w:rsidR="00E65D72" w:rsidRPr="00AE341B" w:rsidRDefault="00E65D72">
            <w:pPr>
              <w:spacing w:before="60" w:after="60"/>
              <w:rPr>
                <w:i/>
                <w:szCs w:val="22"/>
              </w:rPr>
            </w:pPr>
            <w:r w:rsidRPr="00AE341B">
              <w:rPr>
                <w:i/>
                <w:szCs w:val="22"/>
              </w:rPr>
              <w:t>Purpose:</w:t>
            </w:r>
          </w:p>
        </w:tc>
        <w:tc>
          <w:tcPr>
            <w:tcW w:w="8118" w:type="dxa"/>
            <w:gridSpan w:val="3"/>
          </w:tcPr>
          <w:p w:rsidR="00E65D72" w:rsidRPr="00AE341B" w:rsidRDefault="00E65D72" w:rsidP="004A403B">
            <w:pPr>
              <w:spacing w:before="60" w:after="60"/>
              <w:rPr>
                <w:szCs w:val="22"/>
              </w:rPr>
            </w:pPr>
            <w:r w:rsidRPr="00AE341B">
              <w:rPr>
                <w:szCs w:val="22"/>
              </w:rPr>
              <w:t>Proposal</w:t>
            </w:r>
          </w:p>
        </w:tc>
      </w:tr>
      <w:tr w:rsidR="00E65D72" w:rsidRPr="00AE341B">
        <w:tc>
          <w:tcPr>
            <w:tcW w:w="1458" w:type="dxa"/>
          </w:tcPr>
          <w:p w:rsidR="00E65D72" w:rsidRPr="00AE341B" w:rsidRDefault="00E65D72">
            <w:pPr>
              <w:spacing w:before="60" w:after="60"/>
              <w:rPr>
                <w:i/>
                <w:szCs w:val="22"/>
              </w:rPr>
            </w:pPr>
            <w:r w:rsidRPr="00AE341B">
              <w:rPr>
                <w:i/>
                <w:szCs w:val="22"/>
              </w:rPr>
              <w:t>Author(s) or</w:t>
            </w:r>
            <w:r w:rsidRPr="00AE341B">
              <w:rPr>
                <w:i/>
                <w:szCs w:val="22"/>
              </w:rPr>
              <w:br/>
              <w:t>Contact(s):</w:t>
            </w:r>
          </w:p>
        </w:tc>
        <w:tc>
          <w:tcPr>
            <w:tcW w:w="4050" w:type="dxa"/>
          </w:tcPr>
          <w:p w:rsidR="00E65D72" w:rsidRDefault="00E65D72" w:rsidP="008E40B1">
            <w:pPr>
              <w:spacing w:before="60" w:after="60"/>
              <w:rPr>
                <w:szCs w:val="22"/>
              </w:rPr>
            </w:pPr>
            <w:r>
              <w:rPr>
                <w:szCs w:val="22"/>
              </w:rPr>
              <w:t>Ye-Kui Wang</w:t>
            </w:r>
          </w:p>
          <w:p w:rsidR="00E65D72" w:rsidRPr="00AE341B" w:rsidRDefault="00E65D72" w:rsidP="008E40B1">
            <w:pPr>
              <w:spacing w:before="60" w:after="60"/>
              <w:rPr>
                <w:szCs w:val="22"/>
              </w:rPr>
            </w:pPr>
            <w:smartTag w:uri="urn:schemas-microsoft-com:office:smarttags" w:element="country-region">
              <w:smartTag w:uri="urn:schemas-microsoft-com:office:smarttags" w:element="Street">
                <w:r w:rsidRPr="002F5939">
                  <w:rPr>
                    <w:szCs w:val="22"/>
                  </w:rPr>
                  <w:t xml:space="preserve">5775 Morehouse </w:t>
                </w:r>
                <w:proofErr w:type="spellStart"/>
                <w:r w:rsidRPr="002F5939">
                  <w:rPr>
                    <w:szCs w:val="22"/>
                  </w:rPr>
                  <w:t>Dr</w:t>
                </w:r>
              </w:smartTag>
              <w:proofErr w:type="spellEnd"/>
              <w:r w:rsidRPr="00906146">
                <w:rPr>
                  <w:szCs w:val="22"/>
                </w:rPr>
                <w:br/>
              </w:r>
              <w:smartTag w:uri="urn:schemas-microsoft-com:office:smarttags" w:element="country-region">
                <w:r>
                  <w:rPr>
                    <w:szCs w:val="22"/>
                  </w:rPr>
                  <w:t>San Diego</w:t>
                </w:r>
              </w:smartTag>
              <w:r>
                <w:rPr>
                  <w:szCs w:val="22"/>
                </w:rPr>
                <w:t xml:space="preserve">, </w:t>
              </w:r>
              <w:smartTag w:uri="urn:schemas-microsoft-com:office:smarttags" w:element="country-region">
                <w:r>
                  <w:rPr>
                    <w:szCs w:val="22"/>
                  </w:rPr>
                  <w:t>CA</w:t>
                </w:r>
              </w:smartTag>
              <w:r>
                <w:rPr>
                  <w:szCs w:val="22"/>
                </w:rPr>
                <w:t xml:space="preserve"> </w:t>
              </w:r>
              <w:smartTag w:uri="urn:schemas-microsoft-com:office:smarttags" w:element="country-region">
                <w:r>
                  <w:rPr>
                    <w:szCs w:val="22"/>
                  </w:rPr>
                  <w:t>92121</w:t>
                </w:r>
              </w:smartTag>
              <w:r w:rsidRPr="00906146">
                <w:rPr>
                  <w:szCs w:val="22"/>
                </w:rPr>
                <w:br/>
              </w:r>
              <w:smartTag w:uri="urn:schemas-microsoft-com:office:smarttags" w:element="country-region">
                <w:r>
                  <w:rPr>
                    <w:szCs w:val="22"/>
                  </w:rPr>
                  <w:t>USA</w:t>
                </w:r>
              </w:smartTag>
            </w:smartTag>
          </w:p>
        </w:tc>
        <w:tc>
          <w:tcPr>
            <w:tcW w:w="900" w:type="dxa"/>
          </w:tcPr>
          <w:p w:rsidR="00E65D72" w:rsidRPr="00AE341B" w:rsidRDefault="00E65D72">
            <w:pPr>
              <w:spacing w:before="60" w:after="60"/>
              <w:rPr>
                <w:szCs w:val="22"/>
              </w:rPr>
            </w:pPr>
            <w:r w:rsidRPr="00AE341B">
              <w:rPr>
                <w:szCs w:val="22"/>
              </w:rPr>
              <w:t>Tel:</w:t>
            </w:r>
            <w:r w:rsidRPr="00AE341B">
              <w:rPr>
                <w:szCs w:val="22"/>
              </w:rPr>
              <w:br/>
              <w:t>Email:</w:t>
            </w:r>
          </w:p>
        </w:tc>
        <w:tc>
          <w:tcPr>
            <w:tcW w:w="3168" w:type="dxa"/>
          </w:tcPr>
          <w:p w:rsidR="00E65D72" w:rsidRPr="00AE341B" w:rsidRDefault="00E65D72" w:rsidP="00906146">
            <w:pPr>
              <w:spacing w:before="60" w:after="60"/>
              <w:rPr>
                <w:szCs w:val="22"/>
              </w:rPr>
            </w:pPr>
            <w:r w:rsidRPr="00906146">
              <w:rPr>
                <w:szCs w:val="22"/>
              </w:rPr>
              <w:t>1-858-651-8345</w:t>
            </w:r>
            <w:r w:rsidRPr="00906146">
              <w:rPr>
                <w:szCs w:val="22"/>
              </w:rPr>
              <w:br/>
            </w:r>
            <w:hyperlink r:id="rId10" w:history="1">
              <w:r w:rsidRPr="00906146">
                <w:rPr>
                  <w:rStyle w:val="Hyperlink"/>
                  <w:szCs w:val="22"/>
                </w:rPr>
                <w:t>yekuiw@qualcomm.com</w:t>
              </w:r>
            </w:hyperlink>
          </w:p>
        </w:tc>
      </w:tr>
      <w:tr w:rsidR="00E65D72" w:rsidRPr="00AE341B">
        <w:tc>
          <w:tcPr>
            <w:tcW w:w="1458" w:type="dxa"/>
          </w:tcPr>
          <w:p w:rsidR="00E65D72" w:rsidRPr="00AE341B" w:rsidRDefault="00E65D72">
            <w:pPr>
              <w:spacing w:before="60" w:after="60"/>
              <w:rPr>
                <w:i/>
                <w:szCs w:val="22"/>
              </w:rPr>
            </w:pPr>
            <w:r w:rsidRPr="00AE341B">
              <w:rPr>
                <w:i/>
                <w:szCs w:val="22"/>
              </w:rPr>
              <w:t>Source:</w:t>
            </w:r>
          </w:p>
        </w:tc>
        <w:tc>
          <w:tcPr>
            <w:tcW w:w="8118" w:type="dxa"/>
            <w:gridSpan w:val="3"/>
          </w:tcPr>
          <w:p w:rsidR="00E65D72" w:rsidRPr="00AE341B" w:rsidRDefault="00E65D72" w:rsidP="00906146">
            <w:pPr>
              <w:spacing w:before="60" w:after="60"/>
              <w:rPr>
                <w:szCs w:val="22"/>
              </w:rPr>
            </w:pPr>
            <w:r>
              <w:rPr>
                <w:szCs w:val="22"/>
              </w:rPr>
              <w:t>Qualcomm Incorporated</w:t>
            </w:r>
          </w:p>
        </w:tc>
      </w:tr>
    </w:tbl>
    <w:p w:rsidR="00E65D72" w:rsidRPr="00AE341B" w:rsidRDefault="00E65D72">
      <w:pPr>
        <w:tabs>
          <w:tab w:val="left" w:pos="1800"/>
          <w:tab w:val="right" w:pos="9360"/>
        </w:tabs>
        <w:spacing w:before="120" w:after="240"/>
        <w:jc w:val="center"/>
        <w:rPr>
          <w:szCs w:val="22"/>
        </w:rPr>
      </w:pPr>
      <w:r w:rsidRPr="00AE341B">
        <w:rPr>
          <w:szCs w:val="22"/>
          <w:u w:val="single"/>
        </w:rPr>
        <w:t>_____________________________</w:t>
      </w:r>
    </w:p>
    <w:p w:rsidR="00E65D72" w:rsidRPr="002B191D" w:rsidRDefault="00E65D72" w:rsidP="009234A5">
      <w:pPr>
        <w:pStyle w:val="Heading1"/>
        <w:numPr>
          <w:ilvl w:val="0"/>
          <w:numId w:val="0"/>
        </w:numPr>
        <w:ind w:left="432" w:hanging="432"/>
      </w:pPr>
      <w:r w:rsidRPr="002B191D">
        <w:t>Abstract</w:t>
      </w:r>
    </w:p>
    <w:p w:rsidR="00E65D72" w:rsidRDefault="00E65D72">
      <w:pPr>
        <w:jc w:val="both"/>
      </w:pPr>
      <w:r>
        <w:t>This document proposes an allocation scheme of NAL unit types, as well as restrictions on decoding order of NAL unit types with an access unit.</w:t>
      </w:r>
    </w:p>
    <w:p w:rsidR="00E65D72" w:rsidRDefault="00E65D72">
      <w:pPr>
        <w:jc w:val="both"/>
      </w:pPr>
    </w:p>
    <w:p w:rsidR="00E65D72" w:rsidRDefault="00E65D72" w:rsidP="00B7541A">
      <w:pPr>
        <w:pStyle w:val="Heading1"/>
      </w:pPr>
      <w:r>
        <w:t>Current allocation of NAL unit types</w:t>
      </w:r>
    </w:p>
    <w:p w:rsidR="00E65D72" w:rsidRPr="003F17AE" w:rsidRDefault="00E65D72" w:rsidP="00B7541A">
      <w:pPr>
        <w:pStyle w:val="Caption"/>
        <w:rPr>
          <w:lang w:val="en-GB"/>
        </w:rPr>
      </w:pPr>
      <w:bookmarkStart w:id="4" w:name="_Toc317183969"/>
      <w:r w:rsidRPr="003F17AE">
        <w:rPr>
          <w:lang w:val="en-GB"/>
        </w:rPr>
        <w:t>Table </w:t>
      </w:r>
      <w:r w:rsidRPr="003F17AE">
        <w:rPr>
          <w:lang w:val="en-GB"/>
        </w:rPr>
        <w:fldChar w:fldCharType="begin" w:fldLock="1"/>
      </w:r>
      <w:r w:rsidRPr="003F17AE">
        <w:rPr>
          <w:lang w:val="en-GB"/>
        </w:rPr>
        <w:instrText xml:space="preserve"> STYLEREF 1 \s </w:instrText>
      </w:r>
      <w:r w:rsidRPr="003F17AE">
        <w:rPr>
          <w:lang w:val="en-GB"/>
        </w:rPr>
        <w:fldChar w:fldCharType="separate"/>
      </w:r>
      <w:r w:rsidRPr="003F17AE">
        <w:rPr>
          <w:noProof/>
          <w:lang w:val="en-GB"/>
        </w:rPr>
        <w:t>7</w:t>
      </w:r>
      <w:r w:rsidRPr="003F17AE">
        <w:rPr>
          <w:lang w:val="en-GB"/>
        </w:rPr>
        <w:fldChar w:fldCharType="end"/>
      </w:r>
      <w:r w:rsidRPr="003F17AE">
        <w:rPr>
          <w:lang w:val="en-GB"/>
        </w:rPr>
        <w:noBreakHyphen/>
      </w:r>
      <w:r w:rsidRPr="003F17AE">
        <w:rPr>
          <w:lang w:val="en-GB"/>
        </w:rPr>
        <w:fldChar w:fldCharType="begin" w:fldLock="1"/>
      </w:r>
      <w:r w:rsidRPr="003F17AE">
        <w:rPr>
          <w:lang w:val="en-GB"/>
        </w:rPr>
        <w:instrText xml:space="preserve"> SEQ Table \* ARABIC \s 1 </w:instrText>
      </w:r>
      <w:r w:rsidRPr="003F17AE">
        <w:rPr>
          <w:lang w:val="en-GB"/>
        </w:rPr>
        <w:fldChar w:fldCharType="separate"/>
      </w:r>
      <w:r w:rsidRPr="003F17AE">
        <w:rPr>
          <w:noProof/>
          <w:lang w:val="en-GB"/>
        </w:rPr>
        <w:t>1</w:t>
      </w:r>
      <w:r w:rsidRPr="003F17AE">
        <w:rPr>
          <w:lang w:val="en-GB"/>
        </w:rPr>
        <w:fldChar w:fldCharType="end"/>
      </w:r>
      <w:r w:rsidRPr="003F17AE">
        <w:rPr>
          <w:lang w:val="en-GB"/>
        </w:rPr>
        <w:t xml:space="preserve"> – NAL unit type codes and NAL unit type classes</w:t>
      </w:r>
      <w:bookmarkEnd w:id="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5367"/>
        <w:gridCol w:w="1111"/>
      </w:tblGrid>
      <w:tr w:rsidR="00E65D72" w:rsidRPr="003F17AE" w:rsidTr="00A97F31">
        <w:trPr>
          <w:jc w:val="center"/>
        </w:trPr>
        <w:tc>
          <w:tcPr>
            <w:tcW w:w="0" w:type="auto"/>
          </w:tcPr>
          <w:p w:rsidR="00E65D72" w:rsidRPr="003F17AE" w:rsidRDefault="00E65D72" w:rsidP="00944C2C">
            <w:pPr>
              <w:pStyle w:val="CommentText"/>
              <w:keepNext/>
              <w:keepLines/>
              <w:spacing w:beforeLines="25" w:before="60" w:afterLines="25" w:after="60"/>
              <w:jc w:val="center"/>
              <w:rPr>
                <w:b/>
                <w:bCs/>
              </w:rPr>
            </w:pPr>
            <w:proofErr w:type="spellStart"/>
            <w:r w:rsidRPr="003F17AE">
              <w:rPr>
                <w:b/>
                <w:bCs/>
              </w:rPr>
              <w:t>nal_unit_type</w:t>
            </w:r>
            <w:proofErr w:type="spellEnd"/>
          </w:p>
        </w:tc>
        <w:tc>
          <w:tcPr>
            <w:tcW w:w="0" w:type="auto"/>
          </w:tcPr>
          <w:p w:rsidR="00E65D72" w:rsidRPr="003F17AE" w:rsidRDefault="00E65D72" w:rsidP="000A1656">
            <w:pPr>
              <w:pStyle w:val="CommentText"/>
              <w:keepNext/>
              <w:keepLines/>
              <w:spacing w:beforeLines="25" w:before="60" w:afterLines="25" w:after="60"/>
              <w:jc w:val="center"/>
              <w:rPr>
                <w:b/>
                <w:bCs/>
              </w:rPr>
            </w:pPr>
            <w:r w:rsidRPr="003F17AE">
              <w:rPr>
                <w:b/>
                <w:bCs/>
              </w:rPr>
              <w:t>Content of NAL unit and RBSP syntax structure</w:t>
            </w:r>
          </w:p>
        </w:tc>
        <w:tc>
          <w:tcPr>
            <w:tcW w:w="1111" w:type="dxa"/>
          </w:tcPr>
          <w:p w:rsidR="00E65D72" w:rsidRPr="003F17AE" w:rsidRDefault="00E65D72" w:rsidP="000A1656">
            <w:pPr>
              <w:pStyle w:val="CommentText"/>
              <w:keepNext/>
              <w:keepLines/>
              <w:spacing w:beforeLines="25" w:before="60" w:afterLines="25" w:after="60"/>
              <w:jc w:val="center"/>
              <w:rPr>
                <w:b/>
                <w:bCs/>
              </w:rPr>
            </w:pPr>
            <w:r w:rsidRPr="003F17AE">
              <w:rPr>
                <w:b/>
                <w:bCs/>
              </w:rPr>
              <w:t>NAL unit</w:t>
            </w:r>
            <w:r w:rsidRPr="003F17AE">
              <w:rPr>
                <w:b/>
                <w:bCs/>
              </w:rPr>
              <w:br/>
              <w:t>type class</w:t>
            </w:r>
          </w:p>
        </w:tc>
      </w:tr>
      <w:tr w:rsidR="00E65D72" w:rsidRPr="003F17AE" w:rsidTr="00A97F31">
        <w:trPr>
          <w:jc w:val="center"/>
        </w:trPr>
        <w:tc>
          <w:tcPr>
            <w:tcW w:w="0" w:type="auto"/>
          </w:tcPr>
          <w:p w:rsidR="00E65D72" w:rsidRPr="003F17AE" w:rsidRDefault="00E65D72" w:rsidP="00A97F31">
            <w:pPr>
              <w:pStyle w:val="Revision"/>
              <w:jc w:val="center"/>
            </w:pPr>
            <w:r w:rsidRPr="003F17AE">
              <w:t>0</w:t>
            </w:r>
          </w:p>
        </w:tc>
        <w:tc>
          <w:tcPr>
            <w:tcW w:w="0" w:type="auto"/>
          </w:tcPr>
          <w:p w:rsidR="00E65D72" w:rsidRPr="003F17AE" w:rsidRDefault="00E65D72" w:rsidP="00944C2C">
            <w:pPr>
              <w:keepNext/>
              <w:keepLines/>
              <w:spacing w:beforeLines="25" w:before="60" w:afterLines="25" w:after="60"/>
            </w:pPr>
            <w:r w:rsidRPr="003F17AE">
              <w:t>Unspecified</w:t>
            </w:r>
          </w:p>
        </w:tc>
        <w:tc>
          <w:tcPr>
            <w:tcW w:w="1111" w:type="dxa"/>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non-VCL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lastRenderedPageBreak/>
              <w:t>1</w:t>
            </w:r>
          </w:p>
        </w:tc>
        <w:tc>
          <w:tcPr>
            <w:tcW w:w="0" w:type="auto"/>
          </w:tcPr>
          <w:p w:rsidR="00E65D72" w:rsidRPr="003F17AE" w:rsidRDefault="00E65D72" w:rsidP="000A1656">
            <w:pPr>
              <w:keepNext/>
              <w:keepLines/>
              <w:spacing w:beforeLines="25" w:before="60" w:afterLines="25" w:after="60"/>
            </w:pPr>
            <w:r w:rsidRPr="003F17AE">
              <w:t>Coded slice of a non-IDR, non-CRA and non-TLA picture</w:t>
            </w:r>
            <w:r w:rsidRPr="003F17AE">
              <w:br/>
            </w:r>
            <w:proofErr w:type="spellStart"/>
            <w:r w:rsidRPr="003F17AE">
              <w:t>slice_layer_rbsp</w:t>
            </w:r>
            <w:proofErr w:type="spellEnd"/>
            <w:r w:rsidRPr="003F17AE">
              <w:t>( )</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lang w:eastAsia="ko-KR"/>
              </w:rPr>
            </w:pPr>
            <w:r w:rsidRPr="003F17AE">
              <w:rPr>
                <w:rFonts w:ascii="Times" w:hAnsi="Times" w:cs="Times"/>
              </w:rPr>
              <w:t>2</w:t>
            </w:r>
          </w:p>
        </w:tc>
        <w:tc>
          <w:tcPr>
            <w:tcW w:w="0" w:type="auto"/>
          </w:tcPr>
          <w:p w:rsidR="00E65D72" w:rsidRPr="003F17AE" w:rsidRDefault="00E65D72" w:rsidP="000A1656">
            <w:pPr>
              <w:keepNext/>
              <w:keepLines/>
              <w:spacing w:beforeLines="25" w:before="60" w:afterLines="25" w:after="60"/>
              <w:rPr>
                <w:rStyle w:val="CommentReference"/>
                <w:rFonts w:ascii="Times" w:hAnsi="Times" w:cs="Times"/>
                <w:sz w:val="20"/>
              </w:rPr>
            </w:pPr>
            <w:r w:rsidRPr="003F17AE">
              <w:t>Reserved</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n/a</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3</w:t>
            </w:r>
          </w:p>
        </w:tc>
        <w:tc>
          <w:tcPr>
            <w:tcW w:w="0" w:type="auto"/>
          </w:tcPr>
          <w:p w:rsidR="00E65D72" w:rsidRPr="003F17AE" w:rsidRDefault="00E65D72" w:rsidP="000A1656">
            <w:pPr>
              <w:keepNext/>
              <w:keepLines/>
              <w:spacing w:beforeLines="25" w:before="60" w:afterLines="25" w:after="60"/>
              <w:rPr>
                <w:lang w:eastAsia="ko-KR"/>
              </w:rPr>
            </w:pPr>
            <w:r w:rsidRPr="003F17AE">
              <w:rPr>
                <w:lang w:eastAsia="ko-KR"/>
              </w:rPr>
              <w:t>Coded slice of a TLA picture</w:t>
            </w:r>
          </w:p>
          <w:p w:rsidR="00E65D72" w:rsidRPr="003F17AE" w:rsidRDefault="00E65D72" w:rsidP="000A1656">
            <w:pPr>
              <w:keepNext/>
              <w:keepLines/>
              <w:spacing w:beforeLines="25" w:before="60" w:afterLines="25" w:after="60"/>
            </w:pPr>
            <w:proofErr w:type="spellStart"/>
            <w:r w:rsidRPr="003F17AE">
              <w:t>slice_layer_rbsp</w:t>
            </w:r>
            <w:proofErr w:type="spellEnd"/>
            <w:r w:rsidRPr="003F17AE">
              <w:t>( )</w:t>
            </w:r>
          </w:p>
        </w:tc>
        <w:tc>
          <w:tcPr>
            <w:tcW w:w="1111" w:type="dxa"/>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lang w:eastAsia="ko-KR"/>
              </w:rPr>
            </w:pPr>
            <w:r w:rsidRPr="003F17AE">
              <w:rPr>
                <w:rFonts w:ascii="Times" w:hAnsi="Times" w:cs="Times"/>
                <w:lang w:eastAsia="ko-KR"/>
              </w:rPr>
              <w:t>4</w:t>
            </w:r>
          </w:p>
        </w:tc>
        <w:tc>
          <w:tcPr>
            <w:tcW w:w="0" w:type="auto"/>
          </w:tcPr>
          <w:p w:rsidR="00E65D72" w:rsidRPr="003F17AE" w:rsidRDefault="00E65D72" w:rsidP="000A1656">
            <w:pPr>
              <w:keepNext/>
              <w:keepLines/>
              <w:spacing w:beforeLines="25" w:before="60" w:afterLines="25" w:after="60"/>
              <w:rPr>
                <w:lang w:eastAsia="ko-KR"/>
              </w:rPr>
            </w:pPr>
            <w:r w:rsidRPr="003F17AE">
              <w:rPr>
                <w:lang w:eastAsia="ko-KR"/>
              </w:rPr>
              <w:t>Coded slice of a CRA picture</w:t>
            </w:r>
          </w:p>
          <w:p w:rsidR="00E65D72" w:rsidRPr="003F17AE" w:rsidRDefault="00E65D72" w:rsidP="000A1656">
            <w:pPr>
              <w:keepNext/>
              <w:keepLines/>
              <w:spacing w:beforeLines="25" w:before="60" w:afterLines="25" w:after="60"/>
              <w:rPr>
                <w:lang w:eastAsia="ko-KR"/>
              </w:rPr>
            </w:pPr>
            <w:proofErr w:type="spellStart"/>
            <w:r w:rsidRPr="003F17AE">
              <w:t>slice_layer_rbsp</w:t>
            </w:r>
            <w:proofErr w:type="spellEnd"/>
            <w:r w:rsidRPr="003F17AE">
              <w:t>( )</w:t>
            </w:r>
          </w:p>
        </w:tc>
        <w:tc>
          <w:tcPr>
            <w:tcW w:w="1111" w:type="dxa"/>
          </w:tcPr>
          <w:p w:rsidR="00E65D72" w:rsidRPr="003F17AE" w:rsidRDefault="00E65D72" w:rsidP="000A1656">
            <w:pPr>
              <w:keepNext/>
              <w:keepLines/>
              <w:spacing w:beforeLines="25" w:before="60" w:afterLines="25" w:after="60"/>
              <w:jc w:val="center"/>
              <w:rPr>
                <w:rFonts w:ascii="Times" w:hAnsi="Times" w:cs="Times"/>
                <w:lang w:eastAsia="ko-KR"/>
              </w:rPr>
            </w:pPr>
            <w:r w:rsidRPr="003F17AE">
              <w:rPr>
                <w:rFonts w:ascii="Times" w:hAnsi="Times" w:cs="Times"/>
                <w:lang w:eastAsia="ko-KR"/>
              </w:rPr>
              <w:t>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5</w:t>
            </w:r>
          </w:p>
        </w:tc>
        <w:tc>
          <w:tcPr>
            <w:tcW w:w="0" w:type="auto"/>
          </w:tcPr>
          <w:p w:rsidR="00E65D72" w:rsidRPr="003F17AE" w:rsidRDefault="00E65D72" w:rsidP="000A1656">
            <w:pPr>
              <w:keepNext/>
              <w:keepLines/>
              <w:spacing w:beforeLines="25" w:before="60" w:afterLines="25" w:after="60"/>
              <w:rPr>
                <w:rStyle w:val="CommentReference"/>
                <w:rFonts w:ascii="Times" w:hAnsi="Times" w:cs="Times"/>
                <w:sz w:val="20"/>
              </w:rPr>
            </w:pPr>
            <w:r w:rsidRPr="003F17AE">
              <w:t>Coded slice of an IDR picture</w:t>
            </w:r>
            <w:r w:rsidRPr="003F17AE">
              <w:br/>
            </w:r>
            <w:proofErr w:type="spellStart"/>
            <w:r w:rsidRPr="003F17AE">
              <w:t>slice_layer_rbsp</w:t>
            </w:r>
            <w:proofErr w:type="spellEnd"/>
            <w:r w:rsidRPr="003F17AE">
              <w:t>( )</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6</w:t>
            </w:r>
          </w:p>
        </w:tc>
        <w:tc>
          <w:tcPr>
            <w:tcW w:w="0" w:type="auto"/>
          </w:tcPr>
          <w:p w:rsidR="00E65D72" w:rsidRPr="003F17AE" w:rsidRDefault="00E65D72" w:rsidP="000A1656">
            <w:pPr>
              <w:keepNext/>
              <w:keepLines/>
              <w:spacing w:beforeLines="25" w:before="60" w:afterLines="25" w:after="60"/>
              <w:rPr>
                <w:rStyle w:val="CommentReference"/>
                <w:rFonts w:ascii="Times" w:hAnsi="Times" w:cs="Times"/>
                <w:sz w:val="20"/>
              </w:rPr>
            </w:pPr>
            <w:r w:rsidRPr="003F17AE">
              <w:t>Supplemental enhancement information (SEI)</w:t>
            </w:r>
            <w:r w:rsidRPr="003F17AE">
              <w:br/>
            </w:r>
            <w:proofErr w:type="spellStart"/>
            <w:r w:rsidRPr="003F17AE">
              <w:t>sei_rbsp</w:t>
            </w:r>
            <w:proofErr w:type="spellEnd"/>
            <w:r w:rsidRPr="003F17AE">
              <w:t>( )</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non-VCL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7</w:t>
            </w:r>
          </w:p>
        </w:tc>
        <w:tc>
          <w:tcPr>
            <w:tcW w:w="0" w:type="auto"/>
          </w:tcPr>
          <w:p w:rsidR="00E65D72" w:rsidRPr="003F17AE" w:rsidRDefault="00E65D72" w:rsidP="000A1656">
            <w:pPr>
              <w:keepNext/>
              <w:keepLines/>
              <w:spacing w:beforeLines="25" w:before="60" w:afterLines="25" w:after="60"/>
              <w:rPr>
                <w:rStyle w:val="CommentReference"/>
                <w:rFonts w:ascii="Times" w:hAnsi="Times" w:cs="Times"/>
                <w:sz w:val="20"/>
              </w:rPr>
            </w:pPr>
            <w:r w:rsidRPr="003F17AE">
              <w:t>Sequence parameter set</w:t>
            </w:r>
            <w:r w:rsidRPr="003F17AE">
              <w:br/>
            </w:r>
            <w:proofErr w:type="spellStart"/>
            <w:r w:rsidRPr="003F17AE">
              <w:t>seq_parameter_set_rbsp</w:t>
            </w:r>
            <w:proofErr w:type="spellEnd"/>
            <w:r w:rsidRPr="003F17AE">
              <w:t>( )</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non-VCL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8</w:t>
            </w:r>
          </w:p>
        </w:tc>
        <w:tc>
          <w:tcPr>
            <w:tcW w:w="0" w:type="auto"/>
          </w:tcPr>
          <w:p w:rsidR="00E65D72" w:rsidRPr="003F17AE" w:rsidRDefault="00E65D72" w:rsidP="000A1656">
            <w:pPr>
              <w:keepNext/>
              <w:keepLines/>
              <w:spacing w:beforeLines="25" w:before="60" w:afterLines="25" w:after="60"/>
              <w:rPr>
                <w:rStyle w:val="CommentReference"/>
                <w:rFonts w:ascii="Times" w:hAnsi="Times" w:cs="Times"/>
                <w:sz w:val="20"/>
              </w:rPr>
            </w:pPr>
            <w:r w:rsidRPr="003F17AE">
              <w:t>Picture parameter set</w:t>
            </w:r>
            <w:r w:rsidRPr="003F17AE">
              <w:br/>
            </w:r>
            <w:proofErr w:type="spellStart"/>
            <w:r w:rsidRPr="003F17AE">
              <w:t>pic_parameter_set_rbsp</w:t>
            </w:r>
            <w:proofErr w:type="spellEnd"/>
            <w:r w:rsidRPr="003F17AE">
              <w:t>( )</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non-VCL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9</w:t>
            </w:r>
          </w:p>
        </w:tc>
        <w:tc>
          <w:tcPr>
            <w:tcW w:w="0" w:type="auto"/>
          </w:tcPr>
          <w:p w:rsidR="00E65D72" w:rsidRPr="003F17AE" w:rsidRDefault="00E65D72" w:rsidP="000A1656">
            <w:pPr>
              <w:keepNext/>
              <w:keepLines/>
              <w:spacing w:beforeLines="25" w:before="60" w:afterLines="25" w:after="60"/>
              <w:rPr>
                <w:rStyle w:val="CommentReference"/>
                <w:rFonts w:ascii="Times" w:hAnsi="Times" w:cs="Times"/>
                <w:sz w:val="20"/>
              </w:rPr>
            </w:pPr>
            <w:r w:rsidRPr="003F17AE">
              <w:t>Access unit delimiter</w:t>
            </w:r>
            <w:r w:rsidRPr="003F17AE">
              <w:br/>
            </w:r>
            <w:proofErr w:type="spellStart"/>
            <w:r w:rsidRPr="003F17AE">
              <w:t>access_unit_delimiter_rbsp</w:t>
            </w:r>
            <w:proofErr w:type="spellEnd"/>
            <w:r w:rsidRPr="003F17AE">
              <w:t>( )</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non-VCL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10-11</w:t>
            </w:r>
          </w:p>
        </w:tc>
        <w:tc>
          <w:tcPr>
            <w:tcW w:w="0" w:type="auto"/>
          </w:tcPr>
          <w:p w:rsidR="00E65D72" w:rsidRPr="003F17AE" w:rsidRDefault="00E65D72" w:rsidP="000A1656">
            <w:pPr>
              <w:keepNext/>
              <w:keepLines/>
              <w:spacing w:beforeLines="25" w:before="60" w:afterLines="25" w:after="60"/>
            </w:pPr>
            <w:r w:rsidRPr="003F17AE">
              <w:t>Reserved</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n/a</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12</w:t>
            </w:r>
          </w:p>
        </w:tc>
        <w:tc>
          <w:tcPr>
            <w:tcW w:w="0" w:type="auto"/>
          </w:tcPr>
          <w:p w:rsidR="00E65D72" w:rsidRPr="003F17AE" w:rsidRDefault="00E65D72" w:rsidP="000A1656">
            <w:pPr>
              <w:keepNext/>
              <w:keepLines/>
              <w:spacing w:beforeLines="25" w:before="60" w:afterLines="25" w:after="60"/>
              <w:rPr>
                <w:rStyle w:val="CommentReference"/>
                <w:rFonts w:ascii="Times" w:hAnsi="Times" w:cs="Times"/>
                <w:sz w:val="20"/>
              </w:rPr>
            </w:pPr>
            <w:r w:rsidRPr="003F17AE">
              <w:t>Filler data</w:t>
            </w:r>
            <w:r w:rsidRPr="003F17AE">
              <w:br/>
            </w:r>
            <w:proofErr w:type="spellStart"/>
            <w:r w:rsidRPr="003F17AE">
              <w:t>filler_data_rbsp</w:t>
            </w:r>
            <w:proofErr w:type="spellEnd"/>
            <w:r w:rsidRPr="003F17AE">
              <w:t>( )</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non-VCL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13</w:t>
            </w:r>
          </w:p>
        </w:tc>
        <w:tc>
          <w:tcPr>
            <w:tcW w:w="0" w:type="auto"/>
          </w:tcPr>
          <w:p w:rsidR="00E65D72" w:rsidRPr="003F17AE" w:rsidRDefault="00E65D72" w:rsidP="000A1656">
            <w:pPr>
              <w:keepNext/>
              <w:keepLines/>
              <w:spacing w:beforeLines="25" w:before="60" w:afterLines="25" w:after="60"/>
            </w:pPr>
            <w:r w:rsidRPr="003F17AE">
              <w:t>Reserved</w:t>
            </w:r>
          </w:p>
        </w:tc>
        <w:tc>
          <w:tcPr>
            <w:tcW w:w="1111" w:type="dxa"/>
          </w:tcPr>
          <w:p w:rsidR="00E65D72" w:rsidRPr="003F17AE" w:rsidRDefault="00E65D72" w:rsidP="000A1656">
            <w:pPr>
              <w:keepNext/>
              <w:keepLines/>
              <w:spacing w:beforeLines="25" w:before="60" w:afterLines="25" w:after="60"/>
              <w:jc w:val="center"/>
            </w:pPr>
            <w:r w:rsidRPr="003F17AE">
              <w:rPr>
                <w:rFonts w:ascii="Times" w:hAnsi="Times" w:cs="Times"/>
              </w:rPr>
              <w:t>n/a</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14</w:t>
            </w:r>
          </w:p>
        </w:tc>
        <w:tc>
          <w:tcPr>
            <w:tcW w:w="0" w:type="auto"/>
          </w:tcPr>
          <w:p w:rsidR="00E65D72" w:rsidRPr="003F17AE" w:rsidRDefault="00E65D72" w:rsidP="000A1656">
            <w:pPr>
              <w:keepNext/>
              <w:keepLines/>
              <w:spacing w:beforeLines="25" w:before="60" w:afterLines="25" w:after="60"/>
            </w:pPr>
            <w:r w:rsidRPr="003F17AE">
              <w:t>Adaptation parameter set</w:t>
            </w:r>
            <w:r w:rsidRPr="003F17AE">
              <w:br/>
            </w:r>
            <w:proofErr w:type="spellStart"/>
            <w:r w:rsidRPr="003F17AE">
              <w:t>aps_rbsp</w:t>
            </w:r>
            <w:proofErr w:type="spellEnd"/>
            <w:r w:rsidRPr="003F17AE">
              <w:t>( )</w:t>
            </w:r>
          </w:p>
        </w:tc>
        <w:tc>
          <w:tcPr>
            <w:tcW w:w="1111" w:type="dxa"/>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non-VCL</w:t>
            </w:r>
          </w:p>
        </w:tc>
      </w:tr>
      <w:tr w:rsidR="00E65D72" w:rsidRPr="003F17AE" w:rsidTr="00A97F31">
        <w:trPr>
          <w:jc w:val="center"/>
        </w:trPr>
        <w:tc>
          <w:tcPr>
            <w:tcW w:w="0" w:type="auto"/>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15-23</w:t>
            </w:r>
          </w:p>
        </w:tc>
        <w:tc>
          <w:tcPr>
            <w:tcW w:w="0" w:type="auto"/>
          </w:tcPr>
          <w:p w:rsidR="00E65D72" w:rsidRPr="003F17AE" w:rsidRDefault="00E65D72" w:rsidP="000A1656">
            <w:pPr>
              <w:keepNext/>
              <w:keepLines/>
              <w:spacing w:beforeLines="25" w:before="60" w:afterLines="25" w:after="60"/>
            </w:pPr>
            <w:r w:rsidRPr="003F17AE">
              <w:t>Reserved</w:t>
            </w:r>
          </w:p>
        </w:tc>
        <w:tc>
          <w:tcPr>
            <w:tcW w:w="1111" w:type="dxa"/>
          </w:tcPr>
          <w:p w:rsidR="00E65D72" w:rsidRPr="003F17AE" w:rsidRDefault="00E65D72" w:rsidP="000A1656">
            <w:pPr>
              <w:keepNext/>
              <w:keepLines/>
              <w:spacing w:beforeLines="25" w:before="60" w:afterLines="25" w:after="60"/>
              <w:jc w:val="center"/>
              <w:rPr>
                <w:rFonts w:ascii="Times" w:hAnsi="Times" w:cs="Times"/>
              </w:rPr>
            </w:pPr>
            <w:r w:rsidRPr="003F17AE">
              <w:rPr>
                <w:rFonts w:ascii="Times" w:hAnsi="Times" w:cs="Times"/>
              </w:rPr>
              <w:t>n/a</w:t>
            </w:r>
          </w:p>
        </w:tc>
      </w:tr>
      <w:tr w:rsidR="00E65D72" w:rsidRPr="003F17AE" w:rsidTr="00A97F31">
        <w:trPr>
          <w:jc w:val="center"/>
        </w:trPr>
        <w:tc>
          <w:tcPr>
            <w:tcW w:w="0" w:type="auto"/>
          </w:tcPr>
          <w:p w:rsidR="00E65D72" w:rsidRPr="003F17AE" w:rsidRDefault="00E65D72" w:rsidP="000A1656">
            <w:pPr>
              <w:spacing w:beforeLines="25" w:before="60" w:afterLines="25" w:after="60"/>
              <w:jc w:val="center"/>
              <w:rPr>
                <w:rFonts w:ascii="Times" w:hAnsi="Times" w:cs="Times"/>
              </w:rPr>
            </w:pPr>
            <w:r w:rsidRPr="003F17AE">
              <w:rPr>
                <w:rFonts w:ascii="Times" w:hAnsi="Times" w:cs="Times"/>
              </w:rPr>
              <w:t>24..63</w:t>
            </w:r>
          </w:p>
        </w:tc>
        <w:tc>
          <w:tcPr>
            <w:tcW w:w="0" w:type="auto"/>
          </w:tcPr>
          <w:p w:rsidR="00E65D72" w:rsidRPr="003F17AE" w:rsidRDefault="00E65D72" w:rsidP="000A1656">
            <w:pPr>
              <w:spacing w:beforeLines="25" w:before="60" w:afterLines="25" w:after="60"/>
            </w:pPr>
            <w:r w:rsidRPr="003F17AE">
              <w:t>Unspecified</w:t>
            </w:r>
          </w:p>
        </w:tc>
        <w:tc>
          <w:tcPr>
            <w:tcW w:w="1111" w:type="dxa"/>
          </w:tcPr>
          <w:p w:rsidR="00E65D72" w:rsidRPr="003F17AE" w:rsidRDefault="00E65D72" w:rsidP="000A1656">
            <w:pPr>
              <w:spacing w:beforeLines="25" w:before="60" w:afterLines="25" w:after="60"/>
              <w:jc w:val="center"/>
            </w:pPr>
            <w:r w:rsidRPr="003F17AE">
              <w:rPr>
                <w:rFonts w:ascii="Times" w:hAnsi="Times" w:cs="Times"/>
              </w:rPr>
              <w:t>non-VCL</w:t>
            </w:r>
          </w:p>
        </w:tc>
      </w:tr>
    </w:tbl>
    <w:p w:rsidR="00E65D72" w:rsidRPr="003F17AE" w:rsidRDefault="00E65D72" w:rsidP="00B7541A">
      <w:pPr>
        <w:pStyle w:val="Blanc"/>
        <w:keepNext w:val="0"/>
        <w:rPr>
          <w:lang w:val="en-GB"/>
        </w:rPr>
      </w:pPr>
    </w:p>
    <w:p w:rsidR="00E65D72" w:rsidRDefault="00E65D72" w:rsidP="00B7541A">
      <w:pPr>
        <w:spacing w:before="240"/>
      </w:pPr>
    </w:p>
    <w:p w:rsidR="00E65D72" w:rsidRPr="00081898" w:rsidRDefault="00E65D72" w:rsidP="00081898">
      <w:pPr>
        <w:pStyle w:val="Heading1"/>
      </w:pPr>
      <w:bookmarkStart w:id="5" w:name="_Ref35694632"/>
      <w:bookmarkStart w:id="6" w:name="_Toc77680405"/>
      <w:bookmarkStart w:id="7" w:name="_Toc226456559"/>
      <w:r>
        <w:t>Summary of current NAL unit type allocation and restrictions</w:t>
      </w:r>
      <w:bookmarkEnd w:id="5"/>
      <w:bookmarkEnd w:id="6"/>
      <w:bookmarkEnd w:id="7"/>
    </w:p>
    <w:p w:rsidR="00E65D72" w:rsidRDefault="00E65D72" w:rsidP="00081898">
      <w:pPr>
        <w:pStyle w:val="ListParagraph"/>
        <w:numPr>
          <w:ilvl w:val="0"/>
          <w:numId w:val="18"/>
        </w:numPr>
      </w:pPr>
      <w:r>
        <w:t>Unspecified: 0, 24..63</w:t>
      </w:r>
    </w:p>
    <w:p w:rsidR="00E65D72" w:rsidRDefault="00E65D72" w:rsidP="00081898">
      <w:pPr>
        <w:pStyle w:val="ListParagraph"/>
        <w:numPr>
          <w:ilvl w:val="1"/>
          <w:numId w:val="18"/>
        </w:numPr>
      </w:pPr>
      <w:r w:rsidRPr="005274F1">
        <w:t>shall not precede the first VCL NAL unit of the coded picture</w:t>
      </w:r>
    </w:p>
    <w:p w:rsidR="00E65D72" w:rsidRDefault="00E65D72" w:rsidP="00081898">
      <w:pPr>
        <w:pStyle w:val="ListParagraph"/>
        <w:numPr>
          <w:ilvl w:val="0"/>
          <w:numId w:val="18"/>
        </w:numPr>
      </w:pPr>
      <w:r>
        <w:t>Reserved: 2, 10, 11, 13, 15..23</w:t>
      </w:r>
    </w:p>
    <w:p w:rsidR="00E65D72" w:rsidRDefault="00E65D72" w:rsidP="00081898">
      <w:pPr>
        <w:pStyle w:val="ListParagraph"/>
        <w:numPr>
          <w:ilvl w:val="1"/>
          <w:numId w:val="18"/>
        </w:numPr>
      </w:pPr>
      <w:r>
        <w:t>15..18: may start a new access unit</w:t>
      </w:r>
    </w:p>
    <w:p w:rsidR="00E65D72" w:rsidRDefault="00E65D72" w:rsidP="00081898">
      <w:pPr>
        <w:pStyle w:val="ListParagraph"/>
        <w:numPr>
          <w:ilvl w:val="1"/>
          <w:numId w:val="18"/>
        </w:numPr>
      </w:pPr>
      <w:r>
        <w:t xml:space="preserve">20..23: </w:t>
      </w:r>
      <w:r w:rsidRPr="005274F1">
        <w:t>shall not precede the first VCL NAL unit of the coded picture</w:t>
      </w:r>
    </w:p>
    <w:p w:rsidR="00E65D72" w:rsidRDefault="00E65D72" w:rsidP="00081898">
      <w:pPr>
        <w:pStyle w:val="ListParagraph"/>
        <w:numPr>
          <w:ilvl w:val="1"/>
          <w:numId w:val="18"/>
        </w:numPr>
      </w:pPr>
      <w:r>
        <w:t>2, 10, 11, 13: no order restriction specified</w:t>
      </w:r>
    </w:p>
    <w:p w:rsidR="00E65D72" w:rsidRDefault="00E65D72" w:rsidP="00081898">
      <w:pPr>
        <w:pStyle w:val="ListParagraph"/>
        <w:numPr>
          <w:ilvl w:val="0"/>
          <w:numId w:val="18"/>
        </w:numPr>
      </w:pPr>
      <w:r>
        <w:t>Other (specified and not reserved) NAL unit types: 1, 3..9, 12, 14</w:t>
      </w:r>
    </w:p>
    <w:p w:rsidR="00E65D72" w:rsidRDefault="00E65D72" w:rsidP="00081898">
      <w:pPr>
        <w:pStyle w:val="ListParagraph"/>
        <w:numPr>
          <w:ilvl w:val="1"/>
          <w:numId w:val="18"/>
        </w:numPr>
      </w:pPr>
      <w:r>
        <w:t>1, 4..9, 14: may start a new access unit</w:t>
      </w:r>
    </w:p>
    <w:p w:rsidR="00E65D72" w:rsidRPr="002D75B5" w:rsidRDefault="00E65D72" w:rsidP="00081898">
      <w:pPr>
        <w:pStyle w:val="ListParagraph"/>
        <w:numPr>
          <w:ilvl w:val="2"/>
          <w:numId w:val="18"/>
        </w:numPr>
        <w:rPr>
          <w:rPrChange w:id="8" w:author="JCTVC-I0607r2" w:date="2012-05-07T08:21:00Z">
            <w:rPr>
              <w:highlight w:val="yellow"/>
            </w:rPr>
          </w:rPrChange>
        </w:rPr>
      </w:pPr>
      <w:r w:rsidRPr="002D75B5">
        <w:rPr>
          <w:rPrChange w:id="9" w:author="JCTVC-I0607r2" w:date="2012-05-07T08:21:00Z">
            <w:rPr>
              <w:highlight w:val="yellow"/>
            </w:rPr>
          </w:rPrChange>
        </w:rPr>
        <w:t>6 (SEI): shall precede the first VCL NAL unit of the coded picture</w:t>
      </w:r>
    </w:p>
    <w:p w:rsidR="00E65D72" w:rsidRPr="001D1E51" w:rsidRDefault="00E65D72" w:rsidP="00081898">
      <w:pPr>
        <w:pStyle w:val="ListParagraph"/>
        <w:numPr>
          <w:ilvl w:val="2"/>
          <w:numId w:val="18"/>
        </w:numPr>
      </w:pPr>
      <w:bookmarkStart w:id="10" w:name="_GoBack"/>
      <w:bookmarkEnd w:id="10"/>
      <w:r>
        <w:t>9 (AUD): shall be the first NAL unit in an access unit</w:t>
      </w:r>
    </w:p>
    <w:p w:rsidR="00E65D72" w:rsidRDefault="00E65D72" w:rsidP="00081898">
      <w:pPr>
        <w:pStyle w:val="ListParagraph"/>
        <w:numPr>
          <w:ilvl w:val="1"/>
          <w:numId w:val="18"/>
        </w:numPr>
      </w:pPr>
      <w:r>
        <w:t xml:space="preserve">12 (FD): </w:t>
      </w:r>
      <w:r w:rsidRPr="005274F1">
        <w:t>shall not precede the first VCL NAL unit of the coded picture</w:t>
      </w:r>
    </w:p>
    <w:p w:rsidR="00E65D72" w:rsidRDefault="00E65D72">
      <w:pPr>
        <w:jc w:val="both"/>
      </w:pPr>
    </w:p>
    <w:p w:rsidR="00E65D72" w:rsidRDefault="00E65D72" w:rsidP="004A3F05">
      <w:pPr>
        <w:pStyle w:val="Heading1"/>
      </w:pPr>
      <w:r>
        <w:lastRenderedPageBreak/>
        <w:t>Proposed allocation of NAL unit types</w:t>
      </w:r>
    </w:p>
    <w:p w:rsidR="00E65D72" w:rsidRPr="006745D2" w:rsidRDefault="00E65D72" w:rsidP="005C5A5B">
      <w:pPr>
        <w:pStyle w:val="Caption"/>
      </w:pPr>
      <w:bookmarkStart w:id="11" w:name="_Ref19417223"/>
      <w:bookmarkStart w:id="12" w:name="_Toc17563165"/>
      <w:bookmarkStart w:id="13" w:name="_Toc77680753"/>
      <w:bookmarkStart w:id="14" w:name="_Toc118289048"/>
      <w:bookmarkStart w:id="15" w:name="_Toc246350682"/>
      <w:bookmarkStart w:id="16" w:name="_Toc287363918"/>
      <w:bookmarkStart w:id="17" w:name="_Toc293649351"/>
      <w:r w:rsidRPr="004843E4">
        <w:t>Table </w:t>
      </w:r>
      <w:r w:rsidR="009106DD">
        <w:fldChar w:fldCharType="begin"/>
      </w:r>
      <w:r w:rsidR="009106DD">
        <w:instrText xml:space="preserve"> STYLEREF 1 \s </w:instrText>
      </w:r>
      <w:r w:rsidR="009106DD">
        <w:fldChar w:fldCharType="separate"/>
      </w:r>
      <w:ins w:id="18" w:author="tktan" w:date="2012-05-07T22:54:00Z">
        <w:r>
          <w:rPr>
            <w:noProof/>
          </w:rPr>
          <w:t>3</w:t>
        </w:r>
      </w:ins>
      <w:del w:id="19" w:author="tktan" w:date="2012-05-07T22:54:00Z">
        <w:r w:rsidDel="008436D9">
          <w:rPr>
            <w:noProof/>
          </w:rPr>
          <w:delText>7</w:delText>
        </w:r>
      </w:del>
      <w:r w:rsidR="009106DD">
        <w:rPr>
          <w:noProof/>
        </w:rPr>
        <w:fldChar w:fldCharType="end"/>
      </w:r>
      <w:r>
        <w:noBreakHyphen/>
      </w:r>
      <w:r w:rsidR="009106DD">
        <w:fldChar w:fldCharType="begin"/>
      </w:r>
      <w:r w:rsidR="009106DD">
        <w:instrText xml:space="preserve"> SEQ Table \* ARABIC \s 1 </w:instrText>
      </w:r>
      <w:r w:rsidR="009106DD">
        <w:fldChar w:fldCharType="separate"/>
      </w:r>
      <w:r>
        <w:rPr>
          <w:noProof/>
        </w:rPr>
        <w:t>1</w:t>
      </w:r>
      <w:r w:rsidR="009106DD">
        <w:rPr>
          <w:noProof/>
        </w:rPr>
        <w:fldChar w:fldCharType="end"/>
      </w:r>
      <w:bookmarkEnd w:id="11"/>
      <w:r w:rsidRPr="006745D2">
        <w:t xml:space="preserve"> – NAL unit type </w:t>
      </w:r>
      <w:bookmarkEnd w:id="12"/>
      <w:r w:rsidRPr="006745D2">
        <w:t>codes</w:t>
      </w:r>
      <w:bookmarkEnd w:id="13"/>
      <w:bookmarkEnd w:id="14"/>
      <w:r w:rsidRPr="006745D2">
        <w:t xml:space="preserve"> and NAL unit type classes</w:t>
      </w:r>
      <w:bookmarkEnd w:id="15"/>
      <w:bookmarkEnd w:id="16"/>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5519"/>
        <w:gridCol w:w="1111"/>
      </w:tblGrid>
      <w:tr w:rsidR="00E65D72" w:rsidRPr="006745D2" w:rsidTr="005858E5">
        <w:trPr>
          <w:jc w:val="center"/>
        </w:trPr>
        <w:tc>
          <w:tcPr>
            <w:tcW w:w="0" w:type="auto"/>
          </w:tcPr>
          <w:p w:rsidR="00E65D72" w:rsidRPr="006745D2" w:rsidRDefault="00E65D72" w:rsidP="000A1656">
            <w:pPr>
              <w:pStyle w:val="CommentText"/>
              <w:keepNext/>
              <w:keepLines/>
              <w:spacing w:beforeLines="25" w:before="60" w:afterLines="25" w:after="60"/>
              <w:jc w:val="center"/>
              <w:rPr>
                <w:b/>
                <w:bCs/>
              </w:rPr>
            </w:pPr>
            <w:proofErr w:type="spellStart"/>
            <w:r w:rsidRPr="006745D2">
              <w:rPr>
                <w:b/>
                <w:bCs/>
              </w:rPr>
              <w:t>nal_unit_type</w:t>
            </w:r>
            <w:proofErr w:type="spellEnd"/>
          </w:p>
        </w:tc>
        <w:tc>
          <w:tcPr>
            <w:tcW w:w="0" w:type="auto"/>
          </w:tcPr>
          <w:p w:rsidR="00E65D72" w:rsidRPr="006745D2" w:rsidRDefault="00E65D72" w:rsidP="000A1656">
            <w:pPr>
              <w:pStyle w:val="CommentText"/>
              <w:keepNext/>
              <w:keepLines/>
              <w:spacing w:beforeLines="25" w:before="60" w:afterLines="25" w:after="60"/>
              <w:jc w:val="center"/>
              <w:rPr>
                <w:b/>
                <w:bCs/>
              </w:rPr>
            </w:pPr>
            <w:r w:rsidRPr="006745D2">
              <w:rPr>
                <w:b/>
                <w:bCs/>
              </w:rPr>
              <w:t>Content of NAL unit and RBSP syntax structure</w:t>
            </w:r>
          </w:p>
        </w:tc>
        <w:tc>
          <w:tcPr>
            <w:tcW w:w="1111" w:type="dxa"/>
          </w:tcPr>
          <w:p w:rsidR="00E65D72" w:rsidRPr="006745D2" w:rsidRDefault="00E65D72" w:rsidP="000A1656">
            <w:pPr>
              <w:pStyle w:val="CommentText"/>
              <w:keepNext/>
              <w:keepLines/>
              <w:spacing w:beforeLines="25" w:before="60" w:afterLines="25" w:after="60"/>
              <w:jc w:val="center"/>
              <w:rPr>
                <w:b/>
                <w:bCs/>
              </w:rPr>
            </w:pPr>
            <w:r w:rsidRPr="006745D2">
              <w:rPr>
                <w:b/>
                <w:bCs/>
              </w:rPr>
              <w:t>NAL unit</w:t>
            </w:r>
            <w:r w:rsidRPr="006745D2">
              <w:rPr>
                <w:b/>
                <w:bCs/>
              </w:rPr>
              <w:br/>
              <w:t>type class</w:t>
            </w:r>
          </w:p>
        </w:tc>
      </w:tr>
      <w:tr w:rsidR="00E65D72" w:rsidRPr="006745D2" w:rsidTr="005858E5">
        <w:trPr>
          <w:jc w:val="center"/>
        </w:trPr>
        <w:tc>
          <w:tcPr>
            <w:tcW w:w="0" w:type="auto"/>
          </w:tcPr>
          <w:p w:rsidR="00E65D72" w:rsidRDefault="00E65D72" w:rsidP="00FB6B84">
            <w:pPr>
              <w:jc w:val="center"/>
            </w:pPr>
            <w:r w:rsidRPr="006745D2">
              <w:t>0</w:t>
            </w:r>
          </w:p>
        </w:tc>
        <w:tc>
          <w:tcPr>
            <w:tcW w:w="0" w:type="auto"/>
          </w:tcPr>
          <w:p w:rsidR="00E65D72" w:rsidRPr="006745D2" w:rsidRDefault="00E65D72" w:rsidP="000A1656">
            <w:pPr>
              <w:keepNext/>
              <w:keepLines/>
              <w:spacing w:beforeLines="25" w:before="60" w:afterLines="25" w:after="60"/>
            </w:pPr>
            <w:r w:rsidRPr="006745D2">
              <w:t>Unspecified</w:t>
            </w:r>
          </w:p>
        </w:tc>
        <w:tc>
          <w:tcPr>
            <w:tcW w:w="1111" w:type="dxa"/>
          </w:tcPr>
          <w:p w:rsidR="00E65D72" w:rsidRPr="006745D2" w:rsidRDefault="00E65D72" w:rsidP="000A1656">
            <w:pPr>
              <w:keepNext/>
              <w:keepLines/>
              <w:spacing w:beforeLines="25" w:before="60" w:afterLines="25" w:after="60"/>
              <w:jc w:val="center"/>
              <w:rPr>
                <w:rFonts w:ascii="Times" w:hAnsi="Times" w:cs="Times"/>
              </w:rPr>
            </w:pPr>
            <w:r w:rsidRPr="006745D2">
              <w:rPr>
                <w:rFonts w:ascii="Times" w:hAnsi="Times" w:cs="Times"/>
              </w:rPr>
              <w:t>non-VCL</w:t>
            </w:r>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r w:rsidRPr="006745D2">
              <w:rPr>
                <w:rFonts w:ascii="Times" w:hAnsi="Times" w:cs="Times"/>
              </w:rPr>
              <w:t>1</w:t>
            </w:r>
          </w:p>
        </w:tc>
        <w:tc>
          <w:tcPr>
            <w:tcW w:w="0" w:type="auto"/>
          </w:tcPr>
          <w:p w:rsidR="00E65D72" w:rsidRPr="006745D2" w:rsidRDefault="00E65D72" w:rsidP="00944C2C">
            <w:pPr>
              <w:keepNext/>
              <w:keepLines/>
              <w:spacing w:beforeLines="25" w:before="60" w:afterLines="25" w:after="60"/>
            </w:pPr>
            <w:r w:rsidRPr="006745D2">
              <w:t>Coded slice of a non-</w:t>
            </w:r>
            <w:r>
              <w:t>RAP, non-TLA and non-TFD</w:t>
            </w:r>
            <w:r w:rsidRPr="006745D2">
              <w:t xml:space="preserve"> picture</w:t>
            </w:r>
            <w:r w:rsidRPr="006745D2">
              <w:br/>
            </w:r>
            <w:proofErr w:type="spellStart"/>
            <w:r w:rsidRPr="006745D2">
              <w:t>slice_layer_rbsp</w:t>
            </w:r>
            <w:proofErr w:type="spellEnd"/>
            <w:r w:rsidRPr="006745D2">
              <w:t>( )</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VCL</w:t>
            </w:r>
          </w:p>
        </w:tc>
      </w:tr>
      <w:tr w:rsidR="00E65D72" w:rsidRPr="006745D2" w:rsidTr="0045497A">
        <w:trPr>
          <w:jc w:val="center"/>
          <w:ins w:id="20" w:author="tktan" w:date="2012-05-07T22:54:00Z"/>
        </w:trPr>
        <w:tc>
          <w:tcPr>
            <w:tcW w:w="0" w:type="auto"/>
          </w:tcPr>
          <w:p w:rsidR="00E65D72" w:rsidRDefault="00E65D72" w:rsidP="000A1656">
            <w:pPr>
              <w:keepNext/>
              <w:keepLines/>
              <w:numPr>
                <w:ins w:id="21" w:author="tktan" w:date="2012-05-07T22:54:00Z"/>
              </w:numPr>
              <w:spacing w:beforeLines="25" w:before="60" w:afterLines="25" w:after="60"/>
              <w:jc w:val="center"/>
              <w:rPr>
                <w:ins w:id="22" w:author="tktan" w:date="2012-05-07T22:54:00Z"/>
                <w:rFonts w:ascii="Times" w:hAnsi="Times" w:cs="Times"/>
              </w:rPr>
            </w:pPr>
            <w:ins w:id="23" w:author="tktan" w:date="2012-05-07T22:54:00Z">
              <w:r>
                <w:rPr>
                  <w:rFonts w:ascii="Times" w:hAnsi="Times" w:cs="Times"/>
                </w:rPr>
                <w:t>2</w:t>
              </w:r>
            </w:ins>
          </w:p>
        </w:tc>
        <w:tc>
          <w:tcPr>
            <w:tcW w:w="0" w:type="auto"/>
          </w:tcPr>
          <w:p w:rsidR="00E65D72" w:rsidRDefault="00E65D72" w:rsidP="00944C2C">
            <w:pPr>
              <w:keepNext/>
              <w:keepLines/>
              <w:numPr>
                <w:ins w:id="24" w:author="tktan" w:date="2012-05-07T22:54:00Z"/>
              </w:numPr>
              <w:spacing w:beforeLines="25" w:before="60" w:afterLines="25" w:after="60"/>
              <w:rPr>
                <w:ins w:id="25" w:author="JCTVC-I0607r2" w:date="2012-05-07T08:05:00Z"/>
              </w:rPr>
            </w:pPr>
            <w:ins w:id="26" w:author="tktan" w:date="2012-05-07T22:54:00Z">
              <w:r>
                <w:t>Coded slice of a TFD picture</w:t>
              </w:r>
            </w:ins>
          </w:p>
          <w:p w:rsidR="00944C2C" w:rsidRDefault="00944C2C" w:rsidP="00944C2C">
            <w:pPr>
              <w:keepNext/>
              <w:keepLines/>
              <w:numPr>
                <w:ins w:id="27" w:author="tktan" w:date="2012-05-07T22:54:00Z"/>
              </w:numPr>
              <w:spacing w:beforeLines="25" w:before="60" w:afterLines="25" w:after="60"/>
              <w:rPr>
                <w:ins w:id="28" w:author="tktan" w:date="2012-05-07T22:54:00Z"/>
              </w:rPr>
            </w:pPr>
            <w:proofErr w:type="spellStart"/>
            <w:ins w:id="29" w:author="JCTVC-I0607r2" w:date="2012-05-07T08:05:00Z">
              <w:r w:rsidRPr="006745D2">
                <w:t>slice_layer_rbsp</w:t>
              </w:r>
              <w:proofErr w:type="spellEnd"/>
              <w:r w:rsidRPr="006745D2">
                <w:t>( )</w:t>
              </w:r>
            </w:ins>
          </w:p>
        </w:tc>
        <w:tc>
          <w:tcPr>
            <w:tcW w:w="1111" w:type="dxa"/>
          </w:tcPr>
          <w:p w:rsidR="00E65D72" w:rsidRDefault="00E65D72" w:rsidP="000A1656">
            <w:pPr>
              <w:keepNext/>
              <w:keepLines/>
              <w:numPr>
                <w:ins w:id="30" w:author="tktan" w:date="2012-05-07T22:54:00Z"/>
              </w:numPr>
              <w:spacing w:beforeLines="25" w:before="60" w:afterLines="25" w:after="60"/>
              <w:jc w:val="center"/>
              <w:rPr>
                <w:ins w:id="31" w:author="tktan" w:date="2012-05-07T22:54:00Z"/>
                <w:rFonts w:ascii="Times" w:hAnsi="Times" w:cs="Times"/>
              </w:rPr>
            </w:pPr>
            <w:ins w:id="32" w:author="tktan" w:date="2012-05-07T22:54:00Z">
              <w:r>
                <w:rPr>
                  <w:rFonts w:ascii="Times" w:hAnsi="Times" w:cs="Times"/>
                </w:rPr>
                <w:t>VCL</w:t>
              </w:r>
            </w:ins>
          </w:p>
        </w:tc>
      </w:tr>
      <w:tr w:rsidR="00E65D72" w:rsidRPr="006745D2" w:rsidTr="0045497A">
        <w:trPr>
          <w:jc w:val="center"/>
          <w:ins w:id="33" w:author="tktan" w:date="2012-05-07T22:54:00Z"/>
        </w:trPr>
        <w:tc>
          <w:tcPr>
            <w:tcW w:w="0" w:type="auto"/>
          </w:tcPr>
          <w:p w:rsidR="00E65D72" w:rsidRDefault="00E65D72" w:rsidP="000A1656">
            <w:pPr>
              <w:keepNext/>
              <w:keepLines/>
              <w:numPr>
                <w:ins w:id="34" w:author="tktan" w:date="2012-05-07T22:54:00Z"/>
              </w:numPr>
              <w:spacing w:beforeLines="25" w:before="60" w:afterLines="25" w:after="60"/>
              <w:jc w:val="center"/>
              <w:rPr>
                <w:ins w:id="35" w:author="tktan" w:date="2012-05-07T22:54:00Z"/>
                <w:rFonts w:ascii="Times" w:hAnsi="Times" w:cs="Times"/>
              </w:rPr>
            </w:pPr>
            <w:ins w:id="36" w:author="tktan" w:date="2012-05-07T22:54:00Z">
              <w:r>
                <w:rPr>
                  <w:rFonts w:ascii="Times" w:hAnsi="Times" w:cs="Times"/>
                </w:rPr>
                <w:t>3</w:t>
              </w:r>
            </w:ins>
          </w:p>
        </w:tc>
        <w:tc>
          <w:tcPr>
            <w:tcW w:w="0" w:type="auto"/>
          </w:tcPr>
          <w:p w:rsidR="00E65D72" w:rsidRDefault="00E65D72" w:rsidP="000A1656">
            <w:pPr>
              <w:keepNext/>
              <w:keepLines/>
              <w:numPr>
                <w:ins w:id="37" w:author="tktan" w:date="2012-05-07T22:54:00Z"/>
              </w:numPr>
              <w:spacing w:beforeLines="25" w:before="60" w:afterLines="25" w:after="60"/>
              <w:rPr>
                <w:ins w:id="38" w:author="tktan" w:date="2012-05-07T22:54:00Z"/>
              </w:rPr>
            </w:pPr>
            <w:ins w:id="39" w:author="tktan" w:date="2012-05-07T22:54:00Z">
              <w:r>
                <w:t>Coded slice of a non-TFD TLA picture</w:t>
              </w:r>
              <w:r>
                <w:br/>
              </w:r>
              <w:proofErr w:type="spellStart"/>
              <w:r w:rsidRPr="006745D2">
                <w:t>slice_layer_rbsp</w:t>
              </w:r>
              <w:proofErr w:type="spellEnd"/>
              <w:r w:rsidRPr="006745D2">
                <w:t>( )</w:t>
              </w:r>
            </w:ins>
          </w:p>
        </w:tc>
        <w:tc>
          <w:tcPr>
            <w:tcW w:w="1111" w:type="dxa"/>
          </w:tcPr>
          <w:p w:rsidR="00E65D72" w:rsidRDefault="00E65D72" w:rsidP="000A1656">
            <w:pPr>
              <w:keepNext/>
              <w:keepLines/>
              <w:numPr>
                <w:ins w:id="40" w:author="tktan" w:date="2012-05-07T22:54:00Z"/>
              </w:numPr>
              <w:spacing w:beforeLines="25" w:before="60" w:afterLines="25" w:after="60"/>
              <w:jc w:val="center"/>
              <w:rPr>
                <w:ins w:id="41" w:author="tktan" w:date="2012-05-07T22:54:00Z"/>
                <w:rFonts w:ascii="Times" w:hAnsi="Times" w:cs="Times"/>
              </w:rPr>
            </w:pPr>
            <w:ins w:id="42" w:author="tktan" w:date="2012-05-07T22:54:00Z">
              <w:r>
                <w:rPr>
                  <w:rFonts w:ascii="Times" w:hAnsi="Times" w:cs="Times"/>
                </w:rPr>
                <w:t>VCL</w:t>
              </w:r>
            </w:ins>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lang w:eastAsia="ko-KR"/>
              </w:rPr>
            </w:pPr>
            <w:ins w:id="43" w:author="tktan" w:date="2012-05-07T22:54:00Z">
              <w:r>
                <w:rPr>
                  <w:rFonts w:ascii="Times" w:hAnsi="Times" w:cs="Times"/>
                  <w:lang w:eastAsia="ko-KR"/>
                </w:rPr>
                <w:t>4</w:t>
              </w:r>
            </w:ins>
            <w:del w:id="44" w:author="tktan" w:date="2012-05-07T22:54:00Z">
              <w:r w:rsidDel="008436D9">
                <w:rPr>
                  <w:rFonts w:ascii="Times" w:hAnsi="Times" w:cs="Times"/>
                  <w:lang w:eastAsia="ko-KR"/>
                </w:rPr>
                <w:delText>2</w:delText>
              </w:r>
            </w:del>
          </w:p>
        </w:tc>
        <w:tc>
          <w:tcPr>
            <w:tcW w:w="0" w:type="auto"/>
          </w:tcPr>
          <w:p w:rsidR="00E65D72" w:rsidRPr="006745D2" w:rsidRDefault="00E65D72" w:rsidP="000A1656">
            <w:pPr>
              <w:keepNext/>
              <w:keepLines/>
              <w:spacing w:beforeLines="25" w:before="60" w:afterLines="25" w:after="60"/>
              <w:rPr>
                <w:lang w:eastAsia="ko-KR"/>
              </w:rPr>
            </w:pPr>
            <w:r w:rsidRPr="006745D2">
              <w:rPr>
                <w:lang w:eastAsia="ko-KR"/>
              </w:rPr>
              <w:t>Coded slice of a CR</w:t>
            </w:r>
            <w:r>
              <w:rPr>
                <w:lang w:eastAsia="ko-KR"/>
              </w:rPr>
              <w:t>A</w:t>
            </w:r>
            <w:r w:rsidRPr="006745D2">
              <w:rPr>
                <w:lang w:eastAsia="ko-KR"/>
              </w:rPr>
              <w:t xml:space="preserve"> picture</w:t>
            </w:r>
            <w:r>
              <w:rPr>
                <w:lang w:eastAsia="ko-KR"/>
              </w:rPr>
              <w:t xml:space="preserve"> with TFD pictures</w:t>
            </w:r>
            <w:r>
              <w:rPr>
                <w:lang w:eastAsia="ko-KR"/>
              </w:rPr>
              <w:br/>
            </w:r>
            <w:proofErr w:type="spellStart"/>
            <w:r w:rsidRPr="006745D2">
              <w:t>slice_layer_rbsp</w:t>
            </w:r>
            <w:proofErr w:type="spellEnd"/>
            <w:r w:rsidRPr="006745D2">
              <w:t>( )</w:t>
            </w:r>
          </w:p>
        </w:tc>
        <w:tc>
          <w:tcPr>
            <w:tcW w:w="1111" w:type="dxa"/>
          </w:tcPr>
          <w:p w:rsidR="00E65D72" w:rsidRPr="006745D2" w:rsidRDefault="00E65D72" w:rsidP="000A1656">
            <w:pPr>
              <w:keepNext/>
              <w:keepLines/>
              <w:spacing w:beforeLines="25" w:before="60" w:afterLines="25" w:after="60"/>
              <w:jc w:val="center"/>
              <w:rPr>
                <w:rFonts w:ascii="Times" w:hAnsi="Times" w:cs="Times"/>
                <w:lang w:eastAsia="ko-KR"/>
              </w:rPr>
            </w:pPr>
            <w:r w:rsidRPr="006745D2">
              <w:rPr>
                <w:rFonts w:ascii="Times" w:hAnsi="Times" w:cs="Times"/>
                <w:lang w:eastAsia="ko-KR"/>
              </w:rPr>
              <w:t>VCL</w:t>
            </w:r>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ins w:id="45" w:author="tktan" w:date="2012-05-07T22:54:00Z">
              <w:r>
                <w:rPr>
                  <w:rFonts w:ascii="Times" w:hAnsi="Times" w:cs="Times"/>
                </w:rPr>
                <w:t>5</w:t>
              </w:r>
            </w:ins>
            <w:del w:id="46" w:author="tktan" w:date="2012-05-07T22:54:00Z">
              <w:r w:rsidDel="008436D9">
                <w:rPr>
                  <w:rFonts w:ascii="Times" w:hAnsi="Times" w:cs="Times"/>
                </w:rPr>
                <w:delText>3</w:delText>
              </w:r>
            </w:del>
          </w:p>
        </w:tc>
        <w:tc>
          <w:tcPr>
            <w:tcW w:w="0" w:type="auto"/>
          </w:tcPr>
          <w:p w:rsidR="00E65D72" w:rsidRPr="006745D2" w:rsidRDefault="00E65D72" w:rsidP="000A1656">
            <w:pPr>
              <w:keepNext/>
              <w:keepLines/>
              <w:spacing w:beforeLines="25" w:before="60" w:afterLines="25" w:after="60"/>
              <w:rPr>
                <w:rStyle w:val="CommentReference"/>
                <w:rFonts w:ascii="Times" w:hAnsi="Times" w:cs="Times"/>
                <w:sz w:val="20"/>
              </w:rPr>
            </w:pPr>
            <w:r w:rsidRPr="006745D2">
              <w:t xml:space="preserve">Coded slice of a </w:t>
            </w:r>
            <w:r>
              <w:t xml:space="preserve">CRA picture without TFD </w:t>
            </w:r>
            <w:r w:rsidRPr="006745D2">
              <w:t>picture</w:t>
            </w:r>
            <w:r>
              <w:t>s</w:t>
            </w:r>
            <w:r w:rsidRPr="006745D2">
              <w:br/>
            </w:r>
            <w:proofErr w:type="spellStart"/>
            <w:r w:rsidRPr="006745D2">
              <w:t>slice_layer_rbsp</w:t>
            </w:r>
            <w:proofErr w:type="spellEnd"/>
            <w:r w:rsidRPr="006745D2">
              <w:t>( )</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VCL</w:t>
            </w:r>
          </w:p>
        </w:tc>
      </w:tr>
      <w:tr w:rsidR="00E65D72" w:rsidRPr="006745D2" w:rsidTr="005858E5">
        <w:trPr>
          <w:jc w:val="center"/>
        </w:trPr>
        <w:tc>
          <w:tcPr>
            <w:tcW w:w="0" w:type="auto"/>
          </w:tcPr>
          <w:p w:rsidR="00E65D72" w:rsidRDefault="00E65D72" w:rsidP="000A1656">
            <w:pPr>
              <w:keepNext/>
              <w:keepLines/>
              <w:spacing w:beforeLines="25" w:before="60" w:afterLines="25" w:after="60"/>
              <w:jc w:val="center"/>
              <w:rPr>
                <w:rFonts w:ascii="Times" w:hAnsi="Times" w:cs="Times"/>
              </w:rPr>
            </w:pPr>
            <w:ins w:id="47" w:author="tktan" w:date="2012-05-07T22:54:00Z">
              <w:r>
                <w:rPr>
                  <w:rFonts w:ascii="Times" w:hAnsi="Times" w:cs="Times"/>
                </w:rPr>
                <w:t>6</w:t>
              </w:r>
            </w:ins>
            <w:del w:id="48" w:author="tktan" w:date="2012-05-07T22:54:00Z">
              <w:r w:rsidDel="008436D9">
                <w:rPr>
                  <w:rFonts w:ascii="Times" w:hAnsi="Times" w:cs="Times"/>
                </w:rPr>
                <w:delText>4</w:delText>
              </w:r>
            </w:del>
          </w:p>
        </w:tc>
        <w:tc>
          <w:tcPr>
            <w:tcW w:w="0" w:type="auto"/>
          </w:tcPr>
          <w:p w:rsidR="00E65D72" w:rsidRPr="006745D2" w:rsidRDefault="00E65D72" w:rsidP="000A1656">
            <w:pPr>
              <w:keepNext/>
              <w:keepLines/>
              <w:spacing w:beforeLines="25" w:before="60" w:afterLines="25" w:after="60"/>
            </w:pPr>
            <w:r>
              <w:t>Coded slice of BLC picture with TFD pictures</w:t>
            </w:r>
            <w:r>
              <w:br/>
            </w:r>
            <w:proofErr w:type="spellStart"/>
            <w:r w:rsidRPr="006745D2">
              <w:t>slice_layer_rbsp</w:t>
            </w:r>
            <w:proofErr w:type="spellEnd"/>
            <w:r w:rsidRPr="006745D2">
              <w:t>( )</w:t>
            </w:r>
          </w:p>
        </w:tc>
        <w:tc>
          <w:tcPr>
            <w:tcW w:w="1111" w:type="dxa"/>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VCL</w:t>
            </w:r>
          </w:p>
        </w:tc>
      </w:tr>
      <w:tr w:rsidR="00E65D72" w:rsidRPr="006745D2" w:rsidTr="005858E5">
        <w:trPr>
          <w:jc w:val="center"/>
        </w:trPr>
        <w:tc>
          <w:tcPr>
            <w:tcW w:w="0" w:type="auto"/>
          </w:tcPr>
          <w:p w:rsidR="00E65D72" w:rsidRDefault="00E65D72" w:rsidP="000A1656">
            <w:pPr>
              <w:keepNext/>
              <w:keepLines/>
              <w:spacing w:beforeLines="25" w:before="60" w:afterLines="25" w:after="60"/>
              <w:jc w:val="center"/>
              <w:rPr>
                <w:rFonts w:ascii="Times" w:hAnsi="Times" w:cs="Times"/>
              </w:rPr>
            </w:pPr>
            <w:ins w:id="49" w:author="tktan" w:date="2012-05-07T22:54:00Z">
              <w:r>
                <w:rPr>
                  <w:rFonts w:ascii="Times" w:hAnsi="Times" w:cs="Times"/>
                </w:rPr>
                <w:t>7</w:t>
              </w:r>
            </w:ins>
            <w:del w:id="50" w:author="tktan" w:date="2012-05-07T22:54:00Z">
              <w:r w:rsidDel="008436D9">
                <w:rPr>
                  <w:rFonts w:ascii="Times" w:hAnsi="Times" w:cs="Times"/>
                </w:rPr>
                <w:delText>5</w:delText>
              </w:r>
            </w:del>
          </w:p>
        </w:tc>
        <w:tc>
          <w:tcPr>
            <w:tcW w:w="0" w:type="auto"/>
          </w:tcPr>
          <w:p w:rsidR="00E65D72" w:rsidRPr="006745D2" w:rsidRDefault="00E65D72" w:rsidP="000A1656">
            <w:pPr>
              <w:keepNext/>
              <w:keepLines/>
              <w:spacing w:beforeLines="25" w:before="60" w:afterLines="25" w:after="60"/>
            </w:pPr>
            <w:r>
              <w:t>Coded slice of BLC picture without TFD pictures</w:t>
            </w:r>
            <w:r>
              <w:br/>
            </w:r>
            <w:proofErr w:type="spellStart"/>
            <w:r w:rsidRPr="006745D2">
              <w:t>slice_layer_rbsp</w:t>
            </w:r>
            <w:proofErr w:type="spellEnd"/>
            <w:r w:rsidRPr="006745D2">
              <w:t>( )</w:t>
            </w:r>
          </w:p>
        </w:tc>
        <w:tc>
          <w:tcPr>
            <w:tcW w:w="1111" w:type="dxa"/>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VCL</w:t>
            </w:r>
          </w:p>
        </w:tc>
      </w:tr>
      <w:tr w:rsidR="00E65D72" w:rsidRPr="006745D2" w:rsidTr="005858E5">
        <w:trPr>
          <w:jc w:val="center"/>
        </w:trPr>
        <w:tc>
          <w:tcPr>
            <w:tcW w:w="0" w:type="auto"/>
          </w:tcPr>
          <w:p w:rsidR="00E65D72" w:rsidRDefault="00E65D72" w:rsidP="000A1656">
            <w:pPr>
              <w:keepNext/>
              <w:keepLines/>
              <w:spacing w:beforeLines="25" w:before="60" w:afterLines="25" w:after="60"/>
              <w:jc w:val="center"/>
              <w:rPr>
                <w:rFonts w:ascii="Times" w:hAnsi="Times" w:cs="Times"/>
              </w:rPr>
            </w:pPr>
            <w:ins w:id="51" w:author="tktan" w:date="2012-05-07T22:54:00Z">
              <w:r>
                <w:rPr>
                  <w:rFonts w:ascii="Times" w:hAnsi="Times" w:cs="Times"/>
                </w:rPr>
                <w:t>8</w:t>
              </w:r>
            </w:ins>
            <w:del w:id="52" w:author="tktan" w:date="2012-05-07T22:54:00Z">
              <w:r w:rsidDel="008436D9">
                <w:rPr>
                  <w:rFonts w:ascii="Times" w:hAnsi="Times" w:cs="Times"/>
                </w:rPr>
                <w:delText>6</w:delText>
              </w:r>
            </w:del>
          </w:p>
        </w:tc>
        <w:tc>
          <w:tcPr>
            <w:tcW w:w="0" w:type="auto"/>
          </w:tcPr>
          <w:p w:rsidR="00E65D72" w:rsidRPr="006745D2" w:rsidRDefault="00E65D72" w:rsidP="000A1656">
            <w:pPr>
              <w:keepNext/>
              <w:keepLines/>
              <w:spacing w:beforeLines="25" w:before="60" w:afterLines="25" w:after="60"/>
            </w:pPr>
            <w:r>
              <w:t>Coded slice of an IDR picture</w:t>
            </w:r>
            <w:r>
              <w:br/>
            </w:r>
            <w:proofErr w:type="spellStart"/>
            <w:r w:rsidRPr="006745D2">
              <w:t>slice_layer_rbsp</w:t>
            </w:r>
            <w:proofErr w:type="spellEnd"/>
            <w:r w:rsidRPr="006745D2">
              <w:t>( )</w:t>
            </w:r>
          </w:p>
        </w:tc>
        <w:tc>
          <w:tcPr>
            <w:tcW w:w="1111" w:type="dxa"/>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VCL</w:t>
            </w:r>
          </w:p>
        </w:tc>
      </w:tr>
      <w:tr w:rsidR="00E65D72" w:rsidRPr="006745D2" w:rsidDel="008436D9" w:rsidTr="00A97F31">
        <w:trPr>
          <w:jc w:val="center"/>
          <w:del w:id="53" w:author="tktan" w:date="2012-05-07T22:54:00Z"/>
        </w:trPr>
        <w:tc>
          <w:tcPr>
            <w:tcW w:w="0" w:type="auto"/>
          </w:tcPr>
          <w:p w:rsidR="00E65D72" w:rsidDel="008436D9" w:rsidRDefault="00E65D72">
            <w:pPr>
              <w:keepNext/>
              <w:keepLines/>
              <w:spacing w:beforeLines="25" w:before="60" w:afterLines="25" w:after="60"/>
              <w:jc w:val="center"/>
              <w:rPr>
                <w:del w:id="54" w:author="tktan" w:date="2012-05-07T22:54:00Z"/>
                <w:rFonts w:ascii="Times" w:hAnsi="Times" w:cs="Times"/>
              </w:rPr>
            </w:pPr>
            <w:del w:id="55" w:author="tktan" w:date="2012-05-07T22:54:00Z">
              <w:r w:rsidDel="008436D9">
                <w:rPr>
                  <w:rFonts w:ascii="Times" w:hAnsi="Times" w:cs="Times"/>
                </w:rPr>
                <w:delText>7</w:delText>
              </w:r>
            </w:del>
          </w:p>
        </w:tc>
        <w:tc>
          <w:tcPr>
            <w:tcW w:w="0" w:type="auto"/>
          </w:tcPr>
          <w:p w:rsidR="00E65D72" w:rsidDel="008436D9" w:rsidRDefault="00E65D72">
            <w:pPr>
              <w:keepNext/>
              <w:keepLines/>
              <w:spacing w:beforeLines="25" w:before="60" w:afterLines="25" w:after="60"/>
              <w:rPr>
                <w:del w:id="56" w:author="tktan" w:date="2012-05-07T22:54:00Z"/>
              </w:rPr>
            </w:pPr>
            <w:del w:id="57" w:author="tktan" w:date="2012-05-07T22:54:00Z">
              <w:r w:rsidDel="008436D9">
                <w:delText>Coded slice of a TFD picture</w:delText>
              </w:r>
            </w:del>
          </w:p>
        </w:tc>
        <w:tc>
          <w:tcPr>
            <w:tcW w:w="1111" w:type="dxa"/>
          </w:tcPr>
          <w:p w:rsidR="00E65D72" w:rsidDel="008436D9" w:rsidRDefault="00E65D72">
            <w:pPr>
              <w:keepNext/>
              <w:keepLines/>
              <w:spacing w:beforeLines="25" w:before="60" w:afterLines="25" w:after="60"/>
              <w:jc w:val="center"/>
              <w:rPr>
                <w:del w:id="58" w:author="tktan" w:date="2012-05-07T22:54:00Z"/>
                <w:rFonts w:ascii="Times" w:hAnsi="Times" w:cs="Times"/>
              </w:rPr>
            </w:pPr>
            <w:del w:id="59" w:author="tktan" w:date="2012-05-07T22:54:00Z">
              <w:r w:rsidDel="008436D9">
                <w:rPr>
                  <w:rFonts w:ascii="Times" w:hAnsi="Times" w:cs="Times"/>
                </w:rPr>
                <w:delText>VCL</w:delText>
              </w:r>
            </w:del>
          </w:p>
        </w:tc>
      </w:tr>
      <w:tr w:rsidR="00E65D72" w:rsidRPr="006745D2" w:rsidDel="008436D9" w:rsidTr="005858E5">
        <w:trPr>
          <w:jc w:val="center"/>
          <w:del w:id="60" w:author="tktan" w:date="2012-05-07T22:54:00Z"/>
        </w:trPr>
        <w:tc>
          <w:tcPr>
            <w:tcW w:w="0" w:type="auto"/>
          </w:tcPr>
          <w:p w:rsidR="00E65D72" w:rsidDel="008436D9" w:rsidRDefault="00E65D72">
            <w:pPr>
              <w:keepNext/>
              <w:keepLines/>
              <w:spacing w:beforeLines="25" w:before="60" w:afterLines="25" w:after="60"/>
              <w:jc w:val="center"/>
              <w:rPr>
                <w:del w:id="61" w:author="tktan" w:date="2012-05-07T22:54:00Z"/>
                <w:rFonts w:ascii="Times" w:hAnsi="Times" w:cs="Times"/>
              </w:rPr>
            </w:pPr>
            <w:del w:id="62" w:author="tktan" w:date="2012-05-07T22:54:00Z">
              <w:r w:rsidDel="008436D9">
                <w:rPr>
                  <w:rFonts w:ascii="Times" w:hAnsi="Times" w:cs="Times"/>
                </w:rPr>
                <w:delText>8</w:delText>
              </w:r>
            </w:del>
          </w:p>
        </w:tc>
        <w:tc>
          <w:tcPr>
            <w:tcW w:w="0" w:type="auto"/>
          </w:tcPr>
          <w:p w:rsidR="00E65D72" w:rsidDel="008436D9" w:rsidRDefault="00E65D72">
            <w:pPr>
              <w:keepNext/>
              <w:keepLines/>
              <w:spacing w:beforeLines="25" w:before="60" w:afterLines="25" w:after="60"/>
              <w:rPr>
                <w:del w:id="63" w:author="tktan" w:date="2012-05-07T22:54:00Z"/>
              </w:rPr>
            </w:pPr>
            <w:del w:id="64" w:author="tktan" w:date="2012-05-07T22:54:00Z">
              <w:r w:rsidDel="008436D9">
                <w:delText>Coded slice of a non-TFD TLA picture</w:delText>
              </w:r>
              <w:r w:rsidDel="008436D9">
                <w:br/>
              </w:r>
              <w:r w:rsidRPr="006745D2" w:rsidDel="008436D9">
                <w:delText>slice_layer_rbsp( )</w:delText>
              </w:r>
            </w:del>
          </w:p>
        </w:tc>
        <w:tc>
          <w:tcPr>
            <w:tcW w:w="1111" w:type="dxa"/>
          </w:tcPr>
          <w:p w:rsidR="00E65D72" w:rsidDel="008436D9" w:rsidRDefault="00E65D72">
            <w:pPr>
              <w:keepNext/>
              <w:keepLines/>
              <w:spacing w:beforeLines="25" w:before="60" w:afterLines="25" w:after="60"/>
              <w:jc w:val="center"/>
              <w:rPr>
                <w:del w:id="65" w:author="tktan" w:date="2012-05-07T22:54:00Z"/>
                <w:rFonts w:ascii="Times" w:hAnsi="Times" w:cs="Times"/>
              </w:rPr>
            </w:pPr>
            <w:del w:id="66" w:author="tktan" w:date="2012-05-07T22:54:00Z">
              <w:r w:rsidDel="008436D9">
                <w:rPr>
                  <w:rFonts w:ascii="Times" w:hAnsi="Times" w:cs="Times"/>
                </w:rPr>
                <w:delText>VCL</w:delText>
              </w:r>
            </w:del>
          </w:p>
        </w:tc>
      </w:tr>
      <w:tr w:rsidR="00E65D72" w:rsidRPr="006745D2" w:rsidTr="005858E5">
        <w:trPr>
          <w:jc w:val="center"/>
        </w:trPr>
        <w:tc>
          <w:tcPr>
            <w:tcW w:w="0" w:type="auto"/>
          </w:tcPr>
          <w:p w:rsidR="00E65D72" w:rsidRDefault="00E65D72" w:rsidP="000A1656">
            <w:pPr>
              <w:keepNext/>
              <w:keepLines/>
              <w:spacing w:beforeLines="25" w:before="60" w:afterLines="25" w:after="60"/>
              <w:jc w:val="center"/>
              <w:rPr>
                <w:rFonts w:ascii="Times" w:hAnsi="Times" w:cs="Times"/>
              </w:rPr>
            </w:pPr>
            <w:r>
              <w:rPr>
                <w:rFonts w:ascii="Times" w:hAnsi="Times" w:cs="Times"/>
              </w:rPr>
              <w:t>9..24</w:t>
            </w:r>
          </w:p>
        </w:tc>
        <w:tc>
          <w:tcPr>
            <w:tcW w:w="0" w:type="auto"/>
          </w:tcPr>
          <w:p w:rsidR="00E65D72" w:rsidRDefault="00E65D72" w:rsidP="000A1656">
            <w:pPr>
              <w:keepNext/>
              <w:keepLines/>
              <w:spacing w:beforeLines="25" w:before="60" w:afterLines="25" w:after="60"/>
            </w:pPr>
            <w:r>
              <w:t xml:space="preserve">Reserved </w:t>
            </w:r>
          </w:p>
        </w:tc>
        <w:tc>
          <w:tcPr>
            <w:tcW w:w="1111" w:type="dxa"/>
          </w:tcPr>
          <w:p w:rsidR="00E65D72" w:rsidRDefault="00E65D72" w:rsidP="000A1656">
            <w:pPr>
              <w:keepNext/>
              <w:keepLines/>
              <w:spacing w:beforeLines="25" w:before="60" w:afterLines="25" w:after="60"/>
              <w:jc w:val="center"/>
              <w:rPr>
                <w:rFonts w:ascii="Times" w:hAnsi="Times" w:cs="Times"/>
              </w:rPr>
            </w:pPr>
            <w:r>
              <w:rPr>
                <w:rFonts w:ascii="Times" w:hAnsi="Times" w:cs="Times"/>
              </w:rPr>
              <w:t>n/a</w:t>
            </w:r>
          </w:p>
        </w:tc>
      </w:tr>
      <w:tr w:rsidR="00E65D72" w:rsidRPr="006745D2" w:rsidTr="00A97F31">
        <w:trPr>
          <w:jc w:val="center"/>
          <w:ins w:id="67" w:author="Ye-Kui Wang" w:date="2012-05-07T07:35:00Z"/>
        </w:trPr>
        <w:tc>
          <w:tcPr>
            <w:tcW w:w="0" w:type="auto"/>
          </w:tcPr>
          <w:p w:rsidR="00E65D72" w:rsidRPr="006745D2" w:rsidRDefault="00E65D72" w:rsidP="000A1656">
            <w:pPr>
              <w:keepNext/>
              <w:keepLines/>
              <w:spacing w:beforeLines="25" w:before="60" w:afterLines="25" w:after="60"/>
              <w:jc w:val="center"/>
              <w:rPr>
                <w:ins w:id="68" w:author="Ye-Kui Wang" w:date="2012-05-07T07:35:00Z"/>
                <w:rFonts w:ascii="Times" w:hAnsi="Times" w:cs="Times"/>
              </w:rPr>
            </w:pPr>
            <w:ins w:id="69" w:author="Ye-Kui Wang" w:date="2012-05-07T07:35:00Z">
              <w:r>
                <w:rPr>
                  <w:rFonts w:ascii="Times" w:hAnsi="Times" w:cs="Times"/>
                </w:rPr>
                <w:t>25</w:t>
              </w:r>
            </w:ins>
          </w:p>
        </w:tc>
        <w:tc>
          <w:tcPr>
            <w:tcW w:w="0" w:type="auto"/>
          </w:tcPr>
          <w:p w:rsidR="00E65D72" w:rsidRPr="006745D2" w:rsidRDefault="00E65D72" w:rsidP="000A1656">
            <w:pPr>
              <w:keepNext/>
              <w:keepLines/>
              <w:spacing w:beforeLines="25" w:before="60" w:afterLines="25" w:after="60"/>
              <w:rPr>
                <w:ins w:id="70" w:author="Ye-Kui Wang" w:date="2012-05-07T07:35:00Z"/>
                <w:rStyle w:val="CommentReference"/>
                <w:rFonts w:ascii="Times" w:hAnsi="Times" w:cs="Times"/>
                <w:sz w:val="20"/>
              </w:rPr>
            </w:pPr>
            <w:ins w:id="71" w:author="Ye-Kui Wang" w:date="2012-05-07T07:35:00Z">
              <w:r>
                <w:t xml:space="preserve">Video </w:t>
              </w:r>
              <w:r w:rsidRPr="006745D2">
                <w:t>parameter set</w:t>
              </w:r>
              <w:r w:rsidRPr="006745D2">
                <w:br/>
              </w:r>
              <w:proofErr w:type="spellStart"/>
              <w:r>
                <w:t>video</w:t>
              </w:r>
              <w:r w:rsidRPr="006745D2">
                <w:t>_parameter_set_rbsp</w:t>
              </w:r>
              <w:proofErr w:type="spellEnd"/>
              <w:r w:rsidRPr="006745D2">
                <w:t>( )</w:t>
              </w:r>
            </w:ins>
          </w:p>
        </w:tc>
        <w:tc>
          <w:tcPr>
            <w:tcW w:w="1111" w:type="dxa"/>
          </w:tcPr>
          <w:p w:rsidR="00E65D72" w:rsidRPr="006745D2" w:rsidRDefault="00E65D72" w:rsidP="000A1656">
            <w:pPr>
              <w:keepNext/>
              <w:keepLines/>
              <w:spacing w:beforeLines="25" w:before="60" w:afterLines="25" w:after="60"/>
              <w:jc w:val="center"/>
              <w:rPr>
                <w:ins w:id="72" w:author="Ye-Kui Wang" w:date="2012-05-07T07:35:00Z"/>
              </w:rPr>
            </w:pPr>
            <w:ins w:id="73" w:author="Ye-Kui Wang" w:date="2012-05-07T07:35:00Z">
              <w:r w:rsidRPr="006745D2">
                <w:rPr>
                  <w:rFonts w:ascii="Times" w:hAnsi="Times" w:cs="Times"/>
                </w:rPr>
                <w:t>non-VCL</w:t>
              </w:r>
            </w:ins>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2</w:t>
            </w:r>
            <w:ins w:id="74" w:author="Ye-Kui Wang" w:date="2012-05-07T07:36:00Z">
              <w:r>
                <w:rPr>
                  <w:rFonts w:ascii="Times" w:hAnsi="Times" w:cs="Times"/>
                </w:rPr>
                <w:t>6</w:t>
              </w:r>
            </w:ins>
            <w:del w:id="75" w:author="Ye-Kui Wang" w:date="2012-05-07T07:36:00Z">
              <w:r w:rsidDel="00960482">
                <w:rPr>
                  <w:rFonts w:ascii="Times" w:hAnsi="Times" w:cs="Times"/>
                </w:rPr>
                <w:delText>5</w:delText>
              </w:r>
            </w:del>
          </w:p>
        </w:tc>
        <w:tc>
          <w:tcPr>
            <w:tcW w:w="0" w:type="auto"/>
          </w:tcPr>
          <w:p w:rsidR="00E65D72" w:rsidRPr="006745D2" w:rsidRDefault="00E65D72" w:rsidP="000A1656">
            <w:pPr>
              <w:keepNext/>
              <w:keepLines/>
              <w:spacing w:beforeLines="25" w:before="60" w:afterLines="25" w:after="60"/>
              <w:rPr>
                <w:rStyle w:val="CommentReference"/>
                <w:rFonts w:ascii="Times" w:hAnsi="Times" w:cs="Times"/>
                <w:sz w:val="20"/>
              </w:rPr>
            </w:pPr>
            <w:r w:rsidRPr="006745D2">
              <w:t>Sequence parameter set</w:t>
            </w:r>
            <w:r w:rsidRPr="006745D2">
              <w:br/>
            </w:r>
            <w:proofErr w:type="spellStart"/>
            <w:r w:rsidRPr="006745D2">
              <w:t>seq_parameter_set_rbsp</w:t>
            </w:r>
            <w:proofErr w:type="spellEnd"/>
            <w:r w:rsidRPr="006745D2">
              <w:t>( )</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non-VCL</w:t>
            </w:r>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2</w:t>
            </w:r>
            <w:ins w:id="76" w:author="Ye-Kui Wang" w:date="2012-05-07T07:36:00Z">
              <w:r>
                <w:rPr>
                  <w:rFonts w:ascii="Times" w:hAnsi="Times" w:cs="Times"/>
                </w:rPr>
                <w:t>7</w:t>
              </w:r>
            </w:ins>
            <w:del w:id="77" w:author="Ye-Kui Wang" w:date="2012-05-07T07:36:00Z">
              <w:r w:rsidDel="00960482">
                <w:rPr>
                  <w:rFonts w:ascii="Times" w:hAnsi="Times" w:cs="Times"/>
                </w:rPr>
                <w:delText>6</w:delText>
              </w:r>
            </w:del>
          </w:p>
        </w:tc>
        <w:tc>
          <w:tcPr>
            <w:tcW w:w="0" w:type="auto"/>
          </w:tcPr>
          <w:p w:rsidR="00E65D72" w:rsidRPr="006745D2" w:rsidRDefault="00E65D72" w:rsidP="000A1656">
            <w:pPr>
              <w:keepNext/>
              <w:keepLines/>
              <w:spacing w:beforeLines="25" w:before="60" w:afterLines="25" w:after="60"/>
              <w:rPr>
                <w:rStyle w:val="CommentReference"/>
                <w:rFonts w:ascii="Times" w:hAnsi="Times" w:cs="Times"/>
                <w:sz w:val="20"/>
              </w:rPr>
            </w:pPr>
            <w:r w:rsidRPr="006745D2">
              <w:t>Picture parameter set</w:t>
            </w:r>
            <w:r w:rsidRPr="006745D2">
              <w:br/>
            </w:r>
            <w:proofErr w:type="spellStart"/>
            <w:r w:rsidRPr="006745D2">
              <w:t>pic_parameter_set_rbsp</w:t>
            </w:r>
            <w:proofErr w:type="spellEnd"/>
            <w:r w:rsidRPr="006745D2">
              <w:t>( )</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non-VCL</w:t>
            </w:r>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2</w:t>
            </w:r>
            <w:ins w:id="78" w:author="Ye-Kui Wang" w:date="2012-05-07T07:36:00Z">
              <w:r>
                <w:rPr>
                  <w:rFonts w:ascii="Times" w:hAnsi="Times" w:cs="Times"/>
                </w:rPr>
                <w:t>8</w:t>
              </w:r>
            </w:ins>
            <w:del w:id="79" w:author="Ye-Kui Wang" w:date="2012-05-07T07:36:00Z">
              <w:r w:rsidDel="00960482">
                <w:rPr>
                  <w:rFonts w:ascii="Times" w:hAnsi="Times" w:cs="Times"/>
                </w:rPr>
                <w:delText>7</w:delText>
              </w:r>
            </w:del>
          </w:p>
        </w:tc>
        <w:tc>
          <w:tcPr>
            <w:tcW w:w="0" w:type="auto"/>
          </w:tcPr>
          <w:p w:rsidR="00E65D72" w:rsidRPr="006745D2" w:rsidRDefault="00E65D72" w:rsidP="000A1656">
            <w:pPr>
              <w:keepNext/>
              <w:keepLines/>
              <w:spacing w:beforeLines="25" w:before="60" w:afterLines="25" w:after="60"/>
              <w:rPr>
                <w:rStyle w:val="CommentReference"/>
                <w:rFonts w:ascii="Times" w:hAnsi="Times" w:cs="Times"/>
                <w:sz w:val="20"/>
              </w:rPr>
            </w:pPr>
            <w:r w:rsidRPr="006745D2">
              <w:t>A</w:t>
            </w:r>
            <w:r>
              <w:t>daptation parameter set</w:t>
            </w:r>
            <w:r w:rsidRPr="006745D2">
              <w:br/>
            </w:r>
            <w:proofErr w:type="spellStart"/>
            <w:r>
              <w:t>aps</w:t>
            </w:r>
            <w:r w:rsidRPr="006745D2">
              <w:t>_rbsp</w:t>
            </w:r>
            <w:proofErr w:type="spellEnd"/>
            <w:r w:rsidRPr="006745D2">
              <w:t>( )</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non-VCL</w:t>
            </w:r>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2</w:t>
            </w:r>
            <w:ins w:id="80" w:author="Ye-Kui Wang" w:date="2012-05-07T07:36:00Z">
              <w:r>
                <w:rPr>
                  <w:rFonts w:ascii="Times" w:hAnsi="Times" w:cs="Times"/>
                </w:rPr>
                <w:t>9</w:t>
              </w:r>
            </w:ins>
            <w:del w:id="81" w:author="Ye-Kui Wang" w:date="2012-05-07T07:36:00Z">
              <w:r w:rsidDel="00960482">
                <w:rPr>
                  <w:rFonts w:ascii="Times" w:hAnsi="Times" w:cs="Times"/>
                </w:rPr>
                <w:delText>8</w:delText>
              </w:r>
            </w:del>
          </w:p>
        </w:tc>
        <w:tc>
          <w:tcPr>
            <w:tcW w:w="0" w:type="auto"/>
          </w:tcPr>
          <w:p w:rsidR="00E65D72" w:rsidRPr="006745D2" w:rsidRDefault="00E65D72" w:rsidP="000A1656">
            <w:pPr>
              <w:keepNext/>
              <w:keepLines/>
              <w:spacing w:beforeLines="25" w:before="60" w:afterLines="25" w:after="60"/>
              <w:rPr>
                <w:rStyle w:val="CommentReference"/>
                <w:rFonts w:ascii="Times" w:hAnsi="Times" w:cs="Times"/>
                <w:sz w:val="20"/>
              </w:rPr>
            </w:pPr>
            <w:r w:rsidRPr="006745D2">
              <w:t>Access unit delimiter</w:t>
            </w:r>
            <w:r w:rsidRPr="006745D2">
              <w:br/>
            </w:r>
            <w:proofErr w:type="spellStart"/>
            <w:r w:rsidRPr="006745D2">
              <w:t>access_unit_delimiter_rbsp</w:t>
            </w:r>
            <w:proofErr w:type="spellEnd"/>
            <w:r w:rsidRPr="006745D2">
              <w:t>( )</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non-VCL</w:t>
            </w:r>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ins w:id="82" w:author="Ye-Kui Wang" w:date="2012-05-07T07:36:00Z">
              <w:r>
                <w:rPr>
                  <w:rFonts w:ascii="Times" w:hAnsi="Times" w:cs="Times"/>
                </w:rPr>
                <w:t>30</w:t>
              </w:r>
            </w:ins>
            <w:del w:id="83" w:author="Ye-Kui Wang" w:date="2012-05-07T07:36:00Z">
              <w:r w:rsidDel="00960482">
                <w:rPr>
                  <w:rFonts w:ascii="Times" w:hAnsi="Times" w:cs="Times"/>
                </w:rPr>
                <w:delText>29</w:delText>
              </w:r>
            </w:del>
          </w:p>
        </w:tc>
        <w:tc>
          <w:tcPr>
            <w:tcW w:w="0" w:type="auto"/>
          </w:tcPr>
          <w:p w:rsidR="00E65D72" w:rsidRPr="006745D2" w:rsidRDefault="00E65D72" w:rsidP="000A1656">
            <w:pPr>
              <w:keepNext/>
              <w:keepLines/>
              <w:spacing w:beforeLines="25" w:before="60" w:afterLines="25" w:after="60"/>
              <w:rPr>
                <w:rStyle w:val="CommentReference"/>
                <w:rFonts w:ascii="Times" w:hAnsi="Times" w:cs="Times"/>
                <w:sz w:val="20"/>
              </w:rPr>
            </w:pPr>
            <w:r w:rsidRPr="006745D2">
              <w:t>Filler data</w:t>
            </w:r>
            <w:r w:rsidRPr="006745D2">
              <w:br/>
            </w:r>
            <w:proofErr w:type="spellStart"/>
            <w:r w:rsidRPr="006745D2">
              <w:t>filler_data_rbsp</w:t>
            </w:r>
            <w:proofErr w:type="spellEnd"/>
            <w:r w:rsidRPr="006745D2">
              <w:t>( )</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non-VCL</w:t>
            </w:r>
          </w:p>
        </w:tc>
      </w:tr>
      <w:tr w:rsidR="00E65D72" w:rsidRPr="006745D2" w:rsidTr="00A97F31">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3</w:t>
            </w:r>
            <w:ins w:id="84" w:author="Ye-Kui Wang" w:date="2012-05-07T07:36:00Z">
              <w:r>
                <w:rPr>
                  <w:rFonts w:ascii="Times" w:hAnsi="Times" w:cs="Times"/>
                </w:rPr>
                <w:t>1</w:t>
              </w:r>
            </w:ins>
            <w:del w:id="85" w:author="Ye-Kui Wang" w:date="2012-05-07T07:36:00Z">
              <w:r w:rsidDel="00960482">
                <w:rPr>
                  <w:rFonts w:ascii="Times" w:hAnsi="Times" w:cs="Times"/>
                </w:rPr>
                <w:delText>0</w:delText>
              </w:r>
            </w:del>
          </w:p>
        </w:tc>
        <w:tc>
          <w:tcPr>
            <w:tcW w:w="0" w:type="auto"/>
          </w:tcPr>
          <w:p w:rsidR="00E65D72" w:rsidRPr="006745D2" w:rsidRDefault="00E65D72" w:rsidP="000A1656">
            <w:pPr>
              <w:keepNext/>
              <w:keepLines/>
              <w:spacing w:beforeLines="25" w:before="60" w:afterLines="25" w:after="60"/>
              <w:rPr>
                <w:rStyle w:val="CommentReference"/>
                <w:rFonts w:ascii="Times" w:hAnsi="Times" w:cs="Times"/>
                <w:sz w:val="20"/>
              </w:rPr>
            </w:pPr>
            <w:ins w:id="86" w:author="Ye-Kui Wang" w:date="2012-05-07T07:36:00Z">
              <w:del w:id="87" w:author="JCTVC-I0607r2" w:date="2012-05-07T08:18:00Z">
                <w:r w:rsidDel="00227F0D">
                  <w:delText>AU-level s</w:delText>
                </w:r>
              </w:del>
            </w:ins>
            <w:ins w:id="88" w:author="JCTVC-I0607r2" w:date="2012-05-07T08:18:00Z">
              <w:r w:rsidR="00227F0D">
                <w:t>S</w:t>
              </w:r>
            </w:ins>
            <w:del w:id="89" w:author="Ye-Kui Wang" w:date="2012-05-07T07:37:00Z">
              <w:r w:rsidRPr="006745D2" w:rsidDel="00960482">
                <w:delText>S</w:delText>
              </w:r>
            </w:del>
            <w:r w:rsidRPr="006745D2">
              <w:t>upplemental enhancement information (SEI)</w:t>
            </w:r>
            <w:r w:rsidRPr="006745D2">
              <w:br/>
            </w:r>
            <w:proofErr w:type="spellStart"/>
            <w:r w:rsidRPr="006745D2">
              <w:t>sei_rbsp</w:t>
            </w:r>
            <w:proofErr w:type="spellEnd"/>
            <w:r w:rsidRPr="006745D2">
              <w:t>( )</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non-VCL</w:t>
            </w:r>
          </w:p>
        </w:tc>
      </w:tr>
      <w:tr w:rsidR="00E65D72" w:rsidRPr="006745D2" w:rsidDel="00227F0D" w:rsidTr="00A97F31">
        <w:trPr>
          <w:jc w:val="center"/>
          <w:ins w:id="90" w:author="Ye-Kui Wang" w:date="2012-05-07T07:37:00Z"/>
          <w:del w:id="91" w:author="JCTVC-I0607r2" w:date="2012-05-07T08:17:00Z"/>
        </w:trPr>
        <w:tc>
          <w:tcPr>
            <w:tcW w:w="0" w:type="auto"/>
          </w:tcPr>
          <w:p w:rsidR="00E65D72" w:rsidRPr="006745D2" w:rsidDel="00227F0D" w:rsidRDefault="00E65D72" w:rsidP="000A1656">
            <w:pPr>
              <w:keepNext/>
              <w:keepLines/>
              <w:spacing w:beforeLines="25" w:before="60" w:afterLines="25" w:after="60"/>
              <w:jc w:val="center"/>
              <w:rPr>
                <w:ins w:id="92" w:author="Ye-Kui Wang" w:date="2012-05-07T07:37:00Z"/>
                <w:del w:id="93" w:author="JCTVC-I0607r2" w:date="2012-05-07T08:17:00Z"/>
                <w:rFonts w:ascii="Times" w:hAnsi="Times" w:cs="Times"/>
              </w:rPr>
            </w:pPr>
            <w:ins w:id="94" w:author="Ye-Kui Wang" w:date="2012-05-07T07:37:00Z">
              <w:del w:id="95" w:author="JCTVC-I0607r2" w:date="2012-05-07T08:17:00Z">
                <w:r w:rsidDel="00227F0D">
                  <w:rPr>
                    <w:rFonts w:ascii="Times" w:hAnsi="Times" w:cs="Times"/>
                  </w:rPr>
                  <w:delText>32</w:delText>
                </w:r>
              </w:del>
            </w:ins>
          </w:p>
        </w:tc>
        <w:tc>
          <w:tcPr>
            <w:tcW w:w="0" w:type="auto"/>
          </w:tcPr>
          <w:p w:rsidR="00E65D72" w:rsidRPr="006745D2" w:rsidDel="00227F0D" w:rsidRDefault="00E65D72" w:rsidP="000A1656">
            <w:pPr>
              <w:keepNext/>
              <w:keepLines/>
              <w:spacing w:beforeLines="25" w:before="60" w:afterLines="25" w:after="60"/>
              <w:rPr>
                <w:ins w:id="96" w:author="Ye-Kui Wang" w:date="2012-05-07T07:37:00Z"/>
                <w:del w:id="97" w:author="JCTVC-I0607r2" w:date="2012-05-07T08:17:00Z"/>
                <w:rStyle w:val="CommentReference"/>
                <w:rFonts w:ascii="Times" w:hAnsi="Times" w:cs="Times"/>
                <w:sz w:val="20"/>
              </w:rPr>
            </w:pPr>
            <w:ins w:id="98" w:author="Ye-Kui Wang" w:date="2012-05-07T07:37:00Z">
              <w:del w:id="99" w:author="JCTVC-I0607r2" w:date="2012-05-07T08:17:00Z">
                <w:r w:rsidDel="00227F0D">
                  <w:delText>Sub-AU-level s</w:delText>
                </w:r>
                <w:r w:rsidRPr="006745D2" w:rsidDel="00227F0D">
                  <w:delText>upplemental enhancement information (SEI)</w:delText>
                </w:r>
                <w:r w:rsidRPr="006745D2" w:rsidDel="00227F0D">
                  <w:br/>
                  <w:delText>sei_rbsp( )</w:delText>
                </w:r>
              </w:del>
            </w:ins>
          </w:p>
        </w:tc>
        <w:tc>
          <w:tcPr>
            <w:tcW w:w="1111" w:type="dxa"/>
          </w:tcPr>
          <w:p w:rsidR="00E65D72" w:rsidRPr="006745D2" w:rsidDel="00227F0D" w:rsidRDefault="00E65D72" w:rsidP="000A1656">
            <w:pPr>
              <w:keepNext/>
              <w:keepLines/>
              <w:spacing w:beforeLines="25" w:before="60" w:afterLines="25" w:after="60"/>
              <w:jc w:val="center"/>
              <w:rPr>
                <w:ins w:id="100" w:author="Ye-Kui Wang" w:date="2012-05-07T07:37:00Z"/>
                <w:del w:id="101" w:author="JCTVC-I0607r2" w:date="2012-05-07T08:17:00Z"/>
              </w:rPr>
            </w:pPr>
            <w:ins w:id="102" w:author="Ye-Kui Wang" w:date="2012-05-07T07:37:00Z">
              <w:del w:id="103" w:author="JCTVC-I0607r2" w:date="2012-05-07T08:17:00Z">
                <w:r w:rsidRPr="006745D2" w:rsidDel="00227F0D">
                  <w:rPr>
                    <w:rFonts w:ascii="Times" w:hAnsi="Times" w:cs="Times"/>
                  </w:rPr>
                  <w:delText>non-VCL</w:delText>
                </w:r>
              </w:del>
            </w:ins>
          </w:p>
        </w:tc>
      </w:tr>
      <w:tr w:rsidR="00E65D72" w:rsidRPr="006745D2" w:rsidTr="005858E5">
        <w:trPr>
          <w:jc w:val="center"/>
        </w:trPr>
        <w:tc>
          <w:tcPr>
            <w:tcW w:w="0" w:type="auto"/>
          </w:tcPr>
          <w:p w:rsidR="00E65D72" w:rsidRPr="006745D2" w:rsidRDefault="00E65D72" w:rsidP="000A1656">
            <w:pPr>
              <w:keepNext/>
              <w:keepLines/>
              <w:spacing w:beforeLines="25" w:before="60" w:afterLines="25" w:after="60"/>
              <w:jc w:val="center"/>
              <w:rPr>
                <w:rFonts w:ascii="Times" w:hAnsi="Times" w:cs="Times"/>
              </w:rPr>
            </w:pPr>
            <w:r>
              <w:rPr>
                <w:rFonts w:ascii="Times" w:hAnsi="Times" w:cs="Times"/>
              </w:rPr>
              <w:t>3</w:t>
            </w:r>
            <w:ins w:id="104" w:author="Ye-Kui Wang" w:date="2012-05-07T07:36:00Z">
              <w:r>
                <w:rPr>
                  <w:rFonts w:ascii="Times" w:hAnsi="Times" w:cs="Times"/>
                </w:rPr>
                <w:t>2</w:t>
              </w:r>
            </w:ins>
            <w:del w:id="105" w:author="Ye-Kui Wang" w:date="2012-05-07T07:36:00Z">
              <w:r w:rsidDel="00960482">
                <w:rPr>
                  <w:rFonts w:ascii="Times" w:hAnsi="Times" w:cs="Times"/>
                </w:rPr>
                <w:delText>1</w:delText>
              </w:r>
            </w:del>
            <w:proofErr w:type="gramStart"/>
            <w:r>
              <w:rPr>
                <w:rFonts w:ascii="Times" w:hAnsi="Times" w:cs="Times"/>
              </w:rPr>
              <w:t>..</w:t>
            </w:r>
            <w:proofErr w:type="gramEnd"/>
            <w:r>
              <w:rPr>
                <w:rFonts w:ascii="Times" w:hAnsi="Times" w:cs="Times"/>
              </w:rPr>
              <w:t>47</w:t>
            </w:r>
          </w:p>
        </w:tc>
        <w:tc>
          <w:tcPr>
            <w:tcW w:w="0" w:type="auto"/>
          </w:tcPr>
          <w:p w:rsidR="00E65D72" w:rsidRPr="006745D2" w:rsidRDefault="00E65D72" w:rsidP="000A1656">
            <w:pPr>
              <w:keepNext/>
              <w:keepLines/>
              <w:spacing w:beforeLines="25" w:before="60" w:afterLines="25" w:after="60"/>
            </w:pPr>
            <w:r w:rsidRPr="006745D2">
              <w:t>Reserved</w:t>
            </w:r>
          </w:p>
        </w:tc>
        <w:tc>
          <w:tcPr>
            <w:tcW w:w="1111" w:type="dxa"/>
          </w:tcPr>
          <w:p w:rsidR="00E65D72" w:rsidRPr="006745D2" w:rsidRDefault="00E65D72" w:rsidP="000A1656">
            <w:pPr>
              <w:keepNext/>
              <w:keepLines/>
              <w:spacing w:beforeLines="25" w:before="60" w:afterLines="25" w:after="60"/>
              <w:jc w:val="center"/>
            </w:pPr>
            <w:r w:rsidRPr="006745D2">
              <w:rPr>
                <w:rFonts w:ascii="Times" w:hAnsi="Times" w:cs="Times"/>
              </w:rPr>
              <w:t>n/a</w:t>
            </w:r>
          </w:p>
        </w:tc>
      </w:tr>
      <w:tr w:rsidR="00E65D72" w:rsidRPr="006745D2" w:rsidTr="005858E5">
        <w:trPr>
          <w:jc w:val="center"/>
        </w:trPr>
        <w:tc>
          <w:tcPr>
            <w:tcW w:w="0" w:type="auto"/>
          </w:tcPr>
          <w:p w:rsidR="00E65D72" w:rsidRPr="006745D2" w:rsidRDefault="00E65D72" w:rsidP="000A1656">
            <w:pPr>
              <w:spacing w:beforeLines="25" w:before="60" w:afterLines="25" w:after="60"/>
              <w:jc w:val="center"/>
              <w:rPr>
                <w:rFonts w:ascii="Times" w:hAnsi="Times" w:cs="Times"/>
              </w:rPr>
            </w:pPr>
            <w:r>
              <w:rPr>
                <w:rFonts w:ascii="Times" w:hAnsi="Times" w:cs="Times"/>
              </w:rPr>
              <w:t>48..63</w:t>
            </w:r>
          </w:p>
        </w:tc>
        <w:tc>
          <w:tcPr>
            <w:tcW w:w="0" w:type="auto"/>
          </w:tcPr>
          <w:p w:rsidR="00E65D72" w:rsidRPr="006745D2" w:rsidRDefault="00E65D72" w:rsidP="000A1656">
            <w:pPr>
              <w:spacing w:beforeLines="25" w:before="60" w:afterLines="25" w:after="60"/>
            </w:pPr>
            <w:r w:rsidRPr="006745D2">
              <w:t>Unspecified</w:t>
            </w:r>
          </w:p>
        </w:tc>
        <w:tc>
          <w:tcPr>
            <w:tcW w:w="1111" w:type="dxa"/>
          </w:tcPr>
          <w:p w:rsidR="00E65D72" w:rsidRPr="006745D2" w:rsidRDefault="00E65D72" w:rsidP="000A1656">
            <w:pPr>
              <w:spacing w:beforeLines="25" w:before="60" w:afterLines="25" w:after="60"/>
              <w:jc w:val="center"/>
            </w:pPr>
            <w:r w:rsidRPr="006745D2">
              <w:rPr>
                <w:rFonts w:ascii="Times" w:hAnsi="Times" w:cs="Times"/>
              </w:rPr>
              <w:t>non-VCL</w:t>
            </w:r>
          </w:p>
        </w:tc>
      </w:tr>
    </w:tbl>
    <w:p w:rsidR="00E65D72" w:rsidRPr="006745D2" w:rsidRDefault="00E65D72" w:rsidP="005C5A5B">
      <w:pPr>
        <w:pStyle w:val="Blanc"/>
        <w:keepNext w:val="0"/>
        <w:rPr>
          <w:lang w:val="en-GB"/>
        </w:rPr>
      </w:pPr>
    </w:p>
    <w:p w:rsidR="00E65D72" w:rsidRDefault="00E65D72" w:rsidP="005C5A5B">
      <w:pPr>
        <w:spacing w:before="240"/>
      </w:pPr>
    </w:p>
    <w:p w:rsidR="00E65D72" w:rsidRDefault="00E65D72" w:rsidP="00A065ED">
      <w:pPr>
        <w:pStyle w:val="Heading1"/>
      </w:pPr>
      <w:r>
        <w:lastRenderedPageBreak/>
        <w:t>Summary of proposed NAL unit type allocation and restrictions</w:t>
      </w:r>
    </w:p>
    <w:p w:rsidR="00E65D72" w:rsidRDefault="00E65D72" w:rsidP="00A065ED">
      <w:pPr>
        <w:pStyle w:val="ListParagraph"/>
        <w:numPr>
          <w:ilvl w:val="0"/>
          <w:numId w:val="18"/>
        </w:numPr>
      </w:pPr>
      <w:r>
        <w:t>Unspecified: 0, 48..63</w:t>
      </w:r>
    </w:p>
    <w:p w:rsidR="00E65D72" w:rsidRDefault="00E65D72" w:rsidP="00A065ED">
      <w:pPr>
        <w:pStyle w:val="ListParagraph"/>
        <w:numPr>
          <w:ilvl w:val="1"/>
          <w:numId w:val="18"/>
        </w:numPr>
      </w:pPr>
      <w:r w:rsidRPr="005274F1">
        <w:t xml:space="preserve">shall not precede the first VCL NAL unit of the </w:t>
      </w:r>
      <w:r>
        <w:t>access unit</w:t>
      </w:r>
    </w:p>
    <w:p w:rsidR="00E65D72" w:rsidRDefault="00E65D72" w:rsidP="00B40AD7">
      <w:pPr>
        <w:pStyle w:val="ListParagraph"/>
        <w:numPr>
          <w:ilvl w:val="2"/>
          <w:numId w:val="18"/>
        </w:numPr>
      </w:pPr>
      <w:r>
        <w:t xml:space="preserve">The 16 NAL unit types 48..63 are "Unspecified" and cannot be used future extensions, as they can be used in external specifications, such as HEVC RTP payload format and HEVC file format </w:t>
      </w:r>
    </w:p>
    <w:p w:rsidR="00E65D72" w:rsidRDefault="00E65D72" w:rsidP="00A065ED">
      <w:pPr>
        <w:pStyle w:val="ListParagraph"/>
        <w:numPr>
          <w:ilvl w:val="0"/>
          <w:numId w:val="18"/>
        </w:numPr>
      </w:pPr>
      <w:r>
        <w:t>Reserved: 9..24</w:t>
      </w:r>
    </w:p>
    <w:p w:rsidR="00E65D72" w:rsidRDefault="00E65D72" w:rsidP="004C4C97">
      <w:pPr>
        <w:pStyle w:val="ListParagraph"/>
        <w:numPr>
          <w:ilvl w:val="1"/>
          <w:numId w:val="18"/>
        </w:numPr>
      </w:pPr>
      <w:r>
        <w:t>(These 16 NAL unit types are "Reserved" potentially for use as VCL NAL units in future extensions, but we don't need to say this now)</w:t>
      </w:r>
    </w:p>
    <w:p w:rsidR="00E65D72" w:rsidRDefault="00E65D72" w:rsidP="004C4C97">
      <w:pPr>
        <w:pStyle w:val="ListParagraph"/>
        <w:numPr>
          <w:ilvl w:val="1"/>
          <w:numId w:val="18"/>
        </w:numPr>
      </w:pPr>
      <w:r w:rsidRPr="005274F1">
        <w:t xml:space="preserve">shall not precede the first VCL NAL unit of the </w:t>
      </w:r>
      <w:r>
        <w:t>access unit</w:t>
      </w:r>
    </w:p>
    <w:p w:rsidR="00E65D72" w:rsidRDefault="00E65D72" w:rsidP="004C4C97">
      <w:pPr>
        <w:pStyle w:val="ListParagraph"/>
        <w:numPr>
          <w:ilvl w:val="0"/>
          <w:numId w:val="18"/>
        </w:numPr>
      </w:pPr>
      <w:r>
        <w:t>Reserved: 3</w:t>
      </w:r>
      <w:ins w:id="106" w:author="Ye-Kui Wang" w:date="2012-05-07T07:37:00Z">
        <w:r>
          <w:t>3</w:t>
        </w:r>
      </w:ins>
      <w:del w:id="107" w:author="Ye-Kui Wang" w:date="2012-05-07T07:36:00Z">
        <w:r w:rsidDel="00960482">
          <w:delText>1</w:delText>
        </w:r>
      </w:del>
      <w:r>
        <w:t xml:space="preserve">..47 </w:t>
      </w:r>
    </w:p>
    <w:p w:rsidR="00E65D72" w:rsidRDefault="00E65D72" w:rsidP="004C4C97">
      <w:pPr>
        <w:pStyle w:val="ListParagraph"/>
        <w:numPr>
          <w:ilvl w:val="1"/>
          <w:numId w:val="18"/>
        </w:numPr>
      </w:pPr>
      <w:r>
        <w:t>(These 1</w:t>
      </w:r>
      <w:ins w:id="108" w:author="Ye-Kui Wang" w:date="2012-05-07T07:37:00Z">
        <w:r>
          <w:t>5</w:t>
        </w:r>
      </w:ins>
      <w:del w:id="109" w:author="Ye-Kui Wang" w:date="2012-05-07T07:36:00Z">
        <w:r w:rsidDel="00960482">
          <w:delText>7</w:delText>
        </w:r>
      </w:del>
      <w:r>
        <w:t xml:space="preserve"> NAL unit types are "Reserved" potentially for use as non-VCL NAL units in future extensions, but we don't need to say this now)</w:t>
      </w:r>
    </w:p>
    <w:p w:rsidR="00E65D72" w:rsidRDefault="00E65D72" w:rsidP="004C4C97">
      <w:pPr>
        <w:pStyle w:val="ListParagraph"/>
        <w:numPr>
          <w:ilvl w:val="1"/>
          <w:numId w:val="18"/>
        </w:numPr>
      </w:pPr>
      <w:r>
        <w:t>3</w:t>
      </w:r>
      <w:ins w:id="110" w:author="Ye-Kui Wang" w:date="2012-05-07T07:37:00Z">
        <w:r>
          <w:t>3</w:t>
        </w:r>
      </w:ins>
      <w:del w:id="111" w:author="Ye-Kui Wang" w:date="2012-05-07T07:36:00Z">
        <w:r w:rsidDel="00960482">
          <w:delText>1</w:delText>
        </w:r>
      </w:del>
      <w:r>
        <w:t>..43 may start a new access unit</w:t>
      </w:r>
    </w:p>
    <w:p w:rsidR="00E65D72" w:rsidRDefault="00E65D72" w:rsidP="004C4C97">
      <w:pPr>
        <w:pStyle w:val="ListParagraph"/>
        <w:numPr>
          <w:ilvl w:val="1"/>
          <w:numId w:val="18"/>
        </w:numPr>
      </w:pPr>
      <w:r>
        <w:t xml:space="preserve">44..47 </w:t>
      </w:r>
      <w:r w:rsidRPr="005274F1">
        <w:t>shall not precede the first VCL NAL unit of the coded picture</w:t>
      </w:r>
    </w:p>
    <w:p w:rsidR="00E65D72" w:rsidRDefault="00E65D72" w:rsidP="004C4C97">
      <w:pPr>
        <w:pStyle w:val="ListParagraph"/>
        <w:numPr>
          <w:ilvl w:val="2"/>
          <w:numId w:val="18"/>
        </w:numPr>
      </w:pPr>
      <w:r>
        <w:t>These 16 NAL unit types are "Reserved" for use as VCL NAL units in future extensions</w:t>
      </w:r>
    </w:p>
    <w:p w:rsidR="00E65D72" w:rsidRDefault="00E65D72" w:rsidP="00A065ED">
      <w:pPr>
        <w:pStyle w:val="ListParagraph"/>
        <w:numPr>
          <w:ilvl w:val="0"/>
          <w:numId w:val="18"/>
        </w:numPr>
      </w:pPr>
      <w:r>
        <w:t>Other (specified and not reserved) NAL unit types: 1..9</w:t>
      </w:r>
    </w:p>
    <w:p w:rsidR="00E65D72" w:rsidRDefault="00E65D72" w:rsidP="00A065ED">
      <w:pPr>
        <w:pStyle w:val="ListParagraph"/>
        <w:numPr>
          <w:ilvl w:val="1"/>
          <w:numId w:val="18"/>
        </w:numPr>
      </w:pPr>
      <w:r>
        <w:t>1..8: VCL NAL unit</w:t>
      </w:r>
      <w:ins w:id="112" w:author="Ye-Kui Wang" w:date="2012-05-07T07:38:00Z">
        <w:r>
          <w:t>s</w:t>
        </w:r>
      </w:ins>
    </w:p>
    <w:p w:rsidR="00E65D72" w:rsidRDefault="00E65D72" w:rsidP="00A065ED">
      <w:pPr>
        <w:pStyle w:val="ListParagraph"/>
        <w:numPr>
          <w:ilvl w:val="1"/>
          <w:numId w:val="18"/>
        </w:numPr>
      </w:pPr>
      <w:r>
        <w:t>25..</w:t>
      </w:r>
      <w:ins w:id="113" w:author="Ye-Kui Wang" w:date="2012-05-07T07:39:00Z">
        <w:r>
          <w:t>3</w:t>
        </w:r>
      </w:ins>
      <w:ins w:id="114" w:author="JCTVC-I0607r2" w:date="2012-05-07T08:17:00Z">
        <w:r w:rsidR="00227F0D">
          <w:t>2</w:t>
        </w:r>
      </w:ins>
      <w:ins w:id="115" w:author="Ye-Kui Wang" w:date="2012-05-07T07:39:00Z">
        <w:del w:id="116" w:author="JCTVC-I0607r2" w:date="2012-05-07T08:17:00Z">
          <w:r w:rsidDel="00227F0D">
            <w:delText>1</w:delText>
          </w:r>
        </w:del>
      </w:ins>
      <w:del w:id="117" w:author="Ye-Kui Wang" w:date="2012-05-07T07:39:00Z">
        <w:r w:rsidDel="00960482">
          <w:delText>29</w:delText>
        </w:r>
      </w:del>
      <w:r>
        <w:t xml:space="preserve"> (</w:t>
      </w:r>
      <w:ins w:id="118" w:author="Ye-Kui Wang" w:date="2012-05-07T07:39:00Z">
        <w:r>
          <w:t xml:space="preserve">VPS, </w:t>
        </w:r>
      </w:ins>
      <w:r>
        <w:t xml:space="preserve">SPS, PPS, APS, AUD, </w:t>
      </w:r>
      <w:del w:id="119" w:author="Ye-Kui Wang" w:date="2012-05-07T07:38:00Z">
        <w:r w:rsidDel="00960482">
          <w:delText xml:space="preserve">and </w:delText>
        </w:r>
      </w:del>
      <w:r>
        <w:t>FD</w:t>
      </w:r>
      <w:ins w:id="120" w:author="Ye-Kui Wang" w:date="2012-05-07T07:38:00Z">
        <w:r>
          <w:t xml:space="preserve">, </w:t>
        </w:r>
        <w:del w:id="121" w:author="JCTVC-I0607r2" w:date="2012-05-07T08:18:00Z">
          <w:r w:rsidDel="00227F0D">
            <w:delText xml:space="preserve">AU-level </w:delText>
          </w:r>
        </w:del>
        <w:r>
          <w:t>SEI</w:t>
        </w:r>
      </w:ins>
      <w:r>
        <w:t>)</w:t>
      </w:r>
    </w:p>
    <w:p w:rsidR="00E65D72" w:rsidRDefault="00E65D72" w:rsidP="00A065ED">
      <w:pPr>
        <w:pStyle w:val="ListParagraph"/>
        <w:numPr>
          <w:ilvl w:val="2"/>
          <w:numId w:val="18"/>
        </w:numPr>
      </w:pPr>
      <w:r>
        <w:t xml:space="preserve">As currently specified for </w:t>
      </w:r>
      <w:ins w:id="122" w:author="Ye-Kui Wang" w:date="2012-05-07T07:39:00Z">
        <w:r>
          <w:t xml:space="preserve">VPS, </w:t>
        </w:r>
      </w:ins>
      <w:r>
        <w:t xml:space="preserve">SPS, PPS, APS, AUD, </w:t>
      </w:r>
      <w:del w:id="123" w:author="Ye-Kui Wang" w:date="2012-05-07T07:38:00Z">
        <w:r w:rsidDel="00960482">
          <w:delText xml:space="preserve">and </w:delText>
        </w:r>
      </w:del>
      <w:r>
        <w:t>FD</w:t>
      </w:r>
      <w:ins w:id="124" w:author="Ye-Kui Wang" w:date="2012-05-07T07:38:00Z">
        <w:r>
          <w:t xml:space="preserve"> and </w:t>
        </w:r>
        <w:del w:id="125" w:author="JCTVC-I0607r2" w:date="2012-05-07T08:19:00Z">
          <w:r w:rsidDel="00BC3C62">
            <w:delText xml:space="preserve">AU-level </w:delText>
          </w:r>
        </w:del>
        <w:r>
          <w:t>SEI</w:t>
        </w:r>
      </w:ins>
    </w:p>
    <w:p w:rsidR="00E65D72" w:rsidRPr="00081898" w:rsidDel="00227F0D" w:rsidRDefault="00E65D72" w:rsidP="00A065ED">
      <w:pPr>
        <w:pStyle w:val="ListParagraph"/>
        <w:numPr>
          <w:ilvl w:val="1"/>
          <w:numId w:val="18"/>
        </w:numPr>
        <w:rPr>
          <w:del w:id="126" w:author="JCTVC-I0607r2" w:date="2012-05-07T08:17:00Z"/>
          <w:highlight w:val="yellow"/>
        </w:rPr>
      </w:pPr>
      <w:del w:id="127" w:author="JCTVC-I0607r2" w:date="2012-05-07T08:17:00Z">
        <w:r w:rsidRPr="00081898" w:rsidDel="00227F0D">
          <w:rPr>
            <w:highlight w:val="yellow"/>
          </w:rPr>
          <w:delText>3</w:delText>
        </w:r>
      </w:del>
      <w:ins w:id="128" w:author="Ye-Kui Wang" w:date="2012-05-07T07:39:00Z">
        <w:del w:id="129" w:author="JCTVC-I0607r2" w:date="2012-05-07T08:17:00Z">
          <w:r w:rsidDel="00227F0D">
            <w:rPr>
              <w:highlight w:val="yellow"/>
            </w:rPr>
            <w:delText>2</w:delText>
          </w:r>
        </w:del>
      </w:ins>
      <w:del w:id="130" w:author="JCTVC-I0607r2" w:date="2012-05-07T08:17:00Z">
        <w:r w:rsidRPr="00081898" w:rsidDel="00227F0D">
          <w:rPr>
            <w:highlight w:val="yellow"/>
          </w:rPr>
          <w:delText>0 (</w:delText>
        </w:r>
      </w:del>
      <w:ins w:id="131" w:author="Ye-Kui Wang" w:date="2012-05-07T07:39:00Z">
        <w:del w:id="132" w:author="JCTVC-I0607r2" w:date="2012-05-07T08:17:00Z">
          <w:r w:rsidDel="00227F0D">
            <w:rPr>
              <w:highlight w:val="yellow"/>
            </w:rPr>
            <w:delText xml:space="preserve">Sub-AU-level </w:delText>
          </w:r>
        </w:del>
      </w:ins>
      <w:del w:id="133" w:author="JCTVC-I0607r2" w:date="2012-05-07T08:17:00Z">
        <w:r w:rsidRPr="00081898" w:rsidDel="00227F0D">
          <w:rPr>
            <w:highlight w:val="yellow"/>
          </w:rPr>
          <w:delText>SEI): shall precede the last VCL NAL unit of the access unit</w:delText>
        </w:r>
      </w:del>
    </w:p>
    <w:p w:rsidR="00E65D72" w:rsidDel="00227F0D" w:rsidRDefault="00E65D72" w:rsidP="00EE12CC">
      <w:pPr>
        <w:pStyle w:val="ListParagraph"/>
        <w:numPr>
          <w:ilvl w:val="2"/>
          <w:numId w:val="18"/>
        </w:numPr>
        <w:rPr>
          <w:del w:id="134" w:author="JCTVC-I0607r2" w:date="2012-05-07T08:17:00Z"/>
        </w:rPr>
      </w:pPr>
      <w:del w:id="135" w:author="JCTVC-I0607r2" w:date="2012-05-07T08:17:00Z">
        <w:r w:rsidDel="00227F0D">
          <w:delText>This is being proposed to be different than in the HEVC WD 6 - this way it is better for both future scalability and 3DV extensions as well as transmission systems (e.g., in SVC RTP payload format, SEI NAL units can be transported in different sessions in multi-session transport, due to the restriction in SVC, a special reordering process has to be specified in the payload format, RFC 6190).</w:delText>
        </w:r>
      </w:del>
    </w:p>
    <w:p w:rsidR="00E65D72" w:rsidRDefault="00E65D72" w:rsidP="00EE12CC">
      <w:pPr>
        <w:pStyle w:val="ListParagraph"/>
      </w:pPr>
    </w:p>
    <w:p w:rsidR="00E65D72" w:rsidRDefault="00E65D72" w:rsidP="00E11923">
      <w:pPr>
        <w:pStyle w:val="Heading1"/>
      </w:pPr>
      <w:r w:rsidRPr="00E11923">
        <w:t>Patent</w:t>
      </w:r>
      <w:r w:rsidRPr="002B191D">
        <w:t xml:space="preserve"> rights declaration(s)</w:t>
      </w:r>
    </w:p>
    <w:p w:rsidR="00E65D72" w:rsidRDefault="00E65D72" w:rsidP="009234A5">
      <w:pPr>
        <w:jc w:val="both"/>
        <w:rPr>
          <w:b/>
          <w:szCs w:val="22"/>
        </w:rPr>
      </w:pPr>
      <w:r w:rsidRPr="00CD35AF">
        <w:rPr>
          <w:b/>
          <w:szCs w:val="22"/>
        </w:rPr>
        <w:t>Qualcomm Incorporated may have current or pending patent rights relating to the technology</w:t>
      </w:r>
      <w:r w:rsidRPr="00A01439">
        <w:rPr>
          <w:b/>
          <w:szCs w:val="22"/>
        </w:rPr>
        <w:t xml:space="preserve">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E65D72" w:rsidRPr="009234A5" w:rsidRDefault="00E65D72" w:rsidP="009234A5">
      <w:pPr>
        <w:jc w:val="both"/>
        <w:rPr>
          <w:szCs w:val="22"/>
        </w:rPr>
      </w:pPr>
    </w:p>
    <w:sectPr w:rsidR="00E65D72" w:rsidRPr="009234A5"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6DD" w:rsidRDefault="009106DD">
      <w:r>
        <w:separator/>
      </w:r>
    </w:p>
  </w:endnote>
  <w:endnote w:type="continuationSeparator" w:id="0">
    <w:p w:rsidR="009106DD" w:rsidRDefault="00910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D72" w:rsidRDefault="00E65D7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D75B5">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D75B5">
      <w:rPr>
        <w:rStyle w:val="PageNumber"/>
        <w:noProof/>
      </w:rPr>
      <w:t>2012-05-07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6DD" w:rsidRDefault="009106DD">
      <w:r>
        <w:separator/>
      </w:r>
    </w:p>
  </w:footnote>
  <w:footnote w:type="continuationSeparator" w:id="0">
    <w:p w:rsidR="009106DD" w:rsidRDefault="009106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rPr>
        <w:rFonts w:cs="Times New Roman"/>
      </w:rPr>
    </w:lvl>
  </w:abstractNum>
  <w:abstractNum w:abstractNumId="1">
    <w:nsid w:val="0279010F"/>
    <w:multiLevelType w:val="hybridMultilevel"/>
    <w:tmpl w:val="09486B52"/>
    <w:lvl w:ilvl="0" w:tplc="04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1F6E8D"/>
    <w:multiLevelType w:val="hybridMultilevel"/>
    <w:tmpl w:val="BA1439E0"/>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
    <w:nsid w:val="0B0C0B0C"/>
    <w:multiLevelType w:val="hybridMultilevel"/>
    <w:tmpl w:val="33FA4744"/>
    <w:lvl w:ilvl="0" w:tplc="0ED8CAE4">
      <w:start w:val="24"/>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1876176"/>
    <w:multiLevelType w:val="hybridMultilevel"/>
    <w:tmpl w:val="81228FD2"/>
    <w:lvl w:ilvl="0" w:tplc="16D67DF4">
      <w:start w:val="1"/>
      <w:numFmt w:val="bullet"/>
      <w:lvlText w:val=""/>
      <w:lvlJc w:val="left"/>
      <w:pPr>
        <w:ind w:left="720" w:hanging="360"/>
      </w:pPr>
      <w:rPr>
        <w:rFonts w:ascii="Symbol" w:hAnsi="Symbol" w:hint="default"/>
      </w:rPr>
    </w:lvl>
    <w:lvl w:ilvl="1" w:tplc="6DE08FCA" w:tentative="1">
      <w:start w:val="1"/>
      <w:numFmt w:val="bullet"/>
      <w:lvlText w:val="o"/>
      <w:lvlJc w:val="left"/>
      <w:pPr>
        <w:ind w:left="1440" w:hanging="360"/>
      </w:pPr>
      <w:rPr>
        <w:rFonts w:ascii="Courier New" w:hAnsi="Courier New" w:hint="default"/>
      </w:rPr>
    </w:lvl>
    <w:lvl w:ilvl="2" w:tplc="AE5EBF78" w:tentative="1">
      <w:start w:val="1"/>
      <w:numFmt w:val="bullet"/>
      <w:lvlText w:val=""/>
      <w:lvlJc w:val="left"/>
      <w:pPr>
        <w:ind w:left="2160" w:hanging="360"/>
      </w:pPr>
      <w:rPr>
        <w:rFonts w:ascii="Wingdings" w:hAnsi="Wingdings" w:hint="default"/>
      </w:rPr>
    </w:lvl>
    <w:lvl w:ilvl="3" w:tplc="130ADF94" w:tentative="1">
      <w:start w:val="1"/>
      <w:numFmt w:val="bullet"/>
      <w:lvlText w:val=""/>
      <w:lvlJc w:val="left"/>
      <w:pPr>
        <w:ind w:left="2880" w:hanging="360"/>
      </w:pPr>
      <w:rPr>
        <w:rFonts w:ascii="Symbol" w:hAnsi="Symbol" w:hint="default"/>
      </w:rPr>
    </w:lvl>
    <w:lvl w:ilvl="4" w:tplc="AED0EE3A" w:tentative="1">
      <w:start w:val="1"/>
      <w:numFmt w:val="bullet"/>
      <w:lvlText w:val="o"/>
      <w:lvlJc w:val="left"/>
      <w:pPr>
        <w:ind w:left="3600" w:hanging="360"/>
      </w:pPr>
      <w:rPr>
        <w:rFonts w:ascii="Courier New" w:hAnsi="Courier New" w:hint="default"/>
      </w:rPr>
    </w:lvl>
    <w:lvl w:ilvl="5" w:tplc="C4B4EA2C" w:tentative="1">
      <w:start w:val="1"/>
      <w:numFmt w:val="bullet"/>
      <w:lvlText w:val=""/>
      <w:lvlJc w:val="left"/>
      <w:pPr>
        <w:ind w:left="4320" w:hanging="360"/>
      </w:pPr>
      <w:rPr>
        <w:rFonts w:ascii="Wingdings" w:hAnsi="Wingdings" w:hint="default"/>
      </w:rPr>
    </w:lvl>
    <w:lvl w:ilvl="6" w:tplc="5B9CF59E" w:tentative="1">
      <w:start w:val="1"/>
      <w:numFmt w:val="bullet"/>
      <w:lvlText w:val=""/>
      <w:lvlJc w:val="left"/>
      <w:pPr>
        <w:ind w:left="5040" w:hanging="360"/>
      </w:pPr>
      <w:rPr>
        <w:rFonts w:ascii="Symbol" w:hAnsi="Symbol" w:hint="default"/>
      </w:rPr>
    </w:lvl>
    <w:lvl w:ilvl="7" w:tplc="75A25828" w:tentative="1">
      <w:start w:val="1"/>
      <w:numFmt w:val="bullet"/>
      <w:lvlText w:val="o"/>
      <w:lvlJc w:val="left"/>
      <w:pPr>
        <w:ind w:left="5760" w:hanging="360"/>
      </w:pPr>
      <w:rPr>
        <w:rFonts w:ascii="Courier New" w:hAnsi="Courier New" w:hint="default"/>
      </w:rPr>
    </w:lvl>
    <w:lvl w:ilvl="8" w:tplc="713C78B8"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nsid w:val="2CA62232"/>
    <w:multiLevelType w:val="hybridMultilevel"/>
    <w:tmpl w:val="BC244E82"/>
    <w:lvl w:ilvl="0" w:tplc="04090001">
      <w:start w:val="1"/>
      <w:numFmt w:val="decimal"/>
      <w:lvlText w:val="%1)"/>
      <w:lvlJc w:val="left"/>
      <w:pPr>
        <w:ind w:left="720" w:hanging="36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0">
    <w:nsid w:val="37F4500E"/>
    <w:multiLevelType w:val="hybridMultilevel"/>
    <w:tmpl w:val="E06AE6E0"/>
    <w:lvl w:ilvl="0" w:tplc="0B204E2E">
      <w:start w:val="1"/>
      <w:numFmt w:val="bullet"/>
      <w:lvlText w:val="–"/>
      <w:lvlJc w:val="left"/>
      <w:pPr>
        <w:ind w:left="720" w:hanging="360"/>
      </w:pPr>
      <w:rPr>
        <w:rFonts w:ascii="Courier New" w:hAnsi="Courier New" w:hint="default"/>
      </w:rPr>
    </w:lvl>
    <w:lvl w:ilvl="1" w:tplc="9B28BE86" w:tentative="1">
      <w:start w:val="1"/>
      <w:numFmt w:val="bullet"/>
      <w:lvlText w:val="o"/>
      <w:lvlJc w:val="left"/>
      <w:pPr>
        <w:ind w:left="1440" w:hanging="360"/>
      </w:pPr>
      <w:rPr>
        <w:rFonts w:ascii="Courier New" w:hAnsi="Courier New" w:hint="default"/>
      </w:rPr>
    </w:lvl>
    <w:lvl w:ilvl="2" w:tplc="A87E9008" w:tentative="1">
      <w:start w:val="1"/>
      <w:numFmt w:val="bullet"/>
      <w:lvlText w:val=""/>
      <w:lvlJc w:val="left"/>
      <w:pPr>
        <w:ind w:left="2160" w:hanging="360"/>
      </w:pPr>
      <w:rPr>
        <w:rFonts w:ascii="Wingdings" w:hAnsi="Wingdings" w:hint="default"/>
      </w:rPr>
    </w:lvl>
    <w:lvl w:ilvl="3" w:tplc="F9783860" w:tentative="1">
      <w:start w:val="1"/>
      <w:numFmt w:val="bullet"/>
      <w:lvlText w:val=""/>
      <w:lvlJc w:val="left"/>
      <w:pPr>
        <w:ind w:left="2880" w:hanging="360"/>
      </w:pPr>
      <w:rPr>
        <w:rFonts w:ascii="Symbol" w:hAnsi="Symbol" w:hint="default"/>
      </w:rPr>
    </w:lvl>
    <w:lvl w:ilvl="4" w:tplc="0F8A63F0" w:tentative="1">
      <w:start w:val="1"/>
      <w:numFmt w:val="bullet"/>
      <w:lvlText w:val="o"/>
      <w:lvlJc w:val="left"/>
      <w:pPr>
        <w:ind w:left="3600" w:hanging="360"/>
      </w:pPr>
      <w:rPr>
        <w:rFonts w:ascii="Courier New" w:hAnsi="Courier New" w:hint="default"/>
      </w:rPr>
    </w:lvl>
    <w:lvl w:ilvl="5" w:tplc="82E8658E" w:tentative="1">
      <w:start w:val="1"/>
      <w:numFmt w:val="bullet"/>
      <w:lvlText w:val=""/>
      <w:lvlJc w:val="left"/>
      <w:pPr>
        <w:ind w:left="4320" w:hanging="360"/>
      </w:pPr>
      <w:rPr>
        <w:rFonts w:ascii="Wingdings" w:hAnsi="Wingdings" w:hint="default"/>
      </w:rPr>
    </w:lvl>
    <w:lvl w:ilvl="6" w:tplc="667C3E44" w:tentative="1">
      <w:start w:val="1"/>
      <w:numFmt w:val="bullet"/>
      <w:lvlText w:val=""/>
      <w:lvlJc w:val="left"/>
      <w:pPr>
        <w:ind w:left="5040" w:hanging="360"/>
      </w:pPr>
      <w:rPr>
        <w:rFonts w:ascii="Symbol" w:hAnsi="Symbol" w:hint="default"/>
      </w:rPr>
    </w:lvl>
    <w:lvl w:ilvl="7" w:tplc="289C5ED6" w:tentative="1">
      <w:start w:val="1"/>
      <w:numFmt w:val="bullet"/>
      <w:lvlText w:val="o"/>
      <w:lvlJc w:val="left"/>
      <w:pPr>
        <w:ind w:left="5760" w:hanging="360"/>
      </w:pPr>
      <w:rPr>
        <w:rFonts w:ascii="Courier New" w:hAnsi="Courier New" w:hint="default"/>
      </w:rPr>
    </w:lvl>
    <w:lvl w:ilvl="8" w:tplc="B5002EC2" w:tentative="1">
      <w:start w:val="1"/>
      <w:numFmt w:val="bullet"/>
      <w:lvlText w:val=""/>
      <w:lvlJc w:val="left"/>
      <w:pPr>
        <w:ind w:left="6480" w:hanging="360"/>
      </w:pPr>
      <w:rPr>
        <w:rFonts w:ascii="Wingdings" w:hAnsi="Wingdings" w:hint="default"/>
      </w:rPr>
    </w:lvl>
  </w:abstractNum>
  <w:abstractNum w:abstractNumId="11">
    <w:nsid w:val="49F3374E"/>
    <w:multiLevelType w:val="hybridMultilevel"/>
    <w:tmpl w:val="C0F6263A"/>
    <w:lvl w:ilvl="0" w:tplc="08090011">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4EA85227"/>
    <w:multiLevelType w:val="hybridMultilevel"/>
    <w:tmpl w:val="9DB6CF60"/>
    <w:lvl w:ilvl="0" w:tplc="CCE27728">
      <w:start w:val="1"/>
      <w:numFmt w:val="decimal"/>
      <w:lvlText w:val="%1."/>
      <w:lvlJc w:val="left"/>
      <w:pPr>
        <w:tabs>
          <w:tab w:val="num" w:pos="720"/>
        </w:tabs>
        <w:ind w:left="72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nsid w:val="504B0EE7"/>
    <w:multiLevelType w:val="hybridMultilevel"/>
    <w:tmpl w:val="E2964206"/>
    <w:lvl w:ilvl="0" w:tplc="04090011">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4"/>
  </w:num>
  <w:num w:numId="4">
    <w:abstractNumId w:val="12"/>
  </w:num>
  <w:num w:numId="5">
    <w:abstractNumId w:val="13"/>
  </w:num>
  <w:num w:numId="6">
    <w:abstractNumId w:val="8"/>
  </w:num>
  <w:num w:numId="7">
    <w:abstractNumId w:val="10"/>
  </w:num>
  <w:num w:numId="8">
    <w:abstractNumId w:val="8"/>
  </w:num>
  <w:num w:numId="9">
    <w:abstractNumId w:val="2"/>
  </w:num>
  <w:num w:numId="10">
    <w:abstractNumId w:val="7"/>
  </w:num>
  <w:num w:numId="11">
    <w:abstractNumId w:val="9"/>
  </w:num>
  <w:num w:numId="12">
    <w:abstractNumId w:val="3"/>
  </w:num>
  <w:num w:numId="13">
    <w:abstractNumId w:val="11"/>
  </w:num>
  <w:num w:numId="14">
    <w:abstractNumId w:val="4"/>
  </w:num>
  <w:num w:numId="15">
    <w:abstractNumId w:val="8"/>
  </w:num>
  <w:num w:numId="16">
    <w:abstractNumId w:val="8"/>
  </w:num>
  <w:num w:numId="17">
    <w:abstractNumId w:val="8"/>
  </w:num>
  <w:num w:numId="18">
    <w:abstractNumId w:val="6"/>
  </w:num>
  <w:num w:numId="19">
    <w:abstractNumId w:val="1"/>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4A84"/>
    <w:rsid w:val="00042B9E"/>
    <w:rsid w:val="000458BC"/>
    <w:rsid w:val="00045C41"/>
    <w:rsid w:val="00046C03"/>
    <w:rsid w:val="0007614F"/>
    <w:rsid w:val="00081898"/>
    <w:rsid w:val="00082784"/>
    <w:rsid w:val="0008411D"/>
    <w:rsid w:val="000A1656"/>
    <w:rsid w:val="000B1C6B"/>
    <w:rsid w:val="000C09AC"/>
    <w:rsid w:val="000E00F3"/>
    <w:rsid w:val="000F158C"/>
    <w:rsid w:val="00102F3D"/>
    <w:rsid w:val="00124E38"/>
    <w:rsid w:val="0012580B"/>
    <w:rsid w:val="001269DA"/>
    <w:rsid w:val="0013526E"/>
    <w:rsid w:val="00155C2E"/>
    <w:rsid w:val="001659E8"/>
    <w:rsid w:val="00171371"/>
    <w:rsid w:val="00173ED2"/>
    <w:rsid w:val="00175A24"/>
    <w:rsid w:val="00187E58"/>
    <w:rsid w:val="001A297E"/>
    <w:rsid w:val="001A368E"/>
    <w:rsid w:val="001A7329"/>
    <w:rsid w:val="001B4E28"/>
    <w:rsid w:val="001C3166"/>
    <w:rsid w:val="001C3525"/>
    <w:rsid w:val="001C5C44"/>
    <w:rsid w:val="001D1BD2"/>
    <w:rsid w:val="001D1E51"/>
    <w:rsid w:val="001D3A0D"/>
    <w:rsid w:val="001E02BE"/>
    <w:rsid w:val="001E3B37"/>
    <w:rsid w:val="001F2594"/>
    <w:rsid w:val="002055A6"/>
    <w:rsid w:val="00206460"/>
    <w:rsid w:val="002069B4"/>
    <w:rsid w:val="00215DFC"/>
    <w:rsid w:val="002212DF"/>
    <w:rsid w:val="00227BA7"/>
    <w:rsid w:val="00227E13"/>
    <w:rsid w:val="00227F0D"/>
    <w:rsid w:val="00247519"/>
    <w:rsid w:val="00256A36"/>
    <w:rsid w:val="00263398"/>
    <w:rsid w:val="00275BCF"/>
    <w:rsid w:val="00275DE8"/>
    <w:rsid w:val="00292257"/>
    <w:rsid w:val="002A54E0"/>
    <w:rsid w:val="002B1595"/>
    <w:rsid w:val="002B191D"/>
    <w:rsid w:val="002B3EE1"/>
    <w:rsid w:val="002D0AF6"/>
    <w:rsid w:val="002D2D7D"/>
    <w:rsid w:val="002D75B5"/>
    <w:rsid w:val="002E1EFA"/>
    <w:rsid w:val="002F164D"/>
    <w:rsid w:val="002F5939"/>
    <w:rsid w:val="003023D0"/>
    <w:rsid w:val="00306206"/>
    <w:rsid w:val="00317D85"/>
    <w:rsid w:val="00327C56"/>
    <w:rsid w:val="003315A1"/>
    <w:rsid w:val="003373EC"/>
    <w:rsid w:val="00342FF4"/>
    <w:rsid w:val="003706CC"/>
    <w:rsid w:val="003A2D8E"/>
    <w:rsid w:val="003C20E4"/>
    <w:rsid w:val="003E6F90"/>
    <w:rsid w:val="003F17AE"/>
    <w:rsid w:val="003F5D0F"/>
    <w:rsid w:val="00414101"/>
    <w:rsid w:val="00433DDB"/>
    <w:rsid w:val="00437619"/>
    <w:rsid w:val="0045497A"/>
    <w:rsid w:val="00455D3D"/>
    <w:rsid w:val="00464452"/>
    <w:rsid w:val="004674D8"/>
    <w:rsid w:val="00477553"/>
    <w:rsid w:val="004843E4"/>
    <w:rsid w:val="00497552"/>
    <w:rsid w:val="004A2A63"/>
    <w:rsid w:val="004A3F05"/>
    <w:rsid w:val="004A403B"/>
    <w:rsid w:val="004B210C"/>
    <w:rsid w:val="004C4C97"/>
    <w:rsid w:val="004D405F"/>
    <w:rsid w:val="004E4F4F"/>
    <w:rsid w:val="004E6789"/>
    <w:rsid w:val="004F61E3"/>
    <w:rsid w:val="0051015C"/>
    <w:rsid w:val="0051358A"/>
    <w:rsid w:val="00516143"/>
    <w:rsid w:val="00516CF1"/>
    <w:rsid w:val="005274F1"/>
    <w:rsid w:val="00531AE9"/>
    <w:rsid w:val="00545349"/>
    <w:rsid w:val="00550A66"/>
    <w:rsid w:val="00561A15"/>
    <w:rsid w:val="00567EC7"/>
    <w:rsid w:val="00570013"/>
    <w:rsid w:val="005801A2"/>
    <w:rsid w:val="005858E5"/>
    <w:rsid w:val="005952A5"/>
    <w:rsid w:val="005A33A1"/>
    <w:rsid w:val="005A5B2C"/>
    <w:rsid w:val="005B217D"/>
    <w:rsid w:val="005C385F"/>
    <w:rsid w:val="005C5A5B"/>
    <w:rsid w:val="005D3074"/>
    <w:rsid w:val="005E1AC6"/>
    <w:rsid w:val="005F5F3C"/>
    <w:rsid w:val="005F6F1B"/>
    <w:rsid w:val="006005FC"/>
    <w:rsid w:val="00624B33"/>
    <w:rsid w:val="00630AA2"/>
    <w:rsid w:val="00636096"/>
    <w:rsid w:val="00646707"/>
    <w:rsid w:val="00662E58"/>
    <w:rsid w:val="00664DCF"/>
    <w:rsid w:val="006745D2"/>
    <w:rsid w:val="00674AC5"/>
    <w:rsid w:val="006C5D39"/>
    <w:rsid w:val="006E2810"/>
    <w:rsid w:val="006E5417"/>
    <w:rsid w:val="00712F60"/>
    <w:rsid w:val="00720E3B"/>
    <w:rsid w:val="00722B12"/>
    <w:rsid w:val="00744559"/>
    <w:rsid w:val="00745F6B"/>
    <w:rsid w:val="0075585E"/>
    <w:rsid w:val="00770571"/>
    <w:rsid w:val="00773C8B"/>
    <w:rsid w:val="007768FF"/>
    <w:rsid w:val="007824D3"/>
    <w:rsid w:val="00796EE3"/>
    <w:rsid w:val="007A6916"/>
    <w:rsid w:val="007A7D29"/>
    <w:rsid w:val="007B4AB8"/>
    <w:rsid w:val="007F1F8B"/>
    <w:rsid w:val="007F67A1"/>
    <w:rsid w:val="00813B10"/>
    <w:rsid w:val="008206C8"/>
    <w:rsid w:val="00835BF5"/>
    <w:rsid w:val="008436D9"/>
    <w:rsid w:val="00874A6C"/>
    <w:rsid w:val="00876C65"/>
    <w:rsid w:val="008A0B07"/>
    <w:rsid w:val="008A4B4C"/>
    <w:rsid w:val="008A58E5"/>
    <w:rsid w:val="008B2368"/>
    <w:rsid w:val="008C239F"/>
    <w:rsid w:val="008D2766"/>
    <w:rsid w:val="008E40B1"/>
    <w:rsid w:val="008E480C"/>
    <w:rsid w:val="00906146"/>
    <w:rsid w:val="00907757"/>
    <w:rsid w:val="009106DD"/>
    <w:rsid w:val="009212B0"/>
    <w:rsid w:val="009234A5"/>
    <w:rsid w:val="009336F7"/>
    <w:rsid w:val="00935776"/>
    <w:rsid w:val="009374A7"/>
    <w:rsid w:val="00944C2C"/>
    <w:rsid w:val="009568BE"/>
    <w:rsid w:val="00960482"/>
    <w:rsid w:val="00975C26"/>
    <w:rsid w:val="009764E4"/>
    <w:rsid w:val="0098222D"/>
    <w:rsid w:val="0098551D"/>
    <w:rsid w:val="0099518F"/>
    <w:rsid w:val="009A523D"/>
    <w:rsid w:val="009B4321"/>
    <w:rsid w:val="009C564D"/>
    <w:rsid w:val="009F496B"/>
    <w:rsid w:val="00A01439"/>
    <w:rsid w:val="00A02E61"/>
    <w:rsid w:val="00A05CFF"/>
    <w:rsid w:val="00A065ED"/>
    <w:rsid w:val="00A304C4"/>
    <w:rsid w:val="00A46A8C"/>
    <w:rsid w:val="00A50665"/>
    <w:rsid w:val="00A56B97"/>
    <w:rsid w:val="00A6093D"/>
    <w:rsid w:val="00A60CF3"/>
    <w:rsid w:val="00A61B10"/>
    <w:rsid w:val="00A6251D"/>
    <w:rsid w:val="00A65A0C"/>
    <w:rsid w:val="00A66D3C"/>
    <w:rsid w:val="00A76A6D"/>
    <w:rsid w:val="00A83253"/>
    <w:rsid w:val="00A97F31"/>
    <w:rsid w:val="00AA6E84"/>
    <w:rsid w:val="00AD26BB"/>
    <w:rsid w:val="00AD775B"/>
    <w:rsid w:val="00AE341B"/>
    <w:rsid w:val="00AF0536"/>
    <w:rsid w:val="00B07CA7"/>
    <w:rsid w:val="00B1279A"/>
    <w:rsid w:val="00B40AD7"/>
    <w:rsid w:val="00B412E4"/>
    <w:rsid w:val="00B5222E"/>
    <w:rsid w:val="00B61C96"/>
    <w:rsid w:val="00B73A2A"/>
    <w:rsid w:val="00B7541A"/>
    <w:rsid w:val="00B82F57"/>
    <w:rsid w:val="00B94B06"/>
    <w:rsid w:val="00B94C28"/>
    <w:rsid w:val="00BA6015"/>
    <w:rsid w:val="00BC10BA"/>
    <w:rsid w:val="00BC3C62"/>
    <w:rsid w:val="00BC5AFD"/>
    <w:rsid w:val="00C04F43"/>
    <w:rsid w:val="00C0609D"/>
    <w:rsid w:val="00C115AB"/>
    <w:rsid w:val="00C30249"/>
    <w:rsid w:val="00C3723B"/>
    <w:rsid w:val="00C5732D"/>
    <w:rsid w:val="00C606C9"/>
    <w:rsid w:val="00C63712"/>
    <w:rsid w:val="00C90650"/>
    <w:rsid w:val="00C97D78"/>
    <w:rsid w:val="00CC008F"/>
    <w:rsid w:val="00CC2AAE"/>
    <w:rsid w:val="00CC5A42"/>
    <w:rsid w:val="00CD0EAB"/>
    <w:rsid w:val="00CD35AF"/>
    <w:rsid w:val="00CD6949"/>
    <w:rsid w:val="00CF34DB"/>
    <w:rsid w:val="00CF558F"/>
    <w:rsid w:val="00D073E2"/>
    <w:rsid w:val="00D446EC"/>
    <w:rsid w:val="00D51BF0"/>
    <w:rsid w:val="00D5404D"/>
    <w:rsid w:val="00D55942"/>
    <w:rsid w:val="00D6292D"/>
    <w:rsid w:val="00D807BF"/>
    <w:rsid w:val="00DA1184"/>
    <w:rsid w:val="00DA7887"/>
    <w:rsid w:val="00DB2C26"/>
    <w:rsid w:val="00DE6B43"/>
    <w:rsid w:val="00DF0F76"/>
    <w:rsid w:val="00E0342D"/>
    <w:rsid w:val="00E11923"/>
    <w:rsid w:val="00E1565E"/>
    <w:rsid w:val="00E207FE"/>
    <w:rsid w:val="00E262D4"/>
    <w:rsid w:val="00E36250"/>
    <w:rsid w:val="00E41E52"/>
    <w:rsid w:val="00E43228"/>
    <w:rsid w:val="00E54511"/>
    <w:rsid w:val="00E61DAC"/>
    <w:rsid w:val="00E65D72"/>
    <w:rsid w:val="00E75FE3"/>
    <w:rsid w:val="00E938E5"/>
    <w:rsid w:val="00E9765D"/>
    <w:rsid w:val="00EA44B0"/>
    <w:rsid w:val="00EA4589"/>
    <w:rsid w:val="00EB7AB1"/>
    <w:rsid w:val="00EC16EE"/>
    <w:rsid w:val="00EE12CC"/>
    <w:rsid w:val="00EF48CC"/>
    <w:rsid w:val="00F16099"/>
    <w:rsid w:val="00F35208"/>
    <w:rsid w:val="00F73032"/>
    <w:rsid w:val="00F76960"/>
    <w:rsid w:val="00F848FC"/>
    <w:rsid w:val="00F86876"/>
    <w:rsid w:val="00F9282A"/>
    <w:rsid w:val="00F96BAD"/>
    <w:rsid w:val="00FB0E84"/>
    <w:rsid w:val="00FB5800"/>
    <w:rsid w:val="00FB6B84"/>
    <w:rsid w:val="00FD01C2"/>
    <w:rsid w:val="00FF0CE3"/>
    <w:rsid w:val="00FF2C72"/>
    <w:rsid w:val="00FF43DB"/>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lang w:val="en-SG"/>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lang w:val="en-SG"/>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lang w:val="en-SG"/>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lang w:val="en-SG"/>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lang w:val="en-SG"/>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61C39"/>
    <w:rPr>
      <w:rFonts w:ascii="Cambria" w:eastAsia="SimSun" w:hAnsi="Cambria" w:cs="Times New Roman"/>
      <w:b/>
      <w:bCs/>
      <w:kern w:val="32"/>
      <w:sz w:val="32"/>
      <w:szCs w:val="32"/>
      <w:lang w:val="en-US" w:eastAsia="en-US"/>
    </w:rPr>
  </w:style>
  <w:style w:type="character" w:customStyle="1" w:styleId="Heading2Char">
    <w:name w:val="Heading 2 Char"/>
    <w:link w:val="Heading2"/>
    <w:uiPriority w:val="99"/>
    <w:locked/>
    <w:rsid w:val="00E11923"/>
    <w:rPr>
      <w:b/>
      <w:i/>
      <w:sz w:val="28"/>
      <w:lang w:val="en-US" w:eastAsia="en-US"/>
    </w:rPr>
  </w:style>
  <w:style w:type="character" w:customStyle="1" w:styleId="Heading3Char">
    <w:name w:val="Heading 3 Char"/>
    <w:link w:val="Heading3"/>
    <w:uiPriority w:val="99"/>
    <w:locked/>
    <w:rsid w:val="002B191D"/>
    <w:rPr>
      <w:b/>
      <w:sz w:val="26"/>
      <w:lang w:val="en-US" w:eastAsia="en-US"/>
    </w:rPr>
  </w:style>
  <w:style w:type="character" w:customStyle="1" w:styleId="Heading4Char">
    <w:name w:val="Heading 4 Char"/>
    <w:aliases w:val="Heading 4 Char1 Char,Heading 4 Char Char Char"/>
    <w:link w:val="Heading4"/>
    <w:uiPriority w:val="99"/>
    <w:locked/>
    <w:rsid w:val="000E00F3"/>
    <w:rPr>
      <w:b/>
      <w:sz w:val="28"/>
      <w:lang w:eastAsia="en-US"/>
    </w:rPr>
  </w:style>
  <w:style w:type="character" w:customStyle="1" w:styleId="Heading5Char">
    <w:name w:val="Heading 5 Char"/>
    <w:link w:val="Heading5"/>
    <w:uiPriority w:val="99"/>
    <w:locked/>
    <w:rsid w:val="000E00F3"/>
    <w:rPr>
      <w:b/>
      <w:i/>
      <w:sz w:val="26"/>
      <w:lang w:eastAsia="en-US"/>
    </w:rPr>
  </w:style>
  <w:style w:type="character" w:customStyle="1" w:styleId="Heading6Char">
    <w:name w:val="Heading 6 Char"/>
    <w:link w:val="Heading6"/>
    <w:uiPriority w:val="99"/>
    <w:locked/>
    <w:rsid w:val="000E00F3"/>
    <w:rPr>
      <w:b/>
      <w:sz w:val="22"/>
      <w:lang w:eastAsia="en-US"/>
    </w:rPr>
  </w:style>
  <w:style w:type="character" w:customStyle="1" w:styleId="Heading7Char">
    <w:name w:val="Heading 7 Char"/>
    <w:link w:val="Heading7"/>
    <w:uiPriority w:val="99"/>
    <w:locked/>
    <w:rsid w:val="000E00F3"/>
    <w:rPr>
      <w:sz w:val="24"/>
      <w:lang w:eastAsia="en-US"/>
    </w:rPr>
  </w:style>
  <w:style w:type="character" w:customStyle="1" w:styleId="Heading8Char">
    <w:name w:val="Heading 8 Char"/>
    <w:link w:val="Heading8"/>
    <w:uiPriority w:val="99"/>
    <w:locked/>
    <w:rsid w:val="000E00F3"/>
    <w:rPr>
      <w:i/>
      <w:sz w:val="24"/>
      <w:lang w:eastAsia="en-US"/>
    </w:rPr>
  </w:style>
  <w:style w:type="character" w:customStyle="1" w:styleId="Heading9Char">
    <w:name w:val="Heading 9 Char"/>
    <w:link w:val="Heading9"/>
    <w:uiPriority w:val="99"/>
    <w:locked/>
    <w:rsid w:val="000E00F3"/>
    <w:rPr>
      <w:b/>
      <w:sz w:val="22"/>
      <w:lang w:eastAsia="en-US"/>
    </w:rPr>
  </w:style>
  <w:style w:type="paragraph" w:styleId="Header">
    <w:name w:val="header"/>
    <w:basedOn w:val="Normal"/>
    <w:link w:val="HeaderChar"/>
    <w:uiPriority w:val="99"/>
    <w:rsid w:val="008B2368"/>
    <w:pPr>
      <w:tabs>
        <w:tab w:val="center" w:pos="4320"/>
        <w:tab w:val="right" w:pos="8640"/>
      </w:tabs>
    </w:pPr>
  </w:style>
  <w:style w:type="character" w:customStyle="1" w:styleId="HeaderChar">
    <w:name w:val="Header Char"/>
    <w:link w:val="Header"/>
    <w:uiPriority w:val="99"/>
    <w:semiHidden/>
    <w:rsid w:val="00161C39"/>
    <w:rPr>
      <w:szCs w:val="20"/>
      <w:lang w:val="en-US" w:eastAsia="en-US"/>
    </w:rPr>
  </w:style>
  <w:style w:type="paragraph" w:styleId="Footer">
    <w:name w:val="footer"/>
    <w:basedOn w:val="Normal"/>
    <w:link w:val="FooterChar"/>
    <w:uiPriority w:val="99"/>
    <w:rsid w:val="008B2368"/>
    <w:pPr>
      <w:tabs>
        <w:tab w:val="center" w:pos="4320"/>
        <w:tab w:val="right" w:pos="8640"/>
      </w:tabs>
    </w:pPr>
  </w:style>
  <w:style w:type="character" w:customStyle="1" w:styleId="FooterChar">
    <w:name w:val="Footer Char"/>
    <w:link w:val="Footer"/>
    <w:uiPriority w:val="99"/>
    <w:semiHidden/>
    <w:rsid w:val="00161C39"/>
    <w:rPr>
      <w:szCs w:val="20"/>
      <w:lang w:val="en-US" w:eastAsia="en-US"/>
    </w:rPr>
  </w:style>
  <w:style w:type="character" w:styleId="PageNumber">
    <w:name w:val="page number"/>
    <w:uiPriority w:val="99"/>
    <w:rsid w:val="008B2368"/>
    <w:rPr>
      <w:rFonts w:cs="Times New Roman"/>
    </w:rPr>
  </w:style>
  <w:style w:type="character" w:styleId="Hyperlink">
    <w:name w:val="Hyperlink"/>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link w:val="BalloonText"/>
    <w:uiPriority w:val="99"/>
    <w:semiHidden/>
    <w:rsid w:val="00161C39"/>
    <w:rPr>
      <w:sz w:val="0"/>
      <w:szCs w:val="0"/>
      <w:lang w:val="en-US" w:eastAsia="en-US"/>
    </w:rPr>
  </w:style>
  <w:style w:type="character" w:styleId="FollowedHyperlink">
    <w:name w:val="FollowedHyperlink"/>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lang w:val="en-SG"/>
    </w:rPr>
  </w:style>
  <w:style w:type="character" w:customStyle="1" w:styleId="DocumentMapChar">
    <w:name w:val="Document Map Char"/>
    <w:link w:val="DocumentMap"/>
    <w:uiPriority w:val="99"/>
    <w:locked/>
    <w:rsid w:val="00E11923"/>
    <w:rPr>
      <w:rFonts w:ascii="Tahoma" w:hAnsi="Tahoma"/>
      <w:sz w:val="16"/>
      <w:lang w:eastAsia="en-US"/>
    </w:rPr>
  </w:style>
  <w:style w:type="paragraph" w:styleId="ListParagraph">
    <w:name w:val="List Paragraph"/>
    <w:basedOn w:val="Normal"/>
    <w:uiPriority w:val="99"/>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uiPriority w:val="99"/>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uiPriority w:val="99"/>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uiPriority w:val="99"/>
    <w:locked/>
    <w:rsid w:val="00BA6015"/>
    <w:rPr>
      <w:rFonts w:eastAsia="MS Mincho" w:cs="Times New Roman"/>
      <w:lang w:eastAsia="en-US"/>
    </w:rPr>
  </w:style>
  <w:style w:type="paragraph" w:customStyle="1" w:styleId="tablecell">
    <w:name w:val="table cell"/>
    <w:basedOn w:val="Normal"/>
    <w:uiPriority w:val="99"/>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uiPriority w:val="99"/>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uiPriority w:val="99"/>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uiPriority w:val="99"/>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uiPriority w:val="99"/>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uiPriority w:val="99"/>
    <w:rsid w:val="00906146"/>
    <w:rPr>
      <w:rFonts w:cs="Times New Roman"/>
    </w:rPr>
  </w:style>
  <w:style w:type="paragraph" w:customStyle="1" w:styleId="TableTitle">
    <w:name w:val="Table_Title"/>
    <w:basedOn w:val="Normal"/>
    <w:next w:val="Normal"/>
    <w:uiPriority w:val="99"/>
    <w:rsid w:val="00CD6949"/>
    <w:pPr>
      <w:keepNext/>
      <w:tabs>
        <w:tab w:val="clear" w:pos="360"/>
        <w:tab w:val="clear" w:pos="720"/>
        <w:tab w:val="clear" w:pos="1080"/>
        <w:tab w:val="clear" w:pos="1440"/>
        <w:tab w:val="left" w:pos="794"/>
        <w:tab w:val="left" w:pos="1191"/>
        <w:tab w:val="left" w:pos="1588"/>
        <w:tab w:val="left" w:pos="1985"/>
      </w:tabs>
      <w:spacing w:before="240" w:after="113"/>
      <w:jc w:val="center"/>
      <w:textAlignment w:val="auto"/>
    </w:pPr>
    <w:rPr>
      <w:b/>
      <w:bCs/>
      <w:sz w:val="20"/>
      <w:lang w:val="en-GB"/>
    </w:rPr>
  </w:style>
  <w:style w:type="paragraph" w:styleId="Caption">
    <w:name w:val="caption"/>
    <w:basedOn w:val="Normal"/>
    <w:next w:val="Normal"/>
    <w:link w:val="CaptionChar"/>
    <w:uiPriority w:val="99"/>
    <w:qFormat/>
    <w:rsid w:val="00CD6949"/>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uiPriority w:val="99"/>
    <w:locked/>
    <w:rsid w:val="00CD6949"/>
    <w:rPr>
      <w:rFonts w:eastAsia="Malgun Gothic"/>
      <w:b/>
      <w:lang w:val="en-US" w:eastAsia="en-US"/>
    </w:rPr>
  </w:style>
  <w:style w:type="character" w:styleId="CommentReference">
    <w:name w:val="annotation reference"/>
    <w:uiPriority w:val="99"/>
    <w:rsid w:val="005C5A5B"/>
    <w:rPr>
      <w:rFonts w:cs="Times New Roman"/>
      <w:sz w:val="16"/>
    </w:rPr>
  </w:style>
  <w:style w:type="paragraph" w:styleId="CommentText">
    <w:name w:val="annotation text"/>
    <w:basedOn w:val="Normal"/>
    <w:link w:val="CommentTextChar"/>
    <w:uiPriority w:val="99"/>
    <w:rsid w:val="005C5A5B"/>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link w:val="CommentText"/>
    <w:uiPriority w:val="99"/>
    <w:locked/>
    <w:rsid w:val="005C5A5B"/>
    <w:rPr>
      <w:rFonts w:eastAsia="Malgun Gothic" w:cs="Times New Roman"/>
    </w:rPr>
  </w:style>
  <w:style w:type="paragraph" w:customStyle="1" w:styleId="Blanc">
    <w:name w:val="Blanc"/>
    <w:basedOn w:val="TableTitle"/>
    <w:next w:val="Normal"/>
    <w:uiPriority w:val="99"/>
    <w:rsid w:val="005C5A5B"/>
    <w:pPr>
      <w:tabs>
        <w:tab w:val="clear" w:pos="794"/>
        <w:tab w:val="clear" w:pos="1191"/>
        <w:tab w:val="clear" w:pos="1588"/>
        <w:tab w:val="clear" w:pos="1985"/>
      </w:tabs>
      <w:spacing w:before="0" w:after="57" w:line="12" w:lineRule="exact"/>
      <w:textAlignment w:val="baseline"/>
    </w:pPr>
    <w:rPr>
      <w:rFonts w:eastAsia="Malgun Gothic"/>
      <w:b w:val="0"/>
      <w:bCs w:val="0"/>
      <w:sz w:val="8"/>
      <w:szCs w:val="8"/>
      <w:lang w:val="en-US"/>
    </w:rPr>
  </w:style>
  <w:style w:type="paragraph" w:customStyle="1" w:styleId="Figure">
    <w:name w:val="Figure_#"/>
    <w:basedOn w:val="Normal"/>
    <w:next w:val="Normal"/>
    <w:uiPriority w:val="99"/>
    <w:rsid w:val="00155C2E"/>
    <w:pPr>
      <w:keepNext/>
      <w:tabs>
        <w:tab w:val="clear" w:pos="360"/>
        <w:tab w:val="clear" w:pos="720"/>
        <w:tab w:val="clear" w:pos="1080"/>
        <w:tab w:val="clear" w:pos="1440"/>
      </w:tabs>
      <w:spacing w:before="567" w:after="113"/>
      <w:jc w:val="center"/>
    </w:pPr>
    <w:rPr>
      <w:rFonts w:eastAsia="Malgun Gothic"/>
      <w:sz w:val="20"/>
    </w:rPr>
  </w:style>
  <w:style w:type="paragraph" w:styleId="CommentSubject">
    <w:name w:val="annotation subject"/>
    <w:basedOn w:val="CommentText"/>
    <w:next w:val="CommentText"/>
    <w:link w:val="CommentSubjectChar"/>
    <w:uiPriority w:val="99"/>
    <w:rsid w:val="00173ED2"/>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rPr>
  </w:style>
  <w:style w:type="character" w:customStyle="1" w:styleId="CommentSubjectChar">
    <w:name w:val="Comment Subject Char"/>
    <w:link w:val="CommentSubject"/>
    <w:uiPriority w:val="99"/>
    <w:locked/>
    <w:rsid w:val="00173ED2"/>
    <w:rPr>
      <w:rFonts w:eastAsia="Malgun Gothic" w:cs="Times New Roman"/>
      <w:b/>
      <w:bCs/>
      <w:lang w:val="en-US" w:eastAsia="en-US"/>
    </w:rPr>
  </w:style>
  <w:style w:type="paragraph" w:styleId="Revision">
    <w:name w:val="Revision"/>
    <w:hidden/>
    <w:uiPriority w:val="99"/>
    <w:semiHidden/>
    <w:rsid w:val="00FB6B84"/>
    <w:rPr>
      <w:rFonts w:eastAsia="Malgun Gothic"/>
      <w:lang w:val="en-GB" w:eastAsia="en-US"/>
    </w:rPr>
  </w:style>
  <w:style w:type="character" w:customStyle="1" w:styleId="CaptionChar1">
    <w:name w:val="Caption Char1"/>
    <w:uiPriority w:val="99"/>
    <w:locked/>
    <w:rsid w:val="00FB6B84"/>
    <w:rPr>
      <w:rFonts w:ascii="Times New Roman" w:hAnsi="Times New Roman"/>
      <w:b/>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lang w:val="en-SG"/>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lang w:val="en-SG"/>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lang w:val="en-SG"/>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lang w:val="en-SG"/>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lang w:val="en-SG"/>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61C39"/>
    <w:rPr>
      <w:rFonts w:ascii="Cambria" w:eastAsia="SimSun" w:hAnsi="Cambria" w:cs="Times New Roman"/>
      <w:b/>
      <w:bCs/>
      <w:kern w:val="32"/>
      <w:sz w:val="32"/>
      <w:szCs w:val="32"/>
      <w:lang w:val="en-US" w:eastAsia="en-US"/>
    </w:rPr>
  </w:style>
  <w:style w:type="character" w:customStyle="1" w:styleId="Heading2Char">
    <w:name w:val="Heading 2 Char"/>
    <w:link w:val="Heading2"/>
    <w:uiPriority w:val="99"/>
    <w:locked/>
    <w:rsid w:val="00E11923"/>
    <w:rPr>
      <w:b/>
      <w:i/>
      <w:sz w:val="28"/>
      <w:lang w:val="en-US" w:eastAsia="en-US"/>
    </w:rPr>
  </w:style>
  <w:style w:type="character" w:customStyle="1" w:styleId="Heading3Char">
    <w:name w:val="Heading 3 Char"/>
    <w:link w:val="Heading3"/>
    <w:uiPriority w:val="99"/>
    <w:locked/>
    <w:rsid w:val="002B191D"/>
    <w:rPr>
      <w:b/>
      <w:sz w:val="26"/>
      <w:lang w:val="en-US" w:eastAsia="en-US"/>
    </w:rPr>
  </w:style>
  <w:style w:type="character" w:customStyle="1" w:styleId="Heading4Char">
    <w:name w:val="Heading 4 Char"/>
    <w:aliases w:val="Heading 4 Char1 Char,Heading 4 Char Char Char"/>
    <w:link w:val="Heading4"/>
    <w:uiPriority w:val="99"/>
    <w:locked/>
    <w:rsid w:val="000E00F3"/>
    <w:rPr>
      <w:b/>
      <w:sz w:val="28"/>
      <w:lang w:eastAsia="en-US"/>
    </w:rPr>
  </w:style>
  <w:style w:type="character" w:customStyle="1" w:styleId="Heading5Char">
    <w:name w:val="Heading 5 Char"/>
    <w:link w:val="Heading5"/>
    <w:uiPriority w:val="99"/>
    <w:locked/>
    <w:rsid w:val="000E00F3"/>
    <w:rPr>
      <w:b/>
      <w:i/>
      <w:sz w:val="26"/>
      <w:lang w:eastAsia="en-US"/>
    </w:rPr>
  </w:style>
  <w:style w:type="character" w:customStyle="1" w:styleId="Heading6Char">
    <w:name w:val="Heading 6 Char"/>
    <w:link w:val="Heading6"/>
    <w:uiPriority w:val="99"/>
    <w:locked/>
    <w:rsid w:val="000E00F3"/>
    <w:rPr>
      <w:b/>
      <w:sz w:val="22"/>
      <w:lang w:eastAsia="en-US"/>
    </w:rPr>
  </w:style>
  <w:style w:type="character" w:customStyle="1" w:styleId="Heading7Char">
    <w:name w:val="Heading 7 Char"/>
    <w:link w:val="Heading7"/>
    <w:uiPriority w:val="99"/>
    <w:locked/>
    <w:rsid w:val="000E00F3"/>
    <w:rPr>
      <w:sz w:val="24"/>
      <w:lang w:eastAsia="en-US"/>
    </w:rPr>
  </w:style>
  <w:style w:type="character" w:customStyle="1" w:styleId="Heading8Char">
    <w:name w:val="Heading 8 Char"/>
    <w:link w:val="Heading8"/>
    <w:uiPriority w:val="99"/>
    <w:locked/>
    <w:rsid w:val="000E00F3"/>
    <w:rPr>
      <w:i/>
      <w:sz w:val="24"/>
      <w:lang w:eastAsia="en-US"/>
    </w:rPr>
  </w:style>
  <w:style w:type="character" w:customStyle="1" w:styleId="Heading9Char">
    <w:name w:val="Heading 9 Char"/>
    <w:link w:val="Heading9"/>
    <w:uiPriority w:val="99"/>
    <w:locked/>
    <w:rsid w:val="000E00F3"/>
    <w:rPr>
      <w:b/>
      <w:sz w:val="22"/>
      <w:lang w:eastAsia="en-US"/>
    </w:rPr>
  </w:style>
  <w:style w:type="paragraph" w:styleId="Header">
    <w:name w:val="header"/>
    <w:basedOn w:val="Normal"/>
    <w:link w:val="HeaderChar"/>
    <w:uiPriority w:val="99"/>
    <w:rsid w:val="008B2368"/>
    <w:pPr>
      <w:tabs>
        <w:tab w:val="center" w:pos="4320"/>
        <w:tab w:val="right" w:pos="8640"/>
      </w:tabs>
    </w:pPr>
  </w:style>
  <w:style w:type="character" w:customStyle="1" w:styleId="HeaderChar">
    <w:name w:val="Header Char"/>
    <w:link w:val="Header"/>
    <w:uiPriority w:val="99"/>
    <w:semiHidden/>
    <w:rsid w:val="00161C39"/>
    <w:rPr>
      <w:szCs w:val="20"/>
      <w:lang w:val="en-US" w:eastAsia="en-US"/>
    </w:rPr>
  </w:style>
  <w:style w:type="paragraph" w:styleId="Footer">
    <w:name w:val="footer"/>
    <w:basedOn w:val="Normal"/>
    <w:link w:val="FooterChar"/>
    <w:uiPriority w:val="99"/>
    <w:rsid w:val="008B2368"/>
    <w:pPr>
      <w:tabs>
        <w:tab w:val="center" w:pos="4320"/>
        <w:tab w:val="right" w:pos="8640"/>
      </w:tabs>
    </w:pPr>
  </w:style>
  <w:style w:type="character" w:customStyle="1" w:styleId="FooterChar">
    <w:name w:val="Footer Char"/>
    <w:link w:val="Footer"/>
    <w:uiPriority w:val="99"/>
    <w:semiHidden/>
    <w:rsid w:val="00161C39"/>
    <w:rPr>
      <w:szCs w:val="20"/>
      <w:lang w:val="en-US" w:eastAsia="en-US"/>
    </w:rPr>
  </w:style>
  <w:style w:type="character" w:styleId="PageNumber">
    <w:name w:val="page number"/>
    <w:uiPriority w:val="99"/>
    <w:rsid w:val="008B2368"/>
    <w:rPr>
      <w:rFonts w:cs="Times New Roman"/>
    </w:rPr>
  </w:style>
  <w:style w:type="character" w:styleId="Hyperlink">
    <w:name w:val="Hyperlink"/>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link w:val="BalloonText"/>
    <w:uiPriority w:val="99"/>
    <w:semiHidden/>
    <w:rsid w:val="00161C39"/>
    <w:rPr>
      <w:sz w:val="0"/>
      <w:szCs w:val="0"/>
      <w:lang w:val="en-US" w:eastAsia="en-US"/>
    </w:rPr>
  </w:style>
  <w:style w:type="character" w:styleId="FollowedHyperlink">
    <w:name w:val="FollowedHyperlink"/>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lang w:val="en-SG"/>
    </w:rPr>
  </w:style>
  <w:style w:type="character" w:customStyle="1" w:styleId="DocumentMapChar">
    <w:name w:val="Document Map Char"/>
    <w:link w:val="DocumentMap"/>
    <w:uiPriority w:val="99"/>
    <w:locked/>
    <w:rsid w:val="00E11923"/>
    <w:rPr>
      <w:rFonts w:ascii="Tahoma" w:hAnsi="Tahoma"/>
      <w:sz w:val="16"/>
      <w:lang w:eastAsia="en-US"/>
    </w:rPr>
  </w:style>
  <w:style w:type="paragraph" w:styleId="ListParagraph">
    <w:name w:val="List Paragraph"/>
    <w:basedOn w:val="Normal"/>
    <w:uiPriority w:val="99"/>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uiPriority w:val="99"/>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uiPriority w:val="99"/>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uiPriority w:val="99"/>
    <w:locked/>
    <w:rsid w:val="00BA6015"/>
    <w:rPr>
      <w:rFonts w:eastAsia="MS Mincho" w:cs="Times New Roman"/>
      <w:lang w:eastAsia="en-US"/>
    </w:rPr>
  </w:style>
  <w:style w:type="paragraph" w:customStyle="1" w:styleId="tablecell">
    <w:name w:val="table cell"/>
    <w:basedOn w:val="Normal"/>
    <w:uiPriority w:val="99"/>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uiPriority w:val="99"/>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uiPriority w:val="99"/>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uiPriority w:val="99"/>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uiPriority w:val="99"/>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uiPriority w:val="99"/>
    <w:rsid w:val="00906146"/>
    <w:rPr>
      <w:rFonts w:cs="Times New Roman"/>
    </w:rPr>
  </w:style>
  <w:style w:type="paragraph" w:customStyle="1" w:styleId="TableTitle">
    <w:name w:val="Table_Title"/>
    <w:basedOn w:val="Normal"/>
    <w:next w:val="Normal"/>
    <w:uiPriority w:val="99"/>
    <w:rsid w:val="00CD6949"/>
    <w:pPr>
      <w:keepNext/>
      <w:tabs>
        <w:tab w:val="clear" w:pos="360"/>
        <w:tab w:val="clear" w:pos="720"/>
        <w:tab w:val="clear" w:pos="1080"/>
        <w:tab w:val="clear" w:pos="1440"/>
        <w:tab w:val="left" w:pos="794"/>
        <w:tab w:val="left" w:pos="1191"/>
        <w:tab w:val="left" w:pos="1588"/>
        <w:tab w:val="left" w:pos="1985"/>
      </w:tabs>
      <w:spacing w:before="240" w:after="113"/>
      <w:jc w:val="center"/>
      <w:textAlignment w:val="auto"/>
    </w:pPr>
    <w:rPr>
      <w:b/>
      <w:bCs/>
      <w:sz w:val="20"/>
      <w:lang w:val="en-GB"/>
    </w:rPr>
  </w:style>
  <w:style w:type="paragraph" w:styleId="Caption">
    <w:name w:val="caption"/>
    <w:basedOn w:val="Normal"/>
    <w:next w:val="Normal"/>
    <w:link w:val="CaptionChar"/>
    <w:uiPriority w:val="99"/>
    <w:qFormat/>
    <w:rsid w:val="00CD6949"/>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uiPriority w:val="99"/>
    <w:locked/>
    <w:rsid w:val="00CD6949"/>
    <w:rPr>
      <w:rFonts w:eastAsia="Malgun Gothic"/>
      <w:b/>
      <w:lang w:val="en-US" w:eastAsia="en-US"/>
    </w:rPr>
  </w:style>
  <w:style w:type="character" w:styleId="CommentReference">
    <w:name w:val="annotation reference"/>
    <w:uiPriority w:val="99"/>
    <w:rsid w:val="005C5A5B"/>
    <w:rPr>
      <w:rFonts w:cs="Times New Roman"/>
      <w:sz w:val="16"/>
    </w:rPr>
  </w:style>
  <w:style w:type="paragraph" w:styleId="CommentText">
    <w:name w:val="annotation text"/>
    <w:basedOn w:val="Normal"/>
    <w:link w:val="CommentTextChar"/>
    <w:uiPriority w:val="99"/>
    <w:rsid w:val="005C5A5B"/>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link w:val="CommentText"/>
    <w:uiPriority w:val="99"/>
    <w:locked/>
    <w:rsid w:val="005C5A5B"/>
    <w:rPr>
      <w:rFonts w:eastAsia="Malgun Gothic" w:cs="Times New Roman"/>
    </w:rPr>
  </w:style>
  <w:style w:type="paragraph" w:customStyle="1" w:styleId="Blanc">
    <w:name w:val="Blanc"/>
    <w:basedOn w:val="TableTitle"/>
    <w:next w:val="Normal"/>
    <w:uiPriority w:val="99"/>
    <w:rsid w:val="005C5A5B"/>
    <w:pPr>
      <w:tabs>
        <w:tab w:val="clear" w:pos="794"/>
        <w:tab w:val="clear" w:pos="1191"/>
        <w:tab w:val="clear" w:pos="1588"/>
        <w:tab w:val="clear" w:pos="1985"/>
      </w:tabs>
      <w:spacing w:before="0" w:after="57" w:line="12" w:lineRule="exact"/>
      <w:textAlignment w:val="baseline"/>
    </w:pPr>
    <w:rPr>
      <w:rFonts w:eastAsia="Malgun Gothic"/>
      <w:b w:val="0"/>
      <w:bCs w:val="0"/>
      <w:sz w:val="8"/>
      <w:szCs w:val="8"/>
      <w:lang w:val="en-US"/>
    </w:rPr>
  </w:style>
  <w:style w:type="paragraph" w:customStyle="1" w:styleId="Figure">
    <w:name w:val="Figure_#"/>
    <w:basedOn w:val="Normal"/>
    <w:next w:val="Normal"/>
    <w:uiPriority w:val="99"/>
    <w:rsid w:val="00155C2E"/>
    <w:pPr>
      <w:keepNext/>
      <w:tabs>
        <w:tab w:val="clear" w:pos="360"/>
        <w:tab w:val="clear" w:pos="720"/>
        <w:tab w:val="clear" w:pos="1080"/>
        <w:tab w:val="clear" w:pos="1440"/>
      </w:tabs>
      <w:spacing w:before="567" w:after="113"/>
      <w:jc w:val="center"/>
    </w:pPr>
    <w:rPr>
      <w:rFonts w:eastAsia="Malgun Gothic"/>
      <w:sz w:val="20"/>
    </w:rPr>
  </w:style>
  <w:style w:type="paragraph" w:styleId="CommentSubject">
    <w:name w:val="annotation subject"/>
    <w:basedOn w:val="CommentText"/>
    <w:next w:val="CommentText"/>
    <w:link w:val="CommentSubjectChar"/>
    <w:uiPriority w:val="99"/>
    <w:rsid w:val="00173ED2"/>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rPr>
  </w:style>
  <w:style w:type="character" w:customStyle="1" w:styleId="CommentSubjectChar">
    <w:name w:val="Comment Subject Char"/>
    <w:link w:val="CommentSubject"/>
    <w:uiPriority w:val="99"/>
    <w:locked/>
    <w:rsid w:val="00173ED2"/>
    <w:rPr>
      <w:rFonts w:eastAsia="Malgun Gothic" w:cs="Times New Roman"/>
      <w:b/>
      <w:bCs/>
      <w:lang w:val="en-US" w:eastAsia="en-US"/>
    </w:rPr>
  </w:style>
  <w:style w:type="paragraph" w:styleId="Revision">
    <w:name w:val="Revision"/>
    <w:hidden/>
    <w:uiPriority w:val="99"/>
    <w:semiHidden/>
    <w:rsid w:val="00FB6B84"/>
    <w:rPr>
      <w:rFonts w:eastAsia="Malgun Gothic"/>
      <w:lang w:val="en-GB" w:eastAsia="en-US"/>
    </w:rPr>
  </w:style>
  <w:style w:type="character" w:customStyle="1" w:styleId="CaptionChar1">
    <w:name w:val="Caption Char1"/>
    <w:uiPriority w:val="99"/>
    <w:locked/>
    <w:rsid w:val="00FB6B84"/>
    <w:rPr>
      <w:rFonts w:ascii="Times New Roman" w:hAnsi="Times New Roman"/>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960178">
      <w:marLeft w:val="0"/>
      <w:marRight w:val="0"/>
      <w:marTop w:val="0"/>
      <w:marBottom w:val="0"/>
      <w:divBdr>
        <w:top w:val="none" w:sz="0" w:space="0" w:color="auto"/>
        <w:left w:val="none" w:sz="0" w:space="0" w:color="auto"/>
        <w:bottom w:val="none" w:sz="0" w:space="0" w:color="auto"/>
        <w:right w:val="none" w:sz="0" w:space="0" w:color="auto"/>
      </w:divBdr>
    </w:div>
    <w:div w:id="20019601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JCTVC-I0607r2</cp:lastModifiedBy>
  <cp:revision>4</cp:revision>
  <cp:lastPrinted>2011-11-01T05:11:00Z</cp:lastPrinted>
  <dcterms:created xsi:type="dcterms:W3CDTF">2012-05-07T15:18:00Z</dcterms:created>
  <dcterms:modified xsi:type="dcterms:W3CDTF">2012-05-07T15:21:00Z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1611485084</vt:i4>
  </property>
  <property fmtid="{D5CDD505-2E9C-101B-9397-08002B2CF9AE}" pid="3" name="_NewReviewCycle">
    <vt:lpwstr/>
  </property>
  <property fmtid="{D5CDD505-2E9C-101B-9397-08002B2CF9AE}" pid="4" name="_EmailSubject">
    <vt:lpwstr>Allocation of NAL unit types</vt:lpwstr>
  </property>
  <property fmtid="{D5CDD505-2E9C-101B-9397-08002B2CF9AE}" pid="5" name="_AuthorEmail">
    <vt:lpwstr>yekuiw@qualcomm.com</vt:lpwstr>
  </property>
  <property fmtid="{D5CDD505-2E9C-101B-9397-08002B2CF9AE}" pid="6" name="_AuthorEmailDisplayName">
    <vt:lpwstr>Wang, Ye-Kui</vt:lpwstr>
  </property>
  <property fmtid="{D5CDD505-2E9C-101B-9397-08002B2CF9AE}" pid="7" name="_PreviousAdHocReviewCycleID">
    <vt:i4>661438921</vt:i4>
  </property>
  <property fmtid="{D5CDD505-2E9C-101B-9397-08002B2CF9AE}" pid="8" name="_ReviewingToolsShownOnce">
    <vt:lpwstr/>
  </property>
</Properties>
</file>