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F75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AE452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E1AC6">
              <w:rPr>
                <w:lang w:val="en-CA"/>
              </w:rPr>
              <w:t>I</w:t>
            </w:r>
            <w:r w:rsidR="00F56125">
              <w:rPr>
                <w:lang w:val="en-CA"/>
              </w:rPr>
              <w:t>0</w:t>
            </w:r>
            <w:r w:rsidR="00BF63EA">
              <w:rPr>
                <w:lang w:val="en-CA"/>
              </w:rPr>
              <w:t>588</w:t>
            </w:r>
            <w:ins w:id="0" w:author="Ye-Kui Wang" w:date="2012-05-07T03:17:00Z">
              <w:r w:rsidR="00417304">
                <w:rPr>
                  <w:lang w:val="en-CA"/>
                </w:rPr>
                <w:t>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F56125" w:rsidP="00BF63EA">
            <w:pPr>
              <w:spacing w:before="60" w:after="60"/>
              <w:rPr>
                <w:b/>
                <w:szCs w:val="22"/>
                <w:lang w:val="en-CA"/>
              </w:rPr>
            </w:pPr>
            <w:r w:rsidRPr="00F56125">
              <w:rPr>
                <w:b/>
                <w:szCs w:val="22"/>
                <w:lang w:val="en-CA"/>
              </w:rPr>
              <w:t>Sub-picture</w:t>
            </w:r>
            <w:r w:rsidR="00BF63EA">
              <w:rPr>
                <w:b/>
                <w:szCs w:val="22"/>
                <w:lang w:val="en-CA"/>
              </w:rPr>
              <w:t xml:space="preserve"> </w:t>
            </w:r>
            <w:r w:rsidR="00BF63EA" w:rsidRPr="00BF63EA">
              <w:rPr>
                <w:b/>
                <w:szCs w:val="22"/>
                <w:lang w:val="en-CA"/>
              </w:rPr>
              <w:t>based CPB operation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A100A" w:rsidRDefault="00EA100A" w:rsidP="00EA100A">
            <w:pPr>
              <w:spacing w:before="20"/>
              <w:rPr>
                <w:szCs w:val="22"/>
              </w:rPr>
            </w:pPr>
            <w:r>
              <w:rPr>
                <w:szCs w:val="22"/>
                <w:lang w:val="pt-BR"/>
              </w:rPr>
              <w:t>Ye-Kui Wang</w:t>
            </w:r>
            <w:r>
              <w:rPr>
                <w:szCs w:val="22"/>
                <w:lang w:val="pt-BR"/>
              </w:rPr>
              <w:br/>
            </w:r>
            <w:r>
              <w:rPr>
                <w:szCs w:val="22"/>
              </w:rPr>
              <w:t>Ying Chen</w:t>
            </w:r>
          </w:p>
          <w:p w:rsidR="00E61DAC" w:rsidRDefault="00EA100A" w:rsidP="00EA100A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 xml:space="preserve">5775 Morehouse </w:t>
            </w:r>
            <w:proofErr w:type="spellStart"/>
            <w:r w:rsidRPr="002F5939">
              <w:rPr>
                <w:szCs w:val="22"/>
              </w:rPr>
              <w:t>Dr</w:t>
            </w:r>
            <w:proofErr w:type="spellEnd"/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  <w:p w:rsidR="00BF63EA" w:rsidRDefault="00BF63EA" w:rsidP="00EA100A">
            <w:pPr>
              <w:spacing w:before="60" w:after="60"/>
              <w:rPr>
                <w:szCs w:val="22"/>
              </w:rPr>
            </w:pPr>
          </w:p>
          <w:p w:rsidR="00BF63EA" w:rsidRDefault="00BF63EA" w:rsidP="00BF63EA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szCs w:val="22"/>
                <w:lang w:eastAsia="ja-JP"/>
              </w:rPr>
              <w:t>Kimihiko</w:t>
            </w:r>
            <w:proofErr w:type="spellEnd"/>
            <w:r>
              <w:rPr>
                <w:szCs w:val="22"/>
                <w:lang w:eastAsia="ja-JP"/>
              </w:rPr>
              <w:t xml:space="preserve"> </w:t>
            </w:r>
            <w:proofErr w:type="spellStart"/>
            <w:r>
              <w:rPr>
                <w:szCs w:val="22"/>
                <w:lang w:eastAsia="ja-JP"/>
              </w:rPr>
              <w:t>Kazui</w:t>
            </w:r>
            <w:proofErr w:type="spellEnd"/>
            <w:r>
              <w:rPr>
                <w:szCs w:val="22"/>
                <w:lang w:eastAsia="ja-JP"/>
              </w:rPr>
              <w:t xml:space="preserve">, </w:t>
            </w:r>
            <w:proofErr w:type="spellStart"/>
            <w:r>
              <w:rPr>
                <w:szCs w:val="22"/>
                <w:lang w:eastAsia="ja-JP"/>
              </w:rPr>
              <w:t>Junpei</w:t>
            </w:r>
            <w:proofErr w:type="spellEnd"/>
            <w:r>
              <w:rPr>
                <w:szCs w:val="22"/>
                <w:lang w:eastAsia="ja-JP"/>
              </w:rPr>
              <w:t xml:space="preserve"> Koyama, Satoshi Shimada and Akira Nakagawa</w:t>
            </w:r>
          </w:p>
          <w:p w:rsidR="00BF63EA" w:rsidRPr="005B217D" w:rsidRDefault="00BF63EA" w:rsidP="00BF63E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ja-JP"/>
              </w:rPr>
              <w:t xml:space="preserve">4-1-1 </w:t>
            </w:r>
            <w:proofErr w:type="spellStart"/>
            <w:r>
              <w:rPr>
                <w:szCs w:val="22"/>
                <w:lang w:eastAsia="ja-JP"/>
              </w:rPr>
              <w:t>Kamikodanaka</w:t>
            </w:r>
            <w:proofErr w:type="spellEnd"/>
            <w:r>
              <w:rPr>
                <w:szCs w:val="22"/>
                <w:lang w:eastAsia="ja-JP"/>
              </w:rPr>
              <w:t>, Nakahara-</w:t>
            </w:r>
            <w:proofErr w:type="spellStart"/>
            <w:r>
              <w:rPr>
                <w:szCs w:val="22"/>
                <w:lang w:eastAsia="ja-JP"/>
              </w:rPr>
              <w:t>ku</w:t>
            </w:r>
            <w:proofErr w:type="spellEnd"/>
            <w:r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>211-8588 Kawasaki</w:t>
            </w:r>
            <w:r>
              <w:rPr>
                <w:szCs w:val="22"/>
              </w:rPr>
              <w:br/>
            </w:r>
            <w:r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A100A" w:rsidRDefault="00E61DAC" w:rsidP="00EA100A">
            <w:pPr>
              <w:spacing w:before="20"/>
              <w:rPr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="00EA100A" w:rsidRPr="00906146">
              <w:rPr>
                <w:szCs w:val="22"/>
              </w:rPr>
              <w:t>1-858-651-8345</w:t>
            </w:r>
            <w:r w:rsidR="00EA100A" w:rsidRPr="00906146">
              <w:rPr>
                <w:szCs w:val="22"/>
              </w:rPr>
              <w:br/>
            </w:r>
            <w:hyperlink r:id="rId10" w:history="1">
              <w:r w:rsidR="00EA100A"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EA100A" w:rsidRDefault="00EA100A" w:rsidP="00EA100A">
            <w:pPr>
              <w:spacing w:before="20"/>
              <w:rPr>
                <w:rStyle w:val="Hyperlink"/>
                <w:szCs w:val="22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BF63EA" w:rsidRDefault="00BF63EA" w:rsidP="00EA100A">
            <w:pPr>
              <w:spacing w:before="20"/>
              <w:rPr>
                <w:szCs w:val="22"/>
              </w:rPr>
            </w:pPr>
          </w:p>
          <w:p w:rsidR="00E61DAC" w:rsidRPr="005B217D" w:rsidRDefault="00BF63EA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ja-JP"/>
              </w:rPr>
              <w:t>+81-44-754-2639</w:t>
            </w:r>
            <w:r>
              <w:rPr>
                <w:szCs w:val="22"/>
              </w:rPr>
              <w:br/>
            </w:r>
            <w:hyperlink r:id="rId12" w:history="1">
              <w:r w:rsidRPr="00186C0E">
                <w:rPr>
                  <w:rStyle w:val="Hyperlink"/>
                  <w:szCs w:val="22"/>
                  <w:lang w:eastAsia="ja-JP"/>
                </w:rPr>
                <w:t>kazui.kimihiko@jp.fujitsu.com</w:t>
              </w:r>
            </w:hyperlink>
            <w:r>
              <w:rPr>
                <w:szCs w:val="22"/>
                <w:lang w:eastAsia="ja-JP"/>
              </w:rPr>
              <w:br/>
            </w:r>
            <w:hyperlink r:id="rId13" w:history="1">
              <w:r w:rsidRPr="00186C0E">
                <w:rPr>
                  <w:rStyle w:val="Hyperlink"/>
                  <w:szCs w:val="22"/>
                </w:rPr>
                <w:t>koyama.junpei@jp.fujitsu.com</w:t>
              </w:r>
            </w:hyperlink>
            <w:r>
              <w:rPr>
                <w:szCs w:val="22"/>
              </w:rPr>
              <w:br/>
            </w:r>
            <w:hyperlink r:id="rId14" w:history="1">
              <w:r w:rsidRPr="00186C0E">
                <w:rPr>
                  <w:rStyle w:val="Hyperlink"/>
                  <w:szCs w:val="22"/>
                  <w:lang w:eastAsia="ja-JP"/>
                </w:rPr>
                <w:t>sshimada@jp.fujitsu.com</w:t>
              </w:r>
            </w:hyperlink>
            <w:r>
              <w:rPr>
                <w:szCs w:val="22"/>
                <w:lang w:eastAsia="ja-JP"/>
              </w:rPr>
              <w:br/>
            </w:r>
            <w:hyperlink r:id="rId15" w:history="1">
              <w:r w:rsidRPr="00186C0E">
                <w:rPr>
                  <w:rStyle w:val="Hyperlink"/>
                  <w:szCs w:val="22"/>
                  <w:lang w:eastAsia="ja-JP"/>
                </w:rPr>
                <w:t>anaka@jp.fujitsu.com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A100A" w:rsidP="00F8350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  <w:r w:rsidR="00BF63EA">
              <w:rPr>
                <w:szCs w:val="22"/>
                <w:lang w:val="en-CA"/>
              </w:rPr>
              <w:t xml:space="preserve"> and </w:t>
            </w:r>
            <w:r w:rsidR="00BF63EA">
              <w:rPr>
                <w:szCs w:val="22"/>
                <w:lang w:eastAsia="ja-JP"/>
              </w:rPr>
              <w:t>Fujits</w:t>
            </w:r>
            <w:r w:rsidR="00F83504">
              <w:rPr>
                <w:szCs w:val="22"/>
                <w:lang w:eastAsia="ja-JP"/>
              </w:rPr>
              <w:t>u</w:t>
            </w:r>
            <w:r w:rsidR="00BF63EA">
              <w:rPr>
                <w:szCs w:val="22"/>
                <w:lang w:eastAsia="ja-JP"/>
              </w:rPr>
              <w:t xml:space="preserve"> Laboratories Ltd.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56125" w:rsidRDefault="00EA100A" w:rsidP="00110964">
      <w:r>
        <w:rPr>
          <w:lang w:val="en-CA"/>
        </w:rPr>
        <w:t>This document proposes</w:t>
      </w:r>
      <w:r w:rsidR="00F56125">
        <w:t xml:space="preserve"> a sub-picture based coded picture buffer (CPB) behavior</w:t>
      </w:r>
      <w:r w:rsidR="00F56125" w:rsidRPr="00F56125">
        <w:t xml:space="preserve"> </w:t>
      </w:r>
      <w:r w:rsidR="00F56125">
        <w:t xml:space="preserve">to achieve reduced codec delay in an interoperable manner. In the proposal, CPB removal may be carried out either at access unit level or sub-picture level. </w:t>
      </w:r>
      <w:r w:rsidR="00E66DB0">
        <w:t xml:space="preserve">When at access unit level, each time an access unit is removed from the CPB. </w:t>
      </w:r>
      <w:r w:rsidR="00F56125">
        <w:t xml:space="preserve">When at sub-picture level, </w:t>
      </w:r>
      <w:r w:rsidR="00BF63EA">
        <w:t xml:space="preserve">each time a decoding unit containing one or more </w:t>
      </w:r>
      <w:r w:rsidR="00F56125">
        <w:t>slice</w:t>
      </w:r>
      <w:r w:rsidR="00BF63EA">
        <w:t>s</w:t>
      </w:r>
      <w:r w:rsidR="00F56125">
        <w:t xml:space="preserve"> </w:t>
      </w:r>
      <w:r w:rsidR="00BF63EA">
        <w:t>is removed from the CPB</w:t>
      </w:r>
      <w:r w:rsidR="00F56125">
        <w:t>.</w:t>
      </w:r>
      <w:r w:rsidR="002F0F7D">
        <w:t xml:space="preserve"> Sub-picture level CPB removal timing information may be signalled in addition to access-unit-level CPB removal timing information. When CPB removal timing information at both access unit level and sub-picture level are present, the decoder may choose to operate the CPB at either access unit level or sub-picture level.</w:t>
      </w:r>
    </w:p>
    <w:p w:rsidR="002F0F7D" w:rsidRDefault="002F0F7D" w:rsidP="00110964">
      <w:pPr>
        <w:rPr>
          <w:ins w:id="1" w:author="Ye-Kui Wang" w:date="2012-05-07T03:17:00Z"/>
        </w:rPr>
      </w:pPr>
      <w:r>
        <w:t>The proposed changes are included in the attachment of this document.</w:t>
      </w:r>
    </w:p>
    <w:p w:rsidR="00417304" w:rsidRDefault="00417304" w:rsidP="00110964">
      <w:ins w:id="2" w:author="Ye-Kui Wang" w:date="2012-05-07T03:17:00Z">
        <w:r>
          <w:t>Revision 1 of this document includes a few typo corrections in the attach</w:t>
        </w:r>
      </w:ins>
      <w:ins w:id="3" w:author="Ye-Kui Wang" w:date="2012-05-07T03:18:00Z">
        <w:r>
          <w:t>ment of this document.</w:t>
        </w:r>
      </w:ins>
      <w:bookmarkStart w:id="4" w:name="_GoBack"/>
      <w:bookmarkEnd w:id="4"/>
    </w:p>
    <w:p w:rsidR="00896E39" w:rsidRDefault="00896E39" w:rsidP="00896E39">
      <w:pPr>
        <w:pStyle w:val="Heading1"/>
        <w:ind w:left="360" w:hanging="360"/>
        <w:rPr>
          <w:lang w:val="en-CA"/>
        </w:rPr>
      </w:pPr>
      <w:r w:rsidRPr="00896E39">
        <w:rPr>
          <w:lang w:val="en-CA"/>
        </w:rPr>
        <w:t>Background</w:t>
      </w:r>
    </w:p>
    <w:p w:rsidR="00BF63EA" w:rsidRPr="00BF63EA" w:rsidRDefault="00BF63EA" w:rsidP="00BF63EA">
      <w:pPr>
        <w:rPr>
          <w:lang w:val="en-CA"/>
        </w:rPr>
      </w:pPr>
      <w:r>
        <w:rPr>
          <w:lang w:val="en-CA"/>
        </w:rPr>
        <w:t>See documents JCTVC-I0333 and JCTVC-I0349.</w:t>
      </w:r>
    </w:p>
    <w:p w:rsidR="00DD502A" w:rsidRPr="005B217D" w:rsidRDefault="00896E39" w:rsidP="00DD502A">
      <w:pPr>
        <w:pStyle w:val="Heading1"/>
        <w:rPr>
          <w:lang w:val="en-CA"/>
        </w:rPr>
      </w:pPr>
      <w:r>
        <w:rPr>
          <w:lang w:val="en-CA"/>
        </w:rPr>
        <w:t>Proposal</w:t>
      </w:r>
      <w:r w:rsidR="00DD502A">
        <w:rPr>
          <w:lang w:val="en-CA"/>
        </w:rPr>
        <w:t xml:space="preserve"> </w:t>
      </w:r>
    </w:p>
    <w:p w:rsidR="00A8072D" w:rsidRDefault="00896E39" w:rsidP="00E1144A">
      <w:r>
        <w:t xml:space="preserve">The proposed changes are </w:t>
      </w:r>
      <w:r w:rsidR="00E1144A">
        <w:t>in</w:t>
      </w:r>
      <w:r w:rsidR="002F0F7D">
        <w:t>cluded in</w:t>
      </w:r>
      <w:r w:rsidR="00E1144A">
        <w:t xml:space="preserve"> the attachment of this document.</w:t>
      </w:r>
    </w:p>
    <w:p w:rsidR="00BF63EA" w:rsidRDefault="00BF63EA" w:rsidP="00E1144A">
      <w:pPr>
        <w:rPr>
          <w:lang w:val="en-CA"/>
        </w:rPr>
      </w:pPr>
      <w:r>
        <w:t xml:space="preserve">The proposed changes also address the following aspects noted in the draft meeting report during the discussion of </w:t>
      </w:r>
      <w:r>
        <w:rPr>
          <w:lang w:val="en-CA"/>
        </w:rPr>
        <w:t>documents JCTVC-I0333 and JCTVC-I0349:</w:t>
      </w:r>
    </w:p>
    <w:p w:rsidR="00BF63EA" w:rsidRDefault="00BF63EA" w:rsidP="00BF63EA">
      <w:pPr>
        <w:numPr>
          <w:ilvl w:val="0"/>
          <w:numId w:val="25"/>
        </w:numPr>
        <w:tabs>
          <w:tab w:val="clear" w:pos="1440"/>
          <w:tab w:val="left" w:pos="756"/>
          <w:tab w:val="left" w:pos="1459"/>
          <w:tab w:val="left" w:pos="2230"/>
          <w:tab w:val="left" w:pos="3001"/>
          <w:tab w:val="left" w:pos="3932"/>
          <w:tab w:val="left" w:pos="6351"/>
          <w:tab w:val="left" w:pos="7925"/>
        </w:tabs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>decoding units that may be multiple VCL NAL units</w:t>
      </w:r>
    </w:p>
    <w:p w:rsidR="00BF63EA" w:rsidRDefault="00BF63EA" w:rsidP="00BF63EA">
      <w:pPr>
        <w:numPr>
          <w:ilvl w:val="0"/>
          <w:numId w:val="25"/>
        </w:numPr>
        <w:tabs>
          <w:tab w:val="clear" w:pos="1440"/>
          <w:tab w:val="left" w:pos="756"/>
          <w:tab w:val="left" w:pos="1459"/>
          <w:tab w:val="left" w:pos="2230"/>
          <w:tab w:val="left" w:pos="3001"/>
          <w:tab w:val="left" w:pos="3932"/>
          <w:tab w:val="left" w:pos="6351"/>
          <w:tab w:val="left" w:pos="7925"/>
        </w:tabs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>making this scheme be something that is defined to operate in addition to the existing scheme</w:t>
      </w:r>
    </w:p>
    <w:p w:rsidR="00BF63EA" w:rsidRPr="00E1144A" w:rsidRDefault="00BF63EA" w:rsidP="00E1144A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444311" w:rsidP="009234A5">
      <w:pPr>
        <w:jc w:val="both"/>
        <w:rPr>
          <w:szCs w:val="22"/>
          <w:lang w:val="en-CA"/>
        </w:rPr>
      </w:pPr>
      <w:r w:rsidRPr="00444311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BF63EA" w:rsidRDefault="00BF63EA" w:rsidP="009234A5">
      <w:pPr>
        <w:jc w:val="both"/>
        <w:rPr>
          <w:b/>
          <w:szCs w:val="22"/>
          <w:lang w:val="en-CA"/>
        </w:rPr>
      </w:pPr>
      <w:r w:rsidRPr="00BF63EA">
        <w:rPr>
          <w:b/>
          <w:szCs w:val="22"/>
          <w:lang w:val="en-CA"/>
        </w:rPr>
        <w:t>Fujit</w:t>
      </w:r>
      <w:r w:rsidR="00E66DB0">
        <w:rPr>
          <w:b/>
          <w:szCs w:val="22"/>
          <w:lang w:val="en-CA"/>
        </w:rPr>
        <w:t>s</w:t>
      </w:r>
      <w:r w:rsidRPr="00BF63EA">
        <w:rPr>
          <w:b/>
          <w:szCs w:val="22"/>
          <w:lang w:val="en-CA"/>
        </w:rPr>
        <w:t xml:space="preserve">u Laboratories Ltd.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BF63EA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444" w:rsidRDefault="005F3444">
      <w:r>
        <w:separator/>
      </w:r>
    </w:p>
  </w:endnote>
  <w:endnote w:type="continuationSeparator" w:id="0">
    <w:p w:rsidR="005F3444" w:rsidRDefault="005F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1730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C3809">
      <w:rPr>
        <w:rStyle w:val="PageNumber"/>
        <w:noProof/>
      </w:rPr>
      <w:t>2012-05-02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444" w:rsidRDefault="005F3444">
      <w:r>
        <w:separator/>
      </w:r>
    </w:p>
  </w:footnote>
  <w:footnote w:type="continuationSeparator" w:id="0">
    <w:p w:rsidR="005F3444" w:rsidRDefault="005F3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6092D"/>
    <w:multiLevelType w:val="hybridMultilevel"/>
    <w:tmpl w:val="6818DE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D7A63"/>
    <w:multiLevelType w:val="hybridMultilevel"/>
    <w:tmpl w:val="144E66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F7303EE"/>
    <w:multiLevelType w:val="hybridMultilevel"/>
    <w:tmpl w:val="CA886C10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03D62"/>
    <w:multiLevelType w:val="hybridMultilevel"/>
    <w:tmpl w:val="4984DC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5E4A8E"/>
    <w:multiLevelType w:val="hybridMultilevel"/>
    <w:tmpl w:val="47BEB5A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430CBE"/>
    <w:multiLevelType w:val="hybridMultilevel"/>
    <w:tmpl w:val="219A96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C0762"/>
    <w:multiLevelType w:val="hybridMultilevel"/>
    <w:tmpl w:val="B846F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3"/>
  </w:num>
  <w:num w:numId="12">
    <w:abstractNumId w:val="17"/>
  </w:num>
  <w:num w:numId="13">
    <w:abstractNumId w:val="7"/>
  </w:num>
  <w:num w:numId="14">
    <w:abstractNumId w:val="6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3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863BB"/>
    <w:rsid w:val="000A3E75"/>
    <w:rsid w:val="000B1C6B"/>
    <w:rsid w:val="000C09AC"/>
    <w:rsid w:val="000E00F3"/>
    <w:rsid w:val="000F158C"/>
    <w:rsid w:val="00102F3D"/>
    <w:rsid w:val="00110964"/>
    <w:rsid w:val="00124E38"/>
    <w:rsid w:val="0012580B"/>
    <w:rsid w:val="00131F90"/>
    <w:rsid w:val="0013526E"/>
    <w:rsid w:val="00171371"/>
    <w:rsid w:val="00175A24"/>
    <w:rsid w:val="00186C0E"/>
    <w:rsid w:val="00187E58"/>
    <w:rsid w:val="00191F79"/>
    <w:rsid w:val="001953A7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16CB"/>
    <w:rsid w:val="00275BCF"/>
    <w:rsid w:val="00292257"/>
    <w:rsid w:val="002A54E0"/>
    <w:rsid w:val="002B1595"/>
    <w:rsid w:val="002B191D"/>
    <w:rsid w:val="002D0AF6"/>
    <w:rsid w:val="002F0F7D"/>
    <w:rsid w:val="002F164D"/>
    <w:rsid w:val="00306206"/>
    <w:rsid w:val="00317D85"/>
    <w:rsid w:val="00327C56"/>
    <w:rsid w:val="003315A1"/>
    <w:rsid w:val="003373EC"/>
    <w:rsid w:val="00342FF4"/>
    <w:rsid w:val="003706CC"/>
    <w:rsid w:val="003761DF"/>
    <w:rsid w:val="00377710"/>
    <w:rsid w:val="003A2D8E"/>
    <w:rsid w:val="003C20E4"/>
    <w:rsid w:val="003E6F90"/>
    <w:rsid w:val="003F5D0F"/>
    <w:rsid w:val="00414101"/>
    <w:rsid w:val="00417304"/>
    <w:rsid w:val="00433DDB"/>
    <w:rsid w:val="00437619"/>
    <w:rsid w:val="00444311"/>
    <w:rsid w:val="004A2A63"/>
    <w:rsid w:val="004A352B"/>
    <w:rsid w:val="004B210C"/>
    <w:rsid w:val="004D405F"/>
    <w:rsid w:val="004E4F4F"/>
    <w:rsid w:val="004E6789"/>
    <w:rsid w:val="004F5FCE"/>
    <w:rsid w:val="004F61E3"/>
    <w:rsid w:val="0051015C"/>
    <w:rsid w:val="00516CF1"/>
    <w:rsid w:val="00531AE9"/>
    <w:rsid w:val="00536BEB"/>
    <w:rsid w:val="00550A66"/>
    <w:rsid w:val="00567EC7"/>
    <w:rsid w:val="00570013"/>
    <w:rsid w:val="005801A2"/>
    <w:rsid w:val="00593B80"/>
    <w:rsid w:val="005952A5"/>
    <w:rsid w:val="005A33A1"/>
    <w:rsid w:val="005A5D09"/>
    <w:rsid w:val="005B217D"/>
    <w:rsid w:val="005C385F"/>
    <w:rsid w:val="005E1AC6"/>
    <w:rsid w:val="005F3444"/>
    <w:rsid w:val="005F6F1B"/>
    <w:rsid w:val="00601435"/>
    <w:rsid w:val="00624B33"/>
    <w:rsid w:val="00630AA2"/>
    <w:rsid w:val="00643A33"/>
    <w:rsid w:val="00646707"/>
    <w:rsid w:val="00662E58"/>
    <w:rsid w:val="00664DCF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C0103"/>
    <w:rsid w:val="007C20AC"/>
    <w:rsid w:val="007F1F8B"/>
    <w:rsid w:val="007F67A1"/>
    <w:rsid w:val="007F7580"/>
    <w:rsid w:val="008206C8"/>
    <w:rsid w:val="00874A6C"/>
    <w:rsid w:val="00876C65"/>
    <w:rsid w:val="00896E39"/>
    <w:rsid w:val="008A4B4C"/>
    <w:rsid w:val="008C239F"/>
    <w:rsid w:val="008C3B8A"/>
    <w:rsid w:val="008E480C"/>
    <w:rsid w:val="00907757"/>
    <w:rsid w:val="009212B0"/>
    <w:rsid w:val="009228CC"/>
    <w:rsid w:val="009234A5"/>
    <w:rsid w:val="009336F7"/>
    <w:rsid w:val="009374A7"/>
    <w:rsid w:val="0098551D"/>
    <w:rsid w:val="009867B0"/>
    <w:rsid w:val="0099518F"/>
    <w:rsid w:val="009A523D"/>
    <w:rsid w:val="009C3809"/>
    <w:rsid w:val="009F496B"/>
    <w:rsid w:val="00A01439"/>
    <w:rsid w:val="00A02E61"/>
    <w:rsid w:val="00A05CFF"/>
    <w:rsid w:val="00A56B97"/>
    <w:rsid w:val="00A60210"/>
    <w:rsid w:val="00A6093D"/>
    <w:rsid w:val="00A76A6D"/>
    <w:rsid w:val="00A8072D"/>
    <w:rsid w:val="00A83253"/>
    <w:rsid w:val="00A97AD7"/>
    <w:rsid w:val="00AA6E84"/>
    <w:rsid w:val="00AE341B"/>
    <w:rsid w:val="00AE452A"/>
    <w:rsid w:val="00B079C6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F63EA"/>
    <w:rsid w:val="00C04F43"/>
    <w:rsid w:val="00C0609D"/>
    <w:rsid w:val="00C115AB"/>
    <w:rsid w:val="00C30249"/>
    <w:rsid w:val="00C3723B"/>
    <w:rsid w:val="00C606C9"/>
    <w:rsid w:val="00C80288"/>
    <w:rsid w:val="00C81B33"/>
    <w:rsid w:val="00C84003"/>
    <w:rsid w:val="00C90650"/>
    <w:rsid w:val="00C97D78"/>
    <w:rsid w:val="00CC1843"/>
    <w:rsid w:val="00CC2AAE"/>
    <w:rsid w:val="00CC5A42"/>
    <w:rsid w:val="00CD0EAB"/>
    <w:rsid w:val="00CF34DB"/>
    <w:rsid w:val="00CF558F"/>
    <w:rsid w:val="00D073E2"/>
    <w:rsid w:val="00D43880"/>
    <w:rsid w:val="00D446EC"/>
    <w:rsid w:val="00D51BF0"/>
    <w:rsid w:val="00D55942"/>
    <w:rsid w:val="00D63940"/>
    <w:rsid w:val="00D807BF"/>
    <w:rsid w:val="00DA7887"/>
    <w:rsid w:val="00DB2C26"/>
    <w:rsid w:val="00DD502A"/>
    <w:rsid w:val="00DE6B43"/>
    <w:rsid w:val="00E1144A"/>
    <w:rsid w:val="00E11923"/>
    <w:rsid w:val="00E262D4"/>
    <w:rsid w:val="00E263AF"/>
    <w:rsid w:val="00E36250"/>
    <w:rsid w:val="00E54511"/>
    <w:rsid w:val="00E56676"/>
    <w:rsid w:val="00E61DAC"/>
    <w:rsid w:val="00E66DB0"/>
    <w:rsid w:val="00E67BB8"/>
    <w:rsid w:val="00E75FE3"/>
    <w:rsid w:val="00E91135"/>
    <w:rsid w:val="00EA100A"/>
    <w:rsid w:val="00EA4984"/>
    <w:rsid w:val="00EB7AB1"/>
    <w:rsid w:val="00ED3168"/>
    <w:rsid w:val="00EF0043"/>
    <w:rsid w:val="00EF48CC"/>
    <w:rsid w:val="00F56125"/>
    <w:rsid w:val="00F73032"/>
    <w:rsid w:val="00F83504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paragraph" w:styleId="ListBullet">
    <w:name w:val="List Bullet"/>
    <w:basedOn w:val="Normal"/>
    <w:uiPriority w:val="99"/>
    <w:unhideWhenUsed/>
    <w:rsid w:val="00896E39"/>
    <w:pPr>
      <w:numPr>
        <w:numId w:val="16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paragraph" w:styleId="ListBullet">
    <w:name w:val="List Bullet"/>
    <w:basedOn w:val="Normal"/>
    <w:uiPriority w:val="99"/>
    <w:unhideWhenUsed/>
    <w:rsid w:val="00896E39"/>
    <w:pPr>
      <w:numPr>
        <w:numId w:val="16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7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oyama.junpei@jp.fujitsu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azui.kimihiko@jp.fujitsu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eny@qualcom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aka@jp.fujitsu.com" TargetMode="External"/><Relationship Id="rId10" Type="http://schemas.openxmlformats.org/officeDocument/2006/relationships/hyperlink" Target="mailto:yekuiw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shimada@jp.fujitsu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3278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3</cp:revision>
  <cp:lastPrinted>2012-04-16T22:24:00Z</cp:lastPrinted>
  <dcterms:created xsi:type="dcterms:W3CDTF">2012-05-07T10:17:00Z</dcterms:created>
  <dcterms:modified xsi:type="dcterms:W3CDTF">2012-05-07T10:18:00Z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2044189646</vt:i4>
  </property>
  <property fmtid="{D5CDD505-2E9C-101B-9397-08002B2CF9AE}" pid="3" name="_NewReviewCycle">
    <vt:lpwstr/>
  </property>
  <property fmtid="{D5CDD505-2E9C-101B-9397-08002B2CF9AE}" pid="4" name="_EmailSubject">
    <vt:lpwstr>Multi-standard hook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PreviousAdHocReviewCycleID">
    <vt:i4>-1098628707</vt:i4>
  </property>
</Properties>
</file>