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E728C4" w:rsidP="00C97D78">
            <w:pPr>
              <w:tabs>
                <w:tab w:val="left" w:pos="7200"/>
              </w:tabs>
              <w:spacing w:before="0"/>
              <w:rPr>
                <w:b/>
                <w:szCs w:val="22"/>
                <w:lang w:val="en-CA"/>
              </w:rPr>
            </w:pPr>
            <w:r>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251658752">
                  <v:imagedata r:id="rId10" o:title=""/>
                </v:shape>
              </w:pict>
            </w:r>
            <w:r>
              <w:rPr>
                <w:b/>
                <w:szCs w:val="22"/>
                <w:lang w:val="en-CA"/>
              </w:rPr>
              <w:pict>
                <v:shape id="_x0000_s1050" type="#_x0000_t75" style="position:absolute;margin-left:21.15pt;margin-top:-25.1pt;width:23.2pt;height:21.05pt;z-index:251657728">
                  <v:imagedata r:id="rId11"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sidRPr="005E1AC6">
              <w:rPr>
                <w:szCs w:val="22"/>
                <w:lang w:val="en-CA"/>
              </w:rPr>
              <w:t>Geneva, CH, 27 April – 7 May 2012</w:t>
            </w:r>
          </w:p>
        </w:tc>
        <w:tc>
          <w:tcPr>
            <w:tcW w:w="3168" w:type="dxa"/>
          </w:tcPr>
          <w:p w:rsidR="008A4B4C" w:rsidRPr="005B217D" w:rsidRDefault="00E61DAC" w:rsidP="005E1AC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E1AC6">
              <w:rPr>
                <w:lang w:val="en-CA"/>
              </w:rPr>
              <w:t>I</w:t>
            </w:r>
            <w:r w:rsidR="0089071D" w:rsidRPr="00B01FAD">
              <w:rPr>
                <w:u w:val="single"/>
                <w:lang w:val="en-CA"/>
              </w:rPr>
              <w:t>0362</w:t>
            </w:r>
            <w:commentRangeStart w:id="0"/>
            <w:ins w:id="1" w:author="Geert" w:date="2012-04-28T21:40:00Z">
              <w:r w:rsidR="002A669B">
                <w:rPr>
                  <w:u w:val="single"/>
                  <w:lang w:val="en-CA"/>
                </w:rPr>
                <w:t>_r1</w:t>
              </w:r>
            </w:ins>
            <w:commentRangeEnd w:id="0"/>
            <w:ins w:id="2" w:author="Geert" w:date="2012-04-28T22:05:00Z">
              <w:r w:rsidR="006A5A9C">
                <w:rPr>
                  <w:rStyle w:val="CommentReference"/>
                </w:rPr>
                <w:commentReference w:id="0"/>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35CA3">
            <w:pPr>
              <w:spacing w:before="60" w:after="60"/>
              <w:rPr>
                <w:b/>
                <w:szCs w:val="22"/>
                <w:lang w:val="en-CA"/>
              </w:rPr>
            </w:pPr>
            <w:r>
              <w:rPr>
                <w:b/>
                <w:szCs w:val="22"/>
                <w:lang w:val="en-CA"/>
              </w:rPr>
              <w:t>Virtual line buffer model and restriction on asy</w:t>
            </w:r>
            <w:r w:rsidR="00875D2D">
              <w:rPr>
                <w:b/>
                <w:szCs w:val="22"/>
                <w:lang w:val="en-CA"/>
              </w:rPr>
              <w:t>m</w:t>
            </w:r>
            <w:r>
              <w:rPr>
                <w:b/>
                <w:szCs w:val="22"/>
                <w:lang w:val="en-CA"/>
              </w:rPr>
              <w:t>metric tile configuration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19186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19186A">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D1B4E" w:rsidRDefault="00035CA3" w:rsidP="00ED1B4E">
            <w:pPr>
              <w:spacing w:before="60" w:after="60"/>
              <w:rPr>
                <w:del w:id="4" w:author="Geert" w:date="2012-04-28T21:40:00Z"/>
                <w:szCs w:val="22"/>
                <w:lang w:val="en-CA"/>
              </w:rPr>
            </w:pPr>
            <w:r>
              <w:rPr>
                <w:szCs w:val="22"/>
                <w:lang w:val="en-CA"/>
              </w:rPr>
              <w:t>Sanjeev Kumar</w:t>
            </w:r>
            <w:del w:id="5" w:author="Geert" w:date="2012-04-28T21:40:00Z">
              <w:r w:rsidR="00ED1B4E">
                <w:rPr>
                  <w:szCs w:val="22"/>
                  <w:lang w:val="en-CA"/>
                </w:rPr>
                <w:br/>
              </w:r>
            </w:del>
            <w:ins w:id="6" w:author="Geert" w:date="2012-04-28T21:40:00Z">
              <w:r>
                <w:rPr>
                  <w:szCs w:val="22"/>
                  <w:lang w:val="en-CA"/>
                </w:rPr>
                <w:t xml:space="preserve">, </w:t>
              </w:r>
            </w:ins>
            <w:r w:rsidR="0019186A">
              <w:rPr>
                <w:szCs w:val="22"/>
                <w:lang w:val="en-CA"/>
              </w:rPr>
              <w:t>Geert Van der Auwera</w:t>
            </w:r>
            <w:del w:id="7" w:author="Geert" w:date="2012-04-28T21:40:00Z">
              <w:r w:rsidR="00ED1B4E">
                <w:rPr>
                  <w:szCs w:val="22"/>
                  <w:lang w:val="en-CA"/>
                </w:rPr>
                <w:br/>
              </w:r>
            </w:del>
            <w:ins w:id="8" w:author="Geert" w:date="2012-04-28T21:40:00Z">
              <w:r w:rsidR="009E6872">
                <w:rPr>
                  <w:szCs w:val="22"/>
                  <w:lang w:val="en-CA"/>
                </w:rPr>
                <w:t xml:space="preserve">, </w:t>
              </w:r>
            </w:ins>
            <w:r w:rsidR="00FF3C9E">
              <w:rPr>
                <w:szCs w:val="22"/>
                <w:lang w:val="en-CA"/>
              </w:rPr>
              <w:t>Ye-Kui Wang</w:t>
            </w:r>
            <w:del w:id="9" w:author="Geert" w:date="2012-04-28T21:40:00Z">
              <w:r w:rsidR="00ED1B4E">
                <w:rPr>
                  <w:szCs w:val="22"/>
                  <w:lang w:val="en-CA"/>
                </w:rPr>
                <w:br/>
              </w:r>
            </w:del>
            <w:ins w:id="10" w:author="Geert" w:date="2012-04-28T21:40:00Z">
              <w:r w:rsidR="00FF3C9E">
                <w:rPr>
                  <w:szCs w:val="22"/>
                  <w:lang w:val="en-CA"/>
                </w:rPr>
                <w:t xml:space="preserve">, </w:t>
              </w:r>
            </w:ins>
            <w:r w:rsidR="00AE5C85">
              <w:rPr>
                <w:szCs w:val="22"/>
                <w:lang w:val="en-CA"/>
              </w:rPr>
              <w:t>Muhammed Coban</w:t>
            </w:r>
            <w:del w:id="11" w:author="Geert" w:date="2012-04-28T21:40:00Z">
              <w:r w:rsidR="00ED1B4E">
                <w:rPr>
                  <w:szCs w:val="22"/>
                  <w:lang w:val="en-CA"/>
                </w:rPr>
                <w:br/>
              </w:r>
            </w:del>
            <w:ins w:id="12" w:author="Geert" w:date="2012-04-28T21:40:00Z">
              <w:r w:rsidR="00AE5C85">
                <w:rPr>
                  <w:szCs w:val="22"/>
                  <w:lang w:val="en-CA"/>
                </w:rPr>
                <w:t xml:space="preserve">, </w:t>
              </w:r>
            </w:ins>
            <w:r w:rsidR="0019186A">
              <w:rPr>
                <w:szCs w:val="22"/>
                <w:lang w:val="en-CA"/>
              </w:rPr>
              <w:t>Marta Karczewicz</w:t>
            </w:r>
          </w:p>
          <w:p w:rsidR="00E61DAC" w:rsidRPr="005B217D" w:rsidRDefault="0019186A" w:rsidP="00FF3C9E">
            <w:pPr>
              <w:spacing w:before="60" w:after="60"/>
              <w:rPr>
                <w:szCs w:val="22"/>
                <w:lang w:val="en-CA"/>
              </w:rPr>
            </w:pPr>
            <w:ins w:id="13" w:author="Geert" w:date="2012-04-28T21:40:00Z">
              <w:r>
                <w:rPr>
                  <w:szCs w:val="22"/>
                  <w:lang w:val="en-CA"/>
                </w:rPr>
                <w:br/>
              </w:r>
            </w:ins>
            <w:r>
              <w:rPr>
                <w:szCs w:val="22"/>
                <w:lang w:val="en-CA"/>
              </w:rPr>
              <w:t>5775 Morehouse Drive</w:t>
            </w:r>
            <w:r>
              <w:rPr>
                <w:szCs w:val="22"/>
                <w:lang w:val="en-CA"/>
              </w:rPr>
              <w:br/>
              <w:t>San Diego, CA 92121, USA</w:t>
            </w:r>
          </w:p>
        </w:tc>
        <w:tc>
          <w:tcPr>
            <w:tcW w:w="900" w:type="dxa"/>
          </w:tcPr>
          <w:p w:rsidR="00E61DAC" w:rsidRPr="005B217D" w:rsidRDefault="00E61DAC">
            <w:pPr>
              <w:spacing w:before="60" w:after="60"/>
              <w:rPr>
                <w:szCs w:val="22"/>
                <w:lang w:val="en-CA"/>
              </w:rPr>
            </w:pPr>
            <w:r w:rsidRPr="005B217D">
              <w:rPr>
                <w:szCs w:val="22"/>
                <w:lang w:val="en-CA"/>
              </w:rPr>
              <w:br/>
              <w:t>Email:</w:t>
            </w:r>
          </w:p>
        </w:tc>
        <w:tc>
          <w:tcPr>
            <w:tcW w:w="3168" w:type="dxa"/>
          </w:tcPr>
          <w:p w:rsidR="00035CA3" w:rsidRDefault="00E61DAC" w:rsidP="005952A5">
            <w:pPr>
              <w:spacing w:before="60" w:after="60"/>
              <w:rPr>
                <w:szCs w:val="22"/>
                <w:lang w:val="en-CA"/>
              </w:rPr>
            </w:pPr>
            <w:r w:rsidRPr="005B217D">
              <w:rPr>
                <w:szCs w:val="22"/>
                <w:lang w:val="en-CA"/>
              </w:rPr>
              <w:br/>
            </w:r>
            <w:hyperlink r:id="rId13" w:history="1">
              <w:r w:rsidR="00035CA3" w:rsidRPr="008D322D">
                <w:rPr>
                  <w:rStyle w:val="Hyperlink"/>
                  <w:szCs w:val="22"/>
                  <w:lang w:val="en-CA"/>
                </w:rPr>
                <w:t>sanjeevk@qualcomm.com</w:t>
              </w:r>
            </w:hyperlink>
          </w:p>
          <w:p w:rsidR="00E61DAC" w:rsidRDefault="00E728C4" w:rsidP="005952A5">
            <w:pPr>
              <w:spacing w:before="60" w:after="60"/>
              <w:rPr>
                <w:szCs w:val="22"/>
                <w:lang w:val="en-CA"/>
              </w:rPr>
            </w:pPr>
            <w:hyperlink r:id="rId14" w:history="1">
              <w:r w:rsidR="0019186A" w:rsidRPr="005B4E31">
                <w:rPr>
                  <w:rStyle w:val="Hyperlink"/>
                  <w:szCs w:val="22"/>
                  <w:lang w:val="en-CA"/>
                </w:rPr>
                <w:t>geertv@qualcomm.com</w:t>
              </w:r>
            </w:hyperlink>
          </w:p>
          <w:p w:rsidR="00896419" w:rsidRDefault="00E728C4" w:rsidP="005952A5">
            <w:pPr>
              <w:spacing w:before="60" w:after="60"/>
              <w:rPr>
                <w:szCs w:val="22"/>
                <w:lang w:val="en-CA"/>
              </w:rPr>
            </w:pPr>
            <w:hyperlink r:id="rId15" w:history="1">
              <w:r w:rsidR="008568D5" w:rsidRPr="005C5038">
                <w:rPr>
                  <w:rStyle w:val="Hyperlink"/>
                  <w:szCs w:val="22"/>
                  <w:lang w:val="en-CA"/>
                </w:rPr>
                <w:t>mcoban@qualcomm.com</w:t>
              </w:r>
            </w:hyperlink>
          </w:p>
          <w:p w:rsidR="00FF3C9E" w:rsidRDefault="00E728C4" w:rsidP="005952A5">
            <w:pPr>
              <w:spacing w:before="60" w:after="60"/>
              <w:rPr>
                <w:szCs w:val="22"/>
                <w:lang w:val="en-CA"/>
              </w:rPr>
            </w:pPr>
            <w:hyperlink r:id="rId16" w:history="1">
              <w:r w:rsidR="00FF3C9E" w:rsidRPr="008D322D">
                <w:rPr>
                  <w:rStyle w:val="Hyperlink"/>
                  <w:szCs w:val="22"/>
                  <w:lang w:val="en-CA"/>
                </w:rPr>
                <w:t>yekuiw@qualcomm.com</w:t>
              </w:r>
            </w:hyperlink>
          </w:p>
          <w:p w:rsidR="0019186A" w:rsidRPr="005B217D" w:rsidRDefault="00E728C4" w:rsidP="0019186A">
            <w:pPr>
              <w:spacing w:before="60" w:after="60"/>
              <w:rPr>
                <w:szCs w:val="22"/>
                <w:lang w:val="en-CA"/>
              </w:rPr>
            </w:pPr>
            <w:hyperlink r:id="rId17" w:history="1">
              <w:r w:rsidR="0019186A" w:rsidRPr="005B4E31">
                <w:rPr>
                  <w:rStyle w:val="Hyperlink"/>
                  <w:szCs w:val="22"/>
                  <w:lang w:val="en-CA"/>
                </w:rPr>
                <w:t>martak@qualcomm.com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19186A">
            <w:pPr>
              <w:spacing w:before="60" w:after="60"/>
              <w:rPr>
                <w:szCs w:val="22"/>
                <w:lang w:val="en-CA"/>
              </w:rPr>
            </w:pPr>
            <w:r>
              <w:rPr>
                <w:szCs w:val="22"/>
                <w:lang w:val="en-CA"/>
              </w:rPr>
              <w:t xml:space="preserve">Qualcomm </w:t>
            </w:r>
            <w:del w:id="14" w:author="Geert" w:date="2012-04-28T21:40:00Z">
              <w:r>
                <w:rPr>
                  <w:szCs w:val="22"/>
                  <w:lang w:val="en-CA"/>
                </w:rPr>
                <w:delText>Inc</w:delText>
              </w:r>
              <w:r w:rsidR="00ED1B4E">
                <w:rPr>
                  <w:szCs w:val="22"/>
                  <w:lang w:val="en-CA"/>
                </w:rPr>
                <w:delText>orporated</w:delText>
              </w:r>
            </w:del>
            <w:ins w:id="15" w:author="Geert" w:date="2012-04-28T21:40:00Z">
              <w:r>
                <w:rPr>
                  <w:szCs w:val="22"/>
                  <w:lang w:val="en-CA"/>
                </w:rPr>
                <w:t>Inc.</w:t>
              </w:r>
            </w:ins>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63398" w:rsidRDefault="00275BCF" w:rsidP="005F5AC4">
      <w:pPr>
        <w:pStyle w:val="Heading1"/>
        <w:numPr>
          <w:ilvl w:val="0"/>
          <w:numId w:val="0"/>
        </w:numPr>
        <w:ind w:left="432" w:hanging="432"/>
        <w:rPr>
          <w:lang w:val="en-CA"/>
        </w:rPr>
      </w:pPr>
      <w:r w:rsidRPr="005B217D">
        <w:rPr>
          <w:lang w:val="en-CA"/>
        </w:rPr>
        <w:t>Abstract</w:t>
      </w:r>
    </w:p>
    <w:p w:rsidR="005F5AC4" w:rsidRPr="005F5AC4" w:rsidRDefault="005F5AC4" w:rsidP="005F5AC4">
      <w:pPr>
        <w:jc w:val="both"/>
        <w:rPr>
          <w:lang w:val="en-CA"/>
        </w:rPr>
      </w:pPr>
      <w:r>
        <w:rPr>
          <w:szCs w:val="22"/>
          <w:lang w:val="en-CA"/>
        </w:rPr>
        <w:t xml:space="preserve">It is proposed to </w:t>
      </w:r>
      <w:r w:rsidR="00035CA3">
        <w:rPr>
          <w:szCs w:val="22"/>
          <w:lang w:val="en-CA"/>
        </w:rPr>
        <w:t>restrict asym</w:t>
      </w:r>
      <w:r w:rsidR="00F0757D">
        <w:rPr>
          <w:szCs w:val="22"/>
          <w:lang w:val="en-CA"/>
        </w:rPr>
        <w:t>m</w:t>
      </w:r>
      <w:r w:rsidR="00035CA3">
        <w:rPr>
          <w:szCs w:val="22"/>
          <w:lang w:val="en-CA"/>
        </w:rPr>
        <w:t>etry of tile configurations in order to reduce loop filtering (Deblocking, Sample Adaptive Offset, Adaptive Loop Filter) line buffer requirement based on a proposed Virtual loop filter line buffer model</w:t>
      </w:r>
      <w:r>
        <w:rPr>
          <w:szCs w:val="22"/>
          <w:lang w:val="en-CA"/>
        </w:rPr>
        <w:t>.</w:t>
      </w:r>
    </w:p>
    <w:p w:rsidR="00745F6B" w:rsidRDefault="00035CA3" w:rsidP="00E11923">
      <w:pPr>
        <w:pStyle w:val="Heading1"/>
        <w:rPr>
          <w:lang w:val="en-CA"/>
        </w:rPr>
      </w:pPr>
      <w:r>
        <w:rPr>
          <w:lang w:eastAsia="ko-KR"/>
        </w:rPr>
        <w:t>Tile configurations and Loop filter line buffer</w:t>
      </w:r>
    </w:p>
    <w:p w:rsidR="00EB4171" w:rsidRDefault="007B5DCD" w:rsidP="009E6872">
      <w:pPr>
        <w:jc w:val="both"/>
        <w:rPr>
          <w:lang w:val="en-CA"/>
        </w:rPr>
      </w:pPr>
      <w:r>
        <w:rPr>
          <w:lang w:val="en-CA"/>
        </w:rPr>
        <w:t>In the HEVC committee draft (CD) [1]</w:t>
      </w:r>
      <w:r w:rsidR="00035CA3">
        <w:rPr>
          <w:lang w:val="en-CA"/>
        </w:rPr>
        <w:t xml:space="preserve"> loop filtering operations (Deblocking, Sample Adaptive Offset and Adaptive Loop Filter) can cross tile boundaries. This increases line buffer requirements</w:t>
      </w:r>
      <w:r w:rsidR="00EB4171">
        <w:rPr>
          <w:lang w:val="en-CA"/>
        </w:rPr>
        <w:t xml:space="preserve"> in implement</w:t>
      </w:r>
      <w:r w:rsidR="00F0757D">
        <w:rPr>
          <w:lang w:val="en-CA"/>
        </w:rPr>
        <w:t>at</w:t>
      </w:r>
      <w:r w:rsidR="00EB4171">
        <w:rPr>
          <w:lang w:val="en-CA"/>
        </w:rPr>
        <w:t>ions with Tile raster scan order processing</w:t>
      </w:r>
      <w:r w:rsidR="00035CA3">
        <w:rPr>
          <w:lang w:val="en-CA"/>
        </w:rPr>
        <w:t xml:space="preserve">. Without tiles, </w:t>
      </w:r>
      <w:r w:rsidR="00EB4171">
        <w:rPr>
          <w:lang w:val="en-CA"/>
        </w:rPr>
        <w:t>only horizontal line buffer is needed. With tiles, vertical line buffers are also needed. Total line buffer size depends on several factors including tile configuration and can also vary from one implementation to another. However, some general observations can be made which are applicable to a wide variety of implementations with Tile raster scan order processing. Symmetric tile configurations are in general better than asym</w:t>
      </w:r>
      <w:r w:rsidR="00933C94">
        <w:rPr>
          <w:lang w:val="en-CA"/>
        </w:rPr>
        <w:t>me</w:t>
      </w:r>
      <w:r w:rsidR="00EB4171">
        <w:rPr>
          <w:lang w:val="en-CA"/>
        </w:rPr>
        <w:t xml:space="preserve">tric tile configurations from </w:t>
      </w:r>
      <w:r w:rsidR="00933C94">
        <w:rPr>
          <w:lang w:val="en-CA"/>
        </w:rPr>
        <w:t xml:space="preserve">a </w:t>
      </w:r>
      <w:r w:rsidR="00EB4171">
        <w:rPr>
          <w:lang w:val="en-CA"/>
        </w:rPr>
        <w:t>worst case total line buffer perspective. Among symmetric tile configurations 2x2 tiling has the worst case line buffer requirement. This contribution proposes constraints on asym</w:t>
      </w:r>
      <w:r w:rsidR="00933C94">
        <w:rPr>
          <w:lang w:val="en-CA"/>
        </w:rPr>
        <w:t>m</w:t>
      </w:r>
      <w:r w:rsidR="00EB4171">
        <w:rPr>
          <w:lang w:val="en-CA"/>
        </w:rPr>
        <w:t>etry of tile configurations so as to allow asym</w:t>
      </w:r>
      <w:r w:rsidR="00933C94">
        <w:rPr>
          <w:lang w:val="en-CA"/>
        </w:rPr>
        <w:t>m</w:t>
      </w:r>
      <w:r w:rsidR="00EB4171">
        <w:rPr>
          <w:lang w:val="en-CA"/>
        </w:rPr>
        <w:t>etric tile configurations without paying the penalty in terms of extra loop filtering line buffer requirement.</w:t>
      </w:r>
      <w:r w:rsidR="00507EB4">
        <w:rPr>
          <w:lang w:val="en-CA"/>
        </w:rPr>
        <w:t xml:space="preserve"> Section 2 proposes a virtual line buffer model which enables a systematic way to assess loop filter line buffer impact of different tile configurations and to enforce appropriate constraints based on this assessment.</w:t>
      </w:r>
    </w:p>
    <w:p w:rsidR="00035CA3" w:rsidRDefault="00035CA3" w:rsidP="00035CA3">
      <w:pPr>
        <w:pStyle w:val="Heading1"/>
        <w:rPr>
          <w:lang w:val="en-CA"/>
        </w:rPr>
      </w:pPr>
      <w:r>
        <w:rPr>
          <w:lang w:val="en-CA"/>
        </w:rPr>
        <w:t>Virtual line buffer model</w:t>
      </w:r>
    </w:p>
    <w:p w:rsidR="00CF4AB6" w:rsidRDefault="00507EB4" w:rsidP="00035CA3">
      <w:pPr>
        <w:jc w:val="both"/>
        <w:rPr>
          <w:lang w:eastAsia="ko-KR"/>
        </w:rPr>
      </w:pPr>
      <w:r>
        <w:rPr>
          <w:lang w:val="en-CA"/>
        </w:rPr>
        <w:t xml:space="preserve">Exact line buffer requirements are implementation dependent. </w:t>
      </w:r>
      <w:r>
        <w:rPr>
          <w:lang w:eastAsia="ko-KR"/>
        </w:rPr>
        <w:t xml:space="preserve">However, we can model how line buffer requirement for a wide range of implementations varies with picture size and tile configuration.  Our model is applicable to resource constrained hardware implementations with tile raster scan processing. All line buffer numbers are accurate only </w:t>
      </w:r>
      <w:r w:rsidR="00875D2D">
        <w:rPr>
          <w:lang w:eastAsia="ko-KR"/>
        </w:rPr>
        <w:t>up to</w:t>
      </w:r>
      <w:r>
        <w:rPr>
          <w:lang w:eastAsia="ko-KR"/>
        </w:rPr>
        <w:t xml:space="preserve"> a</w:t>
      </w:r>
      <w:r w:rsidR="00CF4AB6">
        <w:rPr>
          <w:lang w:eastAsia="ko-KR"/>
        </w:rPr>
        <w:t>n</w:t>
      </w:r>
      <w:r>
        <w:rPr>
          <w:lang w:eastAsia="ko-KR"/>
        </w:rPr>
        <w:t xml:space="preserve"> </w:t>
      </w:r>
      <w:r w:rsidR="00CF4AB6">
        <w:rPr>
          <w:lang w:eastAsia="ko-KR"/>
        </w:rPr>
        <w:t>implementation dependent factor (</w:t>
      </w:r>
      <w:r>
        <w:rPr>
          <w:lang w:eastAsia="ko-KR"/>
        </w:rPr>
        <w:t>constant of proportionality</w:t>
      </w:r>
      <w:r w:rsidR="00CF4AB6">
        <w:rPr>
          <w:lang w:eastAsia="ko-KR"/>
        </w:rPr>
        <w:t>)</w:t>
      </w:r>
      <w:r>
        <w:rPr>
          <w:lang w:eastAsia="ko-KR"/>
        </w:rPr>
        <w:t>.</w:t>
      </w:r>
      <w:r w:rsidR="00CF4AB6">
        <w:rPr>
          <w:lang w:eastAsia="ko-KR"/>
        </w:rPr>
        <w:t xml:space="preserve"> E.g. although for deblocking we need 4 luma, 2 Cb, 2Cr lines and some extra information in the horizontal line buffer, our virtual line buffer model treats this as being proportional to picture width with implementation dependent constant of proportionality. </w:t>
      </w:r>
      <w:r>
        <w:rPr>
          <w:lang w:eastAsia="ko-KR"/>
        </w:rPr>
        <w:t xml:space="preserve"> </w:t>
      </w:r>
    </w:p>
    <w:p w:rsidR="00035CA3" w:rsidRDefault="00507EB4" w:rsidP="00035CA3">
      <w:pPr>
        <w:jc w:val="both"/>
        <w:rPr>
          <w:lang w:eastAsia="ko-KR"/>
        </w:rPr>
      </w:pPr>
      <w:r>
        <w:rPr>
          <w:lang w:eastAsia="ko-KR"/>
        </w:rPr>
        <w:lastRenderedPageBreak/>
        <w:t>All tile configurations can be classified into four mutually exclusive categories.</w:t>
      </w:r>
      <w:r w:rsidR="00875D2D">
        <w:rPr>
          <w:lang w:eastAsia="ko-KR"/>
        </w:rPr>
        <w:t xml:space="preserve"> The following total line buffer size estimations are in integer units of the LCU size</w:t>
      </w:r>
      <w:r w:rsidR="001F5A7C">
        <w:rPr>
          <w:lang w:eastAsia="ko-KR"/>
        </w:rPr>
        <w:t xml:space="preserve"> and “=” should be interpreted as “proportional to</w:t>
      </w:r>
      <w:del w:id="16" w:author="Geert" w:date="2012-04-28T21:40:00Z">
        <w:r w:rsidR="001F5A7C">
          <w:rPr>
            <w:lang w:eastAsia="ko-KR"/>
          </w:rPr>
          <w:delText>”</w:delText>
        </w:r>
      </w:del>
      <w:ins w:id="17" w:author="Geert" w:date="2012-04-28T21:40:00Z">
        <w:r w:rsidR="001F5A7C">
          <w:rPr>
            <w:lang w:eastAsia="ko-KR"/>
          </w:rPr>
          <w:t>”</w:t>
        </w:r>
        <w:r w:rsidR="009B67D8">
          <w:rPr>
            <w:lang w:eastAsia="ko-KR"/>
          </w:rPr>
          <w:t>.</w:t>
        </w:r>
      </w:ins>
    </w:p>
    <w:p w:rsidR="00507EB4" w:rsidRDefault="00507EB4" w:rsidP="00035CA3">
      <w:pPr>
        <w:jc w:val="both"/>
        <w:rPr>
          <w:lang w:eastAsia="ko-KR"/>
        </w:rPr>
      </w:pPr>
    </w:p>
    <w:p w:rsidR="00507EB4" w:rsidRDefault="00507EB4" w:rsidP="00035CA3">
      <w:pPr>
        <w:jc w:val="both"/>
        <w:rPr>
          <w:lang w:eastAsia="ko-KR"/>
        </w:rPr>
      </w:pPr>
      <w:r>
        <w:rPr>
          <w:lang w:eastAsia="ko-KR"/>
        </w:rPr>
        <w:t>Case -1. No tiles</w:t>
      </w:r>
    </w:p>
    <w:p w:rsidR="00CF4AB6" w:rsidRDefault="00CF4AB6" w:rsidP="00035CA3">
      <w:pPr>
        <w:jc w:val="both"/>
        <w:rPr>
          <w:lang w:eastAsia="ko-KR"/>
        </w:rPr>
      </w:pPr>
      <w:r>
        <w:rPr>
          <w:lang w:eastAsia="ko-KR"/>
        </w:rPr>
        <w:t>Horizontal line buffer size = picture_width</w:t>
      </w:r>
      <w:r w:rsidR="00875D2D">
        <w:rPr>
          <w:lang w:eastAsia="ko-KR"/>
        </w:rPr>
        <w:t xml:space="preserve"> / LCU_size</w:t>
      </w:r>
    </w:p>
    <w:p w:rsidR="00CF4AB6" w:rsidRDefault="00CF4AB6" w:rsidP="00035CA3">
      <w:pPr>
        <w:jc w:val="both"/>
        <w:rPr>
          <w:lang w:eastAsia="ko-KR"/>
        </w:rPr>
      </w:pPr>
      <w:r>
        <w:rPr>
          <w:lang w:eastAsia="ko-KR"/>
        </w:rPr>
        <w:t xml:space="preserve">Vertical line buffer size = </w:t>
      </w:r>
      <w:r w:rsidR="00875D2D">
        <w:rPr>
          <w:lang w:eastAsia="ko-KR"/>
        </w:rPr>
        <w:t>1</w:t>
      </w:r>
    </w:p>
    <w:p w:rsidR="00CF4AB6" w:rsidRDefault="00CF4AB6" w:rsidP="00035CA3">
      <w:pPr>
        <w:jc w:val="both"/>
        <w:rPr>
          <w:lang w:eastAsia="ko-KR"/>
        </w:rPr>
      </w:pPr>
      <w:r>
        <w:rPr>
          <w:lang w:eastAsia="ko-KR"/>
        </w:rPr>
        <w:t xml:space="preserve">Total line buffer size = </w:t>
      </w:r>
      <w:r w:rsidR="00875D2D">
        <w:rPr>
          <w:lang w:eastAsia="ko-KR"/>
        </w:rPr>
        <w:t xml:space="preserve">1 + </w:t>
      </w:r>
      <w:r>
        <w:rPr>
          <w:lang w:eastAsia="ko-KR"/>
        </w:rPr>
        <w:t>picture_width</w:t>
      </w:r>
      <w:r w:rsidR="00875D2D">
        <w:rPr>
          <w:lang w:eastAsia="ko-KR"/>
        </w:rPr>
        <w:t xml:space="preserve"> / LCU_size</w:t>
      </w:r>
    </w:p>
    <w:p w:rsidR="00CF4AB6" w:rsidRDefault="00CF4AB6" w:rsidP="00035CA3">
      <w:pPr>
        <w:jc w:val="both"/>
        <w:rPr>
          <w:lang w:eastAsia="ko-KR"/>
        </w:rPr>
      </w:pPr>
    </w:p>
    <w:p w:rsidR="00CF4AB6" w:rsidRDefault="00CF4AB6" w:rsidP="00035CA3">
      <w:pPr>
        <w:jc w:val="both"/>
        <w:rPr>
          <w:lang w:eastAsia="ko-KR"/>
        </w:rPr>
      </w:pPr>
      <w:r>
        <w:rPr>
          <w:lang w:eastAsia="ko-KR"/>
        </w:rPr>
        <w:t>Case-2. Only horizontal tiles</w:t>
      </w:r>
    </w:p>
    <w:p w:rsidR="00CF4AB6" w:rsidRDefault="00CF4AB6" w:rsidP="00035CA3">
      <w:pPr>
        <w:jc w:val="both"/>
        <w:rPr>
          <w:lang w:eastAsia="ko-KR"/>
        </w:rPr>
      </w:pPr>
      <w:r>
        <w:rPr>
          <w:lang w:eastAsia="ko-KR"/>
        </w:rPr>
        <w:t>Num_tile_columns = 1</w:t>
      </w:r>
    </w:p>
    <w:p w:rsidR="00CF4AB6" w:rsidRDefault="00CF4AB6" w:rsidP="00035CA3">
      <w:pPr>
        <w:jc w:val="both"/>
        <w:rPr>
          <w:lang w:eastAsia="ko-KR"/>
        </w:rPr>
      </w:pPr>
      <w:r>
        <w:rPr>
          <w:lang w:eastAsia="ko-KR"/>
        </w:rPr>
        <w:t>Num_tile_rows &gt; 1</w:t>
      </w:r>
    </w:p>
    <w:p w:rsidR="00CF4AB6" w:rsidRDefault="00CF4AB6" w:rsidP="00035CA3">
      <w:pPr>
        <w:jc w:val="both"/>
        <w:rPr>
          <w:lang w:eastAsia="ko-KR"/>
        </w:rPr>
      </w:pPr>
      <w:r>
        <w:rPr>
          <w:lang w:eastAsia="ko-KR"/>
        </w:rPr>
        <w:t>Horizontal line buffer size = picture_width</w:t>
      </w:r>
      <w:r w:rsidR="00875D2D">
        <w:rPr>
          <w:lang w:eastAsia="ko-KR"/>
        </w:rPr>
        <w:t xml:space="preserve"> / LCU_size</w:t>
      </w:r>
    </w:p>
    <w:p w:rsidR="00CF4AB6" w:rsidRDefault="00CF4AB6" w:rsidP="00035CA3">
      <w:pPr>
        <w:jc w:val="both"/>
        <w:rPr>
          <w:lang w:eastAsia="ko-KR"/>
        </w:rPr>
      </w:pPr>
      <w:r>
        <w:rPr>
          <w:lang w:eastAsia="ko-KR"/>
        </w:rPr>
        <w:t xml:space="preserve">Vertical line buffer size = </w:t>
      </w:r>
      <w:r w:rsidR="00875D2D">
        <w:rPr>
          <w:lang w:eastAsia="ko-KR"/>
        </w:rPr>
        <w:t>1</w:t>
      </w:r>
    </w:p>
    <w:p w:rsidR="00CF4AB6" w:rsidRDefault="00CF4AB6" w:rsidP="00035CA3">
      <w:pPr>
        <w:jc w:val="both"/>
        <w:rPr>
          <w:lang w:eastAsia="ko-KR"/>
        </w:rPr>
      </w:pPr>
      <w:r>
        <w:rPr>
          <w:lang w:eastAsia="ko-KR"/>
        </w:rPr>
        <w:t xml:space="preserve">Total line buffer size = </w:t>
      </w:r>
      <w:r w:rsidR="00875D2D">
        <w:rPr>
          <w:lang w:eastAsia="ko-KR"/>
        </w:rPr>
        <w:t xml:space="preserve">1 + </w:t>
      </w:r>
      <w:r>
        <w:rPr>
          <w:lang w:eastAsia="ko-KR"/>
        </w:rPr>
        <w:t>picture_width</w:t>
      </w:r>
      <w:r w:rsidR="00875D2D">
        <w:rPr>
          <w:lang w:eastAsia="ko-KR"/>
        </w:rPr>
        <w:t xml:space="preserve"> / LCU_size</w:t>
      </w:r>
    </w:p>
    <w:p w:rsidR="00CF4AB6" w:rsidRDefault="00CF4AB6" w:rsidP="00035CA3">
      <w:pPr>
        <w:jc w:val="both"/>
        <w:rPr>
          <w:lang w:eastAsia="ko-KR"/>
        </w:rPr>
      </w:pPr>
    </w:p>
    <w:p w:rsidR="00CF4AB6" w:rsidRDefault="00CF4AB6" w:rsidP="00035CA3">
      <w:pPr>
        <w:jc w:val="both"/>
        <w:rPr>
          <w:lang w:eastAsia="ko-KR"/>
        </w:rPr>
      </w:pPr>
      <w:r>
        <w:rPr>
          <w:lang w:eastAsia="ko-KR"/>
        </w:rPr>
        <w:t>Case-3. Only vertical tiles</w:t>
      </w:r>
    </w:p>
    <w:p w:rsidR="00CF4AB6" w:rsidRDefault="00CF4AB6" w:rsidP="00035CA3">
      <w:pPr>
        <w:jc w:val="both"/>
        <w:rPr>
          <w:lang w:eastAsia="ko-KR"/>
        </w:rPr>
      </w:pPr>
      <w:r>
        <w:rPr>
          <w:lang w:eastAsia="ko-KR"/>
        </w:rPr>
        <w:t>Num_tile_columns &gt; 1</w:t>
      </w:r>
    </w:p>
    <w:p w:rsidR="00CF4AB6" w:rsidRDefault="00CF4AB6" w:rsidP="00035CA3">
      <w:pPr>
        <w:jc w:val="both"/>
        <w:rPr>
          <w:lang w:eastAsia="ko-KR"/>
        </w:rPr>
      </w:pPr>
      <w:r>
        <w:rPr>
          <w:lang w:eastAsia="ko-KR"/>
        </w:rPr>
        <w:t>Num_tile_rows = 1</w:t>
      </w:r>
    </w:p>
    <w:p w:rsidR="00CF4AB6" w:rsidRDefault="00CF4AB6" w:rsidP="00035CA3">
      <w:pPr>
        <w:jc w:val="both"/>
        <w:rPr>
          <w:lang w:eastAsia="ko-KR"/>
        </w:rPr>
      </w:pPr>
      <w:r>
        <w:rPr>
          <w:lang w:eastAsia="ko-KR"/>
        </w:rPr>
        <w:t>Horizontal line buffer size = max_tile_width</w:t>
      </w:r>
      <w:r w:rsidR="00875D2D">
        <w:rPr>
          <w:lang w:eastAsia="ko-KR"/>
        </w:rPr>
        <w:t xml:space="preserve"> / LCU_size</w:t>
      </w:r>
      <w:r>
        <w:rPr>
          <w:lang w:eastAsia="ko-KR"/>
        </w:rPr>
        <w:t xml:space="preserve">   (same horizontal line buffer memory can be reused for different tiles)</w:t>
      </w:r>
    </w:p>
    <w:p w:rsidR="00CF4AB6" w:rsidRDefault="00CF4AB6" w:rsidP="00035CA3">
      <w:pPr>
        <w:jc w:val="both"/>
        <w:rPr>
          <w:lang w:eastAsia="ko-KR"/>
        </w:rPr>
      </w:pPr>
      <w:r>
        <w:rPr>
          <w:lang w:eastAsia="ko-KR"/>
        </w:rPr>
        <w:t xml:space="preserve">Vertical line buffer size = </w:t>
      </w:r>
      <w:r w:rsidR="00875D2D">
        <w:rPr>
          <w:lang w:eastAsia="ko-KR"/>
        </w:rPr>
        <w:t xml:space="preserve">1 + </w:t>
      </w:r>
      <w:r>
        <w:rPr>
          <w:lang w:eastAsia="ko-KR"/>
        </w:rPr>
        <w:t>picture_height</w:t>
      </w:r>
      <w:r w:rsidR="00875D2D">
        <w:rPr>
          <w:lang w:eastAsia="ko-KR"/>
        </w:rPr>
        <w:t xml:space="preserve"> / LCU_size</w:t>
      </w:r>
    </w:p>
    <w:p w:rsidR="00CF4AB6" w:rsidRDefault="00CF4AB6" w:rsidP="00035CA3">
      <w:pPr>
        <w:jc w:val="both"/>
        <w:rPr>
          <w:lang w:eastAsia="ko-KR"/>
        </w:rPr>
      </w:pPr>
      <w:r>
        <w:rPr>
          <w:lang w:eastAsia="ko-KR"/>
        </w:rPr>
        <w:t xml:space="preserve">Total line buffer size = </w:t>
      </w:r>
      <w:r w:rsidR="00875D2D">
        <w:rPr>
          <w:lang w:eastAsia="ko-KR"/>
        </w:rPr>
        <w:t>1 + (</w:t>
      </w:r>
      <w:r>
        <w:rPr>
          <w:lang w:eastAsia="ko-KR"/>
        </w:rPr>
        <w:t>max_tile_width + picture_height</w:t>
      </w:r>
      <w:r w:rsidR="00875D2D">
        <w:rPr>
          <w:lang w:eastAsia="ko-KR"/>
        </w:rPr>
        <w:t>) / LCU_size</w:t>
      </w:r>
      <w:r w:rsidR="005E319A">
        <w:rPr>
          <w:lang w:eastAsia="ko-KR"/>
        </w:rPr>
        <w:tab/>
      </w:r>
      <w:r w:rsidR="005E319A">
        <w:rPr>
          <w:lang w:eastAsia="ko-KR"/>
        </w:rPr>
        <w:tab/>
      </w:r>
      <w:r w:rsidR="005E319A">
        <w:rPr>
          <w:lang w:eastAsia="ko-KR"/>
        </w:rPr>
        <w:tab/>
        <w:t>(1)</w:t>
      </w:r>
    </w:p>
    <w:p w:rsidR="00CF4AB6" w:rsidRDefault="00CF4AB6" w:rsidP="00035CA3">
      <w:pPr>
        <w:jc w:val="both"/>
        <w:rPr>
          <w:lang w:eastAsia="ko-KR"/>
        </w:rPr>
      </w:pPr>
    </w:p>
    <w:p w:rsidR="00CF4AB6" w:rsidRDefault="00CF4AB6" w:rsidP="00035CA3">
      <w:pPr>
        <w:jc w:val="both"/>
        <w:rPr>
          <w:lang w:eastAsia="ko-KR"/>
        </w:rPr>
      </w:pPr>
      <w:r>
        <w:rPr>
          <w:lang w:eastAsia="ko-KR"/>
        </w:rPr>
        <w:t>Case-4. Both horizontal and vertical tiles</w:t>
      </w:r>
    </w:p>
    <w:p w:rsidR="00CF4AB6" w:rsidRDefault="00CF4AB6" w:rsidP="00035CA3">
      <w:pPr>
        <w:jc w:val="both"/>
        <w:rPr>
          <w:lang w:eastAsia="ko-KR"/>
        </w:rPr>
      </w:pPr>
      <w:r>
        <w:rPr>
          <w:lang w:eastAsia="ko-KR"/>
        </w:rPr>
        <w:t>Num_tile_columns &gt; 1</w:t>
      </w:r>
    </w:p>
    <w:p w:rsidR="00CF4AB6" w:rsidRDefault="00CF4AB6" w:rsidP="00035CA3">
      <w:pPr>
        <w:jc w:val="both"/>
        <w:rPr>
          <w:lang w:eastAsia="ko-KR"/>
        </w:rPr>
      </w:pPr>
      <w:r>
        <w:rPr>
          <w:lang w:eastAsia="ko-KR"/>
        </w:rPr>
        <w:t xml:space="preserve">Num_tile_rows </w:t>
      </w:r>
      <w:r w:rsidR="00E14CCB">
        <w:rPr>
          <w:lang w:eastAsia="ko-KR"/>
        </w:rPr>
        <w:t>&gt; 1</w:t>
      </w:r>
    </w:p>
    <w:p w:rsidR="00CF4AB6" w:rsidRDefault="00CF4AB6" w:rsidP="00035CA3">
      <w:pPr>
        <w:jc w:val="both"/>
        <w:rPr>
          <w:lang w:eastAsia="ko-KR"/>
        </w:rPr>
      </w:pPr>
      <w:r>
        <w:rPr>
          <w:lang w:eastAsia="ko-KR"/>
        </w:rPr>
        <w:t xml:space="preserve">Horizontal line buffer size = picture_width </w:t>
      </w:r>
      <w:r w:rsidR="00E54080">
        <w:rPr>
          <w:lang w:eastAsia="ko-KR"/>
        </w:rPr>
        <w:t>/ LCU_size</w:t>
      </w:r>
      <w:r>
        <w:rPr>
          <w:lang w:eastAsia="ko-KR"/>
        </w:rPr>
        <w:t xml:space="preserve"> (case-3 like re-use is not possible)</w:t>
      </w:r>
    </w:p>
    <w:p w:rsidR="00CF4AB6" w:rsidRDefault="00CF4AB6" w:rsidP="00035CA3">
      <w:pPr>
        <w:jc w:val="both"/>
        <w:rPr>
          <w:lang w:eastAsia="ko-KR"/>
        </w:rPr>
      </w:pPr>
      <w:r>
        <w:rPr>
          <w:lang w:eastAsia="ko-KR"/>
        </w:rPr>
        <w:t xml:space="preserve">Vertical line buffer size = </w:t>
      </w:r>
      <w:r w:rsidR="00E54080">
        <w:rPr>
          <w:lang w:eastAsia="ko-KR"/>
        </w:rPr>
        <w:t xml:space="preserve">1 + </w:t>
      </w:r>
      <w:r>
        <w:rPr>
          <w:lang w:eastAsia="ko-KR"/>
        </w:rPr>
        <w:t xml:space="preserve">max_tile_height </w:t>
      </w:r>
      <w:r w:rsidR="00E54080">
        <w:rPr>
          <w:lang w:eastAsia="ko-KR"/>
        </w:rPr>
        <w:t>/ LCU_size</w:t>
      </w:r>
      <w:r>
        <w:rPr>
          <w:lang w:eastAsia="ko-KR"/>
        </w:rPr>
        <w:t xml:space="preserve"> (same vertical line buffer memory can be reused for different tiles)</w:t>
      </w:r>
    </w:p>
    <w:p w:rsidR="00CF4AB6" w:rsidRDefault="00CF4AB6" w:rsidP="00035CA3">
      <w:pPr>
        <w:jc w:val="both"/>
        <w:rPr>
          <w:lang w:eastAsia="ko-KR"/>
        </w:rPr>
      </w:pPr>
      <w:r>
        <w:rPr>
          <w:lang w:eastAsia="ko-KR"/>
        </w:rPr>
        <w:t xml:space="preserve">Total line buffer size = </w:t>
      </w:r>
      <w:r w:rsidR="00E54080">
        <w:rPr>
          <w:lang w:eastAsia="ko-KR"/>
        </w:rPr>
        <w:t>1 + (</w:t>
      </w:r>
      <w:r>
        <w:rPr>
          <w:lang w:eastAsia="ko-KR"/>
        </w:rPr>
        <w:t>picture_width + max_tile_height</w:t>
      </w:r>
      <w:r w:rsidR="00E54080">
        <w:rPr>
          <w:lang w:eastAsia="ko-KR"/>
        </w:rPr>
        <w:t>) / LCU_size</w:t>
      </w:r>
      <w:r w:rsidR="00E54080">
        <w:rPr>
          <w:lang w:eastAsia="ko-KR"/>
        </w:rPr>
        <w:tab/>
      </w:r>
      <w:r w:rsidR="00E54080">
        <w:rPr>
          <w:lang w:eastAsia="ko-KR"/>
        </w:rPr>
        <w:tab/>
      </w:r>
      <w:r w:rsidR="00E54080">
        <w:rPr>
          <w:lang w:eastAsia="ko-KR"/>
        </w:rPr>
        <w:tab/>
      </w:r>
      <w:r w:rsidR="005E319A">
        <w:rPr>
          <w:lang w:eastAsia="ko-KR"/>
        </w:rPr>
        <w:t>(2)</w:t>
      </w:r>
    </w:p>
    <w:p w:rsidR="003173DD" w:rsidRDefault="003173DD" w:rsidP="00035CA3">
      <w:pPr>
        <w:jc w:val="both"/>
        <w:rPr>
          <w:lang w:eastAsia="ko-KR"/>
        </w:rPr>
      </w:pPr>
    </w:p>
    <w:p w:rsidR="003173DD" w:rsidRDefault="003173DD" w:rsidP="00035CA3">
      <w:pPr>
        <w:jc w:val="both"/>
        <w:rPr>
          <w:lang w:eastAsia="ko-KR"/>
        </w:rPr>
      </w:pPr>
      <w:r>
        <w:rPr>
          <w:lang w:eastAsia="ko-KR"/>
        </w:rPr>
        <w:t>Next section proposes constraints on asym</w:t>
      </w:r>
      <w:r w:rsidR="00E14CCB">
        <w:rPr>
          <w:lang w:eastAsia="ko-KR"/>
        </w:rPr>
        <w:t>m</w:t>
      </w:r>
      <w:r>
        <w:rPr>
          <w:lang w:eastAsia="ko-KR"/>
        </w:rPr>
        <w:t>etry of tile configurations based on virtual line buffer model to eliminate extra line buffer penalty of asy</w:t>
      </w:r>
      <w:r w:rsidR="00E14CCB">
        <w:rPr>
          <w:lang w:eastAsia="ko-KR"/>
        </w:rPr>
        <w:t>m</w:t>
      </w:r>
      <w:r>
        <w:rPr>
          <w:lang w:eastAsia="ko-KR"/>
        </w:rPr>
        <w:t>metric tile configurations compared to symmetric tile configurations.</w:t>
      </w:r>
    </w:p>
    <w:p w:rsidR="00507EB4" w:rsidRPr="00035CA3" w:rsidRDefault="00507EB4" w:rsidP="00035CA3">
      <w:pPr>
        <w:jc w:val="both"/>
        <w:rPr>
          <w:lang w:val="en-CA"/>
        </w:rPr>
      </w:pPr>
    </w:p>
    <w:p w:rsidR="00035CA3" w:rsidRDefault="00035CA3" w:rsidP="00035CA3">
      <w:pPr>
        <w:pStyle w:val="Heading1"/>
        <w:rPr>
          <w:lang w:val="en-CA"/>
        </w:rPr>
      </w:pPr>
      <w:r>
        <w:rPr>
          <w:lang w:val="en-CA"/>
        </w:rPr>
        <w:lastRenderedPageBreak/>
        <w:t>Proposed restriction on asym</w:t>
      </w:r>
      <w:r w:rsidR="000C606C">
        <w:rPr>
          <w:lang w:val="en-CA"/>
        </w:rPr>
        <w:t>m</w:t>
      </w:r>
      <w:r>
        <w:rPr>
          <w:lang w:val="en-CA"/>
        </w:rPr>
        <w:t>etry of tile configuration</w:t>
      </w:r>
    </w:p>
    <w:p w:rsidR="00B02415" w:rsidRDefault="00B02415" w:rsidP="00B02415">
      <w:pPr>
        <w:jc w:val="both"/>
        <w:rPr>
          <w:lang w:eastAsia="ko-KR"/>
        </w:rPr>
      </w:pPr>
      <w:r>
        <w:rPr>
          <w:lang w:eastAsia="ko-KR"/>
        </w:rPr>
        <w:t>Based on 4 cases in the virtual line buffer model, it can be seen that for symmetric tile configurations</w:t>
      </w:r>
      <w:ins w:id="18" w:author="Geert" w:date="2012-04-28T21:40:00Z">
        <w:r w:rsidR="00FC0EA6">
          <w:rPr>
            <w:lang w:eastAsia="ko-KR"/>
          </w:rPr>
          <w:t>, if picture_width &gt;= picture_height,</w:t>
        </w:r>
      </w:ins>
      <w:r>
        <w:rPr>
          <w:lang w:eastAsia="ko-KR"/>
        </w:rPr>
        <w:t xml:space="preserve"> worst case happens for</w:t>
      </w:r>
      <w:ins w:id="19" w:author="Geert" w:date="2012-04-28T21:40:00Z">
        <w:r>
          <w:rPr>
            <w:lang w:eastAsia="ko-KR"/>
          </w:rPr>
          <w:t xml:space="preserve"> </w:t>
        </w:r>
        <w:r w:rsidR="009B67D8">
          <w:rPr>
            <w:lang w:eastAsia="ko-KR"/>
          </w:rPr>
          <w:t>the</w:t>
        </w:r>
      </w:ins>
      <w:r w:rsidR="009B67D8">
        <w:rPr>
          <w:lang w:eastAsia="ko-KR"/>
        </w:rPr>
        <w:t xml:space="preserve"> </w:t>
      </w:r>
      <w:r>
        <w:rPr>
          <w:lang w:eastAsia="ko-KR"/>
        </w:rPr>
        <w:t xml:space="preserve">2x2 tile configuration, when Total virtual line buffer size = picture_width </w:t>
      </w:r>
      <w:r w:rsidR="00183720">
        <w:rPr>
          <w:lang w:eastAsia="ko-KR"/>
        </w:rPr>
        <w:t xml:space="preserve">/ LCU_size </w:t>
      </w:r>
      <w:r>
        <w:rPr>
          <w:lang w:eastAsia="ko-KR"/>
        </w:rPr>
        <w:t xml:space="preserve">+ </w:t>
      </w:r>
      <w:r w:rsidR="00183720">
        <w:rPr>
          <w:lang w:eastAsia="ko-KR"/>
        </w:rPr>
        <w:t xml:space="preserve">1 + </w:t>
      </w:r>
      <w:r>
        <w:rPr>
          <w:lang w:eastAsia="ko-KR"/>
        </w:rPr>
        <w:t>picture_height</w:t>
      </w:r>
      <w:r w:rsidR="00183720">
        <w:rPr>
          <w:lang w:eastAsia="ko-KR"/>
        </w:rPr>
        <w:t xml:space="preserve"> / (2 * LCU_size</w:t>
      </w:r>
      <w:r>
        <w:rPr>
          <w:lang w:eastAsia="ko-KR"/>
        </w:rPr>
        <w:t>).</w:t>
      </w:r>
      <w:r w:rsidR="005E319A">
        <w:rPr>
          <w:lang w:eastAsia="ko-KR"/>
        </w:rPr>
        <w:t xml:space="preserve"> </w:t>
      </w:r>
      <w:ins w:id="20" w:author="Geert" w:date="2012-04-28T21:40:00Z">
        <w:r w:rsidR="00FC0EA6">
          <w:rPr>
            <w:lang w:eastAsia="ko-KR"/>
          </w:rPr>
          <w:t xml:space="preserve"> If picture_width &lt; picture_height, worst case happens for </w:t>
        </w:r>
        <w:r w:rsidR="009B67D8">
          <w:rPr>
            <w:lang w:eastAsia="ko-KR"/>
          </w:rPr>
          <w:t xml:space="preserve">the </w:t>
        </w:r>
        <w:r w:rsidR="00FC0EA6">
          <w:rPr>
            <w:lang w:eastAsia="ko-KR"/>
          </w:rPr>
          <w:t xml:space="preserve">2x1 tile configuration (2 vertical tiles), when Total virtual line buffer size = picture_width / (2 * LCU_size ) + 1 + picture_height / LCU_size. </w:t>
        </w:r>
        <w:r w:rsidR="00325772">
          <w:rPr>
            <w:lang w:eastAsia="ko-KR"/>
          </w:rPr>
          <w:t>Expression for total virtual line buffer size for these two cases (picture_width &gt;= picture_heigth and picture_width &lt; picture_height) can be unified as, Total virtual line buffer size = max(picture_width,picture_heigth)/LCU_size + min(picture_width,picture_height)/(2*LCU_size)</w:t>
        </w:r>
        <w:r w:rsidR="00F61236">
          <w:rPr>
            <w:lang w:eastAsia="ko-KR"/>
          </w:rPr>
          <w:t xml:space="preserve"> + 1</w:t>
        </w:r>
        <w:r w:rsidR="00325772">
          <w:rPr>
            <w:lang w:eastAsia="ko-KR"/>
          </w:rPr>
          <w:t>.</w:t>
        </w:r>
      </w:ins>
    </w:p>
    <w:p w:rsidR="00B02415" w:rsidRDefault="00B02415" w:rsidP="00B02415">
      <w:pPr>
        <w:jc w:val="both"/>
        <w:rPr>
          <w:lang w:eastAsia="ko-KR"/>
        </w:rPr>
      </w:pPr>
      <w:r>
        <w:rPr>
          <w:lang w:eastAsia="ko-KR"/>
        </w:rPr>
        <w:t>However, for asy</w:t>
      </w:r>
      <w:r w:rsidR="00271E80">
        <w:rPr>
          <w:lang w:eastAsia="ko-KR"/>
        </w:rPr>
        <w:t>m</w:t>
      </w:r>
      <w:r>
        <w:rPr>
          <w:lang w:eastAsia="ko-KR"/>
        </w:rPr>
        <w:t xml:space="preserve">metric tile configurations, total line buffer size can be as large as </w:t>
      </w:r>
      <w:r w:rsidR="002E37AD">
        <w:rPr>
          <w:lang w:eastAsia="ko-KR"/>
        </w:rPr>
        <w:t>(</w:t>
      </w:r>
      <w:r>
        <w:rPr>
          <w:lang w:eastAsia="ko-KR"/>
        </w:rPr>
        <w:t>picture_width + picture_height</w:t>
      </w:r>
      <w:r w:rsidR="002E37AD">
        <w:rPr>
          <w:lang w:eastAsia="ko-KR"/>
        </w:rPr>
        <w:t>) / LCU_size</w:t>
      </w:r>
      <w:r>
        <w:rPr>
          <w:lang w:eastAsia="ko-KR"/>
        </w:rPr>
        <w:t>.</w:t>
      </w:r>
      <w:r w:rsidR="005E319A">
        <w:rPr>
          <w:lang w:eastAsia="ko-KR"/>
        </w:rPr>
        <w:t xml:space="preserve"> This proposal intends to improve upon this worst case to match that for symmetric tile configurations.</w:t>
      </w:r>
    </w:p>
    <w:p w:rsidR="005E319A" w:rsidRDefault="005E319A" w:rsidP="009E6872">
      <w:pPr>
        <w:jc w:val="both"/>
        <w:rPr>
          <w:lang w:val="en-CA"/>
        </w:rPr>
      </w:pPr>
      <w:r>
        <w:rPr>
          <w:lang w:val="en-CA"/>
        </w:rPr>
        <w:t>Worst case virtual loop filter line buffer requirement for asy</w:t>
      </w:r>
      <w:r w:rsidR="00271E80">
        <w:rPr>
          <w:lang w:val="en-CA"/>
        </w:rPr>
        <w:t>m</w:t>
      </w:r>
      <w:r>
        <w:rPr>
          <w:lang w:val="en-CA"/>
        </w:rPr>
        <w:t>metric tile configuration can exceed that for symmetric tile configuration only for Case-3 and Case-4. These cases need to be handled separately using equations (1) and (2). In these equations, if we substitute total_line_buffer_size &lt;=</w:t>
      </w:r>
      <w:r w:rsidR="009B67D8">
        <w:rPr>
          <w:lang w:val="en-CA"/>
        </w:rPr>
        <w:t xml:space="preserve"> </w:t>
      </w:r>
      <w:ins w:id="21" w:author="Geert" w:date="2012-04-28T21:40:00Z">
        <w:r w:rsidR="00325772">
          <w:rPr>
            <w:lang w:val="en-CA"/>
          </w:rPr>
          <w:t>max(</w:t>
        </w:r>
      </w:ins>
      <w:r w:rsidR="00325772">
        <w:rPr>
          <w:lang w:val="en-CA"/>
          <w:rPrChange w:id="22" w:author="Geert" w:date="2012-04-28T21:40:00Z">
            <w:rPr/>
          </w:rPrChange>
        </w:rPr>
        <w:t>picture_width</w:t>
      </w:r>
      <w:del w:id="23" w:author="Geert" w:date="2012-04-28T21:40:00Z">
        <w:r w:rsidR="00FC0F1E">
          <w:rPr>
            <w:lang w:eastAsia="ko-KR"/>
          </w:rPr>
          <w:delText xml:space="preserve"> / LCU_size + 1 +</w:delText>
        </w:r>
      </w:del>
      <w:ins w:id="24" w:author="Geert" w:date="2012-04-28T21:40:00Z">
        <w:r w:rsidR="00325772">
          <w:rPr>
            <w:lang w:val="en-CA"/>
          </w:rPr>
          <w:t>,</w:t>
        </w:r>
      </w:ins>
      <w:r w:rsidR="00325772">
        <w:rPr>
          <w:lang w:val="en-CA"/>
          <w:rPrChange w:id="25" w:author="Geert" w:date="2012-04-28T21:40:00Z">
            <w:rPr/>
          </w:rPrChange>
        </w:rPr>
        <w:t xml:space="preserve"> picture_height</w:t>
      </w:r>
      <w:del w:id="26" w:author="Geert" w:date="2012-04-28T21:40:00Z">
        <w:r w:rsidR="00FC0F1E">
          <w:rPr>
            <w:lang w:eastAsia="ko-KR"/>
          </w:rPr>
          <w:delText xml:space="preserve"> / (</w:delText>
        </w:r>
      </w:del>
      <w:ins w:id="27" w:author="Geert" w:date="2012-04-28T21:40:00Z">
        <w:r w:rsidR="00325772">
          <w:rPr>
            <w:lang w:val="en-CA"/>
          </w:rPr>
          <w:t>)/LCU_size + min(picture_width,picture_height)/(</w:t>
        </w:r>
      </w:ins>
      <w:r w:rsidR="00325772">
        <w:rPr>
          <w:lang w:val="en-CA"/>
          <w:rPrChange w:id="28" w:author="Geert" w:date="2012-04-28T21:40:00Z">
            <w:rPr/>
          </w:rPrChange>
        </w:rPr>
        <w:t>2</w:t>
      </w:r>
      <w:del w:id="29" w:author="Geert" w:date="2012-04-28T21:40:00Z">
        <w:r w:rsidR="00FC0F1E">
          <w:rPr>
            <w:lang w:eastAsia="ko-KR"/>
          </w:rPr>
          <w:delText xml:space="preserve"> * </w:delText>
        </w:r>
      </w:del>
      <w:ins w:id="30" w:author="Geert" w:date="2012-04-28T21:40:00Z">
        <w:r w:rsidR="00325772">
          <w:rPr>
            <w:lang w:val="en-CA"/>
          </w:rPr>
          <w:t>*</w:t>
        </w:r>
      </w:ins>
      <w:r w:rsidR="00325772">
        <w:rPr>
          <w:lang w:val="en-CA"/>
          <w:rPrChange w:id="31" w:author="Geert" w:date="2012-04-28T21:40:00Z">
            <w:rPr/>
          </w:rPrChange>
        </w:rPr>
        <w:t>LCU_size</w:t>
      </w:r>
      <w:del w:id="32" w:author="Geert" w:date="2012-04-28T21:40:00Z">
        <w:r w:rsidR="00FC0F1E">
          <w:rPr>
            <w:lang w:eastAsia="ko-KR"/>
          </w:rPr>
          <w:delText>)</w:delText>
        </w:r>
        <w:r>
          <w:rPr>
            <w:lang w:val="en-CA"/>
          </w:rPr>
          <w:delText>,</w:delText>
        </w:r>
      </w:del>
      <w:ins w:id="33" w:author="Geert" w:date="2012-04-28T21:40:00Z">
        <w:r w:rsidR="00325772">
          <w:rPr>
            <w:lang w:val="en-CA"/>
          </w:rPr>
          <w:t>)</w:t>
        </w:r>
        <w:r w:rsidR="00F61236">
          <w:rPr>
            <w:lang w:val="en-CA"/>
          </w:rPr>
          <w:t xml:space="preserve"> + 1</w:t>
        </w:r>
        <w:r>
          <w:rPr>
            <w:lang w:val="en-CA"/>
          </w:rPr>
          <w:t>,</w:t>
        </w:r>
      </w:ins>
      <w:r>
        <w:rPr>
          <w:lang w:val="en-CA"/>
        </w:rPr>
        <w:t xml:space="preserve"> we can find </w:t>
      </w:r>
      <w:r w:rsidR="00FC0F1E">
        <w:rPr>
          <w:lang w:val="en-CA"/>
        </w:rPr>
        <w:t xml:space="preserve">the following </w:t>
      </w:r>
      <w:r>
        <w:rPr>
          <w:lang w:val="en-CA"/>
        </w:rPr>
        <w:t>equivalent constraints on the max_tile_width and max_tile_height</w:t>
      </w:r>
      <w:ins w:id="34" w:author="Geert" w:date="2012-04-28T21:40:00Z">
        <w:r w:rsidR="009B67D8">
          <w:rPr>
            <w:lang w:val="en-CA"/>
          </w:rPr>
          <w:t>,</w:t>
        </w:r>
      </w:ins>
      <w:r>
        <w:rPr>
          <w:lang w:val="en-CA"/>
        </w:rPr>
        <w:t xml:space="preserve"> respect</w:t>
      </w:r>
      <w:r w:rsidR="00271E80">
        <w:rPr>
          <w:lang w:val="en-CA"/>
        </w:rPr>
        <w:t>i</w:t>
      </w:r>
      <w:r>
        <w:rPr>
          <w:lang w:val="en-CA"/>
        </w:rPr>
        <w:t>v</w:t>
      </w:r>
      <w:r w:rsidR="00271E80">
        <w:rPr>
          <w:lang w:val="en-CA"/>
        </w:rPr>
        <w:t>e</w:t>
      </w:r>
      <w:r>
        <w:rPr>
          <w:lang w:val="en-CA"/>
        </w:rPr>
        <w:t>ly</w:t>
      </w:r>
      <w:del w:id="35" w:author="Geert" w:date="2012-04-28T21:40:00Z">
        <w:r>
          <w:rPr>
            <w:lang w:val="en-CA"/>
          </w:rPr>
          <w:delText xml:space="preserve">. </w:delText>
        </w:r>
      </w:del>
      <w:ins w:id="36" w:author="Geert" w:date="2012-04-28T21:40:00Z">
        <w:r w:rsidR="009B67D8">
          <w:rPr>
            <w:lang w:val="en-CA"/>
          </w:rPr>
          <w:t>:</w:t>
        </w:r>
      </w:ins>
    </w:p>
    <w:p w:rsidR="002E37AD" w:rsidRDefault="008927B3" w:rsidP="009E6872">
      <w:pPr>
        <w:jc w:val="both"/>
        <w:rPr>
          <w:lang w:val="en-CA"/>
        </w:rPr>
      </w:pPr>
      <w:r>
        <w:rPr>
          <w:lang w:val="en-CA"/>
        </w:rPr>
        <w:t>Case-3:</w:t>
      </w:r>
    </w:p>
    <w:p w:rsidR="009B67D8" w:rsidRDefault="0013648C" w:rsidP="009E6872">
      <w:pPr>
        <w:jc w:val="both"/>
        <w:rPr>
          <w:ins w:id="37" w:author="Geert" w:date="2012-04-28T21:40:00Z"/>
          <w:lang w:val="en-CA"/>
        </w:rPr>
      </w:pPr>
      <w:ins w:id="38" w:author="Geert" w:date="2012-04-28T21:40:00Z">
        <w:r>
          <w:rPr>
            <w:lang w:val="en-CA"/>
          </w:rPr>
          <w:tab/>
        </w:r>
      </w:ins>
      <w:r w:rsidR="00325772">
        <w:rPr>
          <w:lang w:val="en-CA"/>
          <w:rPrChange w:id="39" w:author="Geert" w:date="2012-04-28T21:40:00Z">
            <w:rPr/>
          </w:rPrChange>
        </w:rPr>
        <w:t xml:space="preserve">max_tile_width / LCU_size </w:t>
      </w:r>
      <w:del w:id="40" w:author="Geert" w:date="2012-04-28T21:40:00Z">
        <w:r w:rsidR="008927B3">
          <w:rPr>
            <w:lang w:val="en-CA"/>
          </w:rPr>
          <w:delText xml:space="preserve">&lt;= </w:delText>
        </w:r>
      </w:del>
    </w:p>
    <w:p w:rsidR="009B67D8" w:rsidRDefault="009B67D8" w:rsidP="009E6872">
      <w:pPr>
        <w:jc w:val="both"/>
        <w:rPr>
          <w:ins w:id="41" w:author="Geert" w:date="2012-04-28T21:40:00Z"/>
          <w:lang w:val="en-CA"/>
        </w:rPr>
      </w:pPr>
      <w:ins w:id="42" w:author="Geert" w:date="2012-04-28T21:40:00Z">
        <w:r>
          <w:rPr>
            <w:lang w:val="en-CA"/>
          </w:rPr>
          <w:tab/>
        </w:r>
        <w:r w:rsidR="0013648C">
          <w:rPr>
            <w:lang w:val="en-CA"/>
          </w:rPr>
          <w:tab/>
        </w:r>
        <w:r w:rsidR="00325772">
          <w:rPr>
            <w:lang w:val="en-CA"/>
          </w:rPr>
          <w:t>&lt;</w:t>
        </w:r>
        <w:r w:rsidR="00F61236">
          <w:rPr>
            <w:lang w:val="en-CA"/>
          </w:rPr>
          <w:t>=</w:t>
        </w:r>
        <w:r w:rsidR="00325772">
          <w:rPr>
            <w:lang w:val="en-CA"/>
          </w:rPr>
          <w:t xml:space="preserve"> </w:t>
        </w:r>
        <w:bookmarkStart w:id="43" w:name="OLE_LINK3"/>
        <w:bookmarkStart w:id="44" w:name="OLE_LINK4"/>
      </w:ins>
    </w:p>
    <w:p w:rsidR="00FC0EA6" w:rsidRDefault="0013648C">
      <w:pPr>
        <w:ind w:left="360" w:hanging="360"/>
        <w:jc w:val="both"/>
        <w:rPr>
          <w:lang w:val="en-CA"/>
          <w:rPrChange w:id="45" w:author="Geert" w:date="2012-04-28T21:40:00Z">
            <w:rPr/>
          </w:rPrChange>
        </w:rPr>
        <w:pPrChange w:id="46" w:author="Geert" w:date="2012-04-28T21:40:00Z">
          <w:pPr>
            <w:jc w:val="both"/>
          </w:pPr>
        </w:pPrChange>
      </w:pPr>
      <w:ins w:id="47" w:author="Geert" w:date="2012-04-28T21:40:00Z">
        <w:r>
          <w:rPr>
            <w:lang w:val="en-CA"/>
          </w:rPr>
          <w:tab/>
        </w:r>
        <w:r w:rsidR="00325772">
          <w:rPr>
            <w:lang w:val="en-CA"/>
          </w:rPr>
          <w:t>max</w:t>
        </w:r>
      </w:ins>
      <w:r w:rsidR="00325772">
        <w:rPr>
          <w:lang w:val="en-CA"/>
        </w:rPr>
        <w:t>(</w:t>
      </w:r>
      <w:r w:rsidR="00325772">
        <w:rPr>
          <w:lang w:val="en-CA"/>
          <w:rPrChange w:id="48" w:author="Geert" w:date="2012-04-28T21:40:00Z">
            <w:rPr/>
          </w:rPrChange>
        </w:rPr>
        <w:t>picture_width</w:t>
      </w:r>
      <w:del w:id="49" w:author="Geert" w:date="2012-04-28T21:40:00Z">
        <w:r w:rsidR="008927B3">
          <w:rPr>
            <w:lang w:eastAsia="ko-KR"/>
          </w:rPr>
          <w:delText xml:space="preserve"> </w:delText>
        </w:r>
        <w:r w:rsidR="00B965F1">
          <w:rPr>
            <w:lang w:eastAsia="ko-KR"/>
          </w:rPr>
          <w:delText>-</w:delText>
        </w:r>
      </w:del>
      <w:ins w:id="50" w:author="Geert" w:date="2012-04-28T21:40:00Z">
        <w:r w:rsidR="00325772">
          <w:rPr>
            <w:lang w:val="en-CA"/>
          </w:rPr>
          <w:t>,</w:t>
        </w:r>
      </w:ins>
      <w:r w:rsidR="00325772">
        <w:rPr>
          <w:lang w:val="en-CA"/>
          <w:rPrChange w:id="51" w:author="Geert" w:date="2012-04-28T21:40:00Z">
            <w:rPr/>
          </w:rPrChange>
        </w:rPr>
        <w:t xml:space="preserve"> picture_</w:t>
      </w:r>
      <w:del w:id="52" w:author="Geert" w:date="2012-04-28T21:40:00Z">
        <w:r w:rsidR="008927B3">
          <w:rPr>
            <w:lang w:eastAsia="ko-KR"/>
          </w:rPr>
          <w:delText>height</w:delText>
        </w:r>
        <w:r w:rsidR="00D664B2">
          <w:rPr>
            <w:lang w:eastAsia="ko-KR"/>
          </w:rPr>
          <w:delText>/2</w:delText>
        </w:r>
        <w:r w:rsidR="00880036">
          <w:rPr>
            <w:lang w:eastAsia="ko-KR"/>
          </w:rPr>
          <w:delText xml:space="preserve"> )</w:delText>
        </w:r>
        <w:r w:rsidR="008927B3">
          <w:rPr>
            <w:lang w:eastAsia="ko-KR"/>
          </w:rPr>
          <w:delText xml:space="preserve"> / </w:delText>
        </w:r>
      </w:del>
      <w:ins w:id="53" w:author="Geert" w:date="2012-04-28T21:40:00Z">
        <w:r w:rsidR="00325772">
          <w:rPr>
            <w:lang w:val="en-CA"/>
          </w:rPr>
          <w:t>heigth)/</w:t>
        </w:r>
      </w:ins>
      <w:r w:rsidR="00325772">
        <w:rPr>
          <w:lang w:val="en-CA"/>
          <w:rPrChange w:id="54" w:author="Geert" w:date="2012-04-28T21:40:00Z">
            <w:rPr/>
          </w:rPrChange>
        </w:rPr>
        <w:t>LCU_size</w:t>
      </w:r>
      <w:ins w:id="55" w:author="Geert" w:date="2012-04-28T21:40:00Z">
        <w:r w:rsidR="00325772">
          <w:rPr>
            <w:lang w:val="en-CA"/>
          </w:rPr>
          <w:t xml:space="preserve"> + min(picture_width,picture_height)/(2*LCU_size) – picture_heigth/LCU_size</w:t>
        </w:r>
      </w:ins>
      <w:bookmarkEnd w:id="43"/>
      <w:bookmarkEnd w:id="44"/>
    </w:p>
    <w:p w:rsidR="00AE5C85" w:rsidRDefault="00AE5C85" w:rsidP="00AE5C85">
      <w:pPr>
        <w:jc w:val="both"/>
        <w:rPr>
          <w:szCs w:val="22"/>
          <w:lang w:val="en-CA"/>
        </w:rPr>
      </w:pPr>
      <w:r w:rsidRPr="00656BCC">
        <w:rPr>
          <w:szCs w:val="22"/>
          <w:lang w:val="en-CA"/>
        </w:rPr>
        <w:t xml:space="preserve">For picture sizes where right hand side of above constraint becomes </w:t>
      </w:r>
      <w:del w:id="56" w:author="Geert" w:date="2012-04-28T21:40:00Z">
        <w:r w:rsidRPr="00656BCC">
          <w:rPr>
            <w:szCs w:val="22"/>
            <w:lang w:val="en-CA"/>
          </w:rPr>
          <w:delText xml:space="preserve">negative or </w:delText>
        </w:r>
      </w:del>
      <w:r w:rsidRPr="00656BCC">
        <w:rPr>
          <w:szCs w:val="22"/>
          <w:lang w:val="en-CA"/>
        </w:rPr>
        <w:t>less than 384</w:t>
      </w:r>
      <w:r>
        <w:rPr>
          <w:szCs w:val="22"/>
          <w:lang w:val="en-CA"/>
        </w:rPr>
        <w:t>/LCU_size</w:t>
      </w:r>
      <w:r w:rsidRPr="00656BCC">
        <w:rPr>
          <w:szCs w:val="22"/>
          <w:lang w:val="en-CA"/>
        </w:rPr>
        <w:t xml:space="preserve">, then there is a conflict with a main profile constraint of </w:t>
      </w:r>
      <w:del w:id="57" w:author="Geert" w:date="2012-04-28T21:40:00Z">
        <w:r w:rsidRPr="00656BCC">
          <w:rPr>
            <w:szCs w:val="22"/>
            <w:lang w:val="en-CA"/>
          </w:rPr>
          <w:delText>minimun</w:delText>
        </w:r>
      </w:del>
      <w:ins w:id="58" w:author="Geert" w:date="2012-04-28T21:40:00Z">
        <w:r w:rsidRPr="00656BCC">
          <w:rPr>
            <w:szCs w:val="22"/>
            <w:lang w:val="en-CA"/>
          </w:rPr>
          <w:t>minimu</w:t>
        </w:r>
        <w:r w:rsidR="001E1C14">
          <w:rPr>
            <w:szCs w:val="22"/>
            <w:lang w:val="en-CA"/>
          </w:rPr>
          <w:t>m</w:t>
        </w:r>
      </w:ins>
      <w:r w:rsidRPr="00656BCC">
        <w:rPr>
          <w:szCs w:val="22"/>
          <w:lang w:val="en-CA"/>
        </w:rPr>
        <w:t>_tile_width &gt;= 384 luma samples</w:t>
      </w:r>
      <w:r>
        <w:rPr>
          <w:szCs w:val="22"/>
          <w:lang w:val="en-CA"/>
        </w:rPr>
        <w:t>. To resolve this conflict, we modify above constraint to</w:t>
      </w:r>
      <w:r w:rsidR="008C7BF2">
        <w:rPr>
          <w:szCs w:val="22"/>
          <w:lang w:val="en-CA"/>
        </w:rPr>
        <w:t xml:space="preserve"> the</w:t>
      </w:r>
      <w:r>
        <w:rPr>
          <w:szCs w:val="22"/>
          <w:lang w:val="en-CA"/>
        </w:rPr>
        <w:t xml:space="preserve"> following form.</w:t>
      </w:r>
    </w:p>
    <w:p w:rsidR="009B67D8" w:rsidRDefault="0013648C" w:rsidP="00AE5C85">
      <w:pPr>
        <w:jc w:val="both"/>
        <w:rPr>
          <w:ins w:id="59" w:author="Geert" w:date="2012-04-28T21:40:00Z"/>
          <w:szCs w:val="22"/>
          <w:lang w:val="en-CA"/>
        </w:rPr>
      </w:pPr>
      <w:ins w:id="60" w:author="Geert" w:date="2012-04-28T21:40:00Z">
        <w:r>
          <w:rPr>
            <w:szCs w:val="22"/>
            <w:lang w:val="en-CA"/>
          </w:rPr>
          <w:tab/>
        </w:r>
      </w:ins>
      <w:r w:rsidR="00325772">
        <w:rPr>
          <w:szCs w:val="22"/>
          <w:lang w:val="en-CA"/>
        </w:rPr>
        <w:t xml:space="preserve">384/LCU_size </w:t>
      </w:r>
      <w:del w:id="61" w:author="Geert" w:date="2012-04-28T21:40:00Z">
        <w:r w:rsidR="00AE5C85">
          <w:rPr>
            <w:szCs w:val="22"/>
            <w:lang w:val="en-CA"/>
          </w:rPr>
          <w:delText xml:space="preserve"> &lt;= </w:delText>
        </w:r>
      </w:del>
    </w:p>
    <w:p w:rsidR="009B67D8" w:rsidRDefault="009B67D8" w:rsidP="00AE5C85">
      <w:pPr>
        <w:jc w:val="both"/>
        <w:rPr>
          <w:ins w:id="62" w:author="Geert" w:date="2012-04-28T21:40:00Z"/>
          <w:szCs w:val="22"/>
          <w:lang w:val="en-CA"/>
        </w:rPr>
      </w:pPr>
      <w:ins w:id="63" w:author="Geert" w:date="2012-04-28T21:40:00Z">
        <w:r>
          <w:rPr>
            <w:szCs w:val="22"/>
            <w:lang w:val="en-CA"/>
          </w:rPr>
          <w:tab/>
        </w:r>
        <w:r w:rsidR="0013648C">
          <w:rPr>
            <w:szCs w:val="22"/>
            <w:lang w:val="en-CA"/>
          </w:rPr>
          <w:tab/>
        </w:r>
        <w:r w:rsidR="00325772">
          <w:rPr>
            <w:szCs w:val="22"/>
            <w:lang w:val="en-CA"/>
          </w:rPr>
          <w:t xml:space="preserve">&lt;= </w:t>
        </w:r>
      </w:ins>
    </w:p>
    <w:p w:rsidR="009B67D8" w:rsidRDefault="0013648C" w:rsidP="00AE5C85">
      <w:pPr>
        <w:jc w:val="both"/>
        <w:rPr>
          <w:ins w:id="64" w:author="Geert" w:date="2012-04-28T21:40:00Z"/>
          <w:szCs w:val="22"/>
          <w:lang w:val="en-CA"/>
        </w:rPr>
      </w:pPr>
      <w:ins w:id="65" w:author="Geert" w:date="2012-04-28T21:40:00Z">
        <w:r>
          <w:rPr>
            <w:szCs w:val="22"/>
            <w:lang w:val="en-CA"/>
          </w:rPr>
          <w:tab/>
        </w:r>
      </w:ins>
      <w:r w:rsidR="00325772">
        <w:rPr>
          <w:lang w:val="en-CA"/>
          <w:rPrChange w:id="66" w:author="Geert" w:date="2012-04-28T21:40:00Z">
            <w:rPr/>
          </w:rPrChange>
        </w:rPr>
        <w:t xml:space="preserve">max_tile_width / LCU_size </w:t>
      </w:r>
      <w:del w:id="67" w:author="Geert" w:date="2012-04-28T21:40:00Z">
        <w:r w:rsidR="00AE5C85">
          <w:rPr>
            <w:lang w:eastAsia="ko-KR"/>
          </w:rPr>
          <w:delText xml:space="preserve">&lt;= </w:delText>
        </w:r>
      </w:del>
    </w:p>
    <w:p w:rsidR="009B67D8" w:rsidRDefault="009B67D8" w:rsidP="00AE5C85">
      <w:pPr>
        <w:jc w:val="both"/>
        <w:rPr>
          <w:ins w:id="68" w:author="Geert" w:date="2012-04-28T21:40:00Z"/>
          <w:szCs w:val="22"/>
          <w:lang w:val="en-CA"/>
        </w:rPr>
      </w:pPr>
      <w:ins w:id="69" w:author="Geert" w:date="2012-04-28T21:40:00Z">
        <w:r>
          <w:rPr>
            <w:szCs w:val="22"/>
            <w:lang w:val="en-CA"/>
          </w:rPr>
          <w:tab/>
        </w:r>
        <w:r w:rsidR="0013648C">
          <w:rPr>
            <w:szCs w:val="22"/>
            <w:lang w:val="en-CA"/>
          </w:rPr>
          <w:tab/>
        </w:r>
        <w:r w:rsidR="00325772">
          <w:rPr>
            <w:szCs w:val="22"/>
            <w:lang w:val="en-CA"/>
          </w:rPr>
          <w:t>&lt;</w:t>
        </w:r>
        <w:r w:rsidR="00F61236">
          <w:rPr>
            <w:szCs w:val="22"/>
            <w:lang w:val="en-CA"/>
          </w:rPr>
          <w:t xml:space="preserve">= </w:t>
        </w:r>
      </w:ins>
    </w:p>
    <w:p w:rsidR="00325772" w:rsidRDefault="0013648C">
      <w:pPr>
        <w:ind w:left="360" w:hanging="360"/>
        <w:jc w:val="both"/>
        <w:rPr>
          <w:szCs w:val="22"/>
          <w:lang w:val="en-CA"/>
        </w:rPr>
        <w:pPrChange w:id="70" w:author="Geert" w:date="2012-04-28T21:40:00Z">
          <w:pPr>
            <w:jc w:val="both"/>
          </w:pPr>
        </w:pPrChange>
      </w:pPr>
      <w:ins w:id="71" w:author="Geert" w:date="2012-04-28T21:40:00Z">
        <w:r>
          <w:rPr>
            <w:szCs w:val="22"/>
            <w:lang w:val="en-CA"/>
          </w:rPr>
          <w:tab/>
        </w:r>
      </w:ins>
      <w:r w:rsidR="00F61236">
        <w:rPr>
          <w:lang w:val="en-CA"/>
          <w:rPrChange w:id="72" w:author="Geert" w:date="2012-04-28T21:40:00Z">
            <w:rPr/>
          </w:rPrChange>
        </w:rPr>
        <w:t>max( 384</w:t>
      </w:r>
      <w:r w:rsidR="009B67D8">
        <w:rPr>
          <w:lang w:val="en-CA"/>
          <w:rPrChange w:id="73" w:author="Geert" w:date="2012-04-28T21:40:00Z">
            <w:rPr/>
          </w:rPrChange>
        </w:rPr>
        <w:t>/LCU_size</w:t>
      </w:r>
      <w:r w:rsidR="00F61236">
        <w:rPr>
          <w:lang w:val="en-CA"/>
          <w:rPrChange w:id="74" w:author="Geert" w:date="2012-04-28T21:40:00Z">
            <w:rPr/>
          </w:rPrChange>
        </w:rPr>
        <w:t xml:space="preserve">, </w:t>
      </w:r>
      <w:ins w:id="75" w:author="Geert" w:date="2012-04-28T21:40:00Z">
        <w:r w:rsidR="00F61236">
          <w:rPr>
            <w:lang w:val="en-CA"/>
          </w:rPr>
          <w:t>max</w:t>
        </w:r>
      </w:ins>
      <w:r w:rsidR="00F61236">
        <w:rPr>
          <w:lang w:val="en-CA"/>
        </w:rPr>
        <w:t>(</w:t>
      </w:r>
      <w:r w:rsidR="00F61236">
        <w:rPr>
          <w:lang w:val="en-CA"/>
          <w:rPrChange w:id="76" w:author="Geert" w:date="2012-04-28T21:40:00Z">
            <w:rPr/>
          </w:rPrChange>
        </w:rPr>
        <w:t>picture_width</w:t>
      </w:r>
      <w:del w:id="77" w:author="Geert" w:date="2012-04-28T21:40:00Z">
        <w:r w:rsidR="00AE5C85">
          <w:rPr>
            <w:lang w:eastAsia="ko-KR"/>
          </w:rPr>
          <w:delText xml:space="preserve"> -</w:delText>
        </w:r>
      </w:del>
      <w:ins w:id="78" w:author="Geert" w:date="2012-04-28T21:40:00Z">
        <w:r w:rsidR="00F61236">
          <w:rPr>
            <w:lang w:val="en-CA"/>
          </w:rPr>
          <w:t>,</w:t>
        </w:r>
      </w:ins>
      <w:r w:rsidR="00F61236">
        <w:rPr>
          <w:lang w:val="en-CA"/>
          <w:rPrChange w:id="79" w:author="Geert" w:date="2012-04-28T21:40:00Z">
            <w:rPr/>
          </w:rPrChange>
        </w:rPr>
        <w:t xml:space="preserve"> picture_</w:t>
      </w:r>
      <w:del w:id="80" w:author="Geert" w:date="2012-04-28T21:40:00Z">
        <w:r w:rsidR="00AE5C85">
          <w:rPr>
            <w:lang w:eastAsia="ko-KR"/>
          </w:rPr>
          <w:delText xml:space="preserve">height/2 ) / </w:delText>
        </w:r>
      </w:del>
      <w:ins w:id="81" w:author="Geert" w:date="2012-04-28T21:40:00Z">
        <w:r w:rsidR="00F61236">
          <w:rPr>
            <w:lang w:val="en-CA"/>
          </w:rPr>
          <w:t>heigth)/</w:t>
        </w:r>
      </w:ins>
      <w:r w:rsidR="00F61236">
        <w:rPr>
          <w:lang w:val="en-CA"/>
          <w:rPrChange w:id="82" w:author="Geert" w:date="2012-04-28T21:40:00Z">
            <w:rPr/>
          </w:rPrChange>
        </w:rPr>
        <w:t>LCU_size</w:t>
      </w:r>
      <w:ins w:id="83" w:author="Geert" w:date="2012-04-28T21:40:00Z">
        <w:r w:rsidR="00F61236">
          <w:rPr>
            <w:lang w:val="en-CA"/>
          </w:rPr>
          <w:t xml:space="preserve"> + min(picture_width,picture_height)/(2*LCU_size) – picture_heigth/LCU_size</w:t>
        </w:r>
        <w:r w:rsidR="002A669B">
          <w:rPr>
            <w:lang w:val="en-CA"/>
          </w:rPr>
          <w:t xml:space="preserve"> </w:t>
        </w:r>
      </w:ins>
      <w:r w:rsidR="00F61236">
        <w:rPr>
          <w:lang w:val="en-CA"/>
          <w:rPrChange w:id="84" w:author="Geert" w:date="2012-04-28T21:40:00Z">
            <w:rPr/>
          </w:rPrChange>
        </w:rPr>
        <w:t>)</w:t>
      </w:r>
    </w:p>
    <w:p w:rsidR="00AE5C85" w:rsidRPr="00656BCC" w:rsidRDefault="00AE5C85" w:rsidP="009E6872">
      <w:pPr>
        <w:jc w:val="both"/>
        <w:rPr>
          <w:szCs w:val="22"/>
          <w:lang w:val="en-CA"/>
        </w:rPr>
      </w:pPr>
    </w:p>
    <w:p w:rsidR="00B965F1" w:rsidRDefault="00B965F1" w:rsidP="009E6872">
      <w:pPr>
        <w:jc w:val="both"/>
        <w:rPr>
          <w:lang w:val="en-CA"/>
        </w:rPr>
      </w:pPr>
      <w:r>
        <w:rPr>
          <w:lang w:val="en-CA"/>
        </w:rPr>
        <w:t>Case-4:</w:t>
      </w:r>
    </w:p>
    <w:p w:rsidR="00185690" w:rsidRDefault="0013648C" w:rsidP="009E6872">
      <w:pPr>
        <w:jc w:val="both"/>
        <w:rPr>
          <w:ins w:id="85" w:author="Geert" w:date="2012-04-28T21:40:00Z"/>
          <w:lang w:val="en-CA"/>
        </w:rPr>
      </w:pPr>
      <w:ins w:id="86" w:author="Geert" w:date="2012-04-28T21:40:00Z">
        <w:r>
          <w:rPr>
            <w:lang w:val="en-CA"/>
          </w:rPr>
          <w:tab/>
        </w:r>
      </w:ins>
      <w:r w:rsidR="00F61236">
        <w:rPr>
          <w:lang w:val="en-CA"/>
          <w:rPrChange w:id="87" w:author="Geert" w:date="2012-04-28T21:40:00Z">
            <w:rPr/>
          </w:rPrChange>
        </w:rPr>
        <w:t xml:space="preserve">max_tile_height / LCU_size </w:t>
      </w:r>
      <w:del w:id="88" w:author="Geert" w:date="2012-04-28T21:40:00Z">
        <w:r w:rsidR="00B11700">
          <w:rPr>
            <w:lang w:eastAsia="ko-KR"/>
          </w:rPr>
          <w:delText xml:space="preserve">&lt;= </w:delText>
        </w:r>
      </w:del>
    </w:p>
    <w:p w:rsidR="00185690" w:rsidRDefault="00185690" w:rsidP="009E6872">
      <w:pPr>
        <w:jc w:val="both"/>
        <w:rPr>
          <w:ins w:id="89" w:author="Geert" w:date="2012-04-28T21:40:00Z"/>
          <w:lang w:val="en-CA"/>
        </w:rPr>
      </w:pPr>
      <w:ins w:id="90" w:author="Geert" w:date="2012-04-28T21:40:00Z">
        <w:r>
          <w:rPr>
            <w:lang w:val="en-CA"/>
          </w:rPr>
          <w:tab/>
        </w:r>
        <w:r w:rsidR="0013648C">
          <w:rPr>
            <w:lang w:val="en-CA"/>
          </w:rPr>
          <w:tab/>
        </w:r>
        <w:r w:rsidR="00F61236">
          <w:rPr>
            <w:lang w:val="en-CA"/>
          </w:rPr>
          <w:t xml:space="preserve">&lt;= </w:t>
        </w:r>
      </w:ins>
    </w:p>
    <w:p w:rsidR="00F61236" w:rsidRDefault="0013648C">
      <w:pPr>
        <w:ind w:left="360" w:hanging="360"/>
        <w:jc w:val="both"/>
        <w:rPr>
          <w:lang w:val="en-CA"/>
        </w:rPr>
        <w:pPrChange w:id="91" w:author="Geert" w:date="2012-04-28T21:40:00Z">
          <w:pPr>
            <w:jc w:val="both"/>
          </w:pPr>
        </w:pPrChange>
      </w:pPr>
      <w:ins w:id="92" w:author="Geert" w:date="2012-04-28T21:40:00Z">
        <w:r>
          <w:rPr>
            <w:lang w:val="en-CA"/>
          </w:rPr>
          <w:tab/>
        </w:r>
        <w:r w:rsidR="00F61236">
          <w:rPr>
            <w:lang w:val="en-CA"/>
          </w:rPr>
          <w:t>max(picture_width, picture_heigth)/LCU_size + min(picture_width,</w:t>
        </w:r>
      </w:ins>
      <w:r w:rsidR="00F61236">
        <w:rPr>
          <w:lang w:val="en-CA"/>
          <w:rPrChange w:id="93" w:author="Geert" w:date="2012-04-28T21:40:00Z">
            <w:rPr/>
          </w:rPrChange>
        </w:rPr>
        <w:t>picture_height</w:t>
      </w:r>
      <w:del w:id="94" w:author="Geert" w:date="2012-04-28T21:40:00Z">
        <w:r w:rsidR="00B11700">
          <w:rPr>
            <w:lang w:eastAsia="ko-KR"/>
          </w:rPr>
          <w:delText xml:space="preserve"> / (</w:delText>
        </w:r>
      </w:del>
      <w:ins w:id="95" w:author="Geert" w:date="2012-04-28T21:40:00Z">
        <w:r w:rsidR="00F61236">
          <w:rPr>
            <w:lang w:val="en-CA"/>
          </w:rPr>
          <w:t>)/(</w:t>
        </w:r>
      </w:ins>
      <w:r w:rsidR="00F61236">
        <w:rPr>
          <w:lang w:val="en-CA"/>
          <w:rPrChange w:id="96" w:author="Geert" w:date="2012-04-28T21:40:00Z">
            <w:rPr/>
          </w:rPrChange>
        </w:rPr>
        <w:t>2</w:t>
      </w:r>
      <w:del w:id="97" w:author="Geert" w:date="2012-04-28T21:40:00Z">
        <w:r w:rsidR="00B11700">
          <w:rPr>
            <w:lang w:eastAsia="ko-KR"/>
          </w:rPr>
          <w:delText xml:space="preserve"> * </w:delText>
        </w:r>
      </w:del>
      <w:ins w:id="98" w:author="Geert" w:date="2012-04-28T21:40:00Z">
        <w:r w:rsidR="00F61236">
          <w:rPr>
            <w:lang w:val="en-CA"/>
          </w:rPr>
          <w:t>*</w:t>
        </w:r>
      </w:ins>
      <w:r w:rsidR="00F61236">
        <w:rPr>
          <w:lang w:val="en-CA"/>
          <w:rPrChange w:id="99" w:author="Geert" w:date="2012-04-28T21:40:00Z">
            <w:rPr/>
          </w:rPrChange>
        </w:rPr>
        <w:t>LCU_size)</w:t>
      </w:r>
      <w:ins w:id="100" w:author="Geert" w:date="2012-04-28T21:40:00Z">
        <w:r w:rsidR="00F61236">
          <w:rPr>
            <w:lang w:val="en-CA"/>
          </w:rPr>
          <w:t xml:space="preserve"> – picture_width/LCU_size</w:t>
        </w:r>
      </w:ins>
    </w:p>
    <w:p w:rsidR="002E37AD" w:rsidRDefault="002E37AD" w:rsidP="009E6872">
      <w:pPr>
        <w:jc w:val="both"/>
        <w:rPr>
          <w:lang w:val="en-CA"/>
        </w:rPr>
      </w:pPr>
    </w:p>
    <w:p w:rsidR="005E319A" w:rsidRDefault="005E319A" w:rsidP="005E319A">
      <w:pPr>
        <w:pStyle w:val="Heading1"/>
        <w:rPr>
          <w:lang w:val="en-CA"/>
        </w:rPr>
      </w:pPr>
      <w:r>
        <w:rPr>
          <w:lang w:val="en-CA"/>
        </w:rPr>
        <w:t>Line buffer savings</w:t>
      </w:r>
    </w:p>
    <w:p w:rsidR="005E319A" w:rsidRPr="005E319A" w:rsidRDefault="005E319A" w:rsidP="005E319A">
      <w:pPr>
        <w:rPr>
          <w:lang w:val="en-CA"/>
        </w:rPr>
      </w:pPr>
      <w:r>
        <w:rPr>
          <w:lang w:val="en-CA"/>
        </w:rPr>
        <w:t>Considering only Deblocking and only pixel line buffers (4 luma, 2Cb, 2Cr) for 8 bits/pixels for 4k x 2k picture, this proposal reduces worst case total loop filter line buffer by 6KB</w:t>
      </w:r>
      <w:del w:id="101" w:author="Geert" w:date="2012-04-28T21:40:00Z">
        <w:r>
          <w:rPr>
            <w:lang w:val="en-CA"/>
          </w:rPr>
          <w:delText>.</w:delText>
        </w:r>
      </w:del>
      <w:ins w:id="102" w:author="Geert" w:date="2012-04-28T21:40:00Z">
        <w:r w:rsidR="00F61236">
          <w:rPr>
            <w:lang w:val="en-CA"/>
          </w:rPr>
          <w:t xml:space="preserve"> (worst case virtual line </w:t>
        </w:r>
        <w:r w:rsidR="00F61236">
          <w:rPr>
            <w:lang w:val="en-CA"/>
          </w:rPr>
          <w:lastRenderedPageBreak/>
          <w:t>buffer size is reduced from 4k+2k to 4k+1k)</w:t>
        </w:r>
        <w:r>
          <w:rPr>
            <w:lang w:val="en-CA"/>
          </w:rPr>
          <w:t>.</w:t>
        </w:r>
      </w:ins>
      <w:r>
        <w:rPr>
          <w:lang w:val="en-CA"/>
        </w:rPr>
        <w:t xml:space="preserve"> Taking into account other information that needs to be maintained in line buffer for Deblocking, Sample Adaptive Offset and Adaptive Loop Filter, total realized savings can be even bigger.</w:t>
      </w:r>
    </w:p>
    <w:p w:rsidR="00E91779" w:rsidRPr="00E91779" w:rsidRDefault="00E91779" w:rsidP="00E91779">
      <w:pPr>
        <w:pStyle w:val="Heading1"/>
        <w:rPr>
          <w:lang w:val="en-CA"/>
        </w:rPr>
      </w:pPr>
      <w:r>
        <w:rPr>
          <w:lang w:val="en-CA"/>
        </w:rPr>
        <w:t>Text change</w:t>
      </w:r>
    </w:p>
    <w:p w:rsidR="001F2594" w:rsidRDefault="00E91779" w:rsidP="009E6872">
      <w:pPr>
        <w:jc w:val="both"/>
        <w:rPr>
          <w:szCs w:val="22"/>
          <w:lang w:val="en-CA"/>
        </w:rPr>
      </w:pPr>
      <w:r>
        <w:rPr>
          <w:szCs w:val="22"/>
          <w:lang w:val="en-CA"/>
        </w:rPr>
        <w:t>In Section 7.4.2.1 of CD Text:</w:t>
      </w:r>
    </w:p>
    <w:p w:rsidR="003173DD" w:rsidRPr="00B01FAD" w:rsidRDefault="00E91779" w:rsidP="009E6872">
      <w:pPr>
        <w:jc w:val="both"/>
        <w:rPr>
          <w:lang w:val="en-CA"/>
          <w:rPrChange w:id="103" w:author="Geert" w:date="2012-04-28T21:40:00Z">
            <w:rPr>
              <w:highlight w:val="yellow"/>
              <w:lang w:val="en-CA"/>
            </w:rPr>
          </w:rPrChange>
        </w:rPr>
      </w:pPr>
      <w:r w:rsidRPr="00B01FAD">
        <w:rPr>
          <w:lang w:val="en-CA"/>
          <w:rPrChange w:id="104" w:author="Geert" w:date="2012-04-28T21:40:00Z">
            <w:rPr>
              <w:highlight w:val="yellow"/>
              <w:lang w:val="en-CA"/>
            </w:rPr>
          </w:rPrChange>
        </w:rPr>
        <w:t xml:space="preserve">It is a requirement of bit stream conformance that if tiles_or_entropy_coding_sync_idc = 1 and uniform_spacing_flag = 0, then values </w:t>
      </w:r>
      <w:r w:rsidR="00B02415" w:rsidRPr="00B01FAD">
        <w:rPr>
          <w:lang w:val="en-CA"/>
          <w:rPrChange w:id="105" w:author="Geert" w:date="2012-04-28T21:40:00Z">
            <w:rPr>
              <w:highlight w:val="yellow"/>
              <w:lang w:val="en-CA"/>
            </w:rPr>
          </w:rPrChange>
        </w:rPr>
        <w:t>of row_width[i] and column_width[i] shall satisfy following conditions for all valid i</w:t>
      </w:r>
      <w:del w:id="106" w:author="Geert" w:date="2012-04-28T21:40:00Z">
        <w:r w:rsidR="00492F6B">
          <w:rPr>
            <w:szCs w:val="22"/>
            <w:highlight w:val="yellow"/>
            <w:lang w:val="en-CA"/>
          </w:rPr>
          <w:delText>.</w:delText>
        </w:r>
      </w:del>
      <w:ins w:id="107" w:author="Geert" w:date="2012-04-28T21:40:00Z">
        <w:r w:rsidR="00C55FCA">
          <w:rPr>
            <w:szCs w:val="22"/>
            <w:lang w:val="en-CA"/>
          </w:rPr>
          <w:t>:</w:t>
        </w:r>
      </w:ins>
    </w:p>
    <w:p w:rsidR="00B02415" w:rsidRPr="00B01FAD" w:rsidRDefault="00B02415" w:rsidP="009E6872">
      <w:pPr>
        <w:jc w:val="both"/>
        <w:rPr>
          <w:lang w:val="en-CA"/>
          <w:rPrChange w:id="108" w:author="Geert" w:date="2012-04-28T21:40:00Z">
            <w:rPr>
              <w:highlight w:val="yellow"/>
              <w:lang w:val="en-CA"/>
            </w:rPr>
          </w:rPrChange>
        </w:rPr>
      </w:pPr>
      <w:r w:rsidRPr="00B01FAD">
        <w:rPr>
          <w:lang w:val="en-CA"/>
          <w:rPrChange w:id="109" w:author="Geert" w:date="2012-04-28T21:40:00Z">
            <w:rPr>
              <w:highlight w:val="yellow"/>
              <w:lang w:val="en-CA"/>
            </w:rPr>
          </w:rPrChange>
        </w:rPr>
        <w:t>If num_tile_columns_minus1 &gt; 0 and num_tile_rows_minus1 = 0</w:t>
      </w:r>
    </w:p>
    <w:p w:rsidR="002A669B" w:rsidRPr="00B01FAD" w:rsidRDefault="001F4ECD" w:rsidP="00B01FAD">
      <w:pPr>
        <w:rPr>
          <w:ins w:id="110" w:author="Geert" w:date="2012-04-28T21:40:00Z"/>
          <w:szCs w:val="22"/>
          <w:lang w:val="en-CA"/>
        </w:rPr>
      </w:pPr>
      <w:ins w:id="111" w:author="Geert" w:date="2012-04-28T21:40:00Z">
        <w:r w:rsidRPr="00B01FAD">
          <w:rPr>
            <w:szCs w:val="22"/>
            <w:lang w:val="en-CA"/>
          </w:rPr>
          <w:t xml:space="preserve">  </w:t>
        </w:r>
      </w:ins>
      <w:r w:rsidR="002A669B" w:rsidRPr="00B01FAD">
        <w:rPr>
          <w:lang w:val="en-CA"/>
          <w:rPrChange w:id="112" w:author="Geert" w:date="2012-04-28T21:40:00Z">
            <w:rPr>
              <w:highlight w:val="yellow"/>
              <w:lang w:val="en-CA"/>
            </w:rPr>
          </w:rPrChange>
        </w:rPr>
        <w:tab/>
        <w:t xml:space="preserve">384&gt;&gt;Log2CtbSize </w:t>
      </w:r>
      <w:del w:id="113" w:author="Geert" w:date="2012-04-28T21:40:00Z">
        <w:r w:rsidR="008C7BF2">
          <w:rPr>
            <w:szCs w:val="22"/>
            <w:highlight w:val="yellow"/>
            <w:lang w:val="en-CA"/>
          </w:rPr>
          <w:delText xml:space="preserve">&lt;= </w:delText>
        </w:r>
      </w:del>
    </w:p>
    <w:p w:rsidR="002A669B" w:rsidRPr="00B01FAD" w:rsidRDefault="002A669B" w:rsidP="00B01FAD">
      <w:pPr>
        <w:rPr>
          <w:ins w:id="114" w:author="Geert" w:date="2012-04-28T21:40:00Z"/>
          <w:szCs w:val="22"/>
          <w:lang w:val="en-CA"/>
        </w:rPr>
      </w:pPr>
      <w:ins w:id="115" w:author="Geert" w:date="2012-04-28T21:40:00Z">
        <w:r w:rsidRPr="00B01FAD">
          <w:rPr>
            <w:szCs w:val="22"/>
            <w:lang w:val="en-CA"/>
          </w:rPr>
          <w:tab/>
        </w:r>
        <w:r w:rsidRPr="00B01FAD">
          <w:rPr>
            <w:szCs w:val="22"/>
            <w:lang w:val="en-CA"/>
          </w:rPr>
          <w:tab/>
          <w:t xml:space="preserve">&lt;= </w:t>
        </w:r>
      </w:ins>
    </w:p>
    <w:p w:rsidR="002A669B" w:rsidRPr="00B01FAD" w:rsidRDefault="002A669B" w:rsidP="00B01FAD">
      <w:pPr>
        <w:rPr>
          <w:ins w:id="116" w:author="Geert" w:date="2012-04-28T21:40:00Z"/>
          <w:szCs w:val="22"/>
          <w:lang w:val="en-CA"/>
        </w:rPr>
      </w:pPr>
      <w:ins w:id="117" w:author="Geert" w:date="2012-04-28T21:40:00Z">
        <w:r w:rsidRPr="00B01FAD">
          <w:rPr>
            <w:szCs w:val="22"/>
            <w:lang w:val="en-CA"/>
          </w:rPr>
          <w:tab/>
        </w:r>
      </w:ins>
      <w:r w:rsidRPr="00B01FAD">
        <w:rPr>
          <w:lang w:val="en-CA"/>
          <w:rPrChange w:id="118" w:author="Geert" w:date="2012-04-28T21:40:00Z">
            <w:rPr>
              <w:highlight w:val="yellow"/>
              <w:lang w:val="en-CA"/>
            </w:rPr>
          </w:rPrChange>
        </w:rPr>
        <w:t>column_width[i]</w:t>
      </w:r>
      <w:del w:id="119" w:author="Geert" w:date="2012-04-28T21:40:00Z">
        <w:r w:rsidR="00B02415" w:rsidRPr="00492F6B">
          <w:rPr>
            <w:szCs w:val="22"/>
            <w:highlight w:val="yellow"/>
            <w:lang w:val="en-CA"/>
          </w:rPr>
          <w:delText xml:space="preserve"> </w:delText>
        </w:r>
        <w:r w:rsidR="006B6A61">
          <w:rPr>
            <w:szCs w:val="22"/>
            <w:highlight w:val="yellow"/>
            <w:lang w:val="en-CA"/>
          </w:rPr>
          <w:delText xml:space="preserve"> </w:delText>
        </w:r>
        <w:r w:rsidR="00B02415" w:rsidRPr="00492F6B">
          <w:rPr>
            <w:szCs w:val="22"/>
            <w:highlight w:val="yellow"/>
            <w:lang w:val="en-CA"/>
          </w:rPr>
          <w:delText>&lt;</w:delText>
        </w:r>
        <w:r w:rsidR="008C7BF2">
          <w:rPr>
            <w:szCs w:val="22"/>
            <w:highlight w:val="yellow"/>
            <w:lang w:val="en-CA"/>
          </w:rPr>
          <w:delText>=</w:delText>
        </w:r>
        <w:r w:rsidR="00B02415" w:rsidRPr="00492F6B">
          <w:rPr>
            <w:szCs w:val="22"/>
            <w:highlight w:val="yellow"/>
            <w:lang w:val="en-CA"/>
          </w:rPr>
          <w:delText xml:space="preserve"> </w:delText>
        </w:r>
        <w:r w:rsidR="006B6A61">
          <w:rPr>
            <w:szCs w:val="22"/>
            <w:highlight w:val="yellow"/>
            <w:lang w:val="en-CA"/>
          </w:rPr>
          <w:delText xml:space="preserve"> </w:delText>
        </w:r>
      </w:del>
    </w:p>
    <w:p w:rsidR="002A669B" w:rsidRPr="00B01FAD" w:rsidRDefault="002A669B" w:rsidP="00B01FAD">
      <w:pPr>
        <w:rPr>
          <w:ins w:id="120" w:author="Geert" w:date="2012-04-28T21:40:00Z"/>
          <w:szCs w:val="22"/>
          <w:lang w:val="en-CA"/>
        </w:rPr>
      </w:pPr>
      <w:ins w:id="121" w:author="Geert" w:date="2012-04-28T21:40:00Z">
        <w:r w:rsidRPr="00B01FAD">
          <w:rPr>
            <w:szCs w:val="22"/>
            <w:lang w:val="en-CA"/>
          </w:rPr>
          <w:tab/>
        </w:r>
        <w:r w:rsidRPr="00B01FAD">
          <w:rPr>
            <w:szCs w:val="22"/>
            <w:lang w:val="en-CA"/>
          </w:rPr>
          <w:tab/>
          <w:t xml:space="preserve">&lt;= </w:t>
        </w:r>
      </w:ins>
    </w:p>
    <w:p w:rsidR="005276B1" w:rsidRPr="00B01FAD" w:rsidRDefault="002A669B">
      <w:pPr>
        <w:ind w:left="360" w:hanging="360"/>
        <w:rPr>
          <w:lang w:val="en-CA"/>
          <w:rPrChange w:id="122" w:author="Geert" w:date="2012-04-28T21:40:00Z">
            <w:rPr>
              <w:highlight w:val="yellow"/>
              <w:lang w:val="en-CA"/>
            </w:rPr>
          </w:rPrChange>
        </w:rPr>
        <w:pPrChange w:id="123" w:author="Geert" w:date="2012-04-28T21:40:00Z">
          <w:pPr>
            <w:jc w:val="both"/>
          </w:pPr>
        </w:pPrChange>
      </w:pPr>
      <w:ins w:id="124" w:author="Geert" w:date="2012-04-28T21:40:00Z">
        <w:r w:rsidRPr="00B01FAD">
          <w:rPr>
            <w:szCs w:val="22"/>
            <w:lang w:val="en-CA"/>
          </w:rPr>
          <w:tab/>
        </w:r>
      </w:ins>
      <w:r w:rsidRPr="00B01FAD">
        <w:rPr>
          <w:lang w:val="en-CA"/>
          <w:rPrChange w:id="125" w:author="Geert" w:date="2012-04-28T21:40:00Z">
            <w:rPr>
              <w:highlight w:val="yellow"/>
              <w:lang w:val="en-CA"/>
            </w:rPr>
          </w:rPrChange>
        </w:rPr>
        <w:t xml:space="preserve">max( 384&gt;&gt;Log2CtbSize, </w:t>
      </w:r>
      <w:del w:id="126" w:author="Geert" w:date="2012-04-28T21:40:00Z">
        <w:r w:rsidR="00880036">
          <w:rPr>
            <w:szCs w:val="22"/>
            <w:highlight w:val="yellow"/>
            <w:lang w:val="en-CA"/>
          </w:rPr>
          <w:delText xml:space="preserve">( </w:delText>
        </w:r>
        <w:r w:rsidR="00B02415" w:rsidRPr="00492F6B">
          <w:rPr>
            <w:szCs w:val="22"/>
            <w:highlight w:val="yellow"/>
            <w:lang w:val="en-CA"/>
          </w:rPr>
          <w:delText xml:space="preserve">picture_width </w:delText>
        </w:r>
        <w:r w:rsidR="00880036">
          <w:rPr>
            <w:szCs w:val="22"/>
            <w:highlight w:val="yellow"/>
            <w:lang w:val="en-CA"/>
          </w:rPr>
          <w:delText>-</w:delText>
        </w:r>
        <w:r w:rsidR="00B02415" w:rsidRPr="00492F6B">
          <w:rPr>
            <w:szCs w:val="22"/>
            <w:highlight w:val="yellow"/>
            <w:lang w:val="en-CA"/>
          </w:rPr>
          <w:delText xml:space="preserve"> picture_heigh</w:delText>
        </w:r>
        <w:r w:rsidR="00880036">
          <w:rPr>
            <w:szCs w:val="22"/>
            <w:highlight w:val="yellow"/>
            <w:lang w:val="en-CA"/>
          </w:rPr>
          <w:delText>t</w:delText>
        </w:r>
        <w:r w:rsidR="00AE5C85">
          <w:rPr>
            <w:szCs w:val="22"/>
            <w:highlight w:val="yellow"/>
            <w:lang w:val="en-CA"/>
          </w:rPr>
          <w:delText>/2</w:delText>
        </w:r>
        <w:r w:rsidR="00880036">
          <w:rPr>
            <w:szCs w:val="22"/>
            <w:highlight w:val="yellow"/>
            <w:lang w:val="en-CA"/>
          </w:rPr>
          <w:delText xml:space="preserve"> ) &gt;&gt; </w:delText>
        </w:r>
        <w:r w:rsidR="00880036" w:rsidRPr="00492F6B">
          <w:rPr>
            <w:szCs w:val="22"/>
            <w:highlight w:val="yellow"/>
            <w:lang w:val="en-CA"/>
          </w:rPr>
          <w:delText>Log2CtbSize</w:delText>
        </w:r>
        <w:r w:rsidR="008C7BF2">
          <w:rPr>
            <w:szCs w:val="22"/>
            <w:highlight w:val="yellow"/>
            <w:lang w:val="en-CA"/>
          </w:rPr>
          <w:delText xml:space="preserve"> )</w:delText>
        </w:r>
        <w:r w:rsidR="00880036" w:rsidRPr="00492F6B">
          <w:rPr>
            <w:szCs w:val="22"/>
            <w:highlight w:val="yellow"/>
            <w:lang w:val="en-CA"/>
          </w:rPr>
          <w:delText xml:space="preserve"> </w:delText>
        </w:r>
      </w:del>
      <w:ins w:id="127" w:author="Geert" w:date="2012-04-28T21:40:00Z">
        <w:r w:rsidRPr="00B01FAD">
          <w:rPr>
            <w:lang w:val="en-CA"/>
          </w:rPr>
          <w:t>max(</w:t>
        </w:r>
        <w:r w:rsidR="00BD56C2" w:rsidRPr="00FB08DB">
          <w:t>PicWidthInCtbs</w:t>
        </w:r>
        <w:r w:rsidR="002E6739" w:rsidRPr="00B01FAD">
          <w:rPr>
            <w:lang w:val="en-CA"/>
          </w:rPr>
          <w:t xml:space="preserve">, </w:t>
        </w:r>
        <w:r w:rsidR="00BD56C2" w:rsidRPr="00FB08DB">
          <w:t>PicHeightInCtbs</w:t>
        </w:r>
        <w:r w:rsidRPr="00B01FAD">
          <w:rPr>
            <w:lang w:val="en-CA"/>
          </w:rPr>
          <w:t>) +</w:t>
        </w:r>
      </w:ins>
      <w:r w:rsidRPr="00B01FAD">
        <w:rPr>
          <w:lang w:val="en-CA"/>
          <w:rPrChange w:id="128" w:author="Geert" w:date="2012-04-28T21:40:00Z">
            <w:rPr>
              <w:highlight w:val="yellow"/>
              <w:lang w:val="en-CA"/>
            </w:rPr>
          </w:rPrChange>
        </w:rPr>
        <w:t xml:space="preserve"> </w:t>
      </w:r>
    </w:p>
    <w:p w:rsidR="002A669B" w:rsidRPr="00B01FAD" w:rsidRDefault="005276B1" w:rsidP="00B01FAD">
      <w:pPr>
        <w:ind w:left="360" w:hanging="360"/>
        <w:rPr>
          <w:ins w:id="129" w:author="Geert" w:date="2012-04-28T21:40:00Z"/>
          <w:szCs w:val="22"/>
          <w:lang w:val="en-CA"/>
        </w:rPr>
      </w:pPr>
      <w:ins w:id="130" w:author="Geert" w:date="2012-04-28T21:40:00Z">
        <w:r w:rsidRPr="00B01FAD">
          <w:rPr>
            <w:lang w:val="en-CA"/>
          </w:rPr>
          <w:tab/>
        </w:r>
        <w:r w:rsidR="002A669B" w:rsidRPr="00B01FAD">
          <w:rPr>
            <w:lang w:val="en-CA"/>
          </w:rPr>
          <w:t>min</w:t>
        </w:r>
        <w:r w:rsidR="002E6739" w:rsidRPr="00B01FAD">
          <w:rPr>
            <w:lang w:val="en-CA"/>
          </w:rPr>
          <w:t>(</w:t>
        </w:r>
        <w:r w:rsidR="00BD56C2" w:rsidRPr="00FB08DB">
          <w:t>PicWidthInCtbs</w:t>
        </w:r>
        <w:r w:rsidR="002E6739" w:rsidRPr="00B01FAD">
          <w:rPr>
            <w:lang w:val="en-CA"/>
          </w:rPr>
          <w:t>,</w:t>
        </w:r>
        <w:r w:rsidR="00BD56C2" w:rsidRPr="00BD56C2">
          <w:t xml:space="preserve"> </w:t>
        </w:r>
        <w:r w:rsidR="00BD56C2" w:rsidRPr="00FB08DB">
          <w:t>PicHeightInCtbs</w:t>
        </w:r>
        <w:r w:rsidR="002E6739" w:rsidRPr="00B01FAD">
          <w:rPr>
            <w:lang w:val="en-CA"/>
          </w:rPr>
          <w:t xml:space="preserve">)&gt;&gt;1 – </w:t>
        </w:r>
        <w:r w:rsidR="00BD56C2" w:rsidRPr="00FB08DB">
          <w:t>PicHeightInCtbs</w:t>
        </w:r>
        <w:r w:rsidR="00BD56C2">
          <w:t xml:space="preserve"> </w:t>
        </w:r>
        <w:r w:rsidR="002A669B" w:rsidRPr="00B01FAD">
          <w:rPr>
            <w:szCs w:val="22"/>
            <w:lang w:val="en-CA"/>
          </w:rPr>
          <w:t>)</w:t>
        </w:r>
      </w:ins>
    </w:p>
    <w:p w:rsidR="002A669B" w:rsidRPr="00B01FAD" w:rsidRDefault="002A669B" w:rsidP="009E6872">
      <w:pPr>
        <w:jc w:val="both"/>
        <w:rPr>
          <w:ins w:id="131" w:author="Geert" w:date="2012-04-28T21:40:00Z"/>
          <w:szCs w:val="22"/>
          <w:lang w:val="en-CA"/>
        </w:rPr>
      </w:pPr>
    </w:p>
    <w:p w:rsidR="00B02415" w:rsidRPr="00B01FAD" w:rsidRDefault="00B02415" w:rsidP="009E6872">
      <w:pPr>
        <w:jc w:val="both"/>
        <w:rPr>
          <w:lang w:val="en-CA"/>
          <w:rPrChange w:id="132" w:author="Geert" w:date="2012-04-28T21:40:00Z">
            <w:rPr>
              <w:highlight w:val="yellow"/>
              <w:lang w:val="en-CA"/>
            </w:rPr>
          </w:rPrChange>
        </w:rPr>
      </w:pPr>
      <w:r w:rsidRPr="00B01FAD">
        <w:rPr>
          <w:lang w:val="en-CA"/>
          <w:rPrChange w:id="133" w:author="Geert" w:date="2012-04-28T21:40:00Z">
            <w:rPr>
              <w:highlight w:val="yellow"/>
              <w:lang w:val="en-CA"/>
            </w:rPr>
          </w:rPrChange>
        </w:rPr>
        <w:t>If num_tile_col</w:t>
      </w:r>
      <w:r w:rsidR="002D09FE" w:rsidRPr="00B01FAD">
        <w:rPr>
          <w:lang w:val="en-CA"/>
          <w:rPrChange w:id="134" w:author="Geert" w:date="2012-04-28T21:40:00Z">
            <w:rPr>
              <w:highlight w:val="yellow"/>
              <w:lang w:val="en-CA"/>
            </w:rPr>
          </w:rPrChange>
        </w:rPr>
        <w:t>um</w:t>
      </w:r>
      <w:r w:rsidRPr="00B01FAD">
        <w:rPr>
          <w:lang w:val="en-CA"/>
          <w:rPrChange w:id="135" w:author="Geert" w:date="2012-04-28T21:40:00Z">
            <w:rPr>
              <w:highlight w:val="yellow"/>
              <w:lang w:val="en-CA"/>
            </w:rPr>
          </w:rPrChange>
        </w:rPr>
        <w:t>ns_minus1 &gt; 0 and num_tile_rows_minus1 &gt; 0</w:t>
      </w:r>
    </w:p>
    <w:p w:rsidR="002A669B" w:rsidRPr="00B01FAD" w:rsidRDefault="001F4ECD" w:rsidP="002A669B">
      <w:pPr>
        <w:jc w:val="both"/>
        <w:rPr>
          <w:ins w:id="136" w:author="Geert" w:date="2012-04-28T21:40:00Z"/>
          <w:lang w:val="en-CA"/>
        </w:rPr>
      </w:pPr>
      <w:ins w:id="137" w:author="Geert" w:date="2012-04-28T21:40:00Z">
        <w:r w:rsidRPr="00B01FAD">
          <w:rPr>
            <w:szCs w:val="22"/>
            <w:lang w:val="en-CA"/>
          </w:rPr>
          <w:t xml:space="preserve">  </w:t>
        </w:r>
      </w:ins>
      <w:r w:rsidR="002A669B" w:rsidRPr="00B01FAD">
        <w:rPr>
          <w:lang w:val="en-CA"/>
          <w:rPrChange w:id="138" w:author="Geert" w:date="2012-04-28T21:40:00Z">
            <w:rPr>
              <w:highlight w:val="yellow"/>
              <w:lang w:val="en-CA"/>
            </w:rPr>
          </w:rPrChange>
        </w:rPr>
        <w:tab/>
        <w:t>row_</w:t>
      </w:r>
      <w:del w:id="139" w:author="Geert" w:date="2012-04-28T21:40:00Z">
        <w:r w:rsidR="00B02415" w:rsidRPr="00492F6B">
          <w:rPr>
            <w:szCs w:val="22"/>
            <w:highlight w:val="yellow"/>
            <w:lang w:val="en-CA"/>
          </w:rPr>
          <w:delText>widthl[i]</w:delText>
        </w:r>
        <w:r w:rsidR="00880036">
          <w:rPr>
            <w:szCs w:val="22"/>
            <w:highlight w:val="yellow"/>
            <w:lang w:val="en-CA"/>
          </w:rPr>
          <w:delText xml:space="preserve"> </w:delText>
        </w:r>
        <w:r w:rsidR="006B6A61">
          <w:rPr>
            <w:szCs w:val="22"/>
            <w:highlight w:val="yellow"/>
            <w:lang w:val="en-CA"/>
          </w:rPr>
          <w:delText xml:space="preserve"> </w:delText>
        </w:r>
        <w:r w:rsidR="00B02415" w:rsidRPr="00492F6B">
          <w:rPr>
            <w:szCs w:val="22"/>
            <w:highlight w:val="yellow"/>
            <w:lang w:val="en-CA"/>
          </w:rPr>
          <w:delText>&lt;</w:delText>
        </w:r>
        <w:r w:rsidR="008C7BF2">
          <w:rPr>
            <w:szCs w:val="22"/>
            <w:highlight w:val="yellow"/>
            <w:lang w:val="en-CA"/>
          </w:rPr>
          <w:delText>=</w:delText>
        </w:r>
        <w:r w:rsidR="00B02415" w:rsidRPr="00492F6B">
          <w:rPr>
            <w:szCs w:val="22"/>
            <w:highlight w:val="yellow"/>
            <w:lang w:val="en-CA"/>
          </w:rPr>
          <w:delText xml:space="preserve"> </w:delText>
        </w:r>
        <w:r w:rsidR="006B6A61">
          <w:rPr>
            <w:szCs w:val="22"/>
            <w:highlight w:val="yellow"/>
            <w:lang w:val="en-CA"/>
          </w:rPr>
          <w:delText xml:space="preserve"> </w:delText>
        </w:r>
        <w:r w:rsidR="00B02415" w:rsidRPr="00492F6B">
          <w:rPr>
            <w:szCs w:val="22"/>
            <w:highlight w:val="yellow"/>
            <w:lang w:val="en-CA"/>
          </w:rPr>
          <w:delText>picture_</w:delText>
        </w:r>
      </w:del>
      <w:r w:rsidR="00BD56C2">
        <w:rPr>
          <w:lang w:val="en-CA"/>
          <w:rPrChange w:id="140" w:author="Geert" w:date="2012-04-28T21:40:00Z">
            <w:rPr>
              <w:highlight w:val="yellow"/>
              <w:lang w:val="en-CA"/>
            </w:rPr>
          </w:rPrChange>
        </w:rPr>
        <w:t>height</w:t>
      </w:r>
      <w:del w:id="141" w:author="Geert" w:date="2012-04-28T21:40:00Z">
        <w:r w:rsidR="00880036">
          <w:rPr>
            <w:szCs w:val="22"/>
            <w:highlight w:val="yellow"/>
            <w:lang w:val="en-CA"/>
          </w:rPr>
          <w:delText xml:space="preserve"> </w:delText>
        </w:r>
        <w:r w:rsidR="00B02415" w:rsidRPr="00492F6B">
          <w:rPr>
            <w:szCs w:val="22"/>
            <w:highlight w:val="yellow"/>
            <w:lang w:val="en-CA"/>
          </w:rPr>
          <w:delText>&gt;&gt;</w:delText>
        </w:r>
        <w:r w:rsidR="00880036">
          <w:rPr>
            <w:szCs w:val="22"/>
            <w:highlight w:val="yellow"/>
            <w:lang w:val="en-CA"/>
          </w:rPr>
          <w:delText xml:space="preserve"> (</w:delText>
        </w:r>
        <w:r w:rsidR="00880036" w:rsidRPr="00492F6B">
          <w:rPr>
            <w:szCs w:val="22"/>
            <w:highlight w:val="yellow"/>
            <w:lang w:val="en-CA"/>
          </w:rPr>
          <w:delText xml:space="preserve">Log2CtbSize </w:delText>
        </w:r>
        <w:r w:rsidR="00880036">
          <w:rPr>
            <w:szCs w:val="22"/>
            <w:highlight w:val="yellow"/>
            <w:lang w:val="en-CA"/>
          </w:rPr>
          <w:delText xml:space="preserve">+ </w:delText>
        </w:r>
      </w:del>
      <w:ins w:id="142" w:author="Geert" w:date="2012-04-28T21:40:00Z">
        <w:r w:rsidR="002A669B" w:rsidRPr="00B01FAD">
          <w:rPr>
            <w:szCs w:val="22"/>
            <w:lang w:val="en-CA"/>
          </w:rPr>
          <w:t xml:space="preserve">[i]  </w:t>
        </w:r>
      </w:ins>
    </w:p>
    <w:p w:rsidR="002A669B" w:rsidRPr="00B01FAD" w:rsidRDefault="002A669B" w:rsidP="002A669B">
      <w:pPr>
        <w:jc w:val="both"/>
        <w:rPr>
          <w:ins w:id="143" w:author="Geert" w:date="2012-04-28T21:40:00Z"/>
          <w:lang w:val="en-CA"/>
        </w:rPr>
      </w:pPr>
      <w:ins w:id="144" w:author="Geert" w:date="2012-04-28T21:40:00Z">
        <w:r w:rsidRPr="00B01FAD">
          <w:rPr>
            <w:lang w:val="en-CA"/>
          </w:rPr>
          <w:tab/>
        </w:r>
        <w:r w:rsidRPr="00B01FAD">
          <w:rPr>
            <w:lang w:val="en-CA"/>
          </w:rPr>
          <w:tab/>
          <w:t xml:space="preserve">&lt;= </w:t>
        </w:r>
      </w:ins>
    </w:p>
    <w:p w:rsidR="00BD56C2" w:rsidRDefault="002E6739" w:rsidP="00B01FAD">
      <w:pPr>
        <w:ind w:left="360" w:hanging="360"/>
        <w:rPr>
          <w:ins w:id="145" w:author="Geert" w:date="2012-04-28T21:40:00Z"/>
          <w:lang w:val="en-CA"/>
        </w:rPr>
      </w:pPr>
      <w:ins w:id="146" w:author="Geert" w:date="2012-04-28T21:40:00Z">
        <w:r w:rsidRPr="00B01FAD">
          <w:rPr>
            <w:lang w:val="en-CA"/>
          </w:rPr>
          <w:tab/>
          <w:t>max(</w:t>
        </w:r>
        <w:r w:rsidR="00BD56C2" w:rsidRPr="00FB08DB">
          <w:t>PicWidthInCtbs</w:t>
        </w:r>
        <w:r w:rsidRPr="00B01FAD">
          <w:rPr>
            <w:lang w:val="en-CA"/>
          </w:rPr>
          <w:t>,</w:t>
        </w:r>
        <w:r w:rsidR="00BD56C2" w:rsidRPr="00BD56C2">
          <w:t xml:space="preserve"> </w:t>
        </w:r>
        <w:r w:rsidR="00BD56C2" w:rsidRPr="00FB08DB">
          <w:t>PicHeightInCtbs</w:t>
        </w:r>
        <w:r w:rsidRPr="00B01FAD">
          <w:rPr>
            <w:lang w:val="en-CA"/>
          </w:rPr>
          <w:t xml:space="preserve">) </w:t>
        </w:r>
      </w:ins>
    </w:p>
    <w:p w:rsidR="002E6739" w:rsidRDefault="00BD56C2">
      <w:pPr>
        <w:ind w:left="360" w:hanging="360"/>
        <w:rPr>
          <w:lang w:val="en-CA"/>
        </w:rPr>
        <w:pPrChange w:id="147" w:author="Geert" w:date="2012-04-28T21:40:00Z">
          <w:pPr>
            <w:jc w:val="both"/>
          </w:pPr>
        </w:pPrChange>
      </w:pPr>
      <w:ins w:id="148" w:author="Geert" w:date="2012-04-28T21:40:00Z">
        <w:r>
          <w:rPr>
            <w:lang w:val="en-CA"/>
          </w:rPr>
          <w:tab/>
        </w:r>
        <w:r w:rsidR="002E6739" w:rsidRPr="00B01FAD">
          <w:rPr>
            <w:lang w:val="en-CA"/>
          </w:rPr>
          <w:t>+ min(</w:t>
        </w:r>
        <w:r w:rsidRPr="00FB08DB">
          <w:t>PicWidthInCtbs</w:t>
        </w:r>
        <w:r w:rsidR="002E6739" w:rsidRPr="00B01FAD">
          <w:rPr>
            <w:lang w:val="en-CA"/>
          </w:rPr>
          <w:t>,</w:t>
        </w:r>
        <w:r w:rsidRPr="00BD56C2">
          <w:t xml:space="preserve"> </w:t>
        </w:r>
        <w:r w:rsidRPr="00FB08DB">
          <w:t>PicHeightInCtbs</w:t>
        </w:r>
        <w:r w:rsidR="002E6739" w:rsidRPr="00B01FAD">
          <w:rPr>
            <w:lang w:val="en-CA"/>
          </w:rPr>
          <w:t>)&gt;&gt;</w:t>
        </w:r>
      </w:ins>
      <w:r w:rsidR="002E6739" w:rsidRPr="00B01FAD">
        <w:rPr>
          <w:lang w:val="en-CA"/>
          <w:rPrChange w:id="149" w:author="Geert" w:date="2012-04-28T21:40:00Z">
            <w:rPr>
              <w:highlight w:val="yellow"/>
              <w:lang w:val="en-CA"/>
            </w:rPr>
          </w:rPrChange>
        </w:rPr>
        <w:t>1</w:t>
      </w:r>
      <w:del w:id="150" w:author="Geert" w:date="2012-04-28T21:40:00Z">
        <w:r w:rsidR="00880036">
          <w:rPr>
            <w:szCs w:val="22"/>
            <w:lang w:val="en-CA"/>
          </w:rPr>
          <w:delText>)</w:delText>
        </w:r>
      </w:del>
      <w:ins w:id="151" w:author="Geert" w:date="2012-04-28T21:40:00Z">
        <w:r w:rsidR="002E6739" w:rsidRPr="00B01FAD">
          <w:rPr>
            <w:lang w:val="en-CA"/>
          </w:rPr>
          <w:t xml:space="preserve"> – </w:t>
        </w:r>
        <w:r w:rsidRPr="00FB08DB">
          <w:t>PicWidthInCtbs</w:t>
        </w:r>
      </w:ins>
    </w:p>
    <w:p w:rsidR="007B5DCD" w:rsidRDefault="007B5DCD" w:rsidP="007B5DCD">
      <w:pPr>
        <w:pStyle w:val="Heading1"/>
        <w:rPr>
          <w:lang w:val="en-CA"/>
        </w:rPr>
      </w:pPr>
      <w:r>
        <w:rPr>
          <w:lang w:val="en-CA"/>
        </w:rPr>
        <w:t>Conclusion</w:t>
      </w:r>
    </w:p>
    <w:p w:rsidR="007B5DCD" w:rsidRDefault="00D66ACE" w:rsidP="009E6872">
      <w:pPr>
        <w:jc w:val="both"/>
        <w:rPr>
          <w:szCs w:val="22"/>
          <w:lang w:val="en-CA"/>
        </w:rPr>
      </w:pPr>
      <w:r>
        <w:rPr>
          <w:szCs w:val="22"/>
          <w:lang w:val="en-CA"/>
        </w:rPr>
        <w:t xml:space="preserve">It is proposed to restrict the </w:t>
      </w:r>
      <w:r w:rsidR="00035CA3">
        <w:rPr>
          <w:szCs w:val="22"/>
          <w:lang w:val="en-CA"/>
        </w:rPr>
        <w:t>asy</w:t>
      </w:r>
      <w:r w:rsidR="002D09FE">
        <w:rPr>
          <w:szCs w:val="22"/>
          <w:lang w:val="en-CA"/>
        </w:rPr>
        <w:t>m</w:t>
      </w:r>
      <w:r w:rsidR="00035CA3">
        <w:rPr>
          <w:szCs w:val="22"/>
          <w:lang w:val="en-CA"/>
        </w:rPr>
        <w:t>metry of tile configuration to reduce loop filter line buffer requirement for Deblocking, Sample Adaptive Offset and Adaptive Loop Filter.</w:t>
      </w:r>
      <w:r w:rsidR="00EF4610">
        <w:rPr>
          <w:szCs w:val="22"/>
          <w:lang w:val="en-CA"/>
        </w:rPr>
        <w:t xml:space="preserve"> For 4k x 2k picture, line buffer savings are more than 6KB.</w:t>
      </w:r>
    </w:p>
    <w:p w:rsidR="007B5DCD" w:rsidRDefault="007B5DCD" w:rsidP="007B5DCD">
      <w:pPr>
        <w:pStyle w:val="Heading1"/>
        <w:rPr>
          <w:lang w:val="en-CA"/>
        </w:rPr>
      </w:pPr>
      <w:r>
        <w:rPr>
          <w:lang w:val="en-CA"/>
        </w:rPr>
        <w:t>References</w:t>
      </w:r>
    </w:p>
    <w:p w:rsidR="007B5DCD" w:rsidRPr="005A45EC" w:rsidRDefault="007B5DCD" w:rsidP="005A45EC">
      <w:pPr>
        <w:rPr>
          <w:lang w:val="en-CA"/>
        </w:rPr>
      </w:pPr>
      <w:r>
        <w:t>[1] B. Bross, W.-J. Han, J.-R. Ohm, G. J. Sullivan, T. Wiegand, “High efficiency video coding (HEVC) text specification draft 6,” 8</w:t>
      </w:r>
      <w:r>
        <w:rPr>
          <w:vertAlign w:val="superscript"/>
        </w:rPr>
        <w:t>th</w:t>
      </w:r>
      <w:r>
        <w:t xml:space="preserve"> JCT-VC Meeting, San Jose, CA, USA, Feb. 2012</w:t>
      </w:r>
    </w:p>
    <w:p w:rsidR="001F2594" w:rsidRPr="005B217D" w:rsidRDefault="001F2594" w:rsidP="00E11923">
      <w:pPr>
        <w:pStyle w:val="Heading1"/>
        <w:rPr>
          <w:lang w:val="en-CA"/>
        </w:rPr>
      </w:pPr>
      <w:r w:rsidRPr="005B217D">
        <w:rPr>
          <w:lang w:val="en-CA"/>
        </w:rPr>
        <w:t>Patent rights declaration</w:t>
      </w:r>
    </w:p>
    <w:p w:rsidR="00472B9A" w:rsidRPr="00A10C72" w:rsidRDefault="00472B9A" w:rsidP="00472B9A">
      <w:pPr>
        <w:jc w:val="both"/>
      </w:pPr>
      <w:r w:rsidRPr="00A10C72">
        <w:rPr>
          <w:rFonts w:hint="eastAsia"/>
          <w:b/>
        </w:rPr>
        <w:t>Qualcomm Inc.</w:t>
      </w:r>
      <w:r w:rsidRPr="00A10C72">
        <w:rPr>
          <w:b/>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headerReference w:type="default" r:id="rId18"/>
      <w:footerReference w:type="default" r:id="rId19"/>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eert" w:date="2012-04-28T22:05:00Z" w:initials="GVdA">
    <w:p w:rsidR="006A5A9C" w:rsidRDefault="006A5A9C" w:rsidP="006A5A9C">
      <w:pPr>
        <w:pStyle w:val="CommentText"/>
      </w:pPr>
      <w:r>
        <w:rPr>
          <w:rStyle w:val="CommentReference"/>
        </w:rPr>
        <w:annotationRef/>
      </w:r>
      <w:r>
        <w:t>Reason for this revision: the case pic_width&lt; pic_height was missing in the previous version. Modifications are made to equations to include this case.</w:t>
      </w:r>
    </w:p>
    <w:p w:rsidR="006A5A9C" w:rsidRDefault="006A5A9C">
      <w:pPr>
        <w:pStyle w:val="CommentText"/>
      </w:pPr>
      <w:bookmarkStart w:id="3" w:name="_GoBack"/>
      <w:bookmarkEnd w:id="3"/>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8C4" w:rsidRDefault="00E728C4">
      <w:r>
        <w:separator/>
      </w:r>
    </w:p>
  </w:endnote>
  <w:endnote w:type="continuationSeparator" w:id="0">
    <w:p w:rsidR="00E728C4" w:rsidRDefault="00E728C4">
      <w:r>
        <w:continuationSeparator/>
      </w:r>
    </w:p>
  </w:endnote>
  <w:endnote w:type="continuationNotice" w:id="1">
    <w:p w:rsidR="00E728C4" w:rsidRDefault="00E728C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A5A9C">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A5A9C">
      <w:rPr>
        <w:rStyle w:val="PageNumber"/>
        <w:noProof/>
      </w:rPr>
      <w:t>2012-04-28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8C4" w:rsidRDefault="00E728C4">
      <w:r>
        <w:separator/>
      </w:r>
    </w:p>
  </w:footnote>
  <w:footnote w:type="continuationSeparator" w:id="0">
    <w:p w:rsidR="00E728C4" w:rsidRDefault="00E728C4">
      <w:r>
        <w:continuationSeparator/>
      </w:r>
    </w:p>
  </w:footnote>
  <w:footnote w:type="continuationNotice" w:id="1">
    <w:p w:rsidR="00E728C4" w:rsidRDefault="00E728C4">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9F4" w:rsidRDefault="005179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C5D39"/>
    <w:rsid w:val="000031E2"/>
    <w:rsid w:val="00027DA2"/>
    <w:rsid w:val="00035CA3"/>
    <w:rsid w:val="000458BC"/>
    <w:rsid w:val="00045C41"/>
    <w:rsid w:val="00046C03"/>
    <w:rsid w:val="0007614F"/>
    <w:rsid w:val="000B1C6B"/>
    <w:rsid w:val="000C09AC"/>
    <w:rsid w:val="000C606C"/>
    <w:rsid w:val="000D491D"/>
    <w:rsid w:val="000D65EF"/>
    <w:rsid w:val="000E00F3"/>
    <w:rsid w:val="000E6FCB"/>
    <w:rsid w:val="000F158C"/>
    <w:rsid w:val="00102F3D"/>
    <w:rsid w:val="00113C7B"/>
    <w:rsid w:val="00124E38"/>
    <w:rsid w:val="0012580B"/>
    <w:rsid w:val="00131F90"/>
    <w:rsid w:val="0013526E"/>
    <w:rsid w:val="0013648C"/>
    <w:rsid w:val="00171371"/>
    <w:rsid w:val="00175A24"/>
    <w:rsid w:val="00182A44"/>
    <w:rsid w:val="00183720"/>
    <w:rsid w:val="00185690"/>
    <w:rsid w:val="00187E58"/>
    <w:rsid w:val="0019186A"/>
    <w:rsid w:val="001A297E"/>
    <w:rsid w:val="001A368E"/>
    <w:rsid w:val="001A7329"/>
    <w:rsid w:val="001B4E28"/>
    <w:rsid w:val="001C3525"/>
    <w:rsid w:val="001C64B9"/>
    <w:rsid w:val="001D1BD2"/>
    <w:rsid w:val="001D3AA9"/>
    <w:rsid w:val="001E02BE"/>
    <w:rsid w:val="001E1C14"/>
    <w:rsid w:val="001E3B37"/>
    <w:rsid w:val="001F2594"/>
    <w:rsid w:val="001F4ECD"/>
    <w:rsid w:val="001F5A7C"/>
    <w:rsid w:val="002055A6"/>
    <w:rsid w:val="00206460"/>
    <w:rsid w:val="002069B4"/>
    <w:rsid w:val="00215DFC"/>
    <w:rsid w:val="002212DF"/>
    <w:rsid w:val="00226263"/>
    <w:rsid w:val="00227BA7"/>
    <w:rsid w:val="00263398"/>
    <w:rsid w:val="00271E80"/>
    <w:rsid w:val="00275BCF"/>
    <w:rsid w:val="00292257"/>
    <w:rsid w:val="002A54E0"/>
    <w:rsid w:val="002A669B"/>
    <w:rsid w:val="002B1595"/>
    <w:rsid w:val="002B191D"/>
    <w:rsid w:val="002B32FD"/>
    <w:rsid w:val="002B3677"/>
    <w:rsid w:val="002D09FE"/>
    <w:rsid w:val="002D0AF6"/>
    <w:rsid w:val="002E37AD"/>
    <w:rsid w:val="002E5210"/>
    <w:rsid w:val="002E6739"/>
    <w:rsid w:val="002F164D"/>
    <w:rsid w:val="00306206"/>
    <w:rsid w:val="00317033"/>
    <w:rsid w:val="003173DD"/>
    <w:rsid w:val="00317D85"/>
    <w:rsid w:val="00325772"/>
    <w:rsid w:val="00327C56"/>
    <w:rsid w:val="003315A1"/>
    <w:rsid w:val="0033404D"/>
    <w:rsid w:val="003373EC"/>
    <w:rsid w:val="00342FF4"/>
    <w:rsid w:val="003676B4"/>
    <w:rsid w:val="003706CC"/>
    <w:rsid w:val="003737C4"/>
    <w:rsid w:val="0037700D"/>
    <w:rsid w:val="00377710"/>
    <w:rsid w:val="003A2D8E"/>
    <w:rsid w:val="003A7915"/>
    <w:rsid w:val="003B2D93"/>
    <w:rsid w:val="003C20E4"/>
    <w:rsid w:val="003C67E8"/>
    <w:rsid w:val="003D3E44"/>
    <w:rsid w:val="003E6F90"/>
    <w:rsid w:val="003F5D0F"/>
    <w:rsid w:val="00414101"/>
    <w:rsid w:val="00433DDB"/>
    <w:rsid w:val="00437619"/>
    <w:rsid w:val="00466787"/>
    <w:rsid w:val="00472B9A"/>
    <w:rsid w:val="00483CBC"/>
    <w:rsid w:val="00492F6B"/>
    <w:rsid w:val="004A2A63"/>
    <w:rsid w:val="004B210C"/>
    <w:rsid w:val="004B3515"/>
    <w:rsid w:val="004D405F"/>
    <w:rsid w:val="004E4F4F"/>
    <w:rsid w:val="004E6789"/>
    <w:rsid w:val="004F61E3"/>
    <w:rsid w:val="00507EB4"/>
    <w:rsid w:val="0051015C"/>
    <w:rsid w:val="00516CF1"/>
    <w:rsid w:val="005179F4"/>
    <w:rsid w:val="00521C14"/>
    <w:rsid w:val="005276B1"/>
    <w:rsid w:val="00531AE9"/>
    <w:rsid w:val="00550A66"/>
    <w:rsid w:val="00556FB8"/>
    <w:rsid w:val="00566507"/>
    <w:rsid w:val="00567EC7"/>
    <w:rsid w:val="00570013"/>
    <w:rsid w:val="005801A2"/>
    <w:rsid w:val="005952A5"/>
    <w:rsid w:val="005A33A1"/>
    <w:rsid w:val="005A45EC"/>
    <w:rsid w:val="005B217D"/>
    <w:rsid w:val="005C385F"/>
    <w:rsid w:val="005E1AC6"/>
    <w:rsid w:val="005E319A"/>
    <w:rsid w:val="005F5AC4"/>
    <w:rsid w:val="005F6F1B"/>
    <w:rsid w:val="00624B33"/>
    <w:rsid w:val="00630AA2"/>
    <w:rsid w:val="00646707"/>
    <w:rsid w:val="00647173"/>
    <w:rsid w:val="00656BCC"/>
    <w:rsid w:val="00662E58"/>
    <w:rsid w:val="00664DCF"/>
    <w:rsid w:val="006A5A9C"/>
    <w:rsid w:val="006B6A61"/>
    <w:rsid w:val="006C5D39"/>
    <w:rsid w:val="006D1D8F"/>
    <w:rsid w:val="006E2810"/>
    <w:rsid w:val="006E5417"/>
    <w:rsid w:val="00712F60"/>
    <w:rsid w:val="00720E3B"/>
    <w:rsid w:val="00745F6B"/>
    <w:rsid w:val="0075585E"/>
    <w:rsid w:val="007677A2"/>
    <w:rsid w:val="00770571"/>
    <w:rsid w:val="007768FF"/>
    <w:rsid w:val="007824D3"/>
    <w:rsid w:val="00796EE3"/>
    <w:rsid w:val="007A7D29"/>
    <w:rsid w:val="007B4AB8"/>
    <w:rsid w:val="007B4E0E"/>
    <w:rsid w:val="007B5DCD"/>
    <w:rsid w:val="007B7F58"/>
    <w:rsid w:val="007F1F8B"/>
    <w:rsid w:val="007F67A1"/>
    <w:rsid w:val="00805E05"/>
    <w:rsid w:val="008206C8"/>
    <w:rsid w:val="00825E0D"/>
    <w:rsid w:val="008568D5"/>
    <w:rsid w:val="00874A6C"/>
    <w:rsid w:val="00875D2D"/>
    <w:rsid w:val="00876C65"/>
    <w:rsid w:val="00880036"/>
    <w:rsid w:val="00883D8A"/>
    <w:rsid w:val="0089071D"/>
    <w:rsid w:val="008927B3"/>
    <w:rsid w:val="00896419"/>
    <w:rsid w:val="008A4B4C"/>
    <w:rsid w:val="008C239F"/>
    <w:rsid w:val="008C7BF2"/>
    <w:rsid w:val="008E480C"/>
    <w:rsid w:val="00907757"/>
    <w:rsid w:val="009212B0"/>
    <w:rsid w:val="009234A5"/>
    <w:rsid w:val="009336F7"/>
    <w:rsid w:val="00933C94"/>
    <w:rsid w:val="009374A7"/>
    <w:rsid w:val="0098551D"/>
    <w:rsid w:val="0099518F"/>
    <w:rsid w:val="009A523D"/>
    <w:rsid w:val="009B67D8"/>
    <w:rsid w:val="009E6872"/>
    <w:rsid w:val="009F496B"/>
    <w:rsid w:val="00A00462"/>
    <w:rsid w:val="00A01439"/>
    <w:rsid w:val="00A02E61"/>
    <w:rsid w:val="00A05CFF"/>
    <w:rsid w:val="00A30F2B"/>
    <w:rsid w:val="00A56B97"/>
    <w:rsid w:val="00A6093D"/>
    <w:rsid w:val="00A76A6D"/>
    <w:rsid w:val="00A83253"/>
    <w:rsid w:val="00AA6E84"/>
    <w:rsid w:val="00AE341B"/>
    <w:rsid w:val="00AE5C85"/>
    <w:rsid w:val="00B01FAD"/>
    <w:rsid w:val="00B02415"/>
    <w:rsid w:val="00B07CA7"/>
    <w:rsid w:val="00B11700"/>
    <w:rsid w:val="00B1279A"/>
    <w:rsid w:val="00B4562B"/>
    <w:rsid w:val="00B5222E"/>
    <w:rsid w:val="00B61C96"/>
    <w:rsid w:val="00B73A2A"/>
    <w:rsid w:val="00B94B06"/>
    <w:rsid w:val="00B94C28"/>
    <w:rsid w:val="00B965F1"/>
    <w:rsid w:val="00BC10BA"/>
    <w:rsid w:val="00BC5AFD"/>
    <w:rsid w:val="00BD56C2"/>
    <w:rsid w:val="00BE73B4"/>
    <w:rsid w:val="00C04F43"/>
    <w:rsid w:val="00C0609D"/>
    <w:rsid w:val="00C115AB"/>
    <w:rsid w:val="00C30249"/>
    <w:rsid w:val="00C3723B"/>
    <w:rsid w:val="00C4789C"/>
    <w:rsid w:val="00C54354"/>
    <w:rsid w:val="00C55FCA"/>
    <w:rsid w:val="00C606C9"/>
    <w:rsid w:val="00C63705"/>
    <w:rsid w:val="00C80288"/>
    <w:rsid w:val="00C84003"/>
    <w:rsid w:val="00C90650"/>
    <w:rsid w:val="00C97D78"/>
    <w:rsid w:val="00CC2AAE"/>
    <w:rsid w:val="00CC5A42"/>
    <w:rsid w:val="00CD0EAB"/>
    <w:rsid w:val="00CD23AF"/>
    <w:rsid w:val="00CF34DB"/>
    <w:rsid w:val="00CF4AB6"/>
    <w:rsid w:val="00CF558F"/>
    <w:rsid w:val="00D073E2"/>
    <w:rsid w:val="00D1017D"/>
    <w:rsid w:val="00D446EC"/>
    <w:rsid w:val="00D51BF0"/>
    <w:rsid w:val="00D55942"/>
    <w:rsid w:val="00D664B2"/>
    <w:rsid w:val="00D66ACE"/>
    <w:rsid w:val="00D807BF"/>
    <w:rsid w:val="00DA7887"/>
    <w:rsid w:val="00DB2C26"/>
    <w:rsid w:val="00DB6E6F"/>
    <w:rsid w:val="00DC4D5A"/>
    <w:rsid w:val="00DE6B43"/>
    <w:rsid w:val="00E01333"/>
    <w:rsid w:val="00E11923"/>
    <w:rsid w:val="00E14CCB"/>
    <w:rsid w:val="00E262D4"/>
    <w:rsid w:val="00E36250"/>
    <w:rsid w:val="00E54080"/>
    <w:rsid w:val="00E54511"/>
    <w:rsid w:val="00E61DAC"/>
    <w:rsid w:val="00E728C4"/>
    <w:rsid w:val="00E73B94"/>
    <w:rsid w:val="00E75E14"/>
    <w:rsid w:val="00E75FE3"/>
    <w:rsid w:val="00E91779"/>
    <w:rsid w:val="00EB4171"/>
    <w:rsid w:val="00EB7AB1"/>
    <w:rsid w:val="00ED1B4E"/>
    <w:rsid w:val="00EF4610"/>
    <w:rsid w:val="00EF48CC"/>
    <w:rsid w:val="00F0757D"/>
    <w:rsid w:val="00F213C0"/>
    <w:rsid w:val="00F305C9"/>
    <w:rsid w:val="00F61236"/>
    <w:rsid w:val="00F65C57"/>
    <w:rsid w:val="00F73032"/>
    <w:rsid w:val="00F848FC"/>
    <w:rsid w:val="00F9282A"/>
    <w:rsid w:val="00F96BAD"/>
    <w:rsid w:val="00FB0E84"/>
    <w:rsid w:val="00FC0EA6"/>
    <w:rsid w:val="00FC0F1E"/>
    <w:rsid w:val="00FD01C2"/>
    <w:rsid w:val="00FF0CE3"/>
    <w:rsid w:val="00FF3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933C94"/>
    <w:rPr>
      <w:sz w:val="16"/>
      <w:szCs w:val="16"/>
    </w:rPr>
  </w:style>
  <w:style w:type="paragraph" w:styleId="CommentText">
    <w:name w:val="annotation text"/>
    <w:basedOn w:val="Normal"/>
    <w:link w:val="CommentTextChar"/>
    <w:rsid w:val="00933C94"/>
    <w:rPr>
      <w:sz w:val="20"/>
    </w:rPr>
  </w:style>
  <w:style w:type="character" w:customStyle="1" w:styleId="CommentTextChar">
    <w:name w:val="Comment Text Char"/>
    <w:basedOn w:val="DefaultParagraphFont"/>
    <w:link w:val="CommentText"/>
    <w:rsid w:val="00933C94"/>
  </w:style>
  <w:style w:type="paragraph" w:styleId="CommentSubject">
    <w:name w:val="annotation subject"/>
    <w:basedOn w:val="CommentText"/>
    <w:next w:val="CommentText"/>
    <w:link w:val="CommentSubjectChar"/>
    <w:rsid w:val="00933C94"/>
    <w:rPr>
      <w:b/>
      <w:bCs/>
    </w:rPr>
  </w:style>
  <w:style w:type="character" w:customStyle="1" w:styleId="CommentSubjectChar">
    <w:name w:val="Comment Subject Char"/>
    <w:link w:val="CommentSubject"/>
    <w:rsid w:val="00933C94"/>
    <w:rPr>
      <w:b/>
      <w:bCs/>
    </w:rPr>
  </w:style>
  <w:style w:type="paragraph" w:styleId="Revision">
    <w:name w:val="Revision"/>
    <w:hidden/>
    <w:uiPriority w:val="99"/>
    <w:semiHidden/>
    <w:rsid w:val="00933C9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933C94"/>
    <w:rPr>
      <w:sz w:val="16"/>
      <w:szCs w:val="16"/>
    </w:rPr>
  </w:style>
  <w:style w:type="paragraph" w:styleId="CommentText">
    <w:name w:val="annotation text"/>
    <w:basedOn w:val="Normal"/>
    <w:link w:val="CommentTextChar"/>
    <w:rsid w:val="00933C94"/>
    <w:rPr>
      <w:sz w:val="20"/>
    </w:rPr>
  </w:style>
  <w:style w:type="character" w:customStyle="1" w:styleId="CommentTextChar">
    <w:name w:val="Comment Text Char"/>
    <w:basedOn w:val="DefaultParagraphFont"/>
    <w:link w:val="CommentText"/>
    <w:rsid w:val="00933C94"/>
  </w:style>
  <w:style w:type="paragraph" w:styleId="CommentSubject">
    <w:name w:val="annotation subject"/>
    <w:basedOn w:val="CommentText"/>
    <w:next w:val="CommentText"/>
    <w:link w:val="CommentSubjectChar"/>
    <w:rsid w:val="00933C94"/>
    <w:rPr>
      <w:b/>
      <w:bCs/>
    </w:rPr>
  </w:style>
  <w:style w:type="character" w:customStyle="1" w:styleId="CommentSubjectChar">
    <w:name w:val="Comment Subject Char"/>
    <w:link w:val="CommentSubject"/>
    <w:rsid w:val="00933C94"/>
    <w:rPr>
      <w:b/>
      <w:bCs/>
    </w:rPr>
  </w:style>
  <w:style w:type="paragraph" w:styleId="Revision">
    <w:name w:val="Revision"/>
    <w:hidden/>
    <w:uiPriority w:val="99"/>
    <w:semiHidden/>
    <w:rsid w:val="00933C9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njeevk@qualcomm.com"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hyperlink" Target="mailto:martak@qualcomm.com" TargetMode="External"/><Relationship Id="rId2" Type="http://schemas.openxmlformats.org/officeDocument/2006/relationships/customXml" Target="../customXml/item2.xml"/><Relationship Id="rId16" Type="http://schemas.openxmlformats.org/officeDocument/2006/relationships/hyperlink" Target="mailto:yekuiw@qualcom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mailto:mcoban@qualcomm.com"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geertv@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860E4-41F9-490F-BDF8-3C5F6567191C}">
  <ds:schemaRefs>
    <ds:schemaRef ds:uri="http://schemas.openxmlformats.org/officeDocument/2006/bibliography"/>
  </ds:schemaRefs>
</ds:datastoreItem>
</file>

<file path=customXml/itemProps2.xml><?xml version="1.0" encoding="utf-8"?>
<ds:datastoreItem xmlns:ds="http://schemas.openxmlformats.org/officeDocument/2006/customXml" ds:itemID="{CFF7FA5F-DAAC-424A-9F06-2B988277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1385</Words>
  <Characters>7895</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9262</CharactersWithSpaces>
  <SharedDoc>false</SharedDoc>
  <HLinks>
    <vt:vector size="30" baseType="variant">
      <vt:variant>
        <vt:i4>4784235</vt:i4>
      </vt:variant>
      <vt:variant>
        <vt:i4>12</vt:i4>
      </vt:variant>
      <vt:variant>
        <vt:i4>0</vt:i4>
      </vt:variant>
      <vt:variant>
        <vt:i4>5</vt:i4>
      </vt:variant>
      <vt:variant>
        <vt:lpwstr>mailto:martak@qualcomm.com</vt:lpwstr>
      </vt:variant>
      <vt:variant>
        <vt:lpwstr/>
      </vt:variant>
      <vt:variant>
        <vt:i4>4980850</vt:i4>
      </vt:variant>
      <vt:variant>
        <vt:i4>9</vt:i4>
      </vt:variant>
      <vt:variant>
        <vt:i4>0</vt:i4>
      </vt:variant>
      <vt:variant>
        <vt:i4>5</vt:i4>
      </vt:variant>
      <vt:variant>
        <vt:lpwstr>mailto:yekuiw@qualcomm.com</vt:lpwstr>
      </vt:variant>
      <vt:variant>
        <vt:lpwstr/>
      </vt:variant>
      <vt:variant>
        <vt:i4>5505146</vt:i4>
      </vt:variant>
      <vt:variant>
        <vt:i4>6</vt:i4>
      </vt:variant>
      <vt:variant>
        <vt:i4>0</vt:i4>
      </vt:variant>
      <vt:variant>
        <vt:i4>5</vt:i4>
      </vt:variant>
      <vt:variant>
        <vt:lpwstr>mailto:mcoban@qualcomm.com</vt:lpwstr>
      </vt:variant>
      <vt:variant>
        <vt:lpwstr/>
      </vt:variant>
      <vt:variant>
        <vt:i4>4259956</vt:i4>
      </vt:variant>
      <vt:variant>
        <vt:i4>3</vt:i4>
      </vt:variant>
      <vt:variant>
        <vt:i4>0</vt:i4>
      </vt:variant>
      <vt:variant>
        <vt:i4>5</vt:i4>
      </vt:variant>
      <vt:variant>
        <vt:lpwstr>mailto:geertv@qualcomm.com</vt:lpwstr>
      </vt:variant>
      <vt:variant>
        <vt:lpwstr/>
      </vt:variant>
      <vt:variant>
        <vt:i4>3735568</vt:i4>
      </vt:variant>
      <vt:variant>
        <vt:i4>0</vt:i4>
      </vt:variant>
      <vt:variant>
        <vt:i4>0</vt:i4>
      </vt:variant>
      <vt:variant>
        <vt:i4>5</vt:i4>
      </vt:variant>
      <vt:variant>
        <vt:lpwstr>mailto:sanjeevk@qualcomm.com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Geert</cp:lastModifiedBy>
  <cp:revision>2</cp:revision>
  <cp:lastPrinted>1900-12-31T22:00:00Z</cp:lastPrinted>
  <dcterms:created xsi:type="dcterms:W3CDTF">2012-04-20T08:59:00Z</dcterms:created>
  <dcterms:modified xsi:type="dcterms:W3CDTF">2012-04-28T20:05:00Z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1797694490</vt:i4>
  </property>
  <property fmtid="{D5CDD505-2E9C-101B-9397-08002B2CF9AE}" pid="3" name="_NewReviewCycle">
    <vt:lpwstr/>
  </property>
  <property fmtid="{D5CDD505-2E9C-101B-9397-08002B2CF9AE}" pid="4" name="_EmailSubject">
    <vt:lpwstr>possible proposal regarding tiling constraints from total line buffer requirement perspective</vt:lpwstr>
  </property>
  <property fmtid="{D5CDD505-2E9C-101B-9397-08002B2CF9AE}" pid="5" name="_AuthorEmail">
    <vt:lpwstr>sanjeevk@qualcomm.com</vt:lpwstr>
  </property>
  <property fmtid="{D5CDD505-2E9C-101B-9397-08002B2CF9AE}" pid="6" name="_AuthorEmailDisplayName">
    <vt:lpwstr>Kumar, Sanjeev</vt:lpwstr>
  </property>
  <property fmtid="{D5CDD505-2E9C-101B-9397-08002B2CF9AE}" pid="7" name="_PreviousAdHocReviewCycleID">
    <vt:i4>1260720116</vt:i4>
  </property>
  <property fmtid="{D5CDD505-2E9C-101B-9397-08002B2CF9AE}" pid="8" name="_ReviewingToolsShownOnce">
    <vt:lpwstr/>
  </property>
</Properties>
</file>