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7E61AE" w:rsidRDefault="00311AF8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E61AE"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75A1CB07" wp14:editId="5AF6C72C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7E61AE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 wp14:anchorId="6DC04D81" wp14:editId="056A51F7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E61AE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 wp14:anchorId="0BEDC769" wp14:editId="3C07BE5E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7E61AE">
              <w:rPr>
                <w:b/>
                <w:szCs w:val="22"/>
                <w:lang w:val="en-CA"/>
              </w:rPr>
              <w:t xml:space="preserve">Joint </w:t>
            </w:r>
            <w:r w:rsidR="006C5D39" w:rsidRPr="007E61AE">
              <w:rPr>
                <w:b/>
                <w:szCs w:val="22"/>
                <w:lang w:val="en-CA"/>
              </w:rPr>
              <w:t>Collaborative</w:t>
            </w:r>
            <w:r w:rsidR="00E61DAC" w:rsidRPr="007E61AE">
              <w:rPr>
                <w:b/>
                <w:szCs w:val="22"/>
                <w:lang w:val="en-CA"/>
              </w:rPr>
              <w:t xml:space="preserve"> Team </w:t>
            </w:r>
            <w:r w:rsidR="006C5D39" w:rsidRPr="007E61AE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7E61AE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E61AE">
              <w:rPr>
                <w:b/>
                <w:szCs w:val="22"/>
                <w:lang w:val="en-CA"/>
              </w:rPr>
              <w:t xml:space="preserve">of </w:t>
            </w:r>
            <w:r w:rsidR="007F1F8B" w:rsidRPr="007E61AE">
              <w:rPr>
                <w:b/>
                <w:szCs w:val="22"/>
                <w:lang w:val="en-CA"/>
              </w:rPr>
              <w:t>ITU-T SG16 WP3 and ISO/IEC JTC1/SC29/WG11</w:t>
            </w:r>
          </w:p>
          <w:p w:rsidR="00E61DAC" w:rsidRPr="005B217D" w:rsidRDefault="00CA5DCE" w:rsidP="005B217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9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 w:rsidRPr="005E1AC6">
              <w:rPr>
                <w:szCs w:val="22"/>
                <w:lang w:val="en-CA"/>
              </w:rPr>
              <w:t>Geneva, CH, 27 April – 7 May 2012</w:t>
            </w:r>
          </w:p>
        </w:tc>
        <w:tc>
          <w:tcPr>
            <w:tcW w:w="3168" w:type="dxa"/>
          </w:tcPr>
          <w:p w:rsidR="008A4B4C" w:rsidRPr="005B217D" w:rsidRDefault="00E61DAC" w:rsidP="0026687A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CA5DCE">
              <w:rPr>
                <w:lang w:val="en-CA"/>
              </w:rPr>
              <w:t>I</w:t>
            </w:r>
            <w:r w:rsidR="0026687A" w:rsidRPr="007276DA">
              <w:rPr>
                <w:u w:val="single"/>
                <w:lang w:val="en-CA"/>
              </w:rPr>
              <w:t>0353</w:t>
            </w:r>
            <w:ins w:id="0" w:author="Ye-Kui Wang" w:date="2012-05-02T08:00:00Z">
              <w:r w:rsidR="000E642D">
                <w:rPr>
                  <w:u w:val="single"/>
                  <w:lang w:val="en-CA"/>
                </w:rPr>
                <w:t>r1</w:t>
              </w:r>
            </w:ins>
            <w:bookmarkStart w:id="1" w:name="_GoBack"/>
            <w:bookmarkEnd w:id="1"/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4F38D1" w:rsidP="00AF19CE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Hooks for temporal motion vector prediction and weighted prediction in </w:t>
            </w:r>
            <w:r w:rsidR="00CA5DCE">
              <w:rPr>
                <w:b/>
                <w:szCs w:val="22"/>
                <w:lang w:val="en-CA"/>
              </w:rPr>
              <w:t xml:space="preserve">HEVC </w:t>
            </w:r>
            <w:proofErr w:type="spellStart"/>
            <w:r>
              <w:rPr>
                <w:b/>
                <w:szCs w:val="22"/>
                <w:lang w:val="en-CA"/>
              </w:rPr>
              <w:t>multiview</w:t>
            </w:r>
            <w:proofErr w:type="spellEnd"/>
            <w:r>
              <w:rPr>
                <w:b/>
                <w:szCs w:val="22"/>
                <w:lang w:val="en-CA"/>
              </w:rPr>
              <w:t>/3D</w:t>
            </w:r>
            <w:r w:rsidR="000B7478">
              <w:rPr>
                <w:b/>
                <w:szCs w:val="22"/>
                <w:lang w:val="en-CA"/>
              </w:rPr>
              <w:t>V</w:t>
            </w:r>
            <w:r>
              <w:rPr>
                <w:b/>
                <w:szCs w:val="22"/>
                <w:lang w:val="en-CA"/>
              </w:rPr>
              <w:t xml:space="preserve"> extension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AF19CE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AF19CE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26687A" w:rsidRDefault="0026687A" w:rsidP="00AF19CE">
            <w:pPr>
              <w:spacing w:before="60" w:after="60"/>
              <w:rPr>
                <w:szCs w:val="22"/>
                <w:lang w:val="en-CA"/>
              </w:rPr>
            </w:pPr>
          </w:p>
          <w:p w:rsidR="00F9546F" w:rsidRDefault="00AF19CE" w:rsidP="00AF19C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Ying Chen</w:t>
            </w:r>
            <w:r>
              <w:rPr>
                <w:szCs w:val="22"/>
                <w:lang w:val="en-CA"/>
              </w:rPr>
              <w:br/>
              <w:t>Ye-Kui Wang</w:t>
            </w:r>
            <w:r>
              <w:rPr>
                <w:szCs w:val="22"/>
                <w:lang w:val="en-CA"/>
              </w:rPr>
              <w:br/>
            </w:r>
            <w:r w:rsidR="004F38D1">
              <w:rPr>
                <w:szCs w:val="22"/>
                <w:lang w:val="en-CA"/>
              </w:rPr>
              <w:t>Li Zhang</w:t>
            </w:r>
            <w:r w:rsidR="00F9546F">
              <w:rPr>
                <w:szCs w:val="22"/>
                <w:lang w:val="en-CA"/>
              </w:rPr>
              <w:br/>
            </w:r>
            <w:proofErr w:type="spellStart"/>
            <w:r w:rsidR="00F9546F" w:rsidRPr="00F9546F">
              <w:rPr>
                <w:szCs w:val="22"/>
                <w:lang w:val="en-CA"/>
              </w:rPr>
              <w:t>Vadim</w:t>
            </w:r>
            <w:proofErr w:type="spellEnd"/>
            <w:r w:rsidR="00F9546F" w:rsidRPr="00F9546F">
              <w:rPr>
                <w:szCs w:val="22"/>
                <w:lang w:val="en-CA"/>
              </w:rPr>
              <w:t xml:space="preserve"> </w:t>
            </w:r>
            <w:proofErr w:type="spellStart"/>
            <w:r w:rsidR="00F9546F" w:rsidRPr="00F9546F">
              <w:rPr>
                <w:szCs w:val="22"/>
                <w:lang w:val="en-CA"/>
              </w:rPr>
              <w:t>Seregin</w:t>
            </w:r>
            <w:proofErr w:type="spellEnd"/>
          </w:p>
          <w:p w:rsidR="00AF19CE" w:rsidRDefault="00F9546F" w:rsidP="00AF19C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Jianle Chen</w:t>
            </w:r>
            <w:r w:rsidR="00E61DAC" w:rsidRPr="005B217D">
              <w:rPr>
                <w:szCs w:val="22"/>
                <w:lang w:val="en-CA"/>
              </w:rPr>
              <w:br/>
            </w:r>
          </w:p>
          <w:p w:rsidR="00E61DAC" w:rsidRPr="005B217D" w:rsidRDefault="00AF19CE" w:rsidP="00AF19CE">
            <w:pPr>
              <w:spacing w:before="60" w:after="60"/>
              <w:rPr>
                <w:szCs w:val="22"/>
                <w:lang w:val="en-CA"/>
              </w:rPr>
            </w:pPr>
            <w:r w:rsidRPr="002F5939">
              <w:rPr>
                <w:szCs w:val="22"/>
              </w:rPr>
              <w:t xml:space="preserve">5775 Morehouse </w:t>
            </w:r>
            <w:proofErr w:type="spellStart"/>
            <w:r w:rsidRPr="002F5939">
              <w:rPr>
                <w:szCs w:val="22"/>
              </w:rPr>
              <w:t>Dr</w:t>
            </w:r>
            <w:proofErr w:type="spellEnd"/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San Diego, CA 92121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AF19CE" w:rsidRDefault="00AF19CE" w:rsidP="00AF19CE">
            <w:pPr>
              <w:spacing w:before="60" w:after="60"/>
              <w:rPr>
                <w:szCs w:val="22"/>
              </w:rPr>
            </w:pPr>
            <w:r>
              <w:rPr>
                <w:rStyle w:val="value"/>
                <w:rFonts w:eastAsia="Batang"/>
              </w:rPr>
              <w:t>1-858-845-6589</w:t>
            </w:r>
            <w:r>
              <w:rPr>
                <w:szCs w:val="22"/>
              </w:rPr>
              <w:br/>
            </w:r>
            <w:hyperlink r:id="rId11" w:history="1">
              <w:r w:rsidRPr="00381150">
                <w:rPr>
                  <w:rStyle w:val="Hyperlink"/>
                  <w:szCs w:val="22"/>
                </w:rPr>
                <w:t>cheny@qualcomm.com</w:t>
              </w:r>
            </w:hyperlink>
          </w:p>
          <w:p w:rsidR="00AF19CE" w:rsidRDefault="00AF19CE" w:rsidP="00AF19CE">
            <w:pPr>
              <w:spacing w:before="60" w:after="60"/>
              <w:rPr>
                <w:szCs w:val="22"/>
              </w:rPr>
            </w:pPr>
            <w:r w:rsidRPr="00906146">
              <w:rPr>
                <w:szCs w:val="22"/>
              </w:rPr>
              <w:t>1-858-651-8345</w:t>
            </w:r>
            <w:r w:rsidRPr="00906146">
              <w:rPr>
                <w:szCs w:val="22"/>
              </w:rPr>
              <w:br/>
            </w:r>
            <w:hyperlink r:id="rId12" w:history="1">
              <w:r w:rsidRPr="00906146">
                <w:rPr>
                  <w:rStyle w:val="Hyperlink"/>
                  <w:szCs w:val="22"/>
                </w:rPr>
                <w:t>yekuiw@qualcomm.com</w:t>
              </w:r>
            </w:hyperlink>
          </w:p>
          <w:p w:rsidR="00E61DAC" w:rsidRDefault="004F38D1" w:rsidP="004F38D1">
            <w:pPr>
              <w:spacing w:before="60" w:after="60"/>
              <w:rPr>
                <w:rStyle w:val="Hyperlink"/>
                <w:szCs w:val="22"/>
              </w:rPr>
            </w:pPr>
            <w:r w:rsidRPr="004F38D1">
              <w:rPr>
                <w:rStyle w:val="value"/>
                <w:rFonts w:eastAsia="Batang"/>
              </w:rPr>
              <w:t>1-858-651-6660</w:t>
            </w:r>
            <w:r w:rsidR="00811DD1">
              <w:rPr>
                <w:szCs w:val="22"/>
              </w:rPr>
              <w:br/>
            </w:r>
            <w:hyperlink r:id="rId13" w:history="1">
              <w:r w:rsidR="000B7478" w:rsidRPr="00180FCF">
                <w:rPr>
                  <w:rStyle w:val="Hyperlink"/>
                  <w:szCs w:val="22"/>
                </w:rPr>
                <w:t>lizhang@qualcomm.com</w:t>
              </w:r>
            </w:hyperlink>
          </w:p>
          <w:p w:rsidR="00F9546F" w:rsidRDefault="00F9546F" w:rsidP="00F9546F">
            <w:pPr>
              <w:spacing w:before="60" w:after="60"/>
              <w:rPr>
                <w:szCs w:val="22"/>
              </w:rPr>
            </w:pPr>
            <w:r>
              <w:rPr>
                <w:rStyle w:val="Hyperlink"/>
              </w:rPr>
              <w:t>1-858-651-3481</w:t>
            </w:r>
            <w:r>
              <w:rPr>
                <w:rStyle w:val="Hyperlink"/>
              </w:rPr>
              <w:br/>
            </w:r>
            <w:hyperlink r:id="rId14" w:history="1">
              <w:r w:rsidRPr="005A15D9">
                <w:rPr>
                  <w:rStyle w:val="Hyperlink"/>
                  <w:szCs w:val="22"/>
                </w:rPr>
                <w:t>vseregin@qualcomm.com</w:t>
              </w:r>
            </w:hyperlink>
          </w:p>
          <w:p w:rsidR="00F9546F" w:rsidRDefault="00F9546F" w:rsidP="00F9546F">
            <w:pPr>
              <w:spacing w:before="60" w:after="60"/>
              <w:rPr>
                <w:szCs w:val="22"/>
              </w:rPr>
            </w:pPr>
            <w:r w:rsidRPr="00F9546F">
              <w:rPr>
                <w:szCs w:val="22"/>
              </w:rPr>
              <w:t>1-858-651-8028</w:t>
            </w:r>
            <w:r>
              <w:rPr>
                <w:szCs w:val="22"/>
              </w:rPr>
              <w:br/>
            </w:r>
            <w:hyperlink r:id="rId15" w:history="1">
              <w:r w:rsidRPr="005A15D9">
                <w:rPr>
                  <w:rStyle w:val="Hyperlink"/>
                  <w:szCs w:val="22"/>
                </w:rPr>
                <w:t>cjianle@qualcomm.com</w:t>
              </w:r>
            </w:hyperlink>
          </w:p>
          <w:p w:rsidR="00F9546F" w:rsidRPr="00AF19CE" w:rsidRDefault="00F9546F" w:rsidP="00F9546F">
            <w:pPr>
              <w:spacing w:before="60" w:after="60"/>
              <w:rPr>
                <w:szCs w:val="22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24628A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4B718F" w:rsidRDefault="000B7478" w:rsidP="009C6107">
      <w:pPr>
        <w:jc w:val="both"/>
      </w:pPr>
      <w:bookmarkStart w:id="2" w:name="OLE_LINK32"/>
      <w:bookmarkStart w:id="3" w:name="OLE_LINK33"/>
      <w:r>
        <w:t xml:space="preserve">In </w:t>
      </w:r>
      <w:proofErr w:type="spellStart"/>
      <w:r>
        <w:t>multiview</w:t>
      </w:r>
      <w:proofErr w:type="spellEnd"/>
      <w:r>
        <w:t xml:space="preserve"> or 3D Video (3DV) extension of HEVC</w:t>
      </w:r>
      <w:r w:rsidR="00AB50A3">
        <w:t xml:space="preserve"> under development</w:t>
      </w:r>
      <w:r>
        <w:t>, it is possible that</w:t>
      </w:r>
      <w:r w:rsidR="00CA5DCE">
        <w:t xml:space="preserve"> there would be a profile wherein</w:t>
      </w:r>
      <w:r>
        <w:t xml:space="preserve"> </w:t>
      </w:r>
      <w:r w:rsidR="00CA5DCE">
        <w:t xml:space="preserve">only </w:t>
      </w:r>
      <w:r>
        <w:t>high</w:t>
      </w:r>
      <w:r w:rsidR="00CA5DCE">
        <w:t>-</w:t>
      </w:r>
      <w:r>
        <w:t xml:space="preserve">level syntax only </w:t>
      </w:r>
      <w:r w:rsidR="00CA5DCE">
        <w:t>changes are introduced compared to HEVC</w:t>
      </w:r>
      <w:r w:rsidR="004B718F">
        <w:t xml:space="preserve"> (base spec)</w:t>
      </w:r>
      <w:r w:rsidR="00CA5DCE">
        <w:t>, similarly as the existing AVC based MVC extension compared to AVC (Annex A profiles)</w:t>
      </w:r>
      <w:r>
        <w:t xml:space="preserve">. In HEVC, both </w:t>
      </w:r>
      <w:r w:rsidR="00F962EF">
        <w:t xml:space="preserve">Temporal </w:t>
      </w:r>
      <w:r w:rsidR="00736E8E">
        <w:t>M</w:t>
      </w:r>
      <w:r>
        <w:t xml:space="preserve">otion </w:t>
      </w:r>
      <w:r w:rsidR="00736E8E">
        <w:t>V</w:t>
      </w:r>
      <w:r>
        <w:t xml:space="preserve">ector </w:t>
      </w:r>
      <w:r w:rsidR="00736E8E">
        <w:t>P</w:t>
      </w:r>
      <w:r>
        <w:t xml:space="preserve">rediction </w:t>
      </w:r>
      <w:r w:rsidR="00B91FAE">
        <w:t>(</w:t>
      </w:r>
      <w:r w:rsidR="00F962EF">
        <w:t>T</w:t>
      </w:r>
      <w:r w:rsidR="00736E8E">
        <w:t xml:space="preserve">MVP) </w:t>
      </w:r>
      <w:r>
        <w:t xml:space="preserve">and implicit weighted prediction are designed in a way that POC </w:t>
      </w:r>
      <w:r w:rsidR="004257DC">
        <w:t>distances</w:t>
      </w:r>
      <w:r>
        <w:t xml:space="preserve"> need to be checked. However, in </w:t>
      </w:r>
      <w:proofErr w:type="spellStart"/>
      <w:r>
        <w:t>multiview</w:t>
      </w:r>
      <w:proofErr w:type="spellEnd"/>
      <w:r>
        <w:t xml:space="preserve"> or 3DV, </w:t>
      </w:r>
      <w:r w:rsidR="00615D6D">
        <w:t xml:space="preserve">a picture from a different view, </w:t>
      </w:r>
      <w:r w:rsidR="00CA5DCE">
        <w:t xml:space="preserve">i.e., </w:t>
      </w:r>
      <w:r w:rsidR="00615D6D">
        <w:t xml:space="preserve">view component in the context of </w:t>
      </w:r>
      <w:r w:rsidR="00CA5DCE">
        <w:t>AVC based MVC</w:t>
      </w:r>
      <w:r w:rsidR="00615D6D">
        <w:t xml:space="preserve">, may be present in a reference picture list of the current </w:t>
      </w:r>
      <w:r w:rsidR="00CA5DCE">
        <w:t>picture (</w:t>
      </w:r>
      <w:r w:rsidR="00615D6D">
        <w:t>view component</w:t>
      </w:r>
      <w:r w:rsidR="00CA5DCE">
        <w:t>)</w:t>
      </w:r>
      <w:r w:rsidR="00615D6D">
        <w:t>. In this case, a picture and one of its reference picture</w:t>
      </w:r>
      <w:r w:rsidR="004B718F">
        <w:t>s</w:t>
      </w:r>
      <w:r w:rsidR="00615D6D">
        <w:t xml:space="preserve"> </w:t>
      </w:r>
      <w:r w:rsidR="004257DC">
        <w:t>can have the same POC value. Zero PO</w:t>
      </w:r>
      <w:r w:rsidR="000E696A">
        <w:t>C</w:t>
      </w:r>
      <w:r w:rsidR="004257DC">
        <w:t xml:space="preserve"> distance </w:t>
      </w:r>
      <w:r w:rsidR="008B7E98">
        <w:t xml:space="preserve">is a problem for both </w:t>
      </w:r>
      <w:r w:rsidR="00736E8E">
        <w:t>POC based motion v</w:t>
      </w:r>
      <w:r w:rsidR="00B91FAE">
        <w:t>ector scaling (</w:t>
      </w:r>
      <w:r w:rsidR="007E61AE">
        <w:t xml:space="preserve">e.g., </w:t>
      </w:r>
      <w:r w:rsidR="00B91FAE">
        <w:t xml:space="preserve">in </w:t>
      </w:r>
      <w:r w:rsidR="007E61AE">
        <w:t>T</w:t>
      </w:r>
      <w:r w:rsidR="00736E8E">
        <w:t>MVP) and POC based implicit prediction weights calculation (in weighted prediction).</w:t>
      </w:r>
    </w:p>
    <w:p w:rsidR="009C6107" w:rsidRDefault="00577019" w:rsidP="009C6107">
      <w:pPr>
        <w:jc w:val="both"/>
      </w:pPr>
      <w:r>
        <w:t xml:space="preserve">It is proposed that hooks </w:t>
      </w:r>
      <w:r w:rsidR="00497AAE">
        <w:t xml:space="preserve">with </w:t>
      </w:r>
      <w:r w:rsidR="004B718F">
        <w:t xml:space="preserve">slight </w:t>
      </w:r>
      <w:r w:rsidR="00497AAE">
        <w:t xml:space="preserve">modifications in HEVC base spec </w:t>
      </w:r>
      <w:r>
        <w:t xml:space="preserve">can be provided, </w:t>
      </w:r>
      <w:r w:rsidR="004B718F">
        <w:t xml:space="preserve">in order to avoid </w:t>
      </w:r>
      <w:r>
        <w:t>t</w:t>
      </w:r>
      <w:r w:rsidR="006648BD">
        <w:t xml:space="preserve">he above problem while </w:t>
      </w:r>
      <w:r w:rsidR="004B718F">
        <w:t xml:space="preserve">keeping </w:t>
      </w:r>
      <w:r w:rsidR="006648BD">
        <w:t xml:space="preserve">the benefits of TMVP and weighted prediction in the </w:t>
      </w:r>
      <w:proofErr w:type="spellStart"/>
      <w:r w:rsidR="006648BD">
        <w:t>multivew</w:t>
      </w:r>
      <w:proofErr w:type="spellEnd"/>
      <w:r w:rsidR="006648BD">
        <w:t xml:space="preserve"> or 3DV extension of HEVC</w:t>
      </w:r>
      <w:r w:rsidR="004B718F">
        <w:t xml:space="preserve"> being developed in MPEG</w:t>
      </w:r>
      <w:r w:rsidR="006648BD">
        <w:t>.</w:t>
      </w:r>
    </w:p>
    <w:bookmarkEnd w:id="2"/>
    <w:bookmarkEnd w:id="3"/>
    <w:p w:rsidR="00745F6B" w:rsidRPr="005B217D" w:rsidRDefault="00D64F16" w:rsidP="00E11923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:rsidR="00AF0294" w:rsidRDefault="00AF0294" w:rsidP="00AF0294">
      <w:pPr>
        <w:pStyle w:val="Heading2"/>
        <w:rPr>
          <w:lang w:val="en-CA"/>
        </w:rPr>
      </w:pPr>
      <w:proofErr w:type="spellStart"/>
      <w:r>
        <w:rPr>
          <w:lang w:val="en-CA"/>
        </w:rPr>
        <w:t>Multiview</w:t>
      </w:r>
      <w:proofErr w:type="spellEnd"/>
      <w:r>
        <w:rPr>
          <w:lang w:val="en-CA"/>
        </w:rPr>
        <w:t xml:space="preserve"> </w:t>
      </w:r>
      <w:r w:rsidR="00633958">
        <w:rPr>
          <w:lang w:val="en-CA"/>
        </w:rPr>
        <w:t>v</w:t>
      </w:r>
      <w:r>
        <w:rPr>
          <w:lang w:val="en-CA"/>
        </w:rPr>
        <w:t xml:space="preserve">ideo </w:t>
      </w:r>
      <w:r w:rsidR="00633958">
        <w:rPr>
          <w:lang w:val="en-CA"/>
        </w:rPr>
        <w:t>c</w:t>
      </w:r>
      <w:r>
        <w:rPr>
          <w:lang w:val="en-CA"/>
        </w:rPr>
        <w:t>oding</w:t>
      </w:r>
    </w:p>
    <w:p w:rsidR="00DF1B48" w:rsidRDefault="001D35DB" w:rsidP="00C271AA">
      <w:pPr>
        <w:jc w:val="both"/>
        <w:rPr>
          <w:lang w:val="en-CA"/>
        </w:rPr>
      </w:pPr>
      <w:r>
        <w:rPr>
          <w:lang w:val="en-CA"/>
        </w:rPr>
        <w:t xml:space="preserve">In </w:t>
      </w:r>
      <w:r w:rsidR="00DD2070">
        <w:rPr>
          <w:lang w:val="en-CA"/>
        </w:rPr>
        <w:t xml:space="preserve">MPEG </w:t>
      </w:r>
      <w:r w:rsidR="00C271AA">
        <w:rPr>
          <w:lang w:val="en-CA"/>
        </w:rPr>
        <w:t xml:space="preserve">HTM (HEVC based </w:t>
      </w:r>
      <w:r w:rsidR="00DD2070">
        <w:rPr>
          <w:lang w:val="en-CA"/>
        </w:rPr>
        <w:t>3DV</w:t>
      </w:r>
      <w:r w:rsidR="00C271AA">
        <w:rPr>
          <w:lang w:val="en-CA"/>
        </w:rPr>
        <w:t xml:space="preserve"> Test Model)</w:t>
      </w:r>
      <w:r>
        <w:rPr>
          <w:lang w:val="en-CA"/>
        </w:rPr>
        <w:t xml:space="preserve">, </w:t>
      </w:r>
      <w:r w:rsidR="00EF2F0D">
        <w:rPr>
          <w:lang w:val="en-CA"/>
        </w:rPr>
        <w:t xml:space="preserve">one view can be predicted from the other by </w:t>
      </w:r>
      <w:r w:rsidR="00633958">
        <w:rPr>
          <w:lang w:val="en-CA"/>
        </w:rPr>
        <w:t xml:space="preserve">the </w:t>
      </w:r>
      <w:r w:rsidR="00EF2F0D">
        <w:rPr>
          <w:lang w:val="en-CA"/>
        </w:rPr>
        <w:t xml:space="preserve">so-called disparity motion compensation. It is realized in a way that </w:t>
      </w:r>
      <w:r w:rsidR="00DD2070">
        <w:rPr>
          <w:lang w:val="en-CA"/>
        </w:rPr>
        <w:t xml:space="preserve">a decoded view component from a different view but in the same time instance </w:t>
      </w:r>
      <w:r w:rsidR="00C271AA">
        <w:rPr>
          <w:lang w:val="en-CA"/>
        </w:rPr>
        <w:t xml:space="preserve">can be added in a reference picture list of </w:t>
      </w:r>
      <w:r w:rsidR="00633958">
        <w:rPr>
          <w:lang w:val="en-CA"/>
        </w:rPr>
        <w:t>the current view component. For example</w:t>
      </w:r>
      <w:r w:rsidR="00C271AA">
        <w:rPr>
          <w:lang w:val="en-CA"/>
        </w:rPr>
        <w:t xml:space="preserve">, as shown in </w:t>
      </w:r>
      <w:r w:rsidR="001F4B48">
        <w:rPr>
          <w:lang w:val="en-CA"/>
        </w:rPr>
        <w:fldChar w:fldCharType="begin"/>
      </w:r>
      <w:r w:rsidR="001F4B48">
        <w:rPr>
          <w:lang w:val="en-CA"/>
        </w:rPr>
        <w:instrText xml:space="preserve"> REF _Ref321924005 \h </w:instrText>
      </w:r>
      <w:r w:rsidR="001F4B48">
        <w:rPr>
          <w:lang w:val="en-CA"/>
        </w:rPr>
      </w:r>
      <w:r w:rsidR="001F4B48">
        <w:rPr>
          <w:lang w:val="en-CA"/>
        </w:rPr>
        <w:fldChar w:fldCharType="separate"/>
      </w:r>
      <w:r w:rsidR="001F4B48" w:rsidRPr="00D65B60">
        <w:t xml:space="preserve">Figure </w:t>
      </w:r>
      <w:r w:rsidR="001F4B48" w:rsidRPr="00D65B60">
        <w:rPr>
          <w:noProof/>
        </w:rPr>
        <w:t>1</w:t>
      </w:r>
      <w:r w:rsidR="001F4B48">
        <w:rPr>
          <w:lang w:val="en-CA"/>
        </w:rPr>
        <w:fldChar w:fldCharType="end"/>
      </w:r>
      <w:r w:rsidR="001F4B48">
        <w:rPr>
          <w:lang w:val="en-CA"/>
        </w:rPr>
        <w:t xml:space="preserve">, wherein the vertical indices (V1, V0 and V2) of the pictures correspond </w:t>
      </w:r>
      <w:r w:rsidR="007E61AE">
        <w:rPr>
          <w:lang w:val="en-CA"/>
        </w:rPr>
        <w:t xml:space="preserve">to </w:t>
      </w:r>
      <w:r w:rsidR="001F4B48">
        <w:rPr>
          <w:lang w:val="en-CA"/>
        </w:rPr>
        <w:t xml:space="preserve">view identifiers and the horizontal indices (T0 through T11) correspond to POC values. </w:t>
      </w:r>
      <w:r w:rsidR="00A87EAA">
        <w:rPr>
          <w:lang w:val="en-CA"/>
        </w:rPr>
        <w:t xml:space="preserve">Each </w:t>
      </w:r>
      <w:r w:rsidR="007E61AE">
        <w:rPr>
          <w:lang w:val="en-CA"/>
        </w:rPr>
        <w:t>square</w:t>
      </w:r>
      <w:r w:rsidR="004442BD">
        <w:rPr>
          <w:lang w:val="en-CA"/>
        </w:rPr>
        <w:t xml:space="preserve"> </w:t>
      </w:r>
      <w:r w:rsidR="00A87EAA">
        <w:rPr>
          <w:lang w:val="en-CA"/>
        </w:rPr>
        <w:t>is a view component and w</w:t>
      </w:r>
      <w:r w:rsidR="008D52D8">
        <w:rPr>
          <w:lang w:val="en-CA"/>
        </w:rPr>
        <w:t>hen a</w:t>
      </w:r>
      <w:r w:rsidR="00A87EAA">
        <w:rPr>
          <w:lang w:val="en-CA"/>
        </w:rPr>
        <w:t xml:space="preserve"> </w:t>
      </w:r>
      <w:r w:rsidR="008D52D8">
        <w:rPr>
          <w:lang w:val="en-CA"/>
        </w:rPr>
        <w:t xml:space="preserve">vertical </w:t>
      </w:r>
      <w:r w:rsidR="00A87EAA">
        <w:rPr>
          <w:lang w:val="en-CA"/>
        </w:rPr>
        <w:t xml:space="preserve">arrow links view component </w:t>
      </w:r>
      <w:r w:rsidR="008D52D8">
        <w:rPr>
          <w:lang w:val="en-CA"/>
        </w:rPr>
        <w:t xml:space="preserve">A </w:t>
      </w:r>
      <w:r w:rsidR="005C5C42">
        <w:rPr>
          <w:lang w:val="en-CA"/>
        </w:rPr>
        <w:t xml:space="preserve">(e.g., T5/V0) </w:t>
      </w:r>
      <w:r w:rsidR="00A87EAA">
        <w:rPr>
          <w:lang w:val="en-CA"/>
        </w:rPr>
        <w:t>to</w:t>
      </w:r>
      <w:r w:rsidR="004442BD">
        <w:rPr>
          <w:lang w:val="en-CA"/>
        </w:rPr>
        <w:t xml:space="preserve"> another view component </w:t>
      </w:r>
      <w:r w:rsidR="008D52D8">
        <w:rPr>
          <w:lang w:val="en-CA"/>
        </w:rPr>
        <w:t xml:space="preserve">B </w:t>
      </w:r>
      <w:r w:rsidR="00A87EAA">
        <w:rPr>
          <w:lang w:val="en-CA"/>
        </w:rPr>
        <w:t>(</w:t>
      </w:r>
      <w:r w:rsidR="005C5C42">
        <w:rPr>
          <w:lang w:val="en-CA"/>
        </w:rPr>
        <w:t xml:space="preserve">e.g., T5/V1, </w:t>
      </w:r>
      <w:r w:rsidR="00A87EAA">
        <w:rPr>
          <w:lang w:val="en-CA"/>
        </w:rPr>
        <w:t xml:space="preserve">in the same time instance), </w:t>
      </w:r>
      <w:r w:rsidR="008D52D8">
        <w:rPr>
          <w:lang w:val="en-CA"/>
        </w:rPr>
        <w:t>in a way that view component A can be added into the reference picture list 0 of the view component B.</w:t>
      </w:r>
    </w:p>
    <w:p w:rsidR="00D65B60" w:rsidRDefault="00D65B60" w:rsidP="00D65B60">
      <w:pPr>
        <w:keepNext/>
        <w:jc w:val="center"/>
      </w:pPr>
      <w:r w:rsidRPr="00D65B60">
        <w:rPr>
          <w:noProof/>
          <w:lang w:eastAsia="zh-CN"/>
        </w:rPr>
        <w:lastRenderedPageBreak/>
        <w:drawing>
          <wp:inline distT="0" distB="0" distL="0" distR="0" wp14:anchorId="3598C92D" wp14:editId="416A8955">
            <wp:extent cx="4114800" cy="1078992"/>
            <wp:effectExtent l="0" t="0" r="0" b="698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1078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71AA" w:rsidRPr="00D65B60" w:rsidRDefault="00D65B60" w:rsidP="00D65B60">
      <w:pPr>
        <w:pStyle w:val="Caption"/>
        <w:jc w:val="center"/>
        <w:rPr>
          <w:color w:val="auto"/>
          <w:lang w:val="en-CA"/>
        </w:rPr>
      </w:pPr>
      <w:bookmarkStart w:id="4" w:name="_Ref321924005"/>
      <w:r w:rsidRPr="00D65B60">
        <w:rPr>
          <w:color w:val="auto"/>
        </w:rPr>
        <w:t xml:space="preserve">Figure </w:t>
      </w:r>
      <w:r w:rsidRPr="00D65B60">
        <w:rPr>
          <w:color w:val="auto"/>
        </w:rPr>
        <w:fldChar w:fldCharType="begin"/>
      </w:r>
      <w:r w:rsidRPr="00D65B60">
        <w:rPr>
          <w:color w:val="auto"/>
        </w:rPr>
        <w:instrText xml:space="preserve"> SEQ Figure \* ARABIC </w:instrText>
      </w:r>
      <w:r w:rsidRPr="00D65B60">
        <w:rPr>
          <w:color w:val="auto"/>
        </w:rPr>
        <w:fldChar w:fldCharType="separate"/>
      </w:r>
      <w:r w:rsidRPr="00D65B60">
        <w:rPr>
          <w:noProof/>
          <w:color w:val="auto"/>
        </w:rPr>
        <w:t>1</w:t>
      </w:r>
      <w:r w:rsidRPr="00D65B60">
        <w:rPr>
          <w:color w:val="auto"/>
        </w:rPr>
        <w:fldChar w:fldCharType="end"/>
      </w:r>
      <w:bookmarkEnd w:id="4"/>
      <w:r w:rsidRPr="00D65B60">
        <w:rPr>
          <w:color w:val="auto"/>
        </w:rPr>
        <w:t>:  Typical motion prediction structure in 3DV</w:t>
      </w:r>
      <w:r w:rsidR="004A24E7">
        <w:rPr>
          <w:color w:val="auto"/>
        </w:rPr>
        <w:t xml:space="preserve"> (texture only)</w:t>
      </w:r>
      <w:r w:rsidRPr="00D65B60">
        <w:rPr>
          <w:color w:val="auto"/>
        </w:rPr>
        <w:t>.</w:t>
      </w:r>
    </w:p>
    <w:p w:rsidR="00C271AA" w:rsidRDefault="00367A55" w:rsidP="00C271AA">
      <w:pPr>
        <w:jc w:val="both"/>
        <w:rPr>
          <w:lang w:val="en-CA"/>
        </w:rPr>
      </w:pPr>
      <w:r>
        <w:rPr>
          <w:lang w:val="en-CA"/>
        </w:rPr>
        <w:t>Note that in the above example, both view component A and view component B have the same POC value (5).</w:t>
      </w:r>
    </w:p>
    <w:p w:rsidR="00826C03" w:rsidRDefault="00826C03" w:rsidP="00C271AA">
      <w:pPr>
        <w:jc w:val="both"/>
        <w:rPr>
          <w:lang w:val="en-CA"/>
        </w:rPr>
      </w:pPr>
      <w:r>
        <w:rPr>
          <w:lang w:val="en-CA"/>
        </w:rPr>
        <w:t xml:space="preserve">A motion vector pointing to a view component of a different view is </w:t>
      </w:r>
      <w:r w:rsidR="00852BF0">
        <w:rPr>
          <w:lang w:val="en-CA"/>
        </w:rPr>
        <w:t>called</w:t>
      </w:r>
      <w:r>
        <w:rPr>
          <w:lang w:val="en-CA"/>
        </w:rPr>
        <w:t xml:space="preserve"> disparity motion vector in this </w:t>
      </w:r>
      <w:r w:rsidR="004442BD">
        <w:rPr>
          <w:lang w:val="en-CA"/>
        </w:rPr>
        <w:t xml:space="preserve">document </w:t>
      </w:r>
      <w:r w:rsidR="0093243A">
        <w:rPr>
          <w:lang w:val="en-CA"/>
        </w:rPr>
        <w:t xml:space="preserve">and this view component is </w:t>
      </w:r>
      <w:r w:rsidR="004442BD">
        <w:rPr>
          <w:lang w:val="en-CA"/>
        </w:rPr>
        <w:t xml:space="preserve">referred to as an </w:t>
      </w:r>
      <w:r w:rsidR="0093243A">
        <w:rPr>
          <w:lang w:val="en-CA"/>
        </w:rPr>
        <w:t>inter-view reference picture</w:t>
      </w:r>
      <w:r>
        <w:rPr>
          <w:lang w:val="en-CA"/>
        </w:rPr>
        <w:t>.</w:t>
      </w:r>
    </w:p>
    <w:p w:rsidR="00AF0294" w:rsidRDefault="00AF0294" w:rsidP="00AF0294">
      <w:pPr>
        <w:pStyle w:val="Heading2"/>
        <w:rPr>
          <w:lang w:val="en-CA"/>
        </w:rPr>
      </w:pPr>
      <w:r>
        <w:rPr>
          <w:lang w:val="en-CA"/>
        </w:rPr>
        <w:t>MVP</w:t>
      </w:r>
    </w:p>
    <w:p w:rsidR="004815CB" w:rsidRDefault="00217110" w:rsidP="00852BF0">
      <w:pPr>
        <w:jc w:val="both"/>
        <w:rPr>
          <w:lang w:val="en-CA"/>
        </w:rPr>
      </w:pPr>
      <w:r>
        <w:rPr>
          <w:lang w:val="en-CA"/>
        </w:rPr>
        <w:t xml:space="preserve">In </w:t>
      </w:r>
      <w:proofErr w:type="spellStart"/>
      <w:r w:rsidR="004442BD">
        <w:t>multiview</w:t>
      </w:r>
      <w:proofErr w:type="spellEnd"/>
      <w:r w:rsidR="004442BD">
        <w:t xml:space="preserve"> or 3D Video (3DV) extension of</w:t>
      </w:r>
      <w:r w:rsidR="004442BD">
        <w:rPr>
          <w:lang w:val="en-CA"/>
        </w:rPr>
        <w:t xml:space="preserve"> </w:t>
      </w:r>
      <w:r>
        <w:rPr>
          <w:lang w:val="en-CA"/>
        </w:rPr>
        <w:t xml:space="preserve">HEVC, when </w:t>
      </w:r>
      <w:r w:rsidR="004815CB">
        <w:rPr>
          <w:lang w:val="en-CA"/>
        </w:rPr>
        <w:t xml:space="preserve">a motion vector </w:t>
      </w:r>
      <w:r w:rsidR="00B91FAE">
        <w:rPr>
          <w:lang w:val="en-CA"/>
        </w:rPr>
        <w:t xml:space="preserve">A </w:t>
      </w:r>
      <w:r w:rsidR="004815CB">
        <w:rPr>
          <w:lang w:val="en-CA"/>
        </w:rPr>
        <w:t xml:space="preserve">in a reference </w:t>
      </w:r>
      <w:r w:rsidR="00D34CC6">
        <w:rPr>
          <w:lang w:val="en-CA"/>
        </w:rPr>
        <w:t>picture</w:t>
      </w:r>
      <w:r>
        <w:rPr>
          <w:lang w:val="en-CA"/>
        </w:rPr>
        <w:t xml:space="preserve"> </w:t>
      </w:r>
      <w:r w:rsidR="00CD0E77">
        <w:rPr>
          <w:lang w:val="en-CA"/>
        </w:rPr>
        <w:t>is to be used as an AMVP</w:t>
      </w:r>
      <w:r w:rsidR="007E61AE">
        <w:rPr>
          <w:lang w:val="en-CA"/>
        </w:rPr>
        <w:t xml:space="preserve"> or MERGE</w:t>
      </w:r>
      <w:r w:rsidR="00CD0E77">
        <w:rPr>
          <w:lang w:val="en-CA"/>
        </w:rPr>
        <w:t xml:space="preserve"> candidate for the prediction of motion vector B </w:t>
      </w:r>
      <w:r w:rsidR="007E61AE">
        <w:rPr>
          <w:lang w:val="en-CA"/>
        </w:rPr>
        <w:t xml:space="preserve">(of the current PU) </w:t>
      </w:r>
      <w:r w:rsidR="00CD0E77">
        <w:rPr>
          <w:lang w:val="en-CA"/>
        </w:rPr>
        <w:t>and only one of them is a disparity motion vector</w:t>
      </w:r>
      <w:r w:rsidR="00B61A2C">
        <w:rPr>
          <w:lang w:val="en-CA"/>
        </w:rPr>
        <w:t>, t</w:t>
      </w:r>
      <w:r w:rsidR="00CD0E77">
        <w:rPr>
          <w:lang w:val="en-CA"/>
        </w:rPr>
        <w:t xml:space="preserve">he motion vector scaling as defined in sub-clause 8.5.2.1.6 </w:t>
      </w:r>
      <w:r w:rsidR="007E61AE">
        <w:rPr>
          <w:lang w:val="en-CA"/>
        </w:rPr>
        <w:t xml:space="preserve">fails, since it </w:t>
      </w:r>
      <w:r w:rsidR="00CD0E77">
        <w:rPr>
          <w:lang w:val="en-CA"/>
        </w:rPr>
        <w:t xml:space="preserve">either return a zero motion vector </w:t>
      </w:r>
      <w:r w:rsidR="007E61AE">
        <w:rPr>
          <w:lang w:val="en-CA"/>
        </w:rPr>
        <w:t xml:space="preserve">(coding efficiency decreases) </w:t>
      </w:r>
      <w:r w:rsidR="00CD0E77">
        <w:rPr>
          <w:lang w:val="en-CA"/>
        </w:rPr>
        <w:t>or even couldn’t be performed due to the division by a zero value.</w:t>
      </w:r>
    </w:p>
    <w:p w:rsidR="00CD0E77" w:rsidRDefault="007D3E50" w:rsidP="00852BF0">
      <w:pPr>
        <w:jc w:val="both"/>
        <w:rPr>
          <w:lang w:val="en-CA"/>
        </w:rPr>
      </w:pPr>
      <w:r>
        <w:rPr>
          <w:lang w:val="en-CA"/>
        </w:rPr>
        <w:t>W</w:t>
      </w:r>
      <w:r w:rsidR="00CD0E77">
        <w:rPr>
          <w:lang w:val="en-CA"/>
        </w:rPr>
        <w:t xml:space="preserve">hen a motion vector A from a spatially neighbouring block is to be used as an AMVP candidate </w:t>
      </w:r>
      <w:r w:rsidR="00165B84">
        <w:rPr>
          <w:lang w:val="en-CA"/>
        </w:rPr>
        <w:t>for the</w:t>
      </w:r>
      <w:r w:rsidR="00CD0E77">
        <w:rPr>
          <w:lang w:val="en-CA"/>
        </w:rPr>
        <w:t xml:space="preserve"> prediction </w:t>
      </w:r>
      <w:r w:rsidR="00165B84">
        <w:rPr>
          <w:lang w:val="en-CA"/>
        </w:rPr>
        <w:t xml:space="preserve">of </w:t>
      </w:r>
      <w:r w:rsidR="00CD0E77">
        <w:rPr>
          <w:lang w:val="en-CA"/>
        </w:rPr>
        <w:t xml:space="preserve">motion vector B </w:t>
      </w:r>
      <w:r w:rsidR="007E61AE">
        <w:rPr>
          <w:lang w:val="en-CA"/>
        </w:rPr>
        <w:t xml:space="preserve">(of the current PU) </w:t>
      </w:r>
      <w:r w:rsidR="00CD0E77">
        <w:rPr>
          <w:lang w:val="en-CA"/>
        </w:rPr>
        <w:t>and only one of them is a disparity motion vector</w:t>
      </w:r>
      <w:r w:rsidR="00F50CB9">
        <w:rPr>
          <w:lang w:val="en-CA"/>
        </w:rPr>
        <w:t>, s</w:t>
      </w:r>
      <w:r w:rsidR="00CD0E77">
        <w:rPr>
          <w:lang w:val="en-CA"/>
        </w:rPr>
        <w:t>imilarly if either motion vector A or motion vector B is a disparity motion vector, the motion vector scaling process fails</w:t>
      </w:r>
      <w:r w:rsidR="00C61B83">
        <w:rPr>
          <w:lang w:val="en-CA"/>
        </w:rPr>
        <w:t>.</w:t>
      </w:r>
    </w:p>
    <w:p w:rsidR="00AF0294" w:rsidRDefault="00AF0294" w:rsidP="00AF0294">
      <w:pPr>
        <w:pStyle w:val="Heading2"/>
        <w:rPr>
          <w:lang w:val="en-CA"/>
        </w:rPr>
      </w:pPr>
      <w:r>
        <w:rPr>
          <w:lang w:val="en-CA"/>
        </w:rPr>
        <w:t>Implicit weighted prediction</w:t>
      </w:r>
    </w:p>
    <w:p w:rsidR="0093243A" w:rsidRDefault="00F757B6" w:rsidP="0093243A">
      <w:pPr>
        <w:jc w:val="both"/>
        <w:rPr>
          <w:lang w:val="en-CA"/>
        </w:rPr>
      </w:pPr>
      <w:r>
        <w:rPr>
          <w:lang w:val="en-CA"/>
        </w:rPr>
        <w:t xml:space="preserve">When </w:t>
      </w:r>
      <w:r w:rsidR="0093243A">
        <w:rPr>
          <w:lang w:val="en-CA"/>
        </w:rPr>
        <w:t xml:space="preserve">a reference picture pair of a bi-predicted PU </w:t>
      </w:r>
      <w:r w:rsidR="00C84173">
        <w:rPr>
          <w:lang w:val="en-CA"/>
        </w:rPr>
        <w:t>consists of</w:t>
      </w:r>
      <w:r w:rsidR="0093243A">
        <w:rPr>
          <w:lang w:val="en-CA"/>
        </w:rPr>
        <w:t xml:space="preserve"> a temporal reference picture and an inter-view reference picture, weighted prediction based on the weights calculated </w:t>
      </w:r>
      <w:r w:rsidR="007D3E50">
        <w:rPr>
          <w:lang w:val="en-CA"/>
        </w:rPr>
        <w:t>per</w:t>
      </w:r>
      <w:r w:rsidR="0093243A">
        <w:rPr>
          <w:lang w:val="en-CA"/>
        </w:rPr>
        <w:t xml:space="preserve"> the current HEVC design</w:t>
      </w:r>
      <w:r w:rsidR="007D3E50">
        <w:rPr>
          <w:lang w:val="en-CA"/>
        </w:rPr>
        <w:t xml:space="preserve"> is</w:t>
      </w:r>
      <w:r w:rsidR="0093243A">
        <w:rPr>
          <w:lang w:val="en-CA"/>
        </w:rPr>
        <w:t xml:space="preserve"> equivalent to </w:t>
      </w:r>
      <w:proofErr w:type="spellStart"/>
      <w:r w:rsidR="0093243A">
        <w:rPr>
          <w:lang w:val="en-CA"/>
        </w:rPr>
        <w:t>uni</w:t>
      </w:r>
      <w:proofErr w:type="spellEnd"/>
      <w:r w:rsidR="0093243A">
        <w:rPr>
          <w:lang w:val="en-CA"/>
        </w:rPr>
        <w:t>-directional</w:t>
      </w:r>
      <w:r w:rsidR="007D3E50">
        <w:rPr>
          <w:lang w:val="en-CA"/>
        </w:rPr>
        <w:t>ly</w:t>
      </w:r>
      <w:r w:rsidR="0093243A">
        <w:rPr>
          <w:lang w:val="en-CA"/>
        </w:rPr>
        <w:t xml:space="preserve"> predicti</w:t>
      </w:r>
      <w:r w:rsidR="007D3E50">
        <w:rPr>
          <w:lang w:val="en-CA"/>
        </w:rPr>
        <w:t>ng</w:t>
      </w:r>
      <w:r w:rsidR="0093243A">
        <w:rPr>
          <w:lang w:val="en-CA"/>
        </w:rPr>
        <w:t xml:space="preserve"> from either the temporal reference picture or the inter-view reference picture.</w:t>
      </w:r>
    </w:p>
    <w:p w:rsidR="00AF0294" w:rsidRDefault="00C84173" w:rsidP="00C84173">
      <w:pPr>
        <w:jc w:val="both"/>
        <w:rPr>
          <w:lang w:val="en-CA"/>
        </w:rPr>
      </w:pPr>
      <w:r>
        <w:rPr>
          <w:lang w:val="en-CA"/>
        </w:rPr>
        <w:t xml:space="preserve">When a reference picture pair of the bi-predicted PU consists of two inter-view reference pictures, the scaling based on POC distance (as in e.g., sub-clause 8.5.2.2.3.2) fails due to the division of zero. </w:t>
      </w:r>
    </w:p>
    <w:p w:rsidR="00CD2220" w:rsidRDefault="00C53DFF" w:rsidP="00CD2220">
      <w:pPr>
        <w:pStyle w:val="Heading1"/>
        <w:rPr>
          <w:lang w:val="en-CA"/>
        </w:rPr>
      </w:pPr>
      <w:r>
        <w:rPr>
          <w:lang w:val="en-CA"/>
        </w:rPr>
        <w:t>Proposal</w:t>
      </w:r>
    </w:p>
    <w:p w:rsidR="001D23E3" w:rsidRDefault="00AF0294" w:rsidP="001D438D">
      <w:pPr>
        <w:jc w:val="both"/>
        <w:rPr>
          <w:lang w:val="en-CA"/>
        </w:rPr>
      </w:pPr>
      <w:r>
        <w:rPr>
          <w:lang w:val="en-CA"/>
        </w:rPr>
        <w:t>To solve the above problem</w:t>
      </w:r>
      <w:r w:rsidR="001D438D">
        <w:rPr>
          <w:lang w:val="en-CA"/>
        </w:rPr>
        <w:t>s</w:t>
      </w:r>
      <w:r>
        <w:rPr>
          <w:lang w:val="en-CA"/>
        </w:rPr>
        <w:t xml:space="preserve">, </w:t>
      </w:r>
      <w:r w:rsidR="001D438D">
        <w:rPr>
          <w:lang w:val="en-CA"/>
        </w:rPr>
        <w:t xml:space="preserve">it is proposed that the current HEVC </w:t>
      </w:r>
      <w:r w:rsidR="007D3E50">
        <w:rPr>
          <w:lang w:val="en-CA"/>
        </w:rPr>
        <w:t>draft is</w:t>
      </w:r>
      <w:r w:rsidR="001D438D">
        <w:rPr>
          <w:lang w:val="en-CA"/>
        </w:rPr>
        <w:t xml:space="preserve"> changed to enable forward compatibility, which </w:t>
      </w:r>
      <w:r w:rsidR="007D3E50">
        <w:rPr>
          <w:lang w:val="en-CA"/>
        </w:rPr>
        <w:t xml:space="preserve">allows for a profile in the </w:t>
      </w:r>
      <w:proofErr w:type="spellStart"/>
      <w:r w:rsidR="007D3E50">
        <w:rPr>
          <w:lang w:val="en-CA"/>
        </w:rPr>
        <w:t>multiview</w:t>
      </w:r>
      <w:proofErr w:type="spellEnd"/>
      <w:r w:rsidR="007D3E50">
        <w:rPr>
          <w:lang w:val="en-CA"/>
        </w:rPr>
        <w:t xml:space="preserve"> or 3DV extension of HEVC to </w:t>
      </w:r>
      <w:r w:rsidR="00A9740C">
        <w:rPr>
          <w:lang w:val="en-CA"/>
        </w:rPr>
        <w:t xml:space="preserve">have </w:t>
      </w:r>
      <w:r w:rsidR="007D3E50">
        <w:rPr>
          <w:lang w:val="en-CA"/>
        </w:rPr>
        <w:t xml:space="preserve">high-level syntax </w:t>
      </w:r>
      <w:r w:rsidR="00A9740C">
        <w:rPr>
          <w:lang w:val="en-CA"/>
        </w:rPr>
        <w:t xml:space="preserve">changes only compared to the HEVC base spec, and to </w:t>
      </w:r>
      <w:r w:rsidR="00E41225">
        <w:rPr>
          <w:lang w:val="en-CA"/>
        </w:rPr>
        <w:t xml:space="preserve">solve the problems on </w:t>
      </w:r>
      <w:r w:rsidR="001D438D">
        <w:rPr>
          <w:lang w:val="en-CA"/>
        </w:rPr>
        <w:t>motion vector prediction and implicit weighted prediction</w:t>
      </w:r>
      <w:r w:rsidR="00A9740C">
        <w:rPr>
          <w:lang w:val="en-CA"/>
        </w:rPr>
        <w:t xml:space="preserve"> involving disparity motion vector</w:t>
      </w:r>
      <w:r w:rsidR="00E41225">
        <w:rPr>
          <w:lang w:val="en-CA"/>
        </w:rPr>
        <w:t>s</w:t>
      </w:r>
      <w:r w:rsidR="001D438D">
        <w:rPr>
          <w:lang w:val="en-CA"/>
        </w:rPr>
        <w:t>.</w:t>
      </w:r>
      <w:r w:rsidR="00E41225">
        <w:rPr>
          <w:lang w:val="en-CA"/>
        </w:rPr>
        <w:t xml:space="preserve"> </w:t>
      </w:r>
      <w:r w:rsidR="00ED6F4B">
        <w:rPr>
          <w:lang w:val="en-CA"/>
        </w:rPr>
        <w:t xml:space="preserve">There is no syntax or semantics change for the current HEVC specification and has no impact on the current HEVC </w:t>
      </w:r>
      <w:proofErr w:type="spellStart"/>
      <w:r w:rsidR="00ED6F4B">
        <w:rPr>
          <w:lang w:val="en-CA"/>
        </w:rPr>
        <w:t>bitstreams</w:t>
      </w:r>
      <w:proofErr w:type="spellEnd"/>
      <w:r w:rsidR="00ED6F4B">
        <w:rPr>
          <w:lang w:val="en-CA"/>
        </w:rPr>
        <w:t xml:space="preserve">.  </w:t>
      </w:r>
    </w:p>
    <w:p w:rsidR="00BC53D5" w:rsidRDefault="00AF0294" w:rsidP="00BC53D5">
      <w:pPr>
        <w:pStyle w:val="Heading2"/>
        <w:rPr>
          <w:lang w:val="en-CA"/>
        </w:rPr>
      </w:pPr>
      <w:r>
        <w:rPr>
          <w:lang w:val="en-CA"/>
        </w:rPr>
        <w:t>MVP</w:t>
      </w:r>
    </w:p>
    <w:p w:rsidR="00AF0294" w:rsidRDefault="00A27781" w:rsidP="00A27781">
      <w:pPr>
        <w:jc w:val="both"/>
        <w:rPr>
          <w:lang w:val="en-CA"/>
        </w:rPr>
      </w:pPr>
      <w:r>
        <w:rPr>
          <w:lang w:val="en-CA"/>
        </w:rPr>
        <w:t xml:space="preserve">It is proposed that a motion vector </w:t>
      </w:r>
      <w:r w:rsidR="00591D84">
        <w:rPr>
          <w:lang w:val="en-CA"/>
        </w:rPr>
        <w:t xml:space="preserve">belonging to a different category (e.g., disparity motion vector) </w:t>
      </w:r>
      <w:r>
        <w:rPr>
          <w:lang w:val="en-CA"/>
        </w:rPr>
        <w:t xml:space="preserve">is not used to predict a normal motion vector </w:t>
      </w:r>
      <w:r w:rsidR="00591D84">
        <w:rPr>
          <w:lang w:val="en-CA"/>
        </w:rPr>
        <w:t xml:space="preserve">(temporal motion vector, with a default category indication of 0) </w:t>
      </w:r>
      <w:r>
        <w:rPr>
          <w:lang w:val="en-CA"/>
        </w:rPr>
        <w:t>and a normal motion vector is not used to predict a motion vector</w:t>
      </w:r>
      <w:r w:rsidR="00591D84">
        <w:rPr>
          <w:lang w:val="en-CA"/>
        </w:rPr>
        <w:t xml:space="preserve"> belonging to a different category (e.g., disparity motion vector)</w:t>
      </w:r>
      <w:r>
        <w:rPr>
          <w:lang w:val="en-CA"/>
        </w:rPr>
        <w:t>. Besides, a motion vector</w:t>
      </w:r>
      <w:r w:rsidR="00591D84">
        <w:rPr>
          <w:lang w:val="en-CA"/>
        </w:rPr>
        <w:t>s belonging to different category that is different from temporal motion vector</w:t>
      </w:r>
      <w:r>
        <w:rPr>
          <w:lang w:val="en-CA"/>
        </w:rPr>
        <w:t xml:space="preserve"> is not scaled. </w:t>
      </w:r>
    </w:p>
    <w:p w:rsidR="00B823E8" w:rsidRDefault="00B823E8" w:rsidP="00A27781">
      <w:pPr>
        <w:jc w:val="both"/>
        <w:rPr>
          <w:lang w:val="en-CA"/>
        </w:rPr>
      </w:pPr>
      <w:r>
        <w:rPr>
          <w:lang w:val="en-CA"/>
        </w:rPr>
        <w:t xml:space="preserve">In the current HEVC spec. all the motion vectors belong to a same category of temporal motion vector and </w:t>
      </w:r>
      <w:r w:rsidR="00077E6B">
        <w:rPr>
          <w:lang w:val="en-CA"/>
        </w:rPr>
        <w:t xml:space="preserve">have </w:t>
      </w:r>
      <w:r>
        <w:rPr>
          <w:lang w:val="en-CA"/>
        </w:rPr>
        <w:t>a category indication of 0.</w:t>
      </w:r>
    </w:p>
    <w:p w:rsidR="00BC53D5" w:rsidRDefault="004A18C3" w:rsidP="00BC53D5">
      <w:pPr>
        <w:pStyle w:val="Heading2"/>
        <w:rPr>
          <w:lang w:val="en-CA"/>
        </w:rPr>
      </w:pPr>
      <w:r>
        <w:rPr>
          <w:lang w:val="en-CA"/>
        </w:rPr>
        <w:lastRenderedPageBreak/>
        <w:t xml:space="preserve">Implicit weighted prediction </w:t>
      </w:r>
    </w:p>
    <w:p w:rsidR="00065D42" w:rsidRDefault="00A27781" w:rsidP="00BC53D5">
      <w:pPr>
        <w:rPr>
          <w:lang w:val="en-CA"/>
        </w:rPr>
      </w:pPr>
      <w:r>
        <w:rPr>
          <w:lang w:val="en-CA"/>
        </w:rPr>
        <w:t xml:space="preserve">It is proposed that when one or two reference pictures of the current PU </w:t>
      </w:r>
      <w:r w:rsidR="00B823E8">
        <w:rPr>
          <w:lang w:val="en-CA"/>
        </w:rPr>
        <w:t xml:space="preserve">doesn’t belong to category 0, </w:t>
      </w:r>
      <w:r>
        <w:rPr>
          <w:lang w:val="en-CA"/>
        </w:rPr>
        <w:t>, and implicit weighted prediction mode is on, the weights for these two reference pictures of the current PU is set to be the same</w:t>
      </w:r>
      <w:r w:rsidR="00B823E8">
        <w:rPr>
          <w:lang w:val="en-CA"/>
        </w:rPr>
        <w:t>:</w:t>
      </w:r>
      <w:r>
        <w:rPr>
          <w:lang w:val="en-CA"/>
        </w:rPr>
        <w:t xml:space="preserve"> (½, ½). </w:t>
      </w:r>
    </w:p>
    <w:p w:rsidR="005243B8" w:rsidRDefault="005243B8" w:rsidP="005243B8">
      <w:pPr>
        <w:pStyle w:val="Heading2"/>
        <w:rPr>
          <w:lang w:val="en-CA"/>
        </w:rPr>
      </w:pPr>
      <w:r>
        <w:rPr>
          <w:lang w:val="en-CA"/>
        </w:rPr>
        <w:t xml:space="preserve">Derivation of </w:t>
      </w:r>
      <w:r w:rsidR="00B8252B">
        <w:rPr>
          <w:lang w:val="en-CA"/>
        </w:rPr>
        <w:t xml:space="preserve">the properties of </w:t>
      </w:r>
      <w:r>
        <w:rPr>
          <w:lang w:val="en-CA"/>
        </w:rPr>
        <w:t xml:space="preserve">RPS </w:t>
      </w:r>
      <w:r w:rsidR="00B8252B">
        <w:rPr>
          <w:lang w:val="en-CA"/>
        </w:rPr>
        <w:t>subsets</w:t>
      </w:r>
    </w:p>
    <w:p w:rsidR="005243B8" w:rsidRDefault="0084571C" w:rsidP="005243B8">
      <w:pPr>
        <w:rPr>
          <w:lang w:eastAsia="ko-KR"/>
        </w:rPr>
      </w:pPr>
      <w:r>
        <w:rPr>
          <w:lang w:eastAsia="ko-KR"/>
        </w:rPr>
        <w:t xml:space="preserve">For each RPS subset of </w:t>
      </w:r>
      <w:proofErr w:type="spellStart"/>
      <w:r w:rsidRPr="00FB08DB">
        <w:rPr>
          <w:lang w:eastAsia="ko-KR"/>
        </w:rPr>
        <w:t>RefPicSetLtCurr</w:t>
      </w:r>
      <w:proofErr w:type="spellEnd"/>
      <w:r w:rsidRPr="00FB08DB">
        <w:rPr>
          <w:lang w:eastAsia="ko-KR"/>
        </w:rPr>
        <w:t xml:space="preserve">, </w:t>
      </w:r>
      <w:proofErr w:type="spellStart"/>
      <w:r w:rsidRPr="00FB08DB">
        <w:rPr>
          <w:lang w:eastAsia="ko-KR"/>
        </w:rPr>
        <w:t>RefPicSetLtFoll</w:t>
      </w:r>
      <w:proofErr w:type="spellEnd"/>
      <w:r w:rsidRPr="00FB08DB">
        <w:rPr>
          <w:lang w:eastAsia="ko-KR"/>
        </w:rPr>
        <w:t xml:space="preserve">, </w:t>
      </w:r>
      <w:proofErr w:type="spellStart"/>
      <w:r w:rsidRPr="00FB08DB">
        <w:rPr>
          <w:lang w:eastAsia="ko-KR"/>
        </w:rPr>
        <w:t>RefPicSetStCurrBefore</w:t>
      </w:r>
      <w:proofErr w:type="spellEnd"/>
      <w:r w:rsidRPr="00FB08DB">
        <w:rPr>
          <w:lang w:eastAsia="ko-KR"/>
        </w:rPr>
        <w:t xml:space="preserve">, </w:t>
      </w:r>
      <w:proofErr w:type="spellStart"/>
      <w:r w:rsidRPr="00FB08DB">
        <w:rPr>
          <w:lang w:eastAsia="ko-KR"/>
        </w:rPr>
        <w:t>RefPicSetStCurrAfter</w:t>
      </w:r>
      <w:proofErr w:type="spellEnd"/>
      <w:r w:rsidRPr="00FB08DB">
        <w:rPr>
          <w:lang w:eastAsia="ko-KR"/>
        </w:rPr>
        <w:t xml:space="preserve"> </w:t>
      </w:r>
      <w:r w:rsidR="00DD1D5A">
        <w:rPr>
          <w:lang w:eastAsia="ko-KR"/>
        </w:rPr>
        <w:t>and</w:t>
      </w:r>
      <w:r w:rsidR="00DD1D5A" w:rsidRPr="00FB08DB">
        <w:rPr>
          <w:lang w:eastAsia="ko-KR"/>
        </w:rPr>
        <w:t xml:space="preserve"> </w:t>
      </w:r>
      <w:proofErr w:type="spellStart"/>
      <w:r w:rsidRPr="00FB08DB">
        <w:rPr>
          <w:lang w:eastAsia="ko-KR"/>
        </w:rPr>
        <w:t>RefPicSetStFoll</w:t>
      </w:r>
      <w:proofErr w:type="spellEnd"/>
      <w:r>
        <w:rPr>
          <w:lang w:eastAsia="ko-KR"/>
        </w:rPr>
        <w:t xml:space="preserve">, a </w:t>
      </w:r>
      <w:proofErr w:type="spellStart"/>
      <w:r w:rsidR="007E61AE">
        <w:rPr>
          <w:lang w:eastAsia="ko-KR"/>
        </w:rPr>
        <w:t>RefTypeIdc</w:t>
      </w:r>
      <w:proofErr w:type="spellEnd"/>
      <w:r w:rsidR="007E61AE">
        <w:rPr>
          <w:lang w:eastAsia="ko-KR"/>
        </w:rPr>
        <w:t xml:space="preserve"> </w:t>
      </w:r>
      <w:r>
        <w:rPr>
          <w:lang w:eastAsia="ko-KR"/>
        </w:rPr>
        <w:t xml:space="preserve">is derived to be equal to </w:t>
      </w:r>
      <w:r w:rsidR="007E61AE">
        <w:rPr>
          <w:lang w:eastAsia="ko-KR"/>
        </w:rPr>
        <w:t>0</w:t>
      </w:r>
      <w:r>
        <w:rPr>
          <w:lang w:eastAsia="ko-KR"/>
        </w:rPr>
        <w:t xml:space="preserve">. </w:t>
      </w:r>
    </w:p>
    <w:p w:rsidR="0084571C" w:rsidRDefault="0084571C" w:rsidP="005243B8">
      <w:r>
        <w:rPr>
          <w:lang w:eastAsia="ko-KR"/>
        </w:rPr>
        <w:t xml:space="preserve">Each picture </w:t>
      </w:r>
      <w:r w:rsidR="00DD1D5A">
        <w:rPr>
          <w:lang w:eastAsia="ko-KR"/>
        </w:rPr>
        <w:t xml:space="preserve">included in </w:t>
      </w:r>
      <w:r>
        <w:rPr>
          <w:lang w:eastAsia="ko-KR"/>
        </w:rPr>
        <w:t>a</w:t>
      </w:r>
      <w:r w:rsidR="00DD1D5A">
        <w:rPr>
          <w:lang w:eastAsia="ko-KR"/>
        </w:rPr>
        <w:t>n</w:t>
      </w:r>
      <w:r>
        <w:rPr>
          <w:lang w:eastAsia="ko-KR"/>
        </w:rPr>
        <w:t xml:space="preserve"> RPS subset has </w:t>
      </w:r>
      <w:proofErr w:type="spellStart"/>
      <w:r w:rsidR="0028331D">
        <w:rPr>
          <w:lang w:eastAsia="ko-KR"/>
        </w:rPr>
        <w:t>RefPicTypeIdc</w:t>
      </w:r>
      <w:proofErr w:type="spellEnd"/>
      <w:r w:rsidR="0028331D" w:rsidDel="0028331D">
        <w:rPr>
          <w:lang w:eastAsia="ko-KR"/>
        </w:rPr>
        <w:t xml:space="preserve"> </w:t>
      </w:r>
      <w:r>
        <w:rPr>
          <w:lang w:eastAsia="ko-KR"/>
        </w:rPr>
        <w:t xml:space="preserve">set equal to </w:t>
      </w:r>
      <w:proofErr w:type="spellStart"/>
      <w:r w:rsidR="0028331D">
        <w:rPr>
          <w:lang w:eastAsia="ko-KR"/>
        </w:rPr>
        <w:t>RefTypeIdc</w:t>
      </w:r>
      <w:proofErr w:type="spellEnd"/>
      <w:r w:rsidR="0028331D">
        <w:rPr>
          <w:lang w:eastAsia="ko-KR"/>
        </w:rPr>
        <w:t xml:space="preserve"> </w:t>
      </w:r>
      <w:r>
        <w:rPr>
          <w:lang w:eastAsia="ko-KR"/>
        </w:rPr>
        <w:t>of the RPS subset.</w:t>
      </w:r>
    </w:p>
    <w:p w:rsidR="0084571C" w:rsidRDefault="00DD1D5A" w:rsidP="00BC53D5">
      <w:r>
        <w:t xml:space="preserve">As an example use of this in </w:t>
      </w:r>
      <w:r w:rsidR="009D2DBE">
        <w:t>the potential MVC extension of HEVC</w:t>
      </w:r>
      <w:r>
        <w:t>, t</w:t>
      </w:r>
      <w:r w:rsidR="009D2DBE">
        <w:t xml:space="preserve">he </w:t>
      </w:r>
      <w:proofErr w:type="spellStart"/>
      <w:r w:rsidR="00077E6B">
        <w:t>RefTypeIdc</w:t>
      </w:r>
      <w:proofErr w:type="spellEnd"/>
      <w:r w:rsidR="00077E6B">
        <w:t xml:space="preserve"> of the </w:t>
      </w:r>
      <w:proofErr w:type="spellStart"/>
      <w:r w:rsidR="009D2DBE">
        <w:t>InterView</w:t>
      </w:r>
      <w:proofErr w:type="spellEnd"/>
      <w:r w:rsidR="009D2DBE">
        <w:t xml:space="preserve"> RPS subset </w:t>
      </w:r>
      <w:r>
        <w:t xml:space="preserve">can be set </w:t>
      </w:r>
      <w:r w:rsidR="009D2DBE">
        <w:t xml:space="preserve">equal to </w:t>
      </w:r>
      <w:r w:rsidR="0028331D">
        <w:t>1</w:t>
      </w:r>
      <w:r w:rsidR="009D2DBE">
        <w:t>.</w:t>
      </w:r>
    </w:p>
    <w:p w:rsidR="004A18C3" w:rsidRDefault="004A18C3" w:rsidP="004A18C3">
      <w:pPr>
        <w:pStyle w:val="Heading2"/>
        <w:rPr>
          <w:lang w:val="en-CA"/>
        </w:rPr>
      </w:pPr>
      <w:r>
        <w:rPr>
          <w:lang w:val="en-CA"/>
        </w:rPr>
        <w:t>Decoding process</w:t>
      </w:r>
      <w:r w:rsidR="007B0EAB">
        <w:rPr>
          <w:lang w:val="en-CA"/>
        </w:rPr>
        <w:t>es</w:t>
      </w:r>
    </w:p>
    <w:p w:rsidR="00BA55A4" w:rsidRPr="00BA55A4" w:rsidRDefault="00DD1D5A" w:rsidP="00BA55A4">
      <w:pPr>
        <w:rPr>
          <w:lang w:val="en-CA"/>
        </w:rPr>
      </w:pPr>
      <w:r>
        <w:rPr>
          <w:lang w:val="en-CA"/>
        </w:rPr>
        <w:t xml:space="preserve">The function </w:t>
      </w:r>
      <w:proofErr w:type="spellStart"/>
      <w:proofErr w:type="gramStart"/>
      <w:r w:rsidR="00033424">
        <w:t>RefPicTypeFunc</w:t>
      </w:r>
      <w:proofErr w:type="spellEnd"/>
      <w:r w:rsidR="00BA55A4">
        <w:t>(</w:t>
      </w:r>
      <w:proofErr w:type="gramEnd"/>
      <w:r>
        <w:t> </w:t>
      </w:r>
      <w:r w:rsidR="00BA55A4">
        <w:t>pic</w:t>
      </w:r>
      <w:r>
        <w:t> </w:t>
      </w:r>
      <w:r w:rsidR="00BA55A4">
        <w:t xml:space="preserve">) </w:t>
      </w:r>
      <w:r>
        <w:t xml:space="preserve">is defined, which </w:t>
      </w:r>
      <w:r w:rsidR="00BA55A4">
        <w:t>return</w:t>
      </w:r>
      <w:r>
        <w:t>s</w:t>
      </w:r>
      <w:r w:rsidR="00BA55A4">
        <w:t xml:space="preserve"> the </w:t>
      </w:r>
      <w:proofErr w:type="spellStart"/>
      <w:r w:rsidR="00033424">
        <w:t>RefPicTypeIdc</w:t>
      </w:r>
      <w:proofErr w:type="spellEnd"/>
      <w:r w:rsidR="00033424">
        <w:t xml:space="preserve"> </w:t>
      </w:r>
      <w:r w:rsidR="00BA55A4">
        <w:t>value of the reference picture</w:t>
      </w:r>
      <w:r>
        <w:t xml:space="preserve"> pic</w:t>
      </w:r>
      <w:r w:rsidR="00BA55A4">
        <w:t>.</w:t>
      </w:r>
    </w:p>
    <w:p w:rsidR="00EA18D6" w:rsidRDefault="00EA18D6" w:rsidP="00EA18D6">
      <w:pPr>
        <w:pStyle w:val="Heading3"/>
      </w:pPr>
      <w:r>
        <w:t>For motion vector prediction</w:t>
      </w:r>
    </w:p>
    <w:p w:rsidR="004133CD" w:rsidRPr="00FB08DB" w:rsidRDefault="004133CD" w:rsidP="004133CD">
      <w:pPr>
        <w:pStyle w:val="Heading9"/>
        <w:rPr>
          <w:lang w:val="en-GB"/>
        </w:rPr>
      </w:pPr>
      <w:bookmarkStart w:id="5" w:name="_Ref261985008"/>
      <w:bookmarkStart w:id="6" w:name="_Toc271739132"/>
      <w:r>
        <w:rPr>
          <w:lang w:val="en-GB"/>
        </w:rPr>
        <w:t>8.5.2.1.6</w:t>
      </w:r>
      <w:r>
        <w:rPr>
          <w:lang w:val="en-GB"/>
        </w:rPr>
        <w:tab/>
      </w:r>
      <w:r w:rsidRPr="00FB08DB">
        <w:rPr>
          <w:lang w:val="en-GB"/>
        </w:rPr>
        <w:t>Derivation process for motion vector predictor candidates</w:t>
      </w:r>
      <w:bookmarkEnd w:id="5"/>
      <w:bookmarkEnd w:id="6"/>
    </w:p>
    <w:p w:rsidR="004133CD" w:rsidRPr="004133CD" w:rsidRDefault="004133CD" w:rsidP="004133CD">
      <w:pPr>
        <w:rPr>
          <w:b/>
          <w:lang w:eastAsia="ko-KR"/>
        </w:rPr>
      </w:pPr>
      <w:r w:rsidRPr="004133CD">
        <w:rPr>
          <w:b/>
          <w:lang w:eastAsia="ko-KR"/>
        </w:rPr>
        <w:t>…</w:t>
      </w:r>
    </w:p>
    <w:p w:rsidR="004133CD" w:rsidRPr="00FB08DB" w:rsidRDefault="004133CD" w:rsidP="004133CD">
      <w:pPr>
        <w:rPr>
          <w:lang w:eastAsia="ko-KR"/>
        </w:rPr>
      </w:pPr>
      <w:r w:rsidRPr="00FB08DB">
        <w:rPr>
          <w:lang w:eastAsia="ko-KR"/>
        </w:rPr>
        <w:t xml:space="preserve">The motion vector </w:t>
      </w:r>
      <w:proofErr w:type="spellStart"/>
      <w:r w:rsidRPr="00FB08DB">
        <w:rPr>
          <w:lang w:eastAsia="ko-KR"/>
        </w:rPr>
        <w:t>mvLXA</w:t>
      </w:r>
      <w:proofErr w:type="spellEnd"/>
      <w:r w:rsidRPr="00FB08DB">
        <w:rPr>
          <w:lang w:eastAsia="ko-KR"/>
        </w:rPr>
        <w:t xml:space="preserve"> and the availability flag </w:t>
      </w:r>
      <w:proofErr w:type="spellStart"/>
      <w:r w:rsidRPr="00FB08DB">
        <w:rPr>
          <w:lang w:eastAsia="ko-KR"/>
        </w:rPr>
        <w:t>availableFlagLXA</w:t>
      </w:r>
      <w:proofErr w:type="spellEnd"/>
      <w:r w:rsidRPr="00FB08DB">
        <w:rPr>
          <w:lang w:eastAsia="ko-KR"/>
        </w:rPr>
        <w:t xml:space="preserve"> are derived in the following ordered steps:</w:t>
      </w:r>
    </w:p>
    <w:p w:rsidR="004133CD" w:rsidRPr="00FB08DB" w:rsidRDefault="004133CD" w:rsidP="004133CD">
      <w:pPr>
        <w:numPr>
          <w:ilvl w:val="0"/>
          <w:numId w:val="25"/>
        </w:numPr>
        <w:tabs>
          <w:tab w:val="clear" w:pos="360"/>
          <w:tab w:val="left" w:pos="2977"/>
        </w:tabs>
        <w:ind w:left="709"/>
        <w:jc w:val="both"/>
        <w:rPr>
          <w:lang w:eastAsia="ko-KR"/>
        </w:rPr>
      </w:pPr>
      <w:r>
        <w:rPr>
          <w:lang w:eastAsia="ko-KR"/>
        </w:rPr>
        <w:t>…</w:t>
      </w:r>
    </w:p>
    <w:p w:rsidR="004133CD" w:rsidRPr="00FB08DB" w:rsidRDefault="004133CD" w:rsidP="004133CD">
      <w:pPr>
        <w:numPr>
          <w:ilvl w:val="0"/>
          <w:numId w:val="25"/>
        </w:numPr>
        <w:tabs>
          <w:tab w:val="clear" w:pos="360"/>
          <w:tab w:val="left" w:pos="2977"/>
        </w:tabs>
        <w:ind w:left="709"/>
        <w:jc w:val="both"/>
        <w:rPr>
          <w:lang w:eastAsia="ko-KR"/>
        </w:rPr>
      </w:pPr>
      <w:r>
        <w:rPr>
          <w:lang w:eastAsia="ko-KR"/>
        </w:rPr>
        <w:t>..</w:t>
      </w:r>
      <w:r w:rsidRPr="00FB08DB">
        <w:rPr>
          <w:lang w:eastAsia="ko-KR"/>
        </w:rPr>
        <w:t>.</w:t>
      </w:r>
    </w:p>
    <w:p w:rsidR="004133CD" w:rsidRPr="00FB08DB" w:rsidRDefault="004133CD" w:rsidP="004133CD">
      <w:pPr>
        <w:numPr>
          <w:ilvl w:val="0"/>
          <w:numId w:val="25"/>
        </w:numPr>
        <w:tabs>
          <w:tab w:val="clear" w:pos="360"/>
          <w:tab w:val="left" w:pos="2977"/>
        </w:tabs>
        <w:ind w:left="709"/>
        <w:jc w:val="both"/>
        <w:rPr>
          <w:lang w:eastAsia="ko-KR"/>
        </w:rPr>
      </w:pPr>
      <w:r>
        <w:rPr>
          <w:lang w:eastAsia="ko-KR"/>
        </w:rPr>
        <w:t>..</w:t>
      </w:r>
      <w:r w:rsidRPr="00FB08DB">
        <w:rPr>
          <w:lang w:eastAsia="ko-KR"/>
        </w:rPr>
        <w:t>.</w:t>
      </w:r>
    </w:p>
    <w:p w:rsidR="004133CD" w:rsidRPr="00FB08DB" w:rsidRDefault="004133CD" w:rsidP="004133CD">
      <w:pPr>
        <w:numPr>
          <w:ilvl w:val="0"/>
          <w:numId w:val="25"/>
        </w:numPr>
        <w:tabs>
          <w:tab w:val="clear" w:pos="360"/>
          <w:tab w:val="left" w:pos="2977"/>
        </w:tabs>
        <w:ind w:left="709"/>
        <w:jc w:val="both"/>
        <w:rPr>
          <w:lang w:eastAsia="ko-KR"/>
        </w:rPr>
      </w:pPr>
      <w:r>
        <w:rPr>
          <w:lang w:eastAsia="ko-KR"/>
        </w:rPr>
        <w:t>…</w:t>
      </w:r>
    </w:p>
    <w:p w:rsidR="004133CD" w:rsidRPr="00FB08DB" w:rsidRDefault="004133CD" w:rsidP="004133CD">
      <w:pPr>
        <w:numPr>
          <w:ilvl w:val="0"/>
          <w:numId w:val="25"/>
        </w:numPr>
        <w:tabs>
          <w:tab w:val="clear" w:pos="360"/>
          <w:tab w:val="left" w:pos="2977"/>
        </w:tabs>
        <w:ind w:left="709"/>
        <w:jc w:val="both"/>
        <w:rPr>
          <w:lang w:eastAsia="ko-KR"/>
        </w:rPr>
      </w:pPr>
      <w:r w:rsidRPr="00FB08DB">
        <w:rPr>
          <w:lang w:eastAsia="ko-KR"/>
        </w:rPr>
        <w:t xml:space="preserve">When </w:t>
      </w:r>
      <w:proofErr w:type="spellStart"/>
      <w:r w:rsidRPr="00FB08DB">
        <w:rPr>
          <w:lang w:eastAsia="ko-KR"/>
        </w:rPr>
        <w:t>availableFlagLXA</w:t>
      </w:r>
      <w:proofErr w:type="spellEnd"/>
      <w:r w:rsidRPr="00FB08DB">
        <w:rPr>
          <w:lang w:eastAsia="ko-KR"/>
        </w:rPr>
        <w:t xml:space="preserve"> is equal to 0, for ( </w:t>
      </w:r>
      <w:proofErr w:type="spellStart"/>
      <w:r w:rsidRPr="00FB08DB">
        <w:rPr>
          <w:lang w:eastAsia="ko-KR"/>
        </w:rPr>
        <w:t>xA</w:t>
      </w:r>
      <w:r w:rsidRPr="00FB08DB">
        <w:rPr>
          <w:vertAlign w:val="subscript"/>
          <w:lang w:eastAsia="ko-KR"/>
        </w:rPr>
        <w:t>k</w:t>
      </w:r>
      <w:proofErr w:type="spellEnd"/>
      <w:r w:rsidRPr="00FB08DB">
        <w:rPr>
          <w:lang w:eastAsia="ko-KR"/>
        </w:rPr>
        <w:t>, </w:t>
      </w:r>
      <w:proofErr w:type="spellStart"/>
      <w:r w:rsidRPr="00FB08DB">
        <w:rPr>
          <w:lang w:eastAsia="ko-KR"/>
        </w:rPr>
        <w:t>yA</w:t>
      </w:r>
      <w:r w:rsidRPr="00FB08DB">
        <w:rPr>
          <w:vertAlign w:val="subscript"/>
          <w:lang w:eastAsia="ko-KR"/>
        </w:rPr>
        <w:t>k</w:t>
      </w:r>
      <w:proofErr w:type="spellEnd"/>
      <w:r w:rsidRPr="00FB08DB">
        <w:rPr>
          <w:lang w:eastAsia="ko-KR"/>
        </w:rPr>
        <w:t> ) from ( xA</w:t>
      </w:r>
      <w:r w:rsidRPr="00FB08DB">
        <w:rPr>
          <w:vertAlign w:val="subscript"/>
          <w:lang w:eastAsia="ko-KR"/>
        </w:rPr>
        <w:t>0</w:t>
      </w:r>
      <w:r w:rsidRPr="00FB08DB">
        <w:rPr>
          <w:lang w:eastAsia="ko-KR"/>
        </w:rPr>
        <w:t>, yA</w:t>
      </w:r>
      <w:r w:rsidRPr="00FB08DB">
        <w:rPr>
          <w:vertAlign w:val="subscript"/>
          <w:lang w:eastAsia="ko-KR"/>
        </w:rPr>
        <w:t>0</w:t>
      </w:r>
      <w:r w:rsidRPr="00FB08DB">
        <w:rPr>
          <w:lang w:eastAsia="ko-KR"/>
        </w:rPr>
        <w:t> ) to ( xA</w:t>
      </w:r>
      <w:r w:rsidRPr="00FB08DB">
        <w:rPr>
          <w:vertAlign w:val="subscript"/>
          <w:lang w:eastAsia="ko-KR"/>
        </w:rPr>
        <w:t>1</w:t>
      </w:r>
      <w:r w:rsidRPr="00FB08DB">
        <w:rPr>
          <w:lang w:eastAsia="ko-KR"/>
        </w:rPr>
        <w:t>, yA</w:t>
      </w:r>
      <w:r w:rsidRPr="00FB08DB">
        <w:rPr>
          <w:vertAlign w:val="subscript"/>
          <w:lang w:eastAsia="ko-KR"/>
        </w:rPr>
        <w:t>1</w:t>
      </w:r>
      <w:r w:rsidRPr="00FB08DB">
        <w:rPr>
          <w:lang w:eastAsia="ko-KR"/>
        </w:rPr>
        <w:t> ) where yA</w:t>
      </w:r>
      <w:r w:rsidRPr="00FB08DB">
        <w:rPr>
          <w:vertAlign w:val="subscript"/>
          <w:lang w:eastAsia="ko-KR"/>
        </w:rPr>
        <w:t>1</w:t>
      </w:r>
      <w:r w:rsidRPr="00FB08DB">
        <w:rPr>
          <w:lang w:eastAsia="ko-KR"/>
        </w:rPr>
        <w:t> = yA</w:t>
      </w:r>
      <w:r w:rsidRPr="00FB08DB">
        <w:rPr>
          <w:vertAlign w:val="subscript"/>
          <w:lang w:eastAsia="ko-KR"/>
        </w:rPr>
        <w:t>0</w:t>
      </w:r>
      <w:r w:rsidRPr="00FB08DB">
        <w:rPr>
          <w:lang w:eastAsia="ko-KR"/>
        </w:rPr>
        <w:t> - </w:t>
      </w:r>
      <w:proofErr w:type="spellStart"/>
      <w:r w:rsidRPr="00FB08DB">
        <w:rPr>
          <w:lang w:eastAsia="ko-KR"/>
        </w:rPr>
        <w:t>MinPuSize</w:t>
      </w:r>
      <w:proofErr w:type="spellEnd"/>
      <w:r w:rsidRPr="00FB08DB">
        <w:rPr>
          <w:lang w:eastAsia="ko-KR"/>
        </w:rPr>
        <w:t xml:space="preserve">, the following applies repeatedly until </w:t>
      </w:r>
      <w:proofErr w:type="spellStart"/>
      <w:r w:rsidRPr="00FB08DB">
        <w:rPr>
          <w:lang w:eastAsia="ko-KR"/>
        </w:rPr>
        <w:t>availableFlagLXA</w:t>
      </w:r>
      <w:proofErr w:type="spellEnd"/>
      <w:r w:rsidRPr="00FB08DB">
        <w:rPr>
          <w:lang w:eastAsia="ko-KR"/>
        </w:rPr>
        <w:t xml:space="preserve"> is equal to 1:</w:t>
      </w:r>
    </w:p>
    <w:p w:rsidR="004133CD" w:rsidRPr="00FB08DB" w:rsidRDefault="004133CD" w:rsidP="004133CD">
      <w:pPr>
        <w:numPr>
          <w:ilvl w:val="0"/>
          <w:numId w:val="24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lang w:eastAsia="ko-KR"/>
        </w:rPr>
      </w:pPr>
      <w:r w:rsidRPr="00FB08DB">
        <w:rPr>
          <w:lang w:eastAsia="ko-KR"/>
        </w:rPr>
        <w:t xml:space="preserve">If the prediction unit covering </w:t>
      </w:r>
      <w:proofErr w:type="spellStart"/>
      <w:r w:rsidRPr="00FB08DB">
        <w:rPr>
          <w:lang w:eastAsia="ko-KR"/>
        </w:rPr>
        <w:t>luma</w:t>
      </w:r>
      <w:proofErr w:type="spellEnd"/>
      <w:r w:rsidRPr="00FB08DB">
        <w:rPr>
          <w:lang w:eastAsia="ko-KR"/>
        </w:rPr>
        <w:t xml:space="preserve"> location ( </w:t>
      </w:r>
      <w:proofErr w:type="spellStart"/>
      <w:r w:rsidRPr="00FB08DB">
        <w:rPr>
          <w:lang w:eastAsia="ko-KR"/>
        </w:rPr>
        <w:t>xA</w:t>
      </w:r>
      <w:r w:rsidRPr="00FB08DB">
        <w:rPr>
          <w:vertAlign w:val="subscript"/>
          <w:lang w:eastAsia="ko-KR"/>
        </w:rPr>
        <w:t>k</w:t>
      </w:r>
      <w:proofErr w:type="spellEnd"/>
      <w:r w:rsidRPr="00FB08DB">
        <w:rPr>
          <w:lang w:eastAsia="ko-KR"/>
        </w:rPr>
        <w:t>, </w:t>
      </w:r>
      <w:proofErr w:type="spellStart"/>
      <w:r w:rsidRPr="00FB08DB">
        <w:rPr>
          <w:lang w:eastAsia="ko-KR"/>
        </w:rPr>
        <w:t>yA</w:t>
      </w:r>
      <w:r w:rsidRPr="00FB08DB">
        <w:rPr>
          <w:vertAlign w:val="subscript"/>
          <w:lang w:eastAsia="ko-KR"/>
        </w:rPr>
        <w:t>k</w:t>
      </w:r>
      <w:proofErr w:type="spellEnd"/>
      <w:r w:rsidRPr="00FB08DB">
        <w:rPr>
          <w:lang w:eastAsia="ko-KR"/>
        </w:rPr>
        <w:t xml:space="preserve"> ) is available, </w:t>
      </w:r>
      <w:proofErr w:type="spellStart"/>
      <w:r w:rsidRPr="00FB08DB">
        <w:rPr>
          <w:lang w:eastAsia="ko-KR"/>
        </w:rPr>
        <w:t>PredMode</w:t>
      </w:r>
      <w:proofErr w:type="spellEnd"/>
      <w:r w:rsidRPr="00FB08DB">
        <w:rPr>
          <w:lang w:eastAsia="ko-KR"/>
        </w:rPr>
        <w:t xml:space="preserve"> is not MODE_INTRA, </w:t>
      </w:r>
      <w:proofErr w:type="spellStart"/>
      <w:r w:rsidRPr="00FB08DB">
        <w:rPr>
          <w:lang w:eastAsia="ko-KR"/>
        </w:rPr>
        <w:t>predFlagLX</w:t>
      </w:r>
      <w:proofErr w:type="spellEnd"/>
      <w:r w:rsidRPr="00FB08DB">
        <w:rPr>
          <w:lang w:eastAsia="ko-KR"/>
        </w:rPr>
        <w:t>[ </w:t>
      </w:r>
      <w:proofErr w:type="spellStart"/>
      <w:r w:rsidRPr="00FB08DB">
        <w:rPr>
          <w:lang w:eastAsia="ko-KR"/>
        </w:rPr>
        <w:t>xA</w:t>
      </w:r>
      <w:r w:rsidRPr="00FB08DB">
        <w:rPr>
          <w:vertAlign w:val="subscript"/>
          <w:lang w:eastAsia="ko-KR"/>
        </w:rPr>
        <w:t>k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yA</w:t>
      </w:r>
      <w:r w:rsidRPr="00FB08DB">
        <w:rPr>
          <w:vertAlign w:val="subscript"/>
          <w:lang w:eastAsia="ko-KR"/>
        </w:rPr>
        <w:t>k</w:t>
      </w:r>
      <w:proofErr w:type="spellEnd"/>
      <w:r w:rsidRPr="00FB08DB">
        <w:rPr>
          <w:lang w:eastAsia="ko-KR"/>
        </w:rPr>
        <w:t xml:space="preserve"> ] is equal to 1, </w:t>
      </w:r>
      <w:proofErr w:type="spellStart"/>
      <w:r w:rsidRPr="00FB08DB">
        <w:rPr>
          <w:lang w:eastAsia="ko-KR"/>
        </w:rPr>
        <w:t>availableFlagLXA</w:t>
      </w:r>
      <w:proofErr w:type="spellEnd"/>
      <w:r w:rsidRPr="00FB08DB">
        <w:rPr>
          <w:lang w:eastAsia="ko-KR"/>
        </w:rPr>
        <w:t xml:space="preserve"> is set equal to 1, the motion vector </w:t>
      </w:r>
      <w:proofErr w:type="spellStart"/>
      <w:r w:rsidRPr="00FB08DB">
        <w:rPr>
          <w:lang w:eastAsia="ko-KR"/>
        </w:rPr>
        <w:t>mvLXA</w:t>
      </w:r>
      <w:proofErr w:type="spellEnd"/>
      <w:r w:rsidRPr="00FB08DB">
        <w:rPr>
          <w:lang w:eastAsia="ko-KR"/>
        </w:rPr>
        <w:t xml:space="preserve"> is set equal to the motion vector </w:t>
      </w:r>
      <w:proofErr w:type="spellStart"/>
      <w:r w:rsidRPr="00FB08DB">
        <w:rPr>
          <w:lang w:eastAsia="ko-KR"/>
        </w:rPr>
        <w:t>mvLX</w:t>
      </w:r>
      <w:proofErr w:type="spellEnd"/>
      <w:r w:rsidRPr="00FB08DB">
        <w:rPr>
          <w:lang w:eastAsia="ko-KR"/>
        </w:rPr>
        <w:t>[ </w:t>
      </w:r>
      <w:proofErr w:type="spellStart"/>
      <w:r w:rsidRPr="00FB08DB">
        <w:rPr>
          <w:lang w:eastAsia="ko-KR"/>
        </w:rPr>
        <w:t>xA</w:t>
      </w:r>
      <w:r w:rsidRPr="00FB08DB">
        <w:rPr>
          <w:vertAlign w:val="subscript"/>
          <w:lang w:eastAsia="ko-KR"/>
        </w:rPr>
        <w:t>k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yA</w:t>
      </w:r>
      <w:r w:rsidRPr="00FB08DB">
        <w:rPr>
          <w:vertAlign w:val="subscript"/>
          <w:lang w:eastAsia="ko-KR"/>
        </w:rPr>
        <w:t>k</w:t>
      </w:r>
      <w:proofErr w:type="spellEnd"/>
      <w:r w:rsidRPr="00FB08DB">
        <w:rPr>
          <w:lang w:eastAsia="ko-KR"/>
        </w:rPr>
        <w:t xml:space="preserve"> ], </w:t>
      </w:r>
      <w:proofErr w:type="spellStart"/>
      <w:r w:rsidRPr="00FB08DB">
        <w:rPr>
          <w:lang w:eastAsia="ko-KR"/>
        </w:rPr>
        <w:t>refIdxA</w:t>
      </w:r>
      <w:proofErr w:type="spellEnd"/>
      <w:r w:rsidRPr="00FB08DB">
        <w:rPr>
          <w:lang w:eastAsia="ko-KR"/>
        </w:rPr>
        <w:t xml:space="preserve"> is set equal to </w:t>
      </w:r>
      <w:proofErr w:type="spellStart"/>
      <w:r w:rsidRPr="00FB08DB">
        <w:rPr>
          <w:lang w:eastAsia="ko-KR"/>
        </w:rPr>
        <w:t>refIdxLX</w:t>
      </w:r>
      <w:proofErr w:type="spellEnd"/>
      <w:r w:rsidRPr="00FB08DB">
        <w:rPr>
          <w:lang w:eastAsia="ko-KR"/>
        </w:rPr>
        <w:t>[ </w:t>
      </w:r>
      <w:proofErr w:type="spellStart"/>
      <w:r w:rsidRPr="00FB08DB">
        <w:rPr>
          <w:lang w:eastAsia="ko-KR"/>
        </w:rPr>
        <w:t>xA</w:t>
      </w:r>
      <w:r w:rsidRPr="00FB08DB">
        <w:rPr>
          <w:vertAlign w:val="subscript"/>
          <w:lang w:eastAsia="ko-KR"/>
        </w:rPr>
        <w:t>k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yA</w:t>
      </w:r>
      <w:r w:rsidRPr="00FB08DB">
        <w:rPr>
          <w:vertAlign w:val="subscript"/>
          <w:lang w:eastAsia="ko-KR"/>
        </w:rPr>
        <w:t>k</w:t>
      </w:r>
      <w:proofErr w:type="spellEnd"/>
      <w:r w:rsidRPr="00FB08DB">
        <w:rPr>
          <w:lang w:eastAsia="ko-KR"/>
        </w:rPr>
        <w:t> ], </w:t>
      </w:r>
      <w:proofErr w:type="spellStart"/>
      <w:r w:rsidRPr="00FB08DB">
        <w:rPr>
          <w:lang w:eastAsia="ko-KR"/>
        </w:rPr>
        <w:t>ListA</w:t>
      </w:r>
      <w:proofErr w:type="spellEnd"/>
      <w:r w:rsidRPr="00FB08DB">
        <w:rPr>
          <w:lang w:eastAsia="ko-KR"/>
        </w:rPr>
        <w:t xml:space="preserve"> is set equal to LX.</w:t>
      </w:r>
    </w:p>
    <w:p w:rsidR="004133CD" w:rsidRDefault="004133CD" w:rsidP="004133CD">
      <w:pPr>
        <w:numPr>
          <w:ilvl w:val="0"/>
          <w:numId w:val="24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lang w:eastAsia="ko-KR"/>
        </w:rPr>
      </w:pPr>
      <w:r w:rsidRPr="00FB08DB">
        <w:rPr>
          <w:lang w:eastAsia="ko-KR"/>
        </w:rPr>
        <w:t xml:space="preserve">Otherwise if the prediction unit covering </w:t>
      </w:r>
      <w:proofErr w:type="spellStart"/>
      <w:r w:rsidRPr="00FB08DB">
        <w:rPr>
          <w:lang w:eastAsia="ko-KR"/>
        </w:rPr>
        <w:t>luma</w:t>
      </w:r>
      <w:proofErr w:type="spellEnd"/>
      <w:r w:rsidRPr="00FB08DB">
        <w:rPr>
          <w:lang w:eastAsia="ko-KR"/>
        </w:rPr>
        <w:t xml:space="preserve"> location ( </w:t>
      </w:r>
      <w:proofErr w:type="spellStart"/>
      <w:r w:rsidRPr="00FB08DB">
        <w:rPr>
          <w:lang w:eastAsia="ko-KR"/>
        </w:rPr>
        <w:t>xA</w:t>
      </w:r>
      <w:r w:rsidRPr="00FB08DB">
        <w:rPr>
          <w:vertAlign w:val="subscript"/>
          <w:lang w:eastAsia="ko-KR"/>
        </w:rPr>
        <w:t>k</w:t>
      </w:r>
      <w:proofErr w:type="spellEnd"/>
      <w:r w:rsidRPr="00FB08DB">
        <w:rPr>
          <w:lang w:eastAsia="ko-KR"/>
        </w:rPr>
        <w:t>, </w:t>
      </w:r>
      <w:proofErr w:type="spellStart"/>
      <w:r w:rsidRPr="00FB08DB">
        <w:rPr>
          <w:lang w:eastAsia="ko-KR"/>
        </w:rPr>
        <w:t>yA</w:t>
      </w:r>
      <w:r w:rsidRPr="00FB08DB">
        <w:rPr>
          <w:vertAlign w:val="subscript"/>
          <w:lang w:eastAsia="ko-KR"/>
        </w:rPr>
        <w:t>k</w:t>
      </w:r>
      <w:proofErr w:type="spellEnd"/>
      <w:r w:rsidRPr="00FB08DB">
        <w:rPr>
          <w:lang w:eastAsia="ko-KR"/>
        </w:rPr>
        <w:t xml:space="preserve"> ) is available, </w:t>
      </w:r>
      <w:proofErr w:type="spellStart"/>
      <w:r w:rsidRPr="00FB08DB">
        <w:rPr>
          <w:lang w:eastAsia="ko-KR"/>
        </w:rPr>
        <w:t>PredMode</w:t>
      </w:r>
      <w:proofErr w:type="spellEnd"/>
      <w:r w:rsidRPr="00FB08DB">
        <w:rPr>
          <w:lang w:eastAsia="ko-KR"/>
        </w:rPr>
        <w:t xml:space="preserve"> is not MODE_INTRA, </w:t>
      </w:r>
      <w:proofErr w:type="spellStart"/>
      <w:r w:rsidRPr="00FB08DB">
        <w:rPr>
          <w:lang w:eastAsia="ko-KR"/>
        </w:rPr>
        <w:t>predFlagLY</w:t>
      </w:r>
      <w:proofErr w:type="spellEnd"/>
      <w:r w:rsidRPr="00FB08DB">
        <w:rPr>
          <w:lang w:eastAsia="ko-KR"/>
        </w:rPr>
        <w:t>[ </w:t>
      </w:r>
      <w:proofErr w:type="spellStart"/>
      <w:r w:rsidRPr="00FB08DB">
        <w:rPr>
          <w:lang w:eastAsia="ko-KR"/>
        </w:rPr>
        <w:t>xA</w:t>
      </w:r>
      <w:r w:rsidRPr="00FB08DB">
        <w:rPr>
          <w:vertAlign w:val="subscript"/>
          <w:lang w:eastAsia="ko-KR"/>
        </w:rPr>
        <w:t>k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yA</w:t>
      </w:r>
      <w:r w:rsidRPr="00FB08DB">
        <w:rPr>
          <w:vertAlign w:val="subscript"/>
          <w:lang w:eastAsia="ko-KR"/>
        </w:rPr>
        <w:t>k</w:t>
      </w:r>
      <w:proofErr w:type="spellEnd"/>
      <w:r w:rsidRPr="00FB08DB">
        <w:rPr>
          <w:lang w:eastAsia="ko-KR"/>
        </w:rPr>
        <w:t xml:space="preserve"> ] (with Y = !X) is equal to 1, </w:t>
      </w:r>
      <w:proofErr w:type="spellStart"/>
      <w:r w:rsidRPr="00FB08DB">
        <w:rPr>
          <w:lang w:eastAsia="ko-KR"/>
        </w:rPr>
        <w:t>availableFlagLXA</w:t>
      </w:r>
      <w:proofErr w:type="spellEnd"/>
      <w:r w:rsidRPr="00FB08DB">
        <w:rPr>
          <w:lang w:eastAsia="ko-KR"/>
        </w:rPr>
        <w:t xml:space="preserve"> is set equal to 1, the motion vector </w:t>
      </w:r>
      <w:proofErr w:type="spellStart"/>
      <w:r w:rsidRPr="00FB08DB">
        <w:rPr>
          <w:lang w:eastAsia="ko-KR"/>
        </w:rPr>
        <w:t>mvLXA</w:t>
      </w:r>
      <w:proofErr w:type="spellEnd"/>
      <w:r w:rsidRPr="00FB08DB">
        <w:rPr>
          <w:lang w:eastAsia="ko-KR"/>
        </w:rPr>
        <w:t xml:space="preserve"> is set equal to the motion vector </w:t>
      </w:r>
      <w:proofErr w:type="spellStart"/>
      <w:r w:rsidRPr="00FB08DB">
        <w:rPr>
          <w:lang w:eastAsia="ko-KR"/>
        </w:rPr>
        <w:t>mvLY</w:t>
      </w:r>
      <w:proofErr w:type="spellEnd"/>
      <w:r w:rsidRPr="00FB08DB">
        <w:rPr>
          <w:lang w:eastAsia="ko-KR"/>
        </w:rPr>
        <w:t>[ </w:t>
      </w:r>
      <w:proofErr w:type="spellStart"/>
      <w:r w:rsidRPr="00FB08DB">
        <w:rPr>
          <w:lang w:eastAsia="ko-KR"/>
        </w:rPr>
        <w:t>xA</w:t>
      </w:r>
      <w:r w:rsidRPr="00FB08DB">
        <w:rPr>
          <w:vertAlign w:val="subscript"/>
          <w:lang w:eastAsia="ko-KR"/>
        </w:rPr>
        <w:t>k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yA</w:t>
      </w:r>
      <w:r w:rsidRPr="00FB08DB">
        <w:rPr>
          <w:vertAlign w:val="subscript"/>
          <w:lang w:eastAsia="ko-KR"/>
        </w:rPr>
        <w:t>k</w:t>
      </w:r>
      <w:proofErr w:type="spellEnd"/>
      <w:r w:rsidRPr="00FB08DB">
        <w:rPr>
          <w:lang w:eastAsia="ko-KR"/>
        </w:rPr>
        <w:t xml:space="preserve"> ], </w:t>
      </w:r>
      <w:proofErr w:type="spellStart"/>
      <w:r w:rsidRPr="00FB08DB">
        <w:rPr>
          <w:lang w:eastAsia="ko-KR"/>
        </w:rPr>
        <w:t>refIdxA</w:t>
      </w:r>
      <w:proofErr w:type="spellEnd"/>
      <w:r w:rsidRPr="00FB08DB">
        <w:rPr>
          <w:lang w:eastAsia="ko-KR"/>
        </w:rPr>
        <w:t xml:space="preserve"> is set equal to </w:t>
      </w:r>
      <w:proofErr w:type="spellStart"/>
      <w:r w:rsidRPr="00FB08DB">
        <w:rPr>
          <w:lang w:eastAsia="ko-KR"/>
        </w:rPr>
        <w:t>refIdxLY</w:t>
      </w:r>
      <w:proofErr w:type="spellEnd"/>
      <w:r w:rsidRPr="00FB08DB">
        <w:rPr>
          <w:lang w:eastAsia="ko-KR"/>
        </w:rPr>
        <w:t>[ </w:t>
      </w:r>
      <w:proofErr w:type="spellStart"/>
      <w:r w:rsidRPr="00FB08DB">
        <w:rPr>
          <w:lang w:eastAsia="ko-KR"/>
        </w:rPr>
        <w:t>xA</w:t>
      </w:r>
      <w:r w:rsidRPr="00FB08DB">
        <w:rPr>
          <w:vertAlign w:val="subscript"/>
          <w:lang w:eastAsia="ko-KR"/>
        </w:rPr>
        <w:t>k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yA</w:t>
      </w:r>
      <w:r w:rsidRPr="00FB08DB">
        <w:rPr>
          <w:vertAlign w:val="subscript"/>
          <w:lang w:eastAsia="ko-KR"/>
        </w:rPr>
        <w:t>k</w:t>
      </w:r>
      <w:proofErr w:type="spellEnd"/>
      <w:r w:rsidRPr="00FB08DB">
        <w:rPr>
          <w:lang w:eastAsia="ko-KR"/>
        </w:rPr>
        <w:t> ], </w:t>
      </w:r>
      <w:proofErr w:type="spellStart"/>
      <w:r w:rsidRPr="00FB08DB">
        <w:rPr>
          <w:lang w:eastAsia="ko-KR"/>
        </w:rPr>
        <w:t>ListA</w:t>
      </w:r>
      <w:proofErr w:type="spellEnd"/>
      <w:r w:rsidRPr="00FB08DB">
        <w:rPr>
          <w:lang w:eastAsia="ko-KR"/>
        </w:rPr>
        <w:t xml:space="preserve"> is set equal to LY.</w:t>
      </w:r>
    </w:p>
    <w:p w:rsidR="004133CD" w:rsidRPr="00A116E3" w:rsidRDefault="004133CD" w:rsidP="004133CD">
      <w:pPr>
        <w:numPr>
          <w:ilvl w:val="0"/>
          <w:numId w:val="24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highlight w:val="green"/>
          <w:lang w:eastAsia="ko-KR"/>
        </w:rPr>
      </w:pPr>
      <w:r w:rsidRPr="00A116E3">
        <w:rPr>
          <w:highlight w:val="green"/>
          <w:lang w:eastAsia="ko-KR"/>
        </w:rPr>
        <w:t xml:space="preserve">If </w:t>
      </w:r>
      <w:proofErr w:type="spellStart"/>
      <w:r w:rsidRPr="00A116E3">
        <w:rPr>
          <w:highlight w:val="green"/>
          <w:lang w:eastAsia="ko-KR"/>
        </w:rPr>
        <w:t>availableFlagLXA</w:t>
      </w:r>
      <w:proofErr w:type="spellEnd"/>
      <w:r w:rsidRPr="00A116E3">
        <w:rPr>
          <w:highlight w:val="green"/>
          <w:lang w:eastAsia="ko-KR"/>
        </w:rPr>
        <w:t xml:space="preserve"> is equal to 1, and </w:t>
      </w:r>
      <w:proofErr w:type="spellStart"/>
      <w:r w:rsidR="00F757B6" w:rsidRPr="00944DE7">
        <w:rPr>
          <w:highlight w:val="green"/>
        </w:rPr>
        <w:t>RefPicTypeFunc</w:t>
      </w:r>
      <w:proofErr w:type="spellEnd"/>
      <w:r w:rsidR="00F757B6" w:rsidRPr="00F9546F" w:rsidDel="00F757B6">
        <w:rPr>
          <w:highlight w:val="green"/>
        </w:rPr>
        <w:t xml:space="preserve"> </w:t>
      </w:r>
      <w:r w:rsidRPr="00F9546F">
        <w:rPr>
          <w:highlight w:val="green"/>
          <w:lang w:eastAsia="zh-CN"/>
        </w:rPr>
        <w:t>(</w:t>
      </w:r>
      <w:r w:rsidR="00DD1D5A" w:rsidRPr="00F9546F">
        <w:rPr>
          <w:highlight w:val="green"/>
          <w:lang w:eastAsia="zh-CN"/>
        </w:rPr>
        <w:t> </w:t>
      </w:r>
      <w:proofErr w:type="spellStart"/>
      <w:r w:rsidRPr="00F9546F">
        <w:rPr>
          <w:highlight w:val="green"/>
          <w:lang w:eastAsia="ko-KR"/>
        </w:rPr>
        <w:t>RefPicListListA</w:t>
      </w:r>
      <w:proofErr w:type="spellEnd"/>
      <w:r w:rsidRPr="00F9546F">
        <w:rPr>
          <w:highlight w:val="green"/>
          <w:lang w:eastAsia="ko-KR"/>
        </w:rPr>
        <w:t>( </w:t>
      </w:r>
      <w:proofErr w:type="spellStart"/>
      <w:r w:rsidRPr="00F9546F">
        <w:rPr>
          <w:highlight w:val="green"/>
          <w:lang w:eastAsia="ko-KR"/>
        </w:rPr>
        <w:t>refIdxA</w:t>
      </w:r>
      <w:proofErr w:type="spellEnd"/>
      <w:r w:rsidRPr="00F9546F">
        <w:rPr>
          <w:highlight w:val="green"/>
          <w:lang w:eastAsia="ko-KR"/>
        </w:rPr>
        <w:t> )</w:t>
      </w:r>
      <w:r w:rsidR="00DD1D5A" w:rsidRPr="00F9546F">
        <w:rPr>
          <w:highlight w:val="green"/>
          <w:lang w:eastAsia="ko-KR"/>
        </w:rPr>
        <w:t> </w:t>
      </w:r>
      <w:r w:rsidRPr="00F9546F">
        <w:rPr>
          <w:highlight w:val="green"/>
          <w:lang w:eastAsia="zh-CN"/>
        </w:rPr>
        <w:t xml:space="preserve">) is not equal to </w:t>
      </w:r>
      <w:proofErr w:type="spellStart"/>
      <w:r w:rsidR="00F757B6" w:rsidRPr="00944DE7">
        <w:rPr>
          <w:highlight w:val="green"/>
        </w:rPr>
        <w:t>RefPicTypeFunc</w:t>
      </w:r>
      <w:proofErr w:type="spellEnd"/>
      <w:r w:rsidR="00F757B6" w:rsidRPr="00F9546F" w:rsidDel="00F757B6">
        <w:rPr>
          <w:highlight w:val="green"/>
          <w:lang w:eastAsia="zh-CN"/>
        </w:rPr>
        <w:t xml:space="preserve"> </w:t>
      </w:r>
      <w:r w:rsidRPr="00A116E3">
        <w:rPr>
          <w:highlight w:val="green"/>
          <w:lang w:eastAsia="zh-CN"/>
        </w:rPr>
        <w:t>(</w:t>
      </w:r>
      <w:r w:rsidR="00DD1D5A">
        <w:rPr>
          <w:highlight w:val="green"/>
          <w:lang w:eastAsia="zh-CN"/>
        </w:rPr>
        <w:t> </w:t>
      </w:r>
      <w:proofErr w:type="spellStart"/>
      <w:r w:rsidRPr="00A116E3">
        <w:rPr>
          <w:highlight w:val="green"/>
          <w:lang w:eastAsia="ko-KR"/>
        </w:rPr>
        <w:t>RefPicListLX</w:t>
      </w:r>
      <w:proofErr w:type="spellEnd"/>
      <w:r w:rsidRPr="00A116E3">
        <w:rPr>
          <w:highlight w:val="green"/>
          <w:lang w:eastAsia="ko-KR"/>
        </w:rPr>
        <w:t>( </w:t>
      </w:r>
      <w:proofErr w:type="spellStart"/>
      <w:r w:rsidRPr="00A116E3">
        <w:rPr>
          <w:highlight w:val="green"/>
          <w:lang w:eastAsia="ko-KR"/>
        </w:rPr>
        <w:t>refIdxLX</w:t>
      </w:r>
      <w:proofErr w:type="spellEnd"/>
      <w:r w:rsidRPr="00A116E3">
        <w:rPr>
          <w:highlight w:val="green"/>
          <w:lang w:eastAsia="ko-KR"/>
        </w:rPr>
        <w:t> )</w:t>
      </w:r>
      <w:r w:rsidR="00DD1D5A">
        <w:rPr>
          <w:highlight w:val="green"/>
          <w:lang w:eastAsia="ko-KR"/>
        </w:rPr>
        <w:t> </w:t>
      </w:r>
      <w:r w:rsidRPr="00A116E3">
        <w:rPr>
          <w:highlight w:val="green"/>
          <w:lang w:eastAsia="zh-CN"/>
        </w:rPr>
        <w:t xml:space="preserve">), </w:t>
      </w:r>
      <w:proofErr w:type="spellStart"/>
      <w:r w:rsidRPr="00A116E3">
        <w:rPr>
          <w:highlight w:val="green"/>
          <w:lang w:eastAsia="ko-KR"/>
        </w:rPr>
        <w:t>availableFlagLXA</w:t>
      </w:r>
      <w:proofErr w:type="spellEnd"/>
      <w:r w:rsidRPr="00A116E3">
        <w:rPr>
          <w:highlight w:val="green"/>
          <w:lang w:eastAsia="ko-KR"/>
        </w:rPr>
        <w:t xml:space="preserve"> is set to 0.</w:t>
      </w:r>
    </w:p>
    <w:p w:rsidR="004133CD" w:rsidRPr="00FB08DB" w:rsidRDefault="004133CD" w:rsidP="004133CD">
      <w:pPr>
        <w:numPr>
          <w:ilvl w:val="0"/>
          <w:numId w:val="24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lang w:eastAsia="ko-KR"/>
        </w:rPr>
      </w:pPr>
      <w:r w:rsidRPr="00FB08DB">
        <w:rPr>
          <w:lang w:eastAsia="ko-KR"/>
        </w:rPr>
        <w:t xml:space="preserve">When </w:t>
      </w:r>
      <w:proofErr w:type="spellStart"/>
      <w:r w:rsidRPr="00FB08DB">
        <w:rPr>
          <w:lang w:eastAsia="ko-KR"/>
        </w:rPr>
        <w:t>availableFlagLXA</w:t>
      </w:r>
      <w:proofErr w:type="spellEnd"/>
      <w:r w:rsidRPr="00FB08DB">
        <w:rPr>
          <w:lang w:eastAsia="ko-KR"/>
        </w:rPr>
        <w:t xml:space="preserve"> is equal to 1, </w:t>
      </w:r>
      <w:r w:rsidRPr="00A116E3">
        <w:rPr>
          <w:highlight w:val="green"/>
          <w:lang w:eastAsia="ko-KR"/>
        </w:rPr>
        <w:t xml:space="preserve">and </w:t>
      </w:r>
      <w:proofErr w:type="spellStart"/>
      <w:r w:rsidR="00EE4DF2" w:rsidRPr="00944DE7">
        <w:rPr>
          <w:highlight w:val="green"/>
        </w:rPr>
        <w:t>RefPicTypeFunc</w:t>
      </w:r>
      <w:proofErr w:type="spellEnd"/>
      <w:r w:rsidR="00EE4DF2" w:rsidRPr="00F9546F" w:rsidDel="00EE4DF2">
        <w:rPr>
          <w:highlight w:val="green"/>
        </w:rPr>
        <w:t xml:space="preserve"> </w:t>
      </w:r>
      <w:r w:rsidRPr="00F9546F">
        <w:rPr>
          <w:highlight w:val="green"/>
          <w:lang w:eastAsia="zh-CN"/>
        </w:rPr>
        <w:t>(</w:t>
      </w:r>
      <w:r w:rsidR="00DD1D5A" w:rsidRPr="00F9546F">
        <w:rPr>
          <w:highlight w:val="green"/>
          <w:lang w:eastAsia="zh-CN"/>
        </w:rPr>
        <w:t> </w:t>
      </w:r>
      <w:proofErr w:type="spellStart"/>
      <w:r w:rsidRPr="00F9546F">
        <w:rPr>
          <w:highlight w:val="green"/>
          <w:lang w:eastAsia="ko-KR"/>
        </w:rPr>
        <w:t>RefPicListListA</w:t>
      </w:r>
      <w:proofErr w:type="spellEnd"/>
      <w:r w:rsidRPr="00F9546F">
        <w:rPr>
          <w:highlight w:val="green"/>
          <w:lang w:eastAsia="ko-KR"/>
        </w:rPr>
        <w:t>( </w:t>
      </w:r>
      <w:proofErr w:type="spellStart"/>
      <w:r w:rsidRPr="00F9546F">
        <w:rPr>
          <w:highlight w:val="green"/>
          <w:lang w:eastAsia="ko-KR"/>
        </w:rPr>
        <w:t>refIdxA</w:t>
      </w:r>
      <w:proofErr w:type="spellEnd"/>
      <w:r w:rsidRPr="00F9546F">
        <w:rPr>
          <w:highlight w:val="green"/>
          <w:lang w:eastAsia="ko-KR"/>
        </w:rPr>
        <w:t> )</w:t>
      </w:r>
      <w:r w:rsidR="00DD1D5A" w:rsidRPr="00F9546F">
        <w:rPr>
          <w:highlight w:val="green"/>
          <w:lang w:eastAsia="ko-KR"/>
        </w:rPr>
        <w:t> </w:t>
      </w:r>
      <w:r w:rsidRPr="00F9546F">
        <w:rPr>
          <w:highlight w:val="green"/>
          <w:lang w:eastAsia="zh-CN"/>
        </w:rPr>
        <w:t xml:space="preserve">) and </w:t>
      </w:r>
      <w:proofErr w:type="spellStart"/>
      <w:r w:rsidR="00EE4DF2" w:rsidRPr="00944DE7">
        <w:rPr>
          <w:highlight w:val="green"/>
        </w:rPr>
        <w:t>RefPicTypeFunc</w:t>
      </w:r>
      <w:proofErr w:type="spellEnd"/>
      <w:r w:rsidR="00EE4DF2" w:rsidRPr="00F9546F" w:rsidDel="00EE4DF2">
        <w:rPr>
          <w:highlight w:val="green"/>
          <w:lang w:eastAsia="zh-CN"/>
        </w:rPr>
        <w:t xml:space="preserve"> </w:t>
      </w:r>
      <w:r w:rsidRPr="00A116E3">
        <w:rPr>
          <w:highlight w:val="green"/>
          <w:lang w:eastAsia="zh-CN"/>
        </w:rPr>
        <w:t>(</w:t>
      </w:r>
      <w:r w:rsidR="00DD1D5A">
        <w:rPr>
          <w:highlight w:val="green"/>
          <w:lang w:eastAsia="zh-CN"/>
        </w:rPr>
        <w:t> </w:t>
      </w:r>
      <w:proofErr w:type="spellStart"/>
      <w:r w:rsidRPr="00A116E3">
        <w:rPr>
          <w:highlight w:val="green"/>
          <w:lang w:eastAsia="ko-KR"/>
        </w:rPr>
        <w:t>RefPicListLX</w:t>
      </w:r>
      <w:proofErr w:type="spellEnd"/>
      <w:r w:rsidRPr="00A116E3">
        <w:rPr>
          <w:highlight w:val="green"/>
          <w:lang w:eastAsia="ko-KR"/>
        </w:rPr>
        <w:t>( </w:t>
      </w:r>
      <w:proofErr w:type="spellStart"/>
      <w:r w:rsidRPr="00A116E3">
        <w:rPr>
          <w:highlight w:val="green"/>
          <w:lang w:eastAsia="ko-KR"/>
        </w:rPr>
        <w:t>refIdxLX</w:t>
      </w:r>
      <w:proofErr w:type="spellEnd"/>
      <w:r w:rsidRPr="00A116E3">
        <w:rPr>
          <w:highlight w:val="green"/>
          <w:lang w:eastAsia="ko-KR"/>
        </w:rPr>
        <w:t> )</w:t>
      </w:r>
      <w:r w:rsidR="00DD1D5A">
        <w:rPr>
          <w:highlight w:val="green"/>
          <w:lang w:eastAsia="ko-KR"/>
        </w:rPr>
        <w:t> </w:t>
      </w:r>
      <w:r w:rsidRPr="00A116E3">
        <w:rPr>
          <w:highlight w:val="green"/>
          <w:lang w:eastAsia="zh-CN"/>
        </w:rPr>
        <w:t xml:space="preserve">) are both </w:t>
      </w:r>
      <w:r w:rsidR="00D40EC6">
        <w:rPr>
          <w:highlight w:val="green"/>
          <w:lang w:eastAsia="zh-CN"/>
        </w:rPr>
        <w:t xml:space="preserve">equal to </w:t>
      </w:r>
      <w:r w:rsidR="00EE4DF2">
        <w:rPr>
          <w:highlight w:val="green"/>
          <w:lang w:eastAsia="zh-CN"/>
        </w:rPr>
        <w:t>0</w:t>
      </w:r>
      <w:r w:rsidRPr="00A116E3">
        <w:rPr>
          <w:highlight w:val="green"/>
          <w:lang w:eastAsia="zh-CN"/>
        </w:rPr>
        <w:t>,</w:t>
      </w:r>
      <w:r>
        <w:rPr>
          <w:rFonts w:hint="eastAsia"/>
          <w:lang w:eastAsia="zh-CN"/>
        </w:rPr>
        <w:t xml:space="preserve"> </w:t>
      </w:r>
      <w:proofErr w:type="spellStart"/>
      <w:r w:rsidRPr="00FB08DB">
        <w:rPr>
          <w:lang w:eastAsia="ko-KR"/>
        </w:rPr>
        <w:t>mvLXA</w:t>
      </w:r>
      <w:proofErr w:type="spellEnd"/>
      <w:r w:rsidRPr="00FB08DB">
        <w:rPr>
          <w:lang w:eastAsia="ko-KR"/>
        </w:rPr>
        <w:t xml:space="preserve"> is derived as specified below.</w:t>
      </w:r>
    </w:p>
    <w:p w:rsidR="004133CD" w:rsidRPr="00FB08DB" w:rsidRDefault="004133CD" w:rsidP="004133CD">
      <w:pPr>
        <w:tabs>
          <w:tab w:val="left" w:pos="9090"/>
        </w:tabs>
        <w:ind w:left="1194" w:right="330"/>
        <w:jc w:val="right"/>
        <w:rPr>
          <w:lang w:eastAsia="ko-KR"/>
        </w:rPr>
      </w:pPr>
      <w:proofErr w:type="spellStart"/>
      <w:proofErr w:type="gramStart"/>
      <w:r w:rsidRPr="00FB08DB">
        <w:rPr>
          <w:lang w:eastAsia="ko-KR"/>
        </w:rPr>
        <w:t>tx</w:t>
      </w:r>
      <w:proofErr w:type="spellEnd"/>
      <w:proofErr w:type="gramEnd"/>
      <w:r w:rsidRPr="00FB08DB">
        <w:rPr>
          <w:lang w:eastAsia="ko-KR"/>
        </w:rPr>
        <w:t> = ( 16384 + </w:t>
      </w:r>
      <w:r w:rsidRPr="00FB08DB">
        <w:rPr>
          <w:rFonts w:hint="eastAsia"/>
          <w:lang w:eastAsia="ko-KR"/>
        </w:rPr>
        <w:t>(</w:t>
      </w:r>
      <w:r w:rsidRPr="00FB08DB">
        <w:rPr>
          <w:lang w:eastAsia="ko-KR"/>
        </w:rPr>
        <w:t> Abs( td ) </w:t>
      </w:r>
      <w:r w:rsidRPr="00FB08DB">
        <w:rPr>
          <w:rFonts w:hint="eastAsia"/>
          <w:lang w:eastAsia="ko-KR"/>
        </w:rPr>
        <w:t>&gt;&gt;</w:t>
      </w:r>
      <w:r w:rsidRPr="00FB08DB">
        <w:rPr>
          <w:lang w:eastAsia="ko-KR"/>
        </w:rPr>
        <w:t> </w:t>
      </w:r>
      <w:r w:rsidRPr="00FB08DB">
        <w:rPr>
          <w:rFonts w:hint="eastAsia"/>
          <w:lang w:eastAsia="ko-KR"/>
        </w:rPr>
        <w:t>1</w:t>
      </w:r>
      <w:r w:rsidRPr="00FB08DB">
        <w:rPr>
          <w:lang w:eastAsia="ko-KR"/>
        </w:rPr>
        <w:t> </w:t>
      </w:r>
      <w:r w:rsidRPr="00FB08DB">
        <w:rPr>
          <w:rFonts w:hint="eastAsia"/>
          <w:lang w:eastAsia="ko-KR"/>
        </w:rPr>
        <w:t>)</w:t>
      </w:r>
      <w:r w:rsidRPr="00FB08DB">
        <w:rPr>
          <w:lang w:eastAsia="ko-KR"/>
        </w:rPr>
        <w:t> ) / td</w:t>
      </w:r>
      <w:r w:rsidRPr="00FB08DB">
        <w:rPr>
          <w:lang w:eastAsia="ko-KR"/>
        </w:rPr>
        <w:tab/>
        <w:t>(</w:t>
      </w:r>
      <w:r w:rsidRPr="00FB08DB">
        <w:rPr>
          <w:lang w:eastAsia="ko-KR"/>
        </w:rPr>
        <w:fldChar w:fldCharType="begin" w:fldLock="1"/>
      </w:r>
      <w:r w:rsidRPr="00FB08DB">
        <w:rPr>
          <w:lang w:eastAsia="ko-KR"/>
        </w:rPr>
        <w:instrText xml:space="preserve"> STYLEREF 1 \s </w:instrText>
      </w:r>
      <w:r w:rsidRPr="00FB08DB">
        <w:rPr>
          <w:lang w:eastAsia="ko-KR"/>
        </w:rPr>
        <w:fldChar w:fldCharType="separate"/>
      </w:r>
      <w:r w:rsidRPr="00FB08DB">
        <w:rPr>
          <w:noProof/>
          <w:lang w:eastAsia="ko-KR"/>
        </w:rPr>
        <w:t>8</w:t>
      </w:r>
      <w:r w:rsidRPr="00FB08DB">
        <w:rPr>
          <w:lang w:eastAsia="ko-KR"/>
        </w:rPr>
        <w:fldChar w:fldCharType="end"/>
      </w:r>
      <w:r w:rsidRPr="00066987">
        <w:rPr>
          <w:lang w:eastAsia="ko-KR"/>
        </w:rPr>
        <w:noBreakHyphen/>
      </w:r>
      <w:r w:rsidRPr="00FB08DB">
        <w:rPr>
          <w:lang w:eastAsia="ko-KR"/>
        </w:rPr>
        <w:fldChar w:fldCharType="begin" w:fldLock="1"/>
      </w:r>
      <w:r w:rsidRPr="00FB08DB">
        <w:rPr>
          <w:lang w:eastAsia="ko-KR"/>
        </w:rPr>
        <w:instrText xml:space="preserve"> SEQ Equation \* ARABIC \s 1 </w:instrText>
      </w:r>
      <w:r w:rsidRPr="00FB08DB">
        <w:rPr>
          <w:lang w:eastAsia="ko-KR"/>
        </w:rPr>
        <w:fldChar w:fldCharType="separate"/>
      </w:r>
      <w:r w:rsidRPr="00FB08DB">
        <w:rPr>
          <w:noProof/>
          <w:lang w:eastAsia="ko-KR"/>
        </w:rPr>
        <w:t>136</w:t>
      </w:r>
      <w:r w:rsidRPr="00FB08DB">
        <w:rPr>
          <w:lang w:eastAsia="ko-KR"/>
        </w:rPr>
        <w:fldChar w:fldCharType="end"/>
      </w:r>
      <w:r w:rsidRPr="00066987">
        <w:rPr>
          <w:lang w:eastAsia="ko-KR"/>
        </w:rPr>
        <w:t>)</w:t>
      </w:r>
    </w:p>
    <w:p w:rsidR="004133CD" w:rsidRPr="00FB08DB" w:rsidRDefault="004133CD" w:rsidP="004133CD">
      <w:pPr>
        <w:tabs>
          <w:tab w:val="left" w:pos="9090"/>
        </w:tabs>
        <w:ind w:left="1194" w:right="330"/>
        <w:jc w:val="right"/>
        <w:rPr>
          <w:lang w:eastAsia="ko-KR"/>
        </w:rPr>
      </w:pPr>
      <w:proofErr w:type="spellStart"/>
      <w:r w:rsidRPr="00FB08DB">
        <w:rPr>
          <w:lang w:eastAsia="ko-KR"/>
        </w:rPr>
        <w:t>DistScaleFactor</w:t>
      </w:r>
      <w:proofErr w:type="spellEnd"/>
      <w:r w:rsidRPr="00FB08DB">
        <w:rPr>
          <w:lang w:eastAsia="ko-KR"/>
        </w:rPr>
        <w:t> = </w:t>
      </w:r>
      <w:proofErr w:type="gramStart"/>
      <w:r w:rsidRPr="00FB08DB">
        <w:rPr>
          <w:lang w:eastAsia="ko-KR"/>
        </w:rPr>
        <w:t>Clip3(</w:t>
      </w:r>
      <w:proofErr w:type="gramEnd"/>
      <w:r w:rsidRPr="00FB08DB">
        <w:rPr>
          <w:lang w:eastAsia="ko-KR"/>
        </w:rPr>
        <w:t> −4096, 4095, ( </w:t>
      </w:r>
      <w:proofErr w:type="spellStart"/>
      <w:r w:rsidRPr="00FB08DB">
        <w:rPr>
          <w:lang w:eastAsia="ko-KR"/>
        </w:rPr>
        <w:t>tb</w:t>
      </w:r>
      <w:proofErr w:type="spellEnd"/>
      <w:r w:rsidRPr="00FB08DB">
        <w:rPr>
          <w:lang w:eastAsia="ko-KR"/>
        </w:rPr>
        <w:t> * </w:t>
      </w:r>
      <w:proofErr w:type="spellStart"/>
      <w:r w:rsidRPr="00FB08DB">
        <w:rPr>
          <w:lang w:eastAsia="ko-KR"/>
        </w:rPr>
        <w:t>tx</w:t>
      </w:r>
      <w:proofErr w:type="spellEnd"/>
      <w:r w:rsidRPr="00FB08DB">
        <w:rPr>
          <w:lang w:eastAsia="ko-KR"/>
        </w:rPr>
        <w:t> + 32 ) &gt;&gt; 6 )</w:t>
      </w:r>
      <w:r w:rsidRPr="00FB08DB">
        <w:rPr>
          <w:lang w:eastAsia="ko-KR"/>
        </w:rPr>
        <w:tab/>
        <w:t>(</w:t>
      </w:r>
      <w:r w:rsidRPr="00FB08DB">
        <w:rPr>
          <w:lang w:eastAsia="ko-KR"/>
        </w:rPr>
        <w:fldChar w:fldCharType="begin" w:fldLock="1"/>
      </w:r>
      <w:r w:rsidRPr="00FB08DB">
        <w:rPr>
          <w:lang w:eastAsia="ko-KR"/>
        </w:rPr>
        <w:instrText xml:space="preserve"> STYLEREF 1 \s </w:instrText>
      </w:r>
      <w:r w:rsidRPr="00FB08DB">
        <w:rPr>
          <w:lang w:eastAsia="ko-KR"/>
        </w:rPr>
        <w:fldChar w:fldCharType="separate"/>
      </w:r>
      <w:r w:rsidRPr="00FB08DB">
        <w:rPr>
          <w:noProof/>
          <w:lang w:eastAsia="ko-KR"/>
        </w:rPr>
        <w:t>8</w:t>
      </w:r>
      <w:r w:rsidRPr="00FB08DB">
        <w:rPr>
          <w:lang w:eastAsia="ko-KR"/>
        </w:rPr>
        <w:fldChar w:fldCharType="end"/>
      </w:r>
      <w:r w:rsidRPr="00066987">
        <w:rPr>
          <w:lang w:eastAsia="ko-KR"/>
        </w:rPr>
        <w:noBreakHyphen/>
      </w:r>
      <w:r w:rsidRPr="00FB08DB">
        <w:rPr>
          <w:lang w:eastAsia="ko-KR"/>
        </w:rPr>
        <w:fldChar w:fldCharType="begin" w:fldLock="1"/>
      </w:r>
      <w:r w:rsidRPr="00FB08DB">
        <w:rPr>
          <w:lang w:eastAsia="ko-KR"/>
        </w:rPr>
        <w:instrText xml:space="preserve"> SEQ Equation \* ARABIC \s 1 </w:instrText>
      </w:r>
      <w:r w:rsidRPr="00FB08DB">
        <w:rPr>
          <w:lang w:eastAsia="ko-KR"/>
        </w:rPr>
        <w:fldChar w:fldCharType="separate"/>
      </w:r>
      <w:r w:rsidRPr="00FB08DB">
        <w:rPr>
          <w:noProof/>
          <w:lang w:eastAsia="ko-KR"/>
        </w:rPr>
        <w:t>137</w:t>
      </w:r>
      <w:r w:rsidRPr="00FB08DB">
        <w:rPr>
          <w:lang w:eastAsia="ko-KR"/>
        </w:rPr>
        <w:fldChar w:fldCharType="end"/>
      </w:r>
      <w:r w:rsidRPr="00066987">
        <w:rPr>
          <w:lang w:eastAsia="ko-KR"/>
        </w:rPr>
        <w:t>)</w:t>
      </w:r>
    </w:p>
    <w:p w:rsidR="004133CD" w:rsidRPr="00FB08DB" w:rsidRDefault="004133CD" w:rsidP="004133CD">
      <w:pPr>
        <w:tabs>
          <w:tab w:val="left" w:pos="2700"/>
          <w:tab w:val="left" w:pos="9090"/>
        </w:tabs>
        <w:ind w:left="1194"/>
        <w:jc w:val="right"/>
        <w:rPr>
          <w:lang w:eastAsia="ko-KR"/>
        </w:rPr>
      </w:pPr>
      <w:r w:rsidRPr="00FB08DB">
        <w:rPr>
          <w:lang w:eastAsia="ko-KR"/>
        </w:rPr>
        <w:lastRenderedPageBreak/>
        <w:t>mvLXA = </w:t>
      </w:r>
      <w:r w:rsidRPr="00FB08DB">
        <w:rPr>
          <w:rFonts w:eastAsia="MS Mincho" w:hint="eastAsia"/>
          <w:lang w:eastAsia="ja-JP"/>
        </w:rPr>
        <w:t>Clip3(</w:t>
      </w:r>
      <w:r w:rsidRPr="00FB08DB">
        <w:rPr>
          <w:rFonts w:eastAsia="MS Mincho"/>
          <w:lang w:eastAsia="ja-JP"/>
        </w:rPr>
        <w:t> </w:t>
      </w:r>
      <w:r w:rsidRPr="00FB08DB">
        <w:rPr>
          <w:lang w:eastAsia="ko-KR"/>
        </w:rPr>
        <w:t>−</w:t>
      </w:r>
      <w:r w:rsidRPr="00FB08DB">
        <w:rPr>
          <w:rFonts w:eastAsia="MS Mincho" w:hint="eastAsia"/>
          <w:lang w:eastAsia="ja-JP"/>
        </w:rPr>
        <w:t>8192, 8191.75,</w:t>
      </w:r>
      <w:r w:rsidRPr="00FB08DB">
        <w:rPr>
          <w:rFonts w:eastAsia="MS Mincho"/>
          <w:lang w:eastAsia="ja-JP"/>
        </w:rPr>
        <w:t> </w:t>
      </w:r>
      <w:r w:rsidRPr="00FB08DB">
        <w:rPr>
          <w:lang w:eastAsia="ko-KR"/>
        </w:rPr>
        <w:t>Sign( DistScaleFactor * mvLXA ) * </w:t>
      </w:r>
      <w:r w:rsidRPr="00FB08DB">
        <w:rPr>
          <w:lang w:eastAsia="ko-KR"/>
        </w:rPr>
        <w:tab/>
      </w:r>
      <w:r w:rsidRPr="00FB08DB">
        <w:rPr>
          <w:lang w:eastAsia="ko-KR"/>
        </w:rPr>
        <w:tab/>
      </w:r>
      <w:r w:rsidRPr="00FB08DB">
        <w:rPr>
          <w:lang w:eastAsia="ko-KR"/>
        </w:rPr>
        <w:tab/>
      </w:r>
      <w:r w:rsidRPr="00FB08DB">
        <w:rPr>
          <w:lang w:eastAsia="ko-KR"/>
        </w:rPr>
        <w:br/>
      </w:r>
      <w:r w:rsidRPr="00FB08DB">
        <w:rPr>
          <w:lang w:eastAsia="ko-KR"/>
        </w:rPr>
        <w:tab/>
      </w:r>
      <w:r w:rsidRPr="00FB08DB">
        <w:rPr>
          <w:lang w:eastAsia="ko-KR"/>
        </w:rPr>
        <w:tab/>
        <w:t>( (Abs( </w:t>
      </w:r>
      <w:proofErr w:type="spellStart"/>
      <w:r w:rsidRPr="00FB08DB">
        <w:rPr>
          <w:lang w:eastAsia="ko-KR"/>
        </w:rPr>
        <w:t>DistScaleFactor</w:t>
      </w:r>
      <w:proofErr w:type="spellEnd"/>
      <w:r w:rsidRPr="00FB08DB">
        <w:rPr>
          <w:lang w:eastAsia="ko-KR"/>
        </w:rPr>
        <w:t> * </w:t>
      </w:r>
      <w:proofErr w:type="spellStart"/>
      <w:r w:rsidRPr="00FB08DB">
        <w:rPr>
          <w:lang w:eastAsia="ko-KR"/>
        </w:rPr>
        <w:t>mvLXA</w:t>
      </w:r>
      <w:proofErr w:type="spellEnd"/>
      <w:r w:rsidRPr="00FB08DB">
        <w:rPr>
          <w:lang w:eastAsia="ko-KR"/>
        </w:rPr>
        <w:t> ) + 127 ) &gt;&gt; 8 ) )</w:t>
      </w:r>
      <w:r w:rsidRPr="00FB08DB">
        <w:rPr>
          <w:lang w:eastAsia="ko-KR"/>
        </w:rPr>
        <w:tab/>
        <w:t>(</w:t>
      </w:r>
      <w:r w:rsidRPr="00FB08DB">
        <w:rPr>
          <w:lang w:eastAsia="ko-KR"/>
        </w:rPr>
        <w:fldChar w:fldCharType="begin" w:fldLock="1"/>
      </w:r>
      <w:r w:rsidRPr="00FB08DB">
        <w:rPr>
          <w:lang w:eastAsia="ko-KR"/>
        </w:rPr>
        <w:instrText xml:space="preserve"> STYLEREF 1 \s </w:instrText>
      </w:r>
      <w:r w:rsidRPr="00FB08DB">
        <w:rPr>
          <w:lang w:eastAsia="ko-KR"/>
        </w:rPr>
        <w:fldChar w:fldCharType="separate"/>
      </w:r>
      <w:r w:rsidRPr="00FB08DB">
        <w:rPr>
          <w:noProof/>
          <w:lang w:eastAsia="ko-KR"/>
        </w:rPr>
        <w:t>8</w:t>
      </w:r>
      <w:r w:rsidRPr="00FB08DB">
        <w:rPr>
          <w:lang w:eastAsia="ko-KR"/>
        </w:rPr>
        <w:fldChar w:fldCharType="end"/>
      </w:r>
      <w:r w:rsidRPr="00066987">
        <w:rPr>
          <w:lang w:eastAsia="ko-KR"/>
        </w:rPr>
        <w:noBreakHyphen/>
      </w:r>
      <w:r w:rsidRPr="00FB08DB">
        <w:rPr>
          <w:lang w:eastAsia="ko-KR"/>
        </w:rPr>
        <w:fldChar w:fldCharType="begin" w:fldLock="1"/>
      </w:r>
      <w:r w:rsidRPr="00FB08DB">
        <w:rPr>
          <w:lang w:eastAsia="ko-KR"/>
        </w:rPr>
        <w:instrText xml:space="preserve"> SEQ Equation \* ARABIC \s 1 </w:instrText>
      </w:r>
      <w:r w:rsidRPr="00FB08DB">
        <w:rPr>
          <w:lang w:eastAsia="ko-KR"/>
        </w:rPr>
        <w:fldChar w:fldCharType="separate"/>
      </w:r>
      <w:r w:rsidRPr="00FB08DB">
        <w:rPr>
          <w:noProof/>
          <w:lang w:eastAsia="ko-KR"/>
        </w:rPr>
        <w:t>138</w:t>
      </w:r>
      <w:r w:rsidRPr="00FB08DB">
        <w:rPr>
          <w:lang w:eastAsia="ko-KR"/>
        </w:rPr>
        <w:fldChar w:fldCharType="end"/>
      </w:r>
      <w:r w:rsidRPr="00066987">
        <w:rPr>
          <w:lang w:eastAsia="ko-KR"/>
        </w:rPr>
        <w:t>)</w:t>
      </w:r>
    </w:p>
    <w:p w:rsidR="004133CD" w:rsidRPr="00FB08DB" w:rsidRDefault="004133CD" w:rsidP="004133CD">
      <w:pPr>
        <w:tabs>
          <w:tab w:val="left" w:pos="2977"/>
          <w:tab w:val="left" w:pos="9090"/>
        </w:tabs>
        <w:ind w:left="1080"/>
        <w:rPr>
          <w:lang w:eastAsia="ko-KR"/>
        </w:rPr>
      </w:pPr>
      <w:proofErr w:type="gramStart"/>
      <w:r w:rsidRPr="00FB08DB">
        <w:rPr>
          <w:lang w:eastAsia="ko-KR"/>
        </w:rPr>
        <w:t>where</w:t>
      </w:r>
      <w:proofErr w:type="gramEnd"/>
      <w:r w:rsidRPr="00FB08DB">
        <w:rPr>
          <w:lang w:eastAsia="ko-KR"/>
        </w:rPr>
        <w:t xml:space="preserve"> td and </w:t>
      </w:r>
      <w:proofErr w:type="spellStart"/>
      <w:r w:rsidRPr="00FB08DB">
        <w:rPr>
          <w:lang w:eastAsia="ko-KR"/>
        </w:rPr>
        <w:t>tb</w:t>
      </w:r>
      <w:proofErr w:type="spellEnd"/>
      <w:r w:rsidRPr="00FB08DB">
        <w:rPr>
          <w:lang w:eastAsia="ko-KR"/>
        </w:rPr>
        <w:t xml:space="preserve"> are derived as</w:t>
      </w:r>
    </w:p>
    <w:p w:rsidR="004133CD" w:rsidRPr="00FB08DB" w:rsidRDefault="004133CD" w:rsidP="004133CD">
      <w:pPr>
        <w:tabs>
          <w:tab w:val="left" w:pos="9090"/>
        </w:tabs>
        <w:ind w:left="1194"/>
        <w:jc w:val="right"/>
        <w:rPr>
          <w:lang w:eastAsia="ko-KR"/>
        </w:rPr>
      </w:pPr>
      <w:r w:rsidRPr="00FB08DB">
        <w:rPr>
          <w:lang w:eastAsia="ko-KR"/>
        </w:rPr>
        <w:t>td = Clip3( −128, 127, PicOrderCntVal – PicOrderCnt( RefPicListListA( refIdxA ) ) )</w:t>
      </w:r>
      <w:r w:rsidRPr="00FB08DB">
        <w:rPr>
          <w:lang w:eastAsia="ko-KR"/>
        </w:rPr>
        <w:tab/>
        <w:t>(</w:t>
      </w:r>
      <w:r w:rsidRPr="00FB08DB">
        <w:rPr>
          <w:lang w:eastAsia="ko-KR"/>
        </w:rPr>
        <w:fldChar w:fldCharType="begin" w:fldLock="1"/>
      </w:r>
      <w:r w:rsidRPr="00FB08DB">
        <w:rPr>
          <w:lang w:eastAsia="ko-KR"/>
        </w:rPr>
        <w:instrText xml:space="preserve"> STYLEREF 1 \s </w:instrText>
      </w:r>
      <w:r w:rsidRPr="00FB08DB">
        <w:rPr>
          <w:lang w:eastAsia="ko-KR"/>
        </w:rPr>
        <w:fldChar w:fldCharType="separate"/>
      </w:r>
      <w:r w:rsidRPr="00FB08DB">
        <w:rPr>
          <w:noProof/>
          <w:lang w:eastAsia="ko-KR"/>
        </w:rPr>
        <w:t>8</w:t>
      </w:r>
      <w:r w:rsidRPr="00FB08DB">
        <w:rPr>
          <w:lang w:eastAsia="ko-KR"/>
        </w:rPr>
        <w:fldChar w:fldCharType="end"/>
      </w:r>
      <w:r w:rsidRPr="00066987">
        <w:rPr>
          <w:lang w:eastAsia="ko-KR"/>
        </w:rPr>
        <w:noBreakHyphen/>
      </w:r>
      <w:r w:rsidRPr="00FB08DB">
        <w:rPr>
          <w:lang w:eastAsia="ko-KR"/>
        </w:rPr>
        <w:fldChar w:fldCharType="begin" w:fldLock="1"/>
      </w:r>
      <w:r w:rsidRPr="00FB08DB">
        <w:rPr>
          <w:lang w:eastAsia="ko-KR"/>
        </w:rPr>
        <w:instrText xml:space="preserve"> SEQ Equation \* ARABIC \s 1 </w:instrText>
      </w:r>
      <w:r w:rsidRPr="00FB08DB">
        <w:rPr>
          <w:lang w:eastAsia="ko-KR"/>
        </w:rPr>
        <w:fldChar w:fldCharType="separate"/>
      </w:r>
      <w:r w:rsidRPr="00FB08DB">
        <w:rPr>
          <w:noProof/>
          <w:lang w:eastAsia="ko-KR"/>
        </w:rPr>
        <w:t>139</w:t>
      </w:r>
      <w:r w:rsidRPr="00FB08DB">
        <w:rPr>
          <w:lang w:eastAsia="ko-KR"/>
        </w:rPr>
        <w:fldChar w:fldCharType="end"/>
      </w:r>
      <w:r w:rsidRPr="00066987">
        <w:rPr>
          <w:lang w:eastAsia="ko-KR"/>
        </w:rPr>
        <w:t>)</w:t>
      </w:r>
    </w:p>
    <w:p w:rsidR="004133CD" w:rsidRDefault="004133CD" w:rsidP="004133CD">
      <w:pPr>
        <w:tabs>
          <w:tab w:val="left" w:pos="9090"/>
        </w:tabs>
        <w:ind w:left="1194"/>
        <w:jc w:val="right"/>
        <w:rPr>
          <w:lang w:eastAsia="ko-KR"/>
        </w:rPr>
      </w:pPr>
      <w:r w:rsidRPr="00FB08DB">
        <w:rPr>
          <w:lang w:eastAsia="ko-KR"/>
        </w:rPr>
        <w:t>tb = Clip3( −128, 127, PicOrderCntVal – PicOrderCnt( RefPicListLX( refIdxLX ) ) )</w:t>
      </w:r>
      <w:r w:rsidRPr="00FB08DB">
        <w:rPr>
          <w:lang w:eastAsia="ko-KR"/>
        </w:rPr>
        <w:tab/>
        <w:t>(</w:t>
      </w:r>
      <w:r w:rsidRPr="00FB08DB">
        <w:rPr>
          <w:lang w:eastAsia="ko-KR"/>
        </w:rPr>
        <w:fldChar w:fldCharType="begin" w:fldLock="1"/>
      </w:r>
      <w:r w:rsidRPr="00FB08DB">
        <w:rPr>
          <w:lang w:eastAsia="ko-KR"/>
        </w:rPr>
        <w:instrText xml:space="preserve"> STYLEREF 1 \s </w:instrText>
      </w:r>
      <w:r w:rsidRPr="00FB08DB">
        <w:rPr>
          <w:lang w:eastAsia="ko-KR"/>
        </w:rPr>
        <w:fldChar w:fldCharType="separate"/>
      </w:r>
      <w:r w:rsidRPr="00FB08DB">
        <w:rPr>
          <w:noProof/>
          <w:lang w:eastAsia="ko-KR"/>
        </w:rPr>
        <w:t>8</w:t>
      </w:r>
      <w:r w:rsidRPr="00FB08DB">
        <w:rPr>
          <w:lang w:eastAsia="ko-KR"/>
        </w:rPr>
        <w:fldChar w:fldCharType="end"/>
      </w:r>
      <w:r w:rsidRPr="00066987">
        <w:rPr>
          <w:lang w:eastAsia="ko-KR"/>
        </w:rPr>
        <w:noBreakHyphen/>
      </w:r>
      <w:r w:rsidRPr="00FB08DB">
        <w:rPr>
          <w:lang w:eastAsia="ko-KR"/>
        </w:rPr>
        <w:fldChar w:fldCharType="begin" w:fldLock="1"/>
      </w:r>
      <w:r w:rsidRPr="00FB08DB">
        <w:rPr>
          <w:lang w:eastAsia="ko-KR"/>
        </w:rPr>
        <w:instrText xml:space="preserve"> SEQ Equation \* ARABIC \s 1 </w:instrText>
      </w:r>
      <w:r w:rsidRPr="00FB08DB">
        <w:rPr>
          <w:lang w:eastAsia="ko-KR"/>
        </w:rPr>
        <w:fldChar w:fldCharType="separate"/>
      </w:r>
      <w:r w:rsidRPr="00FB08DB">
        <w:rPr>
          <w:noProof/>
          <w:lang w:eastAsia="ko-KR"/>
        </w:rPr>
        <w:t>140</w:t>
      </w:r>
      <w:r w:rsidRPr="00FB08DB">
        <w:rPr>
          <w:lang w:eastAsia="ko-KR"/>
        </w:rPr>
        <w:fldChar w:fldCharType="end"/>
      </w:r>
      <w:r w:rsidRPr="00066987">
        <w:rPr>
          <w:lang w:eastAsia="ko-KR"/>
        </w:rPr>
        <w:t>)</w:t>
      </w:r>
    </w:p>
    <w:p w:rsidR="004133CD" w:rsidRPr="00A116E3" w:rsidRDefault="004133CD" w:rsidP="004133CD">
      <w:pPr>
        <w:numPr>
          <w:ilvl w:val="0"/>
          <w:numId w:val="24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highlight w:val="green"/>
          <w:lang w:eastAsia="ko-KR"/>
        </w:rPr>
      </w:pPr>
      <w:r w:rsidRPr="00A116E3">
        <w:rPr>
          <w:highlight w:val="green"/>
          <w:lang w:eastAsia="ko-KR"/>
        </w:rPr>
        <w:t xml:space="preserve">When </w:t>
      </w:r>
      <w:proofErr w:type="spellStart"/>
      <w:r w:rsidRPr="00A116E3">
        <w:rPr>
          <w:highlight w:val="green"/>
          <w:lang w:eastAsia="ko-KR"/>
        </w:rPr>
        <w:t>availableFlagLXA</w:t>
      </w:r>
      <w:proofErr w:type="spellEnd"/>
      <w:r w:rsidRPr="00A116E3">
        <w:rPr>
          <w:highlight w:val="green"/>
          <w:lang w:eastAsia="ko-KR"/>
        </w:rPr>
        <w:t xml:space="preserve"> is equal to 1, and </w:t>
      </w:r>
      <w:proofErr w:type="spellStart"/>
      <w:ins w:id="7" w:author="cheny" w:date="2012-05-02T22:38:00Z">
        <w:r w:rsidR="0032167D" w:rsidRPr="00944DE7">
          <w:rPr>
            <w:highlight w:val="green"/>
          </w:rPr>
          <w:t>RefPicTypeFunc</w:t>
        </w:r>
        <w:proofErr w:type="spellEnd"/>
        <w:del w:id="8" w:author="Ye-Kui Wang" w:date="2012-05-02T08:00:00Z">
          <w:r w:rsidR="0032167D" w:rsidRPr="00F9546F" w:rsidDel="000E642D">
            <w:rPr>
              <w:highlight w:val="green"/>
            </w:rPr>
            <w:delText xml:space="preserve"> </w:delText>
          </w:r>
        </w:del>
      </w:ins>
      <w:del w:id="9" w:author="cheny" w:date="2012-05-02T22:38:00Z">
        <w:r w:rsidRPr="00A116E3" w:rsidDel="0032167D">
          <w:rPr>
            <w:highlight w:val="green"/>
          </w:rPr>
          <w:delText>P</w:delText>
        </w:r>
        <w:r w:rsidR="00DD1D5A" w:rsidDel="0032167D">
          <w:rPr>
            <w:highlight w:val="green"/>
          </w:rPr>
          <w:delText>oc</w:delText>
        </w:r>
        <w:r w:rsidRPr="00A116E3" w:rsidDel="0032167D">
          <w:rPr>
            <w:highlight w:val="green"/>
          </w:rPr>
          <w:delText>ScaleFlag</w:delText>
        </w:r>
        <w:r w:rsidR="00DD1D5A" w:rsidDel="0032167D">
          <w:rPr>
            <w:highlight w:val="green"/>
          </w:rPr>
          <w:delText>Func</w:delText>
        </w:r>
      </w:del>
      <w:r w:rsidRPr="00A116E3">
        <w:rPr>
          <w:highlight w:val="green"/>
          <w:lang w:eastAsia="zh-CN"/>
        </w:rPr>
        <w:t>(</w:t>
      </w:r>
      <w:r w:rsidR="00DD1D5A">
        <w:rPr>
          <w:highlight w:val="green"/>
          <w:lang w:eastAsia="zh-CN"/>
        </w:rPr>
        <w:t> </w:t>
      </w:r>
      <w:proofErr w:type="spellStart"/>
      <w:r w:rsidRPr="00A116E3">
        <w:rPr>
          <w:highlight w:val="green"/>
          <w:lang w:eastAsia="ko-KR"/>
        </w:rPr>
        <w:t>RefPicListListA</w:t>
      </w:r>
      <w:proofErr w:type="spellEnd"/>
      <w:r w:rsidRPr="00A116E3">
        <w:rPr>
          <w:highlight w:val="green"/>
          <w:lang w:eastAsia="ko-KR"/>
        </w:rPr>
        <w:t>( </w:t>
      </w:r>
      <w:proofErr w:type="spellStart"/>
      <w:r w:rsidRPr="00A116E3">
        <w:rPr>
          <w:highlight w:val="green"/>
          <w:lang w:eastAsia="ko-KR"/>
        </w:rPr>
        <w:t>refIdxA</w:t>
      </w:r>
      <w:proofErr w:type="spellEnd"/>
      <w:r w:rsidRPr="00A116E3">
        <w:rPr>
          <w:highlight w:val="green"/>
          <w:lang w:eastAsia="ko-KR"/>
        </w:rPr>
        <w:t> )</w:t>
      </w:r>
      <w:r w:rsidR="00DD1D5A">
        <w:rPr>
          <w:highlight w:val="green"/>
          <w:lang w:eastAsia="ko-KR"/>
        </w:rPr>
        <w:t> </w:t>
      </w:r>
      <w:r w:rsidRPr="00A116E3">
        <w:rPr>
          <w:highlight w:val="green"/>
          <w:lang w:eastAsia="zh-CN"/>
        </w:rPr>
        <w:t xml:space="preserve">) and </w:t>
      </w:r>
      <w:proofErr w:type="spellStart"/>
      <w:ins w:id="10" w:author="cheny" w:date="2012-05-02T22:38:00Z">
        <w:r w:rsidR="0032167D" w:rsidRPr="00944DE7">
          <w:rPr>
            <w:highlight w:val="green"/>
          </w:rPr>
          <w:t>RefPicTypeFunc</w:t>
        </w:r>
        <w:proofErr w:type="spellEnd"/>
        <w:del w:id="11" w:author="Ye-Kui Wang" w:date="2012-05-02T08:00:00Z">
          <w:r w:rsidR="0032167D" w:rsidRPr="00F9546F" w:rsidDel="000E642D">
            <w:rPr>
              <w:highlight w:val="green"/>
            </w:rPr>
            <w:delText xml:space="preserve"> </w:delText>
          </w:r>
        </w:del>
      </w:ins>
      <w:del w:id="12" w:author="cheny" w:date="2012-05-02T22:38:00Z">
        <w:r w:rsidRPr="00A116E3" w:rsidDel="0032167D">
          <w:rPr>
            <w:highlight w:val="green"/>
            <w:lang w:eastAsia="zh-CN"/>
          </w:rPr>
          <w:delText>P</w:delText>
        </w:r>
        <w:r w:rsidR="00DD1D5A" w:rsidDel="0032167D">
          <w:rPr>
            <w:highlight w:val="green"/>
            <w:lang w:eastAsia="zh-CN"/>
          </w:rPr>
          <w:delText>oc</w:delText>
        </w:r>
        <w:r w:rsidRPr="00A116E3" w:rsidDel="0032167D">
          <w:rPr>
            <w:highlight w:val="green"/>
            <w:lang w:eastAsia="zh-CN"/>
          </w:rPr>
          <w:delText>ScaleFlag</w:delText>
        </w:r>
        <w:r w:rsidR="00DD1D5A" w:rsidDel="0032167D">
          <w:rPr>
            <w:highlight w:val="green"/>
            <w:lang w:eastAsia="zh-CN"/>
          </w:rPr>
          <w:delText>Func</w:delText>
        </w:r>
      </w:del>
      <w:r w:rsidRPr="00A116E3">
        <w:rPr>
          <w:highlight w:val="green"/>
          <w:lang w:eastAsia="zh-CN"/>
        </w:rPr>
        <w:t>(</w:t>
      </w:r>
      <w:r w:rsidR="00DD1D5A">
        <w:rPr>
          <w:highlight w:val="green"/>
          <w:lang w:eastAsia="zh-CN"/>
        </w:rPr>
        <w:t> </w:t>
      </w:r>
      <w:proofErr w:type="spellStart"/>
      <w:r w:rsidRPr="00A116E3">
        <w:rPr>
          <w:highlight w:val="green"/>
          <w:lang w:eastAsia="ko-KR"/>
        </w:rPr>
        <w:t>RefPicListLX</w:t>
      </w:r>
      <w:proofErr w:type="spellEnd"/>
      <w:r w:rsidRPr="00A116E3">
        <w:rPr>
          <w:highlight w:val="green"/>
          <w:lang w:eastAsia="ko-KR"/>
        </w:rPr>
        <w:t>( </w:t>
      </w:r>
      <w:proofErr w:type="spellStart"/>
      <w:r w:rsidRPr="00A116E3">
        <w:rPr>
          <w:highlight w:val="green"/>
          <w:lang w:eastAsia="ko-KR"/>
        </w:rPr>
        <w:t>refIdxLX</w:t>
      </w:r>
      <w:proofErr w:type="spellEnd"/>
      <w:r w:rsidRPr="00A116E3">
        <w:rPr>
          <w:highlight w:val="green"/>
          <w:lang w:eastAsia="ko-KR"/>
        </w:rPr>
        <w:t> )</w:t>
      </w:r>
      <w:r w:rsidR="00DD1D5A">
        <w:rPr>
          <w:highlight w:val="green"/>
          <w:lang w:eastAsia="ko-KR"/>
        </w:rPr>
        <w:t> </w:t>
      </w:r>
      <w:r w:rsidRPr="00A116E3">
        <w:rPr>
          <w:highlight w:val="green"/>
          <w:lang w:eastAsia="zh-CN"/>
        </w:rPr>
        <w:t xml:space="preserve">) are both equal to </w:t>
      </w:r>
      <w:r w:rsidR="00EE4DF2">
        <w:rPr>
          <w:highlight w:val="green"/>
          <w:lang w:eastAsia="zh-CN"/>
        </w:rPr>
        <w:t>a non-zero value</w:t>
      </w:r>
      <w:r w:rsidRPr="00A116E3">
        <w:rPr>
          <w:highlight w:val="green"/>
          <w:lang w:eastAsia="zh-CN"/>
        </w:rPr>
        <w:t>,</w:t>
      </w:r>
      <w:r w:rsidR="002A2E23" w:rsidRPr="00A116E3">
        <w:rPr>
          <w:highlight w:val="green"/>
          <w:lang w:eastAsia="zh-CN"/>
        </w:rPr>
        <w:t xml:space="preserve"> </w:t>
      </w:r>
      <w:proofErr w:type="spellStart"/>
      <w:r w:rsidR="002A2E23" w:rsidRPr="00A116E3">
        <w:rPr>
          <w:highlight w:val="green"/>
          <w:lang w:eastAsia="zh-CN"/>
        </w:rPr>
        <w:t>mvLX</w:t>
      </w:r>
      <w:r w:rsidR="005032EB" w:rsidRPr="00A116E3">
        <w:rPr>
          <w:highlight w:val="green"/>
          <w:lang w:eastAsia="zh-CN"/>
        </w:rPr>
        <w:t>A</w:t>
      </w:r>
      <w:proofErr w:type="spellEnd"/>
      <w:r w:rsidR="002A2E23" w:rsidRPr="00A116E3">
        <w:rPr>
          <w:highlight w:val="green"/>
          <w:lang w:eastAsia="zh-CN"/>
        </w:rPr>
        <w:t xml:space="preserve"> is set to </w:t>
      </w:r>
      <w:proofErr w:type="spellStart"/>
      <w:r w:rsidR="002A2E23" w:rsidRPr="00A116E3">
        <w:rPr>
          <w:highlight w:val="green"/>
          <w:lang w:eastAsia="ko-KR"/>
        </w:rPr>
        <w:t>mvLXA</w:t>
      </w:r>
      <w:proofErr w:type="spellEnd"/>
      <w:r w:rsidR="002A2E23" w:rsidRPr="00A116E3">
        <w:rPr>
          <w:highlight w:val="green"/>
          <w:lang w:eastAsia="ko-KR"/>
        </w:rPr>
        <w:t xml:space="preserve"> without scaling.</w:t>
      </w:r>
    </w:p>
    <w:p w:rsidR="004133CD" w:rsidRPr="00FB08DB" w:rsidRDefault="004133CD" w:rsidP="004133CD">
      <w:pPr>
        <w:tabs>
          <w:tab w:val="left" w:pos="9090"/>
        </w:tabs>
        <w:ind w:left="1194"/>
        <w:jc w:val="right"/>
        <w:rPr>
          <w:lang w:eastAsia="ko-KR"/>
        </w:rPr>
      </w:pPr>
    </w:p>
    <w:p w:rsidR="004133CD" w:rsidRPr="00FB08DB" w:rsidRDefault="004133CD" w:rsidP="004133CD">
      <w:pPr>
        <w:rPr>
          <w:lang w:eastAsia="ko-KR"/>
        </w:rPr>
      </w:pPr>
      <w:r w:rsidRPr="00FB08DB">
        <w:rPr>
          <w:lang w:eastAsia="ko-KR"/>
        </w:rPr>
        <w:t xml:space="preserve">The motion vector </w:t>
      </w:r>
      <w:proofErr w:type="spellStart"/>
      <w:r w:rsidRPr="00FB08DB">
        <w:rPr>
          <w:lang w:eastAsia="ko-KR"/>
        </w:rPr>
        <w:t>mvLXB</w:t>
      </w:r>
      <w:proofErr w:type="spellEnd"/>
      <w:r w:rsidRPr="00FB08DB">
        <w:rPr>
          <w:lang w:eastAsia="ko-KR"/>
        </w:rPr>
        <w:t xml:space="preserve"> and the availability flag </w:t>
      </w:r>
      <w:proofErr w:type="spellStart"/>
      <w:r w:rsidRPr="00FB08DB">
        <w:rPr>
          <w:lang w:eastAsia="ko-KR"/>
        </w:rPr>
        <w:t>availableFlagLXB</w:t>
      </w:r>
      <w:proofErr w:type="spellEnd"/>
      <w:r w:rsidRPr="00FB08DB">
        <w:rPr>
          <w:lang w:eastAsia="ko-KR"/>
        </w:rPr>
        <w:t xml:space="preserve"> are derived in the following ordered steps:</w:t>
      </w:r>
    </w:p>
    <w:p w:rsidR="004133CD" w:rsidRPr="00FB08DB" w:rsidRDefault="002A2E23" w:rsidP="004133CD">
      <w:pPr>
        <w:numPr>
          <w:ilvl w:val="0"/>
          <w:numId w:val="26"/>
        </w:numPr>
        <w:tabs>
          <w:tab w:val="clear" w:pos="360"/>
          <w:tab w:val="left" w:pos="2977"/>
        </w:tabs>
        <w:ind w:left="709"/>
        <w:jc w:val="both"/>
        <w:rPr>
          <w:lang w:eastAsia="ko-KR"/>
        </w:rPr>
      </w:pPr>
      <w:r>
        <w:rPr>
          <w:lang w:eastAsia="ko-KR"/>
        </w:rPr>
        <w:t>..</w:t>
      </w:r>
      <w:r w:rsidR="004133CD" w:rsidRPr="00FB08DB">
        <w:rPr>
          <w:lang w:eastAsia="ko-KR"/>
        </w:rPr>
        <w:t xml:space="preserve">. </w:t>
      </w:r>
    </w:p>
    <w:p w:rsidR="004133CD" w:rsidRPr="002A2E23" w:rsidRDefault="002A2E23" w:rsidP="004133CD">
      <w:pPr>
        <w:numPr>
          <w:ilvl w:val="0"/>
          <w:numId w:val="26"/>
        </w:numPr>
        <w:tabs>
          <w:tab w:val="clear" w:pos="360"/>
          <w:tab w:val="clear" w:pos="1440"/>
          <w:tab w:val="left" w:pos="851"/>
          <w:tab w:val="left" w:pos="1134"/>
          <w:tab w:val="left" w:pos="1418"/>
          <w:tab w:val="left" w:pos="1701"/>
          <w:tab w:val="left" w:pos="1985"/>
          <w:tab w:val="left" w:pos="2977"/>
        </w:tabs>
        <w:ind w:left="709"/>
        <w:jc w:val="both"/>
        <w:rPr>
          <w:sz w:val="20"/>
          <w:lang w:eastAsia="ko-KR"/>
        </w:rPr>
      </w:pPr>
      <w:r>
        <w:rPr>
          <w:lang w:eastAsia="ko-KR"/>
        </w:rPr>
        <w:t>…</w:t>
      </w:r>
    </w:p>
    <w:p w:rsidR="004133CD" w:rsidRPr="00FB08DB" w:rsidRDefault="00F240A6" w:rsidP="004133CD">
      <w:pPr>
        <w:numPr>
          <w:ilvl w:val="0"/>
          <w:numId w:val="26"/>
        </w:numPr>
        <w:tabs>
          <w:tab w:val="clear" w:pos="360"/>
          <w:tab w:val="left" w:pos="2977"/>
        </w:tabs>
        <w:ind w:left="709"/>
        <w:jc w:val="both"/>
        <w:rPr>
          <w:lang w:eastAsia="ko-KR"/>
        </w:rPr>
      </w:pPr>
      <w:r>
        <w:rPr>
          <w:lang w:eastAsia="ko-KR"/>
        </w:rPr>
        <w:t>..</w:t>
      </w:r>
      <w:r w:rsidR="004133CD" w:rsidRPr="00FB08DB">
        <w:rPr>
          <w:lang w:eastAsia="ko-KR"/>
        </w:rPr>
        <w:t>.</w:t>
      </w:r>
    </w:p>
    <w:p w:rsidR="004133CD" w:rsidRPr="00FB08DB" w:rsidRDefault="00F240A6" w:rsidP="00F240A6">
      <w:pPr>
        <w:numPr>
          <w:ilvl w:val="0"/>
          <w:numId w:val="26"/>
        </w:numPr>
        <w:tabs>
          <w:tab w:val="clear" w:pos="360"/>
          <w:tab w:val="left" w:pos="2977"/>
        </w:tabs>
        <w:ind w:left="709"/>
        <w:jc w:val="both"/>
        <w:rPr>
          <w:lang w:eastAsia="ko-KR"/>
        </w:rPr>
      </w:pPr>
      <w:r>
        <w:rPr>
          <w:lang w:eastAsia="ko-KR"/>
        </w:rPr>
        <w:t>…</w:t>
      </w:r>
    </w:p>
    <w:p w:rsidR="004133CD" w:rsidRPr="00FB08DB" w:rsidRDefault="00F240A6" w:rsidP="004133CD">
      <w:pPr>
        <w:numPr>
          <w:ilvl w:val="0"/>
          <w:numId w:val="26"/>
        </w:numPr>
        <w:tabs>
          <w:tab w:val="clear" w:pos="360"/>
          <w:tab w:val="left" w:pos="2977"/>
        </w:tabs>
        <w:ind w:left="709"/>
        <w:jc w:val="both"/>
        <w:rPr>
          <w:lang w:eastAsia="ko-KR"/>
        </w:rPr>
      </w:pPr>
      <w:r>
        <w:t>…</w:t>
      </w:r>
    </w:p>
    <w:p w:rsidR="004133CD" w:rsidRPr="00FB08DB" w:rsidRDefault="004133CD" w:rsidP="004133CD">
      <w:pPr>
        <w:numPr>
          <w:ilvl w:val="0"/>
          <w:numId w:val="26"/>
        </w:numPr>
        <w:tabs>
          <w:tab w:val="clear" w:pos="360"/>
          <w:tab w:val="left" w:pos="2977"/>
        </w:tabs>
        <w:ind w:left="709"/>
        <w:jc w:val="both"/>
        <w:rPr>
          <w:lang w:eastAsia="ko-KR"/>
        </w:rPr>
      </w:pPr>
      <w:r w:rsidRPr="00FB08DB">
        <w:rPr>
          <w:lang w:eastAsia="ko-KR"/>
        </w:rPr>
        <w:t xml:space="preserve">When </w:t>
      </w:r>
      <w:proofErr w:type="spellStart"/>
      <w:r w:rsidRPr="00FB08DB">
        <w:rPr>
          <w:lang w:eastAsia="ko-KR"/>
        </w:rPr>
        <w:t>isScaledFlagLX</w:t>
      </w:r>
      <w:proofErr w:type="spellEnd"/>
      <w:r w:rsidRPr="00FB08DB">
        <w:rPr>
          <w:lang w:eastAsia="ko-KR"/>
        </w:rPr>
        <w:t xml:space="preserve"> is equal to 0, </w:t>
      </w:r>
      <w:proofErr w:type="spellStart"/>
      <w:r w:rsidRPr="00FB08DB">
        <w:rPr>
          <w:lang w:eastAsia="ko-KR"/>
        </w:rPr>
        <w:t>availableFlagLXB</w:t>
      </w:r>
      <w:proofErr w:type="spellEnd"/>
      <w:r w:rsidRPr="00FB08DB">
        <w:rPr>
          <w:lang w:eastAsia="ko-KR"/>
        </w:rPr>
        <w:t xml:space="preserve"> is set equal to 0 and for ( </w:t>
      </w:r>
      <w:proofErr w:type="spellStart"/>
      <w:r w:rsidRPr="00FB08DB">
        <w:rPr>
          <w:lang w:eastAsia="ko-KR"/>
        </w:rPr>
        <w:t>xB</w:t>
      </w:r>
      <w:r w:rsidRPr="00FB08DB">
        <w:rPr>
          <w:vertAlign w:val="subscript"/>
          <w:lang w:eastAsia="ko-KR"/>
        </w:rPr>
        <w:t>k</w:t>
      </w:r>
      <w:proofErr w:type="spellEnd"/>
      <w:r w:rsidRPr="00FB08DB">
        <w:rPr>
          <w:lang w:eastAsia="ko-KR"/>
        </w:rPr>
        <w:t>, </w:t>
      </w:r>
      <w:proofErr w:type="spellStart"/>
      <w:r w:rsidRPr="00FB08DB">
        <w:rPr>
          <w:lang w:eastAsia="ko-KR"/>
        </w:rPr>
        <w:t>yB</w:t>
      </w:r>
      <w:r w:rsidRPr="00FB08DB">
        <w:rPr>
          <w:vertAlign w:val="subscript"/>
          <w:lang w:eastAsia="ko-KR"/>
        </w:rPr>
        <w:t>k</w:t>
      </w:r>
      <w:proofErr w:type="spellEnd"/>
      <w:r w:rsidRPr="00FB08DB">
        <w:rPr>
          <w:lang w:eastAsia="ko-KR"/>
        </w:rPr>
        <w:t> ) from ( xB</w:t>
      </w:r>
      <w:r w:rsidRPr="00FB08DB">
        <w:rPr>
          <w:vertAlign w:val="subscript"/>
          <w:lang w:eastAsia="ko-KR"/>
        </w:rPr>
        <w:t>0</w:t>
      </w:r>
      <w:r w:rsidRPr="00FB08DB">
        <w:rPr>
          <w:lang w:eastAsia="ko-KR"/>
        </w:rPr>
        <w:t>, yB</w:t>
      </w:r>
      <w:r w:rsidRPr="00FB08DB">
        <w:rPr>
          <w:vertAlign w:val="subscript"/>
          <w:lang w:eastAsia="ko-KR"/>
        </w:rPr>
        <w:t>0</w:t>
      </w:r>
      <w:r w:rsidRPr="00FB08DB">
        <w:rPr>
          <w:lang w:eastAsia="ko-KR"/>
        </w:rPr>
        <w:t> ) to ( xB</w:t>
      </w:r>
      <w:r w:rsidRPr="00FB08DB">
        <w:rPr>
          <w:vertAlign w:val="subscript"/>
          <w:lang w:eastAsia="ko-KR"/>
        </w:rPr>
        <w:t>2</w:t>
      </w:r>
      <w:r w:rsidRPr="00FB08DB">
        <w:rPr>
          <w:lang w:eastAsia="ko-KR"/>
        </w:rPr>
        <w:t>, yB</w:t>
      </w:r>
      <w:r w:rsidRPr="00FB08DB">
        <w:rPr>
          <w:vertAlign w:val="subscript"/>
          <w:lang w:eastAsia="ko-KR"/>
        </w:rPr>
        <w:t>2</w:t>
      </w:r>
      <w:r w:rsidRPr="00FB08DB">
        <w:rPr>
          <w:lang w:eastAsia="ko-KR"/>
        </w:rPr>
        <w:t> ) where xB</w:t>
      </w:r>
      <w:r w:rsidRPr="00FB08DB">
        <w:rPr>
          <w:vertAlign w:val="subscript"/>
          <w:lang w:eastAsia="ko-KR"/>
        </w:rPr>
        <w:t>0</w:t>
      </w:r>
      <w:r w:rsidRPr="00FB08DB">
        <w:rPr>
          <w:lang w:eastAsia="ko-KR"/>
        </w:rPr>
        <w:t> = </w:t>
      </w:r>
      <w:proofErr w:type="spellStart"/>
      <w:r w:rsidRPr="00FB08DB">
        <w:rPr>
          <w:lang w:eastAsia="ko-KR"/>
        </w:rPr>
        <w:t>xP</w:t>
      </w:r>
      <w:proofErr w:type="spellEnd"/>
      <w:r w:rsidRPr="00FB08DB">
        <w:rPr>
          <w:lang w:eastAsia="ko-KR"/>
        </w:rPr>
        <w:t xml:space="preserve"> +</w:t>
      </w:r>
      <w:proofErr w:type="spellStart"/>
      <w:r w:rsidRPr="00FB08DB">
        <w:rPr>
          <w:lang w:eastAsia="ko-KR"/>
        </w:rPr>
        <w:t>nPSW</w:t>
      </w:r>
      <w:proofErr w:type="spellEnd"/>
      <w:r w:rsidRPr="00FB08DB">
        <w:rPr>
          <w:lang w:eastAsia="ko-KR"/>
        </w:rPr>
        <w:t>, xB</w:t>
      </w:r>
      <w:r w:rsidRPr="00FB08DB">
        <w:rPr>
          <w:vertAlign w:val="subscript"/>
          <w:lang w:eastAsia="ko-KR"/>
        </w:rPr>
        <w:t>1</w:t>
      </w:r>
      <w:r w:rsidRPr="00FB08DB">
        <w:rPr>
          <w:lang w:eastAsia="ko-KR"/>
        </w:rPr>
        <w:t> = xB</w:t>
      </w:r>
      <w:r w:rsidRPr="00FB08DB">
        <w:rPr>
          <w:vertAlign w:val="subscript"/>
          <w:lang w:eastAsia="ko-KR"/>
        </w:rPr>
        <w:t>0</w:t>
      </w:r>
      <w:r w:rsidRPr="00FB08DB">
        <w:rPr>
          <w:lang w:eastAsia="ko-KR"/>
        </w:rPr>
        <w:t> - </w:t>
      </w:r>
      <w:proofErr w:type="spellStart"/>
      <w:r w:rsidRPr="00FB08DB">
        <w:rPr>
          <w:lang w:eastAsia="ko-KR"/>
        </w:rPr>
        <w:t>MinPuSize</w:t>
      </w:r>
      <w:proofErr w:type="spellEnd"/>
      <w:r w:rsidRPr="00FB08DB">
        <w:rPr>
          <w:lang w:eastAsia="ko-KR"/>
        </w:rPr>
        <w:t> , and xB</w:t>
      </w:r>
      <w:r w:rsidRPr="00FB08DB">
        <w:rPr>
          <w:vertAlign w:val="subscript"/>
          <w:lang w:eastAsia="ko-KR"/>
        </w:rPr>
        <w:t>2</w:t>
      </w:r>
      <w:r w:rsidRPr="00FB08DB">
        <w:rPr>
          <w:lang w:eastAsia="ko-KR"/>
        </w:rPr>
        <w:t> =  </w:t>
      </w:r>
      <w:proofErr w:type="spellStart"/>
      <w:r w:rsidRPr="00FB08DB">
        <w:rPr>
          <w:lang w:eastAsia="ko-KR"/>
        </w:rPr>
        <w:t>xP</w:t>
      </w:r>
      <w:proofErr w:type="spellEnd"/>
      <w:r w:rsidRPr="00FB08DB" w:rsidDel="00697422">
        <w:rPr>
          <w:lang w:eastAsia="ko-KR"/>
        </w:rPr>
        <w:t xml:space="preserve"> </w:t>
      </w:r>
      <w:r w:rsidRPr="00FB08DB">
        <w:rPr>
          <w:lang w:eastAsia="ko-KR"/>
        </w:rPr>
        <w:t>- </w:t>
      </w:r>
      <w:proofErr w:type="spellStart"/>
      <w:r w:rsidRPr="00FB08DB">
        <w:rPr>
          <w:lang w:eastAsia="ko-KR"/>
        </w:rPr>
        <w:t>MinPuSize</w:t>
      </w:r>
      <w:proofErr w:type="spellEnd"/>
      <w:r w:rsidRPr="00FB08DB">
        <w:rPr>
          <w:lang w:eastAsia="ko-KR"/>
        </w:rPr>
        <w:t xml:space="preserve">, the following applies repeatedly until </w:t>
      </w:r>
      <w:proofErr w:type="spellStart"/>
      <w:r w:rsidRPr="00FB08DB">
        <w:rPr>
          <w:lang w:eastAsia="ko-KR"/>
        </w:rPr>
        <w:t>availableFlagLXB</w:t>
      </w:r>
      <w:proofErr w:type="spellEnd"/>
      <w:r w:rsidRPr="00FB08DB">
        <w:rPr>
          <w:lang w:eastAsia="ko-KR"/>
        </w:rPr>
        <w:t xml:space="preserve"> is equal to 1:</w:t>
      </w:r>
    </w:p>
    <w:p w:rsidR="004133CD" w:rsidRPr="00FB08DB" w:rsidRDefault="004133CD" w:rsidP="004133CD">
      <w:pPr>
        <w:numPr>
          <w:ilvl w:val="0"/>
          <w:numId w:val="24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lang w:eastAsia="ko-KR"/>
        </w:rPr>
      </w:pPr>
      <w:r w:rsidRPr="00FB08DB">
        <w:rPr>
          <w:lang w:eastAsia="ko-KR"/>
        </w:rPr>
        <w:t xml:space="preserve">If the prediction unit covering </w:t>
      </w:r>
      <w:proofErr w:type="spellStart"/>
      <w:r w:rsidRPr="00FB08DB">
        <w:rPr>
          <w:lang w:eastAsia="ko-KR"/>
        </w:rPr>
        <w:t>luma</w:t>
      </w:r>
      <w:proofErr w:type="spellEnd"/>
      <w:r w:rsidRPr="00FB08DB">
        <w:rPr>
          <w:lang w:eastAsia="ko-KR"/>
        </w:rPr>
        <w:t xml:space="preserve"> location ( </w:t>
      </w:r>
      <w:proofErr w:type="spellStart"/>
      <w:r w:rsidRPr="00FB08DB">
        <w:rPr>
          <w:lang w:eastAsia="ko-KR"/>
        </w:rPr>
        <w:t>xB</w:t>
      </w:r>
      <w:r w:rsidRPr="00FB08DB">
        <w:rPr>
          <w:vertAlign w:val="subscript"/>
          <w:lang w:eastAsia="ko-KR"/>
        </w:rPr>
        <w:t>k</w:t>
      </w:r>
      <w:proofErr w:type="spellEnd"/>
      <w:r w:rsidRPr="00FB08DB">
        <w:rPr>
          <w:lang w:eastAsia="ko-KR"/>
        </w:rPr>
        <w:t>, </w:t>
      </w:r>
      <w:proofErr w:type="spellStart"/>
      <w:r w:rsidRPr="00FB08DB">
        <w:rPr>
          <w:lang w:eastAsia="ko-KR"/>
        </w:rPr>
        <w:t>yB</w:t>
      </w:r>
      <w:r w:rsidRPr="00FB08DB">
        <w:rPr>
          <w:vertAlign w:val="subscript"/>
          <w:lang w:eastAsia="ko-KR"/>
        </w:rPr>
        <w:t>k</w:t>
      </w:r>
      <w:proofErr w:type="spellEnd"/>
      <w:r w:rsidRPr="00FB08DB">
        <w:rPr>
          <w:lang w:eastAsia="ko-KR"/>
        </w:rPr>
        <w:t xml:space="preserve"> ) is available, </w:t>
      </w:r>
      <w:proofErr w:type="spellStart"/>
      <w:r w:rsidRPr="00FB08DB">
        <w:rPr>
          <w:lang w:eastAsia="ko-KR"/>
        </w:rPr>
        <w:t>PredMode</w:t>
      </w:r>
      <w:proofErr w:type="spellEnd"/>
      <w:r w:rsidRPr="00FB08DB">
        <w:rPr>
          <w:lang w:eastAsia="ko-KR"/>
        </w:rPr>
        <w:t xml:space="preserve"> is not MODE_INTRA, </w:t>
      </w:r>
      <w:proofErr w:type="spellStart"/>
      <w:r w:rsidRPr="00FB08DB">
        <w:rPr>
          <w:lang w:eastAsia="ko-KR"/>
        </w:rPr>
        <w:t>predFlagLX</w:t>
      </w:r>
      <w:proofErr w:type="spellEnd"/>
      <w:r w:rsidRPr="00FB08DB">
        <w:rPr>
          <w:lang w:eastAsia="ko-KR"/>
        </w:rPr>
        <w:t>[ </w:t>
      </w:r>
      <w:proofErr w:type="spellStart"/>
      <w:r w:rsidRPr="00FB08DB">
        <w:rPr>
          <w:lang w:eastAsia="ko-KR"/>
        </w:rPr>
        <w:t>xB</w:t>
      </w:r>
      <w:r w:rsidRPr="00FB08DB">
        <w:rPr>
          <w:vertAlign w:val="subscript"/>
          <w:lang w:eastAsia="ko-KR"/>
        </w:rPr>
        <w:t>k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yB</w:t>
      </w:r>
      <w:r w:rsidRPr="00FB08DB">
        <w:rPr>
          <w:vertAlign w:val="subscript"/>
          <w:lang w:eastAsia="ko-KR"/>
        </w:rPr>
        <w:t>k</w:t>
      </w:r>
      <w:proofErr w:type="spellEnd"/>
      <w:r w:rsidRPr="00FB08DB">
        <w:rPr>
          <w:lang w:eastAsia="ko-KR"/>
        </w:rPr>
        <w:t xml:space="preserve"> ] is equal to 1, </w:t>
      </w:r>
      <w:proofErr w:type="spellStart"/>
      <w:r w:rsidRPr="00FB08DB">
        <w:rPr>
          <w:lang w:eastAsia="ko-KR"/>
        </w:rPr>
        <w:t>availableFlagLXB</w:t>
      </w:r>
      <w:proofErr w:type="spellEnd"/>
      <w:r w:rsidRPr="00FB08DB">
        <w:rPr>
          <w:lang w:eastAsia="ko-KR"/>
        </w:rPr>
        <w:t xml:space="preserve"> is set equal to 1, the motion vector </w:t>
      </w:r>
      <w:proofErr w:type="spellStart"/>
      <w:r w:rsidRPr="00FB08DB">
        <w:rPr>
          <w:lang w:eastAsia="ko-KR"/>
        </w:rPr>
        <w:t>mvLXB</w:t>
      </w:r>
      <w:proofErr w:type="spellEnd"/>
      <w:r w:rsidRPr="00FB08DB">
        <w:rPr>
          <w:lang w:eastAsia="ko-KR"/>
        </w:rPr>
        <w:t xml:space="preserve"> is set equal to the motion vector </w:t>
      </w:r>
      <w:proofErr w:type="spellStart"/>
      <w:r w:rsidRPr="00FB08DB">
        <w:rPr>
          <w:lang w:eastAsia="ko-KR"/>
        </w:rPr>
        <w:t>mvLX</w:t>
      </w:r>
      <w:proofErr w:type="spellEnd"/>
      <w:r w:rsidRPr="00FB08DB">
        <w:rPr>
          <w:lang w:eastAsia="ko-KR"/>
        </w:rPr>
        <w:t>[ </w:t>
      </w:r>
      <w:proofErr w:type="spellStart"/>
      <w:r w:rsidRPr="00FB08DB">
        <w:rPr>
          <w:lang w:eastAsia="ko-KR"/>
        </w:rPr>
        <w:t>xB</w:t>
      </w:r>
      <w:r w:rsidRPr="00FB08DB">
        <w:rPr>
          <w:vertAlign w:val="subscript"/>
          <w:lang w:eastAsia="ko-KR"/>
        </w:rPr>
        <w:t>k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yB</w:t>
      </w:r>
      <w:r w:rsidRPr="00FB08DB">
        <w:rPr>
          <w:vertAlign w:val="subscript"/>
          <w:lang w:eastAsia="ko-KR"/>
        </w:rPr>
        <w:t>k</w:t>
      </w:r>
      <w:proofErr w:type="spellEnd"/>
      <w:r w:rsidRPr="00FB08DB">
        <w:rPr>
          <w:lang w:eastAsia="ko-KR"/>
        </w:rPr>
        <w:t xml:space="preserve"> ], </w:t>
      </w:r>
      <w:proofErr w:type="spellStart"/>
      <w:r w:rsidRPr="00FB08DB">
        <w:rPr>
          <w:lang w:eastAsia="ko-KR"/>
        </w:rPr>
        <w:t>refIdxB</w:t>
      </w:r>
      <w:proofErr w:type="spellEnd"/>
      <w:r w:rsidRPr="00FB08DB">
        <w:rPr>
          <w:lang w:eastAsia="ko-KR"/>
        </w:rPr>
        <w:t xml:space="preserve"> is set equal to </w:t>
      </w:r>
      <w:proofErr w:type="spellStart"/>
      <w:r w:rsidRPr="00FB08DB">
        <w:rPr>
          <w:lang w:eastAsia="ko-KR"/>
        </w:rPr>
        <w:t>refIdxLX</w:t>
      </w:r>
      <w:proofErr w:type="spellEnd"/>
      <w:r w:rsidRPr="00FB08DB">
        <w:rPr>
          <w:lang w:eastAsia="ko-KR"/>
        </w:rPr>
        <w:t>[ </w:t>
      </w:r>
      <w:proofErr w:type="spellStart"/>
      <w:r w:rsidRPr="00FB08DB">
        <w:rPr>
          <w:lang w:eastAsia="ko-KR"/>
        </w:rPr>
        <w:t>xB</w:t>
      </w:r>
      <w:r w:rsidRPr="00FB08DB">
        <w:rPr>
          <w:vertAlign w:val="subscript"/>
          <w:lang w:eastAsia="ko-KR"/>
        </w:rPr>
        <w:t>k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yB</w:t>
      </w:r>
      <w:r w:rsidRPr="00FB08DB">
        <w:rPr>
          <w:vertAlign w:val="subscript"/>
          <w:lang w:eastAsia="ko-KR"/>
        </w:rPr>
        <w:t>k</w:t>
      </w:r>
      <w:proofErr w:type="spellEnd"/>
      <w:r w:rsidRPr="00FB08DB">
        <w:rPr>
          <w:lang w:eastAsia="ko-KR"/>
        </w:rPr>
        <w:t> ], </w:t>
      </w:r>
      <w:proofErr w:type="spellStart"/>
      <w:r w:rsidRPr="00FB08DB">
        <w:rPr>
          <w:lang w:eastAsia="ko-KR"/>
        </w:rPr>
        <w:t>ListB</w:t>
      </w:r>
      <w:proofErr w:type="spellEnd"/>
      <w:r w:rsidRPr="00FB08DB">
        <w:rPr>
          <w:lang w:eastAsia="ko-KR"/>
        </w:rPr>
        <w:t xml:space="preserve"> is set equal to LX.</w:t>
      </w:r>
    </w:p>
    <w:p w:rsidR="004133CD" w:rsidRPr="00FB08DB" w:rsidRDefault="004133CD" w:rsidP="004133CD">
      <w:pPr>
        <w:numPr>
          <w:ilvl w:val="0"/>
          <w:numId w:val="24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lang w:eastAsia="ko-KR"/>
        </w:rPr>
      </w:pPr>
      <w:r w:rsidRPr="00FB08DB">
        <w:rPr>
          <w:lang w:eastAsia="ko-KR"/>
        </w:rPr>
        <w:t xml:space="preserve">Otherwise if the prediction unit covering </w:t>
      </w:r>
      <w:proofErr w:type="spellStart"/>
      <w:r w:rsidRPr="00FB08DB">
        <w:rPr>
          <w:lang w:eastAsia="ko-KR"/>
        </w:rPr>
        <w:t>luma</w:t>
      </w:r>
      <w:proofErr w:type="spellEnd"/>
      <w:r w:rsidRPr="00FB08DB">
        <w:rPr>
          <w:lang w:eastAsia="ko-KR"/>
        </w:rPr>
        <w:t xml:space="preserve"> location ( </w:t>
      </w:r>
      <w:proofErr w:type="spellStart"/>
      <w:r w:rsidRPr="00FB08DB">
        <w:rPr>
          <w:lang w:eastAsia="ko-KR"/>
        </w:rPr>
        <w:t>xB</w:t>
      </w:r>
      <w:r w:rsidRPr="00FB08DB">
        <w:rPr>
          <w:vertAlign w:val="subscript"/>
          <w:lang w:eastAsia="ko-KR"/>
        </w:rPr>
        <w:t>k</w:t>
      </w:r>
      <w:proofErr w:type="spellEnd"/>
      <w:r w:rsidRPr="00FB08DB">
        <w:rPr>
          <w:lang w:eastAsia="ko-KR"/>
        </w:rPr>
        <w:t>, </w:t>
      </w:r>
      <w:proofErr w:type="spellStart"/>
      <w:r w:rsidRPr="00FB08DB">
        <w:rPr>
          <w:lang w:eastAsia="ko-KR"/>
        </w:rPr>
        <w:t>yB</w:t>
      </w:r>
      <w:r w:rsidRPr="00FB08DB">
        <w:rPr>
          <w:vertAlign w:val="subscript"/>
          <w:lang w:eastAsia="ko-KR"/>
        </w:rPr>
        <w:t>k</w:t>
      </w:r>
      <w:proofErr w:type="spellEnd"/>
      <w:r w:rsidRPr="00FB08DB">
        <w:rPr>
          <w:lang w:eastAsia="ko-KR"/>
        </w:rPr>
        <w:t xml:space="preserve"> ) is available, </w:t>
      </w:r>
      <w:proofErr w:type="spellStart"/>
      <w:r w:rsidRPr="00FB08DB">
        <w:rPr>
          <w:lang w:eastAsia="ko-KR"/>
        </w:rPr>
        <w:t>PredMode</w:t>
      </w:r>
      <w:proofErr w:type="spellEnd"/>
      <w:r w:rsidRPr="00FB08DB">
        <w:rPr>
          <w:lang w:eastAsia="ko-KR"/>
        </w:rPr>
        <w:t xml:space="preserve"> is not MODE_INTRA, </w:t>
      </w:r>
      <w:proofErr w:type="spellStart"/>
      <w:r w:rsidRPr="00FB08DB">
        <w:rPr>
          <w:lang w:eastAsia="ko-KR"/>
        </w:rPr>
        <w:t>predFlagLY</w:t>
      </w:r>
      <w:proofErr w:type="spellEnd"/>
      <w:r w:rsidRPr="00FB08DB">
        <w:rPr>
          <w:lang w:eastAsia="ko-KR"/>
        </w:rPr>
        <w:t>[ </w:t>
      </w:r>
      <w:proofErr w:type="spellStart"/>
      <w:r w:rsidRPr="00FB08DB">
        <w:rPr>
          <w:lang w:eastAsia="ko-KR"/>
        </w:rPr>
        <w:t>xB</w:t>
      </w:r>
      <w:r w:rsidRPr="00FB08DB">
        <w:rPr>
          <w:vertAlign w:val="subscript"/>
          <w:lang w:eastAsia="ko-KR"/>
        </w:rPr>
        <w:t>k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yB</w:t>
      </w:r>
      <w:r w:rsidRPr="00FB08DB">
        <w:rPr>
          <w:vertAlign w:val="subscript"/>
          <w:lang w:eastAsia="ko-KR"/>
        </w:rPr>
        <w:t>k</w:t>
      </w:r>
      <w:proofErr w:type="spellEnd"/>
      <w:r w:rsidRPr="00FB08DB">
        <w:rPr>
          <w:lang w:eastAsia="ko-KR"/>
        </w:rPr>
        <w:t xml:space="preserve"> ] (with Y = !X) is equal to 1, </w:t>
      </w:r>
      <w:proofErr w:type="spellStart"/>
      <w:r w:rsidRPr="00FB08DB">
        <w:rPr>
          <w:lang w:eastAsia="ko-KR"/>
        </w:rPr>
        <w:t>availableFlagLXB</w:t>
      </w:r>
      <w:proofErr w:type="spellEnd"/>
      <w:r w:rsidRPr="00FB08DB">
        <w:rPr>
          <w:lang w:eastAsia="ko-KR"/>
        </w:rPr>
        <w:t xml:space="preserve"> is set equal to 1, the motion vector </w:t>
      </w:r>
      <w:proofErr w:type="spellStart"/>
      <w:r w:rsidRPr="00FB08DB">
        <w:rPr>
          <w:lang w:eastAsia="ko-KR"/>
        </w:rPr>
        <w:t>mvLXB</w:t>
      </w:r>
      <w:proofErr w:type="spellEnd"/>
      <w:r w:rsidRPr="00FB08DB">
        <w:rPr>
          <w:lang w:eastAsia="ko-KR"/>
        </w:rPr>
        <w:t xml:space="preserve"> is set equal to the motion vector </w:t>
      </w:r>
      <w:proofErr w:type="spellStart"/>
      <w:r w:rsidRPr="00FB08DB">
        <w:rPr>
          <w:lang w:eastAsia="ko-KR"/>
        </w:rPr>
        <w:t>mvLY</w:t>
      </w:r>
      <w:proofErr w:type="spellEnd"/>
      <w:r w:rsidRPr="00FB08DB">
        <w:rPr>
          <w:lang w:eastAsia="ko-KR"/>
        </w:rPr>
        <w:t>[ </w:t>
      </w:r>
      <w:proofErr w:type="spellStart"/>
      <w:r w:rsidRPr="00FB08DB">
        <w:rPr>
          <w:lang w:eastAsia="ko-KR"/>
        </w:rPr>
        <w:t>xB</w:t>
      </w:r>
      <w:r w:rsidRPr="00FB08DB">
        <w:rPr>
          <w:vertAlign w:val="subscript"/>
          <w:lang w:eastAsia="ko-KR"/>
        </w:rPr>
        <w:t>k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yB</w:t>
      </w:r>
      <w:r w:rsidRPr="00FB08DB">
        <w:rPr>
          <w:vertAlign w:val="subscript"/>
          <w:lang w:eastAsia="ko-KR"/>
        </w:rPr>
        <w:t>k</w:t>
      </w:r>
      <w:proofErr w:type="spellEnd"/>
      <w:r w:rsidRPr="00FB08DB">
        <w:rPr>
          <w:lang w:eastAsia="ko-KR"/>
        </w:rPr>
        <w:t xml:space="preserve"> ], </w:t>
      </w:r>
      <w:proofErr w:type="spellStart"/>
      <w:r w:rsidRPr="00FB08DB">
        <w:rPr>
          <w:lang w:eastAsia="ko-KR"/>
        </w:rPr>
        <w:t>refIdxB</w:t>
      </w:r>
      <w:proofErr w:type="spellEnd"/>
      <w:r w:rsidRPr="00FB08DB">
        <w:rPr>
          <w:lang w:eastAsia="ko-KR"/>
        </w:rPr>
        <w:t xml:space="preserve"> is set equal to </w:t>
      </w:r>
      <w:proofErr w:type="spellStart"/>
      <w:r w:rsidRPr="00FB08DB">
        <w:rPr>
          <w:lang w:eastAsia="ko-KR"/>
        </w:rPr>
        <w:t>refIdxLY</w:t>
      </w:r>
      <w:proofErr w:type="spellEnd"/>
      <w:r w:rsidRPr="00FB08DB">
        <w:rPr>
          <w:lang w:eastAsia="ko-KR"/>
        </w:rPr>
        <w:t>[ </w:t>
      </w:r>
      <w:proofErr w:type="spellStart"/>
      <w:r w:rsidRPr="00FB08DB">
        <w:rPr>
          <w:lang w:eastAsia="ko-KR"/>
        </w:rPr>
        <w:t>xB</w:t>
      </w:r>
      <w:r w:rsidRPr="00FB08DB">
        <w:rPr>
          <w:vertAlign w:val="subscript"/>
          <w:lang w:eastAsia="ko-KR"/>
        </w:rPr>
        <w:t>k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yB</w:t>
      </w:r>
      <w:r w:rsidRPr="00FB08DB">
        <w:rPr>
          <w:vertAlign w:val="subscript"/>
          <w:lang w:eastAsia="ko-KR"/>
        </w:rPr>
        <w:t>k</w:t>
      </w:r>
      <w:proofErr w:type="spellEnd"/>
      <w:r w:rsidRPr="00FB08DB">
        <w:rPr>
          <w:lang w:eastAsia="ko-KR"/>
        </w:rPr>
        <w:t> ], </w:t>
      </w:r>
      <w:proofErr w:type="spellStart"/>
      <w:r w:rsidRPr="00FB08DB">
        <w:rPr>
          <w:lang w:eastAsia="ko-KR"/>
        </w:rPr>
        <w:t>ListB</w:t>
      </w:r>
      <w:proofErr w:type="spellEnd"/>
      <w:r w:rsidRPr="00FB08DB">
        <w:rPr>
          <w:lang w:eastAsia="ko-KR"/>
        </w:rPr>
        <w:t xml:space="preserve"> is set equal to LY.</w:t>
      </w:r>
    </w:p>
    <w:p w:rsidR="00F240A6" w:rsidRPr="00A116E3" w:rsidRDefault="00F240A6" w:rsidP="004133CD">
      <w:pPr>
        <w:numPr>
          <w:ilvl w:val="0"/>
          <w:numId w:val="24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highlight w:val="green"/>
          <w:lang w:eastAsia="ko-KR"/>
        </w:rPr>
      </w:pPr>
      <w:r w:rsidRPr="00A116E3">
        <w:rPr>
          <w:highlight w:val="green"/>
          <w:lang w:eastAsia="ko-KR"/>
        </w:rPr>
        <w:t xml:space="preserve">If </w:t>
      </w:r>
      <w:proofErr w:type="spellStart"/>
      <w:r w:rsidR="00CF23BD" w:rsidRPr="00A116E3">
        <w:rPr>
          <w:highlight w:val="green"/>
          <w:lang w:eastAsia="ko-KR"/>
        </w:rPr>
        <w:t>availableFlagLX</w:t>
      </w:r>
      <w:r w:rsidR="00CF23BD">
        <w:rPr>
          <w:highlight w:val="green"/>
          <w:lang w:eastAsia="ko-KR"/>
        </w:rPr>
        <w:t>B</w:t>
      </w:r>
      <w:proofErr w:type="spellEnd"/>
      <w:r w:rsidR="00CF23BD" w:rsidRPr="00A116E3">
        <w:rPr>
          <w:highlight w:val="green"/>
          <w:lang w:eastAsia="ko-KR"/>
        </w:rPr>
        <w:t xml:space="preserve"> </w:t>
      </w:r>
      <w:r w:rsidRPr="00A116E3">
        <w:rPr>
          <w:highlight w:val="green"/>
          <w:lang w:eastAsia="ko-KR"/>
        </w:rPr>
        <w:t xml:space="preserve">is equal to 1, and </w:t>
      </w:r>
      <w:proofErr w:type="spellStart"/>
      <w:r w:rsidR="00EE4DF2" w:rsidRPr="00944DE7">
        <w:rPr>
          <w:highlight w:val="green"/>
        </w:rPr>
        <w:t>RefPicTypeFunc</w:t>
      </w:r>
      <w:proofErr w:type="spellEnd"/>
      <w:r w:rsidR="00EE4DF2" w:rsidRPr="00F9546F" w:rsidDel="00EE4DF2">
        <w:rPr>
          <w:highlight w:val="green"/>
        </w:rPr>
        <w:t xml:space="preserve"> </w:t>
      </w:r>
      <w:r w:rsidRPr="00F9546F">
        <w:rPr>
          <w:highlight w:val="green"/>
          <w:lang w:eastAsia="zh-CN"/>
        </w:rPr>
        <w:t>(</w:t>
      </w:r>
      <w:r w:rsidR="00D40EC6" w:rsidRPr="00F9546F">
        <w:rPr>
          <w:highlight w:val="green"/>
          <w:lang w:eastAsia="zh-CN"/>
        </w:rPr>
        <w:t> </w:t>
      </w:r>
      <w:proofErr w:type="spellStart"/>
      <w:r w:rsidRPr="00F9546F">
        <w:rPr>
          <w:highlight w:val="green"/>
          <w:lang w:eastAsia="ko-KR"/>
        </w:rPr>
        <w:t>RefPicListListB</w:t>
      </w:r>
      <w:proofErr w:type="spellEnd"/>
      <w:r w:rsidRPr="00F9546F">
        <w:rPr>
          <w:highlight w:val="green"/>
          <w:lang w:eastAsia="ko-KR"/>
        </w:rPr>
        <w:t>( </w:t>
      </w:r>
      <w:proofErr w:type="spellStart"/>
      <w:r w:rsidRPr="00F9546F">
        <w:rPr>
          <w:highlight w:val="green"/>
          <w:lang w:eastAsia="ko-KR"/>
        </w:rPr>
        <w:t>refIdxB</w:t>
      </w:r>
      <w:proofErr w:type="spellEnd"/>
      <w:r w:rsidRPr="00F9546F">
        <w:rPr>
          <w:highlight w:val="green"/>
          <w:lang w:eastAsia="ko-KR"/>
        </w:rPr>
        <w:t> )</w:t>
      </w:r>
      <w:r w:rsidR="00D40EC6" w:rsidRPr="00F9546F">
        <w:rPr>
          <w:highlight w:val="green"/>
          <w:lang w:eastAsia="ko-KR"/>
        </w:rPr>
        <w:t> </w:t>
      </w:r>
      <w:r w:rsidRPr="00F9546F">
        <w:rPr>
          <w:highlight w:val="green"/>
          <w:lang w:eastAsia="zh-CN"/>
        </w:rPr>
        <w:t xml:space="preserve">) is not equal to </w:t>
      </w:r>
      <w:proofErr w:type="spellStart"/>
      <w:r w:rsidR="00EE4DF2" w:rsidRPr="00944DE7">
        <w:rPr>
          <w:highlight w:val="green"/>
        </w:rPr>
        <w:t>RefPicTypeFunc</w:t>
      </w:r>
      <w:proofErr w:type="spellEnd"/>
      <w:r w:rsidR="00EE4DF2" w:rsidRPr="00F9546F" w:rsidDel="00EE4DF2">
        <w:rPr>
          <w:highlight w:val="green"/>
        </w:rPr>
        <w:t xml:space="preserve"> </w:t>
      </w:r>
      <w:r w:rsidRPr="00A116E3">
        <w:rPr>
          <w:highlight w:val="green"/>
          <w:lang w:eastAsia="zh-CN"/>
        </w:rPr>
        <w:t>(</w:t>
      </w:r>
      <w:r w:rsidR="00D40EC6">
        <w:rPr>
          <w:highlight w:val="green"/>
          <w:lang w:eastAsia="zh-CN"/>
        </w:rPr>
        <w:t> </w:t>
      </w:r>
      <w:proofErr w:type="spellStart"/>
      <w:r w:rsidRPr="00A116E3">
        <w:rPr>
          <w:highlight w:val="green"/>
          <w:lang w:eastAsia="ko-KR"/>
        </w:rPr>
        <w:t>RefPicListLX</w:t>
      </w:r>
      <w:proofErr w:type="spellEnd"/>
      <w:r w:rsidRPr="00A116E3">
        <w:rPr>
          <w:highlight w:val="green"/>
          <w:lang w:eastAsia="ko-KR"/>
        </w:rPr>
        <w:t>( </w:t>
      </w:r>
      <w:proofErr w:type="spellStart"/>
      <w:r w:rsidRPr="00A116E3">
        <w:rPr>
          <w:highlight w:val="green"/>
          <w:lang w:eastAsia="ko-KR"/>
        </w:rPr>
        <w:t>refIdxLX</w:t>
      </w:r>
      <w:proofErr w:type="spellEnd"/>
      <w:r w:rsidRPr="00A116E3">
        <w:rPr>
          <w:highlight w:val="green"/>
          <w:lang w:eastAsia="ko-KR"/>
        </w:rPr>
        <w:t> )</w:t>
      </w:r>
      <w:r w:rsidR="00D40EC6">
        <w:rPr>
          <w:highlight w:val="green"/>
          <w:lang w:eastAsia="ko-KR"/>
        </w:rPr>
        <w:t> </w:t>
      </w:r>
      <w:r w:rsidRPr="00A116E3">
        <w:rPr>
          <w:highlight w:val="green"/>
          <w:lang w:eastAsia="zh-CN"/>
        </w:rPr>
        <w:t xml:space="preserve">), </w:t>
      </w:r>
      <w:proofErr w:type="spellStart"/>
      <w:r w:rsidRPr="00A116E3">
        <w:rPr>
          <w:highlight w:val="green"/>
          <w:lang w:eastAsia="ko-KR"/>
        </w:rPr>
        <w:t>availableFlagLXB</w:t>
      </w:r>
      <w:proofErr w:type="spellEnd"/>
      <w:r w:rsidRPr="00A116E3">
        <w:rPr>
          <w:highlight w:val="green"/>
          <w:lang w:eastAsia="ko-KR"/>
        </w:rPr>
        <w:t xml:space="preserve"> is set to 0.</w:t>
      </w:r>
    </w:p>
    <w:p w:rsidR="004133CD" w:rsidRPr="00FB08DB" w:rsidRDefault="004133CD" w:rsidP="004133CD">
      <w:pPr>
        <w:numPr>
          <w:ilvl w:val="0"/>
          <w:numId w:val="24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lang w:eastAsia="ko-KR"/>
        </w:rPr>
      </w:pPr>
      <w:r w:rsidRPr="00FB08DB">
        <w:rPr>
          <w:lang w:eastAsia="ko-KR"/>
        </w:rPr>
        <w:t xml:space="preserve">When </w:t>
      </w:r>
      <w:proofErr w:type="spellStart"/>
      <w:r w:rsidRPr="00FB08DB">
        <w:rPr>
          <w:lang w:eastAsia="ko-KR"/>
        </w:rPr>
        <w:t>availableFlagLXB</w:t>
      </w:r>
      <w:proofErr w:type="spellEnd"/>
      <w:r w:rsidRPr="00FB08DB">
        <w:rPr>
          <w:lang w:eastAsia="ko-KR"/>
        </w:rPr>
        <w:t xml:space="preserve"> is equal to 1 </w:t>
      </w:r>
      <w:r w:rsidR="00F240A6" w:rsidRPr="00A116E3">
        <w:rPr>
          <w:highlight w:val="green"/>
          <w:lang w:eastAsia="ko-KR"/>
        </w:rPr>
        <w:t xml:space="preserve">and </w:t>
      </w:r>
      <w:proofErr w:type="spellStart"/>
      <w:r w:rsidR="00EE4DF2" w:rsidRPr="00944DE7">
        <w:rPr>
          <w:highlight w:val="green"/>
        </w:rPr>
        <w:t>RefPicTypeFunc</w:t>
      </w:r>
      <w:proofErr w:type="spellEnd"/>
      <w:r w:rsidR="00EE4DF2" w:rsidRPr="00F9546F" w:rsidDel="00EE4DF2">
        <w:rPr>
          <w:highlight w:val="green"/>
        </w:rPr>
        <w:t xml:space="preserve"> </w:t>
      </w:r>
      <w:r w:rsidR="00F240A6" w:rsidRPr="00F9546F">
        <w:rPr>
          <w:highlight w:val="green"/>
          <w:lang w:eastAsia="zh-CN"/>
        </w:rPr>
        <w:t>(</w:t>
      </w:r>
      <w:r w:rsidR="00D40EC6" w:rsidRPr="00F9546F">
        <w:rPr>
          <w:highlight w:val="green"/>
          <w:lang w:eastAsia="zh-CN"/>
        </w:rPr>
        <w:t> </w:t>
      </w:r>
      <w:proofErr w:type="spellStart"/>
      <w:r w:rsidR="00CF23BD" w:rsidRPr="00F9546F">
        <w:rPr>
          <w:highlight w:val="green"/>
          <w:lang w:eastAsia="ko-KR"/>
        </w:rPr>
        <w:t>RefPicListList</w:t>
      </w:r>
      <w:r w:rsidR="00CF23BD">
        <w:rPr>
          <w:highlight w:val="green"/>
          <w:lang w:eastAsia="ko-KR"/>
        </w:rPr>
        <w:t>B</w:t>
      </w:r>
      <w:proofErr w:type="spellEnd"/>
      <w:r w:rsidR="00F240A6" w:rsidRPr="00F9546F">
        <w:rPr>
          <w:highlight w:val="green"/>
          <w:lang w:eastAsia="ko-KR"/>
        </w:rPr>
        <w:t>( </w:t>
      </w:r>
      <w:proofErr w:type="spellStart"/>
      <w:r w:rsidR="00CF23BD" w:rsidRPr="00F9546F">
        <w:rPr>
          <w:highlight w:val="green"/>
          <w:lang w:eastAsia="ko-KR"/>
        </w:rPr>
        <w:t>refIdx</w:t>
      </w:r>
      <w:r w:rsidR="00CF23BD">
        <w:rPr>
          <w:highlight w:val="green"/>
          <w:lang w:eastAsia="ko-KR"/>
        </w:rPr>
        <w:t>B</w:t>
      </w:r>
      <w:proofErr w:type="spellEnd"/>
      <w:r w:rsidR="00CF23BD" w:rsidRPr="00F9546F">
        <w:rPr>
          <w:highlight w:val="green"/>
          <w:lang w:eastAsia="ko-KR"/>
        </w:rPr>
        <w:t> </w:t>
      </w:r>
      <w:r w:rsidR="00F240A6" w:rsidRPr="00F9546F">
        <w:rPr>
          <w:highlight w:val="green"/>
          <w:lang w:eastAsia="ko-KR"/>
        </w:rPr>
        <w:t>)</w:t>
      </w:r>
      <w:r w:rsidR="00D40EC6" w:rsidRPr="00F9546F">
        <w:rPr>
          <w:highlight w:val="green"/>
          <w:lang w:eastAsia="ko-KR"/>
        </w:rPr>
        <w:t> </w:t>
      </w:r>
      <w:r w:rsidR="00F240A6" w:rsidRPr="00F9546F">
        <w:rPr>
          <w:highlight w:val="green"/>
          <w:lang w:eastAsia="zh-CN"/>
        </w:rPr>
        <w:t xml:space="preserve">) and </w:t>
      </w:r>
      <w:proofErr w:type="spellStart"/>
      <w:r w:rsidR="00EE4DF2" w:rsidRPr="00944DE7">
        <w:rPr>
          <w:highlight w:val="green"/>
        </w:rPr>
        <w:t>RefPicTypeFunc</w:t>
      </w:r>
      <w:proofErr w:type="spellEnd"/>
      <w:r w:rsidR="00EE4DF2" w:rsidRPr="00F9546F" w:rsidDel="00EE4DF2">
        <w:rPr>
          <w:highlight w:val="green"/>
        </w:rPr>
        <w:t xml:space="preserve"> </w:t>
      </w:r>
      <w:r w:rsidR="00F240A6" w:rsidRPr="00F9546F">
        <w:rPr>
          <w:highlight w:val="green"/>
          <w:lang w:eastAsia="zh-CN"/>
        </w:rPr>
        <w:t>(</w:t>
      </w:r>
      <w:r w:rsidR="00D40EC6" w:rsidRPr="00F9546F">
        <w:rPr>
          <w:highlight w:val="green"/>
          <w:lang w:eastAsia="zh-CN"/>
        </w:rPr>
        <w:t> </w:t>
      </w:r>
      <w:proofErr w:type="spellStart"/>
      <w:r w:rsidR="00F240A6" w:rsidRPr="00F9546F">
        <w:rPr>
          <w:highlight w:val="green"/>
          <w:lang w:eastAsia="ko-KR"/>
        </w:rPr>
        <w:t>RefPicListLX</w:t>
      </w:r>
      <w:proofErr w:type="spellEnd"/>
      <w:r w:rsidR="00F240A6" w:rsidRPr="00F9546F">
        <w:rPr>
          <w:highlight w:val="green"/>
          <w:lang w:eastAsia="ko-KR"/>
        </w:rPr>
        <w:t>( </w:t>
      </w:r>
      <w:proofErr w:type="spellStart"/>
      <w:r w:rsidR="00F240A6" w:rsidRPr="00F9546F">
        <w:rPr>
          <w:highlight w:val="green"/>
          <w:lang w:eastAsia="ko-KR"/>
        </w:rPr>
        <w:t>refIdxLX</w:t>
      </w:r>
      <w:proofErr w:type="spellEnd"/>
      <w:r w:rsidR="00F240A6" w:rsidRPr="00F9546F">
        <w:rPr>
          <w:highlight w:val="green"/>
          <w:lang w:eastAsia="ko-KR"/>
        </w:rPr>
        <w:t> )</w:t>
      </w:r>
      <w:r w:rsidR="00D40EC6" w:rsidRPr="00F9546F">
        <w:rPr>
          <w:highlight w:val="green"/>
          <w:lang w:eastAsia="ko-KR"/>
        </w:rPr>
        <w:t> </w:t>
      </w:r>
      <w:r w:rsidR="00F240A6" w:rsidRPr="00F9546F">
        <w:rPr>
          <w:highlight w:val="green"/>
          <w:lang w:eastAsia="zh-CN"/>
        </w:rPr>
        <w:t xml:space="preserve">) are both </w:t>
      </w:r>
      <w:r w:rsidR="00D40EC6" w:rsidRPr="00F9546F">
        <w:rPr>
          <w:highlight w:val="green"/>
          <w:lang w:eastAsia="zh-CN"/>
        </w:rPr>
        <w:t xml:space="preserve">equal to </w:t>
      </w:r>
      <w:r w:rsidR="00EE4DF2" w:rsidRPr="00944DE7">
        <w:rPr>
          <w:highlight w:val="green"/>
          <w:lang w:eastAsia="zh-CN"/>
        </w:rPr>
        <w:t>0</w:t>
      </w:r>
      <w:r w:rsidR="00F240A6">
        <w:rPr>
          <w:lang w:eastAsia="zh-CN"/>
        </w:rPr>
        <w:t xml:space="preserve">, </w:t>
      </w:r>
      <w:r w:rsidRPr="00FB08DB">
        <w:rPr>
          <w:lang w:eastAsia="ko-KR"/>
        </w:rPr>
        <w:t xml:space="preserve">and </w:t>
      </w:r>
      <w:proofErr w:type="spellStart"/>
      <w:r w:rsidRPr="00FB08DB">
        <w:rPr>
          <w:lang w:eastAsia="ko-KR"/>
        </w:rPr>
        <w:t>PicOrderCnt</w:t>
      </w:r>
      <w:proofErr w:type="spellEnd"/>
      <w:r w:rsidRPr="00FB08DB">
        <w:rPr>
          <w:lang w:eastAsia="ko-KR"/>
        </w:rPr>
        <w:t>( </w:t>
      </w:r>
      <w:proofErr w:type="spellStart"/>
      <w:r w:rsidRPr="00FB08DB">
        <w:rPr>
          <w:lang w:eastAsia="ko-KR"/>
        </w:rPr>
        <w:t>RefPicListListB</w:t>
      </w:r>
      <w:proofErr w:type="spellEnd"/>
      <w:r w:rsidRPr="00FB08DB">
        <w:rPr>
          <w:lang w:eastAsia="ko-KR"/>
        </w:rPr>
        <w:t>( </w:t>
      </w:r>
      <w:proofErr w:type="spellStart"/>
      <w:r w:rsidRPr="00FB08DB">
        <w:rPr>
          <w:lang w:eastAsia="ko-KR"/>
        </w:rPr>
        <w:t>refIdxB</w:t>
      </w:r>
      <w:proofErr w:type="spellEnd"/>
      <w:r w:rsidRPr="00FB08DB">
        <w:rPr>
          <w:lang w:eastAsia="ko-KR"/>
        </w:rPr>
        <w:t xml:space="preserve"> ) ) is not equal to </w:t>
      </w:r>
      <w:proofErr w:type="spellStart"/>
      <w:r w:rsidRPr="00FB08DB">
        <w:rPr>
          <w:lang w:eastAsia="ko-KR"/>
        </w:rPr>
        <w:t>PicOrderCnt</w:t>
      </w:r>
      <w:proofErr w:type="spellEnd"/>
      <w:r w:rsidRPr="00FB08DB">
        <w:rPr>
          <w:lang w:eastAsia="ko-KR"/>
        </w:rPr>
        <w:t>( </w:t>
      </w:r>
      <w:proofErr w:type="spellStart"/>
      <w:r w:rsidRPr="00FB08DB">
        <w:rPr>
          <w:lang w:eastAsia="ko-KR"/>
        </w:rPr>
        <w:t>RefPicListLX</w:t>
      </w:r>
      <w:proofErr w:type="spellEnd"/>
      <w:r w:rsidRPr="00FB08DB">
        <w:rPr>
          <w:lang w:eastAsia="ko-KR"/>
        </w:rPr>
        <w:t>( </w:t>
      </w:r>
      <w:proofErr w:type="spellStart"/>
      <w:r w:rsidRPr="00FB08DB">
        <w:rPr>
          <w:lang w:eastAsia="ko-KR"/>
        </w:rPr>
        <w:t>refIdxLX</w:t>
      </w:r>
      <w:proofErr w:type="spellEnd"/>
      <w:r w:rsidRPr="00FB08DB">
        <w:rPr>
          <w:lang w:eastAsia="ko-KR"/>
        </w:rPr>
        <w:t xml:space="preserve"> ) ), </w:t>
      </w:r>
      <w:proofErr w:type="spellStart"/>
      <w:r w:rsidRPr="00FB08DB">
        <w:rPr>
          <w:lang w:eastAsia="ko-KR"/>
        </w:rPr>
        <w:t>mvLXB</w:t>
      </w:r>
      <w:proofErr w:type="spellEnd"/>
      <w:r w:rsidRPr="00FB08DB">
        <w:rPr>
          <w:lang w:eastAsia="ko-KR"/>
        </w:rPr>
        <w:t xml:space="preserve"> is derived as specified below.</w:t>
      </w:r>
    </w:p>
    <w:p w:rsidR="004133CD" w:rsidRPr="00FB08DB" w:rsidRDefault="004133CD" w:rsidP="00F240A6">
      <w:pPr>
        <w:tabs>
          <w:tab w:val="left" w:pos="9090"/>
        </w:tabs>
        <w:ind w:left="1194" w:right="330"/>
        <w:jc w:val="right"/>
        <w:rPr>
          <w:lang w:eastAsia="ko-KR"/>
        </w:rPr>
      </w:pPr>
      <w:proofErr w:type="spellStart"/>
      <w:proofErr w:type="gramStart"/>
      <w:r w:rsidRPr="00FB08DB">
        <w:rPr>
          <w:lang w:eastAsia="ko-KR"/>
        </w:rPr>
        <w:t>tx</w:t>
      </w:r>
      <w:proofErr w:type="spellEnd"/>
      <w:proofErr w:type="gramEnd"/>
      <w:r w:rsidRPr="00FB08DB">
        <w:rPr>
          <w:lang w:eastAsia="ko-KR"/>
        </w:rPr>
        <w:t> = ( 16384 + </w:t>
      </w:r>
      <w:r w:rsidRPr="00FB08DB">
        <w:rPr>
          <w:rFonts w:hint="eastAsia"/>
          <w:lang w:eastAsia="ko-KR"/>
        </w:rPr>
        <w:t>(</w:t>
      </w:r>
      <w:r w:rsidRPr="00FB08DB">
        <w:rPr>
          <w:lang w:eastAsia="ko-KR"/>
        </w:rPr>
        <w:t> Abs( td ) </w:t>
      </w:r>
      <w:r w:rsidRPr="00FB08DB">
        <w:rPr>
          <w:rFonts w:hint="eastAsia"/>
          <w:lang w:eastAsia="ko-KR"/>
        </w:rPr>
        <w:t>&gt;&gt;</w:t>
      </w:r>
      <w:r w:rsidRPr="00FB08DB">
        <w:rPr>
          <w:lang w:eastAsia="ko-KR"/>
        </w:rPr>
        <w:t> </w:t>
      </w:r>
      <w:r w:rsidRPr="00FB08DB">
        <w:rPr>
          <w:rFonts w:hint="eastAsia"/>
          <w:lang w:eastAsia="ko-KR"/>
        </w:rPr>
        <w:t>1</w:t>
      </w:r>
      <w:r w:rsidRPr="00FB08DB">
        <w:rPr>
          <w:lang w:eastAsia="ko-KR"/>
        </w:rPr>
        <w:t> </w:t>
      </w:r>
      <w:r w:rsidRPr="00FB08DB">
        <w:rPr>
          <w:rFonts w:hint="eastAsia"/>
          <w:lang w:eastAsia="ko-KR"/>
        </w:rPr>
        <w:t>)</w:t>
      </w:r>
      <w:r w:rsidRPr="00FB08DB">
        <w:rPr>
          <w:lang w:eastAsia="ko-KR"/>
        </w:rPr>
        <w:t> ) / td</w:t>
      </w:r>
      <w:r w:rsidRPr="00FB08DB">
        <w:rPr>
          <w:lang w:eastAsia="ko-KR"/>
        </w:rPr>
        <w:tab/>
        <w:t>(</w:t>
      </w:r>
      <w:r w:rsidRPr="00FB08DB">
        <w:rPr>
          <w:lang w:eastAsia="ko-KR"/>
        </w:rPr>
        <w:fldChar w:fldCharType="begin" w:fldLock="1"/>
      </w:r>
      <w:r w:rsidRPr="00FB08DB">
        <w:rPr>
          <w:lang w:eastAsia="ko-KR"/>
        </w:rPr>
        <w:instrText xml:space="preserve"> STYLEREF 1 \s </w:instrText>
      </w:r>
      <w:r w:rsidRPr="00FB08DB">
        <w:rPr>
          <w:lang w:eastAsia="ko-KR"/>
        </w:rPr>
        <w:fldChar w:fldCharType="separate"/>
      </w:r>
      <w:r w:rsidRPr="00FB08DB">
        <w:rPr>
          <w:noProof/>
          <w:lang w:eastAsia="ko-KR"/>
        </w:rPr>
        <w:t>8</w:t>
      </w:r>
      <w:r w:rsidRPr="00FB08DB">
        <w:rPr>
          <w:lang w:eastAsia="ko-KR"/>
        </w:rPr>
        <w:fldChar w:fldCharType="end"/>
      </w:r>
      <w:r w:rsidRPr="00066987">
        <w:rPr>
          <w:lang w:eastAsia="ko-KR"/>
        </w:rPr>
        <w:noBreakHyphen/>
      </w:r>
      <w:r w:rsidRPr="00FB08DB">
        <w:rPr>
          <w:lang w:eastAsia="ko-KR"/>
        </w:rPr>
        <w:fldChar w:fldCharType="begin" w:fldLock="1"/>
      </w:r>
      <w:r w:rsidRPr="00FB08DB">
        <w:rPr>
          <w:lang w:eastAsia="ko-KR"/>
        </w:rPr>
        <w:instrText xml:space="preserve"> SEQ Equation \* ARABIC \s 1 </w:instrText>
      </w:r>
      <w:r w:rsidRPr="00FB08DB">
        <w:rPr>
          <w:lang w:eastAsia="ko-KR"/>
        </w:rPr>
        <w:fldChar w:fldCharType="separate"/>
      </w:r>
      <w:r w:rsidRPr="00FB08DB">
        <w:rPr>
          <w:noProof/>
          <w:lang w:eastAsia="ko-KR"/>
        </w:rPr>
        <w:t>144</w:t>
      </w:r>
      <w:r w:rsidRPr="00FB08DB">
        <w:rPr>
          <w:lang w:eastAsia="ko-KR"/>
        </w:rPr>
        <w:fldChar w:fldCharType="end"/>
      </w:r>
      <w:r w:rsidRPr="00066987">
        <w:rPr>
          <w:lang w:eastAsia="ko-KR"/>
        </w:rPr>
        <w:t>)</w:t>
      </w:r>
    </w:p>
    <w:p w:rsidR="004133CD" w:rsidRPr="00FB08DB" w:rsidRDefault="004133CD" w:rsidP="00F240A6">
      <w:pPr>
        <w:tabs>
          <w:tab w:val="left" w:pos="9090"/>
        </w:tabs>
        <w:ind w:left="1194" w:right="330"/>
        <w:jc w:val="right"/>
        <w:rPr>
          <w:lang w:eastAsia="ko-KR"/>
        </w:rPr>
      </w:pPr>
      <w:proofErr w:type="spellStart"/>
      <w:r w:rsidRPr="00FB08DB">
        <w:rPr>
          <w:lang w:eastAsia="ko-KR"/>
        </w:rPr>
        <w:t>DistScaleFactor</w:t>
      </w:r>
      <w:proofErr w:type="spellEnd"/>
      <w:r w:rsidRPr="00FB08DB">
        <w:rPr>
          <w:lang w:eastAsia="ko-KR"/>
        </w:rPr>
        <w:t> = </w:t>
      </w:r>
      <w:proofErr w:type="gramStart"/>
      <w:r w:rsidRPr="00FB08DB">
        <w:rPr>
          <w:lang w:eastAsia="ko-KR"/>
        </w:rPr>
        <w:t>Clip3(</w:t>
      </w:r>
      <w:proofErr w:type="gramEnd"/>
      <w:r w:rsidRPr="00FB08DB">
        <w:rPr>
          <w:lang w:eastAsia="ko-KR"/>
        </w:rPr>
        <w:t> −4096, 4095, ( </w:t>
      </w:r>
      <w:proofErr w:type="spellStart"/>
      <w:r w:rsidRPr="00FB08DB">
        <w:rPr>
          <w:lang w:eastAsia="ko-KR"/>
        </w:rPr>
        <w:t>tb</w:t>
      </w:r>
      <w:proofErr w:type="spellEnd"/>
      <w:r w:rsidRPr="00FB08DB">
        <w:rPr>
          <w:lang w:eastAsia="ko-KR"/>
        </w:rPr>
        <w:t> * </w:t>
      </w:r>
      <w:proofErr w:type="spellStart"/>
      <w:r w:rsidRPr="00FB08DB">
        <w:rPr>
          <w:lang w:eastAsia="ko-KR"/>
        </w:rPr>
        <w:t>tx</w:t>
      </w:r>
      <w:proofErr w:type="spellEnd"/>
      <w:r w:rsidRPr="00FB08DB">
        <w:rPr>
          <w:lang w:eastAsia="ko-KR"/>
        </w:rPr>
        <w:t> + 32 ) &gt;&gt; 6 )</w:t>
      </w:r>
      <w:r w:rsidRPr="00FB08DB">
        <w:rPr>
          <w:lang w:eastAsia="ko-KR"/>
        </w:rPr>
        <w:tab/>
        <w:t>(</w:t>
      </w:r>
      <w:r w:rsidRPr="00FB08DB">
        <w:rPr>
          <w:lang w:eastAsia="ko-KR"/>
        </w:rPr>
        <w:fldChar w:fldCharType="begin" w:fldLock="1"/>
      </w:r>
      <w:r w:rsidRPr="00FB08DB">
        <w:rPr>
          <w:lang w:eastAsia="ko-KR"/>
        </w:rPr>
        <w:instrText xml:space="preserve"> STYLEREF 1 \s </w:instrText>
      </w:r>
      <w:r w:rsidRPr="00FB08DB">
        <w:rPr>
          <w:lang w:eastAsia="ko-KR"/>
        </w:rPr>
        <w:fldChar w:fldCharType="separate"/>
      </w:r>
      <w:r w:rsidRPr="00FB08DB">
        <w:rPr>
          <w:noProof/>
          <w:lang w:eastAsia="ko-KR"/>
        </w:rPr>
        <w:t>8</w:t>
      </w:r>
      <w:r w:rsidRPr="00FB08DB">
        <w:rPr>
          <w:lang w:eastAsia="ko-KR"/>
        </w:rPr>
        <w:fldChar w:fldCharType="end"/>
      </w:r>
      <w:r w:rsidRPr="00066987">
        <w:rPr>
          <w:lang w:eastAsia="ko-KR"/>
        </w:rPr>
        <w:noBreakHyphen/>
      </w:r>
      <w:r w:rsidRPr="00FB08DB">
        <w:rPr>
          <w:lang w:eastAsia="ko-KR"/>
        </w:rPr>
        <w:fldChar w:fldCharType="begin" w:fldLock="1"/>
      </w:r>
      <w:r w:rsidRPr="00FB08DB">
        <w:rPr>
          <w:lang w:eastAsia="ko-KR"/>
        </w:rPr>
        <w:instrText xml:space="preserve"> SEQ Equation \* ARABIC \s 1 </w:instrText>
      </w:r>
      <w:r w:rsidRPr="00FB08DB">
        <w:rPr>
          <w:lang w:eastAsia="ko-KR"/>
        </w:rPr>
        <w:fldChar w:fldCharType="separate"/>
      </w:r>
      <w:r w:rsidRPr="00FB08DB">
        <w:rPr>
          <w:noProof/>
          <w:lang w:eastAsia="ko-KR"/>
        </w:rPr>
        <w:t>145</w:t>
      </w:r>
      <w:r w:rsidRPr="00FB08DB">
        <w:rPr>
          <w:lang w:eastAsia="ko-KR"/>
        </w:rPr>
        <w:fldChar w:fldCharType="end"/>
      </w:r>
      <w:r w:rsidRPr="00066987">
        <w:rPr>
          <w:lang w:eastAsia="ko-KR"/>
        </w:rPr>
        <w:t>)</w:t>
      </w:r>
    </w:p>
    <w:p w:rsidR="004133CD" w:rsidRPr="00FB08DB" w:rsidRDefault="004133CD" w:rsidP="004133CD">
      <w:pPr>
        <w:tabs>
          <w:tab w:val="left" w:pos="2700"/>
          <w:tab w:val="left" w:pos="9090"/>
        </w:tabs>
        <w:ind w:left="1194"/>
        <w:rPr>
          <w:lang w:eastAsia="ko-KR"/>
        </w:rPr>
      </w:pPr>
      <w:proofErr w:type="spellStart"/>
      <w:r w:rsidRPr="00FB08DB">
        <w:rPr>
          <w:lang w:eastAsia="ko-KR"/>
        </w:rPr>
        <w:t>mvLXB</w:t>
      </w:r>
      <w:proofErr w:type="spellEnd"/>
      <w:r w:rsidRPr="00FB08DB">
        <w:rPr>
          <w:lang w:eastAsia="ko-KR"/>
        </w:rPr>
        <w:t> =</w:t>
      </w:r>
      <w:r w:rsidRPr="00FB08DB">
        <w:rPr>
          <w:rFonts w:hint="eastAsia"/>
          <w:lang w:eastAsia="ko-KR"/>
        </w:rPr>
        <w:t>Clip3(</w:t>
      </w:r>
      <w:r w:rsidRPr="00FB08DB">
        <w:rPr>
          <w:rFonts w:eastAsia="MS Mincho"/>
          <w:lang w:eastAsia="ja-JP"/>
        </w:rPr>
        <w:t> </w:t>
      </w:r>
      <w:r w:rsidRPr="00FB08DB">
        <w:rPr>
          <w:lang w:eastAsia="ko-KR"/>
        </w:rPr>
        <w:t>−</w:t>
      </w:r>
      <w:r w:rsidRPr="00FB08DB">
        <w:rPr>
          <w:rFonts w:hint="eastAsia"/>
          <w:lang w:eastAsia="ko-KR"/>
        </w:rPr>
        <w:t>8192,</w:t>
      </w:r>
      <w:r w:rsidRPr="00FB08DB">
        <w:rPr>
          <w:lang w:eastAsia="ko-KR"/>
        </w:rPr>
        <w:t> </w:t>
      </w:r>
      <w:r w:rsidRPr="00FB08DB">
        <w:rPr>
          <w:rFonts w:hint="eastAsia"/>
          <w:lang w:eastAsia="ko-KR"/>
        </w:rPr>
        <w:t>8191.75,</w:t>
      </w:r>
      <w:r w:rsidRPr="00FB08DB">
        <w:rPr>
          <w:lang w:eastAsia="ko-KR"/>
        </w:rPr>
        <w:t> Sign( </w:t>
      </w:r>
      <w:proofErr w:type="spellStart"/>
      <w:r w:rsidRPr="00FB08DB">
        <w:rPr>
          <w:lang w:eastAsia="ko-KR"/>
        </w:rPr>
        <w:t>DistScaleFactor</w:t>
      </w:r>
      <w:proofErr w:type="spellEnd"/>
      <w:r w:rsidRPr="00FB08DB">
        <w:rPr>
          <w:lang w:eastAsia="ko-KR"/>
        </w:rPr>
        <w:t> * </w:t>
      </w:r>
      <w:proofErr w:type="spellStart"/>
      <w:r w:rsidRPr="00FB08DB">
        <w:rPr>
          <w:lang w:eastAsia="ko-KR"/>
        </w:rPr>
        <w:t>mvLXA</w:t>
      </w:r>
      <w:proofErr w:type="spellEnd"/>
      <w:r w:rsidRPr="00FB08DB">
        <w:rPr>
          <w:lang w:eastAsia="ko-KR"/>
        </w:rPr>
        <w:t> ) * </w:t>
      </w:r>
      <w:r w:rsidRPr="00FB08DB">
        <w:rPr>
          <w:lang w:eastAsia="ko-KR"/>
        </w:rPr>
        <w:br/>
      </w:r>
      <w:r w:rsidRPr="00FB08DB">
        <w:rPr>
          <w:lang w:eastAsia="ko-KR"/>
        </w:rPr>
        <w:tab/>
      </w:r>
      <w:r w:rsidRPr="00FB08DB">
        <w:rPr>
          <w:lang w:eastAsia="ko-KR"/>
        </w:rPr>
        <w:tab/>
        <w:t>( (Abs( </w:t>
      </w:r>
      <w:proofErr w:type="spellStart"/>
      <w:r w:rsidRPr="00FB08DB">
        <w:rPr>
          <w:lang w:eastAsia="ko-KR"/>
        </w:rPr>
        <w:t>DistScaleFactor</w:t>
      </w:r>
      <w:proofErr w:type="spellEnd"/>
      <w:r w:rsidRPr="00FB08DB">
        <w:rPr>
          <w:lang w:eastAsia="ko-KR"/>
        </w:rPr>
        <w:t> * </w:t>
      </w:r>
      <w:proofErr w:type="spellStart"/>
      <w:r w:rsidRPr="00FB08DB">
        <w:rPr>
          <w:lang w:eastAsia="ko-KR"/>
        </w:rPr>
        <w:t>mvLXA</w:t>
      </w:r>
      <w:proofErr w:type="spellEnd"/>
      <w:r w:rsidRPr="00FB08DB">
        <w:rPr>
          <w:lang w:eastAsia="ko-KR"/>
        </w:rPr>
        <w:t> ) + 127 ) &gt;&gt; 8 ) )</w:t>
      </w:r>
      <w:r w:rsidRPr="00FB08DB">
        <w:rPr>
          <w:lang w:eastAsia="ko-KR"/>
        </w:rPr>
        <w:tab/>
        <w:t>(</w:t>
      </w:r>
      <w:r w:rsidRPr="00FB08DB">
        <w:rPr>
          <w:lang w:eastAsia="ko-KR"/>
        </w:rPr>
        <w:fldChar w:fldCharType="begin" w:fldLock="1"/>
      </w:r>
      <w:r w:rsidRPr="00FB08DB">
        <w:rPr>
          <w:lang w:eastAsia="ko-KR"/>
        </w:rPr>
        <w:instrText xml:space="preserve"> STYLEREF 1 \s </w:instrText>
      </w:r>
      <w:r w:rsidRPr="00FB08DB">
        <w:rPr>
          <w:lang w:eastAsia="ko-KR"/>
        </w:rPr>
        <w:fldChar w:fldCharType="separate"/>
      </w:r>
      <w:r w:rsidRPr="00FB08DB">
        <w:rPr>
          <w:noProof/>
          <w:lang w:eastAsia="ko-KR"/>
        </w:rPr>
        <w:t>8</w:t>
      </w:r>
      <w:r w:rsidRPr="00FB08DB">
        <w:rPr>
          <w:lang w:eastAsia="ko-KR"/>
        </w:rPr>
        <w:fldChar w:fldCharType="end"/>
      </w:r>
      <w:r w:rsidRPr="00066987">
        <w:rPr>
          <w:lang w:eastAsia="ko-KR"/>
        </w:rPr>
        <w:noBreakHyphen/>
      </w:r>
      <w:r w:rsidRPr="00FB08DB">
        <w:rPr>
          <w:lang w:eastAsia="ko-KR"/>
        </w:rPr>
        <w:fldChar w:fldCharType="begin" w:fldLock="1"/>
      </w:r>
      <w:r w:rsidRPr="00FB08DB">
        <w:rPr>
          <w:lang w:eastAsia="ko-KR"/>
        </w:rPr>
        <w:instrText xml:space="preserve"> SEQ Equation \* ARABIC \s 1 </w:instrText>
      </w:r>
      <w:r w:rsidRPr="00FB08DB">
        <w:rPr>
          <w:lang w:eastAsia="ko-KR"/>
        </w:rPr>
        <w:fldChar w:fldCharType="separate"/>
      </w:r>
      <w:r w:rsidRPr="00FB08DB">
        <w:rPr>
          <w:noProof/>
          <w:lang w:eastAsia="ko-KR"/>
        </w:rPr>
        <w:t>146</w:t>
      </w:r>
      <w:r w:rsidRPr="00FB08DB">
        <w:rPr>
          <w:lang w:eastAsia="ko-KR"/>
        </w:rPr>
        <w:fldChar w:fldCharType="end"/>
      </w:r>
      <w:r w:rsidRPr="00066987">
        <w:rPr>
          <w:lang w:eastAsia="ko-KR"/>
        </w:rPr>
        <w:t>)</w:t>
      </w:r>
    </w:p>
    <w:p w:rsidR="004133CD" w:rsidRPr="00FB08DB" w:rsidRDefault="004133CD" w:rsidP="004133CD">
      <w:pPr>
        <w:tabs>
          <w:tab w:val="left" w:pos="9090"/>
        </w:tabs>
        <w:ind w:left="1191"/>
      </w:pPr>
      <w:proofErr w:type="gramStart"/>
      <w:r w:rsidRPr="00FB08DB">
        <w:t>where</w:t>
      </w:r>
      <w:proofErr w:type="gramEnd"/>
      <w:r w:rsidRPr="00FB08DB">
        <w:t xml:space="preserve"> td and </w:t>
      </w:r>
      <w:proofErr w:type="spellStart"/>
      <w:r w:rsidRPr="00FB08DB">
        <w:t>tb</w:t>
      </w:r>
      <w:proofErr w:type="spellEnd"/>
      <w:r w:rsidRPr="00FB08DB">
        <w:t xml:space="preserve"> are derived as</w:t>
      </w:r>
    </w:p>
    <w:p w:rsidR="004133CD" w:rsidRPr="00FB08DB" w:rsidRDefault="004133CD" w:rsidP="004133CD">
      <w:pPr>
        <w:tabs>
          <w:tab w:val="left" w:pos="9090"/>
        </w:tabs>
        <w:ind w:left="1194"/>
        <w:jc w:val="right"/>
        <w:rPr>
          <w:lang w:eastAsia="ko-KR"/>
        </w:rPr>
      </w:pPr>
      <w:r w:rsidRPr="00FB08DB">
        <w:rPr>
          <w:lang w:eastAsia="ko-KR"/>
        </w:rPr>
        <w:lastRenderedPageBreak/>
        <w:t>td = Clip3( −128, 127, PicOrderCntVal – PicOrderCnt( RefPicListListB( refIdxB ) ) )</w:t>
      </w:r>
      <w:r w:rsidRPr="00FB08DB">
        <w:rPr>
          <w:lang w:eastAsia="ko-KR"/>
        </w:rPr>
        <w:tab/>
        <w:t>(</w:t>
      </w:r>
      <w:r w:rsidRPr="00FB08DB">
        <w:rPr>
          <w:lang w:eastAsia="ko-KR"/>
        </w:rPr>
        <w:fldChar w:fldCharType="begin" w:fldLock="1"/>
      </w:r>
      <w:r w:rsidRPr="00FB08DB">
        <w:rPr>
          <w:lang w:eastAsia="ko-KR"/>
        </w:rPr>
        <w:instrText xml:space="preserve"> STYLEREF 1 \s </w:instrText>
      </w:r>
      <w:r w:rsidRPr="00FB08DB">
        <w:rPr>
          <w:lang w:eastAsia="ko-KR"/>
        </w:rPr>
        <w:fldChar w:fldCharType="separate"/>
      </w:r>
      <w:r w:rsidRPr="00FB08DB">
        <w:rPr>
          <w:noProof/>
          <w:lang w:eastAsia="ko-KR"/>
        </w:rPr>
        <w:t>8</w:t>
      </w:r>
      <w:r w:rsidRPr="00FB08DB">
        <w:rPr>
          <w:lang w:eastAsia="ko-KR"/>
        </w:rPr>
        <w:fldChar w:fldCharType="end"/>
      </w:r>
      <w:r w:rsidRPr="00066987">
        <w:rPr>
          <w:lang w:eastAsia="ko-KR"/>
        </w:rPr>
        <w:noBreakHyphen/>
      </w:r>
      <w:r w:rsidRPr="00FB08DB">
        <w:rPr>
          <w:lang w:eastAsia="ko-KR"/>
        </w:rPr>
        <w:fldChar w:fldCharType="begin" w:fldLock="1"/>
      </w:r>
      <w:r w:rsidRPr="00FB08DB">
        <w:rPr>
          <w:lang w:eastAsia="ko-KR"/>
        </w:rPr>
        <w:instrText xml:space="preserve"> SEQ Equation \* ARABIC \s 1 </w:instrText>
      </w:r>
      <w:r w:rsidRPr="00FB08DB">
        <w:rPr>
          <w:lang w:eastAsia="ko-KR"/>
        </w:rPr>
        <w:fldChar w:fldCharType="separate"/>
      </w:r>
      <w:r w:rsidRPr="00FB08DB">
        <w:rPr>
          <w:noProof/>
          <w:lang w:eastAsia="ko-KR"/>
        </w:rPr>
        <w:t>147</w:t>
      </w:r>
      <w:r w:rsidRPr="00FB08DB">
        <w:rPr>
          <w:lang w:eastAsia="ko-KR"/>
        </w:rPr>
        <w:fldChar w:fldCharType="end"/>
      </w:r>
      <w:r w:rsidRPr="00066987">
        <w:rPr>
          <w:lang w:eastAsia="ko-KR"/>
        </w:rPr>
        <w:t>)</w:t>
      </w:r>
    </w:p>
    <w:p w:rsidR="004A18C3" w:rsidRDefault="004133CD" w:rsidP="004133CD">
      <w:pPr>
        <w:rPr>
          <w:lang w:eastAsia="ko-KR"/>
        </w:rPr>
      </w:pPr>
      <w:r w:rsidRPr="00FB08DB">
        <w:rPr>
          <w:lang w:eastAsia="ko-KR"/>
        </w:rPr>
        <w:t>tb = Clip3( −128, 127, PicOrderCntVal – PicOrderCnt( RefPicListLX( refIdxLX ) ) )</w:t>
      </w:r>
      <w:r w:rsidRPr="00FB08DB">
        <w:rPr>
          <w:lang w:eastAsia="ko-KR"/>
        </w:rPr>
        <w:tab/>
        <w:t>(</w:t>
      </w:r>
      <w:r w:rsidRPr="00FB08DB">
        <w:rPr>
          <w:lang w:eastAsia="ko-KR"/>
        </w:rPr>
        <w:fldChar w:fldCharType="begin" w:fldLock="1"/>
      </w:r>
      <w:r w:rsidRPr="00FB08DB">
        <w:rPr>
          <w:lang w:eastAsia="ko-KR"/>
        </w:rPr>
        <w:instrText xml:space="preserve"> STYLEREF 1 \s </w:instrText>
      </w:r>
      <w:r w:rsidRPr="00FB08DB">
        <w:rPr>
          <w:lang w:eastAsia="ko-KR"/>
        </w:rPr>
        <w:fldChar w:fldCharType="separate"/>
      </w:r>
      <w:r w:rsidRPr="00FB08DB">
        <w:rPr>
          <w:noProof/>
          <w:lang w:eastAsia="ko-KR"/>
        </w:rPr>
        <w:t>8</w:t>
      </w:r>
      <w:r w:rsidRPr="00FB08DB">
        <w:rPr>
          <w:lang w:eastAsia="ko-KR"/>
        </w:rPr>
        <w:fldChar w:fldCharType="end"/>
      </w:r>
      <w:r w:rsidRPr="00066987">
        <w:rPr>
          <w:lang w:eastAsia="ko-KR"/>
        </w:rPr>
        <w:noBreakHyphen/>
      </w:r>
      <w:r w:rsidRPr="00FB08DB">
        <w:rPr>
          <w:lang w:eastAsia="ko-KR"/>
        </w:rPr>
        <w:fldChar w:fldCharType="begin" w:fldLock="1"/>
      </w:r>
      <w:r w:rsidRPr="00FB08DB">
        <w:rPr>
          <w:lang w:eastAsia="ko-KR"/>
        </w:rPr>
        <w:instrText xml:space="preserve"> SEQ Equation \* ARABIC \s 1 </w:instrText>
      </w:r>
      <w:r w:rsidRPr="00FB08DB">
        <w:rPr>
          <w:lang w:eastAsia="ko-KR"/>
        </w:rPr>
        <w:fldChar w:fldCharType="separate"/>
      </w:r>
      <w:r w:rsidRPr="00FB08DB">
        <w:rPr>
          <w:noProof/>
          <w:lang w:eastAsia="ko-KR"/>
        </w:rPr>
        <w:t>148</w:t>
      </w:r>
      <w:r w:rsidRPr="00FB08DB">
        <w:rPr>
          <w:lang w:eastAsia="ko-KR"/>
        </w:rPr>
        <w:fldChar w:fldCharType="end"/>
      </w:r>
      <w:r w:rsidRPr="00066987">
        <w:rPr>
          <w:lang w:eastAsia="ko-KR"/>
        </w:rPr>
        <w:t>)</w:t>
      </w:r>
    </w:p>
    <w:p w:rsidR="00F240A6" w:rsidRPr="00EE4DF2" w:rsidRDefault="00F240A6" w:rsidP="00F240A6">
      <w:pPr>
        <w:numPr>
          <w:ilvl w:val="0"/>
          <w:numId w:val="24"/>
        </w:numPr>
        <w:tabs>
          <w:tab w:val="clear" w:pos="360"/>
          <w:tab w:val="clear" w:pos="720"/>
          <w:tab w:val="clear" w:pos="1080"/>
          <w:tab w:val="clear" w:pos="1440"/>
          <w:tab w:val="left" w:pos="284"/>
          <w:tab w:val="left" w:pos="1134"/>
          <w:tab w:val="left" w:pos="1560"/>
          <w:tab w:val="left" w:pos="1985"/>
        </w:tabs>
        <w:ind w:left="1134"/>
        <w:jc w:val="both"/>
        <w:rPr>
          <w:highlight w:val="green"/>
          <w:lang w:eastAsia="ko-KR"/>
        </w:rPr>
      </w:pPr>
      <w:r w:rsidRPr="00EE4DF2">
        <w:rPr>
          <w:highlight w:val="green"/>
          <w:lang w:eastAsia="ko-KR"/>
        </w:rPr>
        <w:t xml:space="preserve">When </w:t>
      </w:r>
      <w:proofErr w:type="spellStart"/>
      <w:r w:rsidRPr="00EE4DF2">
        <w:rPr>
          <w:highlight w:val="green"/>
          <w:lang w:eastAsia="ko-KR"/>
        </w:rPr>
        <w:t>availableFlagLXB</w:t>
      </w:r>
      <w:proofErr w:type="spellEnd"/>
      <w:r w:rsidRPr="00EE4DF2">
        <w:rPr>
          <w:highlight w:val="green"/>
          <w:lang w:eastAsia="ko-KR"/>
        </w:rPr>
        <w:t xml:space="preserve"> is equal to 1, and </w:t>
      </w:r>
      <w:proofErr w:type="spellStart"/>
      <w:r w:rsidR="00EE4DF2" w:rsidRPr="00944DE7">
        <w:rPr>
          <w:highlight w:val="green"/>
        </w:rPr>
        <w:t>RefPicTypeFunc</w:t>
      </w:r>
      <w:proofErr w:type="spellEnd"/>
      <w:r w:rsidR="00EE4DF2" w:rsidRPr="00F9546F" w:rsidDel="00EE4DF2">
        <w:rPr>
          <w:highlight w:val="green"/>
        </w:rPr>
        <w:t xml:space="preserve"> </w:t>
      </w:r>
      <w:r w:rsidRPr="00F9546F">
        <w:rPr>
          <w:highlight w:val="green"/>
          <w:lang w:eastAsia="zh-CN"/>
        </w:rPr>
        <w:t>(</w:t>
      </w:r>
      <w:r w:rsidR="00D40EC6" w:rsidRPr="00F9546F">
        <w:rPr>
          <w:highlight w:val="green"/>
          <w:lang w:eastAsia="zh-CN"/>
        </w:rPr>
        <w:t> </w:t>
      </w:r>
      <w:proofErr w:type="spellStart"/>
      <w:r w:rsidRPr="00F9546F">
        <w:rPr>
          <w:highlight w:val="green"/>
          <w:lang w:eastAsia="ko-KR"/>
        </w:rPr>
        <w:t>RefPicListListB</w:t>
      </w:r>
      <w:proofErr w:type="spellEnd"/>
      <w:r w:rsidRPr="00F9546F">
        <w:rPr>
          <w:highlight w:val="green"/>
          <w:lang w:eastAsia="ko-KR"/>
        </w:rPr>
        <w:t>( </w:t>
      </w:r>
      <w:proofErr w:type="spellStart"/>
      <w:r w:rsidRPr="00F9546F">
        <w:rPr>
          <w:highlight w:val="green"/>
          <w:lang w:eastAsia="ko-KR"/>
        </w:rPr>
        <w:t>refIdxB</w:t>
      </w:r>
      <w:proofErr w:type="spellEnd"/>
      <w:r w:rsidRPr="00F9546F">
        <w:rPr>
          <w:highlight w:val="green"/>
          <w:lang w:eastAsia="ko-KR"/>
        </w:rPr>
        <w:t> )</w:t>
      </w:r>
      <w:r w:rsidR="00D40EC6" w:rsidRPr="00F9546F">
        <w:rPr>
          <w:highlight w:val="green"/>
          <w:lang w:eastAsia="ko-KR"/>
        </w:rPr>
        <w:t> </w:t>
      </w:r>
      <w:r w:rsidRPr="00F9546F">
        <w:rPr>
          <w:highlight w:val="green"/>
          <w:lang w:eastAsia="zh-CN"/>
        </w:rPr>
        <w:t xml:space="preserve">) and </w:t>
      </w:r>
      <w:proofErr w:type="spellStart"/>
      <w:r w:rsidR="00EE4DF2" w:rsidRPr="00944DE7">
        <w:rPr>
          <w:highlight w:val="green"/>
        </w:rPr>
        <w:t>RefPicTypeFunc</w:t>
      </w:r>
      <w:proofErr w:type="spellEnd"/>
      <w:r w:rsidR="00EE4DF2" w:rsidRPr="00F9546F" w:rsidDel="00EE4DF2">
        <w:rPr>
          <w:highlight w:val="green"/>
        </w:rPr>
        <w:t xml:space="preserve"> </w:t>
      </w:r>
      <w:r w:rsidRPr="00EE4DF2">
        <w:rPr>
          <w:highlight w:val="green"/>
          <w:lang w:eastAsia="zh-CN"/>
        </w:rPr>
        <w:t>(</w:t>
      </w:r>
      <w:r w:rsidR="00D40EC6">
        <w:rPr>
          <w:highlight w:val="green"/>
          <w:lang w:eastAsia="zh-CN"/>
        </w:rPr>
        <w:t> </w:t>
      </w:r>
      <w:proofErr w:type="spellStart"/>
      <w:r w:rsidRPr="00D8311B">
        <w:rPr>
          <w:highlight w:val="green"/>
          <w:lang w:eastAsia="ko-KR"/>
        </w:rPr>
        <w:t>RefPicListLX</w:t>
      </w:r>
      <w:proofErr w:type="spellEnd"/>
      <w:r w:rsidRPr="00D8311B">
        <w:rPr>
          <w:highlight w:val="green"/>
          <w:lang w:eastAsia="ko-KR"/>
        </w:rPr>
        <w:t>( </w:t>
      </w:r>
      <w:proofErr w:type="spellStart"/>
      <w:r w:rsidRPr="00D8311B">
        <w:rPr>
          <w:highlight w:val="green"/>
          <w:lang w:eastAsia="ko-KR"/>
        </w:rPr>
        <w:t>refIdxLX</w:t>
      </w:r>
      <w:proofErr w:type="spellEnd"/>
      <w:r w:rsidRPr="00D8311B">
        <w:rPr>
          <w:highlight w:val="green"/>
          <w:lang w:eastAsia="ko-KR"/>
        </w:rPr>
        <w:t> )</w:t>
      </w:r>
      <w:r w:rsidR="00D40EC6">
        <w:rPr>
          <w:highlight w:val="green"/>
          <w:lang w:eastAsia="ko-KR"/>
        </w:rPr>
        <w:t> </w:t>
      </w:r>
      <w:r w:rsidRPr="00EE4DF2">
        <w:rPr>
          <w:highlight w:val="green"/>
          <w:lang w:eastAsia="zh-CN"/>
        </w:rPr>
        <w:t xml:space="preserve">) are both equal </w:t>
      </w:r>
      <w:r w:rsidR="00EE4DF2">
        <w:rPr>
          <w:highlight w:val="green"/>
          <w:lang w:eastAsia="zh-CN"/>
        </w:rPr>
        <w:t>to a non-zero value</w:t>
      </w:r>
      <w:r w:rsidRPr="00EE4DF2">
        <w:rPr>
          <w:highlight w:val="green"/>
          <w:lang w:eastAsia="zh-CN"/>
        </w:rPr>
        <w:t xml:space="preserve">, </w:t>
      </w:r>
      <w:proofErr w:type="spellStart"/>
      <w:r w:rsidR="00A72F6C">
        <w:rPr>
          <w:highlight w:val="green"/>
          <w:lang w:eastAsia="zh-CN"/>
        </w:rPr>
        <w:t>mvLXB</w:t>
      </w:r>
      <w:proofErr w:type="spellEnd"/>
      <w:r w:rsidRPr="00EE4DF2">
        <w:rPr>
          <w:highlight w:val="green"/>
          <w:lang w:eastAsia="zh-CN"/>
        </w:rPr>
        <w:t xml:space="preserve"> is set to </w:t>
      </w:r>
      <w:proofErr w:type="spellStart"/>
      <w:r w:rsidR="00CF23BD" w:rsidRPr="00EE4DF2">
        <w:rPr>
          <w:highlight w:val="green"/>
          <w:lang w:eastAsia="ko-KR"/>
        </w:rPr>
        <w:t>mvLX</w:t>
      </w:r>
      <w:r w:rsidR="00CF23BD">
        <w:rPr>
          <w:highlight w:val="green"/>
          <w:lang w:eastAsia="ko-KR"/>
        </w:rPr>
        <w:t>B</w:t>
      </w:r>
      <w:proofErr w:type="spellEnd"/>
      <w:r w:rsidR="00CF23BD" w:rsidRPr="00EE4DF2">
        <w:rPr>
          <w:highlight w:val="green"/>
          <w:lang w:eastAsia="ko-KR"/>
        </w:rPr>
        <w:t xml:space="preserve"> </w:t>
      </w:r>
      <w:r w:rsidRPr="00EE4DF2">
        <w:rPr>
          <w:highlight w:val="green"/>
          <w:lang w:eastAsia="ko-KR"/>
        </w:rPr>
        <w:t xml:space="preserve">without scaling. </w:t>
      </w:r>
    </w:p>
    <w:p w:rsidR="00085C0D" w:rsidRPr="00FB08DB" w:rsidRDefault="00BD02E7" w:rsidP="00085C0D">
      <w:pPr>
        <w:pStyle w:val="Heading9"/>
        <w:rPr>
          <w:lang w:val="en-GB"/>
        </w:rPr>
      </w:pPr>
      <w:r>
        <w:rPr>
          <w:lang w:val="en-GB"/>
        </w:rPr>
        <w:t>8.5.2.1.7</w:t>
      </w:r>
      <w:r w:rsidR="00085C0D">
        <w:rPr>
          <w:lang w:val="en-GB"/>
        </w:rPr>
        <w:tab/>
      </w:r>
      <w:r w:rsidR="00085C0D" w:rsidRPr="00FB08DB">
        <w:rPr>
          <w:lang w:val="en-GB"/>
        </w:rPr>
        <w:t xml:space="preserve">Derivation process for </w:t>
      </w:r>
      <w:r>
        <w:rPr>
          <w:lang w:val="en-GB"/>
        </w:rPr>
        <w:t xml:space="preserve">temporal </w:t>
      </w:r>
      <w:proofErr w:type="spellStart"/>
      <w:r>
        <w:rPr>
          <w:lang w:val="en-GB"/>
        </w:rPr>
        <w:t>luma</w:t>
      </w:r>
      <w:proofErr w:type="spellEnd"/>
      <w:r>
        <w:rPr>
          <w:lang w:val="en-GB"/>
        </w:rPr>
        <w:t xml:space="preserve"> </w:t>
      </w:r>
      <w:r w:rsidR="00085C0D" w:rsidRPr="00FB08DB">
        <w:rPr>
          <w:lang w:val="en-GB"/>
        </w:rPr>
        <w:t xml:space="preserve">motion vector </w:t>
      </w:r>
      <w:r>
        <w:rPr>
          <w:lang w:val="en-GB"/>
        </w:rPr>
        <w:t>prediction</w:t>
      </w:r>
    </w:p>
    <w:p w:rsidR="00BD02E7" w:rsidRPr="00BD02E7" w:rsidRDefault="00BD02E7" w:rsidP="00BD02E7">
      <w:pPr>
        <w:tabs>
          <w:tab w:val="clear" w:pos="360"/>
          <w:tab w:val="left" w:pos="2977"/>
        </w:tabs>
        <w:jc w:val="both"/>
        <w:rPr>
          <w:b/>
          <w:lang w:eastAsia="ko-KR"/>
        </w:rPr>
      </w:pPr>
      <w:r w:rsidRPr="00BD02E7">
        <w:rPr>
          <w:b/>
          <w:lang w:eastAsia="ko-KR"/>
        </w:rPr>
        <w:t>…</w:t>
      </w:r>
    </w:p>
    <w:p w:rsidR="00BD02E7" w:rsidRPr="00FB08DB" w:rsidRDefault="00BD02E7" w:rsidP="00BD02E7">
      <w:pPr>
        <w:rPr>
          <w:lang w:eastAsia="ko-KR"/>
        </w:rPr>
      </w:pPr>
      <w:r w:rsidRPr="00FB08DB">
        <w:rPr>
          <w:lang w:eastAsia="ko-KR"/>
        </w:rPr>
        <w:t xml:space="preserve">The variables </w:t>
      </w:r>
      <w:proofErr w:type="spellStart"/>
      <w:r w:rsidRPr="00FB08DB">
        <w:rPr>
          <w:lang w:eastAsia="ko-KR"/>
        </w:rPr>
        <w:t>mvLXCol</w:t>
      </w:r>
      <w:proofErr w:type="spellEnd"/>
      <w:r w:rsidRPr="00FB08DB">
        <w:rPr>
          <w:lang w:eastAsia="ko-KR"/>
        </w:rPr>
        <w:t xml:space="preserve"> and </w:t>
      </w:r>
      <w:proofErr w:type="spellStart"/>
      <w:r w:rsidRPr="00FB08DB">
        <w:rPr>
          <w:lang w:eastAsia="ko-KR"/>
        </w:rPr>
        <w:t>availableFlagLXCol</w:t>
      </w:r>
      <w:proofErr w:type="spellEnd"/>
      <w:r w:rsidRPr="00FB08DB">
        <w:rPr>
          <w:lang w:eastAsia="ko-KR"/>
        </w:rPr>
        <w:t xml:space="preserve"> are derived as follows.</w:t>
      </w:r>
    </w:p>
    <w:p w:rsidR="00BD02E7" w:rsidRPr="00FB08DB" w:rsidRDefault="00BD02E7" w:rsidP="00BD02E7">
      <w:pPr>
        <w:numPr>
          <w:ilvl w:val="0"/>
          <w:numId w:val="28"/>
        </w:num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jc w:val="both"/>
        <w:rPr>
          <w:lang w:eastAsia="ko-KR"/>
        </w:rPr>
      </w:pPr>
      <w:r w:rsidRPr="00FB08DB">
        <w:rPr>
          <w:lang w:eastAsia="ko-KR"/>
        </w:rPr>
        <w:t xml:space="preserve">If one of the following conditions is true, both components of </w:t>
      </w:r>
      <w:proofErr w:type="spellStart"/>
      <w:r w:rsidRPr="00FB08DB">
        <w:t>mvLX</w:t>
      </w:r>
      <w:r w:rsidRPr="00FB08DB">
        <w:rPr>
          <w:lang w:eastAsia="ko-KR"/>
        </w:rPr>
        <w:t>Col</w:t>
      </w:r>
      <w:proofErr w:type="spellEnd"/>
      <w:r w:rsidRPr="00FB08DB">
        <w:rPr>
          <w:lang w:eastAsia="ko-KR"/>
        </w:rPr>
        <w:t xml:space="preserve"> are set equal to 0 and </w:t>
      </w:r>
      <w:proofErr w:type="spellStart"/>
      <w:r w:rsidRPr="00FB08DB">
        <w:rPr>
          <w:lang w:eastAsia="ko-KR"/>
        </w:rPr>
        <w:t>availableFlagLXCol</w:t>
      </w:r>
      <w:proofErr w:type="spellEnd"/>
      <w:r w:rsidRPr="00FB08DB">
        <w:rPr>
          <w:lang w:eastAsia="ko-KR"/>
        </w:rPr>
        <w:t xml:space="preserve"> is set equal to 0.</w:t>
      </w:r>
    </w:p>
    <w:p w:rsidR="00BD02E7" w:rsidRPr="00FB08DB" w:rsidRDefault="00BD02E7" w:rsidP="00BD02E7">
      <w:pPr>
        <w:numPr>
          <w:ilvl w:val="1"/>
          <w:numId w:val="29"/>
        </w:numPr>
        <w:tabs>
          <w:tab w:val="clear" w:pos="360"/>
          <w:tab w:val="clear" w:pos="720"/>
          <w:tab w:val="clear" w:pos="800"/>
          <w:tab w:val="clear" w:pos="1080"/>
          <w:tab w:val="clear" w:pos="1440"/>
          <w:tab w:val="num" w:pos="1200"/>
          <w:tab w:val="left" w:pos="1588"/>
          <w:tab w:val="left" w:pos="1985"/>
        </w:tabs>
        <w:ind w:left="1200"/>
        <w:jc w:val="both"/>
        <w:rPr>
          <w:lang w:eastAsia="ko-KR"/>
        </w:rPr>
      </w:pPr>
      <w:proofErr w:type="spellStart"/>
      <w:proofErr w:type="gramStart"/>
      <w:r w:rsidRPr="00FB08DB">
        <w:rPr>
          <w:lang w:eastAsia="ko-KR"/>
        </w:rPr>
        <w:t>colPu</w:t>
      </w:r>
      <w:proofErr w:type="spellEnd"/>
      <w:proofErr w:type="gramEnd"/>
      <w:r w:rsidRPr="00FB08DB">
        <w:rPr>
          <w:lang w:eastAsia="ko-KR"/>
        </w:rPr>
        <w:t xml:space="preserve"> is coded in an </w:t>
      </w:r>
      <w:proofErr w:type="spellStart"/>
      <w:r w:rsidRPr="00FB08DB">
        <w:rPr>
          <w:lang w:eastAsia="ko-KR"/>
        </w:rPr>
        <w:t>intra prediction</w:t>
      </w:r>
      <w:proofErr w:type="spellEnd"/>
      <w:r w:rsidRPr="00FB08DB">
        <w:rPr>
          <w:lang w:eastAsia="ko-KR"/>
        </w:rPr>
        <w:t xml:space="preserve"> mode.</w:t>
      </w:r>
    </w:p>
    <w:p w:rsidR="00BD02E7" w:rsidRPr="00FB08DB" w:rsidRDefault="00BD02E7" w:rsidP="00BD02E7">
      <w:pPr>
        <w:numPr>
          <w:ilvl w:val="1"/>
          <w:numId w:val="29"/>
        </w:numPr>
        <w:tabs>
          <w:tab w:val="clear" w:pos="360"/>
          <w:tab w:val="clear" w:pos="720"/>
          <w:tab w:val="clear" w:pos="800"/>
          <w:tab w:val="clear" w:pos="1080"/>
          <w:tab w:val="clear" w:pos="1440"/>
          <w:tab w:val="num" w:pos="1200"/>
          <w:tab w:val="left" w:pos="1588"/>
          <w:tab w:val="left" w:pos="1985"/>
        </w:tabs>
        <w:ind w:left="1200"/>
        <w:jc w:val="both"/>
        <w:rPr>
          <w:lang w:eastAsia="ko-KR"/>
        </w:rPr>
      </w:pPr>
      <w:proofErr w:type="spellStart"/>
      <w:proofErr w:type="gramStart"/>
      <w:r w:rsidRPr="00FB08DB">
        <w:rPr>
          <w:lang w:eastAsia="ko-KR"/>
        </w:rPr>
        <w:t>colPu</w:t>
      </w:r>
      <w:proofErr w:type="spellEnd"/>
      <w:proofErr w:type="gramEnd"/>
      <w:r w:rsidRPr="00FB08DB">
        <w:rPr>
          <w:lang w:eastAsia="ko-KR"/>
        </w:rPr>
        <w:t xml:space="preserve"> is marked as "unavailable".</w:t>
      </w:r>
    </w:p>
    <w:p w:rsidR="00BD02E7" w:rsidRPr="00FB08DB" w:rsidRDefault="00BD02E7" w:rsidP="00BD02E7">
      <w:pPr>
        <w:numPr>
          <w:ilvl w:val="1"/>
          <w:numId w:val="29"/>
        </w:numPr>
        <w:tabs>
          <w:tab w:val="clear" w:pos="360"/>
          <w:tab w:val="clear" w:pos="720"/>
          <w:tab w:val="clear" w:pos="800"/>
          <w:tab w:val="clear" w:pos="1080"/>
          <w:tab w:val="clear" w:pos="1440"/>
          <w:tab w:val="num" w:pos="1200"/>
          <w:tab w:val="left" w:pos="1588"/>
          <w:tab w:val="left" w:pos="1985"/>
        </w:tabs>
        <w:ind w:left="1200"/>
        <w:jc w:val="both"/>
        <w:rPr>
          <w:lang w:eastAsia="ko-KR"/>
        </w:rPr>
      </w:pPr>
      <w:proofErr w:type="spellStart"/>
      <w:proofErr w:type="gramStart"/>
      <w:r w:rsidRPr="00FB08DB">
        <w:rPr>
          <w:lang w:eastAsia="ko-KR"/>
        </w:rPr>
        <w:t>colPic</w:t>
      </w:r>
      <w:proofErr w:type="spellEnd"/>
      <w:proofErr w:type="gramEnd"/>
      <w:r w:rsidRPr="00FB08DB">
        <w:rPr>
          <w:lang w:eastAsia="ko-KR"/>
        </w:rPr>
        <w:t xml:space="preserve"> is marked as "unused for temporal motion vector prediction".</w:t>
      </w:r>
    </w:p>
    <w:p w:rsidR="00BD02E7" w:rsidRPr="00FB08DB" w:rsidRDefault="00BD02E7" w:rsidP="00BD02E7">
      <w:pPr>
        <w:numPr>
          <w:ilvl w:val="1"/>
          <w:numId w:val="29"/>
        </w:numPr>
        <w:tabs>
          <w:tab w:val="clear" w:pos="360"/>
          <w:tab w:val="clear" w:pos="720"/>
          <w:tab w:val="clear" w:pos="800"/>
          <w:tab w:val="clear" w:pos="1080"/>
          <w:tab w:val="clear" w:pos="1440"/>
          <w:tab w:val="num" w:pos="1200"/>
          <w:tab w:val="left" w:pos="1588"/>
          <w:tab w:val="left" w:pos="1985"/>
        </w:tabs>
        <w:ind w:left="1200"/>
        <w:jc w:val="both"/>
        <w:rPr>
          <w:lang w:eastAsia="ko-KR"/>
        </w:rPr>
      </w:pPr>
      <w:proofErr w:type="spellStart"/>
      <w:proofErr w:type="gramStart"/>
      <w:r w:rsidRPr="00FB08DB">
        <w:rPr>
          <w:lang w:eastAsia="ko-KR"/>
        </w:rPr>
        <w:t>enable_temporal_mvp_flag</w:t>
      </w:r>
      <w:proofErr w:type="spellEnd"/>
      <w:proofErr w:type="gramEnd"/>
      <w:r w:rsidRPr="00FB08DB">
        <w:rPr>
          <w:lang w:eastAsia="ko-KR"/>
        </w:rPr>
        <w:t xml:space="preserve"> is equal to 0.</w:t>
      </w:r>
    </w:p>
    <w:p w:rsidR="00BD02E7" w:rsidRPr="00FB08DB" w:rsidRDefault="00BD02E7" w:rsidP="00BD02E7">
      <w:pPr>
        <w:numPr>
          <w:ilvl w:val="0"/>
          <w:numId w:val="28"/>
        </w:num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jc w:val="both"/>
        <w:rPr>
          <w:lang w:eastAsia="ko-KR"/>
        </w:rPr>
      </w:pPr>
      <w:r w:rsidRPr="00FB08DB">
        <w:rPr>
          <w:lang w:eastAsia="ko-KR"/>
        </w:rPr>
        <w:t xml:space="preserve">Otherwise, the motion vector </w:t>
      </w:r>
      <w:proofErr w:type="spellStart"/>
      <w:r w:rsidRPr="00FB08DB">
        <w:rPr>
          <w:lang w:eastAsia="ko-KR"/>
        </w:rPr>
        <w:t>mvCol</w:t>
      </w:r>
      <w:proofErr w:type="spellEnd"/>
      <w:r w:rsidRPr="00FB08DB">
        <w:rPr>
          <w:lang w:eastAsia="ko-KR"/>
        </w:rPr>
        <w:t xml:space="preserve">, the reference index </w:t>
      </w:r>
      <w:proofErr w:type="spellStart"/>
      <w:r w:rsidRPr="00FB08DB">
        <w:rPr>
          <w:lang w:eastAsia="ko-KR"/>
        </w:rPr>
        <w:t>refIdxCol</w:t>
      </w:r>
      <w:proofErr w:type="spellEnd"/>
      <w:r w:rsidRPr="00FB08DB">
        <w:rPr>
          <w:lang w:eastAsia="ko-KR"/>
        </w:rPr>
        <w:t xml:space="preserve">, and the reference list identifier </w:t>
      </w:r>
      <w:proofErr w:type="spellStart"/>
      <w:r w:rsidRPr="00FB08DB">
        <w:rPr>
          <w:lang w:eastAsia="ko-KR"/>
        </w:rPr>
        <w:t>listCol</w:t>
      </w:r>
      <w:proofErr w:type="spellEnd"/>
      <w:r w:rsidRPr="00FB08DB">
        <w:rPr>
          <w:lang w:eastAsia="ko-KR"/>
        </w:rPr>
        <w:t xml:space="preserve"> are derived as follows.</w:t>
      </w:r>
    </w:p>
    <w:p w:rsidR="00BD02E7" w:rsidRPr="00FB08DB" w:rsidRDefault="00BD02E7" w:rsidP="00BD02E7">
      <w:pPr>
        <w:numPr>
          <w:ilvl w:val="1"/>
          <w:numId w:val="29"/>
        </w:numPr>
        <w:tabs>
          <w:tab w:val="clear" w:pos="360"/>
          <w:tab w:val="clear" w:pos="720"/>
          <w:tab w:val="clear" w:pos="800"/>
          <w:tab w:val="clear" w:pos="1080"/>
          <w:tab w:val="clear" w:pos="1440"/>
          <w:tab w:val="num" w:pos="1200"/>
          <w:tab w:val="left" w:pos="1588"/>
          <w:tab w:val="left" w:pos="1985"/>
        </w:tabs>
        <w:ind w:left="1200"/>
        <w:jc w:val="both"/>
      </w:pPr>
      <w:r w:rsidRPr="00FB08DB">
        <w:t>If PredFlagL0[ </w:t>
      </w:r>
      <w:proofErr w:type="spellStart"/>
      <w:r w:rsidRPr="00FB08DB">
        <w:t>xPCol</w:t>
      </w:r>
      <w:proofErr w:type="spellEnd"/>
      <w:r w:rsidRPr="00FB08DB">
        <w:t> ][ </w:t>
      </w:r>
      <w:proofErr w:type="spellStart"/>
      <w:r w:rsidRPr="00FB08DB">
        <w:t>yPCol</w:t>
      </w:r>
      <w:proofErr w:type="spellEnd"/>
      <w:r w:rsidRPr="00FB08DB">
        <w:t xml:space="preserve"> ] is equal to 0, </w:t>
      </w:r>
      <w:proofErr w:type="spellStart"/>
      <w:r w:rsidRPr="00FB08DB">
        <w:t>mvCol</w:t>
      </w:r>
      <w:proofErr w:type="spellEnd"/>
      <w:r w:rsidRPr="00FB08DB">
        <w:t xml:space="preserve">, </w:t>
      </w:r>
      <w:proofErr w:type="spellStart"/>
      <w:r w:rsidRPr="00FB08DB">
        <w:t>refIdxCol</w:t>
      </w:r>
      <w:proofErr w:type="spellEnd"/>
      <w:r w:rsidRPr="00FB08DB">
        <w:t xml:space="preserve">, and </w:t>
      </w:r>
      <w:proofErr w:type="spellStart"/>
      <w:r w:rsidRPr="00FB08DB">
        <w:t>listCol</w:t>
      </w:r>
      <w:proofErr w:type="spellEnd"/>
      <w:r w:rsidRPr="00FB08DB">
        <w:t xml:space="preserve"> are set equal to MvL1[ </w:t>
      </w:r>
      <w:proofErr w:type="spellStart"/>
      <w:r w:rsidRPr="00FB08DB">
        <w:t>xPCol</w:t>
      </w:r>
      <w:proofErr w:type="spellEnd"/>
      <w:r w:rsidRPr="00FB08DB">
        <w:t> ][ </w:t>
      </w:r>
      <w:proofErr w:type="spellStart"/>
      <w:r w:rsidRPr="00FB08DB">
        <w:t>yPCol</w:t>
      </w:r>
      <w:proofErr w:type="spellEnd"/>
      <w:r w:rsidRPr="00FB08DB">
        <w:t> ], RefIdxL1[ </w:t>
      </w:r>
      <w:proofErr w:type="spellStart"/>
      <w:r w:rsidRPr="00FB08DB">
        <w:t>xPCol</w:t>
      </w:r>
      <w:proofErr w:type="spellEnd"/>
      <w:r w:rsidRPr="00FB08DB">
        <w:t> ][ </w:t>
      </w:r>
      <w:proofErr w:type="spellStart"/>
      <w:r w:rsidRPr="00FB08DB">
        <w:t>yPCol</w:t>
      </w:r>
      <w:proofErr w:type="spellEnd"/>
      <w:r w:rsidRPr="00FB08DB">
        <w:t xml:space="preserve"> ], and L1, respectively. </w:t>
      </w:r>
    </w:p>
    <w:p w:rsidR="00BD02E7" w:rsidRPr="00FB08DB" w:rsidRDefault="00BD02E7" w:rsidP="00BD02E7">
      <w:pPr>
        <w:numPr>
          <w:ilvl w:val="1"/>
          <w:numId w:val="29"/>
        </w:numPr>
        <w:tabs>
          <w:tab w:val="clear" w:pos="360"/>
          <w:tab w:val="clear" w:pos="720"/>
          <w:tab w:val="clear" w:pos="800"/>
          <w:tab w:val="clear" w:pos="1080"/>
          <w:tab w:val="clear" w:pos="1440"/>
          <w:tab w:val="num" w:pos="1200"/>
          <w:tab w:val="left" w:pos="1588"/>
          <w:tab w:val="left" w:pos="1985"/>
        </w:tabs>
        <w:ind w:left="1200"/>
        <w:jc w:val="both"/>
      </w:pPr>
      <w:r w:rsidRPr="00FB08DB">
        <w:t>Otherwise (</w:t>
      </w:r>
      <w:proofErr w:type="gramStart"/>
      <w:r w:rsidRPr="00FB08DB">
        <w:t>PredFlagL0[</w:t>
      </w:r>
      <w:proofErr w:type="gramEnd"/>
      <w:r w:rsidRPr="00FB08DB">
        <w:t> </w:t>
      </w:r>
      <w:proofErr w:type="spellStart"/>
      <w:r w:rsidRPr="00FB08DB">
        <w:t>xPCol</w:t>
      </w:r>
      <w:proofErr w:type="spellEnd"/>
      <w:r w:rsidRPr="00FB08DB">
        <w:t> ][ </w:t>
      </w:r>
      <w:proofErr w:type="spellStart"/>
      <w:r w:rsidRPr="00FB08DB">
        <w:t>yPCol</w:t>
      </w:r>
      <w:proofErr w:type="spellEnd"/>
      <w:r w:rsidRPr="00FB08DB">
        <w:t> ] is equal to 1), the following applies.</w:t>
      </w:r>
    </w:p>
    <w:p w:rsidR="00BD02E7" w:rsidRPr="00FB08DB" w:rsidRDefault="00BD02E7" w:rsidP="00BD02E7">
      <w:pPr>
        <w:numPr>
          <w:ilvl w:val="1"/>
          <w:numId w:val="29"/>
        </w:numPr>
        <w:tabs>
          <w:tab w:val="clear" w:pos="360"/>
          <w:tab w:val="clear" w:pos="720"/>
          <w:tab w:val="clear" w:pos="800"/>
          <w:tab w:val="clear" w:pos="1080"/>
          <w:tab w:val="clear" w:pos="1440"/>
          <w:tab w:val="num" w:pos="1200"/>
          <w:tab w:val="left" w:pos="1588"/>
          <w:tab w:val="left" w:pos="1985"/>
        </w:tabs>
        <w:ind w:left="1603"/>
        <w:jc w:val="both"/>
        <w:rPr>
          <w:lang w:eastAsia="ko-KR"/>
        </w:rPr>
      </w:pPr>
      <w:r w:rsidRPr="00FB08DB">
        <w:rPr>
          <w:lang w:eastAsia="ko-KR"/>
        </w:rPr>
        <w:t>If PredFlagL1[ </w:t>
      </w:r>
      <w:proofErr w:type="spellStart"/>
      <w:r w:rsidRPr="00FB08DB">
        <w:rPr>
          <w:lang w:eastAsia="ko-KR"/>
        </w:rPr>
        <w:t>xPCol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yPCol</w:t>
      </w:r>
      <w:proofErr w:type="spellEnd"/>
      <w:r w:rsidRPr="00FB08DB">
        <w:rPr>
          <w:lang w:eastAsia="ko-KR"/>
        </w:rPr>
        <w:t xml:space="preserve"> ] is equal to 0, </w:t>
      </w:r>
      <w:proofErr w:type="spellStart"/>
      <w:r w:rsidRPr="00FB08DB">
        <w:rPr>
          <w:lang w:eastAsia="ko-KR"/>
        </w:rPr>
        <w:t>mvCol</w:t>
      </w:r>
      <w:proofErr w:type="spellEnd"/>
      <w:r w:rsidRPr="00FB08DB">
        <w:rPr>
          <w:lang w:eastAsia="ko-KR"/>
        </w:rPr>
        <w:t xml:space="preserve">, </w:t>
      </w:r>
      <w:proofErr w:type="spellStart"/>
      <w:r w:rsidRPr="00FB08DB">
        <w:rPr>
          <w:lang w:eastAsia="ko-KR"/>
        </w:rPr>
        <w:t>refIdxCol</w:t>
      </w:r>
      <w:proofErr w:type="spellEnd"/>
      <w:r w:rsidRPr="00FB08DB">
        <w:rPr>
          <w:lang w:eastAsia="ko-KR"/>
        </w:rPr>
        <w:t xml:space="preserve">, and </w:t>
      </w:r>
      <w:proofErr w:type="spellStart"/>
      <w:r w:rsidRPr="00FB08DB">
        <w:rPr>
          <w:lang w:eastAsia="ko-KR"/>
        </w:rPr>
        <w:t>listCol</w:t>
      </w:r>
      <w:proofErr w:type="spellEnd"/>
      <w:r w:rsidRPr="00FB08DB">
        <w:rPr>
          <w:lang w:eastAsia="ko-KR"/>
        </w:rPr>
        <w:t xml:space="preserve"> are set equal to MvL0[ </w:t>
      </w:r>
      <w:proofErr w:type="spellStart"/>
      <w:r w:rsidRPr="00FB08DB">
        <w:rPr>
          <w:lang w:eastAsia="ko-KR"/>
        </w:rPr>
        <w:t>xPCol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yPCol</w:t>
      </w:r>
      <w:proofErr w:type="spellEnd"/>
      <w:r w:rsidRPr="00FB08DB">
        <w:rPr>
          <w:lang w:eastAsia="ko-KR"/>
        </w:rPr>
        <w:t> ], RefIdxL0[ </w:t>
      </w:r>
      <w:proofErr w:type="spellStart"/>
      <w:r w:rsidRPr="00FB08DB">
        <w:rPr>
          <w:lang w:eastAsia="ko-KR"/>
        </w:rPr>
        <w:t>xPCol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yPCol</w:t>
      </w:r>
      <w:proofErr w:type="spellEnd"/>
      <w:r w:rsidRPr="00FB08DB">
        <w:rPr>
          <w:lang w:eastAsia="ko-KR"/>
        </w:rPr>
        <w:t> ], and L0, respectively.</w:t>
      </w:r>
    </w:p>
    <w:p w:rsidR="00BD02E7" w:rsidRPr="00FB08DB" w:rsidRDefault="00BD02E7" w:rsidP="00BD02E7">
      <w:pPr>
        <w:numPr>
          <w:ilvl w:val="1"/>
          <w:numId w:val="29"/>
        </w:numPr>
        <w:tabs>
          <w:tab w:val="clear" w:pos="360"/>
          <w:tab w:val="clear" w:pos="720"/>
          <w:tab w:val="clear" w:pos="800"/>
          <w:tab w:val="clear" w:pos="1080"/>
          <w:tab w:val="clear" w:pos="1440"/>
          <w:tab w:val="num" w:pos="1200"/>
          <w:tab w:val="left" w:pos="1588"/>
          <w:tab w:val="left" w:pos="1985"/>
        </w:tabs>
        <w:ind w:left="1603"/>
        <w:jc w:val="both"/>
        <w:rPr>
          <w:lang w:eastAsia="ko-KR"/>
        </w:rPr>
      </w:pPr>
      <w:r w:rsidRPr="00FB08DB">
        <w:rPr>
          <w:lang w:eastAsia="ko-KR"/>
        </w:rPr>
        <w:t>Otherwise (</w:t>
      </w:r>
      <w:proofErr w:type="gramStart"/>
      <w:r w:rsidRPr="00FB08DB">
        <w:rPr>
          <w:lang w:eastAsia="ko-KR"/>
        </w:rPr>
        <w:t>PredFlagL1[</w:t>
      </w:r>
      <w:proofErr w:type="gramEnd"/>
      <w:r w:rsidRPr="00FB08DB">
        <w:rPr>
          <w:lang w:eastAsia="ko-KR"/>
        </w:rPr>
        <w:t> </w:t>
      </w:r>
      <w:proofErr w:type="spellStart"/>
      <w:r w:rsidRPr="00FB08DB">
        <w:rPr>
          <w:lang w:eastAsia="ko-KR"/>
        </w:rPr>
        <w:t>xPCol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yPCol</w:t>
      </w:r>
      <w:proofErr w:type="spellEnd"/>
      <w:r w:rsidRPr="00FB08DB">
        <w:rPr>
          <w:lang w:eastAsia="ko-KR"/>
        </w:rPr>
        <w:t> ] is equal to 1), the following assignments are made.</w:t>
      </w:r>
    </w:p>
    <w:p w:rsidR="00BD02E7" w:rsidRPr="00FB08DB" w:rsidRDefault="00BD02E7" w:rsidP="00BD02E7">
      <w:pPr>
        <w:numPr>
          <w:ilvl w:val="3"/>
          <w:numId w:val="31"/>
        </w:numPr>
        <w:tabs>
          <w:tab w:val="clear" w:pos="360"/>
          <w:tab w:val="clear" w:pos="720"/>
          <w:tab w:val="clear" w:pos="1080"/>
          <w:tab w:val="clear" w:pos="1440"/>
          <w:tab w:val="left" w:pos="1985"/>
        </w:tabs>
        <w:ind w:left="2003"/>
        <w:jc w:val="both"/>
        <w:rPr>
          <w:lang w:eastAsia="ko-KR"/>
        </w:rPr>
      </w:pPr>
      <w:r w:rsidRPr="00FB08DB">
        <w:rPr>
          <w:lang w:eastAsia="ko-KR"/>
        </w:rPr>
        <w:t xml:space="preserve">If </w:t>
      </w:r>
      <w:proofErr w:type="spellStart"/>
      <w:r w:rsidRPr="00FB08DB">
        <w:rPr>
          <w:lang w:eastAsia="ko-KR"/>
        </w:rPr>
        <w:t>PicOrderCnt</w:t>
      </w:r>
      <w:proofErr w:type="spellEnd"/>
      <w:r w:rsidRPr="00FB08DB">
        <w:rPr>
          <w:lang w:eastAsia="ko-KR"/>
        </w:rPr>
        <w:t xml:space="preserve">( pic ) of every picture pic in every reference picture lists is less than or equal to </w:t>
      </w:r>
      <w:proofErr w:type="spellStart"/>
      <w:r w:rsidRPr="00FB08DB">
        <w:rPr>
          <w:lang w:eastAsia="ko-KR"/>
        </w:rPr>
        <w:t>PicOrderCntVal</w:t>
      </w:r>
      <w:proofErr w:type="spellEnd"/>
      <w:r w:rsidRPr="00FB08DB">
        <w:rPr>
          <w:lang w:eastAsia="ko-KR"/>
        </w:rPr>
        <w:t xml:space="preserve">, </w:t>
      </w:r>
      <w:proofErr w:type="spellStart"/>
      <w:r w:rsidRPr="00FB08DB">
        <w:rPr>
          <w:lang w:eastAsia="ko-KR"/>
        </w:rPr>
        <w:t>mvCol</w:t>
      </w:r>
      <w:proofErr w:type="spellEnd"/>
      <w:r w:rsidRPr="00FB08DB">
        <w:rPr>
          <w:lang w:eastAsia="ko-KR"/>
        </w:rPr>
        <w:t xml:space="preserve">, </w:t>
      </w:r>
      <w:proofErr w:type="spellStart"/>
      <w:r w:rsidRPr="00FB08DB">
        <w:rPr>
          <w:lang w:eastAsia="ko-KR"/>
        </w:rPr>
        <w:t>refIdxCol</w:t>
      </w:r>
      <w:proofErr w:type="spellEnd"/>
      <w:r w:rsidRPr="00FB08DB">
        <w:rPr>
          <w:lang w:eastAsia="ko-KR"/>
        </w:rPr>
        <w:t xml:space="preserve">, and </w:t>
      </w:r>
      <w:proofErr w:type="spellStart"/>
      <w:r w:rsidRPr="00FB08DB">
        <w:rPr>
          <w:lang w:eastAsia="ko-KR"/>
        </w:rPr>
        <w:t>listCol</w:t>
      </w:r>
      <w:proofErr w:type="spellEnd"/>
      <w:r w:rsidRPr="00FB08DB">
        <w:rPr>
          <w:lang w:eastAsia="ko-KR"/>
        </w:rPr>
        <w:t xml:space="preserve"> are set equal to </w:t>
      </w:r>
      <w:proofErr w:type="spellStart"/>
      <w:r w:rsidRPr="00FB08DB">
        <w:rPr>
          <w:lang w:eastAsia="ko-KR"/>
        </w:rPr>
        <w:t>MvLX</w:t>
      </w:r>
      <w:proofErr w:type="spellEnd"/>
      <w:r w:rsidRPr="00FB08DB">
        <w:rPr>
          <w:lang w:eastAsia="ko-KR"/>
        </w:rPr>
        <w:t>[ </w:t>
      </w:r>
      <w:proofErr w:type="spellStart"/>
      <w:r w:rsidRPr="00FB08DB">
        <w:rPr>
          <w:lang w:eastAsia="ko-KR"/>
        </w:rPr>
        <w:t>xPCol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yPCol</w:t>
      </w:r>
      <w:proofErr w:type="spellEnd"/>
      <w:r w:rsidRPr="00FB08DB">
        <w:rPr>
          <w:lang w:eastAsia="ko-KR"/>
        </w:rPr>
        <w:t xml:space="preserve"> ], </w:t>
      </w:r>
      <w:proofErr w:type="spellStart"/>
      <w:r w:rsidRPr="00FB08DB">
        <w:rPr>
          <w:lang w:eastAsia="ko-KR"/>
        </w:rPr>
        <w:t>RefIdxLX</w:t>
      </w:r>
      <w:proofErr w:type="spellEnd"/>
      <w:r w:rsidRPr="00FB08DB">
        <w:rPr>
          <w:rFonts w:hint="eastAsia"/>
          <w:lang w:eastAsia="ko-KR"/>
        </w:rPr>
        <w:t>[</w:t>
      </w:r>
      <w:r w:rsidRPr="00FB08DB">
        <w:rPr>
          <w:lang w:eastAsia="ko-KR"/>
        </w:rPr>
        <w:t> </w:t>
      </w:r>
      <w:proofErr w:type="spellStart"/>
      <w:r w:rsidRPr="00FB08DB">
        <w:rPr>
          <w:rFonts w:hint="eastAsia"/>
          <w:lang w:eastAsia="ko-KR"/>
        </w:rPr>
        <w:t>x</w:t>
      </w:r>
      <w:r w:rsidRPr="00FB08DB">
        <w:rPr>
          <w:lang w:eastAsia="ko-KR"/>
        </w:rPr>
        <w:t>P</w:t>
      </w:r>
      <w:r w:rsidRPr="00FB08DB">
        <w:rPr>
          <w:rFonts w:hint="eastAsia"/>
          <w:lang w:eastAsia="ko-KR"/>
        </w:rPr>
        <w:t>Col</w:t>
      </w:r>
      <w:proofErr w:type="spellEnd"/>
      <w:r w:rsidRPr="00FB08DB">
        <w:rPr>
          <w:lang w:eastAsia="ko-KR"/>
        </w:rPr>
        <w:t> </w:t>
      </w:r>
      <w:r w:rsidRPr="00FB08DB">
        <w:rPr>
          <w:rFonts w:hint="eastAsia"/>
          <w:lang w:eastAsia="ko-KR"/>
        </w:rPr>
        <w:t>][</w:t>
      </w:r>
      <w:r w:rsidRPr="00FB08DB">
        <w:rPr>
          <w:lang w:eastAsia="ko-KR"/>
        </w:rPr>
        <w:t> </w:t>
      </w:r>
      <w:proofErr w:type="spellStart"/>
      <w:r w:rsidRPr="00FB08DB">
        <w:rPr>
          <w:rFonts w:hint="eastAsia"/>
          <w:lang w:eastAsia="ko-KR"/>
        </w:rPr>
        <w:t>y</w:t>
      </w:r>
      <w:r w:rsidRPr="00FB08DB">
        <w:rPr>
          <w:lang w:eastAsia="ko-KR"/>
        </w:rPr>
        <w:t>P</w:t>
      </w:r>
      <w:r w:rsidRPr="00FB08DB">
        <w:rPr>
          <w:rFonts w:hint="eastAsia"/>
          <w:lang w:eastAsia="ko-KR"/>
        </w:rPr>
        <w:t>Col</w:t>
      </w:r>
      <w:proofErr w:type="spellEnd"/>
      <w:r w:rsidRPr="00FB08DB">
        <w:rPr>
          <w:lang w:eastAsia="ko-KR"/>
        </w:rPr>
        <w:t> </w:t>
      </w:r>
      <w:r w:rsidRPr="00FB08DB">
        <w:rPr>
          <w:rFonts w:hint="eastAsia"/>
          <w:lang w:eastAsia="ko-KR"/>
        </w:rPr>
        <w:t>]</w:t>
      </w:r>
      <w:r w:rsidRPr="00FB08DB">
        <w:rPr>
          <w:lang w:eastAsia="ko-KR"/>
        </w:rPr>
        <w:t xml:space="preserve"> and LX, respectively with X being the value of X this process is invoked for.</w:t>
      </w:r>
    </w:p>
    <w:p w:rsidR="00BD02E7" w:rsidRPr="00FB08DB" w:rsidRDefault="00BD02E7" w:rsidP="00BD02E7">
      <w:pPr>
        <w:numPr>
          <w:ilvl w:val="3"/>
          <w:numId w:val="31"/>
        </w:numPr>
        <w:tabs>
          <w:tab w:val="clear" w:pos="360"/>
          <w:tab w:val="clear" w:pos="720"/>
          <w:tab w:val="clear" w:pos="1080"/>
          <w:tab w:val="clear" w:pos="1440"/>
          <w:tab w:val="left" w:pos="1985"/>
        </w:tabs>
        <w:ind w:left="2003"/>
        <w:jc w:val="both"/>
        <w:rPr>
          <w:lang w:eastAsia="ko-KR"/>
        </w:rPr>
      </w:pPr>
      <w:r w:rsidRPr="00FB08DB">
        <w:rPr>
          <w:lang w:eastAsia="ko-KR"/>
        </w:rPr>
        <w:t>Otherwise (</w:t>
      </w:r>
      <w:proofErr w:type="spellStart"/>
      <w:r w:rsidRPr="00FB08DB">
        <w:rPr>
          <w:lang w:eastAsia="ko-KR"/>
        </w:rPr>
        <w:t>PicOrderCnt</w:t>
      </w:r>
      <w:proofErr w:type="spellEnd"/>
      <w:r w:rsidRPr="00FB08DB">
        <w:rPr>
          <w:lang w:eastAsia="ko-KR"/>
        </w:rPr>
        <w:t xml:space="preserve">( pic ) of at least one picture pic in at least one reference picture list is greater than </w:t>
      </w:r>
      <w:proofErr w:type="spellStart"/>
      <w:r w:rsidRPr="00FB08DB">
        <w:rPr>
          <w:lang w:eastAsia="ko-KR"/>
        </w:rPr>
        <w:t>PicOrderCntVal</w:t>
      </w:r>
      <w:proofErr w:type="spellEnd"/>
      <w:r w:rsidRPr="00FB08DB">
        <w:rPr>
          <w:lang w:eastAsia="ko-KR"/>
        </w:rPr>
        <w:t xml:space="preserve">, </w:t>
      </w:r>
      <w:proofErr w:type="spellStart"/>
      <w:r w:rsidRPr="00FB08DB">
        <w:rPr>
          <w:lang w:eastAsia="ko-KR"/>
        </w:rPr>
        <w:t>mvCol</w:t>
      </w:r>
      <w:proofErr w:type="spellEnd"/>
      <w:r w:rsidRPr="00FB08DB">
        <w:rPr>
          <w:lang w:eastAsia="ko-KR"/>
        </w:rPr>
        <w:t xml:space="preserve">, </w:t>
      </w:r>
      <w:proofErr w:type="spellStart"/>
      <w:r w:rsidRPr="00FB08DB">
        <w:rPr>
          <w:lang w:eastAsia="ko-KR"/>
        </w:rPr>
        <w:t>refIdxCol</w:t>
      </w:r>
      <w:proofErr w:type="spellEnd"/>
      <w:r w:rsidRPr="00FB08DB">
        <w:rPr>
          <w:lang w:eastAsia="ko-KR"/>
        </w:rPr>
        <w:t xml:space="preserve"> and </w:t>
      </w:r>
      <w:proofErr w:type="spellStart"/>
      <w:r w:rsidRPr="00FB08DB">
        <w:rPr>
          <w:lang w:eastAsia="ko-KR"/>
        </w:rPr>
        <w:t>listCol</w:t>
      </w:r>
      <w:proofErr w:type="spellEnd"/>
      <w:r w:rsidRPr="00FB08DB">
        <w:rPr>
          <w:lang w:eastAsia="ko-KR"/>
        </w:rPr>
        <w:t xml:space="preserve"> are set equal to </w:t>
      </w:r>
      <w:proofErr w:type="spellStart"/>
      <w:r w:rsidRPr="00FB08DB">
        <w:rPr>
          <w:lang w:eastAsia="ko-KR"/>
        </w:rPr>
        <w:t>MvLN</w:t>
      </w:r>
      <w:proofErr w:type="spellEnd"/>
      <w:r w:rsidRPr="00FB08DB">
        <w:rPr>
          <w:lang w:eastAsia="ko-KR"/>
        </w:rPr>
        <w:t>[ </w:t>
      </w:r>
      <w:proofErr w:type="spellStart"/>
      <w:r w:rsidRPr="00FB08DB">
        <w:rPr>
          <w:lang w:eastAsia="ko-KR"/>
        </w:rPr>
        <w:t>xPCol</w:t>
      </w:r>
      <w:proofErr w:type="spellEnd"/>
      <w:r w:rsidRPr="00FB08DB">
        <w:rPr>
          <w:lang w:eastAsia="ko-KR"/>
        </w:rPr>
        <w:t> ][ </w:t>
      </w:r>
      <w:proofErr w:type="spellStart"/>
      <w:r w:rsidRPr="00FB08DB">
        <w:rPr>
          <w:lang w:eastAsia="ko-KR"/>
        </w:rPr>
        <w:t>yPCol</w:t>
      </w:r>
      <w:proofErr w:type="spellEnd"/>
      <w:r w:rsidRPr="00FB08DB">
        <w:rPr>
          <w:lang w:eastAsia="ko-KR"/>
        </w:rPr>
        <w:t xml:space="preserve"> ], </w:t>
      </w:r>
      <w:proofErr w:type="spellStart"/>
      <w:r w:rsidRPr="00FB08DB">
        <w:rPr>
          <w:lang w:eastAsia="ko-KR"/>
        </w:rPr>
        <w:t>RefIdxLN</w:t>
      </w:r>
      <w:proofErr w:type="spellEnd"/>
      <w:r w:rsidRPr="00FB08DB">
        <w:rPr>
          <w:rFonts w:hint="eastAsia"/>
          <w:lang w:eastAsia="ko-KR"/>
        </w:rPr>
        <w:t>[</w:t>
      </w:r>
      <w:r w:rsidRPr="00FB08DB">
        <w:rPr>
          <w:lang w:eastAsia="ko-KR"/>
        </w:rPr>
        <w:t> </w:t>
      </w:r>
      <w:proofErr w:type="spellStart"/>
      <w:r w:rsidRPr="00FB08DB">
        <w:rPr>
          <w:rFonts w:hint="eastAsia"/>
          <w:lang w:eastAsia="ko-KR"/>
        </w:rPr>
        <w:t>x</w:t>
      </w:r>
      <w:r w:rsidRPr="00FB08DB">
        <w:rPr>
          <w:lang w:eastAsia="ko-KR"/>
        </w:rPr>
        <w:t>P</w:t>
      </w:r>
      <w:r w:rsidRPr="00FB08DB">
        <w:rPr>
          <w:rFonts w:hint="eastAsia"/>
          <w:lang w:eastAsia="ko-KR"/>
        </w:rPr>
        <w:t>Col</w:t>
      </w:r>
      <w:proofErr w:type="spellEnd"/>
      <w:r w:rsidRPr="00FB08DB">
        <w:rPr>
          <w:lang w:eastAsia="ko-KR"/>
        </w:rPr>
        <w:t> </w:t>
      </w:r>
      <w:r w:rsidRPr="00FB08DB">
        <w:rPr>
          <w:rFonts w:hint="eastAsia"/>
          <w:lang w:eastAsia="ko-KR"/>
        </w:rPr>
        <w:t>][</w:t>
      </w:r>
      <w:r w:rsidRPr="00FB08DB">
        <w:rPr>
          <w:lang w:eastAsia="ko-KR"/>
        </w:rPr>
        <w:t> </w:t>
      </w:r>
      <w:proofErr w:type="spellStart"/>
      <w:r w:rsidRPr="00FB08DB">
        <w:rPr>
          <w:rFonts w:hint="eastAsia"/>
          <w:lang w:eastAsia="ko-KR"/>
        </w:rPr>
        <w:t>y</w:t>
      </w:r>
      <w:r w:rsidRPr="00FB08DB">
        <w:rPr>
          <w:lang w:eastAsia="ko-KR"/>
        </w:rPr>
        <w:t>P</w:t>
      </w:r>
      <w:r w:rsidRPr="00FB08DB">
        <w:rPr>
          <w:rFonts w:hint="eastAsia"/>
          <w:lang w:eastAsia="ko-KR"/>
        </w:rPr>
        <w:t>Col</w:t>
      </w:r>
      <w:proofErr w:type="spellEnd"/>
      <w:r w:rsidRPr="00FB08DB">
        <w:rPr>
          <w:lang w:eastAsia="ko-KR"/>
        </w:rPr>
        <w:t> </w:t>
      </w:r>
      <w:r w:rsidRPr="00FB08DB">
        <w:rPr>
          <w:rFonts w:hint="eastAsia"/>
          <w:lang w:eastAsia="ko-KR"/>
        </w:rPr>
        <w:t xml:space="preserve">] </w:t>
      </w:r>
      <w:r w:rsidRPr="00FB08DB">
        <w:rPr>
          <w:lang w:eastAsia="ko-KR"/>
        </w:rPr>
        <w:t>and LN, respectively with N being the value of collocated_from_l0_flag.</w:t>
      </w:r>
    </w:p>
    <w:p w:rsidR="00BD02E7" w:rsidRPr="00FB08DB" w:rsidRDefault="00BD02E7" w:rsidP="00BD02E7">
      <w:pPr>
        <w:tabs>
          <w:tab w:val="left" w:pos="400"/>
        </w:tabs>
        <w:ind w:left="800"/>
        <w:rPr>
          <w:lang w:eastAsia="ko-KR"/>
        </w:rPr>
      </w:pPr>
      <w:proofErr w:type="gramStart"/>
      <w:r w:rsidRPr="00FB08DB">
        <w:rPr>
          <w:lang w:eastAsia="ko-KR"/>
        </w:rPr>
        <w:t>and</w:t>
      </w:r>
      <w:proofErr w:type="gramEnd"/>
      <w:r w:rsidRPr="00FB08DB">
        <w:rPr>
          <w:lang w:eastAsia="ko-KR"/>
        </w:rPr>
        <w:t xml:space="preserve"> the variable </w:t>
      </w:r>
      <w:proofErr w:type="spellStart"/>
      <w:r w:rsidRPr="00FB08DB">
        <w:rPr>
          <w:lang w:eastAsia="ko-KR"/>
        </w:rPr>
        <w:t>availableFlagLXCol</w:t>
      </w:r>
      <w:proofErr w:type="spellEnd"/>
      <w:r w:rsidRPr="00FB08DB">
        <w:rPr>
          <w:lang w:eastAsia="ko-KR"/>
        </w:rPr>
        <w:t xml:space="preserve"> is set equal to 1 and the following applies.</w:t>
      </w:r>
    </w:p>
    <w:p w:rsidR="00FA44F3" w:rsidRPr="00EF6D88" w:rsidRDefault="00FA44F3" w:rsidP="00427D2B">
      <w:pPr>
        <w:numPr>
          <w:ilvl w:val="1"/>
          <w:numId w:val="29"/>
        </w:numPr>
        <w:tabs>
          <w:tab w:val="clear" w:pos="360"/>
          <w:tab w:val="clear" w:pos="720"/>
          <w:tab w:val="clear" w:pos="1080"/>
          <w:tab w:val="clear" w:pos="1440"/>
          <w:tab w:val="left" w:pos="1588"/>
          <w:tab w:val="left" w:pos="1985"/>
        </w:tabs>
        <w:jc w:val="both"/>
        <w:rPr>
          <w:highlight w:val="green"/>
        </w:rPr>
      </w:pPr>
      <w:r w:rsidRPr="00EF6D88">
        <w:rPr>
          <w:highlight w:val="green"/>
        </w:rPr>
        <w:t xml:space="preserve">If </w:t>
      </w:r>
      <w:proofErr w:type="spellStart"/>
      <w:r w:rsidR="00EE4DF2" w:rsidRPr="00944DE7">
        <w:rPr>
          <w:highlight w:val="green"/>
        </w:rPr>
        <w:t>RefPicTypeFunc</w:t>
      </w:r>
      <w:proofErr w:type="spellEnd"/>
      <w:r w:rsidRPr="00F9546F">
        <w:rPr>
          <w:highlight w:val="green"/>
        </w:rPr>
        <w:t>(</w:t>
      </w:r>
      <w:r w:rsidR="00D40EC6" w:rsidRPr="00F9546F">
        <w:rPr>
          <w:highlight w:val="green"/>
        </w:rPr>
        <w:t> </w:t>
      </w:r>
      <w:proofErr w:type="spellStart"/>
      <w:r w:rsidRPr="00F9546F">
        <w:rPr>
          <w:highlight w:val="green"/>
          <w:lang w:eastAsia="ko-KR"/>
        </w:rPr>
        <w:t>RefPicListLX</w:t>
      </w:r>
      <w:proofErr w:type="spellEnd"/>
      <w:r w:rsidRPr="00F9546F">
        <w:rPr>
          <w:highlight w:val="green"/>
          <w:lang w:eastAsia="ko-KR"/>
        </w:rPr>
        <w:t> ( </w:t>
      </w:r>
      <w:proofErr w:type="spellStart"/>
      <w:r w:rsidRPr="00F9546F">
        <w:rPr>
          <w:highlight w:val="green"/>
          <w:lang w:eastAsia="ko-KR"/>
        </w:rPr>
        <w:t>refIdxLX</w:t>
      </w:r>
      <w:proofErr w:type="spellEnd"/>
      <w:r w:rsidRPr="00F9546F">
        <w:rPr>
          <w:highlight w:val="green"/>
          <w:lang w:eastAsia="ko-KR"/>
        </w:rPr>
        <w:t> ) </w:t>
      </w:r>
      <w:r w:rsidRPr="00F9546F">
        <w:rPr>
          <w:highlight w:val="green"/>
        </w:rPr>
        <w:t xml:space="preserve">) is not equal to </w:t>
      </w:r>
      <w:proofErr w:type="spellStart"/>
      <w:r w:rsidR="00EE4DF2" w:rsidRPr="00944DE7">
        <w:rPr>
          <w:highlight w:val="green"/>
        </w:rPr>
        <w:t>RefPicTypeFunc</w:t>
      </w:r>
      <w:proofErr w:type="spellEnd"/>
      <w:r w:rsidRPr="00EF6D88">
        <w:rPr>
          <w:highlight w:val="green"/>
        </w:rPr>
        <w:t>(</w:t>
      </w:r>
      <w:r w:rsidR="00D40EC6">
        <w:rPr>
          <w:highlight w:val="green"/>
        </w:rPr>
        <w:t> </w:t>
      </w:r>
      <w:proofErr w:type="spellStart"/>
      <w:r w:rsidRPr="00EF6D88">
        <w:rPr>
          <w:highlight w:val="green"/>
          <w:lang w:eastAsia="ko-KR"/>
        </w:rPr>
        <w:t>listCol</w:t>
      </w:r>
      <w:proofErr w:type="spellEnd"/>
      <w:r w:rsidRPr="00EF6D88">
        <w:rPr>
          <w:highlight w:val="green"/>
          <w:lang w:eastAsia="ko-KR"/>
        </w:rPr>
        <w:t>(</w:t>
      </w:r>
      <w:r w:rsidR="00D40EC6">
        <w:rPr>
          <w:highlight w:val="green"/>
          <w:lang w:eastAsia="ko-KR"/>
        </w:rPr>
        <w:t> </w:t>
      </w:r>
      <w:proofErr w:type="spellStart"/>
      <w:r w:rsidRPr="00EF6D88">
        <w:rPr>
          <w:highlight w:val="green"/>
          <w:lang w:eastAsia="ko-KR"/>
        </w:rPr>
        <w:t>refIdxCol</w:t>
      </w:r>
      <w:proofErr w:type="spellEnd"/>
      <w:r w:rsidR="00D40EC6">
        <w:rPr>
          <w:highlight w:val="green"/>
          <w:lang w:eastAsia="ko-KR"/>
        </w:rPr>
        <w:t> </w:t>
      </w:r>
      <w:r w:rsidRPr="00EF6D88">
        <w:rPr>
          <w:highlight w:val="green"/>
          <w:lang w:eastAsia="ko-KR"/>
        </w:rPr>
        <w:t>) </w:t>
      </w:r>
      <w:r w:rsidRPr="00EF6D88">
        <w:rPr>
          <w:highlight w:val="green"/>
        </w:rPr>
        <w:t xml:space="preserve">), </w:t>
      </w:r>
      <w:proofErr w:type="spellStart"/>
      <w:r w:rsidRPr="00EF6D88">
        <w:rPr>
          <w:highlight w:val="green"/>
          <w:lang w:eastAsia="ko-KR"/>
        </w:rPr>
        <w:t>availableFlagLXCol</w:t>
      </w:r>
      <w:proofErr w:type="spellEnd"/>
      <w:r w:rsidRPr="00EF6D88">
        <w:rPr>
          <w:highlight w:val="green"/>
          <w:lang w:eastAsia="ko-KR"/>
        </w:rPr>
        <w:t xml:space="preserve"> is set equal to 0. Note that </w:t>
      </w:r>
      <w:proofErr w:type="spellStart"/>
      <w:proofErr w:type="gramStart"/>
      <w:r w:rsidRPr="00EF6D88">
        <w:rPr>
          <w:highlight w:val="green"/>
          <w:lang w:eastAsia="ko-KR"/>
        </w:rPr>
        <w:t>listCol</w:t>
      </w:r>
      <w:proofErr w:type="spellEnd"/>
      <w:r w:rsidRPr="00EF6D88">
        <w:rPr>
          <w:highlight w:val="green"/>
          <w:lang w:eastAsia="ko-KR"/>
        </w:rPr>
        <w:t>(</w:t>
      </w:r>
      <w:proofErr w:type="gramEnd"/>
      <w:r w:rsidR="00D40EC6">
        <w:rPr>
          <w:highlight w:val="green"/>
          <w:lang w:eastAsia="ko-KR"/>
        </w:rPr>
        <w:t> </w:t>
      </w:r>
      <w:proofErr w:type="spellStart"/>
      <w:r w:rsidRPr="00EF6D88">
        <w:rPr>
          <w:highlight w:val="green"/>
          <w:lang w:eastAsia="ko-KR"/>
        </w:rPr>
        <w:t>refIdxCol</w:t>
      </w:r>
      <w:proofErr w:type="spellEnd"/>
      <w:r w:rsidR="00D40EC6">
        <w:rPr>
          <w:highlight w:val="green"/>
          <w:lang w:eastAsia="ko-KR"/>
        </w:rPr>
        <w:t> </w:t>
      </w:r>
      <w:r w:rsidRPr="00EF6D88">
        <w:rPr>
          <w:highlight w:val="green"/>
          <w:lang w:eastAsia="ko-KR"/>
        </w:rPr>
        <w:t xml:space="preserve">) returns </w:t>
      </w:r>
      <w:proofErr w:type="spellStart"/>
      <w:r w:rsidR="00441F57" w:rsidRPr="00EF6D88">
        <w:rPr>
          <w:highlight w:val="green"/>
          <w:lang w:eastAsia="ko-KR"/>
        </w:rPr>
        <w:t>returns</w:t>
      </w:r>
      <w:proofErr w:type="spellEnd"/>
      <w:r w:rsidR="00441F57" w:rsidRPr="00EF6D88">
        <w:rPr>
          <w:highlight w:val="green"/>
          <w:lang w:eastAsia="ko-KR"/>
        </w:rPr>
        <w:t xml:space="preserve"> </w:t>
      </w:r>
      <w:r w:rsidR="00427D2B" w:rsidRPr="00C9561F">
        <w:rPr>
          <w:highlight w:val="green"/>
          <w:lang w:eastAsia="ko-KR"/>
        </w:rPr>
        <w:t xml:space="preserve">the reference picture with index </w:t>
      </w:r>
      <w:proofErr w:type="spellStart"/>
      <w:r w:rsidR="00427D2B" w:rsidRPr="00C9561F">
        <w:rPr>
          <w:highlight w:val="green"/>
          <w:lang w:eastAsia="ko-KR"/>
        </w:rPr>
        <w:t>refIdxCol</w:t>
      </w:r>
      <w:proofErr w:type="spellEnd"/>
      <w:r w:rsidR="00427D2B" w:rsidRPr="00C9561F">
        <w:rPr>
          <w:highlight w:val="green"/>
          <w:lang w:eastAsia="ko-KR"/>
        </w:rPr>
        <w:t xml:space="preserve"> from reference picture list </w:t>
      </w:r>
      <w:proofErr w:type="spellStart"/>
      <w:r w:rsidR="00427D2B" w:rsidRPr="00C9561F">
        <w:rPr>
          <w:highlight w:val="green"/>
          <w:lang w:eastAsia="ko-KR"/>
        </w:rPr>
        <w:t>listCol</w:t>
      </w:r>
      <w:proofErr w:type="spellEnd"/>
      <w:r w:rsidR="00427D2B" w:rsidRPr="00C9561F">
        <w:rPr>
          <w:highlight w:val="green"/>
          <w:lang w:eastAsia="ko-KR"/>
        </w:rPr>
        <w:t xml:space="preserve"> of the picture </w:t>
      </w:r>
      <w:proofErr w:type="spellStart"/>
      <w:r w:rsidR="00427D2B" w:rsidRPr="00C9561F">
        <w:rPr>
          <w:highlight w:val="green"/>
          <w:lang w:eastAsia="ko-KR"/>
        </w:rPr>
        <w:t>colPic</w:t>
      </w:r>
      <w:proofErr w:type="spellEnd"/>
      <w:r w:rsidRPr="00EF6D88">
        <w:rPr>
          <w:highlight w:val="green"/>
          <w:lang w:eastAsia="ko-KR"/>
        </w:rPr>
        <w:t>.</w:t>
      </w:r>
    </w:p>
    <w:p w:rsidR="00BD02E7" w:rsidRPr="00FB08DB" w:rsidRDefault="00D8311B" w:rsidP="00D8311B">
      <w:pPr>
        <w:numPr>
          <w:ilvl w:val="1"/>
          <w:numId w:val="29"/>
        </w:numPr>
        <w:tabs>
          <w:tab w:val="clear" w:pos="360"/>
          <w:tab w:val="clear" w:pos="720"/>
          <w:tab w:val="clear" w:pos="1080"/>
          <w:tab w:val="clear" w:pos="1440"/>
          <w:tab w:val="num" w:pos="1200"/>
          <w:tab w:val="left" w:pos="1588"/>
          <w:tab w:val="left" w:pos="1985"/>
        </w:tabs>
        <w:jc w:val="both"/>
      </w:pPr>
      <w:r w:rsidRPr="00EF6D88">
        <w:rPr>
          <w:highlight w:val="green"/>
        </w:rPr>
        <w:t xml:space="preserve">If </w:t>
      </w:r>
      <w:proofErr w:type="spellStart"/>
      <w:r w:rsidRPr="00EF6D88">
        <w:rPr>
          <w:highlight w:val="green"/>
          <w:lang w:eastAsia="ko-KR"/>
        </w:rPr>
        <w:t>availableFlagLXCol</w:t>
      </w:r>
      <w:proofErr w:type="spellEnd"/>
      <w:r w:rsidRPr="00EF6D88">
        <w:rPr>
          <w:highlight w:val="green"/>
          <w:lang w:eastAsia="ko-KR"/>
        </w:rPr>
        <w:t xml:space="preserve"> is 1 and </w:t>
      </w:r>
      <w:proofErr w:type="spellStart"/>
      <w:r w:rsidR="00EE4DF2" w:rsidRPr="00944DE7">
        <w:rPr>
          <w:highlight w:val="green"/>
        </w:rPr>
        <w:t>RefPicTypeFunc</w:t>
      </w:r>
      <w:proofErr w:type="spellEnd"/>
      <w:r w:rsidR="00EE4DF2" w:rsidRPr="00F9546F" w:rsidDel="00EE4DF2">
        <w:rPr>
          <w:highlight w:val="green"/>
        </w:rPr>
        <w:t xml:space="preserve"> </w:t>
      </w:r>
      <w:r w:rsidRPr="00F9546F">
        <w:rPr>
          <w:highlight w:val="green"/>
          <w:lang w:eastAsia="ko-KR"/>
        </w:rPr>
        <w:t>(</w:t>
      </w:r>
      <w:r w:rsidR="00D40EC6" w:rsidRPr="00F9546F">
        <w:rPr>
          <w:highlight w:val="green"/>
          <w:lang w:eastAsia="ko-KR"/>
        </w:rPr>
        <w:t> </w:t>
      </w:r>
      <w:proofErr w:type="spellStart"/>
      <w:r w:rsidRPr="00F9546F">
        <w:rPr>
          <w:highlight w:val="green"/>
          <w:lang w:eastAsia="ko-KR"/>
        </w:rPr>
        <w:t>RefPicListLX</w:t>
      </w:r>
      <w:proofErr w:type="spellEnd"/>
      <w:r w:rsidRPr="00F9546F">
        <w:rPr>
          <w:highlight w:val="green"/>
          <w:lang w:eastAsia="ko-KR"/>
        </w:rPr>
        <w:t>( </w:t>
      </w:r>
      <w:proofErr w:type="spellStart"/>
      <w:r w:rsidRPr="00F9546F">
        <w:rPr>
          <w:highlight w:val="green"/>
          <w:lang w:eastAsia="ko-KR"/>
        </w:rPr>
        <w:t>refIdxLX</w:t>
      </w:r>
      <w:proofErr w:type="spellEnd"/>
      <w:r w:rsidRPr="00F9546F">
        <w:rPr>
          <w:highlight w:val="green"/>
          <w:lang w:eastAsia="ko-KR"/>
        </w:rPr>
        <w:t> )</w:t>
      </w:r>
      <w:r w:rsidR="00D40EC6" w:rsidRPr="00F9546F">
        <w:rPr>
          <w:highlight w:val="green"/>
          <w:lang w:eastAsia="ko-KR"/>
        </w:rPr>
        <w:t> </w:t>
      </w:r>
      <w:r w:rsidRPr="00F9546F">
        <w:rPr>
          <w:highlight w:val="green"/>
          <w:lang w:eastAsia="ko-KR"/>
        </w:rPr>
        <w:t xml:space="preserve">) and </w:t>
      </w:r>
      <w:proofErr w:type="spellStart"/>
      <w:r w:rsidR="00EE4DF2" w:rsidRPr="00944DE7">
        <w:rPr>
          <w:highlight w:val="green"/>
        </w:rPr>
        <w:t>RefPicTypeFunc</w:t>
      </w:r>
      <w:proofErr w:type="spellEnd"/>
      <w:r w:rsidR="00EE4DF2" w:rsidRPr="00F9546F" w:rsidDel="00EE4DF2">
        <w:rPr>
          <w:highlight w:val="green"/>
        </w:rPr>
        <w:t xml:space="preserve"> </w:t>
      </w:r>
      <w:r w:rsidRPr="00F9546F">
        <w:rPr>
          <w:highlight w:val="green"/>
        </w:rPr>
        <w:t>(</w:t>
      </w:r>
      <w:r w:rsidR="00D40EC6" w:rsidRPr="00F9546F">
        <w:rPr>
          <w:highlight w:val="green"/>
        </w:rPr>
        <w:t> </w:t>
      </w:r>
      <w:proofErr w:type="spellStart"/>
      <w:r w:rsidRPr="00F9546F">
        <w:rPr>
          <w:highlight w:val="green"/>
          <w:lang w:eastAsia="ko-KR"/>
        </w:rPr>
        <w:t>listCol</w:t>
      </w:r>
      <w:proofErr w:type="spellEnd"/>
      <w:r w:rsidRPr="00F9546F">
        <w:rPr>
          <w:highlight w:val="green"/>
          <w:lang w:eastAsia="ko-KR"/>
        </w:rPr>
        <w:t>(</w:t>
      </w:r>
      <w:r w:rsidR="00D40EC6" w:rsidRPr="00F9546F">
        <w:rPr>
          <w:highlight w:val="green"/>
          <w:lang w:eastAsia="ko-KR"/>
        </w:rPr>
        <w:t> </w:t>
      </w:r>
      <w:proofErr w:type="spellStart"/>
      <w:r w:rsidRPr="00F9546F">
        <w:rPr>
          <w:highlight w:val="green"/>
          <w:lang w:eastAsia="ko-KR"/>
        </w:rPr>
        <w:t>refIdxCol</w:t>
      </w:r>
      <w:proofErr w:type="spellEnd"/>
      <w:r w:rsidR="00D40EC6" w:rsidRPr="00F9546F">
        <w:rPr>
          <w:highlight w:val="green"/>
          <w:lang w:eastAsia="ko-KR"/>
        </w:rPr>
        <w:t> </w:t>
      </w:r>
      <w:r w:rsidRPr="00F9546F">
        <w:rPr>
          <w:highlight w:val="green"/>
          <w:lang w:eastAsia="ko-KR"/>
        </w:rPr>
        <w:t>) </w:t>
      </w:r>
      <w:r w:rsidRPr="00F9546F">
        <w:rPr>
          <w:highlight w:val="green"/>
        </w:rPr>
        <w:t xml:space="preserve">) </w:t>
      </w:r>
      <w:r w:rsidRPr="00F9546F">
        <w:rPr>
          <w:highlight w:val="green"/>
          <w:lang w:eastAsia="ko-KR"/>
        </w:rPr>
        <w:t xml:space="preserve">are both equal to </w:t>
      </w:r>
      <w:r w:rsidR="00EE4DF2" w:rsidRPr="00F9546F">
        <w:rPr>
          <w:highlight w:val="green"/>
          <w:lang w:eastAsia="ko-KR"/>
        </w:rPr>
        <w:t>a non-zero value</w:t>
      </w:r>
      <w:r w:rsidRPr="00F9546F">
        <w:rPr>
          <w:highlight w:val="green"/>
          <w:lang w:eastAsia="ko-KR"/>
        </w:rPr>
        <w:t>, or</w:t>
      </w:r>
      <w:r>
        <w:rPr>
          <w:lang w:eastAsia="ko-KR"/>
        </w:rPr>
        <w:t xml:space="preserve"> </w:t>
      </w:r>
      <w:r w:rsidR="00BD02E7" w:rsidRPr="00FB08DB">
        <w:t>PicOrderCnt( colPic ) – </w:t>
      </w:r>
      <w:r w:rsidR="00BD02E7" w:rsidRPr="00FB08DB">
        <w:rPr>
          <w:lang w:eastAsia="ko-KR"/>
        </w:rPr>
        <w:t>RefPicOrderCnt( colPic, refIdxCol, listCol )</w:t>
      </w:r>
      <w:r w:rsidR="00BD02E7" w:rsidRPr="00FB08DB">
        <w:t xml:space="preserve"> is equal to </w:t>
      </w:r>
      <w:proofErr w:type="spellStart"/>
      <w:r w:rsidR="00BD02E7" w:rsidRPr="00FB08DB">
        <w:rPr>
          <w:lang w:eastAsia="ko-KR"/>
        </w:rPr>
        <w:t>PicOrderCntVal</w:t>
      </w:r>
      <w:proofErr w:type="spellEnd"/>
      <w:r w:rsidR="00BD02E7" w:rsidRPr="00FB08DB">
        <w:t xml:space="preserve"> - </w:t>
      </w:r>
      <w:proofErr w:type="spellStart"/>
      <w:r w:rsidR="00BD02E7" w:rsidRPr="00FB08DB">
        <w:rPr>
          <w:lang w:eastAsia="ko-KR"/>
        </w:rPr>
        <w:t>PicOrderCnt</w:t>
      </w:r>
      <w:proofErr w:type="spellEnd"/>
      <w:r w:rsidR="00BD02E7" w:rsidRPr="00FB08DB">
        <w:rPr>
          <w:lang w:eastAsia="ko-KR"/>
        </w:rPr>
        <w:t>( </w:t>
      </w:r>
      <w:proofErr w:type="spellStart"/>
      <w:r w:rsidR="00BD02E7" w:rsidRPr="00FB08DB">
        <w:rPr>
          <w:lang w:eastAsia="ko-KR"/>
        </w:rPr>
        <w:t>RefPicListLX</w:t>
      </w:r>
      <w:proofErr w:type="spellEnd"/>
      <w:r w:rsidR="00BD02E7" w:rsidRPr="00FB08DB">
        <w:rPr>
          <w:lang w:eastAsia="ko-KR"/>
        </w:rPr>
        <w:t> ( </w:t>
      </w:r>
      <w:proofErr w:type="spellStart"/>
      <w:r w:rsidR="00BD02E7" w:rsidRPr="00FB08DB">
        <w:rPr>
          <w:lang w:eastAsia="ko-KR"/>
        </w:rPr>
        <w:t>refIdxLX</w:t>
      </w:r>
      <w:proofErr w:type="spellEnd"/>
      <w:r w:rsidR="00BD02E7" w:rsidRPr="00FB08DB">
        <w:rPr>
          <w:lang w:eastAsia="ko-KR"/>
        </w:rPr>
        <w:t> ) )</w:t>
      </w:r>
      <w:r w:rsidR="00BD02E7" w:rsidRPr="00FB08DB">
        <w:t>,</w:t>
      </w:r>
    </w:p>
    <w:p w:rsidR="00BD02E7" w:rsidRPr="00066987" w:rsidRDefault="00BD02E7" w:rsidP="00BD02E7">
      <w:pPr>
        <w:tabs>
          <w:tab w:val="left" w:pos="9090"/>
          <w:tab w:val="right" w:pos="9720"/>
        </w:tabs>
        <w:ind w:left="1440"/>
        <w:rPr>
          <w:lang w:eastAsia="ko-KR"/>
        </w:rPr>
      </w:pPr>
      <w:proofErr w:type="spellStart"/>
      <w:proofErr w:type="gramStart"/>
      <w:r>
        <w:rPr>
          <w:lang w:eastAsia="ko-KR"/>
        </w:rPr>
        <w:t>mvLXCol</w:t>
      </w:r>
      <w:proofErr w:type="spellEnd"/>
      <w:proofErr w:type="gramEnd"/>
      <w:r>
        <w:rPr>
          <w:lang w:eastAsia="ko-KR"/>
        </w:rPr>
        <w:t> = </w:t>
      </w:r>
      <w:proofErr w:type="spellStart"/>
      <w:r>
        <w:rPr>
          <w:lang w:eastAsia="ko-KR"/>
        </w:rPr>
        <w:t>mvCol</w:t>
      </w:r>
      <w:proofErr w:type="spellEnd"/>
      <w:r>
        <w:rPr>
          <w:lang w:eastAsia="ko-KR"/>
        </w:rPr>
        <w:t xml:space="preserve">  </w:t>
      </w:r>
      <w:r w:rsidRPr="00FB08DB">
        <w:rPr>
          <w:lang w:eastAsia="ko-KR"/>
        </w:rPr>
        <w:t>(</w:t>
      </w:r>
      <w:r w:rsidRPr="00066987">
        <w:rPr>
          <w:lang w:eastAsia="ko-KR"/>
        </w:rPr>
        <w:fldChar w:fldCharType="begin" w:fldLock="1"/>
      </w:r>
      <w:r w:rsidRPr="00FB08DB">
        <w:rPr>
          <w:lang w:eastAsia="ko-KR"/>
        </w:rPr>
        <w:instrText xml:space="preserve"> STYLEREF 1 \s </w:instrText>
      </w:r>
      <w:r w:rsidRPr="00066987">
        <w:rPr>
          <w:lang w:eastAsia="ko-KR"/>
        </w:rPr>
        <w:fldChar w:fldCharType="separate"/>
      </w:r>
      <w:r w:rsidRPr="00066987">
        <w:rPr>
          <w:noProof/>
          <w:lang w:eastAsia="ko-KR"/>
        </w:rPr>
        <w:t>8</w:t>
      </w:r>
      <w:r w:rsidRPr="00066987">
        <w:rPr>
          <w:lang w:eastAsia="ko-KR"/>
        </w:rPr>
        <w:fldChar w:fldCharType="end"/>
      </w:r>
      <w:r w:rsidRPr="00066987">
        <w:rPr>
          <w:lang w:eastAsia="ko-KR"/>
        </w:rPr>
        <w:noBreakHyphen/>
      </w:r>
      <w:r w:rsidRPr="00066987">
        <w:rPr>
          <w:lang w:eastAsia="ko-KR"/>
        </w:rPr>
        <w:fldChar w:fldCharType="begin" w:fldLock="1"/>
      </w:r>
      <w:r w:rsidRPr="00FB08DB">
        <w:rPr>
          <w:lang w:eastAsia="ko-KR"/>
        </w:rPr>
        <w:instrText xml:space="preserve"> SEQ Equation \* ARABIC \s 1 </w:instrText>
      </w:r>
      <w:r w:rsidRPr="00066987">
        <w:rPr>
          <w:lang w:eastAsia="ko-KR"/>
        </w:rPr>
        <w:fldChar w:fldCharType="separate"/>
      </w:r>
      <w:r w:rsidRPr="00066987">
        <w:rPr>
          <w:noProof/>
          <w:lang w:eastAsia="ko-KR"/>
        </w:rPr>
        <w:t>153</w:t>
      </w:r>
      <w:r w:rsidRPr="00066987">
        <w:rPr>
          <w:lang w:eastAsia="ko-KR"/>
        </w:rPr>
        <w:fldChar w:fldCharType="end"/>
      </w:r>
      <w:r w:rsidRPr="00066987">
        <w:rPr>
          <w:lang w:eastAsia="ko-KR"/>
        </w:rPr>
        <w:t>)</w:t>
      </w:r>
    </w:p>
    <w:p w:rsidR="00BD02E7" w:rsidRPr="00FB08DB" w:rsidRDefault="00BD02E7" w:rsidP="00BD02E7">
      <w:pPr>
        <w:numPr>
          <w:ilvl w:val="1"/>
          <w:numId w:val="29"/>
        </w:numPr>
        <w:tabs>
          <w:tab w:val="clear" w:pos="360"/>
          <w:tab w:val="clear" w:pos="720"/>
          <w:tab w:val="clear" w:pos="800"/>
          <w:tab w:val="clear" w:pos="1080"/>
          <w:tab w:val="clear" w:pos="1440"/>
          <w:tab w:val="num" w:pos="1200"/>
          <w:tab w:val="left" w:pos="1588"/>
          <w:tab w:val="left" w:pos="1985"/>
        </w:tabs>
        <w:ind w:left="1200"/>
        <w:jc w:val="both"/>
      </w:pPr>
      <w:r w:rsidRPr="00FB08DB">
        <w:lastRenderedPageBreak/>
        <w:t xml:space="preserve">Otherwise, </w:t>
      </w:r>
      <w:r w:rsidR="00D8311B" w:rsidRPr="00EF6D88">
        <w:rPr>
          <w:highlight w:val="green"/>
        </w:rPr>
        <w:t xml:space="preserve">if </w:t>
      </w:r>
      <w:proofErr w:type="spellStart"/>
      <w:r w:rsidR="004B1C1D" w:rsidRPr="00944DE7">
        <w:rPr>
          <w:highlight w:val="green"/>
        </w:rPr>
        <w:t>RefPicTypeFunc</w:t>
      </w:r>
      <w:proofErr w:type="spellEnd"/>
      <w:r w:rsidR="00D8311B" w:rsidRPr="00F9546F">
        <w:rPr>
          <w:highlight w:val="green"/>
          <w:lang w:eastAsia="ko-KR"/>
        </w:rPr>
        <w:t>(</w:t>
      </w:r>
      <w:r w:rsidR="00D40EC6" w:rsidRPr="00F9546F">
        <w:rPr>
          <w:highlight w:val="green"/>
          <w:lang w:eastAsia="ko-KR"/>
        </w:rPr>
        <w:t> </w:t>
      </w:r>
      <w:proofErr w:type="spellStart"/>
      <w:r w:rsidR="00D8311B" w:rsidRPr="00F9546F">
        <w:rPr>
          <w:highlight w:val="green"/>
          <w:lang w:eastAsia="ko-KR"/>
        </w:rPr>
        <w:t>RefPicListLX</w:t>
      </w:r>
      <w:proofErr w:type="spellEnd"/>
      <w:r w:rsidR="00D8311B" w:rsidRPr="00F9546F">
        <w:rPr>
          <w:highlight w:val="green"/>
          <w:lang w:eastAsia="ko-KR"/>
        </w:rPr>
        <w:t>( </w:t>
      </w:r>
      <w:proofErr w:type="spellStart"/>
      <w:r w:rsidR="00D8311B" w:rsidRPr="00F9546F">
        <w:rPr>
          <w:highlight w:val="green"/>
          <w:lang w:eastAsia="ko-KR"/>
        </w:rPr>
        <w:t>refIdxLX</w:t>
      </w:r>
      <w:proofErr w:type="spellEnd"/>
      <w:r w:rsidR="00D8311B" w:rsidRPr="00F9546F">
        <w:rPr>
          <w:highlight w:val="green"/>
          <w:lang w:eastAsia="ko-KR"/>
        </w:rPr>
        <w:t> )</w:t>
      </w:r>
      <w:r w:rsidR="00D40EC6" w:rsidRPr="00F9546F">
        <w:rPr>
          <w:highlight w:val="green"/>
          <w:lang w:eastAsia="ko-KR"/>
        </w:rPr>
        <w:t> </w:t>
      </w:r>
      <w:r w:rsidR="00D8311B" w:rsidRPr="00F9546F">
        <w:rPr>
          <w:highlight w:val="green"/>
          <w:lang w:eastAsia="ko-KR"/>
        </w:rPr>
        <w:t xml:space="preserve">) and </w:t>
      </w:r>
      <w:proofErr w:type="spellStart"/>
      <w:r w:rsidR="004B1C1D" w:rsidRPr="00944DE7">
        <w:rPr>
          <w:highlight w:val="green"/>
        </w:rPr>
        <w:t>RefPicTypeFunc</w:t>
      </w:r>
      <w:proofErr w:type="spellEnd"/>
      <w:r w:rsidR="00D8311B" w:rsidRPr="00EF6D88">
        <w:rPr>
          <w:highlight w:val="green"/>
        </w:rPr>
        <w:t>(</w:t>
      </w:r>
      <w:r w:rsidR="00D40EC6">
        <w:rPr>
          <w:highlight w:val="green"/>
        </w:rPr>
        <w:t> </w:t>
      </w:r>
      <w:proofErr w:type="spellStart"/>
      <w:r w:rsidR="00D8311B" w:rsidRPr="00EF6D88">
        <w:rPr>
          <w:highlight w:val="green"/>
          <w:lang w:eastAsia="ko-KR"/>
        </w:rPr>
        <w:t>listCol</w:t>
      </w:r>
      <w:proofErr w:type="spellEnd"/>
      <w:r w:rsidR="00D8311B" w:rsidRPr="00EF6D88">
        <w:rPr>
          <w:highlight w:val="green"/>
          <w:lang w:eastAsia="ko-KR"/>
        </w:rPr>
        <w:t>(</w:t>
      </w:r>
      <w:r w:rsidR="00D40EC6">
        <w:rPr>
          <w:highlight w:val="green"/>
          <w:lang w:eastAsia="ko-KR"/>
        </w:rPr>
        <w:t> </w:t>
      </w:r>
      <w:proofErr w:type="spellStart"/>
      <w:r w:rsidR="00D8311B" w:rsidRPr="00EF6D88">
        <w:rPr>
          <w:highlight w:val="green"/>
          <w:lang w:eastAsia="ko-KR"/>
        </w:rPr>
        <w:t>refIdxCol</w:t>
      </w:r>
      <w:proofErr w:type="spellEnd"/>
      <w:r w:rsidR="00D40EC6">
        <w:rPr>
          <w:highlight w:val="green"/>
          <w:lang w:eastAsia="ko-KR"/>
        </w:rPr>
        <w:t> </w:t>
      </w:r>
      <w:r w:rsidR="00D8311B" w:rsidRPr="00EF6D88">
        <w:rPr>
          <w:highlight w:val="green"/>
          <w:lang w:eastAsia="ko-KR"/>
        </w:rPr>
        <w:t>) </w:t>
      </w:r>
      <w:r w:rsidR="00D8311B" w:rsidRPr="00EF6D88">
        <w:rPr>
          <w:highlight w:val="green"/>
        </w:rPr>
        <w:t xml:space="preserve">) </w:t>
      </w:r>
      <w:r w:rsidR="00D8311B" w:rsidRPr="00EF6D88">
        <w:rPr>
          <w:highlight w:val="green"/>
          <w:lang w:eastAsia="ko-KR"/>
        </w:rPr>
        <w:t xml:space="preserve">are both equal to </w:t>
      </w:r>
      <w:r w:rsidR="00EE4DF2">
        <w:rPr>
          <w:highlight w:val="green"/>
          <w:lang w:eastAsia="ko-KR"/>
        </w:rPr>
        <w:t>0</w:t>
      </w:r>
      <w:r w:rsidR="00D8311B" w:rsidRPr="00EF6D88">
        <w:rPr>
          <w:highlight w:val="green"/>
          <w:lang w:eastAsia="ko-KR"/>
        </w:rPr>
        <w:t>,</w:t>
      </w:r>
      <w:r w:rsidR="00D8311B">
        <w:rPr>
          <w:lang w:eastAsia="ko-KR"/>
        </w:rPr>
        <w:t xml:space="preserve"> </w:t>
      </w:r>
      <w:proofErr w:type="spellStart"/>
      <w:r w:rsidRPr="00FB08DB">
        <w:t>mvLXCol</w:t>
      </w:r>
      <w:proofErr w:type="spellEnd"/>
      <w:r w:rsidRPr="00FB08DB">
        <w:t xml:space="preserve"> is derived as scaled version of the motion vector </w:t>
      </w:r>
      <w:proofErr w:type="spellStart"/>
      <w:r w:rsidRPr="00FB08DB">
        <w:t>mvCol</w:t>
      </w:r>
      <w:proofErr w:type="spellEnd"/>
      <w:r w:rsidRPr="00FB08DB">
        <w:t xml:space="preserve"> as specified below</w:t>
      </w:r>
    </w:p>
    <w:p w:rsidR="00BD02E7" w:rsidRPr="00066987" w:rsidRDefault="00BD02E7" w:rsidP="00BD02E7">
      <w:pPr>
        <w:tabs>
          <w:tab w:val="left" w:pos="9090"/>
          <w:tab w:val="right" w:pos="9720"/>
        </w:tabs>
        <w:ind w:left="1440"/>
        <w:rPr>
          <w:lang w:eastAsia="ko-KR"/>
        </w:rPr>
      </w:pPr>
      <w:proofErr w:type="spellStart"/>
      <w:proofErr w:type="gramStart"/>
      <w:r w:rsidRPr="00FB08DB">
        <w:rPr>
          <w:lang w:eastAsia="ko-KR"/>
        </w:rPr>
        <w:t>tx</w:t>
      </w:r>
      <w:proofErr w:type="spellEnd"/>
      <w:proofErr w:type="gramEnd"/>
      <w:r w:rsidRPr="00FB08DB">
        <w:rPr>
          <w:lang w:eastAsia="ko-KR"/>
        </w:rPr>
        <w:t> = ( 16384 + ( Abs( td ) </w:t>
      </w:r>
      <w:r w:rsidRPr="00FB08DB">
        <w:rPr>
          <w:rFonts w:hint="eastAsia"/>
          <w:lang w:eastAsia="ko-KR"/>
        </w:rPr>
        <w:t>&gt;&gt;1 ) </w:t>
      </w:r>
      <w:r w:rsidR="00FA44F3">
        <w:rPr>
          <w:lang w:eastAsia="ko-KR"/>
        </w:rPr>
        <w:t xml:space="preserve">) / td  </w:t>
      </w:r>
      <w:r w:rsidRPr="00FB08DB">
        <w:rPr>
          <w:lang w:eastAsia="ko-KR"/>
        </w:rPr>
        <w:t>(</w:t>
      </w:r>
      <w:r w:rsidRPr="00066987">
        <w:rPr>
          <w:lang w:eastAsia="ko-KR"/>
        </w:rPr>
        <w:fldChar w:fldCharType="begin" w:fldLock="1"/>
      </w:r>
      <w:r w:rsidRPr="00FB08DB">
        <w:rPr>
          <w:lang w:eastAsia="ko-KR"/>
        </w:rPr>
        <w:instrText xml:space="preserve"> STYLEREF 1 \s </w:instrText>
      </w:r>
      <w:r w:rsidRPr="00066987">
        <w:rPr>
          <w:lang w:eastAsia="ko-KR"/>
        </w:rPr>
        <w:fldChar w:fldCharType="separate"/>
      </w:r>
      <w:r w:rsidRPr="00066987">
        <w:rPr>
          <w:noProof/>
          <w:lang w:eastAsia="ko-KR"/>
        </w:rPr>
        <w:t>8</w:t>
      </w:r>
      <w:r w:rsidRPr="00066987">
        <w:rPr>
          <w:lang w:eastAsia="ko-KR"/>
        </w:rPr>
        <w:fldChar w:fldCharType="end"/>
      </w:r>
      <w:r w:rsidRPr="00066987">
        <w:rPr>
          <w:lang w:eastAsia="ko-KR"/>
        </w:rPr>
        <w:noBreakHyphen/>
      </w:r>
      <w:r w:rsidRPr="00066987">
        <w:rPr>
          <w:lang w:eastAsia="ko-KR"/>
        </w:rPr>
        <w:fldChar w:fldCharType="begin" w:fldLock="1"/>
      </w:r>
      <w:r w:rsidRPr="00FB08DB">
        <w:rPr>
          <w:lang w:eastAsia="ko-KR"/>
        </w:rPr>
        <w:instrText xml:space="preserve"> SEQ Equation \* ARABIC \s 1 </w:instrText>
      </w:r>
      <w:r w:rsidRPr="00066987">
        <w:rPr>
          <w:lang w:eastAsia="ko-KR"/>
        </w:rPr>
        <w:fldChar w:fldCharType="separate"/>
      </w:r>
      <w:r w:rsidRPr="00066987">
        <w:rPr>
          <w:noProof/>
          <w:lang w:eastAsia="ko-KR"/>
        </w:rPr>
        <w:t>154</w:t>
      </w:r>
      <w:r w:rsidRPr="00066987">
        <w:rPr>
          <w:lang w:eastAsia="ko-KR"/>
        </w:rPr>
        <w:fldChar w:fldCharType="end"/>
      </w:r>
      <w:r w:rsidRPr="00066987">
        <w:rPr>
          <w:lang w:eastAsia="ko-KR"/>
        </w:rPr>
        <w:t>)</w:t>
      </w:r>
    </w:p>
    <w:p w:rsidR="00BD02E7" w:rsidRPr="00066987" w:rsidRDefault="00BD02E7" w:rsidP="00BD02E7">
      <w:pPr>
        <w:tabs>
          <w:tab w:val="left" w:pos="9090"/>
          <w:tab w:val="right" w:pos="9720"/>
        </w:tabs>
        <w:ind w:left="1440"/>
        <w:rPr>
          <w:lang w:eastAsia="ko-KR"/>
        </w:rPr>
      </w:pPr>
      <w:proofErr w:type="spellStart"/>
      <w:r w:rsidRPr="00FB08DB">
        <w:rPr>
          <w:lang w:eastAsia="ko-KR"/>
        </w:rPr>
        <w:t>DistScaleFactor</w:t>
      </w:r>
      <w:proofErr w:type="spellEnd"/>
      <w:r w:rsidRPr="00FB08DB">
        <w:rPr>
          <w:lang w:eastAsia="ko-KR"/>
        </w:rPr>
        <w:t> = </w:t>
      </w:r>
      <w:proofErr w:type="gramStart"/>
      <w:r w:rsidRPr="00FB08DB">
        <w:rPr>
          <w:lang w:eastAsia="ko-KR"/>
        </w:rPr>
        <w:t>Clip3(</w:t>
      </w:r>
      <w:proofErr w:type="gramEnd"/>
      <w:r w:rsidRPr="00FB08DB">
        <w:rPr>
          <w:lang w:eastAsia="ko-KR"/>
        </w:rPr>
        <w:t> −4096, 4095, ( </w:t>
      </w:r>
      <w:proofErr w:type="spellStart"/>
      <w:r w:rsidRPr="00FB08DB">
        <w:rPr>
          <w:lang w:eastAsia="ko-KR"/>
        </w:rPr>
        <w:t>tb</w:t>
      </w:r>
      <w:proofErr w:type="spellEnd"/>
      <w:r w:rsidRPr="00FB08DB">
        <w:rPr>
          <w:lang w:eastAsia="ko-KR"/>
        </w:rPr>
        <w:t> * </w:t>
      </w:r>
      <w:proofErr w:type="spellStart"/>
      <w:r w:rsidRPr="00FB08DB">
        <w:rPr>
          <w:lang w:eastAsia="ko-KR"/>
        </w:rPr>
        <w:t>tx</w:t>
      </w:r>
      <w:proofErr w:type="spellEnd"/>
      <w:r w:rsidRPr="00FB08DB">
        <w:rPr>
          <w:lang w:eastAsia="ko-KR"/>
        </w:rPr>
        <w:t> + 32 ) &gt;&gt; 6 )</w:t>
      </w:r>
      <w:r w:rsidR="00FA44F3">
        <w:rPr>
          <w:lang w:eastAsia="ko-KR"/>
        </w:rPr>
        <w:t xml:space="preserve">  </w:t>
      </w:r>
      <w:r w:rsidRPr="00FB08DB">
        <w:rPr>
          <w:lang w:eastAsia="ko-KR"/>
        </w:rPr>
        <w:t>(</w:t>
      </w:r>
      <w:r w:rsidRPr="00066987">
        <w:rPr>
          <w:lang w:eastAsia="ko-KR"/>
        </w:rPr>
        <w:fldChar w:fldCharType="begin" w:fldLock="1"/>
      </w:r>
      <w:r w:rsidRPr="00FB08DB">
        <w:rPr>
          <w:lang w:eastAsia="ko-KR"/>
        </w:rPr>
        <w:instrText xml:space="preserve"> STYLEREF 1 \s </w:instrText>
      </w:r>
      <w:r w:rsidRPr="00066987">
        <w:rPr>
          <w:lang w:eastAsia="ko-KR"/>
        </w:rPr>
        <w:fldChar w:fldCharType="separate"/>
      </w:r>
      <w:r w:rsidRPr="00066987">
        <w:rPr>
          <w:noProof/>
          <w:lang w:eastAsia="ko-KR"/>
        </w:rPr>
        <w:t>8</w:t>
      </w:r>
      <w:r w:rsidRPr="00066987">
        <w:rPr>
          <w:lang w:eastAsia="ko-KR"/>
        </w:rPr>
        <w:fldChar w:fldCharType="end"/>
      </w:r>
      <w:r w:rsidRPr="00066987">
        <w:rPr>
          <w:lang w:eastAsia="ko-KR"/>
        </w:rPr>
        <w:noBreakHyphen/>
      </w:r>
      <w:r w:rsidRPr="00066987">
        <w:rPr>
          <w:lang w:eastAsia="ko-KR"/>
        </w:rPr>
        <w:fldChar w:fldCharType="begin" w:fldLock="1"/>
      </w:r>
      <w:r w:rsidRPr="00FB08DB">
        <w:rPr>
          <w:lang w:eastAsia="ko-KR"/>
        </w:rPr>
        <w:instrText xml:space="preserve"> SEQ Equation \* ARABIC \s 1 </w:instrText>
      </w:r>
      <w:r w:rsidRPr="00066987">
        <w:rPr>
          <w:lang w:eastAsia="ko-KR"/>
        </w:rPr>
        <w:fldChar w:fldCharType="separate"/>
      </w:r>
      <w:r w:rsidRPr="00066987">
        <w:rPr>
          <w:noProof/>
          <w:lang w:eastAsia="ko-KR"/>
        </w:rPr>
        <w:t>155</w:t>
      </w:r>
      <w:r w:rsidRPr="00066987">
        <w:rPr>
          <w:lang w:eastAsia="ko-KR"/>
        </w:rPr>
        <w:fldChar w:fldCharType="end"/>
      </w:r>
      <w:r w:rsidRPr="00066987">
        <w:rPr>
          <w:lang w:eastAsia="ko-KR"/>
        </w:rPr>
        <w:t>)</w:t>
      </w:r>
    </w:p>
    <w:p w:rsidR="00BD02E7" w:rsidRPr="00066987" w:rsidRDefault="00BD02E7" w:rsidP="00BD02E7">
      <w:pPr>
        <w:tabs>
          <w:tab w:val="left" w:pos="2340"/>
          <w:tab w:val="left" w:pos="9090"/>
          <w:tab w:val="right" w:pos="9720"/>
        </w:tabs>
        <w:ind w:left="1440"/>
        <w:rPr>
          <w:lang w:eastAsia="ko-KR"/>
        </w:rPr>
      </w:pPr>
      <w:proofErr w:type="spellStart"/>
      <w:r w:rsidRPr="00FB08DB">
        <w:rPr>
          <w:lang w:eastAsia="ko-KR"/>
        </w:rPr>
        <w:t>mvLXCol</w:t>
      </w:r>
      <w:proofErr w:type="spellEnd"/>
      <w:r w:rsidRPr="00FB08DB">
        <w:rPr>
          <w:lang w:eastAsia="ko-KR"/>
        </w:rPr>
        <w:t xml:space="preserve"> =  </w:t>
      </w:r>
      <w:r w:rsidRPr="00FB08DB">
        <w:rPr>
          <w:rFonts w:hint="eastAsia"/>
          <w:lang w:eastAsia="ko-KR"/>
        </w:rPr>
        <w:t>Clip3(</w:t>
      </w:r>
      <w:r w:rsidRPr="00FB08DB">
        <w:rPr>
          <w:rFonts w:eastAsia="MS Mincho"/>
          <w:lang w:eastAsia="ja-JP"/>
        </w:rPr>
        <w:t> </w:t>
      </w:r>
      <w:r w:rsidRPr="00FB08DB">
        <w:rPr>
          <w:lang w:eastAsia="ko-KR"/>
        </w:rPr>
        <w:t>−</w:t>
      </w:r>
      <w:r w:rsidRPr="00FB08DB">
        <w:rPr>
          <w:rFonts w:hint="eastAsia"/>
          <w:lang w:eastAsia="ko-KR"/>
        </w:rPr>
        <w:t>8192,</w:t>
      </w:r>
      <w:r w:rsidRPr="00FB08DB">
        <w:rPr>
          <w:lang w:eastAsia="ko-KR"/>
        </w:rPr>
        <w:t> </w:t>
      </w:r>
      <w:r w:rsidRPr="00FB08DB">
        <w:rPr>
          <w:rFonts w:hint="eastAsia"/>
          <w:lang w:eastAsia="ko-KR"/>
        </w:rPr>
        <w:t>8191.75,</w:t>
      </w:r>
      <w:r w:rsidRPr="00FB08DB">
        <w:rPr>
          <w:lang w:eastAsia="ko-KR"/>
        </w:rPr>
        <w:t> Sign( </w:t>
      </w:r>
      <w:proofErr w:type="spellStart"/>
      <w:r w:rsidRPr="00FB08DB">
        <w:rPr>
          <w:lang w:eastAsia="ko-KR"/>
        </w:rPr>
        <w:t>DistScaleFactor</w:t>
      </w:r>
      <w:proofErr w:type="spellEnd"/>
      <w:r w:rsidRPr="00FB08DB">
        <w:rPr>
          <w:lang w:eastAsia="ko-KR"/>
        </w:rPr>
        <w:t> * </w:t>
      </w:r>
      <w:proofErr w:type="spellStart"/>
      <w:r w:rsidRPr="00FB08DB">
        <w:rPr>
          <w:lang w:eastAsia="ko-KR"/>
        </w:rPr>
        <w:t>mv</w:t>
      </w:r>
      <w:r w:rsidRPr="00FB08DB">
        <w:rPr>
          <w:rFonts w:hint="eastAsia"/>
          <w:lang w:eastAsia="ko-KR"/>
        </w:rPr>
        <w:t>Col</w:t>
      </w:r>
      <w:proofErr w:type="spellEnd"/>
      <w:r w:rsidRPr="00FB08DB">
        <w:rPr>
          <w:lang w:eastAsia="ko-KR"/>
        </w:rPr>
        <w:t> ) * </w:t>
      </w:r>
      <w:r w:rsidRPr="00FB08DB">
        <w:rPr>
          <w:lang w:eastAsia="ko-KR"/>
        </w:rPr>
        <w:tab/>
      </w:r>
      <w:r w:rsidRPr="00FB08DB">
        <w:rPr>
          <w:lang w:eastAsia="ko-KR"/>
        </w:rPr>
        <w:br/>
      </w:r>
      <w:r w:rsidRPr="00FB08DB">
        <w:rPr>
          <w:lang w:eastAsia="ko-KR"/>
        </w:rPr>
        <w:tab/>
      </w:r>
      <w:r w:rsidRPr="00FB08DB">
        <w:rPr>
          <w:lang w:eastAsia="ko-KR"/>
        </w:rPr>
        <w:tab/>
        <w:t>( (Abs( </w:t>
      </w:r>
      <w:proofErr w:type="spellStart"/>
      <w:r w:rsidRPr="00FB08DB">
        <w:rPr>
          <w:lang w:eastAsia="ko-KR"/>
        </w:rPr>
        <w:t>DistScaleFactor</w:t>
      </w:r>
      <w:proofErr w:type="spellEnd"/>
      <w:r w:rsidRPr="00FB08DB">
        <w:rPr>
          <w:lang w:eastAsia="ko-KR"/>
        </w:rPr>
        <w:t> * </w:t>
      </w:r>
      <w:proofErr w:type="spellStart"/>
      <w:r w:rsidRPr="00FB08DB">
        <w:rPr>
          <w:lang w:eastAsia="ko-KR"/>
        </w:rPr>
        <w:t>mv</w:t>
      </w:r>
      <w:r w:rsidRPr="00FB08DB">
        <w:rPr>
          <w:rFonts w:hint="eastAsia"/>
          <w:lang w:eastAsia="ko-KR"/>
        </w:rPr>
        <w:t>Col</w:t>
      </w:r>
      <w:proofErr w:type="spellEnd"/>
      <w:r w:rsidRPr="00FB08DB">
        <w:rPr>
          <w:lang w:eastAsia="ko-KR"/>
        </w:rPr>
        <w:t> ) + 127 ) &gt;&gt; 8 ) )</w:t>
      </w:r>
      <w:r w:rsidRPr="00FB08DB">
        <w:rPr>
          <w:lang w:eastAsia="ko-KR"/>
        </w:rPr>
        <w:tab/>
        <w:t>(</w:t>
      </w:r>
      <w:r w:rsidRPr="00066987">
        <w:rPr>
          <w:lang w:eastAsia="ko-KR"/>
        </w:rPr>
        <w:fldChar w:fldCharType="begin" w:fldLock="1"/>
      </w:r>
      <w:r w:rsidRPr="00FB08DB">
        <w:rPr>
          <w:lang w:eastAsia="ko-KR"/>
        </w:rPr>
        <w:instrText xml:space="preserve"> STYLEREF 1 \s </w:instrText>
      </w:r>
      <w:r w:rsidRPr="00066987">
        <w:rPr>
          <w:lang w:eastAsia="ko-KR"/>
        </w:rPr>
        <w:fldChar w:fldCharType="separate"/>
      </w:r>
      <w:r w:rsidRPr="00066987">
        <w:rPr>
          <w:noProof/>
          <w:lang w:eastAsia="ko-KR"/>
        </w:rPr>
        <w:t>8</w:t>
      </w:r>
      <w:r w:rsidRPr="00066987">
        <w:rPr>
          <w:lang w:eastAsia="ko-KR"/>
        </w:rPr>
        <w:fldChar w:fldCharType="end"/>
      </w:r>
      <w:r w:rsidRPr="00066987">
        <w:rPr>
          <w:lang w:eastAsia="ko-KR"/>
        </w:rPr>
        <w:noBreakHyphen/>
      </w:r>
      <w:r w:rsidRPr="00066987">
        <w:rPr>
          <w:lang w:eastAsia="ko-KR"/>
        </w:rPr>
        <w:fldChar w:fldCharType="begin" w:fldLock="1"/>
      </w:r>
      <w:r w:rsidRPr="00FB08DB">
        <w:rPr>
          <w:lang w:eastAsia="ko-KR"/>
        </w:rPr>
        <w:instrText xml:space="preserve"> SEQ Equation \* ARABIC \s 1 </w:instrText>
      </w:r>
      <w:r w:rsidRPr="00066987">
        <w:rPr>
          <w:lang w:eastAsia="ko-KR"/>
        </w:rPr>
        <w:fldChar w:fldCharType="separate"/>
      </w:r>
      <w:r w:rsidRPr="00066987">
        <w:rPr>
          <w:noProof/>
          <w:lang w:eastAsia="ko-KR"/>
        </w:rPr>
        <w:t>156</w:t>
      </w:r>
      <w:r w:rsidRPr="00066987">
        <w:rPr>
          <w:lang w:eastAsia="ko-KR"/>
        </w:rPr>
        <w:fldChar w:fldCharType="end"/>
      </w:r>
      <w:r w:rsidRPr="00066987">
        <w:rPr>
          <w:lang w:eastAsia="ko-KR"/>
        </w:rPr>
        <w:t>)</w:t>
      </w:r>
    </w:p>
    <w:p w:rsidR="00BD02E7" w:rsidRPr="00FB08DB" w:rsidRDefault="00BD02E7" w:rsidP="00BD02E7">
      <w:pPr>
        <w:ind w:left="1200"/>
      </w:pPr>
      <w:proofErr w:type="gramStart"/>
      <w:r w:rsidRPr="00FB08DB">
        <w:t>where</w:t>
      </w:r>
      <w:proofErr w:type="gramEnd"/>
      <w:r w:rsidRPr="00FB08DB">
        <w:t xml:space="preserve"> td and </w:t>
      </w:r>
      <w:proofErr w:type="spellStart"/>
      <w:r w:rsidRPr="00FB08DB">
        <w:t>tb</w:t>
      </w:r>
      <w:proofErr w:type="spellEnd"/>
      <w:r w:rsidRPr="00FB08DB">
        <w:t xml:space="preserve"> are derived as</w:t>
      </w:r>
    </w:p>
    <w:p w:rsidR="00BD02E7" w:rsidRPr="00066987" w:rsidRDefault="00BD02E7" w:rsidP="00BD02E7">
      <w:pPr>
        <w:tabs>
          <w:tab w:val="left" w:pos="9090"/>
          <w:tab w:val="right" w:pos="9720"/>
        </w:tabs>
        <w:ind w:left="1440"/>
        <w:rPr>
          <w:lang w:eastAsia="ko-KR"/>
        </w:rPr>
      </w:pPr>
      <w:r w:rsidRPr="00FB08DB">
        <w:rPr>
          <w:lang w:eastAsia="ko-KR"/>
        </w:rPr>
        <w:t>td = Clip3( −128, 127, PicOrderCnt( colPic ) – RefPicOrderCnt( colPic, refIdxCol, listCol ) )</w:t>
      </w:r>
      <w:r w:rsidR="00FA44F3">
        <w:rPr>
          <w:lang w:eastAsia="ko-KR"/>
        </w:rPr>
        <w:t xml:space="preserve"> </w:t>
      </w:r>
      <w:r w:rsidRPr="00FB08DB">
        <w:rPr>
          <w:lang w:eastAsia="ko-KR"/>
        </w:rPr>
        <w:t>(</w:t>
      </w:r>
      <w:r w:rsidRPr="00066987">
        <w:rPr>
          <w:lang w:eastAsia="ko-KR"/>
        </w:rPr>
        <w:fldChar w:fldCharType="begin" w:fldLock="1"/>
      </w:r>
      <w:r w:rsidRPr="00FB08DB">
        <w:rPr>
          <w:lang w:eastAsia="ko-KR"/>
        </w:rPr>
        <w:instrText xml:space="preserve"> STYLEREF 1 \s </w:instrText>
      </w:r>
      <w:r w:rsidRPr="00066987">
        <w:rPr>
          <w:lang w:eastAsia="ko-KR"/>
        </w:rPr>
        <w:fldChar w:fldCharType="separate"/>
      </w:r>
      <w:r w:rsidRPr="00066987">
        <w:rPr>
          <w:noProof/>
          <w:lang w:eastAsia="ko-KR"/>
        </w:rPr>
        <w:t>8</w:t>
      </w:r>
      <w:r w:rsidRPr="00066987">
        <w:rPr>
          <w:lang w:eastAsia="ko-KR"/>
        </w:rPr>
        <w:fldChar w:fldCharType="end"/>
      </w:r>
      <w:r w:rsidRPr="00066987">
        <w:rPr>
          <w:lang w:eastAsia="ko-KR"/>
        </w:rPr>
        <w:noBreakHyphen/>
      </w:r>
      <w:r w:rsidRPr="00066987">
        <w:rPr>
          <w:lang w:eastAsia="ko-KR"/>
        </w:rPr>
        <w:fldChar w:fldCharType="begin" w:fldLock="1"/>
      </w:r>
      <w:r w:rsidRPr="00FB08DB">
        <w:rPr>
          <w:lang w:eastAsia="ko-KR"/>
        </w:rPr>
        <w:instrText xml:space="preserve"> SEQ Equation \* ARABIC \s 1 </w:instrText>
      </w:r>
      <w:r w:rsidRPr="00066987">
        <w:rPr>
          <w:lang w:eastAsia="ko-KR"/>
        </w:rPr>
        <w:fldChar w:fldCharType="separate"/>
      </w:r>
      <w:r w:rsidRPr="00066987">
        <w:rPr>
          <w:noProof/>
          <w:lang w:eastAsia="ko-KR"/>
        </w:rPr>
        <w:t>157</w:t>
      </w:r>
      <w:r w:rsidRPr="00066987">
        <w:rPr>
          <w:lang w:eastAsia="ko-KR"/>
        </w:rPr>
        <w:fldChar w:fldCharType="end"/>
      </w:r>
      <w:r w:rsidRPr="00066987">
        <w:rPr>
          <w:lang w:eastAsia="ko-KR"/>
        </w:rPr>
        <w:t>)</w:t>
      </w:r>
    </w:p>
    <w:p w:rsidR="00BD02E7" w:rsidRPr="00066987" w:rsidRDefault="00BD02E7" w:rsidP="00BD02E7">
      <w:pPr>
        <w:tabs>
          <w:tab w:val="right" w:pos="9720"/>
        </w:tabs>
        <w:ind w:left="1440"/>
        <w:rPr>
          <w:lang w:eastAsia="ko-KR"/>
        </w:rPr>
      </w:pPr>
      <w:proofErr w:type="gramStart"/>
      <w:r w:rsidRPr="00FB08DB">
        <w:rPr>
          <w:lang w:eastAsia="ko-KR"/>
        </w:rPr>
        <w:t>tb</w:t>
      </w:r>
      <w:proofErr w:type="gramEnd"/>
      <w:r w:rsidRPr="00FB08DB">
        <w:rPr>
          <w:lang w:eastAsia="ko-KR"/>
        </w:rPr>
        <w:t> = Clip3( −128, 127, PicOrderCntVal – PicOrderCnt( RefPicListLX ( refIdxLX ) ) )</w:t>
      </w:r>
      <w:r w:rsidRPr="00FB08DB">
        <w:rPr>
          <w:lang w:eastAsia="ko-KR"/>
        </w:rPr>
        <w:tab/>
        <w:t>(</w:t>
      </w:r>
      <w:r w:rsidRPr="00066987">
        <w:rPr>
          <w:lang w:eastAsia="ko-KR"/>
        </w:rPr>
        <w:fldChar w:fldCharType="begin" w:fldLock="1"/>
      </w:r>
      <w:r w:rsidRPr="00FB08DB">
        <w:rPr>
          <w:lang w:eastAsia="ko-KR"/>
        </w:rPr>
        <w:instrText xml:space="preserve"> STYLEREF 1 \s </w:instrText>
      </w:r>
      <w:r w:rsidRPr="00066987">
        <w:rPr>
          <w:lang w:eastAsia="ko-KR"/>
        </w:rPr>
        <w:fldChar w:fldCharType="separate"/>
      </w:r>
      <w:r w:rsidRPr="00066987">
        <w:rPr>
          <w:noProof/>
          <w:lang w:eastAsia="ko-KR"/>
        </w:rPr>
        <w:t>8</w:t>
      </w:r>
      <w:r w:rsidRPr="00066987">
        <w:rPr>
          <w:lang w:eastAsia="ko-KR"/>
        </w:rPr>
        <w:fldChar w:fldCharType="end"/>
      </w:r>
      <w:r w:rsidRPr="00066987">
        <w:rPr>
          <w:lang w:eastAsia="ko-KR"/>
        </w:rPr>
        <w:noBreakHyphen/>
      </w:r>
      <w:r w:rsidRPr="00066987">
        <w:rPr>
          <w:lang w:eastAsia="ko-KR"/>
        </w:rPr>
        <w:fldChar w:fldCharType="begin" w:fldLock="1"/>
      </w:r>
      <w:r w:rsidRPr="00FB08DB">
        <w:rPr>
          <w:lang w:eastAsia="ko-KR"/>
        </w:rPr>
        <w:instrText xml:space="preserve"> SEQ Equation \* ARABIC \s 1 </w:instrText>
      </w:r>
      <w:r w:rsidRPr="00066987">
        <w:rPr>
          <w:lang w:eastAsia="ko-KR"/>
        </w:rPr>
        <w:fldChar w:fldCharType="separate"/>
      </w:r>
      <w:r w:rsidRPr="00066987">
        <w:rPr>
          <w:noProof/>
          <w:lang w:eastAsia="ko-KR"/>
        </w:rPr>
        <w:t>158</w:t>
      </w:r>
      <w:r w:rsidRPr="00066987">
        <w:rPr>
          <w:lang w:eastAsia="ko-KR"/>
        </w:rPr>
        <w:fldChar w:fldCharType="end"/>
      </w:r>
      <w:r w:rsidRPr="00066987">
        <w:rPr>
          <w:lang w:eastAsia="ko-KR"/>
        </w:rPr>
        <w:t>)</w:t>
      </w:r>
    </w:p>
    <w:p w:rsidR="00EA18D6" w:rsidRDefault="00EA18D6" w:rsidP="00EA18D6">
      <w:pPr>
        <w:pStyle w:val="Heading3"/>
      </w:pPr>
      <w:r>
        <w:t>For implicit weighted prediction</w:t>
      </w:r>
    </w:p>
    <w:p w:rsidR="00EA18D6" w:rsidRPr="00AF3EF9" w:rsidRDefault="00AF3EF9" w:rsidP="00AF3EF9">
      <w:pPr>
        <w:pStyle w:val="Heading9"/>
        <w:rPr>
          <w:lang w:val="en-GB"/>
        </w:rPr>
      </w:pPr>
      <w:r>
        <w:rPr>
          <w:lang w:val="en-GB"/>
        </w:rPr>
        <w:t>8.</w:t>
      </w:r>
      <w:r w:rsidR="00C37937">
        <w:rPr>
          <w:lang w:val="en-GB"/>
        </w:rPr>
        <w:t>5</w:t>
      </w:r>
      <w:r>
        <w:rPr>
          <w:lang w:val="en-GB"/>
        </w:rPr>
        <w:t>.2.2.3</w:t>
      </w:r>
      <w:r>
        <w:rPr>
          <w:lang w:val="en-GB"/>
        </w:rPr>
        <w:tab/>
      </w:r>
      <w:r w:rsidRPr="00AF3EF9">
        <w:rPr>
          <w:lang w:val="en-GB"/>
        </w:rPr>
        <w:t>Weighted sample prediction process</w:t>
      </w:r>
    </w:p>
    <w:p w:rsidR="00DC4794" w:rsidRPr="00FB08DB" w:rsidRDefault="00DC4794" w:rsidP="00DC4794">
      <w:r w:rsidRPr="00FB08DB">
        <w:t>Inputs to this process are:</w:t>
      </w:r>
    </w:p>
    <w:p w:rsidR="00DC4794" w:rsidRPr="00FB08DB" w:rsidRDefault="00DC4794" w:rsidP="00DC4794">
      <w:pPr>
        <w:tabs>
          <w:tab w:val="left" w:pos="284"/>
        </w:tabs>
        <w:ind w:left="284" w:hanging="284"/>
        <w:rPr>
          <w:lang w:eastAsia="ko-KR"/>
        </w:rPr>
      </w:pPr>
      <w:r w:rsidRPr="00FB08DB">
        <w:t>–</w:t>
      </w:r>
      <w:r w:rsidRPr="00FB08DB">
        <w:tab/>
      </w:r>
      <w:r w:rsidRPr="00FB08DB">
        <w:rPr>
          <w:lang w:eastAsia="ko-KR"/>
        </w:rPr>
        <w:t xml:space="preserve">a location ( </w:t>
      </w:r>
      <w:proofErr w:type="spellStart"/>
      <w:r w:rsidRPr="00FB08DB">
        <w:rPr>
          <w:lang w:eastAsia="ko-KR"/>
        </w:rPr>
        <w:t>xB</w:t>
      </w:r>
      <w:proofErr w:type="spellEnd"/>
      <w:r w:rsidRPr="00FB08DB">
        <w:rPr>
          <w:lang w:eastAsia="ko-KR"/>
        </w:rPr>
        <w:t xml:space="preserve">, </w:t>
      </w:r>
      <w:proofErr w:type="spellStart"/>
      <w:r w:rsidRPr="00FB08DB">
        <w:rPr>
          <w:lang w:eastAsia="ko-KR"/>
        </w:rPr>
        <w:t>yB</w:t>
      </w:r>
      <w:proofErr w:type="spellEnd"/>
      <w:r w:rsidRPr="00FB08DB">
        <w:rPr>
          <w:lang w:eastAsia="ko-KR"/>
        </w:rPr>
        <w:t xml:space="preserve"> ) specifying the top-left sample of the current prediction unit relative to the top left sample of the current coding unit,</w:t>
      </w:r>
    </w:p>
    <w:p w:rsidR="00DC4794" w:rsidRPr="00FB08DB" w:rsidRDefault="00DC4794" w:rsidP="00DC4794">
      <w:pPr>
        <w:tabs>
          <w:tab w:val="left" w:pos="284"/>
        </w:tabs>
        <w:ind w:left="284" w:hanging="284"/>
        <w:rPr>
          <w:lang w:eastAsia="ko-KR"/>
        </w:rPr>
      </w:pPr>
      <w:r w:rsidRPr="00FB08DB">
        <w:t>–</w:t>
      </w:r>
      <w:r w:rsidRPr="00FB08DB">
        <w:tab/>
      </w:r>
      <w:proofErr w:type="gramStart"/>
      <w:r w:rsidRPr="00FB08DB">
        <w:rPr>
          <w:lang w:eastAsia="ko-KR"/>
        </w:rPr>
        <w:t>the</w:t>
      </w:r>
      <w:proofErr w:type="gramEnd"/>
      <w:r w:rsidRPr="00FB08DB">
        <w:rPr>
          <w:lang w:eastAsia="ko-KR"/>
        </w:rPr>
        <w:t xml:space="preserve"> width and height of this prediction unit, </w:t>
      </w:r>
      <w:proofErr w:type="spellStart"/>
      <w:r w:rsidRPr="00FB08DB">
        <w:rPr>
          <w:lang w:eastAsia="ko-KR"/>
        </w:rPr>
        <w:t>nPSW</w:t>
      </w:r>
      <w:proofErr w:type="spellEnd"/>
      <w:r w:rsidRPr="00FB08DB">
        <w:rPr>
          <w:lang w:eastAsia="ko-KR"/>
        </w:rPr>
        <w:t xml:space="preserve"> and </w:t>
      </w:r>
      <w:proofErr w:type="spellStart"/>
      <w:r w:rsidRPr="00FB08DB">
        <w:rPr>
          <w:lang w:eastAsia="ko-KR"/>
        </w:rPr>
        <w:t>nPSH</w:t>
      </w:r>
      <w:proofErr w:type="spellEnd"/>
      <w:r w:rsidRPr="00FB08DB">
        <w:rPr>
          <w:lang w:eastAsia="ko-KR"/>
        </w:rPr>
        <w:t>,</w:t>
      </w:r>
    </w:p>
    <w:p w:rsidR="00DC4794" w:rsidRPr="00FB08DB" w:rsidRDefault="00DC4794" w:rsidP="00DC4794">
      <w:pPr>
        <w:tabs>
          <w:tab w:val="left" w:pos="284"/>
        </w:tabs>
        <w:ind w:left="284" w:hanging="284"/>
        <w:rPr>
          <w:lang w:eastAsia="ko-KR"/>
        </w:rPr>
      </w:pPr>
      <w:r w:rsidRPr="00FB08DB">
        <w:t>–</w:t>
      </w:r>
      <w:r w:rsidRPr="00FB08DB">
        <w:tab/>
      </w:r>
      <w:proofErr w:type="gramStart"/>
      <w:r w:rsidRPr="00FB08DB">
        <w:rPr>
          <w:lang w:eastAsia="ko-KR"/>
        </w:rPr>
        <w:t>two</w:t>
      </w:r>
      <w:proofErr w:type="gramEnd"/>
      <w:r w:rsidRPr="00FB08DB">
        <w:rPr>
          <w:lang w:eastAsia="ko-KR"/>
        </w:rPr>
        <w:t xml:space="preserve"> (</w:t>
      </w:r>
      <w:proofErr w:type="spellStart"/>
      <w:r w:rsidRPr="00FB08DB">
        <w:rPr>
          <w:lang w:eastAsia="ko-KR"/>
        </w:rPr>
        <w:t>nPSW</w:t>
      </w:r>
      <w:proofErr w:type="spellEnd"/>
      <w:r w:rsidRPr="00FB08DB">
        <w:rPr>
          <w:lang w:eastAsia="ko-KR"/>
        </w:rPr>
        <w:t>)x(</w:t>
      </w:r>
      <w:proofErr w:type="spellStart"/>
      <w:r w:rsidRPr="00FB08DB">
        <w:rPr>
          <w:lang w:eastAsia="ko-KR"/>
        </w:rPr>
        <w:t>nPSH</w:t>
      </w:r>
      <w:proofErr w:type="spellEnd"/>
      <w:r w:rsidRPr="00FB08DB">
        <w:rPr>
          <w:lang w:eastAsia="ko-KR"/>
        </w:rPr>
        <w:t>) arrays predSamplesL0 and predSamplesL1,</w:t>
      </w:r>
    </w:p>
    <w:p w:rsidR="00DC4794" w:rsidRPr="00FB08DB" w:rsidRDefault="00DC4794" w:rsidP="00DC4794">
      <w:pPr>
        <w:tabs>
          <w:tab w:val="left" w:pos="284"/>
        </w:tabs>
        <w:ind w:left="284" w:hanging="284"/>
        <w:rPr>
          <w:lang w:eastAsia="ko-KR"/>
        </w:rPr>
      </w:pPr>
      <w:r w:rsidRPr="00FB08DB">
        <w:t>–</w:t>
      </w:r>
      <w:r w:rsidRPr="00FB08DB">
        <w:tab/>
      </w:r>
      <w:proofErr w:type="gramStart"/>
      <w:r w:rsidRPr="00FB08DB">
        <w:rPr>
          <w:lang w:eastAsia="ko-KR"/>
        </w:rPr>
        <w:t>prediction</w:t>
      </w:r>
      <w:proofErr w:type="gramEnd"/>
      <w:r w:rsidRPr="00FB08DB">
        <w:rPr>
          <w:lang w:eastAsia="ko-KR"/>
        </w:rPr>
        <w:t xml:space="preserve"> list utilization flags, predFlagL0 and predFlagL1,</w:t>
      </w:r>
    </w:p>
    <w:p w:rsidR="00DC4794" w:rsidRPr="00FB08DB" w:rsidRDefault="00DC4794" w:rsidP="00DC4794">
      <w:pPr>
        <w:tabs>
          <w:tab w:val="left" w:pos="284"/>
        </w:tabs>
        <w:ind w:left="284" w:hanging="284"/>
        <w:rPr>
          <w:lang w:eastAsia="ko-KR"/>
        </w:rPr>
      </w:pPr>
      <w:r w:rsidRPr="00FB08DB">
        <w:t>–</w:t>
      </w:r>
      <w:r w:rsidRPr="00FB08DB">
        <w:tab/>
      </w:r>
      <w:proofErr w:type="gramStart"/>
      <w:r w:rsidRPr="00FB08DB">
        <w:rPr>
          <w:rFonts w:hint="eastAsia"/>
          <w:lang w:eastAsia="ko-KR"/>
        </w:rPr>
        <w:t>reference</w:t>
      </w:r>
      <w:proofErr w:type="gramEnd"/>
      <w:r w:rsidRPr="00FB08DB">
        <w:rPr>
          <w:rFonts w:hint="eastAsia"/>
          <w:lang w:eastAsia="ko-KR"/>
        </w:rPr>
        <w:t xml:space="preserve"> indices, refIdxL0 and refIdxL1</w:t>
      </w:r>
      <w:r w:rsidRPr="00FB08DB">
        <w:rPr>
          <w:lang w:eastAsia="ko-KR"/>
        </w:rPr>
        <w:t>,</w:t>
      </w:r>
    </w:p>
    <w:p w:rsidR="00DC4794" w:rsidRPr="00FB08DB" w:rsidRDefault="00DC4794" w:rsidP="00DC4794">
      <w:pPr>
        <w:tabs>
          <w:tab w:val="left" w:pos="284"/>
        </w:tabs>
        <w:ind w:left="284" w:hanging="284"/>
        <w:rPr>
          <w:lang w:eastAsia="ko-KR"/>
        </w:rPr>
      </w:pPr>
      <w:r w:rsidRPr="00FB08DB">
        <w:t>–</w:t>
      </w:r>
      <w:r w:rsidRPr="00FB08DB">
        <w:tab/>
      </w:r>
      <w:proofErr w:type="gramStart"/>
      <w:r w:rsidRPr="00FB08DB">
        <w:rPr>
          <w:rFonts w:hint="eastAsia"/>
          <w:lang w:eastAsia="ko-KR"/>
        </w:rPr>
        <w:t>motion</w:t>
      </w:r>
      <w:proofErr w:type="gramEnd"/>
      <w:r w:rsidRPr="00FB08DB">
        <w:rPr>
          <w:rFonts w:hint="eastAsia"/>
          <w:lang w:eastAsia="ko-KR"/>
        </w:rPr>
        <w:t xml:space="preserve"> vectors, mvL0 and mvL1,</w:t>
      </w:r>
    </w:p>
    <w:p w:rsidR="00DC4794" w:rsidRPr="00FB08DB" w:rsidRDefault="00DC4794" w:rsidP="00DC4794">
      <w:pPr>
        <w:tabs>
          <w:tab w:val="left" w:pos="284"/>
        </w:tabs>
        <w:ind w:left="284" w:hanging="284"/>
        <w:rPr>
          <w:lang w:eastAsia="ko-KR"/>
        </w:rPr>
      </w:pPr>
      <w:r w:rsidRPr="00FB08DB">
        <w:t>–</w:t>
      </w:r>
      <w:r w:rsidRPr="00FB08DB">
        <w:tab/>
      </w:r>
      <w:proofErr w:type="gramStart"/>
      <w:r w:rsidRPr="00FB08DB">
        <w:rPr>
          <w:lang w:eastAsia="ko-KR"/>
        </w:rPr>
        <w:t>the</w:t>
      </w:r>
      <w:proofErr w:type="gramEnd"/>
      <w:r w:rsidRPr="00FB08DB">
        <w:rPr>
          <w:lang w:eastAsia="ko-KR"/>
        </w:rPr>
        <w:t xml:space="preserve"> bit-depth of the </w:t>
      </w:r>
      <w:proofErr w:type="spellStart"/>
      <w:r w:rsidRPr="00FB08DB">
        <w:rPr>
          <w:lang w:eastAsia="ko-KR"/>
        </w:rPr>
        <w:t>chroma</w:t>
      </w:r>
      <w:proofErr w:type="spellEnd"/>
      <w:r w:rsidRPr="00FB08DB">
        <w:rPr>
          <w:lang w:eastAsia="ko-KR"/>
        </w:rPr>
        <w:t xml:space="preserve"> component, </w:t>
      </w:r>
      <w:proofErr w:type="spellStart"/>
      <w:r w:rsidRPr="00FB08DB">
        <w:rPr>
          <w:lang w:eastAsia="ko-KR"/>
        </w:rPr>
        <w:t>bitDepth</w:t>
      </w:r>
      <w:proofErr w:type="spellEnd"/>
      <w:r w:rsidRPr="00FB08DB">
        <w:rPr>
          <w:lang w:eastAsia="ko-KR"/>
        </w:rPr>
        <w:t>.</w:t>
      </w:r>
    </w:p>
    <w:p w:rsidR="00DC4794" w:rsidRPr="00FB08DB" w:rsidRDefault="00DC4794" w:rsidP="00DC4794">
      <w:pPr>
        <w:tabs>
          <w:tab w:val="left" w:pos="284"/>
        </w:tabs>
        <w:ind w:left="284" w:hanging="284"/>
        <w:rPr>
          <w:lang w:eastAsia="ko-KR"/>
        </w:rPr>
      </w:pPr>
      <w:r w:rsidRPr="00FB08DB">
        <w:rPr>
          <w:lang w:eastAsia="ko-KR"/>
        </w:rPr>
        <w:t>Outputs of this process are:</w:t>
      </w:r>
    </w:p>
    <w:p w:rsidR="00DC4794" w:rsidRPr="00FB08DB" w:rsidRDefault="00DC4794" w:rsidP="00DC4794">
      <w:pPr>
        <w:tabs>
          <w:tab w:val="left" w:pos="284"/>
        </w:tabs>
        <w:ind w:left="284" w:hanging="284"/>
        <w:rPr>
          <w:lang w:eastAsia="ko-KR"/>
        </w:rPr>
      </w:pPr>
      <w:r w:rsidRPr="00FB08DB">
        <w:t>–</w:t>
      </w:r>
      <w:r w:rsidRPr="00FB08DB">
        <w:tab/>
      </w:r>
      <w:proofErr w:type="gramStart"/>
      <w:r w:rsidRPr="00FB08DB">
        <w:rPr>
          <w:lang w:eastAsia="ko-KR"/>
        </w:rPr>
        <w:t>the</w:t>
      </w:r>
      <w:proofErr w:type="gramEnd"/>
      <w:r w:rsidRPr="00FB08DB">
        <w:rPr>
          <w:lang w:eastAsia="ko-KR"/>
        </w:rPr>
        <w:t xml:space="preserve"> (</w:t>
      </w:r>
      <w:proofErr w:type="spellStart"/>
      <w:r w:rsidRPr="00FB08DB">
        <w:rPr>
          <w:lang w:eastAsia="ko-KR"/>
        </w:rPr>
        <w:t>nPSW</w:t>
      </w:r>
      <w:proofErr w:type="spellEnd"/>
      <w:r w:rsidRPr="00FB08DB">
        <w:rPr>
          <w:lang w:eastAsia="ko-KR"/>
        </w:rPr>
        <w:t>)x(</w:t>
      </w:r>
      <w:proofErr w:type="spellStart"/>
      <w:r w:rsidRPr="00FB08DB">
        <w:rPr>
          <w:lang w:eastAsia="ko-KR"/>
        </w:rPr>
        <w:t>nPSH</w:t>
      </w:r>
      <w:proofErr w:type="spellEnd"/>
      <w:r w:rsidRPr="00FB08DB">
        <w:rPr>
          <w:lang w:eastAsia="ko-KR"/>
        </w:rPr>
        <w:t xml:space="preserve">) array </w:t>
      </w:r>
      <w:proofErr w:type="spellStart"/>
      <w:r w:rsidRPr="00FB08DB">
        <w:rPr>
          <w:lang w:eastAsia="ko-KR"/>
        </w:rPr>
        <w:t>predSamples</w:t>
      </w:r>
      <w:proofErr w:type="spellEnd"/>
      <w:r w:rsidRPr="00FB08DB">
        <w:rPr>
          <w:lang w:eastAsia="ko-KR"/>
        </w:rPr>
        <w:t xml:space="preserve"> of prediction sample values.</w:t>
      </w:r>
    </w:p>
    <w:p w:rsidR="00DC4794" w:rsidRPr="00FB08DB" w:rsidRDefault="00DC4794" w:rsidP="00DC4794">
      <w:pPr>
        <w:rPr>
          <w:lang w:eastAsia="ko-KR"/>
        </w:rPr>
      </w:pPr>
      <w:r w:rsidRPr="00FB08DB">
        <w:rPr>
          <w:lang w:eastAsia="ko-KR"/>
        </w:rPr>
        <w:t>Variables shift1, shift2, offset1 and offset2 are derived as follows.</w:t>
      </w:r>
    </w:p>
    <w:p w:rsidR="00DC4794" w:rsidRPr="00FB08DB" w:rsidRDefault="00DC4794" w:rsidP="00DC4794">
      <w:pPr>
        <w:tabs>
          <w:tab w:val="left" w:pos="284"/>
        </w:tabs>
        <w:ind w:left="284" w:hanging="284"/>
        <w:rPr>
          <w:lang w:eastAsia="ko-KR"/>
        </w:rPr>
      </w:pPr>
      <w:r w:rsidRPr="00FB08DB">
        <w:rPr>
          <w:lang w:eastAsia="ko-KR"/>
        </w:rPr>
        <w:t>–</w:t>
      </w:r>
      <w:r w:rsidRPr="00FB08DB">
        <w:rPr>
          <w:lang w:eastAsia="ko-KR"/>
        </w:rPr>
        <w:tab/>
      </w:r>
      <w:r w:rsidRPr="00FB08DB">
        <w:t xml:space="preserve">The variable </w:t>
      </w:r>
      <w:r w:rsidRPr="00FB08DB">
        <w:rPr>
          <w:lang w:eastAsia="ko-KR"/>
        </w:rPr>
        <w:t>shift1</w:t>
      </w:r>
      <w:r w:rsidRPr="00FB08DB">
        <w:t xml:space="preserve"> is set equal to </w:t>
      </w:r>
      <w:r w:rsidRPr="00FB08DB">
        <w:rPr>
          <w:lang w:eastAsia="ko-KR"/>
        </w:rPr>
        <w:t>14</w:t>
      </w:r>
      <w:r w:rsidRPr="00FB08DB">
        <w:t> –</w:t>
      </w:r>
      <w:r w:rsidRPr="00FB08DB">
        <w:rPr>
          <w:lang w:eastAsia="ko-KR"/>
        </w:rPr>
        <w:t> </w:t>
      </w:r>
      <w:proofErr w:type="spellStart"/>
      <w:r w:rsidRPr="00FB08DB">
        <w:t>bitDepth</w:t>
      </w:r>
      <w:proofErr w:type="spellEnd"/>
      <w:r w:rsidRPr="00FB08DB">
        <w:t xml:space="preserve"> and </w:t>
      </w:r>
      <w:r w:rsidRPr="00FB08DB">
        <w:rPr>
          <w:lang w:eastAsia="ko-KR"/>
        </w:rPr>
        <w:t>the variable shift2</w:t>
      </w:r>
      <w:r w:rsidRPr="00FB08DB">
        <w:t xml:space="preserve"> is set equal to </w:t>
      </w:r>
      <w:r w:rsidRPr="00FB08DB">
        <w:rPr>
          <w:lang w:eastAsia="ko-KR"/>
        </w:rPr>
        <w:t>15</w:t>
      </w:r>
      <w:r w:rsidRPr="00FB08DB">
        <w:t> </w:t>
      </w:r>
      <w:r w:rsidRPr="00FB08DB">
        <w:rPr>
          <w:lang w:eastAsia="ko-KR"/>
        </w:rPr>
        <w:t>–</w:t>
      </w:r>
      <w:r w:rsidRPr="00FB08DB">
        <w:t> </w:t>
      </w:r>
      <w:proofErr w:type="spellStart"/>
      <w:r w:rsidRPr="00FB08DB">
        <w:rPr>
          <w:lang w:eastAsia="ko-KR"/>
        </w:rPr>
        <w:t>bitDepth</w:t>
      </w:r>
      <w:proofErr w:type="spellEnd"/>
      <w:r w:rsidRPr="00FB08DB">
        <w:rPr>
          <w:lang w:eastAsia="ko-KR"/>
        </w:rPr>
        <w:t>,</w:t>
      </w:r>
    </w:p>
    <w:p w:rsidR="00DC4794" w:rsidRPr="00FB08DB" w:rsidRDefault="00DC4794" w:rsidP="00DC4794">
      <w:pPr>
        <w:tabs>
          <w:tab w:val="left" w:pos="284"/>
        </w:tabs>
        <w:ind w:left="284" w:hanging="284"/>
        <w:rPr>
          <w:lang w:eastAsia="ko-KR"/>
        </w:rPr>
      </w:pPr>
      <w:r w:rsidRPr="00FB08DB">
        <w:rPr>
          <w:lang w:eastAsia="ko-KR"/>
        </w:rPr>
        <w:t>–</w:t>
      </w:r>
      <w:r w:rsidRPr="00FB08DB">
        <w:rPr>
          <w:lang w:eastAsia="ko-KR"/>
        </w:rPr>
        <w:tab/>
        <w:t>The variable offset1 is set equal to 1 &lt;&lt; </w:t>
      </w:r>
      <w:proofErr w:type="gramStart"/>
      <w:r w:rsidRPr="00FB08DB">
        <w:rPr>
          <w:lang w:eastAsia="ko-KR"/>
        </w:rPr>
        <w:t>( shift1</w:t>
      </w:r>
      <w:proofErr w:type="gramEnd"/>
      <w:r w:rsidRPr="00FB08DB">
        <w:rPr>
          <w:lang w:eastAsia="ko-KR"/>
        </w:rPr>
        <w:t> − 1 )</w:t>
      </w:r>
      <w:r w:rsidRPr="00FB08DB">
        <w:t xml:space="preserve"> and the variable </w:t>
      </w:r>
      <w:r w:rsidRPr="00FB08DB">
        <w:rPr>
          <w:lang w:eastAsia="ko-KR"/>
        </w:rPr>
        <w:t xml:space="preserve">offset2 is set equal to 1 &lt;&lt; ( shift2 − 1 ). </w:t>
      </w:r>
    </w:p>
    <w:p w:rsidR="00DC4794" w:rsidRPr="00FB08DB" w:rsidRDefault="00DC4794" w:rsidP="00DC4794">
      <w:pPr>
        <w:rPr>
          <w:lang w:eastAsia="ko-KR"/>
        </w:rPr>
      </w:pPr>
      <w:r w:rsidRPr="00FB08DB">
        <w:rPr>
          <w:lang w:eastAsia="ko-KR"/>
        </w:rPr>
        <w:t>In P slices, if the value of predFlagL0 is equal to 1, the following applies.</w:t>
      </w:r>
    </w:p>
    <w:p w:rsidR="00DC4794" w:rsidRPr="00066987" w:rsidRDefault="00DC4794" w:rsidP="00DC4794">
      <w:pPr>
        <w:tabs>
          <w:tab w:val="left" w:pos="284"/>
        </w:tabs>
        <w:ind w:left="284" w:hanging="284"/>
        <w:rPr>
          <w:lang w:eastAsia="ko-KR"/>
        </w:rPr>
      </w:pPr>
      <w:r w:rsidRPr="00FB08DB">
        <w:rPr>
          <w:lang w:eastAsia="ko-KR"/>
        </w:rPr>
        <w:t>–</w:t>
      </w:r>
      <w:r w:rsidRPr="00FB08DB">
        <w:rPr>
          <w:lang w:eastAsia="ko-KR"/>
        </w:rPr>
        <w:tab/>
        <w:t xml:space="preserve">If </w:t>
      </w:r>
      <w:proofErr w:type="spellStart"/>
      <w:r w:rsidRPr="00FB08DB">
        <w:rPr>
          <w:lang w:eastAsia="ko-KR"/>
        </w:rPr>
        <w:t>weighted_pred_flag</w:t>
      </w:r>
      <w:proofErr w:type="spellEnd"/>
      <w:r w:rsidRPr="00FB08DB">
        <w:rPr>
          <w:lang w:eastAsia="ko-KR"/>
        </w:rPr>
        <w:t xml:space="preserve"> is equal to 0, the default weighted sample prediction process as described in </w:t>
      </w:r>
      <w:proofErr w:type="spellStart"/>
      <w:r w:rsidRPr="00FB08DB">
        <w:rPr>
          <w:lang w:eastAsia="ko-KR"/>
        </w:rPr>
        <w:t>subclause</w:t>
      </w:r>
      <w:proofErr w:type="spellEnd"/>
      <w:r w:rsidRPr="00FB08DB">
        <w:rPr>
          <w:lang w:eastAsia="ko-KR"/>
        </w:rPr>
        <w:t xml:space="preserve"> </w:t>
      </w:r>
      <w:r w:rsidRPr="00FB08DB">
        <w:rPr>
          <w:lang w:eastAsia="ko-KR"/>
        </w:rPr>
        <w:fldChar w:fldCharType="begin" w:fldLock="1"/>
      </w:r>
      <w:r w:rsidRPr="00FB08DB">
        <w:rPr>
          <w:lang w:eastAsia="ko-KR"/>
        </w:rPr>
        <w:instrText xml:space="preserve"> REF _Ref310334062 \r \h </w:instrText>
      </w:r>
      <w:r>
        <w:rPr>
          <w:lang w:eastAsia="ko-KR"/>
        </w:rPr>
        <w:instrText xml:space="preserve"> \* MERGEFORMAT </w:instrText>
      </w:r>
      <w:r w:rsidRPr="00FB08DB">
        <w:rPr>
          <w:lang w:eastAsia="ko-KR"/>
        </w:rPr>
      </w:r>
      <w:r w:rsidRPr="00FB08DB">
        <w:rPr>
          <w:lang w:eastAsia="ko-KR"/>
        </w:rPr>
        <w:fldChar w:fldCharType="separate"/>
      </w:r>
      <w:r w:rsidRPr="00FB08DB">
        <w:rPr>
          <w:lang w:eastAsia="ko-KR"/>
        </w:rPr>
        <w:t>8.5.2.2.3.1</w:t>
      </w:r>
      <w:r w:rsidRPr="00FB08DB">
        <w:rPr>
          <w:lang w:eastAsia="ko-KR"/>
        </w:rPr>
        <w:fldChar w:fldCharType="end"/>
      </w:r>
      <w:r w:rsidRPr="00066987">
        <w:rPr>
          <w:lang w:eastAsia="ko-KR"/>
        </w:rPr>
        <w:t xml:space="preserve"> is invoked with the same inputs and outputs as the process described in this </w:t>
      </w:r>
      <w:proofErr w:type="spellStart"/>
      <w:r w:rsidRPr="00066987">
        <w:rPr>
          <w:lang w:eastAsia="ko-KR"/>
        </w:rPr>
        <w:t>subclause</w:t>
      </w:r>
      <w:proofErr w:type="spellEnd"/>
      <w:r w:rsidRPr="00066987">
        <w:rPr>
          <w:lang w:eastAsia="ko-KR"/>
        </w:rPr>
        <w:t>.</w:t>
      </w:r>
    </w:p>
    <w:p w:rsidR="00DC4794" w:rsidRPr="00FB08DB" w:rsidRDefault="00DC4794" w:rsidP="00DC4794">
      <w:pPr>
        <w:tabs>
          <w:tab w:val="left" w:pos="284"/>
        </w:tabs>
        <w:ind w:left="284" w:hanging="284"/>
        <w:rPr>
          <w:lang w:eastAsia="ko-KR"/>
        </w:rPr>
      </w:pPr>
      <w:r w:rsidRPr="00FB08DB">
        <w:rPr>
          <w:lang w:eastAsia="ko-KR"/>
        </w:rPr>
        <w:t>–</w:t>
      </w:r>
      <w:r w:rsidRPr="00FB08DB">
        <w:rPr>
          <w:lang w:eastAsia="ko-KR"/>
        </w:rPr>
        <w:tab/>
        <w:t>Otherwise (</w:t>
      </w:r>
      <w:proofErr w:type="spellStart"/>
      <w:r w:rsidRPr="00FB08DB">
        <w:rPr>
          <w:lang w:eastAsia="ko-KR"/>
        </w:rPr>
        <w:t>weighted_pred_flag</w:t>
      </w:r>
      <w:proofErr w:type="spellEnd"/>
      <w:r w:rsidRPr="00FB08DB">
        <w:rPr>
          <w:lang w:eastAsia="ko-KR"/>
        </w:rPr>
        <w:t xml:space="preserve"> is equal to 1), the explicit weighted sample prediction process as described in </w:t>
      </w:r>
      <w:proofErr w:type="spellStart"/>
      <w:r w:rsidRPr="00FB08DB">
        <w:rPr>
          <w:lang w:eastAsia="ko-KR"/>
        </w:rPr>
        <w:t>subclause</w:t>
      </w:r>
      <w:proofErr w:type="spellEnd"/>
      <w:r w:rsidRPr="00FB08DB">
        <w:rPr>
          <w:lang w:eastAsia="ko-KR"/>
        </w:rPr>
        <w:t xml:space="preserve"> </w:t>
      </w:r>
      <w:r w:rsidRPr="00FB08DB">
        <w:rPr>
          <w:lang w:eastAsia="ko-KR"/>
        </w:rPr>
        <w:fldChar w:fldCharType="begin" w:fldLock="1"/>
      </w:r>
      <w:r w:rsidRPr="00FB08DB">
        <w:rPr>
          <w:lang w:eastAsia="ko-KR"/>
        </w:rPr>
        <w:instrText xml:space="preserve"> REF _Ref298663087 \r \h </w:instrText>
      </w:r>
      <w:r>
        <w:rPr>
          <w:lang w:eastAsia="ko-KR"/>
        </w:rPr>
        <w:instrText xml:space="preserve"> \* MERGEFORMAT </w:instrText>
      </w:r>
      <w:r w:rsidRPr="00FB08DB">
        <w:rPr>
          <w:lang w:eastAsia="ko-KR"/>
        </w:rPr>
      </w:r>
      <w:r w:rsidRPr="00FB08DB">
        <w:rPr>
          <w:lang w:eastAsia="ko-KR"/>
        </w:rPr>
        <w:fldChar w:fldCharType="separate"/>
      </w:r>
      <w:r w:rsidRPr="00FB08DB">
        <w:rPr>
          <w:lang w:eastAsia="ko-KR"/>
        </w:rPr>
        <w:t>8.5.2.2.3.2</w:t>
      </w:r>
      <w:r w:rsidRPr="00FB08DB">
        <w:rPr>
          <w:lang w:eastAsia="ko-KR"/>
        </w:rPr>
        <w:fldChar w:fldCharType="end"/>
      </w:r>
      <w:r w:rsidRPr="00066987">
        <w:rPr>
          <w:lang w:eastAsia="ko-KR"/>
        </w:rPr>
        <w:t xml:space="preserve"> </w:t>
      </w:r>
      <w:r w:rsidRPr="00FB08DB">
        <w:rPr>
          <w:lang w:eastAsia="ko-KR"/>
        </w:rPr>
        <w:t xml:space="preserve">is invoked with the same inputs and outputs as the process described in this </w:t>
      </w:r>
      <w:proofErr w:type="spellStart"/>
      <w:r w:rsidRPr="00FB08DB">
        <w:rPr>
          <w:lang w:eastAsia="ko-KR"/>
        </w:rPr>
        <w:t>subclause</w:t>
      </w:r>
      <w:proofErr w:type="spellEnd"/>
      <w:r w:rsidRPr="00FB08DB">
        <w:rPr>
          <w:lang w:eastAsia="ko-KR"/>
        </w:rPr>
        <w:t>.</w:t>
      </w:r>
    </w:p>
    <w:p w:rsidR="00DC4794" w:rsidRPr="00FB08DB" w:rsidRDefault="00DC4794" w:rsidP="00DC4794">
      <w:pPr>
        <w:rPr>
          <w:lang w:eastAsia="ko-KR"/>
        </w:rPr>
      </w:pPr>
      <w:r w:rsidRPr="00FB08DB">
        <w:rPr>
          <w:lang w:eastAsia="ko-KR"/>
        </w:rPr>
        <w:t>In B slices, if predFlagL0 or predFlagL1 is equal to 1, the following applies.</w:t>
      </w:r>
    </w:p>
    <w:p w:rsidR="00DC4794" w:rsidRPr="00FB08DB" w:rsidRDefault="00DC4794" w:rsidP="00DC4794">
      <w:pPr>
        <w:tabs>
          <w:tab w:val="left" w:pos="284"/>
        </w:tabs>
        <w:ind w:left="284" w:hanging="284"/>
        <w:rPr>
          <w:lang w:eastAsia="ko-KR"/>
        </w:rPr>
      </w:pPr>
      <w:r w:rsidRPr="00FB08DB">
        <w:rPr>
          <w:lang w:eastAsia="ko-KR"/>
        </w:rPr>
        <w:lastRenderedPageBreak/>
        <w:t>–</w:t>
      </w:r>
      <w:r w:rsidRPr="00FB08DB">
        <w:rPr>
          <w:lang w:eastAsia="ko-KR"/>
        </w:rPr>
        <w:tab/>
        <w:t xml:space="preserve">If </w:t>
      </w:r>
      <w:proofErr w:type="spellStart"/>
      <w:r w:rsidRPr="00FB08DB">
        <w:rPr>
          <w:lang w:eastAsia="ko-KR"/>
        </w:rPr>
        <w:t>weighted_bipred_idc</w:t>
      </w:r>
      <w:proofErr w:type="spellEnd"/>
      <w:r w:rsidRPr="00FB08DB">
        <w:rPr>
          <w:lang w:eastAsia="ko-KR"/>
        </w:rPr>
        <w:t xml:space="preserve"> is equal to 0, the default weighted sample prediction process as described in </w:t>
      </w:r>
      <w:proofErr w:type="spellStart"/>
      <w:r w:rsidRPr="00FB08DB">
        <w:rPr>
          <w:lang w:eastAsia="ko-KR"/>
        </w:rPr>
        <w:t>subclause</w:t>
      </w:r>
      <w:proofErr w:type="spellEnd"/>
      <w:r w:rsidRPr="00FB08DB">
        <w:rPr>
          <w:lang w:eastAsia="ko-KR"/>
        </w:rPr>
        <w:t xml:space="preserve"> </w:t>
      </w:r>
      <w:r w:rsidRPr="00FB08DB">
        <w:rPr>
          <w:lang w:eastAsia="ko-KR"/>
        </w:rPr>
        <w:fldChar w:fldCharType="begin" w:fldLock="1"/>
      </w:r>
      <w:r w:rsidRPr="00FB08DB">
        <w:rPr>
          <w:lang w:eastAsia="ko-KR"/>
        </w:rPr>
        <w:instrText xml:space="preserve"> REF _Ref310334062 \r \h </w:instrText>
      </w:r>
      <w:r>
        <w:rPr>
          <w:lang w:eastAsia="ko-KR"/>
        </w:rPr>
        <w:instrText xml:space="preserve"> \* MERGEFORMAT </w:instrText>
      </w:r>
      <w:r w:rsidRPr="00FB08DB">
        <w:rPr>
          <w:lang w:eastAsia="ko-KR"/>
        </w:rPr>
      </w:r>
      <w:r w:rsidRPr="00FB08DB">
        <w:rPr>
          <w:lang w:eastAsia="ko-KR"/>
        </w:rPr>
        <w:fldChar w:fldCharType="separate"/>
      </w:r>
      <w:r w:rsidRPr="00FB08DB">
        <w:rPr>
          <w:lang w:eastAsia="ko-KR"/>
        </w:rPr>
        <w:t>8.5.2.2.3.1</w:t>
      </w:r>
      <w:r w:rsidRPr="00FB08DB">
        <w:rPr>
          <w:lang w:eastAsia="ko-KR"/>
        </w:rPr>
        <w:fldChar w:fldCharType="end"/>
      </w:r>
      <w:r w:rsidRPr="00066987">
        <w:rPr>
          <w:lang w:eastAsia="ko-KR"/>
        </w:rPr>
        <w:t xml:space="preserve"> is invoked with the same input</w:t>
      </w:r>
      <w:r w:rsidRPr="00FB08DB">
        <w:rPr>
          <w:lang w:eastAsia="ko-KR"/>
        </w:rPr>
        <w:t xml:space="preserve">s and outputs as the process described in this </w:t>
      </w:r>
      <w:proofErr w:type="spellStart"/>
      <w:r w:rsidRPr="00FB08DB">
        <w:rPr>
          <w:lang w:eastAsia="ko-KR"/>
        </w:rPr>
        <w:t>subclause</w:t>
      </w:r>
      <w:proofErr w:type="spellEnd"/>
      <w:r w:rsidRPr="00FB08DB">
        <w:rPr>
          <w:lang w:eastAsia="ko-KR"/>
        </w:rPr>
        <w:t>.</w:t>
      </w:r>
    </w:p>
    <w:p w:rsidR="00DC4794" w:rsidRPr="00066987" w:rsidRDefault="00DC4794" w:rsidP="00DC4794">
      <w:pPr>
        <w:tabs>
          <w:tab w:val="left" w:pos="284"/>
        </w:tabs>
        <w:ind w:left="284" w:hanging="284"/>
        <w:rPr>
          <w:lang w:eastAsia="ko-KR"/>
        </w:rPr>
      </w:pPr>
      <w:r w:rsidRPr="00FB08DB">
        <w:rPr>
          <w:lang w:eastAsia="ko-KR"/>
        </w:rPr>
        <w:t>–</w:t>
      </w:r>
      <w:r w:rsidRPr="00FB08DB">
        <w:rPr>
          <w:lang w:eastAsia="ko-KR"/>
        </w:rPr>
        <w:tab/>
        <w:t xml:space="preserve">Otherwise, if </w:t>
      </w:r>
      <w:proofErr w:type="spellStart"/>
      <w:r w:rsidRPr="00FB08DB">
        <w:rPr>
          <w:lang w:eastAsia="ko-KR"/>
        </w:rPr>
        <w:t>weighted_bipred_idc</w:t>
      </w:r>
      <w:proofErr w:type="spellEnd"/>
      <w:r w:rsidRPr="00FB08DB">
        <w:rPr>
          <w:lang w:eastAsia="ko-KR"/>
        </w:rPr>
        <w:t xml:space="preserve"> is equal to 1 and if predFlagL0 or predFlagL1 equal to 1, the explicit weighted sample prediction process as described in </w:t>
      </w:r>
      <w:proofErr w:type="spellStart"/>
      <w:r w:rsidRPr="00FB08DB">
        <w:rPr>
          <w:lang w:eastAsia="ko-KR"/>
        </w:rPr>
        <w:t>subclause</w:t>
      </w:r>
      <w:proofErr w:type="spellEnd"/>
      <w:r w:rsidRPr="00FB08DB">
        <w:rPr>
          <w:lang w:eastAsia="ko-KR"/>
        </w:rPr>
        <w:t xml:space="preserve"> </w:t>
      </w:r>
      <w:r w:rsidRPr="00FB08DB">
        <w:rPr>
          <w:lang w:eastAsia="ko-KR"/>
        </w:rPr>
        <w:fldChar w:fldCharType="begin" w:fldLock="1"/>
      </w:r>
      <w:r w:rsidRPr="00FB08DB">
        <w:rPr>
          <w:lang w:eastAsia="ko-KR"/>
        </w:rPr>
        <w:instrText xml:space="preserve"> REF _Ref298663087 \r \h </w:instrText>
      </w:r>
      <w:r>
        <w:rPr>
          <w:lang w:eastAsia="ko-KR"/>
        </w:rPr>
        <w:instrText xml:space="preserve"> \* MERGEFORMAT </w:instrText>
      </w:r>
      <w:r w:rsidRPr="00FB08DB">
        <w:rPr>
          <w:lang w:eastAsia="ko-KR"/>
        </w:rPr>
      </w:r>
      <w:r w:rsidRPr="00FB08DB">
        <w:rPr>
          <w:lang w:eastAsia="ko-KR"/>
        </w:rPr>
        <w:fldChar w:fldCharType="separate"/>
      </w:r>
      <w:r w:rsidRPr="00FB08DB">
        <w:rPr>
          <w:lang w:eastAsia="ko-KR"/>
        </w:rPr>
        <w:t>8.5.2.2.3.2</w:t>
      </w:r>
      <w:r w:rsidRPr="00FB08DB">
        <w:rPr>
          <w:lang w:eastAsia="ko-KR"/>
        </w:rPr>
        <w:fldChar w:fldCharType="end"/>
      </w:r>
      <w:r w:rsidRPr="00066987">
        <w:rPr>
          <w:lang w:eastAsia="ko-KR"/>
        </w:rPr>
        <w:t xml:space="preserve"> is invoked with the same inputs and outputs as the process described in this </w:t>
      </w:r>
      <w:proofErr w:type="spellStart"/>
      <w:r w:rsidRPr="00066987">
        <w:rPr>
          <w:lang w:eastAsia="ko-KR"/>
        </w:rPr>
        <w:t>subclause</w:t>
      </w:r>
      <w:proofErr w:type="spellEnd"/>
      <w:r w:rsidRPr="00066987">
        <w:rPr>
          <w:lang w:eastAsia="ko-KR"/>
        </w:rPr>
        <w:t>.</w:t>
      </w:r>
    </w:p>
    <w:p w:rsidR="00DC4794" w:rsidRPr="00FB08DB" w:rsidRDefault="00DC4794" w:rsidP="00DC4794">
      <w:pPr>
        <w:tabs>
          <w:tab w:val="left" w:pos="284"/>
        </w:tabs>
        <w:ind w:left="284" w:hanging="284"/>
        <w:rPr>
          <w:lang w:eastAsia="ko-KR"/>
        </w:rPr>
      </w:pPr>
      <w:r w:rsidRPr="00FB08DB">
        <w:rPr>
          <w:lang w:eastAsia="ko-KR"/>
        </w:rPr>
        <w:t>–</w:t>
      </w:r>
      <w:r w:rsidRPr="00FB08DB">
        <w:rPr>
          <w:lang w:eastAsia="ko-KR"/>
        </w:rPr>
        <w:tab/>
        <w:t xml:space="preserve">Otherwise </w:t>
      </w:r>
      <w:r w:rsidR="00F9546F">
        <w:rPr>
          <w:lang w:eastAsia="ko-KR"/>
        </w:rPr>
        <w:t>(</w:t>
      </w:r>
      <w:proofErr w:type="spellStart"/>
      <w:r w:rsidRPr="00FB08DB">
        <w:rPr>
          <w:lang w:eastAsia="ko-KR"/>
        </w:rPr>
        <w:t>weighted_bipred_idc</w:t>
      </w:r>
      <w:proofErr w:type="spellEnd"/>
      <w:r w:rsidRPr="00FB08DB">
        <w:rPr>
          <w:lang w:eastAsia="ko-KR"/>
        </w:rPr>
        <w:t xml:space="preserve"> is equal to 2</w:t>
      </w:r>
      <w:r w:rsidR="00F9546F">
        <w:rPr>
          <w:lang w:eastAsia="ko-KR"/>
        </w:rPr>
        <w:t>)</w:t>
      </w:r>
      <w:r w:rsidRPr="00FB08DB">
        <w:rPr>
          <w:lang w:eastAsia="ko-KR"/>
        </w:rPr>
        <w:t xml:space="preserve">, the following applies. </w:t>
      </w:r>
    </w:p>
    <w:p w:rsidR="00DC4794" w:rsidRPr="00066987" w:rsidRDefault="00DC4794" w:rsidP="00DC4794">
      <w:pPr>
        <w:tabs>
          <w:tab w:val="left" w:pos="284"/>
        </w:tabs>
        <w:ind w:left="568" w:hanging="284"/>
        <w:rPr>
          <w:lang w:eastAsia="ko-KR"/>
        </w:rPr>
      </w:pPr>
      <w:r w:rsidRPr="00FB08DB">
        <w:rPr>
          <w:lang w:eastAsia="ko-KR"/>
        </w:rPr>
        <w:t>–</w:t>
      </w:r>
      <w:r w:rsidRPr="00FB08DB">
        <w:rPr>
          <w:lang w:eastAsia="ko-KR"/>
        </w:rPr>
        <w:tab/>
        <w:t xml:space="preserve">If predFlagL0 is equal to 1 and predFlagL1 is equal to 1, </w:t>
      </w:r>
      <w:r w:rsidR="00F9546F">
        <w:rPr>
          <w:highlight w:val="green"/>
          <w:lang w:eastAsia="ko-KR"/>
        </w:rPr>
        <w:t xml:space="preserve">and both </w:t>
      </w:r>
      <w:proofErr w:type="spellStart"/>
      <w:r w:rsidR="00F9546F" w:rsidRPr="00944DE7">
        <w:rPr>
          <w:highlight w:val="green"/>
        </w:rPr>
        <w:t>RefPicTypeFunc</w:t>
      </w:r>
      <w:proofErr w:type="spellEnd"/>
      <w:r w:rsidR="00F9546F" w:rsidRPr="00F9546F">
        <w:rPr>
          <w:highlight w:val="green"/>
        </w:rPr>
        <w:t>( RefPicListL0</w:t>
      </w:r>
      <w:r w:rsidR="00F9546F" w:rsidRPr="00F9546F">
        <w:rPr>
          <w:highlight w:val="green"/>
          <w:lang w:eastAsia="ko-KR"/>
        </w:rPr>
        <w:t xml:space="preserve">( refIdxL0 ) ) and </w:t>
      </w:r>
      <w:proofErr w:type="spellStart"/>
      <w:r w:rsidR="00F9546F" w:rsidRPr="00944DE7">
        <w:rPr>
          <w:highlight w:val="green"/>
        </w:rPr>
        <w:t>RefPicTypeFunc</w:t>
      </w:r>
      <w:proofErr w:type="spellEnd"/>
      <w:r w:rsidR="00F9546F" w:rsidRPr="00F9546F">
        <w:rPr>
          <w:highlight w:val="green"/>
        </w:rPr>
        <w:t>( </w:t>
      </w:r>
      <w:r w:rsidR="00F9546F" w:rsidRPr="0037571B">
        <w:rPr>
          <w:highlight w:val="green"/>
          <w:lang w:eastAsia="ko-KR"/>
        </w:rPr>
        <w:t>RefPicListL</w:t>
      </w:r>
      <w:r w:rsidR="00F9546F">
        <w:rPr>
          <w:highlight w:val="green"/>
          <w:lang w:eastAsia="ko-KR"/>
        </w:rPr>
        <w:t>1</w:t>
      </w:r>
      <w:r w:rsidR="00F9546F" w:rsidRPr="0037571B">
        <w:rPr>
          <w:highlight w:val="green"/>
          <w:lang w:eastAsia="ko-KR"/>
        </w:rPr>
        <w:t>( refIdxL</w:t>
      </w:r>
      <w:r w:rsidR="00F9546F">
        <w:rPr>
          <w:highlight w:val="green"/>
          <w:lang w:eastAsia="ko-KR"/>
        </w:rPr>
        <w:t>1</w:t>
      </w:r>
      <w:r w:rsidR="00F9546F" w:rsidRPr="0037571B">
        <w:rPr>
          <w:highlight w:val="green"/>
          <w:lang w:eastAsia="ko-KR"/>
        </w:rPr>
        <w:t> ) )</w:t>
      </w:r>
      <w:r w:rsidR="00F9546F">
        <w:rPr>
          <w:highlight w:val="green"/>
          <w:lang w:eastAsia="ko-KR"/>
        </w:rPr>
        <w:t xml:space="preserve"> are </w:t>
      </w:r>
      <w:r w:rsidR="00F9546F" w:rsidRPr="001A6DEA">
        <w:rPr>
          <w:highlight w:val="green"/>
          <w:lang w:eastAsia="ko-KR"/>
        </w:rPr>
        <w:t xml:space="preserve">equal to </w:t>
      </w:r>
      <w:r w:rsidR="00F9546F">
        <w:rPr>
          <w:highlight w:val="green"/>
          <w:lang w:eastAsia="ko-KR"/>
        </w:rPr>
        <w:t>0,</w:t>
      </w:r>
      <w:r w:rsidR="00F9546F" w:rsidRPr="00415909">
        <w:rPr>
          <w:lang w:eastAsia="ko-KR"/>
        </w:rPr>
        <w:t xml:space="preserve"> </w:t>
      </w:r>
      <w:r w:rsidRPr="00FB08DB">
        <w:rPr>
          <w:lang w:eastAsia="ko-KR"/>
        </w:rPr>
        <w:t xml:space="preserve">the implicit weighted sample prediction process as described in </w:t>
      </w:r>
      <w:proofErr w:type="spellStart"/>
      <w:r w:rsidRPr="00FB08DB">
        <w:rPr>
          <w:lang w:eastAsia="ko-KR"/>
        </w:rPr>
        <w:t>subclause</w:t>
      </w:r>
      <w:proofErr w:type="spellEnd"/>
      <w:r w:rsidRPr="00FB08DB">
        <w:rPr>
          <w:lang w:eastAsia="ko-KR"/>
        </w:rPr>
        <w:t xml:space="preserve"> </w:t>
      </w:r>
      <w:r w:rsidRPr="00FB08DB">
        <w:rPr>
          <w:lang w:eastAsia="ko-KR"/>
        </w:rPr>
        <w:fldChar w:fldCharType="begin" w:fldLock="1"/>
      </w:r>
      <w:r w:rsidRPr="00FB08DB">
        <w:rPr>
          <w:lang w:eastAsia="ko-KR"/>
        </w:rPr>
        <w:instrText xml:space="preserve"> REF _Ref298663087 \r \h </w:instrText>
      </w:r>
      <w:r>
        <w:rPr>
          <w:lang w:eastAsia="ko-KR"/>
        </w:rPr>
        <w:instrText xml:space="preserve"> \* MERGEFORMAT </w:instrText>
      </w:r>
      <w:r w:rsidRPr="00FB08DB">
        <w:rPr>
          <w:lang w:eastAsia="ko-KR"/>
        </w:rPr>
      </w:r>
      <w:r w:rsidRPr="00FB08DB">
        <w:rPr>
          <w:lang w:eastAsia="ko-KR"/>
        </w:rPr>
        <w:fldChar w:fldCharType="separate"/>
      </w:r>
      <w:r w:rsidRPr="00FB08DB">
        <w:rPr>
          <w:lang w:eastAsia="ko-KR"/>
        </w:rPr>
        <w:t>8.5.2.2.3.2</w:t>
      </w:r>
      <w:r w:rsidRPr="00FB08DB">
        <w:rPr>
          <w:lang w:eastAsia="ko-KR"/>
        </w:rPr>
        <w:fldChar w:fldCharType="end"/>
      </w:r>
      <w:r w:rsidRPr="00066987">
        <w:rPr>
          <w:lang w:eastAsia="ko-KR"/>
        </w:rPr>
        <w:t xml:space="preserve"> is invoked with the same inputs and outputs as the process described in this </w:t>
      </w:r>
      <w:proofErr w:type="spellStart"/>
      <w:r w:rsidRPr="00066987">
        <w:rPr>
          <w:lang w:eastAsia="ko-KR"/>
        </w:rPr>
        <w:t>subclause</w:t>
      </w:r>
      <w:proofErr w:type="spellEnd"/>
      <w:r w:rsidRPr="00066987">
        <w:rPr>
          <w:lang w:eastAsia="ko-KR"/>
        </w:rPr>
        <w:t>.</w:t>
      </w:r>
    </w:p>
    <w:p w:rsidR="00DC4794" w:rsidRDefault="00DC4794" w:rsidP="00DC4794">
      <w:pPr>
        <w:tabs>
          <w:tab w:val="left" w:pos="284"/>
        </w:tabs>
        <w:ind w:left="568" w:hanging="284"/>
        <w:rPr>
          <w:lang w:eastAsia="ko-KR"/>
        </w:rPr>
      </w:pPr>
      <w:r w:rsidRPr="00FB08DB">
        <w:rPr>
          <w:lang w:eastAsia="ko-KR"/>
        </w:rPr>
        <w:t>–</w:t>
      </w:r>
      <w:r w:rsidRPr="00FB08DB">
        <w:rPr>
          <w:lang w:eastAsia="ko-KR"/>
        </w:rPr>
        <w:tab/>
        <w:t xml:space="preserve">Otherwise (predFlagL0 or predFlagL1 are equal to 1 but not both), the default weighted sample prediction process as described in </w:t>
      </w:r>
      <w:proofErr w:type="spellStart"/>
      <w:r w:rsidRPr="00FB08DB">
        <w:rPr>
          <w:lang w:eastAsia="ko-KR"/>
        </w:rPr>
        <w:t>subclause</w:t>
      </w:r>
      <w:proofErr w:type="spellEnd"/>
      <w:r w:rsidRPr="00FB08DB">
        <w:rPr>
          <w:lang w:eastAsia="ko-KR"/>
        </w:rPr>
        <w:t xml:space="preserve"> </w:t>
      </w:r>
      <w:r w:rsidRPr="00FB08DB">
        <w:rPr>
          <w:lang w:eastAsia="ko-KR"/>
        </w:rPr>
        <w:fldChar w:fldCharType="begin" w:fldLock="1"/>
      </w:r>
      <w:r w:rsidRPr="00FB08DB">
        <w:rPr>
          <w:lang w:eastAsia="ko-KR"/>
        </w:rPr>
        <w:instrText xml:space="preserve"> REF _Ref310334062 \r \h </w:instrText>
      </w:r>
      <w:r>
        <w:rPr>
          <w:lang w:eastAsia="ko-KR"/>
        </w:rPr>
        <w:instrText xml:space="preserve"> \* MERGEFORMAT </w:instrText>
      </w:r>
      <w:r w:rsidRPr="00FB08DB">
        <w:rPr>
          <w:lang w:eastAsia="ko-KR"/>
        </w:rPr>
      </w:r>
      <w:r w:rsidRPr="00FB08DB">
        <w:rPr>
          <w:lang w:eastAsia="ko-KR"/>
        </w:rPr>
        <w:fldChar w:fldCharType="separate"/>
      </w:r>
      <w:r w:rsidRPr="00FB08DB">
        <w:rPr>
          <w:lang w:eastAsia="ko-KR"/>
        </w:rPr>
        <w:t>8.5.2.2.3.1</w:t>
      </w:r>
      <w:r w:rsidRPr="00FB08DB">
        <w:rPr>
          <w:lang w:eastAsia="ko-KR"/>
        </w:rPr>
        <w:fldChar w:fldCharType="end"/>
      </w:r>
      <w:r w:rsidRPr="00066987">
        <w:rPr>
          <w:lang w:eastAsia="ko-KR"/>
        </w:rPr>
        <w:t xml:space="preserve"> is invoked with the same inputs and outputs as the process described in this </w:t>
      </w:r>
      <w:proofErr w:type="spellStart"/>
      <w:r w:rsidRPr="00066987">
        <w:rPr>
          <w:lang w:eastAsia="ko-KR"/>
        </w:rPr>
        <w:t>subclause</w:t>
      </w:r>
      <w:proofErr w:type="spellEnd"/>
      <w:r w:rsidRPr="00066987">
        <w:rPr>
          <w:lang w:eastAsia="ko-KR"/>
        </w:rPr>
        <w:t>.</w:t>
      </w:r>
    </w:p>
    <w:p w:rsidR="00D4764E" w:rsidRPr="00D4764E" w:rsidRDefault="00D4764E" w:rsidP="00D4764E">
      <w:pPr>
        <w:pStyle w:val="Heading9"/>
        <w:rPr>
          <w:lang w:val="en-GB"/>
        </w:rPr>
      </w:pPr>
      <w:bookmarkStart w:id="13" w:name="_Ref310334062"/>
      <w:r>
        <w:rPr>
          <w:lang w:val="en-GB"/>
        </w:rPr>
        <w:t>8.5.2.2.3.1.</w:t>
      </w:r>
      <w:r>
        <w:rPr>
          <w:lang w:val="en-GB"/>
        </w:rPr>
        <w:tab/>
      </w:r>
      <w:r w:rsidRPr="00D4764E">
        <w:rPr>
          <w:lang w:val="en-GB"/>
        </w:rPr>
        <w:t>Default weighted sample prediction process</w:t>
      </w:r>
      <w:bookmarkEnd w:id="13"/>
    </w:p>
    <w:p w:rsidR="00D4764E" w:rsidRPr="00FB08DB" w:rsidRDefault="00D4764E" w:rsidP="00D4764E">
      <w:pPr>
        <w:rPr>
          <w:lang w:eastAsia="ko-KR"/>
        </w:rPr>
      </w:pPr>
      <w:r w:rsidRPr="00FB08DB">
        <w:rPr>
          <w:lang w:eastAsia="ko-KR"/>
        </w:rPr>
        <w:t>Inputs to this process are:</w:t>
      </w:r>
    </w:p>
    <w:p w:rsidR="00D4764E" w:rsidRPr="00066987" w:rsidRDefault="00D4764E" w:rsidP="00D4764E">
      <w:pPr>
        <w:tabs>
          <w:tab w:val="left" w:pos="284"/>
        </w:tabs>
        <w:ind w:left="284" w:hanging="284"/>
        <w:rPr>
          <w:lang w:eastAsia="ko-KR"/>
        </w:rPr>
      </w:pPr>
      <w:r w:rsidRPr="00FB08DB">
        <w:rPr>
          <w:lang w:eastAsia="ko-KR"/>
        </w:rPr>
        <w:t>–</w:t>
      </w:r>
      <w:r w:rsidRPr="00FB08DB">
        <w:rPr>
          <w:lang w:eastAsia="ko-KR"/>
        </w:rPr>
        <w:tab/>
      </w:r>
      <w:proofErr w:type="gramStart"/>
      <w:r w:rsidRPr="00FB08DB">
        <w:rPr>
          <w:lang w:eastAsia="ko-KR"/>
        </w:rPr>
        <w:t>the</w:t>
      </w:r>
      <w:proofErr w:type="gramEnd"/>
      <w:r w:rsidRPr="00FB08DB">
        <w:rPr>
          <w:lang w:eastAsia="ko-KR"/>
        </w:rPr>
        <w:t xml:space="preserve"> same as specified in </w:t>
      </w:r>
      <w:proofErr w:type="spellStart"/>
      <w:r w:rsidRPr="00FB08DB">
        <w:rPr>
          <w:lang w:eastAsia="ko-KR"/>
        </w:rPr>
        <w:t>subclause</w:t>
      </w:r>
      <w:proofErr w:type="spellEnd"/>
      <w:r w:rsidRPr="00FB08DB">
        <w:rPr>
          <w:lang w:eastAsia="ko-KR"/>
        </w:rPr>
        <w:t xml:space="preserve"> </w:t>
      </w:r>
      <w:r w:rsidRPr="00FB08DB">
        <w:rPr>
          <w:lang w:eastAsia="ko-KR"/>
        </w:rPr>
        <w:fldChar w:fldCharType="begin" w:fldLock="1"/>
      </w:r>
      <w:r w:rsidRPr="00FB08DB">
        <w:rPr>
          <w:lang w:eastAsia="ko-KR"/>
        </w:rPr>
        <w:instrText xml:space="preserve"> REF _Ref278220086 \r \h </w:instrText>
      </w:r>
      <w:r>
        <w:rPr>
          <w:lang w:eastAsia="ko-KR"/>
        </w:rPr>
        <w:instrText xml:space="preserve"> \* MERGEFORMAT </w:instrText>
      </w:r>
      <w:r w:rsidRPr="00FB08DB">
        <w:rPr>
          <w:lang w:eastAsia="ko-KR"/>
        </w:rPr>
      </w:r>
      <w:r w:rsidRPr="00FB08DB">
        <w:rPr>
          <w:lang w:eastAsia="ko-KR"/>
        </w:rPr>
        <w:fldChar w:fldCharType="separate"/>
      </w:r>
      <w:r w:rsidRPr="00FB08DB">
        <w:rPr>
          <w:lang w:eastAsia="ko-KR"/>
        </w:rPr>
        <w:t>8.5.2.2.3</w:t>
      </w:r>
      <w:r w:rsidRPr="00FB08DB">
        <w:rPr>
          <w:lang w:eastAsia="ko-KR"/>
        </w:rPr>
        <w:fldChar w:fldCharType="end"/>
      </w:r>
      <w:r w:rsidRPr="00066987">
        <w:rPr>
          <w:lang w:eastAsia="ko-KR"/>
        </w:rPr>
        <w:t>.</w:t>
      </w:r>
    </w:p>
    <w:p w:rsidR="00D4764E" w:rsidRPr="00FB08DB" w:rsidRDefault="00D4764E" w:rsidP="00D4764E">
      <w:pPr>
        <w:rPr>
          <w:lang w:eastAsia="ko-KR"/>
        </w:rPr>
      </w:pPr>
      <w:r w:rsidRPr="00FB08DB">
        <w:rPr>
          <w:lang w:eastAsia="ko-KR"/>
        </w:rPr>
        <w:t>Outputs of this process are:</w:t>
      </w:r>
    </w:p>
    <w:p w:rsidR="00D4764E" w:rsidRPr="00066987" w:rsidRDefault="00D4764E" w:rsidP="00D4764E">
      <w:pPr>
        <w:tabs>
          <w:tab w:val="left" w:pos="284"/>
        </w:tabs>
        <w:ind w:left="284" w:hanging="284"/>
        <w:rPr>
          <w:lang w:eastAsia="ko-KR"/>
        </w:rPr>
      </w:pPr>
      <w:r w:rsidRPr="00FB08DB">
        <w:rPr>
          <w:lang w:eastAsia="ko-KR"/>
        </w:rPr>
        <w:t>–</w:t>
      </w:r>
      <w:r w:rsidRPr="00FB08DB">
        <w:rPr>
          <w:lang w:eastAsia="ko-KR"/>
        </w:rPr>
        <w:tab/>
      </w:r>
      <w:proofErr w:type="gramStart"/>
      <w:r w:rsidRPr="00FB08DB">
        <w:rPr>
          <w:lang w:eastAsia="ko-KR"/>
        </w:rPr>
        <w:t>the</w:t>
      </w:r>
      <w:proofErr w:type="gramEnd"/>
      <w:r w:rsidRPr="00FB08DB">
        <w:rPr>
          <w:lang w:eastAsia="ko-KR"/>
        </w:rPr>
        <w:t xml:space="preserve"> same as specified in </w:t>
      </w:r>
      <w:proofErr w:type="spellStart"/>
      <w:r w:rsidRPr="00FB08DB">
        <w:rPr>
          <w:lang w:eastAsia="ko-KR"/>
        </w:rPr>
        <w:t>subclause</w:t>
      </w:r>
      <w:proofErr w:type="spellEnd"/>
      <w:r w:rsidRPr="00FB08DB">
        <w:rPr>
          <w:lang w:eastAsia="ko-KR"/>
        </w:rPr>
        <w:t xml:space="preserve"> </w:t>
      </w:r>
      <w:r w:rsidRPr="00FB08DB">
        <w:rPr>
          <w:lang w:eastAsia="ko-KR"/>
        </w:rPr>
        <w:fldChar w:fldCharType="begin" w:fldLock="1"/>
      </w:r>
      <w:r w:rsidRPr="00FB08DB">
        <w:rPr>
          <w:lang w:eastAsia="ko-KR"/>
        </w:rPr>
        <w:instrText xml:space="preserve"> REF _Ref278220086 \r \h </w:instrText>
      </w:r>
      <w:r>
        <w:rPr>
          <w:lang w:eastAsia="ko-KR"/>
        </w:rPr>
        <w:instrText xml:space="preserve"> \* MERGEFORMAT </w:instrText>
      </w:r>
      <w:r w:rsidRPr="00FB08DB">
        <w:rPr>
          <w:lang w:eastAsia="ko-KR"/>
        </w:rPr>
      </w:r>
      <w:r w:rsidRPr="00FB08DB">
        <w:rPr>
          <w:lang w:eastAsia="ko-KR"/>
        </w:rPr>
        <w:fldChar w:fldCharType="separate"/>
      </w:r>
      <w:r w:rsidRPr="00FB08DB">
        <w:rPr>
          <w:lang w:eastAsia="ko-KR"/>
        </w:rPr>
        <w:t>8.5.2.2.3</w:t>
      </w:r>
      <w:r w:rsidRPr="00FB08DB">
        <w:rPr>
          <w:lang w:eastAsia="ko-KR"/>
        </w:rPr>
        <w:fldChar w:fldCharType="end"/>
      </w:r>
      <w:r w:rsidRPr="00066987">
        <w:rPr>
          <w:lang w:eastAsia="ko-KR"/>
        </w:rPr>
        <w:t xml:space="preserve">. </w:t>
      </w:r>
    </w:p>
    <w:p w:rsidR="00D4764E" w:rsidRPr="00FB08DB" w:rsidRDefault="00D4764E" w:rsidP="00D4764E">
      <w:pPr>
        <w:rPr>
          <w:lang w:eastAsia="ko-KR"/>
        </w:rPr>
      </w:pPr>
      <w:r w:rsidRPr="00FB08DB">
        <w:rPr>
          <w:lang w:eastAsia="ko-KR"/>
        </w:rPr>
        <w:t xml:space="preserve">Depending on the value of predFlagL0 and predFlagL1, the prediction samples </w:t>
      </w:r>
      <w:proofErr w:type="spellStart"/>
      <w:r w:rsidRPr="00FB08DB">
        <w:rPr>
          <w:lang w:eastAsia="ko-KR"/>
        </w:rPr>
        <w:t>predSamples</w:t>
      </w:r>
      <w:proofErr w:type="spellEnd"/>
      <w:r w:rsidRPr="00FB08DB">
        <w:rPr>
          <w:lang w:eastAsia="ko-KR"/>
        </w:rPr>
        <w:t>[ x, y ] with x = 0..(</w:t>
      </w:r>
      <w:proofErr w:type="spellStart"/>
      <w:r w:rsidRPr="00FB08DB">
        <w:rPr>
          <w:lang w:eastAsia="ko-KR"/>
        </w:rPr>
        <w:t>nPSW</w:t>
      </w:r>
      <w:proofErr w:type="spellEnd"/>
      <w:r w:rsidRPr="00FB08DB">
        <w:rPr>
          <w:lang w:eastAsia="ko-KR"/>
        </w:rPr>
        <w:t>)−1 and y = 0..(</w:t>
      </w:r>
      <w:proofErr w:type="spellStart"/>
      <w:r w:rsidRPr="00FB08DB">
        <w:rPr>
          <w:lang w:eastAsia="ko-KR"/>
        </w:rPr>
        <w:t>nPSH</w:t>
      </w:r>
      <w:proofErr w:type="spellEnd"/>
      <w:r w:rsidRPr="00FB08DB">
        <w:rPr>
          <w:lang w:eastAsia="ko-KR"/>
        </w:rPr>
        <w:t>)−1 are derived as follows.</w:t>
      </w:r>
    </w:p>
    <w:p w:rsidR="00D4764E" w:rsidRPr="00FB08DB" w:rsidRDefault="00D4764E" w:rsidP="00D4764E">
      <w:pPr>
        <w:tabs>
          <w:tab w:val="left" w:pos="284"/>
        </w:tabs>
        <w:ind w:left="284" w:hanging="284"/>
        <w:rPr>
          <w:lang w:eastAsia="ko-KR"/>
        </w:rPr>
      </w:pPr>
      <w:r w:rsidRPr="00FB08DB">
        <w:t>–</w:t>
      </w:r>
      <w:r w:rsidRPr="00FB08DB">
        <w:tab/>
      </w:r>
      <w:r w:rsidRPr="00FB08DB">
        <w:rPr>
          <w:lang w:eastAsia="ko-KR"/>
        </w:rPr>
        <w:t>If predFlagL0 is equal to 1 and predFlagL1 is equal to 0,</w:t>
      </w:r>
    </w:p>
    <w:p w:rsidR="00D4764E" w:rsidRPr="00FB08DB" w:rsidRDefault="00D4764E" w:rsidP="00D4764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426"/>
        <w:rPr>
          <w:sz w:val="20"/>
          <w:lang w:eastAsia="ko-KR"/>
        </w:rPr>
      </w:pPr>
      <w:proofErr w:type="spellStart"/>
      <w:r w:rsidRPr="00FB08DB">
        <w:rPr>
          <w:sz w:val="20"/>
          <w:lang w:eastAsia="ko-KR"/>
        </w:rPr>
        <w:t>predSamples</w:t>
      </w:r>
      <w:proofErr w:type="spellEnd"/>
      <w:r w:rsidRPr="00FB08DB">
        <w:rPr>
          <w:sz w:val="20"/>
          <w:lang w:eastAsia="ko-KR"/>
        </w:rPr>
        <w:t xml:space="preserve">[ x, y ] = </w:t>
      </w:r>
      <w:r w:rsidRPr="00FB08DB">
        <w:rPr>
          <w:rFonts w:hint="eastAsia"/>
          <w:sz w:val="20"/>
          <w:lang w:eastAsia="ko-KR"/>
        </w:rPr>
        <w:t>Clip3(</w:t>
      </w:r>
      <w:r w:rsidRPr="00FB08DB">
        <w:rPr>
          <w:sz w:val="20"/>
          <w:lang w:val="en-US" w:eastAsia="ko-KR"/>
        </w:rPr>
        <w:t> </w:t>
      </w:r>
      <w:r w:rsidRPr="00FB08DB">
        <w:rPr>
          <w:rFonts w:hint="eastAsia"/>
          <w:sz w:val="20"/>
          <w:lang w:eastAsia="ko-KR"/>
        </w:rPr>
        <w:t>0,</w:t>
      </w:r>
      <w:r w:rsidRPr="00FB08DB">
        <w:rPr>
          <w:sz w:val="20"/>
          <w:lang w:val="en-US" w:eastAsia="ko-KR"/>
        </w:rPr>
        <w:t> </w:t>
      </w:r>
      <w:r w:rsidRPr="00FB08DB">
        <w:rPr>
          <w:rFonts w:hint="eastAsia"/>
          <w:sz w:val="20"/>
          <w:lang w:eastAsia="ko-KR"/>
        </w:rPr>
        <w:t>(</w:t>
      </w:r>
      <w:r w:rsidRPr="00FB08DB">
        <w:rPr>
          <w:sz w:val="20"/>
          <w:lang w:val="en-US" w:eastAsia="ko-KR"/>
        </w:rPr>
        <w:t> </w:t>
      </w:r>
      <w:r w:rsidRPr="00FB08DB">
        <w:rPr>
          <w:rFonts w:hint="eastAsia"/>
          <w:sz w:val="20"/>
          <w:lang w:eastAsia="ko-KR"/>
        </w:rPr>
        <w:t>1</w:t>
      </w:r>
      <w:r w:rsidRPr="00FB08DB">
        <w:rPr>
          <w:sz w:val="20"/>
          <w:lang w:val="en-US" w:eastAsia="ko-KR"/>
        </w:rPr>
        <w:t> </w:t>
      </w:r>
      <w:r w:rsidRPr="00FB08DB">
        <w:rPr>
          <w:rFonts w:hint="eastAsia"/>
          <w:sz w:val="20"/>
          <w:lang w:eastAsia="ko-KR"/>
        </w:rPr>
        <w:t>&lt;&lt;</w:t>
      </w:r>
      <w:r w:rsidRPr="00FB08DB">
        <w:rPr>
          <w:sz w:val="20"/>
          <w:lang w:val="en-US" w:eastAsia="ko-KR"/>
        </w:rPr>
        <w:t> </w:t>
      </w:r>
      <w:proofErr w:type="spellStart"/>
      <w:r w:rsidRPr="00FB08DB">
        <w:rPr>
          <w:rFonts w:hint="eastAsia"/>
          <w:sz w:val="20"/>
          <w:lang w:eastAsia="ko-KR"/>
        </w:rPr>
        <w:t>bitDepth</w:t>
      </w:r>
      <w:proofErr w:type="spellEnd"/>
      <w:r w:rsidRPr="00FB08DB">
        <w:rPr>
          <w:sz w:val="20"/>
          <w:lang w:val="en-US" w:eastAsia="ko-KR"/>
        </w:rPr>
        <w:t> </w:t>
      </w:r>
      <w:r w:rsidRPr="00FB08DB">
        <w:rPr>
          <w:rFonts w:hint="eastAsia"/>
          <w:sz w:val="20"/>
          <w:lang w:eastAsia="ko-KR"/>
        </w:rPr>
        <w:t>)</w:t>
      </w:r>
      <w:r w:rsidRPr="00FB08DB">
        <w:rPr>
          <w:sz w:val="20"/>
          <w:lang w:val="en-US" w:eastAsia="ko-KR"/>
        </w:rPr>
        <w:t> </w:t>
      </w:r>
      <w:r w:rsidRPr="00FB08DB">
        <w:rPr>
          <w:sz w:val="20"/>
          <w:lang w:eastAsia="ko-KR"/>
        </w:rPr>
        <w:t>− 1</w:t>
      </w:r>
      <w:r w:rsidRPr="00FB08DB">
        <w:rPr>
          <w:rFonts w:hint="eastAsia"/>
          <w:sz w:val="20"/>
          <w:lang w:eastAsia="ko-KR"/>
        </w:rPr>
        <w:t xml:space="preserve">, </w:t>
      </w:r>
      <w:r w:rsidRPr="00FB08DB">
        <w:rPr>
          <w:sz w:val="20"/>
          <w:lang w:eastAsia="ko-KR"/>
        </w:rPr>
        <w:t>( predSamplesL0[ x, y ] + offset1 ) &gt;&gt; shift1</w:t>
      </w:r>
      <w:r w:rsidRPr="00FB08DB">
        <w:rPr>
          <w:sz w:val="20"/>
          <w:lang w:val="en-US" w:eastAsia="ko-KR"/>
        </w:rPr>
        <w:t> </w:t>
      </w:r>
      <w:r w:rsidRPr="00FB08DB">
        <w:rPr>
          <w:rFonts w:hint="eastAsia"/>
          <w:sz w:val="20"/>
          <w:lang w:eastAsia="ko-KR"/>
        </w:rPr>
        <w:t>)</w:t>
      </w:r>
      <w:r w:rsidRPr="00FB08DB">
        <w:rPr>
          <w:sz w:val="20"/>
          <w:lang w:eastAsia="ko-KR"/>
        </w:rPr>
        <w:tab/>
      </w:r>
      <w:r w:rsidRPr="00FB08DB">
        <w:rPr>
          <w:sz w:val="20"/>
        </w:rPr>
        <w:t>(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8</w:t>
      </w:r>
      <w:r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211</w:t>
      </w:r>
      <w:r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D4764E" w:rsidRPr="00FB08DB" w:rsidRDefault="00D4764E" w:rsidP="00D4764E">
      <w:pPr>
        <w:tabs>
          <w:tab w:val="left" w:pos="284"/>
        </w:tabs>
        <w:ind w:left="284" w:hanging="284"/>
        <w:rPr>
          <w:lang w:eastAsia="ko-KR"/>
        </w:rPr>
      </w:pPr>
      <w:r w:rsidRPr="00FB08DB">
        <w:t>–</w:t>
      </w:r>
      <w:r w:rsidRPr="00FB08DB">
        <w:tab/>
      </w:r>
      <w:r w:rsidRPr="00FB08DB">
        <w:rPr>
          <w:lang w:eastAsia="ko-KR"/>
        </w:rPr>
        <w:t>Otherwise, if predFlagL0 is equal to 0 and predFlagL1 is equal to 1,</w:t>
      </w:r>
    </w:p>
    <w:p w:rsidR="00D4764E" w:rsidRPr="00FB08DB" w:rsidRDefault="00D4764E" w:rsidP="00D4764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426"/>
        <w:rPr>
          <w:sz w:val="20"/>
          <w:lang w:eastAsia="ko-KR"/>
        </w:rPr>
      </w:pPr>
      <w:proofErr w:type="spellStart"/>
      <w:r w:rsidRPr="00FB08DB">
        <w:rPr>
          <w:sz w:val="20"/>
          <w:lang w:eastAsia="ko-KR"/>
        </w:rPr>
        <w:t>predSamples</w:t>
      </w:r>
      <w:proofErr w:type="spellEnd"/>
      <w:r w:rsidRPr="00FB08DB">
        <w:rPr>
          <w:sz w:val="20"/>
          <w:lang w:eastAsia="ko-KR"/>
        </w:rPr>
        <w:t xml:space="preserve">[ x, y ] = </w:t>
      </w:r>
      <w:r w:rsidRPr="00FB08DB">
        <w:rPr>
          <w:rFonts w:hint="eastAsia"/>
          <w:sz w:val="20"/>
          <w:lang w:eastAsia="ko-KR"/>
        </w:rPr>
        <w:t>Clip3(</w:t>
      </w:r>
      <w:r w:rsidRPr="00FB08DB">
        <w:rPr>
          <w:sz w:val="20"/>
          <w:lang w:val="en-US" w:eastAsia="ko-KR"/>
        </w:rPr>
        <w:t> </w:t>
      </w:r>
      <w:r w:rsidRPr="00FB08DB">
        <w:rPr>
          <w:rFonts w:hint="eastAsia"/>
          <w:sz w:val="20"/>
          <w:lang w:eastAsia="ko-KR"/>
        </w:rPr>
        <w:t>0,</w:t>
      </w:r>
      <w:r w:rsidRPr="00FB08DB">
        <w:rPr>
          <w:sz w:val="20"/>
          <w:lang w:val="en-US" w:eastAsia="ko-KR"/>
        </w:rPr>
        <w:t> </w:t>
      </w:r>
      <w:r w:rsidRPr="00FB08DB">
        <w:rPr>
          <w:rFonts w:hint="eastAsia"/>
          <w:sz w:val="20"/>
          <w:lang w:eastAsia="ko-KR"/>
        </w:rPr>
        <w:t>(</w:t>
      </w:r>
      <w:r w:rsidRPr="00FB08DB">
        <w:rPr>
          <w:sz w:val="20"/>
          <w:lang w:val="en-US" w:eastAsia="ko-KR"/>
        </w:rPr>
        <w:t> </w:t>
      </w:r>
      <w:r w:rsidRPr="00FB08DB">
        <w:rPr>
          <w:rFonts w:hint="eastAsia"/>
          <w:sz w:val="20"/>
          <w:lang w:eastAsia="ko-KR"/>
        </w:rPr>
        <w:t>1</w:t>
      </w:r>
      <w:r w:rsidRPr="00FB08DB">
        <w:rPr>
          <w:sz w:val="20"/>
          <w:lang w:val="en-US" w:eastAsia="ko-KR"/>
        </w:rPr>
        <w:t> </w:t>
      </w:r>
      <w:r w:rsidRPr="00FB08DB">
        <w:rPr>
          <w:rFonts w:hint="eastAsia"/>
          <w:sz w:val="20"/>
          <w:lang w:eastAsia="ko-KR"/>
        </w:rPr>
        <w:t>&lt;&lt;</w:t>
      </w:r>
      <w:r w:rsidRPr="00FB08DB">
        <w:rPr>
          <w:sz w:val="20"/>
          <w:lang w:val="en-US" w:eastAsia="ko-KR"/>
        </w:rPr>
        <w:t> </w:t>
      </w:r>
      <w:proofErr w:type="spellStart"/>
      <w:r w:rsidRPr="00FB08DB">
        <w:rPr>
          <w:rFonts w:hint="eastAsia"/>
          <w:sz w:val="20"/>
          <w:lang w:eastAsia="ko-KR"/>
        </w:rPr>
        <w:t>bitDepth</w:t>
      </w:r>
      <w:proofErr w:type="spellEnd"/>
      <w:r w:rsidRPr="00FB08DB">
        <w:rPr>
          <w:sz w:val="20"/>
          <w:lang w:val="en-US" w:eastAsia="ko-KR"/>
        </w:rPr>
        <w:t> </w:t>
      </w:r>
      <w:r w:rsidRPr="00FB08DB">
        <w:rPr>
          <w:rFonts w:hint="eastAsia"/>
          <w:sz w:val="20"/>
          <w:lang w:eastAsia="ko-KR"/>
        </w:rPr>
        <w:t>)</w:t>
      </w:r>
      <w:r w:rsidRPr="00FB08DB">
        <w:rPr>
          <w:sz w:val="20"/>
          <w:lang w:val="en-US" w:eastAsia="ko-KR"/>
        </w:rPr>
        <w:t> </w:t>
      </w:r>
      <w:r w:rsidRPr="00FB08DB">
        <w:rPr>
          <w:sz w:val="20"/>
          <w:lang w:eastAsia="ko-KR"/>
        </w:rPr>
        <w:t>− 1</w:t>
      </w:r>
      <w:r w:rsidRPr="00FB08DB">
        <w:rPr>
          <w:rFonts w:hint="eastAsia"/>
          <w:sz w:val="20"/>
          <w:lang w:eastAsia="ko-KR"/>
        </w:rPr>
        <w:t xml:space="preserve">, </w:t>
      </w:r>
      <w:r w:rsidRPr="00FB08DB">
        <w:rPr>
          <w:sz w:val="20"/>
          <w:lang w:eastAsia="ko-KR"/>
        </w:rPr>
        <w:t>( predSamplesL1[ x, y ] + offset1 ) &gt;&gt; shift1</w:t>
      </w:r>
      <w:r w:rsidRPr="00FB08DB">
        <w:rPr>
          <w:sz w:val="20"/>
          <w:lang w:val="en-US" w:eastAsia="ko-KR"/>
        </w:rPr>
        <w:t> </w:t>
      </w:r>
      <w:r w:rsidRPr="00FB08DB">
        <w:rPr>
          <w:rFonts w:hint="eastAsia"/>
          <w:sz w:val="20"/>
          <w:lang w:eastAsia="ko-KR"/>
        </w:rPr>
        <w:t>)</w:t>
      </w:r>
      <w:r w:rsidRPr="00FB08DB">
        <w:rPr>
          <w:sz w:val="20"/>
          <w:lang w:eastAsia="ko-KR"/>
        </w:rPr>
        <w:tab/>
      </w:r>
      <w:r w:rsidRPr="00FB08DB">
        <w:rPr>
          <w:sz w:val="20"/>
        </w:rPr>
        <w:t>(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8</w:t>
      </w:r>
      <w:r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212</w:t>
      </w:r>
      <w:r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D4764E" w:rsidRPr="00FB08DB" w:rsidRDefault="00D4764E" w:rsidP="00D4764E">
      <w:pPr>
        <w:tabs>
          <w:tab w:val="left" w:pos="284"/>
        </w:tabs>
        <w:ind w:left="284" w:hanging="284"/>
        <w:rPr>
          <w:lang w:eastAsia="ko-KR"/>
        </w:rPr>
      </w:pPr>
      <w:r w:rsidRPr="00FB08DB">
        <w:t>–</w:t>
      </w:r>
      <w:r w:rsidRPr="00FB08DB">
        <w:tab/>
      </w:r>
      <w:r w:rsidRPr="00FB08DB">
        <w:rPr>
          <w:lang w:eastAsia="ko-KR"/>
        </w:rPr>
        <w:t>Otherwise (both predFlagL0 and predFlagL1 are equal to 1),</w:t>
      </w:r>
      <w:r w:rsidRPr="00FB08DB">
        <w:rPr>
          <w:rFonts w:hint="eastAsia"/>
          <w:lang w:eastAsia="ko-KR"/>
        </w:rPr>
        <w:t xml:space="preserve"> if </w:t>
      </w:r>
      <w:proofErr w:type="spellStart"/>
      <w:r w:rsidRPr="00FB08DB">
        <w:rPr>
          <w:rFonts w:hint="eastAsia"/>
          <w:lang w:eastAsia="ko-KR"/>
        </w:rPr>
        <w:t>RefPicOrderCnt</w:t>
      </w:r>
      <w:proofErr w:type="spellEnd"/>
      <w:r w:rsidRPr="00FB08DB">
        <w:rPr>
          <w:rFonts w:hint="eastAsia"/>
          <w:lang w:eastAsia="ko-KR"/>
        </w:rPr>
        <w:t>(</w:t>
      </w:r>
      <w:r w:rsidRPr="00FB08DB">
        <w:rPr>
          <w:lang w:eastAsia="ko-KR"/>
        </w:rPr>
        <w:t> </w:t>
      </w:r>
      <w:proofErr w:type="spellStart"/>
      <w:r w:rsidRPr="00FB08DB">
        <w:rPr>
          <w:rFonts w:hint="eastAsia"/>
          <w:lang w:eastAsia="ko-KR"/>
        </w:rPr>
        <w:t>currPic</w:t>
      </w:r>
      <w:proofErr w:type="spellEnd"/>
      <w:r w:rsidRPr="00FB08DB">
        <w:rPr>
          <w:rFonts w:hint="eastAsia"/>
          <w:lang w:eastAsia="ko-KR"/>
        </w:rPr>
        <w:t>,</w:t>
      </w:r>
      <w:r w:rsidRPr="00FB08DB">
        <w:rPr>
          <w:lang w:eastAsia="ko-KR"/>
        </w:rPr>
        <w:t> </w:t>
      </w:r>
      <w:r w:rsidRPr="00FB08DB">
        <w:rPr>
          <w:rFonts w:hint="eastAsia"/>
          <w:lang w:eastAsia="ko-KR"/>
        </w:rPr>
        <w:t>refIdxL0,</w:t>
      </w:r>
      <w:r w:rsidRPr="00FB08DB">
        <w:rPr>
          <w:lang w:eastAsia="ko-KR"/>
        </w:rPr>
        <w:t> </w:t>
      </w:r>
      <w:r w:rsidRPr="00FB08DB">
        <w:rPr>
          <w:rFonts w:hint="eastAsia"/>
          <w:lang w:eastAsia="ko-KR"/>
        </w:rPr>
        <w:t xml:space="preserve">L0) is equal to </w:t>
      </w:r>
      <w:proofErr w:type="spellStart"/>
      <w:r w:rsidRPr="00FB08DB">
        <w:rPr>
          <w:rFonts w:hint="eastAsia"/>
          <w:lang w:eastAsia="ko-KR"/>
        </w:rPr>
        <w:t>RefPicOrderCnt</w:t>
      </w:r>
      <w:proofErr w:type="spellEnd"/>
      <w:r w:rsidRPr="00FB08DB">
        <w:rPr>
          <w:rFonts w:hint="eastAsia"/>
          <w:lang w:eastAsia="ko-KR"/>
        </w:rPr>
        <w:t>(</w:t>
      </w:r>
      <w:r w:rsidRPr="00FB08DB">
        <w:rPr>
          <w:lang w:eastAsia="ko-KR"/>
        </w:rPr>
        <w:t> </w:t>
      </w:r>
      <w:proofErr w:type="spellStart"/>
      <w:r w:rsidRPr="00FB08DB">
        <w:rPr>
          <w:rFonts w:hint="eastAsia"/>
          <w:lang w:eastAsia="ko-KR"/>
        </w:rPr>
        <w:t>currPic</w:t>
      </w:r>
      <w:proofErr w:type="spellEnd"/>
      <w:r w:rsidRPr="00FB08DB">
        <w:rPr>
          <w:rFonts w:hint="eastAsia"/>
          <w:lang w:eastAsia="ko-KR"/>
        </w:rPr>
        <w:t>,</w:t>
      </w:r>
      <w:r w:rsidRPr="00FB08DB">
        <w:rPr>
          <w:lang w:eastAsia="ko-KR"/>
        </w:rPr>
        <w:t> </w:t>
      </w:r>
      <w:r w:rsidRPr="00FB08DB">
        <w:rPr>
          <w:rFonts w:hint="eastAsia"/>
          <w:lang w:eastAsia="ko-KR"/>
        </w:rPr>
        <w:t>refIdxL1,</w:t>
      </w:r>
      <w:r w:rsidRPr="00FB08DB">
        <w:rPr>
          <w:lang w:eastAsia="ko-KR"/>
        </w:rPr>
        <w:t> </w:t>
      </w:r>
      <w:r w:rsidRPr="00FB08DB">
        <w:rPr>
          <w:rFonts w:hint="eastAsia"/>
          <w:lang w:eastAsia="ko-KR"/>
        </w:rPr>
        <w:t>L1) and mvL0 is equal to mvL1</w:t>
      </w:r>
      <w:r>
        <w:rPr>
          <w:lang w:eastAsia="ko-KR"/>
        </w:rPr>
        <w:t xml:space="preserve"> </w:t>
      </w:r>
      <w:r w:rsidRPr="00944DE7">
        <w:rPr>
          <w:highlight w:val="green"/>
          <w:lang w:eastAsia="ko-KR"/>
        </w:rPr>
        <w:t xml:space="preserve">and both </w:t>
      </w:r>
      <w:proofErr w:type="spellStart"/>
      <w:r w:rsidRPr="00944DE7">
        <w:rPr>
          <w:highlight w:val="green"/>
        </w:rPr>
        <w:t>RefPicTypeFunc</w:t>
      </w:r>
      <w:proofErr w:type="spellEnd"/>
      <w:r w:rsidRPr="0048654B">
        <w:rPr>
          <w:highlight w:val="green"/>
        </w:rPr>
        <w:t>( RefPicListL0</w:t>
      </w:r>
      <w:r w:rsidRPr="0048654B">
        <w:rPr>
          <w:highlight w:val="green"/>
          <w:lang w:eastAsia="ko-KR"/>
        </w:rPr>
        <w:t>( refIdxL0 ) )</w:t>
      </w:r>
      <w:r w:rsidRPr="00944DE7">
        <w:rPr>
          <w:highlight w:val="green"/>
          <w:lang w:eastAsia="ko-KR"/>
        </w:rPr>
        <w:t xml:space="preserve"> and </w:t>
      </w:r>
      <w:proofErr w:type="spellStart"/>
      <w:r w:rsidRPr="00944DE7">
        <w:rPr>
          <w:highlight w:val="green"/>
        </w:rPr>
        <w:t>RefPicTypeFunc</w:t>
      </w:r>
      <w:proofErr w:type="spellEnd"/>
      <w:r w:rsidRPr="0048654B">
        <w:rPr>
          <w:highlight w:val="green"/>
        </w:rPr>
        <w:t>( </w:t>
      </w:r>
      <w:r w:rsidRPr="0048654B">
        <w:rPr>
          <w:highlight w:val="green"/>
          <w:lang w:eastAsia="ko-KR"/>
        </w:rPr>
        <w:t>RefPicListL1( refIdxL1 ) )</w:t>
      </w:r>
      <w:r w:rsidRPr="00944DE7">
        <w:rPr>
          <w:highlight w:val="green"/>
          <w:lang w:eastAsia="ko-KR"/>
        </w:rPr>
        <w:t xml:space="preserve"> are equal to 0</w:t>
      </w:r>
      <w:r w:rsidRPr="00FB08DB">
        <w:rPr>
          <w:rFonts w:hint="eastAsia"/>
          <w:lang w:eastAsia="ko-KR"/>
        </w:rPr>
        <w:t>,</w:t>
      </w:r>
    </w:p>
    <w:p w:rsidR="00D4764E" w:rsidRPr="00FB08DB" w:rsidRDefault="00D4764E" w:rsidP="00D4764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426"/>
        <w:rPr>
          <w:sz w:val="20"/>
          <w:lang w:eastAsia="ko-KR"/>
        </w:rPr>
      </w:pPr>
      <w:proofErr w:type="spellStart"/>
      <w:r w:rsidRPr="00FB08DB">
        <w:rPr>
          <w:sz w:val="20"/>
          <w:lang w:eastAsia="ko-KR"/>
        </w:rPr>
        <w:t>predSamples</w:t>
      </w:r>
      <w:proofErr w:type="spellEnd"/>
      <w:r w:rsidRPr="00FB08DB">
        <w:rPr>
          <w:sz w:val="20"/>
          <w:lang w:eastAsia="ko-KR"/>
        </w:rPr>
        <w:t xml:space="preserve">[ x, y ] = </w:t>
      </w:r>
      <w:r w:rsidRPr="00FB08DB">
        <w:rPr>
          <w:rFonts w:hint="eastAsia"/>
          <w:sz w:val="20"/>
          <w:lang w:eastAsia="ko-KR"/>
        </w:rPr>
        <w:t>Clip3(</w:t>
      </w:r>
      <w:r w:rsidRPr="00FB08DB">
        <w:rPr>
          <w:sz w:val="20"/>
          <w:lang w:val="en-US" w:eastAsia="ko-KR"/>
        </w:rPr>
        <w:t> </w:t>
      </w:r>
      <w:r w:rsidRPr="00FB08DB">
        <w:rPr>
          <w:rFonts w:hint="eastAsia"/>
          <w:sz w:val="20"/>
          <w:lang w:eastAsia="ko-KR"/>
        </w:rPr>
        <w:t>0,</w:t>
      </w:r>
      <w:r w:rsidRPr="00FB08DB">
        <w:rPr>
          <w:sz w:val="20"/>
          <w:lang w:val="en-US" w:eastAsia="ko-KR"/>
        </w:rPr>
        <w:t> </w:t>
      </w:r>
      <w:r w:rsidRPr="00FB08DB">
        <w:rPr>
          <w:rFonts w:hint="eastAsia"/>
          <w:sz w:val="20"/>
          <w:lang w:eastAsia="ko-KR"/>
        </w:rPr>
        <w:t>(</w:t>
      </w:r>
      <w:r w:rsidRPr="00FB08DB">
        <w:rPr>
          <w:sz w:val="20"/>
          <w:lang w:val="en-US" w:eastAsia="ko-KR"/>
        </w:rPr>
        <w:t> </w:t>
      </w:r>
      <w:r w:rsidRPr="00FB08DB">
        <w:rPr>
          <w:rFonts w:hint="eastAsia"/>
          <w:sz w:val="20"/>
          <w:lang w:eastAsia="ko-KR"/>
        </w:rPr>
        <w:t>1</w:t>
      </w:r>
      <w:r w:rsidRPr="00FB08DB">
        <w:rPr>
          <w:sz w:val="20"/>
          <w:lang w:val="en-US" w:eastAsia="ko-KR"/>
        </w:rPr>
        <w:t> </w:t>
      </w:r>
      <w:r w:rsidRPr="00FB08DB">
        <w:rPr>
          <w:rFonts w:hint="eastAsia"/>
          <w:sz w:val="20"/>
          <w:lang w:eastAsia="ko-KR"/>
        </w:rPr>
        <w:t>&lt;&lt;</w:t>
      </w:r>
      <w:r w:rsidRPr="00FB08DB">
        <w:rPr>
          <w:sz w:val="20"/>
          <w:lang w:val="en-US" w:eastAsia="ko-KR"/>
        </w:rPr>
        <w:t> </w:t>
      </w:r>
      <w:proofErr w:type="spellStart"/>
      <w:r w:rsidRPr="00FB08DB">
        <w:rPr>
          <w:rFonts w:hint="eastAsia"/>
          <w:sz w:val="20"/>
          <w:lang w:eastAsia="ko-KR"/>
        </w:rPr>
        <w:t>bitDepth</w:t>
      </w:r>
      <w:proofErr w:type="spellEnd"/>
      <w:r w:rsidRPr="00FB08DB">
        <w:rPr>
          <w:sz w:val="20"/>
          <w:lang w:val="en-US" w:eastAsia="ko-KR"/>
        </w:rPr>
        <w:t> </w:t>
      </w:r>
      <w:r w:rsidRPr="00FB08DB">
        <w:rPr>
          <w:rFonts w:hint="eastAsia"/>
          <w:sz w:val="20"/>
          <w:lang w:eastAsia="ko-KR"/>
        </w:rPr>
        <w:t>)</w:t>
      </w:r>
      <w:r w:rsidRPr="00FB08DB">
        <w:rPr>
          <w:sz w:val="20"/>
          <w:lang w:val="en-US" w:eastAsia="ko-KR"/>
        </w:rPr>
        <w:t> </w:t>
      </w:r>
      <w:r w:rsidRPr="00FB08DB">
        <w:rPr>
          <w:sz w:val="20"/>
          <w:lang w:eastAsia="ko-KR"/>
        </w:rPr>
        <w:t>− 1</w:t>
      </w:r>
      <w:r w:rsidRPr="00FB08DB">
        <w:rPr>
          <w:rFonts w:hint="eastAsia"/>
          <w:sz w:val="20"/>
          <w:lang w:eastAsia="ko-KR"/>
        </w:rPr>
        <w:t xml:space="preserve">, </w:t>
      </w:r>
      <w:r w:rsidRPr="00FB08DB">
        <w:rPr>
          <w:sz w:val="20"/>
          <w:lang w:eastAsia="ko-KR"/>
        </w:rPr>
        <w:t>( predSamplesL0[ x, y ] + offset1 ) &gt;&gt; shift1</w:t>
      </w:r>
      <w:r w:rsidRPr="00FB08DB">
        <w:rPr>
          <w:sz w:val="20"/>
          <w:lang w:val="en-US" w:eastAsia="ko-KR"/>
        </w:rPr>
        <w:t> </w:t>
      </w:r>
      <w:r w:rsidRPr="00FB08DB">
        <w:rPr>
          <w:rFonts w:hint="eastAsia"/>
          <w:sz w:val="20"/>
          <w:lang w:eastAsia="ko-KR"/>
        </w:rPr>
        <w:t>)</w:t>
      </w:r>
      <w:r w:rsidRPr="00FB08DB">
        <w:rPr>
          <w:sz w:val="20"/>
          <w:lang w:eastAsia="ko-KR"/>
        </w:rPr>
        <w:tab/>
      </w:r>
      <w:r w:rsidRPr="00FB08DB">
        <w:rPr>
          <w:sz w:val="20"/>
        </w:rPr>
        <w:t>(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8</w:t>
      </w:r>
      <w:r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213</w:t>
      </w:r>
      <w:r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D4764E" w:rsidRPr="00FB08DB" w:rsidRDefault="00D4764E" w:rsidP="00D4764E">
      <w:pPr>
        <w:tabs>
          <w:tab w:val="left" w:pos="284"/>
        </w:tabs>
        <w:ind w:left="284" w:hanging="284"/>
        <w:rPr>
          <w:lang w:eastAsia="ko-KR"/>
        </w:rPr>
      </w:pPr>
      <w:r w:rsidRPr="00FB08DB">
        <w:t>–</w:t>
      </w:r>
      <w:r w:rsidRPr="00FB08DB">
        <w:tab/>
      </w:r>
      <w:r w:rsidRPr="00FB08DB">
        <w:rPr>
          <w:lang w:eastAsia="ko-KR"/>
        </w:rPr>
        <w:t>Otherwise,</w:t>
      </w:r>
    </w:p>
    <w:p w:rsidR="00D4764E" w:rsidRPr="00FB08DB" w:rsidRDefault="00D4764E" w:rsidP="00D4764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</w:tabs>
        <w:ind w:left="426"/>
        <w:rPr>
          <w:sz w:val="20"/>
          <w:lang w:eastAsia="ko-KR"/>
        </w:rPr>
      </w:pPr>
      <w:proofErr w:type="spellStart"/>
      <w:r w:rsidRPr="00FB08DB">
        <w:rPr>
          <w:sz w:val="20"/>
          <w:lang w:eastAsia="ko-KR"/>
        </w:rPr>
        <w:t>predSamples</w:t>
      </w:r>
      <w:proofErr w:type="spellEnd"/>
      <w:r w:rsidRPr="00FB08DB">
        <w:rPr>
          <w:sz w:val="20"/>
          <w:lang w:eastAsia="ko-KR"/>
        </w:rPr>
        <w:t>[ x, y ] = Clip3( 0, ( 1 &lt;&lt; </w:t>
      </w:r>
      <w:proofErr w:type="spellStart"/>
      <w:r w:rsidRPr="00FB08DB">
        <w:rPr>
          <w:sz w:val="20"/>
          <w:lang w:eastAsia="ko-KR"/>
        </w:rPr>
        <w:t>bitDepth</w:t>
      </w:r>
      <w:proofErr w:type="spellEnd"/>
      <w:r w:rsidRPr="00FB08DB">
        <w:rPr>
          <w:sz w:val="20"/>
          <w:lang w:eastAsia="ko-KR"/>
        </w:rPr>
        <w:t xml:space="preserve"> ) − 1 , </w:t>
      </w:r>
      <w:r w:rsidRPr="00FB08DB">
        <w:rPr>
          <w:sz w:val="20"/>
          <w:lang w:eastAsia="ko-KR"/>
        </w:rPr>
        <w:br/>
      </w:r>
      <w:r w:rsidRPr="00FB08DB">
        <w:rPr>
          <w:sz w:val="20"/>
          <w:lang w:eastAsia="ko-KR"/>
        </w:rPr>
        <w:tab/>
      </w:r>
      <w:r w:rsidRPr="00FB08DB">
        <w:rPr>
          <w:sz w:val="20"/>
          <w:lang w:eastAsia="ko-KR"/>
        </w:rPr>
        <w:tab/>
      </w:r>
      <w:r w:rsidRPr="00FB08DB">
        <w:rPr>
          <w:sz w:val="20"/>
          <w:lang w:eastAsia="ko-KR"/>
        </w:rPr>
        <w:tab/>
      </w:r>
      <w:r w:rsidRPr="00FB08DB">
        <w:rPr>
          <w:sz w:val="20"/>
          <w:lang w:eastAsia="ko-KR"/>
        </w:rPr>
        <w:tab/>
      </w:r>
      <w:r w:rsidRPr="00FB08DB">
        <w:rPr>
          <w:sz w:val="20"/>
          <w:lang w:eastAsia="ko-KR"/>
        </w:rPr>
        <w:tab/>
      </w:r>
      <w:r w:rsidRPr="00FB08DB">
        <w:rPr>
          <w:sz w:val="20"/>
          <w:lang w:eastAsia="ko-KR"/>
        </w:rPr>
        <w:tab/>
      </w:r>
      <w:r w:rsidRPr="00FB08DB">
        <w:rPr>
          <w:sz w:val="20"/>
          <w:lang w:eastAsia="ko-KR"/>
        </w:rPr>
        <w:tab/>
      </w:r>
      <w:r w:rsidRPr="00FB08DB">
        <w:rPr>
          <w:sz w:val="20"/>
          <w:lang w:eastAsia="ko-KR"/>
        </w:rPr>
        <w:tab/>
      </w:r>
      <w:r w:rsidRPr="00FB08DB">
        <w:rPr>
          <w:rFonts w:hint="eastAsia"/>
          <w:sz w:val="20"/>
          <w:lang w:eastAsia="ko-KR"/>
        </w:rPr>
        <w:t>(</w:t>
      </w:r>
      <w:r w:rsidRPr="00FB08DB">
        <w:rPr>
          <w:sz w:val="20"/>
          <w:lang w:val="en-US" w:eastAsia="ko-KR"/>
        </w:rPr>
        <w:t> </w:t>
      </w:r>
      <w:r w:rsidRPr="00FB08DB">
        <w:rPr>
          <w:sz w:val="20"/>
          <w:lang w:eastAsia="ko-KR"/>
        </w:rPr>
        <w:t>predSamplesL0[ x, y ] + predSamplesL1[ x, y ] + offset2 ) &gt;&gt; shift2 )</w:t>
      </w:r>
      <w:r w:rsidRPr="00FB08DB">
        <w:rPr>
          <w:sz w:val="20"/>
          <w:lang w:eastAsia="ko-KR"/>
        </w:rPr>
        <w:tab/>
      </w:r>
      <w:r w:rsidRPr="00FB08DB">
        <w:rPr>
          <w:sz w:val="20"/>
        </w:rPr>
        <w:t>(</w:t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8</w:t>
      </w:r>
      <w:r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Pr="00FB08DB">
        <w:rPr>
          <w:sz w:val="20"/>
        </w:rPr>
        <w:fldChar w:fldCharType="separate"/>
      </w:r>
      <w:r w:rsidRPr="00FB08DB">
        <w:rPr>
          <w:noProof/>
          <w:sz w:val="20"/>
        </w:rPr>
        <w:t>214</w:t>
      </w:r>
      <w:r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CD2220" w:rsidRPr="005B217D" w:rsidRDefault="00CD2220" w:rsidP="00CD2220">
      <w:pPr>
        <w:pStyle w:val="Heading1"/>
        <w:rPr>
          <w:lang w:val="en-CA"/>
        </w:rPr>
      </w:pPr>
      <w:r w:rsidRPr="005B217D">
        <w:rPr>
          <w:szCs w:val="22"/>
          <w:lang w:val="en-CA"/>
        </w:rPr>
        <w:t xml:space="preserve"> </w:t>
      </w:r>
      <w:r w:rsidRPr="005B217D">
        <w:rPr>
          <w:lang w:val="en-CA"/>
        </w:rPr>
        <w:t>Patent rights declaration(s)</w:t>
      </w:r>
    </w:p>
    <w:p w:rsidR="00342FF4" w:rsidRPr="005B217D" w:rsidRDefault="0054550C" w:rsidP="009234A5">
      <w:pPr>
        <w:jc w:val="both"/>
        <w:rPr>
          <w:szCs w:val="22"/>
          <w:lang w:val="en-CA"/>
        </w:rPr>
      </w:pPr>
      <w:r w:rsidRPr="0054550C">
        <w:rPr>
          <w:b/>
          <w:szCs w:val="22"/>
          <w:lang w:val="en-CA"/>
        </w:rPr>
        <w:t>Qualcomm</w:t>
      </w:r>
      <w:r w:rsidR="009234A5" w:rsidRPr="0054550C">
        <w:rPr>
          <w:b/>
          <w:szCs w:val="22"/>
          <w:lang w:val="en-CA"/>
        </w:rPr>
        <w:t> </w:t>
      </w:r>
      <w:r w:rsidRPr="0054550C">
        <w:rPr>
          <w:b/>
          <w:szCs w:val="22"/>
          <w:lang w:val="en-CA"/>
        </w:rPr>
        <w:t>Incorporated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7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162" w:rsidRDefault="00993162">
      <w:r>
        <w:separator/>
      </w:r>
    </w:p>
  </w:endnote>
  <w:endnote w:type="continuationSeparator" w:id="0">
    <w:p w:rsidR="00993162" w:rsidRDefault="00993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D5A" w:rsidRDefault="00DD1D5A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E642D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0E642D">
      <w:rPr>
        <w:rStyle w:val="PageNumber"/>
        <w:noProof/>
      </w:rPr>
      <w:t>2012-05-02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162" w:rsidRDefault="00993162">
      <w:r>
        <w:separator/>
      </w:r>
    </w:p>
  </w:footnote>
  <w:footnote w:type="continuationSeparator" w:id="0">
    <w:p w:rsidR="00993162" w:rsidRDefault="00993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1513F1C"/>
    <w:multiLevelType w:val="hybridMultilevel"/>
    <w:tmpl w:val="9B0822B0"/>
    <w:lvl w:ilvl="0" w:tplc="F4784CA6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F306AE"/>
    <w:multiLevelType w:val="hybridMultilevel"/>
    <w:tmpl w:val="E61E9A14"/>
    <w:lvl w:ilvl="0" w:tplc="FFFFFFFF">
      <w:start w:val="5"/>
      <w:numFmt w:val="bullet"/>
      <w:lvlText w:val="–"/>
      <w:lvlJc w:val="left"/>
      <w:pPr>
        <w:ind w:left="548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26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2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8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08" w:hanging="360"/>
      </w:pPr>
      <w:rPr>
        <w:rFonts w:ascii="Wingdings" w:hAnsi="Wingdings" w:hint="default"/>
      </w:rPr>
    </w:lvl>
  </w:abstractNum>
  <w:abstractNum w:abstractNumId="4">
    <w:nsid w:val="05F252BD"/>
    <w:multiLevelType w:val="singleLevel"/>
    <w:tmpl w:val="77FA1664"/>
    <w:lvl w:ilvl="0">
      <w:start w:val="1"/>
      <w:numFmt w:val="decimal"/>
      <w:pStyle w:val="Bibliography1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5">
    <w:nsid w:val="09F536DE"/>
    <w:multiLevelType w:val="multilevel"/>
    <w:tmpl w:val="F00224BC"/>
    <w:lvl w:ilvl="0"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5904A15"/>
    <w:multiLevelType w:val="hybridMultilevel"/>
    <w:tmpl w:val="7A9E8E78"/>
    <w:lvl w:ilvl="0" w:tplc="18F4981E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137E0B"/>
    <w:multiLevelType w:val="hybridMultilevel"/>
    <w:tmpl w:val="BD1EDB1E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650D2D"/>
    <w:multiLevelType w:val="hybridMultilevel"/>
    <w:tmpl w:val="3370B4A4"/>
    <w:lvl w:ilvl="0" w:tplc="7B8C3B44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2432747"/>
    <w:multiLevelType w:val="hybridMultilevel"/>
    <w:tmpl w:val="EA78AA92"/>
    <w:lvl w:ilvl="0" w:tplc="2DD0D9A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919ED22E">
      <w:numFmt w:val="bullet"/>
      <w:lvlText w:val="–"/>
      <w:lvlJc w:val="left"/>
      <w:pPr>
        <w:ind w:left="1080" w:hanging="360"/>
      </w:pPr>
      <w:rPr>
        <w:rFonts w:ascii="Times New Roman" w:eastAsia="Batang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DE564A"/>
    <w:multiLevelType w:val="hybridMultilevel"/>
    <w:tmpl w:val="AE1E5A1A"/>
    <w:lvl w:ilvl="0" w:tplc="981CFECE">
      <w:start w:val="4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193C50"/>
    <w:multiLevelType w:val="hybridMultilevel"/>
    <w:tmpl w:val="18A60600"/>
    <w:lvl w:ilvl="0" w:tplc="7B8C3B44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FFFFFFFF">
      <w:start w:val="5"/>
      <w:numFmt w:val="bullet"/>
      <w:lvlText w:val="–"/>
      <w:lvlJc w:val="left"/>
      <w:pPr>
        <w:tabs>
          <w:tab w:val="num" w:pos="1600"/>
        </w:tabs>
        <w:ind w:left="1600" w:hanging="400"/>
      </w:pPr>
      <w:rPr>
        <w:rFonts w:ascii="Times New Roman" w:eastAsia="Times New Roman" w:hAnsi="Times New Roman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6A43C1"/>
    <w:multiLevelType w:val="hybridMultilevel"/>
    <w:tmpl w:val="2252216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9">
    <w:nsid w:val="6BC3540E"/>
    <w:multiLevelType w:val="multilevel"/>
    <w:tmpl w:val="C666F184"/>
    <w:lvl w:ilvl="0">
      <w:start w:val="8"/>
      <w:numFmt w:val="decimal"/>
      <w:lvlText w:val="%1."/>
      <w:lvlJc w:val="left"/>
      <w:pPr>
        <w:ind w:left="975" w:hanging="9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42" w:hanging="97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09" w:hanging="9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6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1">
    <w:nsid w:val="6F9618CD"/>
    <w:multiLevelType w:val="multilevel"/>
    <w:tmpl w:val="021063F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630"/>
        </w:tabs>
        <w:ind w:left="270" w:firstLine="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8234"/>
        </w:tabs>
        <w:ind w:left="751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4F81BD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22">
    <w:nsid w:val="79F7541B"/>
    <w:multiLevelType w:val="hybridMultilevel"/>
    <w:tmpl w:val="BEEAAF70"/>
    <w:lvl w:ilvl="0" w:tplc="5C78DBBA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17"/>
  </w:num>
  <w:num w:numId="4">
    <w:abstractNumId w:val="12"/>
  </w:num>
  <w:num w:numId="5">
    <w:abstractNumId w:val="13"/>
  </w:num>
  <w:num w:numId="6">
    <w:abstractNumId w:val="7"/>
  </w:num>
  <w:num w:numId="7">
    <w:abstractNumId w:val="10"/>
  </w:num>
  <w:num w:numId="8">
    <w:abstractNumId w:val="7"/>
  </w:num>
  <w:num w:numId="9">
    <w:abstractNumId w:val="2"/>
  </w:num>
  <w:num w:numId="10">
    <w:abstractNumId w:val="6"/>
  </w:num>
  <w:num w:numId="11">
    <w:abstractNumId w:val="5"/>
  </w:num>
  <w:num w:numId="12">
    <w:abstractNumId w:val="7"/>
    <w:lvlOverride w:ilvl="0">
      <w:startOverride w:val="7"/>
    </w:lvlOverride>
    <w:lvlOverride w:ilvl="1">
      <w:startOverride w:val="4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</w:num>
  <w:num w:numId="13">
    <w:abstractNumId w:val="14"/>
  </w:num>
  <w:num w:numId="14">
    <w:abstractNumId w:val="21"/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4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15"/>
  </w:num>
  <w:num w:numId="23">
    <w:abstractNumId w:val="18"/>
  </w:num>
  <w:num w:numId="24">
    <w:abstractNumId w:val="3"/>
  </w:num>
  <w:num w:numId="25">
    <w:abstractNumId w:val="8"/>
  </w:num>
  <w:num w:numId="26">
    <w:abstractNumId w:val="22"/>
  </w:num>
  <w:num w:numId="27">
    <w:abstractNumId w:val="19"/>
  </w:num>
  <w:num w:numId="28">
    <w:abstractNumId w:val="9"/>
  </w:num>
  <w:num w:numId="29">
    <w:abstractNumId w:val="11"/>
  </w:num>
  <w:num w:numId="30">
    <w:abstractNumId w:val="1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4090"/>
    <w:rsid w:val="00022F20"/>
    <w:rsid w:val="00033424"/>
    <w:rsid w:val="00034BBC"/>
    <w:rsid w:val="0003748B"/>
    <w:rsid w:val="000458BC"/>
    <w:rsid w:val="00045C41"/>
    <w:rsid w:val="00046C03"/>
    <w:rsid w:val="00062F61"/>
    <w:rsid w:val="00065D42"/>
    <w:rsid w:val="0007614F"/>
    <w:rsid w:val="00077E6B"/>
    <w:rsid w:val="00081766"/>
    <w:rsid w:val="00084196"/>
    <w:rsid w:val="00084C9E"/>
    <w:rsid w:val="00085C0D"/>
    <w:rsid w:val="00086BA3"/>
    <w:rsid w:val="000938D2"/>
    <w:rsid w:val="000A0003"/>
    <w:rsid w:val="000A401D"/>
    <w:rsid w:val="000B1C6B"/>
    <w:rsid w:val="000B2425"/>
    <w:rsid w:val="000B7478"/>
    <w:rsid w:val="000C09AC"/>
    <w:rsid w:val="000C1454"/>
    <w:rsid w:val="000C2B17"/>
    <w:rsid w:val="000D118B"/>
    <w:rsid w:val="000D4BBE"/>
    <w:rsid w:val="000E00F3"/>
    <w:rsid w:val="000E3033"/>
    <w:rsid w:val="000E30A3"/>
    <w:rsid w:val="000E348B"/>
    <w:rsid w:val="000E642D"/>
    <w:rsid w:val="000E696A"/>
    <w:rsid w:val="000F158C"/>
    <w:rsid w:val="000F2FC3"/>
    <w:rsid w:val="000F5341"/>
    <w:rsid w:val="000F7ED1"/>
    <w:rsid w:val="00102F3D"/>
    <w:rsid w:val="0012211E"/>
    <w:rsid w:val="0012215A"/>
    <w:rsid w:val="00124E38"/>
    <w:rsid w:val="0012580B"/>
    <w:rsid w:val="00131D2F"/>
    <w:rsid w:val="001348D3"/>
    <w:rsid w:val="0013526E"/>
    <w:rsid w:val="001415A5"/>
    <w:rsid w:val="00143CE6"/>
    <w:rsid w:val="001520B0"/>
    <w:rsid w:val="00155733"/>
    <w:rsid w:val="00157D73"/>
    <w:rsid w:val="00165B84"/>
    <w:rsid w:val="00171371"/>
    <w:rsid w:val="00175A24"/>
    <w:rsid w:val="00183F9C"/>
    <w:rsid w:val="001841DB"/>
    <w:rsid w:val="00184F03"/>
    <w:rsid w:val="00187E58"/>
    <w:rsid w:val="001956E6"/>
    <w:rsid w:val="00197839"/>
    <w:rsid w:val="001A1822"/>
    <w:rsid w:val="001A227F"/>
    <w:rsid w:val="001A297E"/>
    <w:rsid w:val="001A368E"/>
    <w:rsid w:val="001A4272"/>
    <w:rsid w:val="001A5BF4"/>
    <w:rsid w:val="001A7329"/>
    <w:rsid w:val="001A7B4B"/>
    <w:rsid w:val="001B4E28"/>
    <w:rsid w:val="001B582C"/>
    <w:rsid w:val="001C3525"/>
    <w:rsid w:val="001D1BD2"/>
    <w:rsid w:val="001D23E3"/>
    <w:rsid w:val="001D35DB"/>
    <w:rsid w:val="001D438D"/>
    <w:rsid w:val="001E02BE"/>
    <w:rsid w:val="001E20D0"/>
    <w:rsid w:val="001E3221"/>
    <w:rsid w:val="001E3B37"/>
    <w:rsid w:val="001F22A1"/>
    <w:rsid w:val="001F2594"/>
    <w:rsid w:val="001F4B48"/>
    <w:rsid w:val="001F5847"/>
    <w:rsid w:val="001F79E0"/>
    <w:rsid w:val="00200094"/>
    <w:rsid w:val="002013B0"/>
    <w:rsid w:val="00201A71"/>
    <w:rsid w:val="0020413E"/>
    <w:rsid w:val="002055A6"/>
    <w:rsid w:val="00206460"/>
    <w:rsid w:val="002069B4"/>
    <w:rsid w:val="00206A2D"/>
    <w:rsid w:val="00207FB6"/>
    <w:rsid w:val="002112AD"/>
    <w:rsid w:val="00215DFC"/>
    <w:rsid w:val="00217110"/>
    <w:rsid w:val="002212DF"/>
    <w:rsid w:val="00227BA7"/>
    <w:rsid w:val="002310C5"/>
    <w:rsid w:val="00231BD9"/>
    <w:rsid w:val="00236A9F"/>
    <w:rsid w:val="002414AD"/>
    <w:rsid w:val="0024628A"/>
    <w:rsid w:val="00246C7E"/>
    <w:rsid w:val="00253879"/>
    <w:rsid w:val="00257CDD"/>
    <w:rsid w:val="00263398"/>
    <w:rsid w:val="0026687A"/>
    <w:rsid w:val="00275BCF"/>
    <w:rsid w:val="00276D86"/>
    <w:rsid w:val="002776E1"/>
    <w:rsid w:val="00280DCA"/>
    <w:rsid w:val="0028331D"/>
    <w:rsid w:val="002866C4"/>
    <w:rsid w:val="00292257"/>
    <w:rsid w:val="0029229C"/>
    <w:rsid w:val="00294EFD"/>
    <w:rsid w:val="0029601F"/>
    <w:rsid w:val="002977CA"/>
    <w:rsid w:val="00297FFA"/>
    <w:rsid w:val="002A2E23"/>
    <w:rsid w:val="002A54E0"/>
    <w:rsid w:val="002B1595"/>
    <w:rsid w:val="002B191D"/>
    <w:rsid w:val="002B743C"/>
    <w:rsid w:val="002C0C2C"/>
    <w:rsid w:val="002D0AF6"/>
    <w:rsid w:val="002D6F3D"/>
    <w:rsid w:val="002E2A3C"/>
    <w:rsid w:val="002E7833"/>
    <w:rsid w:val="002F164D"/>
    <w:rsid w:val="002F2AF3"/>
    <w:rsid w:val="002F2F8D"/>
    <w:rsid w:val="002F3906"/>
    <w:rsid w:val="002F4BBA"/>
    <w:rsid w:val="00304BAF"/>
    <w:rsid w:val="00306206"/>
    <w:rsid w:val="00311AF8"/>
    <w:rsid w:val="00312A0F"/>
    <w:rsid w:val="00317D85"/>
    <w:rsid w:val="0032167D"/>
    <w:rsid w:val="00321928"/>
    <w:rsid w:val="00327027"/>
    <w:rsid w:val="00327C56"/>
    <w:rsid w:val="0033006C"/>
    <w:rsid w:val="003315A1"/>
    <w:rsid w:val="003373EC"/>
    <w:rsid w:val="0034193F"/>
    <w:rsid w:val="00342FF4"/>
    <w:rsid w:val="00345118"/>
    <w:rsid w:val="0035466B"/>
    <w:rsid w:val="00367A55"/>
    <w:rsid w:val="003706CC"/>
    <w:rsid w:val="00373E8F"/>
    <w:rsid w:val="00377D61"/>
    <w:rsid w:val="00384CEC"/>
    <w:rsid w:val="0039022C"/>
    <w:rsid w:val="00390D4C"/>
    <w:rsid w:val="003933C0"/>
    <w:rsid w:val="003A0F1E"/>
    <w:rsid w:val="003A2D8E"/>
    <w:rsid w:val="003A524D"/>
    <w:rsid w:val="003B6779"/>
    <w:rsid w:val="003C20E4"/>
    <w:rsid w:val="003D290A"/>
    <w:rsid w:val="003D4A62"/>
    <w:rsid w:val="003E014E"/>
    <w:rsid w:val="003E6F90"/>
    <w:rsid w:val="003F5D0F"/>
    <w:rsid w:val="003F679F"/>
    <w:rsid w:val="004133CD"/>
    <w:rsid w:val="00414101"/>
    <w:rsid w:val="004257DC"/>
    <w:rsid w:val="00425B9D"/>
    <w:rsid w:val="00426D0D"/>
    <w:rsid w:val="00427D2B"/>
    <w:rsid w:val="00432E8A"/>
    <w:rsid w:val="00433DDB"/>
    <w:rsid w:val="0043657B"/>
    <w:rsid w:val="00437619"/>
    <w:rsid w:val="00440D8C"/>
    <w:rsid w:val="00441F57"/>
    <w:rsid w:val="004442BD"/>
    <w:rsid w:val="00450A28"/>
    <w:rsid w:val="004543CB"/>
    <w:rsid w:val="00456B00"/>
    <w:rsid w:val="00457080"/>
    <w:rsid w:val="00461E7D"/>
    <w:rsid w:val="004738BB"/>
    <w:rsid w:val="00480453"/>
    <w:rsid w:val="004815CB"/>
    <w:rsid w:val="004819AE"/>
    <w:rsid w:val="0048654B"/>
    <w:rsid w:val="0049077B"/>
    <w:rsid w:val="00497AAE"/>
    <w:rsid w:val="004A001E"/>
    <w:rsid w:val="004A18C3"/>
    <w:rsid w:val="004A24E7"/>
    <w:rsid w:val="004A2A63"/>
    <w:rsid w:val="004B1C1D"/>
    <w:rsid w:val="004B210C"/>
    <w:rsid w:val="004B70F7"/>
    <w:rsid w:val="004B718F"/>
    <w:rsid w:val="004C261E"/>
    <w:rsid w:val="004C5390"/>
    <w:rsid w:val="004D405F"/>
    <w:rsid w:val="004D5DCA"/>
    <w:rsid w:val="004D7678"/>
    <w:rsid w:val="004E13C5"/>
    <w:rsid w:val="004E4F4F"/>
    <w:rsid w:val="004E5428"/>
    <w:rsid w:val="004E6789"/>
    <w:rsid w:val="004F03ED"/>
    <w:rsid w:val="004F38D1"/>
    <w:rsid w:val="004F5959"/>
    <w:rsid w:val="004F61E3"/>
    <w:rsid w:val="004F79FB"/>
    <w:rsid w:val="00502295"/>
    <w:rsid w:val="005032EB"/>
    <w:rsid w:val="005048F5"/>
    <w:rsid w:val="00505DB8"/>
    <w:rsid w:val="00506302"/>
    <w:rsid w:val="0051015C"/>
    <w:rsid w:val="0051271B"/>
    <w:rsid w:val="00513AEC"/>
    <w:rsid w:val="00516CF1"/>
    <w:rsid w:val="00517990"/>
    <w:rsid w:val="005243B8"/>
    <w:rsid w:val="00531AE9"/>
    <w:rsid w:val="00533D58"/>
    <w:rsid w:val="00542192"/>
    <w:rsid w:val="0054550C"/>
    <w:rsid w:val="005463DD"/>
    <w:rsid w:val="00550A66"/>
    <w:rsid w:val="00557509"/>
    <w:rsid w:val="00560D70"/>
    <w:rsid w:val="00567EC7"/>
    <w:rsid w:val="00570013"/>
    <w:rsid w:val="005750D3"/>
    <w:rsid w:val="00577019"/>
    <w:rsid w:val="005801A2"/>
    <w:rsid w:val="005904E8"/>
    <w:rsid w:val="00591D84"/>
    <w:rsid w:val="005952A5"/>
    <w:rsid w:val="00595449"/>
    <w:rsid w:val="005A33A1"/>
    <w:rsid w:val="005B217D"/>
    <w:rsid w:val="005B3CB3"/>
    <w:rsid w:val="005C2AA5"/>
    <w:rsid w:val="005C2D51"/>
    <w:rsid w:val="005C385F"/>
    <w:rsid w:val="005C5C42"/>
    <w:rsid w:val="005D37C7"/>
    <w:rsid w:val="005D5F52"/>
    <w:rsid w:val="005E741A"/>
    <w:rsid w:val="005E7CDA"/>
    <w:rsid w:val="005F6F1B"/>
    <w:rsid w:val="0060254B"/>
    <w:rsid w:val="00605890"/>
    <w:rsid w:val="00611748"/>
    <w:rsid w:val="00615D6D"/>
    <w:rsid w:val="00624B33"/>
    <w:rsid w:val="0062512C"/>
    <w:rsid w:val="0062616C"/>
    <w:rsid w:val="00630AA2"/>
    <w:rsid w:val="00633958"/>
    <w:rsid w:val="006364A0"/>
    <w:rsid w:val="00640519"/>
    <w:rsid w:val="00646707"/>
    <w:rsid w:val="00650CF3"/>
    <w:rsid w:val="00662E58"/>
    <w:rsid w:val="006648BD"/>
    <w:rsid w:val="00664DCF"/>
    <w:rsid w:val="006666DB"/>
    <w:rsid w:val="00667FCF"/>
    <w:rsid w:val="00674922"/>
    <w:rsid w:val="0068730B"/>
    <w:rsid w:val="00690AFF"/>
    <w:rsid w:val="00693C02"/>
    <w:rsid w:val="006B257E"/>
    <w:rsid w:val="006B3E21"/>
    <w:rsid w:val="006C23CB"/>
    <w:rsid w:val="006C270A"/>
    <w:rsid w:val="006C5C42"/>
    <w:rsid w:val="006C5D39"/>
    <w:rsid w:val="006E2810"/>
    <w:rsid w:val="006E3CCB"/>
    <w:rsid w:val="006E5417"/>
    <w:rsid w:val="006E5C92"/>
    <w:rsid w:val="006E79C8"/>
    <w:rsid w:val="006F6E6D"/>
    <w:rsid w:val="00700948"/>
    <w:rsid w:val="007059DF"/>
    <w:rsid w:val="00712F60"/>
    <w:rsid w:val="00720B76"/>
    <w:rsid w:val="00720E3B"/>
    <w:rsid w:val="007220F0"/>
    <w:rsid w:val="007276DA"/>
    <w:rsid w:val="00736E8E"/>
    <w:rsid w:val="007445C8"/>
    <w:rsid w:val="00745F6B"/>
    <w:rsid w:val="0075585E"/>
    <w:rsid w:val="007612F8"/>
    <w:rsid w:val="0076196A"/>
    <w:rsid w:val="00762F1B"/>
    <w:rsid w:val="00762F67"/>
    <w:rsid w:val="00770571"/>
    <w:rsid w:val="00772E48"/>
    <w:rsid w:val="007768FF"/>
    <w:rsid w:val="007824D3"/>
    <w:rsid w:val="00782AC9"/>
    <w:rsid w:val="00795D1C"/>
    <w:rsid w:val="00796DA4"/>
    <w:rsid w:val="00796EE3"/>
    <w:rsid w:val="007A7D29"/>
    <w:rsid w:val="007B0B1D"/>
    <w:rsid w:val="007B0EAB"/>
    <w:rsid w:val="007B326B"/>
    <w:rsid w:val="007B3BAB"/>
    <w:rsid w:val="007B4AB8"/>
    <w:rsid w:val="007B5C53"/>
    <w:rsid w:val="007C57EA"/>
    <w:rsid w:val="007D019A"/>
    <w:rsid w:val="007D3E50"/>
    <w:rsid w:val="007D5AC9"/>
    <w:rsid w:val="007E61AE"/>
    <w:rsid w:val="007E7C03"/>
    <w:rsid w:val="007F1F8B"/>
    <w:rsid w:val="007F67A1"/>
    <w:rsid w:val="007F71BC"/>
    <w:rsid w:val="008006E5"/>
    <w:rsid w:val="008041B6"/>
    <w:rsid w:val="00811DD1"/>
    <w:rsid w:val="008206C8"/>
    <w:rsid w:val="008267A1"/>
    <w:rsid w:val="00826C03"/>
    <w:rsid w:val="00837E8E"/>
    <w:rsid w:val="0084571C"/>
    <w:rsid w:val="00852BF0"/>
    <w:rsid w:val="008544A3"/>
    <w:rsid w:val="00874A6C"/>
    <w:rsid w:val="00875176"/>
    <w:rsid w:val="00876C65"/>
    <w:rsid w:val="008835BE"/>
    <w:rsid w:val="008934AF"/>
    <w:rsid w:val="008A4B4C"/>
    <w:rsid w:val="008A69B9"/>
    <w:rsid w:val="008B7E98"/>
    <w:rsid w:val="008C1460"/>
    <w:rsid w:val="008C239F"/>
    <w:rsid w:val="008C23F6"/>
    <w:rsid w:val="008D52D8"/>
    <w:rsid w:val="008E3F1C"/>
    <w:rsid w:val="008E480C"/>
    <w:rsid w:val="00907757"/>
    <w:rsid w:val="009111D8"/>
    <w:rsid w:val="009212B0"/>
    <w:rsid w:val="0092180B"/>
    <w:rsid w:val="0092276F"/>
    <w:rsid w:val="009234A5"/>
    <w:rsid w:val="009266DA"/>
    <w:rsid w:val="00926E64"/>
    <w:rsid w:val="0093243A"/>
    <w:rsid w:val="009336F7"/>
    <w:rsid w:val="009341FF"/>
    <w:rsid w:val="009346CE"/>
    <w:rsid w:val="009374A7"/>
    <w:rsid w:val="00944DE7"/>
    <w:rsid w:val="009472E6"/>
    <w:rsid w:val="00951664"/>
    <w:rsid w:val="009620C6"/>
    <w:rsid w:val="009654A8"/>
    <w:rsid w:val="009675EE"/>
    <w:rsid w:val="00974585"/>
    <w:rsid w:val="009852F9"/>
    <w:rsid w:val="0098551D"/>
    <w:rsid w:val="00990D62"/>
    <w:rsid w:val="009928CF"/>
    <w:rsid w:val="00993162"/>
    <w:rsid w:val="0099518F"/>
    <w:rsid w:val="009A2B4C"/>
    <w:rsid w:val="009A3325"/>
    <w:rsid w:val="009A523D"/>
    <w:rsid w:val="009C06B4"/>
    <w:rsid w:val="009C3349"/>
    <w:rsid w:val="009C6107"/>
    <w:rsid w:val="009D2D5C"/>
    <w:rsid w:val="009D2DBE"/>
    <w:rsid w:val="009D3764"/>
    <w:rsid w:val="009D3FAD"/>
    <w:rsid w:val="009E43DA"/>
    <w:rsid w:val="009E60B3"/>
    <w:rsid w:val="009F496B"/>
    <w:rsid w:val="009F6F1D"/>
    <w:rsid w:val="009F7E09"/>
    <w:rsid w:val="00A00D99"/>
    <w:rsid w:val="00A01439"/>
    <w:rsid w:val="00A02E61"/>
    <w:rsid w:val="00A05CFF"/>
    <w:rsid w:val="00A116E3"/>
    <w:rsid w:val="00A12FB3"/>
    <w:rsid w:val="00A23DB3"/>
    <w:rsid w:val="00A2473B"/>
    <w:rsid w:val="00A27781"/>
    <w:rsid w:val="00A421A4"/>
    <w:rsid w:val="00A43F94"/>
    <w:rsid w:val="00A45AE0"/>
    <w:rsid w:val="00A56B97"/>
    <w:rsid w:val="00A6093D"/>
    <w:rsid w:val="00A63F72"/>
    <w:rsid w:val="00A65F68"/>
    <w:rsid w:val="00A72F6C"/>
    <w:rsid w:val="00A76A6D"/>
    <w:rsid w:val="00A81CE7"/>
    <w:rsid w:val="00A83253"/>
    <w:rsid w:val="00A87EAA"/>
    <w:rsid w:val="00A9740C"/>
    <w:rsid w:val="00AA6E84"/>
    <w:rsid w:val="00AB50A3"/>
    <w:rsid w:val="00AB6F4B"/>
    <w:rsid w:val="00AB731F"/>
    <w:rsid w:val="00AC7309"/>
    <w:rsid w:val="00AC7EC0"/>
    <w:rsid w:val="00AD2395"/>
    <w:rsid w:val="00AE1ED0"/>
    <w:rsid w:val="00AE2A8F"/>
    <w:rsid w:val="00AE341B"/>
    <w:rsid w:val="00AE3D60"/>
    <w:rsid w:val="00AE5FD3"/>
    <w:rsid w:val="00AF0294"/>
    <w:rsid w:val="00AF19CE"/>
    <w:rsid w:val="00AF1FC6"/>
    <w:rsid w:val="00AF30C7"/>
    <w:rsid w:val="00AF3EF9"/>
    <w:rsid w:val="00AF7E64"/>
    <w:rsid w:val="00B00EEF"/>
    <w:rsid w:val="00B013D7"/>
    <w:rsid w:val="00B0508A"/>
    <w:rsid w:val="00B0709B"/>
    <w:rsid w:val="00B07CA7"/>
    <w:rsid w:val="00B12694"/>
    <w:rsid w:val="00B1279A"/>
    <w:rsid w:val="00B25BD7"/>
    <w:rsid w:val="00B25D06"/>
    <w:rsid w:val="00B263DD"/>
    <w:rsid w:val="00B35FBC"/>
    <w:rsid w:val="00B4193D"/>
    <w:rsid w:val="00B41F03"/>
    <w:rsid w:val="00B5222E"/>
    <w:rsid w:val="00B574AA"/>
    <w:rsid w:val="00B61A2C"/>
    <w:rsid w:val="00B61C96"/>
    <w:rsid w:val="00B66D9D"/>
    <w:rsid w:val="00B67AB2"/>
    <w:rsid w:val="00B73A2A"/>
    <w:rsid w:val="00B756C7"/>
    <w:rsid w:val="00B823E8"/>
    <w:rsid w:val="00B8252B"/>
    <w:rsid w:val="00B842BB"/>
    <w:rsid w:val="00B87C3D"/>
    <w:rsid w:val="00B91FAE"/>
    <w:rsid w:val="00B94B06"/>
    <w:rsid w:val="00B94C28"/>
    <w:rsid w:val="00B96399"/>
    <w:rsid w:val="00B972F0"/>
    <w:rsid w:val="00BA55A4"/>
    <w:rsid w:val="00BA7232"/>
    <w:rsid w:val="00BA77D6"/>
    <w:rsid w:val="00BB0CFD"/>
    <w:rsid w:val="00BB4772"/>
    <w:rsid w:val="00BC10BA"/>
    <w:rsid w:val="00BC1D4D"/>
    <w:rsid w:val="00BC53D5"/>
    <w:rsid w:val="00BC5AFD"/>
    <w:rsid w:val="00BC7E77"/>
    <w:rsid w:val="00BD02E7"/>
    <w:rsid w:val="00BD4E19"/>
    <w:rsid w:val="00BD75F5"/>
    <w:rsid w:val="00BE4C1E"/>
    <w:rsid w:val="00BF1BC2"/>
    <w:rsid w:val="00C04F43"/>
    <w:rsid w:val="00C0609D"/>
    <w:rsid w:val="00C115AB"/>
    <w:rsid w:val="00C271AA"/>
    <w:rsid w:val="00C30249"/>
    <w:rsid w:val="00C3723B"/>
    <w:rsid w:val="00C37937"/>
    <w:rsid w:val="00C439CC"/>
    <w:rsid w:val="00C53DFF"/>
    <w:rsid w:val="00C54063"/>
    <w:rsid w:val="00C57412"/>
    <w:rsid w:val="00C606C9"/>
    <w:rsid w:val="00C61B83"/>
    <w:rsid w:val="00C6482B"/>
    <w:rsid w:val="00C65449"/>
    <w:rsid w:val="00C66E2D"/>
    <w:rsid w:val="00C80288"/>
    <w:rsid w:val="00C84173"/>
    <w:rsid w:val="00C860C1"/>
    <w:rsid w:val="00C90408"/>
    <w:rsid w:val="00C90650"/>
    <w:rsid w:val="00C94F34"/>
    <w:rsid w:val="00C9561F"/>
    <w:rsid w:val="00C97D78"/>
    <w:rsid w:val="00CA5DCE"/>
    <w:rsid w:val="00CB5923"/>
    <w:rsid w:val="00CB5965"/>
    <w:rsid w:val="00CB70C5"/>
    <w:rsid w:val="00CC1B49"/>
    <w:rsid w:val="00CC2AAE"/>
    <w:rsid w:val="00CC5A42"/>
    <w:rsid w:val="00CD0E77"/>
    <w:rsid w:val="00CD0EAB"/>
    <w:rsid w:val="00CD2220"/>
    <w:rsid w:val="00CD338B"/>
    <w:rsid w:val="00CF12A5"/>
    <w:rsid w:val="00CF23BD"/>
    <w:rsid w:val="00CF34DB"/>
    <w:rsid w:val="00CF4FD1"/>
    <w:rsid w:val="00CF558F"/>
    <w:rsid w:val="00D0162E"/>
    <w:rsid w:val="00D0647E"/>
    <w:rsid w:val="00D067D1"/>
    <w:rsid w:val="00D073E2"/>
    <w:rsid w:val="00D17C13"/>
    <w:rsid w:val="00D2230B"/>
    <w:rsid w:val="00D31EDF"/>
    <w:rsid w:val="00D34CC6"/>
    <w:rsid w:val="00D40EC6"/>
    <w:rsid w:val="00D446EC"/>
    <w:rsid w:val="00D4764E"/>
    <w:rsid w:val="00D476F2"/>
    <w:rsid w:val="00D50C81"/>
    <w:rsid w:val="00D51605"/>
    <w:rsid w:val="00D51BF0"/>
    <w:rsid w:val="00D54EB3"/>
    <w:rsid w:val="00D55942"/>
    <w:rsid w:val="00D61FE8"/>
    <w:rsid w:val="00D64F16"/>
    <w:rsid w:val="00D65B60"/>
    <w:rsid w:val="00D660BE"/>
    <w:rsid w:val="00D71FCE"/>
    <w:rsid w:val="00D732BE"/>
    <w:rsid w:val="00D807BF"/>
    <w:rsid w:val="00D8311B"/>
    <w:rsid w:val="00D930BA"/>
    <w:rsid w:val="00D9469E"/>
    <w:rsid w:val="00D95CA3"/>
    <w:rsid w:val="00D95FD5"/>
    <w:rsid w:val="00DA7887"/>
    <w:rsid w:val="00DB1D5C"/>
    <w:rsid w:val="00DB2A68"/>
    <w:rsid w:val="00DB2C26"/>
    <w:rsid w:val="00DB7641"/>
    <w:rsid w:val="00DC4794"/>
    <w:rsid w:val="00DC5B69"/>
    <w:rsid w:val="00DD1D5A"/>
    <w:rsid w:val="00DD2070"/>
    <w:rsid w:val="00DD41BF"/>
    <w:rsid w:val="00DE6205"/>
    <w:rsid w:val="00DE6B43"/>
    <w:rsid w:val="00DF0C5F"/>
    <w:rsid w:val="00DF0EF9"/>
    <w:rsid w:val="00DF0F16"/>
    <w:rsid w:val="00DF1B48"/>
    <w:rsid w:val="00DF7B7C"/>
    <w:rsid w:val="00E02A2B"/>
    <w:rsid w:val="00E02CFB"/>
    <w:rsid w:val="00E039DE"/>
    <w:rsid w:val="00E03F83"/>
    <w:rsid w:val="00E04EB0"/>
    <w:rsid w:val="00E109F6"/>
    <w:rsid w:val="00E11923"/>
    <w:rsid w:val="00E15356"/>
    <w:rsid w:val="00E20A9E"/>
    <w:rsid w:val="00E2483C"/>
    <w:rsid w:val="00E260A0"/>
    <w:rsid w:val="00E262D4"/>
    <w:rsid w:val="00E34A36"/>
    <w:rsid w:val="00E36250"/>
    <w:rsid w:val="00E40E5E"/>
    <w:rsid w:val="00E41225"/>
    <w:rsid w:val="00E448AC"/>
    <w:rsid w:val="00E50397"/>
    <w:rsid w:val="00E54511"/>
    <w:rsid w:val="00E61DAC"/>
    <w:rsid w:val="00E706D5"/>
    <w:rsid w:val="00E710D3"/>
    <w:rsid w:val="00E75FE3"/>
    <w:rsid w:val="00E76A97"/>
    <w:rsid w:val="00E82DB1"/>
    <w:rsid w:val="00E8537B"/>
    <w:rsid w:val="00E86019"/>
    <w:rsid w:val="00E860B4"/>
    <w:rsid w:val="00E92616"/>
    <w:rsid w:val="00E951E7"/>
    <w:rsid w:val="00EA18D6"/>
    <w:rsid w:val="00EA5045"/>
    <w:rsid w:val="00EB19C0"/>
    <w:rsid w:val="00EB6947"/>
    <w:rsid w:val="00EB74EB"/>
    <w:rsid w:val="00EB7AB1"/>
    <w:rsid w:val="00EC41EF"/>
    <w:rsid w:val="00ED1DBB"/>
    <w:rsid w:val="00ED6F4B"/>
    <w:rsid w:val="00EE01E9"/>
    <w:rsid w:val="00EE2C4A"/>
    <w:rsid w:val="00EE4DF2"/>
    <w:rsid w:val="00EF2F0D"/>
    <w:rsid w:val="00EF426B"/>
    <w:rsid w:val="00EF48CC"/>
    <w:rsid w:val="00EF6D88"/>
    <w:rsid w:val="00F01A61"/>
    <w:rsid w:val="00F0378F"/>
    <w:rsid w:val="00F14ED6"/>
    <w:rsid w:val="00F17478"/>
    <w:rsid w:val="00F240A6"/>
    <w:rsid w:val="00F26546"/>
    <w:rsid w:val="00F36508"/>
    <w:rsid w:val="00F50CB9"/>
    <w:rsid w:val="00F65399"/>
    <w:rsid w:val="00F72197"/>
    <w:rsid w:val="00F73032"/>
    <w:rsid w:val="00F75602"/>
    <w:rsid w:val="00F757B6"/>
    <w:rsid w:val="00F81802"/>
    <w:rsid w:val="00F848FC"/>
    <w:rsid w:val="00F9282A"/>
    <w:rsid w:val="00F9546F"/>
    <w:rsid w:val="00F962EF"/>
    <w:rsid w:val="00F96BAD"/>
    <w:rsid w:val="00FA2BC1"/>
    <w:rsid w:val="00FA44F3"/>
    <w:rsid w:val="00FB0E84"/>
    <w:rsid w:val="00FB49F5"/>
    <w:rsid w:val="00FD01C2"/>
    <w:rsid w:val="00FD10E1"/>
    <w:rsid w:val="00FD3FA4"/>
    <w:rsid w:val="00FD6E6A"/>
    <w:rsid w:val="00FE0C98"/>
    <w:rsid w:val="00FE67CC"/>
    <w:rsid w:val="00FF0CE3"/>
    <w:rsid w:val="00FF2656"/>
    <w:rsid w:val="00FF3207"/>
    <w:rsid w:val="00FF3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D71FCE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Batang"/>
      <w:b/>
      <w:bCs/>
      <w:sz w:val="20"/>
      <w:lang w:val="en-GB"/>
    </w:rPr>
  </w:style>
  <w:style w:type="paragraph" w:customStyle="1" w:styleId="tablecell">
    <w:name w:val="table cell"/>
    <w:basedOn w:val="Normal"/>
    <w:rsid w:val="00D71FCE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Batang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D71FCE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eastAsia="Batang"/>
      <w:sz w:val="20"/>
      <w:lang w:val="en-GB" w:eastAsia="ko-KR"/>
    </w:rPr>
  </w:style>
  <w:style w:type="character" w:customStyle="1" w:styleId="tablesyntaxChar">
    <w:name w:val="table syntax Char"/>
    <w:link w:val="tablesyntax"/>
    <w:locked/>
    <w:rsid w:val="00D71FCE"/>
    <w:rPr>
      <w:rFonts w:eastAsia="Batang"/>
      <w:lang w:val="en-GB" w:eastAsia="ko-KR"/>
    </w:rPr>
  </w:style>
  <w:style w:type="character" w:styleId="CommentReference">
    <w:name w:val="annotation reference"/>
    <w:uiPriority w:val="99"/>
    <w:rsid w:val="00D71FC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D71FCE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0"/>
      <w:lang w:eastAsia="ko-KR"/>
    </w:rPr>
  </w:style>
  <w:style w:type="character" w:customStyle="1" w:styleId="CommentTextChar">
    <w:name w:val="Comment Text Char"/>
    <w:link w:val="CommentText"/>
    <w:uiPriority w:val="99"/>
    <w:rsid w:val="00D71FCE"/>
    <w:rPr>
      <w:rFonts w:eastAsia="Batang"/>
      <w:lang w:eastAsia="ko-KR"/>
    </w:rPr>
  </w:style>
  <w:style w:type="table" w:styleId="TableGrid">
    <w:name w:val="Table Grid"/>
    <w:basedOn w:val="TableNormal"/>
    <w:rsid w:val="00CF12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rsid w:val="00B41F0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rFonts w:eastAsia="Times New Roman"/>
      <w:b/>
      <w:bCs/>
      <w:lang w:eastAsia="en-US"/>
    </w:rPr>
  </w:style>
  <w:style w:type="character" w:customStyle="1" w:styleId="CommentSubjectChar">
    <w:name w:val="Comment Subject Char"/>
    <w:link w:val="CommentSubject"/>
    <w:rsid w:val="00B41F03"/>
    <w:rPr>
      <w:rFonts w:eastAsia="Batang"/>
      <w:b/>
      <w:bCs/>
      <w:lang w:eastAsia="en-US"/>
    </w:rPr>
  </w:style>
  <w:style w:type="paragraph" w:styleId="Revision">
    <w:name w:val="Revision"/>
    <w:hidden/>
    <w:uiPriority w:val="99"/>
    <w:semiHidden/>
    <w:rsid w:val="00FE67CC"/>
    <w:rPr>
      <w:sz w:val="22"/>
      <w:lang w:eastAsia="en-US"/>
    </w:rPr>
  </w:style>
  <w:style w:type="paragraph" w:customStyle="1" w:styleId="Bibliography1">
    <w:name w:val="Bibliography1"/>
    <w:basedOn w:val="Normal"/>
    <w:rsid w:val="001E3221"/>
    <w:pPr>
      <w:numPr>
        <w:numId w:val="17"/>
      </w:numPr>
      <w:tabs>
        <w:tab w:val="clear" w:pos="360"/>
        <w:tab w:val="clear" w:pos="720"/>
        <w:tab w:val="clear" w:pos="1080"/>
        <w:tab w:val="clear" w:pos="1440"/>
        <w:tab w:val="left" w:pos="660"/>
      </w:tabs>
      <w:overflowPunct/>
      <w:autoSpaceDE/>
      <w:autoSpaceDN/>
      <w:adjustRightInd/>
      <w:spacing w:before="0" w:after="240" w:line="230" w:lineRule="atLeast"/>
      <w:ind w:left="660" w:hanging="660"/>
      <w:jc w:val="both"/>
      <w:textAlignment w:val="auto"/>
    </w:pPr>
    <w:rPr>
      <w:rFonts w:ascii="Arial" w:eastAsia="MS Mincho" w:hAnsi="Arial"/>
      <w:sz w:val="20"/>
    </w:rPr>
  </w:style>
  <w:style w:type="paragraph" w:styleId="ListParagraph">
    <w:name w:val="List Paragraph"/>
    <w:basedOn w:val="Normal"/>
    <w:uiPriority w:val="34"/>
    <w:qFormat/>
    <w:rsid w:val="001E322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character" w:customStyle="1" w:styleId="value">
    <w:name w:val="value"/>
    <w:rsid w:val="00AF19CE"/>
  </w:style>
  <w:style w:type="paragraph" w:styleId="Caption">
    <w:name w:val="caption"/>
    <w:basedOn w:val="Normal"/>
    <w:next w:val="Normal"/>
    <w:unhideWhenUsed/>
    <w:qFormat/>
    <w:rsid w:val="00D65B60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customStyle="1" w:styleId="FigureTitleChar">
    <w:name w:val="Figure_Title Char"/>
    <w:basedOn w:val="Normal"/>
    <w:next w:val="Normal"/>
    <w:uiPriority w:val="99"/>
    <w:rsid w:val="004133CD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4133C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D71FCE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Batang"/>
      <w:b/>
      <w:bCs/>
      <w:sz w:val="20"/>
      <w:lang w:val="en-GB"/>
    </w:rPr>
  </w:style>
  <w:style w:type="paragraph" w:customStyle="1" w:styleId="tablecell">
    <w:name w:val="table cell"/>
    <w:basedOn w:val="Normal"/>
    <w:rsid w:val="00D71FCE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Batang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D71FCE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eastAsia="Batang"/>
      <w:sz w:val="20"/>
      <w:lang w:val="en-GB" w:eastAsia="ko-KR"/>
    </w:rPr>
  </w:style>
  <w:style w:type="character" w:customStyle="1" w:styleId="tablesyntaxChar">
    <w:name w:val="table syntax Char"/>
    <w:link w:val="tablesyntax"/>
    <w:locked/>
    <w:rsid w:val="00D71FCE"/>
    <w:rPr>
      <w:rFonts w:eastAsia="Batang"/>
      <w:lang w:val="en-GB" w:eastAsia="ko-KR"/>
    </w:rPr>
  </w:style>
  <w:style w:type="character" w:styleId="CommentReference">
    <w:name w:val="annotation reference"/>
    <w:uiPriority w:val="99"/>
    <w:rsid w:val="00D71FC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D71FCE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0"/>
      <w:lang w:eastAsia="ko-KR"/>
    </w:rPr>
  </w:style>
  <w:style w:type="character" w:customStyle="1" w:styleId="CommentTextChar">
    <w:name w:val="Comment Text Char"/>
    <w:link w:val="CommentText"/>
    <w:uiPriority w:val="99"/>
    <w:rsid w:val="00D71FCE"/>
    <w:rPr>
      <w:rFonts w:eastAsia="Batang"/>
      <w:lang w:eastAsia="ko-KR"/>
    </w:rPr>
  </w:style>
  <w:style w:type="table" w:styleId="TableGrid">
    <w:name w:val="Table Grid"/>
    <w:basedOn w:val="TableNormal"/>
    <w:rsid w:val="00CF12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rsid w:val="00B41F0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rFonts w:eastAsia="Times New Roman"/>
      <w:b/>
      <w:bCs/>
      <w:lang w:eastAsia="en-US"/>
    </w:rPr>
  </w:style>
  <w:style w:type="character" w:customStyle="1" w:styleId="CommentSubjectChar">
    <w:name w:val="Comment Subject Char"/>
    <w:link w:val="CommentSubject"/>
    <w:rsid w:val="00B41F03"/>
    <w:rPr>
      <w:rFonts w:eastAsia="Batang"/>
      <w:b/>
      <w:bCs/>
      <w:lang w:eastAsia="en-US"/>
    </w:rPr>
  </w:style>
  <w:style w:type="paragraph" w:styleId="Revision">
    <w:name w:val="Revision"/>
    <w:hidden/>
    <w:uiPriority w:val="99"/>
    <w:semiHidden/>
    <w:rsid w:val="00FE67CC"/>
    <w:rPr>
      <w:sz w:val="22"/>
      <w:lang w:eastAsia="en-US"/>
    </w:rPr>
  </w:style>
  <w:style w:type="paragraph" w:customStyle="1" w:styleId="Bibliography1">
    <w:name w:val="Bibliography1"/>
    <w:basedOn w:val="Normal"/>
    <w:rsid w:val="001E3221"/>
    <w:pPr>
      <w:numPr>
        <w:numId w:val="17"/>
      </w:numPr>
      <w:tabs>
        <w:tab w:val="clear" w:pos="360"/>
        <w:tab w:val="clear" w:pos="720"/>
        <w:tab w:val="clear" w:pos="1080"/>
        <w:tab w:val="clear" w:pos="1440"/>
        <w:tab w:val="left" w:pos="660"/>
      </w:tabs>
      <w:overflowPunct/>
      <w:autoSpaceDE/>
      <w:autoSpaceDN/>
      <w:adjustRightInd/>
      <w:spacing w:before="0" w:after="240" w:line="230" w:lineRule="atLeast"/>
      <w:ind w:left="660" w:hanging="660"/>
      <w:jc w:val="both"/>
      <w:textAlignment w:val="auto"/>
    </w:pPr>
    <w:rPr>
      <w:rFonts w:ascii="Arial" w:eastAsia="MS Mincho" w:hAnsi="Arial"/>
      <w:sz w:val="20"/>
    </w:rPr>
  </w:style>
  <w:style w:type="paragraph" w:styleId="ListParagraph">
    <w:name w:val="List Paragraph"/>
    <w:basedOn w:val="Normal"/>
    <w:uiPriority w:val="34"/>
    <w:qFormat/>
    <w:rsid w:val="001E322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character" w:customStyle="1" w:styleId="value">
    <w:name w:val="value"/>
    <w:rsid w:val="00AF19CE"/>
  </w:style>
  <w:style w:type="paragraph" w:styleId="Caption">
    <w:name w:val="caption"/>
    <w:basedOn w:val="Normal"/>
    <w:next w:val="Normal"/>
    <w:unhideWhenUsed/>
    <w:qFormat/>
    <w:rsid w:val="00D65B60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customStyle="1" w:styleId="FigureTitleChar">
    <w:name w:val="Figure_Title Char"/>
    <w:basedOn w:val="Normal"/>
    <w:next w:val="Normal"/>
    <w:uiPriority w:val="99"/>
    <w:rsid w:val="004133CD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4133C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3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48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1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1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217686">
                      <w:marLeft w:val="0"/>
                      <w:marRight w:val="-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98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54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114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165859">
                                      <w:marLeft w:val="0"/>
                                      <w:marRight w:val="18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831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97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489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1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15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41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237004">
                      <w:marLeft w:val="0"/>
                      <w:marRight w:val="-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17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12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911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836191">
                                      <w:marLeft w:val="0"/>
                                      <w:marRight w:val="18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140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558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7527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7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1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39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84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901381">
                      <w:marLeft w:val="0"/>
                      <w:marRight w:val="-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5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47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549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685757">
                                      <w:marLeft w:val="0"/>
                                      <w:marRight w:val="18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916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743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1824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izhang@qualcomm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yekuiw@qualcomm.co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eny@qualcomm.com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cjianle@qualcomm.com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vseregin@qualcom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B4E1F-89D6-411F-B6AB-087731820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2968</Words>
  <Characters>16921</Characters>
  <Application>Microsoft Office Word</Application>
  <DocSecurity>0</DocSecurity>
  <Lines>141</Lines>
  <Paragraphs>39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13</vt:i4>
      </vt:variant>
      <vt:variant>
        <vt:lpstr>Titel</vt:lpstr>
      </vt:variant>
      <vt:variant>
        <vt:i4>1</vt:i4>
      </vt:variant>
    </vt:vector>
  </HeadingPairs>
  <TitlesOfParts>
    <vt:vector size="15" baseType="lpstr">
      <vt:lpstr>Joint Collaborative Team on Video Coding (JCT-VC) Contribution</vt:lpstr>
      <vt:lpstr>Abstract</vt:lpstr>
      <vt:lpstr>Introduction</vt:lpstr>
      <vt:lpstr>    Multiview video coding</vt:lpstr>
      <vt:lpstr>    MVP</vt:lpstr>
      <vt:lpstr>    Implicit weighted prediction</vt:lpstr>
      <vt:lpstr>Proposal</vt:lpstr>
      <vt:lpstr>    MVP</vt:lpstr>
      <vt:lpstr>    Implicit weighted prediction </vt:lpstr>
      <vt:lpstr>    Derivation of the properties of RPS subsets</vt:lpstr>
      <vt:lpstr>    Decoding processes</vt:lpstr>
      <vt:lpstr>        For motion vector prediction</vt:lpstr>
      <vt:lpstr>        For implicit weighted prediction</vt:lpstr>
      <vt:lpstr>Patent rights declaration(s)</vt:lpstr>
      <vt:lpstr>Joint Collaborative Team on Video Coding (JCT-VC) Contribution</vt:lpstr>
    </vt:vector>
  </TitlesOfParts>
  <Company>JCT-VC</Company>
  <LinksUpToDate>false</LinksUpToDate>
  <CharactersWithSpaces>19850</CharactersWithSpaces>
  <SharedDoc>false</SharedDoc>
  <HLinks>
    <vt:vector size="18" baseType="variant">
      <vt:variant>
        <vt:i4>4784235</vt:i4>
      </vt:variant>
      <vt:variant>
        <vt:i4>6</vt:i4>
      </vt:variant>
      <vt:variant>
        <vt:i4>0</vt:i4>
      </vt:variant>
      <vt:variant>
        <vt:i4>5</vt:i4>
      </vt:variant>
      <vt:variant>
        <vt:lpwstr>mailto:martak@qualcomm.com</vt:lpwstr>
      </vt:variant>
      <vt:variant>
        <vt:lpwstr/>
      </vt:variant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mailto:yekuiw@qualcomm.com</vt:lpwstr>
      </vt:variant>
      <vt:variant>
        <vt:lpwstr/>
      </vt:variant>
      <vt:variant>
        <vt:i4>4325492</vt:i4>
      </vt:variant>
      <vt:variant>
        <vt:i4>0</vt:i4>
      </vt:variant>
      <vt:variant>
        <vt:i4>0</vt:i4>
      </vt:variant>
      <vt:variant>
        <vt:i4>5</vt:i4>
      </vt:variant>
      <vt:variant>
        <vt:lpwstr>mailto:cheny@qualcomm.com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Ye-Kui Wang</cp:lastModifiedBy>
  <cp:revision>4</cp:revision>
  <cp:lastPrinted>2012-04-14T00:14:00Z</cp:lastPrinted>
  <dcterms:created xsi:type="dcterms:W3CDTF">2012-05-02T14:20:00Z</dcterms:created>
  <dcterms:modified xsi:type="dcterms:W3CDTF">2012-05-02T15:02:00Z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1065378910</vt:i4>
  </property>
  <property fmtid="{D5CDD505-2E9C-101B-9397-08002B2CF9AE}" pid="3" name="_NewReviewCycle">
    <vt:lpwstr/>
  </property>
  <property fmtid="{D5CDD505-2E9C-101B-9397-08002B2CF9AE}" pid="4" name="_EmailSubject">
    <vt:lpwstr>Low-level hooks</vt:lpwstr>
  </property>
  <property fmtid="{D5CDD505-2E9C-101B-9397-08002B2CF9AE}" pid="5" name="_AuthorEmail">
    <vt:lpwstr>cheny@qualcomm.com</vt:lpwstr>
  </property>
  <property fmtid="{D5CDD505-2E9C-101B-9397-08002B2CF9AE}" pid="6" name="_AuthorEmailDisplayName">
    <vt:lpwstr>Chen, Ying</vt:lpwstr>
  </property>
  <property fmtid="{D5CDD505-2E9C-101B-9397-08002B2CF9AE}" pid="7" name="_ReviewingToolsShownOnce">
    <vt:lpwstr/>
  </property>
</Properties>
</file>