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90208"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0DB97D33" wp14:editId="2004C2C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71B211EE" wp14:editId="5766C109">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1C084D90" wp14:editId="0594583F">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276CB7" w:rsidP="00276CB7">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Pr>
                <w:szCs w:val="22"/>
                <w:lang w:val="en-CA"/>
              </w:rPr>
              <w:t>Geneva</w:t>
            </w:r>
            <w:r w:rsidR="003F5D0F" w:rsidRPr="005B217D">
              <w:rPr>
                <w:szCs w:val="22"/>
                <w:lang w:val="en-CA"/>
              </w:rPr>
              <w:t xml:space="preserve">, </w:t>
            </w:r>
            <w:r>
              <w:rPr>
                <w:szCs w:val="22"/>
                <w:lang w:val="en-CA"/>
              </w:rPr>
              <w:t>CH</w:t>
            </w:r>
            <w:r w:rsidR="00A6093D" w:rsidRPr="005B217D">
              <w:rPr>
                <w:szCs w:val="22"/>
                <w:lang w:val="en-CA"/>
              </w:rPr>
              <w:t>,</w:t>
            </w:r>
            <w:r w:rsidR="00664DCF" w:rsidRPr="005B217D">
              <w:rPr>
                <w:szCs w:val="22"/>
                <w:lang w:val="en-CA"/>
              </w:rPr>
              <w:t xml:space="preserve"> </w:t>
            </w:r>
            <w:r>
              <w:rPr>
                <w:szCs w:val="22"/>
                <w:lang w:val="en-CA"/>
              </w:rPr>
              <w:t>27</w:t>
            </w:r>
            <w:r w:rsidRPr="00276CB7">
              <w:rPr>
                <w:szCs w:val="22"/>
                <w:vertAlign w:val="superscript"/>
                <w:lang w:val="en-CA"/>
              </w:rPr>
              <w:t>th</w:t>
            </w:r>
            <w:r>
              <w:rPr>
                <w:szCs w:val="22"/>
                <w:lang w:val="en-CA"/>
              </w:rPr>
              <w:t xml:space="preserve"> April – 7</w:t>
            </w:r>
            <w:r w:rsidRPr="00276CB7">
              <w:rPr>
                <w:szCs w:val="22"/>
                <w:vertAlign w:val="superscript"/>
                <w:lang w:val="en-CA"/>
              </w:rPr>
              <w:t>th</w:t>
            </w:r>
            <w:r>
              <w:rPr>
                <w:szCs w:val="22"/>
                <w:lang w:val="en-CA"/>
              </w:rPr>
              <w:t xml:space="preserve"> May</w:t>
            </w:r>
            <w:r w:rsidR="00E61DAC" w:rsidRPr="005B217D">
              <w:rPr>
                <w:szCs w:val="22"/>
                <w:lang w:val="en-CA"/>
              </w:rPr>
              <w:t>, 20</w:t>
            </w:r>
            <w:r w:rsidR="007F1F8B" w:rsidRPr="005B217D">
              <w:rPr>
                <w:szCs w:val="22"/>
                <w:lang w:val="en-CA"/>
              </w:rPr>
              <w:t>1</w:t>
            </w:r>
            <w:r w:rsidR="005B217D" w:rsidRPr="005B217D">
              <w:rPr>
                <w:szCs w:val="22"/>
                <w:lang w:val="en-CA"/>
              </w:rPr>
              <w:t>2</w:t>
            </w:r>
          </w:p>
        </w:tc>
        <w:tc>
          <w:tcPr>
            <w:tcW w:w="3168" w:type="dxa"/>
          </w:tcPr>
          <w:p w:rsidR="008A4B4C" w:rsidRPr="005B217D" w:rsidRDefault="00E61DAC" w:rsidP="00FC11E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276CB7">
              <w:rPr>
                <w:lang w:val="en-CA"/>
              </w:rPr>
              <w:t>I</w:t>
            </w:r>
            <w:r w:rsidR="00FC11EF">
              <w:rPr>
                <w:lang w:val="en-CA"/>
              </w:rPr>
              <w:t>0348</w:t>
            </w:r>
            <w:ins w:id="0" w:author="Ye-Kui Wang" w:date="2012-04-25T19:35:00Z">
              <w:r w:rsidR="00F10528">
                <w:rPr>
                  <w:lang w:val="en-CA"/>
                </w:rPr>
                <w:t>_r1</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A67BB4" w:rsidRDefault="0059113C" w:rsidP="0059113C">
            <w:pPr>
              <w:spacing w:before="60" w:after="60"/>
              <w:rPr>
                <w:b/>
                <w:szCs w:val="22"/>
                <w:lang w:val="en-CA"/>
              </w:rPr>
            </w:pPr>
            <w:r>
              <w:rPr>
                <w:b/>
              </w:rPr>
              <w:t>On reference picture list</w:t>
            </w:r>
            <w:r w:rsidR="00D71EC5">
              <w:rPr>
                <w:b/>
              </w:rPr>
              <w:t xml:space="preserve"> </w:t>
            </w:r>
            <w:r>
              <w:rPr>
                <w:b/>
              </w:rPr>
              <w:t>modification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36FB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36FB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E25AD" w:rsidRDefault="00AE25AD" w:rsidP="00AE25AD">
            <w:pPr>
              <w:spacing w:before="60" w:after="60"/>
              <w:rPr>
                <w:szCs w:val="22"/>
                <w:lang w:val="en-CA"/>
              </w:rPr>
            </w:pPr>
            <w:r w:rsidRPr="001D686F">
              <w:rPr>
                <w:szCs w:val="22"/>
                <w:lang w:val="en-CA"/>
              </w:rPr>
              <w:t>Adarsh</w:t>
            </w:r>
            <w:r w:rsidRPr="00560F32">
              <w:rPr>
                <w:szCs w:val="22"/>
                <w:lang w:val="en-CA"/>
              </w:rPr>
              <w:t xml:space="preserve"> </w:t>
            </w:r>
            <w:r w:rsidRPr="00560F32">
              <w:rPr>
                <w:szCs w:val="22"/>
              </w:rPr>
              <w:t>K. Ramasubramonian</w:t>
            </w:r>
            <w:r>
              <w:rPr>
                <w:szCs w:val="22"/>
              </w:rPr>
              <w:br/>
            </w:r>
            <w:r w:rsidR="00996896" w:rsidRPr="00AE25AD">
              <w:rPr>
                <w:szCs w:val="22"/>
                <w:lang w:val="en-CA"/>
              </w:rPr>
              <w:t>Ying Chen</w:t>
            </w:r>
            <w:r w:rsidR="00FC11EF">
              <w:rPr>
                <w:szCs w:val="22"/>
                <w:lang w:val="en-CA"/>
              </w:rPr>
              <w:br/>
              <w:t>Ye-Kui Wang</w:t>
            </w:r>
          </w:p>
          <w:p w:rsidR="00E61DAC" w:rsidRPr="005B217D" w:rsidRDefault="00A36FBE" w:rsidP="00AE25AD">
            <w:pPr>
              <w:spacing w:before="60" w:after="60"/>
              <w:rPr>
                <w:szCs w:val="22"/>
                <w:lang w:val="en-CA"/>
              </w:rPr>
            </w:pPr>
            <w:r>
              <w:rPr>
                <w:szCs w:val="22"/>
              </w:rPr>
              <w:t>5775 Morehouse Drive,</w:t>
            </w:r>
            <w:r>
              <w:rPr>
                <w:szCs w:val="22"/>
                <w:lang w:val="en-CA"/>
              </w:rPr>
              <w:br/>
            </w:r>
            <w:r>
              <w:rPr>
                <w:szCs w:val="22"/>
              </w:rPr>
              <w:t>San Diego, CA 92121-1714</w:t>
            </w:r>
            <w:r>
              <w:rPr>
                <w:szCs w:val="22"/>
              </w:rPr>
              <w:b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560F32" w:rsidRDefault="00560F32" w:rsidP="00560F32">
            <w:pPr>
              <w:spacing w:before="60" w:after="60"/>
            </w:pPr>
            <w:r w:rsidRPr="00906146">
              <w:rPr>
                <w:szCs w:val="22"/>
              </w:rPr>
              <w:t>1-858-65</w:t>
            </w:r>
            <w:r>
              <w:rPr>
                <w:szCs w:val="22"/>
              </w:rPr>
              <w:t>8</w:t>
            </w:r>
            <w:r w:rsidRPr="00906146">
              <w:rPr>
                <w:szCs w:val="22"/>
              </w:rPr>
              <w:t>-5</w:t>
            </w:r>
            <w:r>
              <w:rPr>
                <w:szCs w:val="22"/>
              </w:rPr>
              <w:t>804</w:t>
            </w:r>
            <w:r w:rsidRPr="00906146">
              <w:rPr>
                <w:szCs w:val="22"/>
              </w:rPr>
              <w:br/>
            </w:r>
            <w:hyperlink r:id="rId10" w:history="1">
              <w:r w:rsidRPr="00B9590F">
                <w:rPr>
                  <w:rStyle w:val="Hyperlink"/>
                </w:rPr>
                <w:t>aramasub@qualcomm.com</w:t>
              </w:r>
            </w:hyperlink>
          </w:p>
          <w:p w:rsidR="00AE25AD" w:rsidRDefault="00AE25AD" w:rsidP="00560F32">
            <w:pPr>
              <w:spacing w:before="60" w:after="60"/>
              <w:rPr>
                <w:rStyle w:val="Hyperlink"/>
                <w:szCs w:val="22"/>
              </w:rPr>
            </w:pPr>
            <w:r>
              <w:rPr>
                <w:rStyle w:val="value"/>
              </w:rPr>
              <w:t>1-858-845-6589</w:t>
            </w:r>
            <w:r>
              <w:rPr>
                <w:szCs w:val="22"/>
              </w:rPr>
              <w:br/>
            </w:r>
            <w:hyperlink r:id="rId11" w:history="1">
              <w:r w:rsidRPr="00381150">
                <w:rPr>
                  <w:rStyle w:val="Hyperlink"/>
                  <w:szCs w:val="22"/>
                </w:rPr>
                <w:t>cheny@qualcomm.com</w:t>
              </w:r>
            </w:hyperlink>
          </w:p>
          <w:p w:rsidR="00FC11EF" w:rsidRPr="00010E0D" w:rsidRDefault="00FC11EF" w:rsidP="00560F32">
            <w:pPr>
              <w:spacing w:before="60" w:after="60"/>
              <w:rPr>
                <w:szCs w:val="22"/>
                <w:u w:val="single"/>
              </w:rPr>
            </w:pPr>
            <w:r w:rsidRPr="00906146">
              <w:rPr>
                <w:szCs w:val="22"/>
              </w:rPr>
              <w:t>1-858-651-8345</w:t>
            </w:r>
            <w:r w:rsidRPr="00906146">
              <w:rPr>
                <w:szCs w:val="22"/>
              </w:rPr>
              <w:br/>
            </w:r>
            <w:hyperlink r:id="rId12" w:history="1">
              <w:r w:rsidRPr="00906146">
                <w:rPr>
                  <w:rStyle w:val="Hyperlink"/>
                  <w:szCs w:val="22"/>
                </w:rPr>
                <w:t>yekuiw@qualcomm.com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36FBE">
            <w:pPr>
              <w:spacing w:before="60" w:after="60"/>
              <w:rPr>
                <w:szCs w:val="22"/>
                <w:lang w:val="en-CA"/>
              </w:rPr>
            </w:pPr>
            <w:r>
              <w:rPr>
                <w:szCs w:val="22"/>
                <w:lang w:val="en-CA"/>
              </w:rPr>
              <w:t>Qualcomm</w:t>
            </w:r>
            <w:r w:rsidR="00560F32">
              <w:rPr>
                <w:szCs w:val="22"/>
                <w:lang w:val="en-CA"/>
              </w:rPr>
              <w:t xml:space="preserve">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601627" w:rsidRPr="00601627" w:rsidRDefault="0059113C" w:rsidP="00601627">
      <w:pPr>
        <w:jc w:val="both"/>
      </w:pPr>
      <w:r>
        <w:t xml:space="preserve">In this proposal, </w:t>
      </w:r>
      <w:r w:rsidR="001D0224">
        <w:t xml:space="preserve">shortcomings </w:t>
      </w:r>
      <w:r>
        <w:t xml:space="preserve">of the reference picture list modification </w:t>
      </w:r>
      <w:r w:rsidR="001D0224">
        <w:t xml:space="preserve">(RPLM) </w:t>
      </w:r>
      <w:r>
        <w:t xml:space="preserve">design in </w:t>
      </w:r>
      <w:r w:rsidR="00FC11EF">
        <w:t>the latest HEVC draft spec (</w:t>
      </w:r>
      <w:r>
        <w:t xml:space="preserve">WD </w:t>
      </w:r>
      <w:r w:rsidR="00FC11EF">
        <w:t xml:space="preserve">6) </w:t>
      </w:r>
      <w:r>
        <w:t xml:space="preserve">are </w:t>
      </w:r>
      <w:r w:rsidR="001D0224">
        <w:t>discussed</w:t>
      </w:r>
      <w:r>
        <w:t xml:space="preserve">. </w:t>
      </w:r>
      <w:r w:rsidR="001D0224">
        <w:t xml:space="preserve">Based on the discussion, a changed RPLM design based on the one in </w:t>
      </w:r>
      <w:r w:rsidR="00FC11EF">
        <w:t xml:space="preserve">HEVC </w:t>
      </w:r>
      <w:r>
        <w:t>WD 5 is proposed.</w:t>
      </w:r>
      <w:ins w:id="1" w:author="Ye-Kui Wang" w:date="2012-04-25T19:22:00Z">
        <w:r w:rsidR="00D17D0F">
          <w:t xml:space="preserve"> </w:t>
        </w:r>
      </w:ins>
      <w:ins w:id="2" w:author="Ye-Kui Wang" w:date="2012-04-25T19:24:00Z">
        <w:r w:rsidR="00D17D0F">
          <w:t xml:space="preserve">It is reported </w:t>
        </w:r>
      </w:ins>
      <w:ins w:id="3" w:author="Ye-Kui Wang" w:date="2012-04-25T19:28:00Z">
        <w:r w:rsidR="00584E6D">
          <w:t xml:space="preserve">by the proponents </w:t>
        </w:r>
      </w:ins>
      <w:ins w:id="4" w:author="Ye-Kui Wang" w:date="2012-04-25T19:24:00Z">
        <w:r w:rsidR="00D17D0F">
          <w:t xml:space="preserve">that, </w:t>
        </w:r>
      </w:ins>
      <w:ins w:id="5" w:author="Ye-Kui Wang" w:date="2012-04-25T19:23:00Z">
        <w:r w:rsidR="00D17D0F">
          <w:t xml:space="preserve">for test </w:t>
        </w:r>
      </w:ins>
      <w:ins w:id="6" w:author="Ye-Kui Wang" w:date="2012-04-25T19:24:00Z">
        <w:r w:rsidR="00D17D0F">
          <w:t xml:space="preserve">cases </w:t>
        </w:r>
      </w:ins>
      <w:ins w:id="7" w:author="Ye-Kui Wang" w:date="2012-04-25T19:23:00Z">
        <w:r w:rsidR="00D17D0F">
          <w:t xml:space="preserve">2.8 and 3.5 in </w:t>
        </w:r>
      </w:ins>
      <w:ins w:id="8" w:author="Ye-Kui Wang" w:date="2012-04-25T19:25:00Z">
        <w:r w:rsidR="00D17D0F">
          <w:t xml:space="preserve">the </w:t>
        </w:r>
      </w:ins>
      <w:ins w:id="9" w:author="Ye-Kui Wang" w:date="2012-04-25T19:23:00Z">
        <w:r w:rsidR="00D17D0F">
          <w:t>common test conditions for reference picture marking and list construction proposals</w:t>
        </w:r>
      </w:ins>
      <w:ins w:id="10" w:author="Ye-Kui Wang" w:date="2012-04-25T19:25:00Z">
        <w:r w:rsidR="00D17D0F">
          <w:t xml:space="preserve"> in </w:t>
        </w:r>
      </w:ins>
      <w:ins w:id="11" w:author="Ye-Kui Wang" w:date="2012-04-25T19:26:00Z">
        <w:r w:rsidR="00D17D0F">
          <w:rPr>
            <w:szCs w:val="22"/>
          </w:rPr>
          <w:t>JCTVC-H0725</w:t>
        </w:r>
      </w:ins>
      <w:ins w:id="12" w:author="Ye-Kui Wang" w:date="2012-04-25T19:25:00Z">
        <w:r w:rsidR="00D17D0F">
          <w:t xml:space="preserve">, </w:t>
        </w:r>
      </w:ins>
      <w:ins w:id="13" w:author="Ye-Kui Wang" w:date="2012-04-25T19:28:00Z">
        <w:r w:rsidR="00584E6D">
          <w:t>24%</w:t>
        </w:r>
        <w:r w:rsidR="00584E6D">
          <w:t xml:space="preserve"> bit reduction </w:t>
        </w:r>
      </w:ins>
      <w:ins w:id="14" w:author="Ye-Kui Wang" w:date="2012-04-25T19:29:00Z">
        <w:r w:rsidR="00584E6D">
          <w:t xml:space="preserve">of RPLM bits </w:t>
        </w:r>
      </w:ins>
      <w:ins w:id="15" w:author="Ye-Kui Wang" w:date="2012-04-25T19:28:00Z">
        <w:r w:rsidR="00584E6D">
          <w:t>was achieved for the low-</w:t>
        </w:r>
      </w:ins>
      <w:ins w:id="16" w:author="Ye-Kui Wang" w:date="2012-04-25T19:29:00Z">
        <w:r w:rsidR="00584E6D">
          <w:t xml:space="preserve">delay </w:t>
        </w:r>
      </w:ins>
      <w:ins w:id="17" w:author="Ye-Kui Wang" w:date="2012-04-25T19:31:00Z">
        <w:r w:rsidR="00584E6D">
          <w:t>configuration</w:t>
        </w:r>
      </w:ins>
      <w:ins w:id="18" w:author="Ye-Kui Wang" w:date="2012-04-25T19:30:00Z">
        <w:r w:rsidR="00584E6D">
          <w:t xml:space="preserve"> compared to the RPLM method in HEVC WD 6</w:t>
        </w:r>
      </w:ins>
      <w:ins w:id="19" w:author="Ye-Kui Wang" w:date="2012-04-25T19:31:00Z">
        <w:r w:rsidR="00584E6D">
          <w:t>, the performance is the same for the random access configuration</w:t>
        </w:r>
      </w:ins>
      <w:ins w:id="20" w:author="Ye-Kui Wang" w:date="2012-04-25T19:25:00Z">
        <w:r w:rsidR="00D17D0F">
          <w:t>.</w:t>
        </w:r>
      </w:ins>
      <w:ins w:id="21" w:author="Ye-Kui Wang" w:date="2012-04-25T19:31:00Z">
        <w:r w:rsidR="00584E6D">
          <w:t xml:space="preserve"> </w:t>
        </w:r>
      </w:ins>
      <w:ins w:id="22" w:author="Ye-Kui Wang" w:date="2012-04-25T19:32:00Z">
        <w:r w:rsidR="00584E6D">
          <w:t xml:space="preserve">It is </w:t>
        </w:r>
        <w:r w:rsidR="00584E6D">
          <w:t xml:space="preserve">further </w:t>
        </w:r>
        <w:r w:rsidR="00584E6D">
          <w:t xml:space="preserve">that the proposed </w:t>
        </w:r>
        <w:r w:rsidR="00584E6D">
          <w:t xml:space="preserve">RPLM </w:t>
        </w:r>
        <w:r w:rsidR="00584E6D">
          <w:t xml:space="preserve">method, when applied to HEVC-based 3DV, outperforms the </w:t>
        </w:r>
        <w:r w:rsidR="00584E6D">
          <w:t>RPLM</w:t>
        </w:r>
        <w:r w:rsidR="00584E6D">
          <w:t xml:space="preserve"> method in HEVC WD 6</w:t>
        </w:r>
      </w:ins>
      <w:ins w:id="23" w:author="Ye-Kui Wang" w:date="2012-04-25T19:36:00Z">
        <w:r w:rsidR="00F10528">
          <w:t>,</w:t>
        </w:r>
      </w:ins>
      <w:ins w:id="24" w:author="Ye-Kui Wang" w:date="2012-04-25T19:32:00Z">
        <w:r w:rsidR="00584E6D">
          <w:t xml:space="preserve"> </w:t>
        </w:r>
      </w:ins>
      <w:ins w:id="25" w:author="Ye-Kui Wang" w:date="2012-04-25T19:33:00Z">
        <w:r w:rsidR="00584E6D">
          <w:t xml:space="preserve">when applied </w:t>
        </w:r>
      </w:ins>
      <w:ins w:id="26" w:author="Ye-Kui Wang" w:date="2012-04-25T19:32:00Z">
        <w:r w:rsidR="00584E6D">
          <w:t>to 3DV</w:t>
        </w:r>
      </w:ins>
      <w:ins w:id="27" w:author="Ye-Kui Wang" w:date="2012-04-25T19:34:00Z">
        <w:r w:rsidR="00584E6D">
          <w:t xml:space="preserve">, with </w:t>
        </w:r>
      </w:ins>
      <w:ins w:id="28" w:author="Ye-Kui Wang" w:date="2012-04-25T19:32:00Z">
        <w:r w:rsidR="00584E6D">
          <w:t>34% bit reduction on average</w:t>
        </w:r>
      </w:ins>
      <w:ins w:id="29" w:author="Ye-Kui Wang" w:date="2012-04-25T19:34:00Z">
        <w:r w:rsidR="00584E6D">
          <w:t xml:space="preserve"> </w:t>
        </w:r>
      </w:ins>
      <w:ins w:id="30" w:author="Ye-Kui Wang" w:date="2012-04-25T19:32:00Z">
        <w:r w:rsidR="00584E6D">
          <w:t xml:space="preserve">for non-base views </w:t>
        </w:r>
      </w:ins>
      <w:ins w:id="31" w:author="Ye-Kui Wang" w:date="2012-04-25T19:34:00Z">
        <w:r w:rsidR="00584E6D">
          <w:t xml:space="preserve">under </w:t>
        </w:r>
      </w:ins>
      <w:ins w:id="32" w:author="Ye-Kui Wang" w:date="2012-04-25T19:32:00Z">
        <w:r w:rsidR="00584E6D">
          <w:t>the 3DV common test conditions.</w:t>
        </w:r>
      </w:ins>
      <w:bookmarkStart w:id="33" w:name="_GoBack"/>
      <w:bookmarkEnd w:id="33"/>
    </w:p>
    <w:p w:rsidR="0059113C" w:rsidRDefault="001D0224" w:rsidP="0059113C">
      <w:pPr>
        <w:pStyle w:val="Heading1"/>
      </w:pPr>
      <w:r>
        <w:t>Shortcomings of the RPLM method in HEVC WD6</w:t>
      </w:r>
    </w:p>
    <w:p w:rsidR="0059113C" w:rsidRDefault="0059113C" w:rsidP="00010E0D">
      <w:pPr>
        <w:jc w:val="both"/>
        <w:rPr>
          <w:lang w:val="en-CA"/>
        </w:rPr>
      </w:pPr>
      <w:r>
        <w:rPr>
          <w:lang w:val="en-CA"/>
        </w:rPr>
        <w:t xml:space="preserve">The current design in </w:t>
      </w:r>
      <w:r w:rsidR="00FC11EF">
        <w:rPr>
          <w:lang w:val="en-CA"/>
        </w:rPr>
        <w:t xml:space="preserve">HEVC WD6 </w:t>
      </w:r>
      <w:r>
        <w:rPr>
          <w:lang w:val="en-CA"/>
        </w:rPr>
        <w:t xml:space="preserve">has the following problems compared with the original design in </w:t>
      </w:r>
      <w:r w:rsidR="00FC11EF">
        <w:rPr>
          <w:lang w:val="en-CA"/>
        </w:rPr>
        <w:t xml:space="preserve">HEVC </w:t>
      </w:r>
      <w:r>
        <w:rPr>
          <w:lang w:val="en-CA"/>
        </w:rPr>
        <w:t>WD</w:t>
      </w:r>
      <w:r w:rsidR="00FC11EF">
        <w:rPr>
          <w:lang w:val="en-CA"/>
        </w:rPr>
        <w:t xml:space="preserve"> </w:t>
      </w:r>
      <w:r>
        <w:rPr>
          <w:lang w:val="en-CA"/>
        </w:rPr>
        <w:t xml:space="preserve">5. </w:t>
      </w:r>
    </w:p>
    <w:p w:rsidR="00A258AB" w:rsidRPr="00613F47" w:rsidRDefault="0059113C" w:rsidP="00FB2446">
      <w:pPr>
        <w:rPr>
          <w:lang w:val="en-CA"/>
        </w:rPr>
      </w:pPr>
      <w:r w:rsidRPr="00613F47">
        <w:rPr>
          <w:lang w:val="en-CA"/>
        </w:rPr>
        <w:t xml:space="preserve">The reference picture list modification (RPLM) design </w:t>
      </w:r>
      <w:r w:rsidR="00FC11EF" w:rsidRPr="00613F47">
        <w:rPr>
          <w:lang w:val="en-CA"/>
        </w:rPr>
        <w:t xml:space="preserve">in HEVC </w:t>
      </w:r>
      <w:r w:rsidRPr="00B55A10">
        <w:rPr>
          <w:lang w:val="en-CA"/>
        </w:rPr>
        <w:t>WD</w:t>
      </w:r>
      <w:r w:rsidR="00A258AB" w:rsidRPr="00EF59BE">
        <w:rPr>
          <w:lang w:val="en-CA"/>
        </w:rPr>
        <w:t xml:space="preserve"> </w:t>
      </w:r>
      <w:r w:rsidRPr="00EF59BE">
        <w:rPr>
          <w:lang w:val="en-CA"/>
        </w:rPr>
        <w:t xml:space="preserve">5 follows the similar fashion as </w:t>
      </w:r>
      <w:r w:rsidR="00FC11EF" w:rsidRPr="00613F47">
        <w:rPr>
          <w:lang w:val="en-CA"/>
        </w:rPr>
        <w:t xml:space="preserve">in </w:t>
      </w:r>
      <w:r w:rsidRPr="00613F47">
        <w:rPr>
          <w:lang w:val="en-CA"/>
        </w:rPr>
        <w:t xml:space="preserve">AVC, so that the number of commands </w:t>
      </w:r>
      <w:r w:rsidR="00A258AB" w:rsidRPr="00613F47">
        <w:rPr>
          <w:lang w:val="en-CA"/>
        </w:rPr>
        <w:t>can be much less than the number of commands needed for the RPLM in the current draft, especially</w:t>
      </w:r>
      <w:r w:rsidR="00FC11EF" w:rsidRPr="00613F47">
        <w:rPr>
          <w:lang w:val="en-CA"/>
        </w:rPr>
        <w:t xml:space="preserve"> for the following examples:</w:t>
      </w:r>
    </w:p>
    <w:p w:rsidR="0059113C" w:rsidRDefault="00FC11EF" w:rsidP="00FB2446">
      <w:pPr>
        <w:pStyle w:val="ListParagraph"/>
        <w:numPr>
          <w:ilvl w:val="0"/>
          <w:numId w:val="20"/>
        </w:numPr>
        <w:rPr>
          <w:lang w:val="en-CA"/>
        </w:rPr>
      </w:pPr>
      <w:r>
        <w:rPr>
          <w:lang w:val="en-CA"/>
        </w:rPr>
        <w:t xml:space="preserve">Example 1: </w:t>
      </w:r>
      <w:r w:rsidR="00A258AB">
        <w:rPr>
          <w:lang w:val="en-CA"/>
        </w:rPr>
        <w:t xml:space="preserve">Five pictures </w:t>
      </w:r>
      <w:r>
        <w:rPr>
          <w:lang w:val="en-CA"/>
        </w:rPr>
        <w:t xml:space="preserve">in the initial list </w:t>
      </w:r>
      <w:r w:rsidR="00A258AB">
        <w:rPr>
          <w:lang w:val="en-CA"/>
        </w:rPr>
        <w:t xml:space="preserve">are to be put in the final list, and only the first two entries in the initial list need to be swapped to get the final list. For the AVC design, only one command is needed while for the design in </w:t>
      </w:r>
      <w:r>
        <w:rPr>
          <w:lang w:val="en-CA"/>
        </w:rPr>
        <w:t xml:space="preserve">HEVC </w:t>
      </w:r>
      <w:r w:rsidR="00A258AB">
        <w:rPr>
          <w:lang w:val="en-CA"/>
        </w:rPr>
        <w:t>WD 6, five commands are needed.</w:t>
      </w:r>
    </w:p>
    <w:p w:rsidR="00A258AB" w:rsidRDefault="00FC11EF" w:rsidP="00FB2446">
      <w:pPr>
        <w:pStyle w:val="ListParagraph"/>
        <w:numPr>
          <w:ilvl w:val="0"/>
          <w:numId w:val="20"/>
        </w:numPr>
        <w:rPr>
          <w:lang w:val="en-CA"/>
        </w:rPr>
      </w:pPr>
      <w:r>
        <w:rPr>
          <w:lang w:val="en-CA"/>
        </w:rPr>
        <w:t xml:space="preserve">Example 2: </w:t>
      </w:r>
      <w:r w:rsidR="00863A3D">
        <w:rPr>
          <w:lang w:val="en-CA"/>
        </w:rPr>
        <w:t xml:space="preserve">Five pictures are to be put in the final list. A picture at the end of the initial list or not included in the </w:t>
      </w:r>
      <w:r w:rsidR="00B2271F">
        <w:rPr>
          <w:lang w:val="en-CA"/>
        </w:rPr>
        <w:t xml:space="preserve">initial list </w:t>
      </w:r>
      <w:r w:rsidR="00863A3D">
        <w:rPr>
          <w:lang w:val="en-CA"/>
        </w:rPr>
        <w:t>needs to be added at the first entry of the final list, the last entry is removed and the position of the other entries have their positions shifted by one. This is a typical case, e.g., in MVC.</w:t>
      </w:r>
    </w:p>
    <w:p w:rsidR="00863A3D" w:rsidRPr="00707B59" w:rsidRDefault="00EF59BE" w:rsidP="00707B59">
      <w:pPr>
        <w:rPr>
          <w:lang w:val="en-CA"/>
        </w:rPr>
      </w:pPr>
      <w:r>
        <w:rPr>
          <w:lang w:val="en-CA"/>
        </w:rPr>
        <w:t xml:space="preserve">Note that if in the WD 5 design, if </w:t>
      </w:r>
      <w:proofErr w:type="spellStart"/>
      <w:r>
        <w:rPr>
          <w:lang w:val="en-CA"/>
        </w:rPr>
        <w:t>list_modification_idc</w:t>
      </w:r>
      <w:proofErr w:type="spellEnd"/>
      <w:r>
        <w:rPr>
          <w:lang w:val="en-CA"/>
        </w:rPr>
        <w:t xml:space="preserve"> and </w:t>
      </w:r>
      <w:proofErr w:type="spellStart"/>
      <w:r>
        <w:rPr>
          <w:lang w:val="en-CA"/>
        </w:rPr>
        <w:t>ref_pic_set</w:t>
      </w:r>
      <w:r w:rsidR="00010E0D">
        <w:rPr>
          <w:lang w:val="en-CA"/>
        </w:rPr>
        <w:t>_idx</w:t>
      </w:r>
      <w:proofErr w:type="spellEnd"/>
      <w:r>
        <w:rPr>
          <w:lang w:val="en-CA"/>
        </w:rPr>
        <w:t xml:space="preserve"> are both coded as </w:t>
      </w:r>
      <w:proofErr w:type="gramStart"/>
      <w:r>
        <w:rPr>
          <w:lang w:val="en-CA"/>
        </w:rPr>
        <w:t>u(</w:t>
      </w:r>
      <w:proofErr w:type="gramEnd"/>
      <w:r>
        <w:rPr>
          <w:lang w:val="en-CA"/>
        </w:rPr>
        <w:t>v)</w:t>
      </w:r>
      <w:r w:rsidR="00B81F76">
        <w:rPr>
          <w:lang w:val="en-CA"/>
        </w:rPr>
        <w:t xml:space="preserve"> instead of </w:t>
      </w:r>
      <w:proofErr w:type="spellStart"/>
      <w:r w:rsidR="00B81F76">
        <w:rPr>
          <w:lang w:val="en-CA"/>
        </w:rPr>
        <w:t>ue</w:t>
      </w:r>
      <w:proofErr w:type="spellEnd"/>
      <w:r w:rsidR="00B81F76">
        <w:rPr>
          <w:lang w:val="en-CA"/>
        </w:rPr>
        <w:t>(v)</w:t>
      </w:r>
      <w:r>
        <w:rPr>
          <w:lang w:val="en-CA"/>
        </w:rPr>
        <w:t xml:space="preserve">, it is more efficient than WD 6 in </w:t>
      </w:r>
      <w:r w:rsidR="001D1C9C">
        <w:rPr>
          <w:lang w:val="en-CA"/>
        </w:rPr>
        <w:t>L</w:t>
      </w:r>
      <w:r>
        <w:rPr>
          <w:lang w:val="en-CA"/>
        </w:rPr>
        <w:t>D case (15% bit-saving).</w:t>
      </w:r>
    </w:p>
    <w:p w:rsidR="00022E81" w:rsidRDefault="00022E81" w:rsidP="00022E81">
      <w:pPr>
        <w:pStyle w:val="Heading1"/>
      </w:pPr>
      <w:r>
        <w:t>Proposal</w:t>
      </w:r>
    </w:p>
    <w:p w:rsidR="00335447" w:rsidRDefault="00565FC6" w:rsidP="00260006">
      <w:pPr>
        <w:rPr>
          <w:lang w:val="en-CA"/>
        </w:rPr>
      </w:pPr>
      <w:r>
        <w:rPr>
          <w:lang w:val="en-CA"/>
        </w:rPr>
        <w:t>The proposed syntax, semantics and decoding process changes are as follows.</w:t>
      </w:r>
    </w:p>
    <w:p w:rsidR="00830B2C" w:rsidRDefault="00830B2C" w:rsidP="00830B2C">
      <w:pPr>
        <w:pStyle w:val="Heading2"/>
        <w:rPr>
          <w:lang w:val="en-GB"/>
        </w:rPr>
      </w:pPr>
      <w:bookmarkStart w:id="34" w:name="_Toc311216751"/>
      <w:bookmarkStart w:id="35" w:name="_Toc317198720"/>
      <w:r w:rsidRPr="00FB08DB">
        <w:rPr>
          <w:lang w:val="en-GB"/>
        </w:rPr>
        <w:lastRenderedPageBreak/>
        <w:t>Slice header syntax</w:t>
      </w:r>
      <w:bookmarkEnd w:id="34"/>
      <w:bookmarkEnd w:id="35"/>
    </w:p>
    <w:tbl>
      <w:tblPr>
        <w:tblW w:w="8235"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1127"/>
      </w:tblGrid>
      <w:tr w:rsidR="004C0DA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4C0DA4" w:rsidRPr="004C0DA4" w:rsidRDefault="004C0DA4">
            <w:pPr>
              <w:pStyle w:val="tablesyntax"/>
              <w:rPr>
                <w:rFonts w:ascii="Times New Roman" w:hAnsi="Times New Roman"/>
              </w:rPr>
            </w:pPr>
            <w:proofErr w:type="spellStart"/>
            <w:r w:rsidRPr="004C0DA4">
              <w:rPr>
                <w:rFonts w:ascii="Times New Roman" w:hAnsi="Times New Roman"/>
              </w:rPr>
              <w:t>slice_header</w:t>
            </w:r>
            <w:proofErr w:type="spellEnd"/>
            <w:r w:rsidRPr="004C0DA4">
              <w:rPr>
                <w:rFonts w:ascii="Times New Roman" w:hAnsi="Times New Roman"/>
              </w:rPr>
              <w:t>( ) {</w:t>
            </w:r>
          </w:p>
        </w:tc>
        <w:tc>
          <w:tcPr>
            <w:tcW w:w="1127" w:type="dxa"/>
            <w:tcBorders>
              <w:top w:val="single" w:sz="4" w:space="0" w:color="auto"/>
              <w:left w:val="single" w:sz="4" w:space="0" w:color="auto"/>
              <w:bottom w:val="single" w:sz="4" w:space="0" w:color="auto"/>
              <w:right w:val="single" w:sz="4" w:space="0" w:color="auto"/>
            </w:tcBorders>
            <w:hideMark/>
          </w:tcPr>
          <w:p w:rsidR="004C0DA4" w:rsidRPr="004C0DA4" w:rsidRDefault="004C0DA4">
            <w:pPr>
              <w:pStyle w:val="tableheading"/>
            </w:pPr>
            <w:r w:rsidRPr="004C0DA4">
              <w:t>Descriptor</w:t>
            </w:r>
          </w:p>
        </w:tc>
      </w:tr>
      <w:tr w:rsidR="004C0DA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tcPr>
          <w:p w:rsidR="004C0DA4" w:rsidRPr="00AD5B92" w:rsidRDefault="004C0DA4">
            <w:pPr>
              <w:pStyle w:val="tablesyntax"/>
              <w:rPr>
                <w:rFonts w:ascii="Times New Roman" w:hAnsi="Times New Roman"/>
                <w:b/>
              </w:rPr>
            </w:pPr>
            <w:r w:rsidRPr="00AD5B92">
              <w:rPr>
                <w:rFonts w:ascii="Times New Roman" w:hAnsi="Times New Roman"/>
                <w:b/>
              </w:rPr>
              <w:t>…</w:t>
            </w:r>
          </w:p>
        </w:tc>
        <w:tc>
          <w:tcPr>
            <w:tcW w:w="1127" w:type="dxa"/>
            <w:tcBorders>
              <w:top w:val="single" w:sz="4" w:space="0" w:color="auto"/>
              <w:left w:val="single" w:sz="4" w:space="0" w:color="auto"/>
              <w:bottom w:val="single" w:sz="4" w:space="0" w:color="auto"/>
              <w:right w:val="single" w:sz="4" w:space="0" w:color="auto"/>
            </w:tcBorders>
          </w:tcPr>
          <w:p w:rsidR="004C0DA4" w:rsidRPr="004C0DA4" w:rsidRDefault="004C0DA4">
            <w:pPr>
              <w:pStyle w:val="tablecell"/>
            </w:pPr>
          </w:p>
        </w:tc>
      </w:tr>
      <w:tr w:rsidR="004C0DA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4C0DA4" w:rsidRPr="004C0DA4" w:rsidRDefault="004C0DA4">
            <w:pPr>
              <w:pStyle w:val="tablesyntax"/>
              <w:rPr>
                <w:rFonts w:ascii="Times New Roman" w:hAnsi="Times New Roman"/>
              </w:rPr>
            </w:pPr>
            <w:r w:rsidRPr="004C0DA4">
              <w:rPr>
                <w:rFonts w:ascii="Times New Roman" w:hAnsi="Times New Roman"/>
              </w:rPr>
              <w:tab/>
            </w:r>
            <w:r w:rsidRPr="004C0DA4">
              <w:rPr>
                <w:rFonts w:ascii="Times New Roman" w:hAnsi="Times New Roman"/>
              </w:rPr>
              <w:tab/>
              <w:t xml:space="preserve">if( </w:t>
            </w:r>
            <w:proofErr w:type="spellStart"/>
            <w:r w:rsidRPr="004C0DA4">
              <w:rPr>
                <w:rFonts w:ascii="Times New Roman" w:hAnsi="Times New Roman"/>
              </w:rPr>
              <w:t>lists_modification_present_flag</w:t>
            </w:r>
            <w:proofErr w:type="spellEnd"/>
            <w:r w:rsidRPr="004C0DA4">
              <w:rPr>
                <w:rFonts w:ascii="Times New Roman" w:hAnsi="Times New Roman"/>
              </w:rPr>
              <w:t xml:space="preserve"> ) {</w:t>
            </w:r>
          </w:p>
        </w:tc>
        <w:tc>
          <w:tcPr>
            <w:tcW w:w="1127" w:type="dxa"/>
            <w:tcBorders>
              <w:top w:val="single" w:sz="4" w:space="0" w:color="auto"/>
              <w:left w:val="single" w:sz="4" w:space="0" w:color="auto"/>
              <w:bottom w:val="single" w:sz="4" w:space="0" w:color="auto"/>
              <w:right w:val="single" w:sz="4" w:space="0" w:color="auto"/>
            </w:tcBorders>
          </w:tcPr>
          <w:p w:rsidR="004C0DA4" w:rsidRPr="004C0DA4" w:rsidRDefault="004C0DA4">
            <w:pPr>
              <w:pStyle w:val="tablecell"/>
            </w:pPr>
          </w:p>
        </w:tc>
      </w:tr>
      <w:tr w:rsidR="004C0DA4" w:rsidRPr="00CE6C8F" w:rsidTr="004C0DA4">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4C0DA4" w:rsidRPr="00AD5B92" w:rsidRDefault="004C0DA4" w:rsidP="00636BC4">
            <w:pPr>
              <w:pStyle w:val="tablesyntax"/>
              <w:rPr>
                <w:rFonts w:ascii="Times New Roman" w:hAnsi="Times New Roman"/>
                <w:strike/>
              </w:rPr>
            </w:pPr>
            <w:r w:rsidRPr="00AD5B92">
              <w:rPr>
                <w:rFonts w:ascii="Times New Roman" w:hAnsi="Times New Roman"/>
                <w:strike/>
              </w:rPr>
              <w:tab/>
            </w:r>
            <w:r w:rsidRPr="00AD5B92">
              <w:rPr>
                <w:rFonts w:ascii="Times New Roman" w:hAnsi="Times New Roman"/>
                <w:strike/>
              </w:rPr>
              <w:tab/>
            </w:r>
            <w:r w:rsidRPr="00AD5B92">
              <w:rPr>
                <w:rFonts w:ascii="Times New Roman" w:hAnsi="Times New Roman"/>
                <w:strike/>
              </w:rPr>
              <w:tab/>
            </w:r>
            <w:r w:rsidR="00CE6C8F" w:rsidRPr="00AD5B92">
              <w:rPr>
                <w:rFonts w:ascii="Times New Roman" w:hAnsi="Times New Roman"/>
                <w:strike/>
              </w:rPr>
              <w:tab/>
            </w:r>
            <w:proofErr w:type="spellStart"/>
            <w:r w:rsidR="00CE6C8F" w:rsidRPr="00AD5B92">
              <w:rPr>
                <w:rFonts w:ascii="Times New Roman" w:hAnsi="Times New Roman"/>
                <w:strike/>
              </w:rPr>
              <w:t>ref_pic_list_modification</w:t>
            </w:r>
            <w:proofErr w:type="spellEnd"/>
            <w:r w:rsidR="00CE6C8F" w:rsidRPr="00AD5B92">
              <w:rPr>
                <w:rFonts w:ascii="Times New Roman" w:hAnsi="Times New Roman"/>
                <w:strike/>
              </w:rPr>
              <w:t>( )</w:t>
            </w:r>
          </w:p>
        </w:tc>
        <w:tc>
          <w:tcPr>
            <w:tcW w:w="1127" w:type="dxa"/>
            <w:tcBorders>
              <w:top w:val="single" w:sz="4" w:space="0" w:color="auto"/>
              <w:left w:val="single" w:sz="4" w:space="0" w:color="auto"/>
              <w:bottom w:val="single" w:sz="4" w:space="0" w:color="auto"/>
              <w:right w:val="single" w:sz="4" w:space="0" w:color="auto"/>
            </w:tcBorders>
          </w:tcPr>
          <w:p w:rsidR="004C0DA4" w:rsidRPr="00AD5B92" w:rsidRDefault="004C0DA4">
            <w:pPr>
              <w:pStyle w:val="tablecell"/>
              <w:rPr>
                <w:strike/>
              </w:rPr>
            </w:pPr>
          </w:p>
        </w:tc>
      </w:tr>
      <w:tr w:rsidR="00636BC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rPr>
                <w:rFonts w:ascii="Times New Roman" w:hAnsi="Times New Roman"/>
              </w:rPr>
            </w:pPr>
            <w:r w:rsidRPr="00AD5B92">
              <w:rPr>
                <w:rFonts w:ascii="Times New Roman" w:eastAsia="Times New Roman" w:hAnsi="Times New Roman"/>
                <w:highlight w:val="yellow"/>
                <w:lang w:val="en-US" w:eastAsia="en-US"/>
              </w:rPr>
              <w:tab/>
            </w:r>
            <w:r w:rsidRPr="00AD5B92">
              <w:rPr>
                <w:rFonts w:ascii="Times New Roman" w:eastAsia="Times New Roman" w:hAnsi="Times New Roman"/>
                <w:highlight w:val="yellow"/>
                <w:lang w:val="en-US" w:eastAsia="en-US"/>
              </w:rPr>
              <w:tab/>
            </w:r>
            <w:r w:rsidRPr="00AD5B92">
              <w:rPr>
                <w:rFonts w:ascii="Times New Roman" w:eastAsia="Times New Roman" w:hAnsi="Times New Roman"/>
                <w:highlight w:val="yellow"/>
                <w:lang w:val="en-US" w:eastAsia="en-US"/>
              </w:rPr>
              <w:tab/>
              <w:t>if(</w:t>
            </w:r>
            <w:r w:rsidR="00CE6C8F">
              <w:rPr>
                <w:rFonts w:ascii="Times New Roman" w:eastAsia="Times New Roman" w:hAnsi="Times New Roman"/>
                <w:highlight w:val="yellow"/>
                <w:lang w:val="en-US" w:eastAsia="en-US"/>
              </w:rPr>
              <w:t xml:space="preserve"> </w:t>
            </w:r>
            <w:proofErr w:type="spellStart"/>
            <w:r w:rsidRPr="00AD5B92">
              <w:rPr>
                <w:rFonts w:ascii="Times New Roman" w:eastAsia="Times New Roman" w:hAnsi="Times New Roman"/>
                <w:highlight w:val="yellow"/>
                <w:lang w:val="en-US" w:eastAsia="en-US"/>
              </w:rPr>
              <w:t>slice_type</w:t>
            </w:r>
            <w:proofErr w:type="spellEnd"/>
            <w:r w:rsidRPr="00AD5B92">
              <w:rPr>
                <w:rFonts w:ascii="Times New Roman" w:eastAsia="Times New Roman" w:hAnsi="Times New Roman"/>
                <w:highlight w:val="yellow"/>
                <w:lang w:val="en-US" w:eastAsia="en-US"/>
              </w:rPr>
              <w:t xml:space="preserve"> != 2</w:t>
            </w:r>
            <w:r w:rsidR="00CE6C8F">
              <w:rPr>
                <w:rFonts w:ascii="Times New Roman" w:eastAsia="Times New Roman" w:hAnsi="Times New Roman"/>
                <w:highlight w:val="yellow"/>
                <w:lang w:val="en-US" w:eastAsia="en-US"/>
              </w:rPr>
              <w:t xml:space="preserve"> </w:t>
            </w:r>
            <w:r w:rsidRPr="00AD5B92">
              <w:rPr>
                <w:rFonts w:ascii="Times New Roman" w:eastAsia="Times New Roman" w:hAnsi="Times New Roman"/>
                <w:highlight w:val="yellow"/>
                <w:lang w:val="en-US" w:eastAsia="en-US"/>
              </w:rPr>
              <w:t>)</w:t>
            </w:r>
          </w:p>
        </w:tc>
        <w:tc>
          <w:tcPr>
            <w:tcW w:w="1127" w:type="dxa"/>
            <w:tcBorders>
              <w:top w:val="single" w:sz="4" w:space="0" w:color="auto"/>
              <w:left w:val="single" w:sz="4" w:space="0" w:color="auto"/>
              <w:bottom w:val="single" w:sz="4" w:space="0" w:color="auto"/>
              <w:right w:val="single" w:sz="4" w:space="0" w:color="auto"/>
            </w:tcBorders>
          </w:tcPr>
          <w:p w:rsidR="00636BC4" w:rsidRPr="004C0DA4" w:rsidRDefault="00636BC4">
            <w:pPr>
              <w:pStyle w:val="tablecell"/>
            </w:pPr>
          </w:p>
        </w:tc>
      </w:tr>
      <w:tr w:rsidR="00636BC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tcPr>
          <w:p w:rsidR="00636BC4" w:rsidRPr="00CE6C8F" w:rsidRDefault="00636BC4" w:rsidP="00CE6C8F">
            <w:pPr>
              <w:pStyle w:val="tablesyntax"/>
              <w:rPr>
                <w:rFonts w:ascii="Times New Roman" w:hAnsi="Times New Roman"/>
              </w:rPr>
            </w:pPr>
            <w:r w:rsidRPr="00AD5B92">
              <w:rPr>
                <w:rFonts w:ascii="Times New Roman" w:eastAsia="Times New Roman" w:hAnsi="Times New Roman"/>
                <w:highlight w:val="yellow"/>
                <w:lang w:val="en-US" w:eastAsia="en-US"/>
              </w:rPr>
              <w:tab/>
            </w:r>
            <w:r w:rsidRPr="00AD5B92">
              <w:rPr>
                <w:rFonts w:ascii="Times New Roman" w:eastAsia="Times New Roman" w:hAnsi="Times New Roman"/>
                <w:highlight w:val="yellow"/>
                <w:lang w:val="en-US" w:eastAsia="en-US"/>
              </w:rPr>
              <w:tab/>
            </w:r>
            <w:r w:rsidRPr="00AD5B92">
              <w:rPr>
                <w:rFonts w:ascii="Times New Roman" w:eastAsia="Times New Roman" w:hAnsi="Times New Roman"/>
                <w:highlight w:val="yellow"/>
                <w:lang w:val="en-US" w:eastAsia="en-US"/>
              </w:rPr>
              <w:tab/>
            </w:r>
            <w:r w:rsidR="00CE6C8F">
              <w:rPr>
                <w:rFonts w:ascii="Times New Roman" w:eastAsia="Times New Roman" w:hAnsi="Times New Roman"/>
                <w:highlight w:val="yellow"/>
                <w:lang w:val="en-US" w:eastAsia="en-US"/>
              </w:rPr>
              <w:tab/>
            </w:r>
            <w:proofErr w:type="spellStart"/>
            <w:r w:rsidRPr="00AD5B92">
              <w:rPr>
                <w:rFonts w:ascii="Times New Roman" w:eastAsia="Times New Roman" w:hAnsi="Times New Roman"/>
                <w:highlight w:val="yellow"/>
                <w:lang w:val="en-US" w:eastAsia="en-US"/>
              </w:rPr>
              <w:t>ref_pic_list_modification</w:t>
            </w:r>
            <w:proofErr w:type="spellEnd"/>
            <w:r w:rsidRPr="00AD5B92">
              <w:rPr>
                <w:rFonts w:ascii="Times New Roman" w:eastAsia="Times New Roman" w:hAnsi="Times New Roman"/>
                <w:highlight w:val="yellow"/>
                <w:lang w:val="en-US" w:eastAsia="en-US"/>
              </w:rPr>
              <w:t>(</w:t>
            </w:r>
            <w:r w:rsidR="00CE6C8F">
              <w:rPr>
                <w:rFonts w:ascii="Times New Roman" w:eastAsia="Times New Roman" w:hAnsi="Times New Roman"/>
                <w:highlight w:val="yellow"/>
                <w:lang w:val="en-US" w:eastAsia="en-US"/>
              </w:rPr>
              <w:t> </w:t>
            </w:r>
            <w:r w:rsidRPr="00AD5B92">
              <w:rPr>
                <w:rFonts w:ascii="Times New Roman" w:eastAsia="Times New Roman" w:hAnsi="Times New Roman"/>
                <w:highlight w:val="yellow"/>
                <w:lang w:val="en-US" w:eastAsia="en-US"/>
              </w:rPr>
              <w:t>0</w:t>
            </w:r>
            <w:r w:rsidR="00CE6C8F">
              <w:rPr>
                <w:rFonts w:ascii="Times New Roman" w:eastAsia="Times New Roman" w:hAnsi="Times New Roman"/>
                <w:highlight w:val="yellow"/>
                <w:lang w:val="en-US" w:eastAsia="en-US"/>
              </w:rPr>
              <w:t> </w:t>
            </w:r>
            <w:r w:rsidRPr="00AD5B92">
              <w:rPr>
                <w:rFonts w:ascii="Times New Roman" w:eastAsia="Times New Roman" w:hAnsi="Times New Roman"/>
                <w:highlight w:val="yellow"/>
                <w:lang w:val="en-US" w:eastAsia="en-US"/>
              </w:rPr>
              <w:t>)</w:t>
            </w:r>
          </w:p>
        </w:tc>
        <w:tc>
          <w:tcPr>
            <w:tcW w:w="1127" w:type="dxa"/>
            <w:tcBorders>
              <w:top w:val="single" w:sz="4" w:space="0" w:color="auto"/>
              <w:left w:val="single" w:sz="4" w:space="0" w:color="auto"/>
              <w:bottom w:val="single" w:sz="4" w:space="0" w:color="auto"/>
              <w:right w:val="single" w:sz="4" w:space="0" w:color="auto"/>
            </w:tcBorders>
          </w:tcPr>
          <w:p w:rsidR="00636BC4" w:rsidRPr="004C0DA4" w:rsidRDefault="00636BC4">
            <w:pPr>
              <w:pStyle w:val="tablecell"/>
            </w:pPr>
          </w:p>
        </w:tc>
      </w:tr>
      <w:tr w:rsidR="00636BC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rPr>
                <w:rFonts w:ascii="Times New Roman" w:hAnsi="Times New Roman"/>
              </w:rPr>
            </w:pPr>
            <w:r w:rsidRPr="00AD5B92">
              <w:rPr>
                <w:rFonts w:ascii="Times New Roman" w:eastAsia="Times New Roman" w:hAnsi="Times New Roman"/>
                <w:highlight w:val="yellow"/>
                <w:lang w:val="en-US" w:eastAsia="en-US"/>
              </w:rPr>
              <w:tab/>
            </w:r>
            <w:r w:rsidRPr="00AD5B92">
              <w:rPr>
                <w:rFonts w:ascii="Times New Roman" w:eastAsia="Times New Roman" w:hAnsi="Times New Roman"/>
                <w:highlight w:val="yellow"/>
                <w:lang w:val="en-US" w:eastAsia="en-US"/>
              </w:rPr>
              <w:tab/>
            </w:r>
            <w:r w:rsidRPr="00AD5B92">
              <w:rPr>
                <w:rFonts w:ascii="Times New Roman" w:eastAsia="Times New Roman" w:hAnsi="Times New Roman"/>
                <w:highlight w:val="yellow"/>
                <w:lang w:val="en-US" w:eastAsia="en-US"/>
              </w:rPr>
              <w:tab/>
              <w:t>if(</w:t>
            </w:r>
            <w:r w:rsidR="00CE6C8F">
              <w:rPr>
                <w:rFonts w:ascii="Times New Roman" w:eastAsia="Times New Roman" w:hAnsi="Times New Roman"/>
                <w:highlight w:val="yellow"/>
                <w:lang w:val="en-US" w:eastAsia="en-US"/>
              </w:rPr>
              <w:t xml:space="preserve"> </w:t>
            </w:r>
            <w:proofErr w:type="spellStart"/>
            <w:r w:rsidRPr="00AD5B92">
              <w:rPr>
                <w:rFonts w:ascii="Times New Roman" w:eastAsia="Times New Roman" w:hAnsi="Times New Roman"/>
                <w:highlight w:val="yellow"/>
                <w:lang w:val="en-US" w:eastAsia="en-US"/>
              </w:rPr>
              <w:t>slice_type</w:t>
            </w:r>
            <w:proofErr w:type="spellEnd"/>
            <w:r w:rsidR="00CE6C8F">
              <w:rPr>
                <w:rFonts w:ascii="Times New Roman" w:eastAsia="Times New Roman" w:hAnsi="Times New Roman"/>
                <w:highlight w:val="yellow"/>
                <w:lang w:val="en-US" w:eastAsia="en-US"/>
              </w:rPr>
              <w:t xml:space="preserve"> </w:t>
            </w:r>
            <w:r w:rsidRPr="00AD5B92">
              <w:rPr>
                <w:rFonts w:ascii="Times New Roman" w:eastAsia="Times New Roman" w:hAnsi="Times New Roman"/>
                <w:highlight w:val="yellow"/>
                <w:lang w:val="en-US" w:eastAsia="en-US"/>
              </w:rPr>
              <w:t xml:space="preserve"> =</w:t>
            </w:r>
            <w:r w:rsidR="00CE6C8F">
              <w:rPr>
                <w:rFonts w:ascii="Times New Roman" w:eastAsia="Times New Roman" w:hAnsi="Times New Roman"/>
                <w:highlight w:val="yellow"/>
                <w:lang w:val="en-US" w:eastAsia="en-US"/>
              </w:rPr>
              <w:t xml:space="preserve"> </w:t>
            </w:r>
            <w:r w:rsidRPr="00AD5B92">
              <w:rPr>
                <w:rFonts w:ascii="Times New Roman" w:eastAsia="Times New Roman" w:hAnsi="Times New Roman"/>
                <w:highlight w:val="yellow"/>
                <w:lang w:val="en-US" w:eastAsia="en-US"/>
              </w:rPr>
              <w:t>=</w:t>
            </w:r>
            <w:r w:rsidR="00CE6C8F">
              <w:rPr>
                <w:rFonts w:ascii="Times New Roman" w:eastAsia="Times New Roman" w:hAnsi="Times New Roman"/>
                <w:highlight w:val="yellow"/>
                <w:lang w:val="en-US" w:eastAsia="en-US"/>
              </w:rPr>
              <w:t xml:space="preserve"> </w:t>
            </w:r>
            <w:r w:rsidRPr="00AD5B92">
              <w:rPr>
                <w:rFonts w:ascii="Times New Roman" w:eastAsia="Times New Roman" w:hAnsi="Times New Roman"/>
                <w:highlight w:val="yellow"/>
                <w:lang w:val="en-US" w:eastAsia="en-US"/>
              </w:rPr>
              <w:t xml:space="preserve"> 1</w:t>
            </w:r>
            <w:r w:rsidR="00CE6C8F">
              <w:rPr>
                <w:rFonts w:ascii="Times New Roman" w:eastAsia="Times New Roman" w:hAnsi="Times New Roman"/>
                <w:highlight w:val="yellow"/>
                <w:lang w:val="en-US" w:eastAsia="en-US"/>
              </w:rPr>
              <w:t xml:space="preserve"> </w:t>
            </w:r>
            <w:r w:rsidRPr="00AD5B92">
              <w:rPr>
                <w:rFonts w:ascii="Times New Roman" w:eastAsia="Times New Roman" w:hAnsi="Times New Roman"/>
                <w:highlight w:val="yellow"/>
                <w:lang w:val="en-US" w:eastAsia="en-US"/>
              </w:rPr>
              <w:t>)</w:t>
            </w:r>
          </w:p>
        </w:tc>
        <w:tc>
          <w:tcPr>
            <w:tcW w:w="1127" w:type="dxa"/>
            <w:tcBorders>
              <w:top w:val="single" w:sz="4" w:space="0" w:color="auto"/>
              <w:left w:val="single" w:sz="4" w:space="0" w:color="auto"/>
              <w:bottom w:val="single" w:sz="4" w:space="0" w:color="auto"/>
              <w:right w:val="single" w:sz="4" w:space="0" w:color="auto"/>
            </w:tcBorders>
          </w:tcPr>
          <w:p w:rsidR="00636BC4" w:rsidRPr="004C0DA4" w:rsidRDefault="00636BC4">
            <w:pPr>
              <w:pStyle w:val="tablecell"/>
            </w:pPr>
          </w:p>
        </w:tc>
      </w:tr>
      <w:tr w:rsidR="00636BC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tcPr>
          <w:p w:rsidR="00636BC4" w:rsidRPr="00CE6C8F" w:rsidRDefault="00636BC4" w:rsidP="00CE6C8F">
            <w:pPr>
              <w:pStyle w:val="tablesyntax"/>
              <w:rPr>
                <w:rFonts w:ascii="Times New Roman" w:hAnsi="Times New Roman"/>
              </w:rPr>
            </w:pPr>
            <w:r w:rsidRPr="00AD5B92">
              <w:rPr>
                <w:rFonts w:ascii="Times New Roman" w:eastAsia="Times New Roman" w:hAnsi="Times New Roman"/>
                <w:highlight w:val="yellow"/>
                <w:lang w:val="en-US" w:eastAsia="en-US"/>
              </w:rPr>
              <w:tab/>
            </w:r>
            <w:r w:rsidRPr="00AD5B92">
              <w:rPr>
                <w:rFonts w:ascii="Times New Roman" w:eastAsia="Times New Roman" w:hAnsi="Times New Roman"/>
                <w:highlight w:val="yellow"/>
                <w:lang w:val="en-US" w:eastAsia="en-US"/>
              </w:rPr>
              <w:tab/>
            </w:r>
            <w:r w:rsidRPr="00AD5B92">
              <w:rPr>
                <w:rFonts w:ascii="Times New Roman" w:eastAsia="Times New Roman" w:hAnsi="Times New Roman"/>
                <w:highlight w:val="yellow"/>
                <w:lang w:val="en-US" w:eastAsia="en-US"/>
              </w:rPr>
              <w:tab/>
            </w:r>
            <w:r w:rsidR="00CE6C8F">
              <w:rPr>
                <w:rFonts w:ascii="Times New Roman" w:eastAsia="Times New Roman" w:hAnsi="Times New Roman"/>
                <w:highlight w:val="yellow"/>
                <w:lang w:val="en-US" w:eastAsia="en-US"/>
              </w:rPr>
              <w:tab/>
            </w:r>
            <w:proofErr w:type="spellStart"/>
            <w:r w:rsidRPr="00AD5B92">
              <w:rPr>
                <w:rFonts w:ascii="Times New Roman" w:eastAsia="Times New Roman" w:hAnsi="Times New Roman"/>
                <w:highlight w:val="yellow"/>
                <w:lang w:val="en-US" w:eastAsia="en-US"/>
              </w:rPr>
              <w:t>ref_pic_list_modification</w:t>
            </w:r>
            <w:proofErr w:type="spellEnd"/>
            <w:r w:rsidRPr="00AD5B92">
              <w:rPr>
                <w:rFonts w:ascii="Times New Roman" w:eastAsia="Times New Roman" w:hAnsi="Times New Roman"/>
                <w:highlight w:val="yellow"/>
                <w:lang w:val="en-US" w:eastAsia="en-US"/>
              </w:rPr>
              <w:t>(</w:t>
            </w:r>
            <w:r w:rsidR="00CE6C8F">
              <w:rPr>
                <w:rFonts w:ascii="Times New Roman" w:eastAsia="Times New Roman" w:hAnsi="Times New Roman"/>
                <w:highlight w:val="yellow"/>
                <w:lang w:val="en-US" w:eastAsia="en-US"/>
              </w:rPr>
              <w:t> </w:t>
            </w:r>
            <w:r w:rsidRPr="00AD5B92">
              <w:rPr>
                <w:rFonts w:ascii="Times New Roman" w:eastAsia="Times New Roman" w:hAnsi="Times New Roman"/>
                <w:highlight w:val="yellow"/>
                <w:lang w:val="en-US" w:eastAsia="en-US"/>
              </w:rPr>
              <w:t>1</w:t>
            </w:r>
            <w:r w:rsidR="00CE6C8F">
              <w:rPr>
                <w:rFonts w:ascii="Times New Roman" w:eastAsia="Times New Roman" w:hAnsi="Times New Roman"/>
                <w:highlight w:val="yellow"/>
                <w:lang w:val="en-US" w:eastAsia="en-US"/>
              </w:rPr>
              <w:t> </w:t>
            </w:r>
            <w:r w:rsidRPr="00AD5B92">
              <w:rPr>
                <w:rFonts w:ascii="Times New Roman" w:eastAsia="Times New Roman" w:hAnsi="Times New Roman"/>
                <w:highlight w:val="yellow"/>
                <w:lang w:val="en-US" w:eastAsia="en-US"/>
              </w:rPr>
              <w:t>)</w:t>
            </w:r>
          </w:p>
        </w:tc>
        <w:tc>
          <w:tcPr>
            <w:tcW w:w="1127" w:type="dxa"/>
            <w:tcBorders>
              <w:top w:val="single" w:sz="4" w:space="0" w:color="auto"/>
              <w:left w:val="single" w:sz="4" w:space="0" w:color="auto"/>
              <w:bottom w:val="single" w:sz="4" w:space="0" w:color="auto"/>
              <w:right w:val="single" w:sz="4" w:space="0" w:color="auto"/>
            </w:tcBorders>
          </w:tcPr>
          <w:p w:rsidR="00636BC4" w:rsidRPr="004C0DA4" w:rsidRDefault="00636BC4">
            <w:pPr>
              <w:pStyle w:val="tablecell"/>
            </w:pPr>
          </w:p>
        </w:tc>
      </w:tr>
      <w:tr w:rsidR="00636BC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636BC4" w:rsidRPr="004C0DA4" w:rsidRDefault="00636BC4">
            <w:pPr>
              <w:pStyle w:val="tablesyntax"/>
              <w:rPr>
                <w:rFonts w:ascii="Times New Roman" w:hAnsi="Times New Roman"/>
              </w:rPr>
            </w:pPr>
            <w:r w:rsidRPr="004C0DA4">
              <w:rPr>
                <w:rFonts w:ascii="Times New Roman" w:hAnsi="Times New Roman"/>
              </w:rPr>
              <w:tab/>
            </w:r>
            <w:r w:rsidRPr="004C0DA4">
              <w:rPr>
                <w:rFonts w:ascii="Times New Roman" w:hAnsi="Times New Roman"/>
              </w:rPr>
              <w:tab/>
            </w:r>
            <w:r w:rsidRPr="004C0DA4">
              <w:rPr>
                <w:rFonts w:ascii="Times New Roman" w:hAnsi="Times New Roman"/>
              </w:rPr>
              <w:tab/>
            </w:r>
            <w:proofErr w:type="spellStart"/>
            <w:r w:rsidRPr="004C0DA4">
              <w:rPr>
                <w:rFonts w:ascii="Times New Roman" w:hAnsi="Times New Roman"/>
              </w:rPr>
              <w:t>ref_pic_list_combination</w:t>
            </w:r>
            <w:proofErr w:type="spellEnd"/>
            <w:r w:rsidRPr="004C0DA4">
              <w:rPr>
                <w:rFonts w:ascii="Times New Roman" w:hAnsi="Times New Roman"/>
              </w:rPr>
              <w:t>( )</w:t>
            </w:r>
          </w:p>
        </w:tc>
        <w:tc>
          <w:tcPr>
            <w:tcW w:w="1127" w:type="dxa"/>
            <w:tcBorders>
              <w:top w:val="single" w:sz="4" w:space="0" w:color="auto"/>
              <w:left w:val="single" w:sz="4" w:space="0" w:color="auto"/>
              <w:bottom w:val="single" w:sz="4" w:space="0" w:color="auto"/>
              <w:right w:val="single" w:sz="4" w:space="0" w:color="auto"/>
            </w:tcBorders>
          </w:tcPr>
          <w:p w:rsidR="00636BC4" w:rsidRPr="004C0DA4" w:rsidRDefault="00636BC4">
            <w:pPr>
              <w:pStyle w:val="tablecell"/>
            </w:pPr>
          </w:p>
        </w:tc>
      </w:tr>
      <w:tr w:rsidR="00636BC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636BC4" w:rsidRPr="004C0DA4" w:rsidRDefault="00636BC4">
            <w:pPr>
              <w:pStyle w:val="tablesyntax"/>
              <w:rPr>
                <w:rFonts w:ascii="Times New Roman" w:hAnsi="Times New Roman"/>
              </w:rPr>
            </w:pPr>
            <w:r w:rsidRPr="004C0DA4">
              <w:rPr>
                <w:rFonts w:ascii="Times New Roman" w:hAnsi="Times New Roman"/>
              </w:rPr>
              <w:tab/>
            </w:r>
            <w:r w:rsidRPr="004C0DA4">
              <w:rPr>
                <w:rFonts w:ascii="Times New Roman" w:hAnsi="Times New Roman"/>
              </w:rPr>
              <w:tab/>
              <w:t>}</w:t>
            </w:r>
          </w:p>
        </w:tc>
        <w:tc>
          <w:tcPr>
            <w:tcW w:w="1127" w:type="dxa"/>
            <w:tcBorders>
              <w:top w:val="single" w:sz="4" w:space="0" w:color="auto"/>
              <w:left w:val="single" w:sz="4" w:space="0" w:color="auto"/>
              <w:bottom w:val="single" w:sz="4" w:space="0" w:color="auto"/>
              <w:right w:val="single" w:sz="4" w:space="0" w:color="auto"/>
            </w:tcBorders>
          </w:tcPr>
          <w:p w:rsidR="00636BC4" w:rsidRPr="004C0DA4" w:rsidRDefault="00636BC4">
            <w:pPr>
              <w:pStyle w:val="tablecell"/>
            </w:pPr>
          </w:p>
        </w:tc>
      </w:tr>
      <w:tr w:rsidR="00636BC4" w:rsidRPr="004C0DA4" w:rsidTr="004C0DA4">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636BC4" w:rsidRPr="00AD5B92" w:rsidRDefault="00636BC4" w:rsidP="00CE6C8F">
            <w:pPr>
              <w:pStyle w:val="tablesyntax"/>
              <w:rPr>
                <w:rFonts w:ascii="Times New Roman" w:hAnsi="Times New Roman"/>
                <w:b/>
              </w:rPr>
            </w:pPr>
            <w:r w:rsidRPr="00AD5B92">
              <w:rPr>
                <w:rFonts w:ascii="Times New Roman" w:hAnsi="Times New Roman"/>
                <w:b/>
                <w:lang w:eastAsia="ja-JP"/>
              </w:rPr>
              <w:t>…</w:t>
            </w:r>
          </w:p>
        </w:tc>
        <w:tc>
          <w:tcPr>
            <w:tcW w:w="1127" w:type="dxa"/>
            <w:tcBorders>
              <w:top w:val="single" w:sz="4" w:space="0" w:color="auto"/>
              <w:left w:val="single" w:sz="4" w:space="0" w:color="auto"/>
              <w:bottom w:val="single" w:sz="4" w:space="0" w:color="auto"/>
              <w:right w:val="single" w:sz="4" w:space="0" w:color="auto"/>
            </w:tcBorders>
          </w:tcPr>
          <w:p w:rsidR="00636BC4" w:rsidRPr="004C0DA4" w:rsidRDefault="00636BC4">
            <w:pPr>
              <w:pStyle w:val="tablecell"/>
            </w:pPr>
          </w:p>
        </w:tc>
      </w:tr>
      <w:tr w:rsidR="00636BC4" w:rsidRPr="004C0DA4" w:rsidTr="00CE6C8F">
        <w:trPr>
          <w:cantSplit/>
          <w:jc w:val="center"/>
        </w:trPr>
        <w:tc>
          <w:tcPr>
            <w:tcW w:w="7108" w:type="dxa"/>
            <w:tcBorders>
              <w:top w:val="single" w:sz="4" w:space="0" w:color="auto"/>
              <w:left w:val="single" w:sz="4" w:space="0" w:color="auto"/>
              <w:bottom w:val="single" w:sz="4" w:space="0" w:color="auto"/>
              <w:right w:val="single" w:sz="4" w:space="0" w:color="auto"/>
            </w:tcBorders>
            <w:hideMark/>
          </w:tcPr>
          <w:p w:rsidR="00636BC4" w:rsidRPr="004C0DA4" w:rsidRDefault="00636BC4">
            <w:pPr>
              <w:pStyle w:val="tablesyntax"/>
              <w:keepNext w:val="0"/>
              <w:rPr>
                <w:rFonts w:ascii="Times New Roman" w:hAnsi="Times New Roman"/>
              </w:rPr>
            </w:pPr>
            <w:r w:rsidRPr="004C0DA4">
              <w:rPr>
                <w:rFonts w:ascii="Times New Roman" w:hAnsi="Times New Roman"/>
              </w:rPr>
              <w:t>}</w:t>
            </w:r>
          </w:p>
        </w:tc>
        <w:tc>
          <w:tcPr>
            <w:tcW w:w="1127" w:type="dxa"/>
            <w:tcBorders>
              <w:top w:val="single" w:sz="4" w:space="0" w:color="auto"/>
              <w:left w:val="single" w:sz="4" w:space="0" w:color="auto"/>
              <w:bottom w:val="single" w:sz="4" w:space="0" w:color="auto"/>
              <w:right w:val="single" w:sz="4" w:space="0" w:color="auto"/>
            </w:tcBorders>
          </w:tcPr>
          <w:p w:rsidR="00636BC4" w:rsidRPr="004C0DA4" w:rsidRDefault="00636BC4">
            <w:pPr>
              <w:pStyle w:val="tablecell"/>
              <w:keepNext w:val="0"/>
            </w:pPr>
          </w:p>
        </w:tc>
      </w:tr>
    </w:tbl>
    <w:p w:rsidR="00636BC4" w:rsidRDefault="00636BC4" w:rsidP="00636BC4">
      <w:pPr>
        <w:pStyle w:val="Heading2"/>
        <w:rPr>
          <w:lang w:val="en-GB"/>
        </w:rPr>
      </w:pPr>
      <w:r>
        <w:rPr>
          <w:lang w:val="en-GB"/>
        </w:rPr>
        <w:t>Reference picture list modification sy</w:t>
      </w:r>
      <w:r w:rsidR="00434834">
        <w:rPr>
          <w:lang w:val="en-GB"/>
        </w:rPr>
        <w:t>n</w:t>
      </w:r>
      <w:r>
        <w:rPr>
          <w:lang w:val="en-GB"/>
        </w:rPr>
        <w:t>tax</w:t>
      </w:r>
    </w:p>
    <w:p w:rsidR="004C0DA4" w:rsidRPr="004C0DA4" w:rsidRDefault="004C0DA4" w:rsidP="004C0DA4">
      <w:pPr>
        <w:rPr>
          <w:lang w:val="en-GB"/>
        </w:rPr>
      </w:pP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8"/>
        <w:gridCol w:w="1157"/>
      </w:tblGrid>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636BC4" w:rsidDel="00636BC4" w:rsidRDefault="00636BC4">
            <w:pPr>
              <w:pStyle w:val="tablesyntax"/>
              <w:keepNext w:val="0"/>
              <w:rPr>
                <w:rFonts w:ascii="Times New Roman" w:hAnsi="Times New Roman"/>
              </w:rPr>
            </w:pPr>
            <w:proofErr w:type="spellStart"/>
            <w:r w:rsidRPr="00CE6C8F">
              <w:rPr>
                <w:rFonts w:ascii="Times New Roman" w:hAnsi="Times New Roman"/>
              </w:rPr>
              <w:t>ref_pic_list_modification</w:t>
            </w:r>
            <w:proofErr w:type="spellEnd"/>
            <w:r w:rsidRPr="00CE6C8F">
              <w:rPr>
                <w:rFonts w:ascii="Times New Roman" w:hAnsi="Times New Roman"/>
              </w:rPr>
              <w:t>( X ) {</w:t>
            </w:r>
          </w:p>
        </w:tc>
        <w:tc>
          <w:tcPr>
            <w:tcW w:w="1157" w:type="dxa"/>
            <w:tcBorders>
              <w:top w:val="single" w:sz="4" w:space="0" w:color="auto"/>
              <w:left w:val="single" w:sz="4" w:space="0" w:color="auto"/>
              <w:bottom w:val="single" w:sz="4" w:space="0" w:color="auto"/>
              <w:right w:val="single" w:sz="4" w:space="0" w:color="auto"/>
            </w:tcBorders>
          </w:tcPr>
          <w:p w:rsidR="00636BC4" w:rsidRDefault="00636BC4">
            <w:pPr>
              <w:pStyle w:val="tablecell"/>
            </w:pP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rPr>
              <w:tab/>
            </w:r>
            <w:proofErr w:type="spellStart"/>
            <w:r w:rsidRPr="00CE6C8F">
              <w:rPr>
                <w:rFonts w:ascii="Times New Roman" w:hAnsi="Times New Roman"/>
                <w:b/>
                <w:bCs/>
              </w:rPr>
              <w:t>ref_pic_list_modification_flag_lX</w:t>
            </w:r>
            <w:proofErr w:type="spellEnd"/>
          </w:p>
        </w:tc>
        <w:tc>
          <w:tcPr>
            <w:tcW w:w="1157" w:type="dxa"/>
            <w:tcBorders>
              <w:top w:val="single" w:sz="4" w:space="0" w:color="auto"/>
              <w:left w:val="single" w:sz="4" w:space="0" w:color="auto"/>
              <w:bottom w:val="single" w:sz="4" w:space="0" w:color="auto"/>
              <w:right w:val="single" w:sz="4" w:space="0" w:color="auto"/>
            </w:tcBorders>
          </w:tcPr>
          <w:p w:rsidR="00636BC4" w:rsidRDefault="00B4323F">
            <w:pPr>
              <w:pStyle w:val="tablecell"/>
            </w:pPr>
            <w:r>
              <w:t>u(1)</w:t>
            </w: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rPr>
              <w:tab/>
              <w:t xml:space="preserve">if( </w:t>
            </w:r>
            <w:proofErr w:type="spellStart"/>
            <w:r w:rsidRPr="00CE6C8F">
              <w:rPr>
                <w:rFonts w:ascii="Times New Roman" w:hAnsi="Times New Roman"/>
              </w:rPr>
              <w:t>ref_pic_list_modification_flag_lX</w:t>
            </w:r>
            <w:proofErr w:type="spellEnd"/>
            <w:r w:rsidRPr="00CE6C8F">
              <w:rPr>
                <w:rFonts w:ascii="Times New Roman" w:hAnsi="Times New Roman"/>
              </w:rPr>
              <w:t xml:space="preserve"> ) {</w:t>
            </w:r>
          </w:p>
        </w:tc>
        <w:tc>
          <w:tcPr>
            <w:tcW w:w="1157" w:type="dxa"/>
            <w:tcBorders>
              <w:top w:val="single" w:sz="4" w:space="0" w:color="auto"/>
              <w:left w:val="single" w:sz="4" w:space="0" w:color="auto"/>
              <w:bottom w:val="single" w:sz="4" w:space="0" w:color="auto"/>
              <w:right w:val="single" w:sz="4" w:space="0" w:color="auto"/>
            </w:tcBorders>
          </w:tcPr>
          <w:p w:rsidR="00636BC4" w:rsidRDefault="00636BC4">
            <w:pPr>
              <w:pStyle w:val="tablecell"/>
            </w:pP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b/>
              </w:rPr>
              <w:tab/>
            </w:r>
            <w:r w:rsidRPr="00CE6C8F">
              <w:rPr>
                <w:rFonts w:ascii="Times New Roman" w:hAnsi="Times New Roman"/>
                <w:b/>
              </w:rPr>
              <w:tab/>
            </w:r>
            <w:proofErr w:type="spellStart"/>
            <w:r w:rsidRPr="00CE6C8F">
              <w:rPr>
                <w:rFonts w:ascii="Times New Roman" w:hAnsi="Times New Roman"/>
                <w:b/>
              </w:rPr>
              <w:t>start_pos_lX</w:t>
            </w:r>
            <w:proofErr w:type="spellEnd"/>
          </w:p>
        </w:tc>
        <w:tc>
          <w:tcPr>
            <w:tcW w:w="1157" w:type="dxa"/>
            <w:tcBorders>
              <w:top w:val="single" w:sz="4" w:space="0" w:color="auto"/>
              <w:left w:val="single" w:sz="4" w:space="0" w:color="auto"/>
              <w:bottom w:val="single" w:sz="4" w:space="0" w:color="auto"/>
              <w:right w:val="single" w:sz="4" w:space="0" w:color="auto"/>
            </w:tcBorders>
          </w:tcPr>
          <w:p w:rsidR="00636BC4" w:rsidRDefault="00B4323F">
            <w:pPr>
              <w:pStyle w:val="tablecell"/>
            </w:pPr>
            <w:r>
              <w:t>u(v)</w:t>
            </w: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b/>
              </w:rPr>
            </w:pPr>
            <w:r w:rsidRPr="00CE6C8F">
              <w:rPr>
                <w:rFonts w:ascii="Times New Roman" w:hAnsi="Times New Roman"/>
                <w:b/>
              </w:rPr>
              <w:tab/>
            </w:r>
            <w:r w:rsidRPr="00CE6C8F">
              <w:rPr>
                <w:rFonts w:ascii="Times New Roman" w:hAnsi="Times New Roman"/>
                <w:b/>
              </w:rPr>
              <w:tab/>
            </w:r>
            <w:r w:rsidRPr="00CE6C8F">
              <w:rPr>
                <w:rFonts w:ascii="Times New Roman" w:hAnsi="Times New Roman"/>
              </w:rPr>
              <w:t xml:space="preserve">if( </w:t>
            </w:r>
            <w:proofErr w:type="spellStart"/>
            <w:r w:rsidRPr="00CE6C8F">
              <w:rPr>
                <w:rFonts w:ascii="Times New Roman" w:hAnsi="Times New Roman"/>
              </w:rPr>
              <w:t>start_pos_lX</w:t>
            </w:r>
            <w:proofErr w:type="spellEnd"/>
            <w:r w:rsidRPr="00CE6C8F">
              <w:rPr>
                <w:rFonts w:ascii="Times New Roman" w:hAnsi="Times New Roman"/>
              </w:rPr>
              <w:t xml:space="preserve"> &lt; num_ref_idx_lX_active_minus1 )</w:t>
            </w:r>
          </w:p>
        </w:tc>
        <w:tc>
          <w:tcPr>
            <w:tcW w:w="1157" w:type="dxa"/>
            <w:tcBorders>
              <w:top w:val="single" w:sz="4" w:space="0" w:color="auto"/>
              <w:left w:val="single" w:sz="4" w:space="0" w:color="auto"/>
              <w:bottom w:val="single" w:sz="4" w:space="0" w:color="auto"/>
              <w:right w:val="single" w:sz="4" w:space="0" w:color="auto"/>
            </w:tcBorders>
          </w:tcPr>
          <w:p w:rsidR="00636BC4" w:rsidRDefault="00636BC4">
            <w:pPr>
              <w:pStyle w:val="tablecell"/>
            </w:pP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b/>
              </w:rPr>
            </w:pPr>
            <w:r w:rsidRPr="00CE6C8F">
              <w:rPr>
                <w:rFonts w:ascii="Times New Roman" w:hAnsi="Times New Roman"/>
                <w:b/>
              </w:rPr>
              <w:tab/>
            </w:r>
            <w:r w:rsidRPr="00CE6C8F">
              <w:rPr>
                <w:rFonts w:ascii="Times New Roman" w:hAnsi="Times New Roman"/>
                <w:b/>
              </w:rPr>
              <w:tab/>
            </w:r>
            <w:r w:rsidRPr="00CE6C8F">
              <w:rPr>
                <w:rFonts w:ascii="Times New Roman" w:hAnsi="Times New Roman"/>
                <w:b/>
              </w:rPr>
              <w:tab/>
              <w:t>num_inserted_pics_lX_minus1</w:t>
            </w:r>
          </w:p>
        </w:tc>
        <w:tc>
          <w:tcPr>
            <w:tcW w:w="1157" w:type="dxa"/>
            <w:tcBorders>
              <w:top w:val="single" w:sz="4" w:space="0" w:color="auto"/>
              <w:left w:val="single" w:sz="4" w:space="0" w:color="auto"/>
              <w:bottom w:val="single" w:sz="4" w:space="0" w:color="auto"/>
              <w:right w:val="single" w:sz="4" w:space="0" w:color="auto"/>
            </w:tcBorders>
          </w:tcPr>
          <w:p w:rsidR="00636BC4" w:rsidRDefault="00B4323F">
            <w:pPr>
              <w:pStyle w:val="tablecell"/>
            </w:pPr>
            <w:proofErr w:type="spellStart"/>
            <w:r>
              <w:t>ue</w:t>
            </w:r>
            <w:proofErr w:type="spellEnd"/>
            <w:r>
              <w:t>(v)</w:t>
            </w: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rsidP="00B4323F">
            <w:pPr>
              <w:pStyle w:val="tablesyntax"/>
              <w:keepNext w:val="0"/>
              <w:rPr>
                <w:rFonts w:ascii="Times New Roman" w:hAnsi="Times New Roman"/>
                <w:b/>
              </w:rPr>
            </w:pPr>
            <w:r w:rsidRPr="00CE6C8F">
              <w:rPr>
                <w:rFonts w:ascii="Times New Roman" w:hAnsi="Times New Roman"/>
              </w:rPr>
              <w:tab/>
            </w:r>
            <w:r w:rsidRPr="00CE6C8F">
              <w:rPr>
                <w:rFonts w:ascii="Times New Roman" w:hAnsi="Times New Roman"/>
              </w:rPr>
              <w:tab/>
              <w:t xml:space="preserve">for( </w:t>
            </w:r>
            <w:proofErr w:type="spellStart"/>
            <w:r w:rsidRPr="00CE6C8F">
              <w:rPr>
                <w:rFonts w:ascii="Times New Roman" w:hAnsi="Times New Roman"/>
              </w:rPr>
              <w:t>i</w:t>
            </w:r>
            <w:proofErr w:type="spellEnd"/>
            <w:r w:rsidRPr="00CE6C8F">
              <w:rPr>
                <w:rFonts w:ascii="Times New Roman" w:hAnsi="Times New Roman"/>
              </w:rPr>
              <w:t xml:space="preserve"> =0 ; </w:t>
            </w:r>
            <w:proofErr w:type="spellStart"/>
            <w:r w:rsidRPr="00CE6C8F">
              <w:rPr>
                <w:rFonts w:ascii="Times New Roman" w:hAnsi="Times New Roman"/>
              </w:rPr>
              <w:t>i</w:t>
            </w:r>
            <w:proofErr w:type="spellEnd"/>
            <w:r w:rsidRPr="00CE6C8F">
              <w:rPr>
                <w:rFonts w:ascii="Times New Roman" w:hAnsi="Times New Roman"/>
              </w:rPr>
              <w:t xml:space="preserve"> &lt;</w:t>
            </w:r>
            <w:r w:rsidR="00B4323F">
              <w:rPr>
                <w:rFonts w:ascii="Times New Roman" w:hAnsi="Times New Roman"/>
              </w:rPr>
              <w:t>=</w:t>
            </w:r>
            <w:r w:rsidRPr="00CE6C8F">
              <w:rPr>
                <w:rFonts w:ascii="Times New Roman" w:hAnsi="Times New Roman"/>
              </w:rPr>
              <w:t xml:space="preserve"> </w:t>
            </w:r>
            <w:r w:rsidR="00B4323F">
              <w:rPr>
                <w:rFonts w:ascii="Times New Roman" w:hAnsi="Times New Roman"/>
              </w:rPr>
              <w:t>num_inserted_pics_lX_minus1</w:t>
            </w:r>
            <w:r w:rsidRPr="00CE6C8F">
              <w:rPr>
                <w:rFonts w:ascii="Times New Roman" w:hAnsi="Times New Roman"/>
              </w:rPr>
              <w:t xml:space="preserve">; </w:t>
            </w:r>
            <w:proofErr w:type="spellStart"/>
            <w:r w:rsidRPr="00CE6C8F">
              <w:rPr>
                <w:rFonts w:ascii="Times New Roman" w:hAnsi="Times New Roman"/>
              </w:rPr>
              <w:t>i</w:t>
            </w:r>
            <w:proofErr w:type="spellEnd"/>
            <w:r w:rsidRPr="00CE6C8F">
              <w:rPr>
                <w:rFonts w:ascii="Times New Roman" w:hAnsi="Times New Roman"/>
              </w:rPr>
              <w:t>++ ) {</w:t>
            </w:r>
          </w:p>
        </w:tc>
        <w:tc>
          <w:tcPr>
            <w:tcW w:w="1157" w:type="dxa"/>
            <w:tcBorders>
              <w:top w:val="single" w:sz="4" w:space="0" w:color="auto"/>
              <w:left w:val="single" w:sz="4" w:space="0" w:color="auto"/>
              <w:bottom w:val="single" w:sz="4" w:space="0" w:color="auto"/>
              <w:right w:val="single" w:sz="4" w:space="0" w:color="auto"/>
            </w:tcBorders>
          </w:tcPr>
          <w:p w:rsidR="00636BC4" w:rsidRDefault="00636BC4">
            <w:pPr>
              <w:pStyle w:val="tablecell"/>
            </w:pP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rPr>
              <w:tab/>
            </w:r>
            <w:r w:rsidRPr="00CE6C8F">
              <w:rPr>
                <w:rFonts w:ascii="Times New Roman" w:hAnsi="Times New Roman"/>
              </w:rPr>
              <w:tab/>
            </w:r>
            <w:r w:rsidRPr="00CE6C8F">
              <w:rPr>
                <w:rFonts w:ascii="Times New Roman" w:hAnsi="Times New Roman"/>
              </w:rPr>
              <w:tab/>
              <w:t>if(</w:t>
            </w:r>
            <w:r w:rsidR="001D0224">
              <w:rPr>
                <w:rFonts w:ascii="Times New Roman" w:hAnsi="Times New Roman"/>
              </w:rPr>
              <w:t xml:space="preserve"> </w:t>
            </w:r>
            <w:proofErr w:type="spellStart"/>
            <w:r w:rsidRPr="00CE6C8F">
              <w:rPr>
                <w:rFonts w:ascii="Times New Roman" w:hAnsi="Times New Roman"/>
              </w:rPr>
              <w:t>NumberSourceRPS</w:t>
            </w:r>
            <w:proofErr w:type="spellEnd"/>
            <w:r w:rsidRPr="00CE6C8F">
              <w:rPr>
                <w:rFonts w:ascii="Times New Roman" w:hAnsi="Times New Roman"/>
              </w:rPr>
              <w:t xml:space="preserve"> &gt;1 )</w:t>
            </w:r>
          </w:p>
        </w:tc>
        <w:tc>
          <w:tcPr>
            <w:tcW w:w="1157" w:type="dxa"/>
            <w:tcBorders>
              <w:top w:val="single" w:sz="4" w:space="0" w:color="auto"/>
              <w:left w:val="single" w:sz="4" w:space="0" w:color="auto"/>
              <w:bottom w:val="single" w:sz="4" w:space="0" w:color="auto"/>
              <w:right w:val="single" w:sz="4" w:space="0" w:color="auto"/>
            </w:tcBorders>
          </w:tcPr>
          <w:p w:rsidR="00636BC4" w:rsidRDefault="00636BC4">
            <w:pPr>
              <w:pStyle w:val="tablecell"/>
            </w:pP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rPr>
              <w:tab/>
            </w:r>
            <w:r w:rsidRPr="00CE6C8F">
              <w:rPr>
                <w:rFonts w:ascii="Times New Roman" w:hAnsi="Times New Roman"/>
              </w:rPr>
              <w:tab/>
            </w:r>
            <w:r w:rsidRPr="00CE6C8F">
              <w:rPr>
                <w:rFonts w:ascii="Times New Roman" w:hAnsi="Times New Roman"/>
              </w:rPr>
              <w:tab/>
            </w:r>
            <w:r w:rsidRPr="00CE6C8F">
              <w:rPr>
                <w:rFonts w:ascii="Times New Roman" w:hAnsi="Times New Roman"/>
              </w:rPr>
              <w:tab/>
            </w:r>
            <w:proofErr w:type="spellStart"/>
            <w:r w:rsidRPr="00CE6C8F">
              <w:rPr>
                <w:rFonts w:ascii="Times New Roman" w:hAnsi="Times New Roman"/>
                <w:b/>
              </w:rPr>
              <w:t>source_list_idx_lX</w:t>
            </w:r>
            <w:proofErr w:type="spellEnd"/>
            <w:r w:rsidRPr="00CE6C8F">
              <w:rPr>
                <w:rFonts w:ascii="Times New Roman" w:hAnsi="Times New Roman"/>
                <w:b/>
              </w:rPr>
              <w:t>[</w:t>
            </w:r>
            <w:r w:rsidR="00CE6C8F" w:rsidRPr="00AD5B92">
              <w:rPr>
                <w:rFonts w:ascii="Times New Roman" w:hAnsi="Times New Roman"/>
              </w:rPr>
              <w:t> </w:t>
            </w:r>
            <w:proofErr w:type="spellStart"/>
            <w:r w:rsidRPr="00AD5B92">
              <w:rPr>
                <w:rFonts w:ascii="Times New Roman" w:hAnsi="Times New Roman"/>
              </w:rPr>
              <w:t>i</w:t>
            </w:r>
            <w:proofErr w:type="spellEnd"/>
            <w:r w:rsidR="00CE6C8F" w:rsidRPr="00AD5B92">
              <w:rPr>
                <w:rFonts w:ascii="Times New Roman" w:hAnsi="Times New Roman"/>
              </w:rPr>
              <w:t> </w:t>
            </w:r>
            <w:r w:rsidRPr="00CE6C8F">
              <w:rPr>
                <w:rFonts w:ascii="Times New Roman" w:hAnsi="Times New Roman"/>
                <w:b/>
              </w:rPr>
              <w:t>]</w:t>
            </w:r>
          </w:p>
        </w:tc>
        <w:tc>
          <w:tcPr>
            <w:tcW w:w="1157" w:type="dxa"/>
            <w:tcBorders>
              <w:top w:val="single" w:sz="4" w:space="0" w:color="auto"/>
              <w:left w:val="single" w:sz="4" w:space="0" w:color="auto"/>
              <w:bottom w:val="single" w:sz="4" w:space="0" w:color="auto"/>
              <w:right w:val="single" w:sz="4" w:space="0" w:color="auto"/>
            </w:tcBorders>
          </w:tcPr>
          <w:p w:rsidR="00636BC4" w:rsidRDefault="00B4323F">
            <w:pPr>
              <w:pStyle w:val="tablecell"/>
            </w:pPr>
            <w:r>
              <w:t>u(v)</w:t>
            </w: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rPr>
              <w:tab/>
            </w:r>
            <w:r w:rsidRPr="00CE6C8F">
              <w:rPr>
                <w:rFonts w:ascii="Times New Roman" w:hAnsi="Times New Roman"/>
              </w:rPr>
              <w:tab/>
            </w:r>
            <w:r w:rsidRPr="00CE6C8F">
              <w:rPr>
                <w:rFonts w:ascii="Times New Roman" w:hAnsi="Times New Roman"/>
              </w:rPr>
              <w:tab/>
              <w:t xml:space="preserve">if( </w:t>
            </w:r>
            <w:proofErr w:type="spellStart"/>
            <w:r w:rsidRPr="00CE6C8F">
              <w:rPr>
                <w:rFonts w:ascii="Times New Roman" w:hAnsi="Times New Roman"/>
              </w:rPr>
              <w:t>NumPicsInSourceList</w:t>
            </w:r>
            <w:proofErr w:type="spellEnd"/>
            <w:r w:rsidR="00B2271F">
              <w:rPr>
                <w:rFonts w:ascii="Times New Roman" w:hAnsi="Times New Roman"/>
              </w:rPr>
              <w:t xml:space="preserve">[ </w:t>
            </w:r>
            <w:proofErr w:type="spellStart"/>
            <w:r w:rsidR="0013041A">
              <w:rPr>
                <w:rFonts w:ascii="Times New Roman" w:hAnsi="Times New Roman"/>
              </w:rPr>
              <w:t>source_list_lX</w:t>
            </w:r>
            <w:proofErr w:type="spellEnd"/>
            <w:r w:rsidR="0013041A">
              <w:rPr>
                <w:rFonts w:ascii="Times New Roman" w:hAnsi="Times New Roman"/>
              </w:rPr>
              <w:t xml:space="preserve">[ </w:t>
            </w:r>
            <w:proofErr w:type="spellStart"/>
            <w:r w:rsidR="0013041A">
              <w:rPr>
                <w:rFonts w:ascii="Times New Roman" w:hAnsi="Times New Roman"/>
              </w:rPr>
              <w:t>i</w:t>
            </w:r>
            <w:proofErr w:type="spellEnd"/>
            <w:r w:rsidR="0013041A">
              <w:rPr>
                <w:rFonts w:ascii="Times New Roman" w:hAnsi="Times New Roman"/>
              </w:rPr>
              <w:t xml:space="preserve"> ]</w:t>
            </w:r>
            <w:r w:rsidR="00B2271F">
              <w:rPr>
                <w:rFonts w:ascii="Times New Roman" w:hAnsi="Times New Roman"/>
              </w:rPr>
              <w:t xml:space="preserve"> ]</w:t>
            </w:r>
            <w:r w:rsidRPr="00CE6C8F">
              <w:rPr>
                <w:rFonts w:ascii="Times New Roman" w:hAnsi="Times New Roman"/>
              </w:rPr>
              <w:t xml:space="preserve"> &gt; 1 ) </w:t>
            </w:r>
          </w:p>
        </w:tc>
        <w:tc>
          <w:tcPr>
            <w:tcW w:w="1157" w:type="dxa"/>
            <w:tcBorders>
              <w:top w:val="single" w:sz="4" w:space="0" w:color="auto"/>
              <w:left w:val="single" w:sz="4" w:space="0" w:color="auto"/>
              <w:bottom w:val="single" w:sz="4" w:space="0" w:color="auto"/>
              <w:right w:val="single" w:sz="4" w:space="0" w:color="auto"/>
            </w:tcBorders>
          </w:tcPr>
          <w:p w:rsidR="00636BC4" w:rsidRDefault="00636BC4">
            <w:pPr>
              <w:pStyle w:val="tablecell"/>
            </w:pP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rPr>
              <w:tab/>
            </w:r>
            <w:r w:rsidRPr="00CE6C8F">
              <w:rPr>
                <w:rFonts w:ascii="Times New Roman" w:hAnsi="Times New Roman"/>
              </w:rPr>
              <w:tab/>
            </w:r>
            <w:r w:rsidRPr="00CE6C8F">
              <w:rPr>
                <w:rFonts w:ascii="Times New Roman" w:hAnsi="Times New Roman"/>
              </w:rPr>
              <w:tab/>
            </w:r>
            <w:r w:rsidRPr="00CE6C8F">
              <w:rPr>
                <w:rFonts w:ascii="Times New Roman" w:hAnsi="Times New Roman"/>
              </w:rPr>
              <w:tab/>
            </w:r>
            <w:proofErr w:type="spellStart"/>
            <w:r w:rsidRPr="00CE6C8F">
              <w:rPr>
                <w:rFonts w:ascii="Times New Roman" w:hAnsi="Times New Roman"/>
                <w:b/>
                <w:bCs/>
              </w:rPr>
              <w:t>ref_pic_set_idx_lX</w:t>
            </w:r>
            <w:proofErr w:type="spellEnd"/>
            <w:r w:rsidRPr="00CE6C8F">
              <w:rPr>
                <w:rFonts w:ascii="Times New Roman" w:hAnsi="Times New Roman"/>
                <w:b/>
                <w:bCs/>
              </w:rPr>
              <w:t>[</w:t>
            </w:r>
            <w:r w:rsidR="00CE6C8F" w:rsidRPr="00AD5B92">
              <w:rPr>
                <w:rFonts w:ascii="Times New Roman" w:hAnsi="Times New Roman"/>
                <w:bCs/>
              </w:rPr>
              <w:t> </w:t>
            </w:r>
            <w:proofErr w:type="spellStart"/>
            <w:r w:rsidRPr="00AD5B92">
              <w:rPr>
                <w:rFonts w:ascii="Times New Roman" w:hAnsi="Times New Roman"/>
                <w:bCs/>
              </w:rPr>
              <w:t>i</w:t>
            </w:r>
            <w:proofErr w:type="spellEnd"/>
            <w:r w:rsidR="00CE6C8F" w:rsidRPr="00AD5B92">
              <w:rPr>
                <w:rFonts w:ascii="Times New Roman" w:hAnsi="Times New Roman"/>
                <w:bCs/>
              </w:rPr>
              <w:t> </w:t>
            </w:r>
            <w:r w:rsidRPr="00CE6C8F">
              <w:rPr>
                <w:rFonts w:ascii="Times New Roman" w:hAnsi="Times New Roman"/>
                <w:b/>
                <w:bCs/>
              </w:rPr>
              <w:t>]</w:t>
            </w:r>
          </w:p>
        </w:tc>
        <w:tc>
          <w:tcPr>
            <w:tcW w:w="1157" w:type="dxa"/>
            <w:tcBorders>
              <w:top w:val="single" w:sz="4" w:space="0" w:color="auto"/>
              <w:left w:val="single" w:sz="4" w:space="0" w:color="auto"/>
              <w:bottom w:val="single" w:sz="4" w:space="0" w:color="auto"/>
              <w:right w:val="single" w:sz="4" w:space="0" w:color="auto"/>
            </w:tcBorders>
          </w:tcPr>
          <w:p w:rsidR="00636BC4" w:rsidRDefault="00B4323F">
            <w:pPr>
              <w:pStyle w:val="tablecell"/>
            </w:pPr>
            <w:r>
              <w:t>u(v)</w:t>
            </w: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rPr>
              <w:tab/>
            </w:r>
            <w:r w:rsidRPr="00CE6C8F">
              <w:rPr>
                <w:rFonts w:ascii="Times New Roman" w:hAnsi="Times New Roman"/>
              </w:rPr>
              <w:tab/>
              <w:t xml:space="preserve">} </w:t>
            </w:r>
          </w:p>
        </w:tc>
        <w:tc>
          <w:tcPr>
            <w:tcW w:w="1157" w:type="dxa"/>
            <w:tcBorders>
              <w:top w:val="single" w:sz="4" w:space="0" w:color="auto"/>
              <w:left w:val="single" w:sz="4" w:space="0" w:color="auto"/>
              <w:bottom w:val="single" w:sz="4" w:space="0" w:color="auto"/>
              <w:right w:val="single" w:sz="4" w:space="0" w:color="auto"/>
            </w:tcBorders>
          </w:tcPr>
          <w:p w:rsidR="00636BC4" w:rsidRDefault="00636BC4">
            <w:pPr>
              <w:pStyle w:val="tablecell"/>
            </w:pP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rPr>
              <w:tab/>
              <w:t>}</w:t>
            </w:r>
          </w:p>
        </w:tc>
        <w:tc>
          <w:tcPr>
            <w:tcW w:w="1157" w:type="dxa"/>
            <w:tcBorders>
              <w:top w:val="single" w:sz="4" w:space="0" w:color="auto"/>
              <w:left w:val="single" w:sz="4" w:space="0" w:color="auto"/>
              <w:bottom w:val="single" w:sz="4" w:space="0" w:color="auto"/>
              <w:right w:val="single" w:sz="4" w:space="0" w:color="auto"/>
            </w:tcBorders>
          </w:tcPr>
          <w:p w:rsidR="00636BC4" w:rsidRDefault="00636BC4">
            <w:pPr>
              <w:pStyle w:val="tablecell"/>
            </w:pPr>
          </w:p>
        </w:tc>
      </w:tr>
      <w:tr w:rsidR="00636BC4" w:rsidTr="00636BC4">
        <w:trPr>
          <w:cantSplit/>
          <w:jc w:val="center"/>
        </w:trPr>
        <w:tc>
          <w:tcPr>
            <w:tcW w:w="6658" w:type="dxa"/>
            <w:tcBorders>
              <w:top w:val="single" w:sz="4" w:space="0" w:color="auto"/>
              <w:left w:val="single" w:sz="4" w:space="0" w:color="auto"/>
              <w:bottom w:val="single" w:sz="4" w:space="0" w:color="auto"/>
              <w:right w:val="single" w:sz="4" w:space="0" w:color="auto"/>
            </w:tcBorders>
          </w:tcPr>
          <w:p w:rsidR="00636BC4" w:rsidRPr="00CE6C8F" w:rsidRDefault="00636BC4">
            <w:pPr>
              <w:pStyle w:val="tablesyntax"/>
              <w:keepNext w:val="0"/>
              <w:rPr>
                <w:rFonts w:ascii="Times New Roman" w:hAnsi="Times New Roman"/>
              </w:rPr>
            </w:pPr>
            <w:r w:rsidRPr="00CE6C8F">
              <w:rPr>
                <w:rFonts w:ascii="Times New Roman" w:hAnsi="Times New Roman"/>
              </w:rPr>
              <w:t>}</w:t>
            </w:r>
          </w:p>
        </w:tc>
        <w:tc>
          <w:tcPr>
            <w:tcW w:w="1157" w:type="dxa"/>
            <w:tcBorders>
              <w:top w:val="single" w:sz="4" w:space="0" w:color="auto"/>
              <w:left w:val="single" w:sz="4" w:space="0" w:color="auto"/>
              <w:bottom w:val="single" w:sz="4" w:space="0" w:color="auto"/>
              <w:right w:val="single" w:sz="4" w:space="0" w:color="auto"/>
            </w:tcBorders>
          </w:tcPr>
          <w:p w:rsidR="00636BC4" w:rsidRDefault="00636BC4">
            <w:pPr>
              <w:pStyle w:val="tablecell"/>
            </w:pPr>
          </w:p>
        </w:tc>
      </w:tr>
    </w:tbl>
    <w:p w:rsidR="004A02D0" w:rsidRDefault="00434834" w:rsidP="004A02D0">
      <w:pPr>
        <w:pStyle w:val="Heading2"/>
        <w:ind w:left="720" w:hanging="720"/>
        <w:rPr>
          <w:lang w:val="en-GB"/>
        </w:rPr>
      </w:pPr>
      <w:bookmarkStart w:id="36" w:name="_Toc311216934"/>
      <w:bookmarkStart w:id="37" w:name="_Toc317198761"/>
      <w:r>
        <w:rPr>
          <w:lang w:val="en-GB"/>
        </w:rPr>
        <w:t>S</w:t>
      </w:r>
      <w:r w:rsidR="004A02D0" w:rsidRPr="00FB08DB">
        <w:rPr>
          <w:lang w:val="en-GB"/>
        </w:rPr>
        <w:t>emantics</w:t>
      </w:r>
      <w:bookmarkEnd w:id="36"/>
      <w:bookmarkEnd w:id="37"/>
    </w:p>
    <w:p w:rsidR="00B55A10" w:rsidRDefault="00735DAE" w:rsidP="00735DAE">
      <w:proofErr w:type="spellStart"/>
      <w:r>
        <w:rPr>
          <w:b/>
          <w:bCs/>
        </w:rPr>
        <w:t>ref_pic_list_modification_flag_lX</w:t>
      </w:r>
      <w:proofErr w:type="spellEnd"/>
      <w:r w:rsidRPr="008B3A10">
        <w:rPr>
          <w:bCs/>
        </w:rPr>
        <w:t xml:space="preserve"> (X being 0 or 1)</w:t>
      </w:r>
      <w:r>
        <w:rPr>
          <w:b/>
          <w:bCs/>
        </w:rPr>
        <w:t xml:space="preserve"> </w:t>
      </w:r>
      <w:r w:rsidRPr="00EB0438">
        <w:rPr>
          <w:color w:val="000000" w:themeColor="text1"/>
        </w:rPr>
        <w:t xml:space="preserve">equal to 1 specifies that the syntax element </w:t>
      </w:r>
      <w:proofErr w:type="spellStart"/>
      <w:r w:rsidR="00B4323F">
        <w:rPr>
          <w:color w:val="000000" w:themeColor="text1"/>
        </w:rPr>
        <w:t>start_pos</w:t>
      </w:r>
      <w:r>
        <w:rPr>
          <w:color w:val="000000" w:themeColor="text1"/>
        </w:rPr>
        <w:t>_lX</w:t>
      </w:r>
      <w:proofErr w:type="spellEnd"/>
      <w:r>
        <w:rPr>
          <w:color w:val="000000" w:themeColor="text1"/>
        </w:rPr>
        <w:t xml:space="preserve"> </w:t>
      </w:r>
      <w:r w:rsidRPr="00EB0438">
        <w:rPr>
          <w:color w:val="000000" w:themeColor="text1"/>
        </w:rPr>
        <w:t xml:space="preserve">is </w:t>
      </w:r>
      <w:r w:rsidRPr="00210652">
        <w:t xml:space="preserve">present </w:t>
      </w:r>
      <w:r>
        <w:t xml:space="preserve">in the syntax structure </w:t>
      </w:r>
      <w:proofErr w:type="spellStart"/>
      <w:r>
        <w:t>ref_pic_list_modification</w:t>
      </w:r>
      <w:proofErr w:type="spellEnd"/>
      <w:proofErr w:type="gramStart"/>
      <w:r>
        <w:t>( X</w:t>
      </w:r>
      <w:proofErr w:type="gramEnd"/>
      <w:r>
        <w:t xml:space="preserve"> ), and the initial </w:t>
      </w:r>
      <w:proofErr w:type="spellStart"/>
      <w:r>
        <w:t>RefPicListX</w:t>
      </w:r>
      <w:proofErr w:type="spellEnd"/>
      <w:r>
        <w:t xml:space="preserve"> are to be modified.</w:t>
      </w:r>
      <w:r w:rsidRPr="00210652">
        <w:t xml:space="preserve"> </w:t>
      </w:r>
      <w:proofErr w:type="spellStart"/>
      <w:proofErr w:type="gramStart"/>
      <w:r w:rsidRPr="00210652">
        <w:t>ref_pic_list_modification_flag_l</w:t>
      </w:r>
      <w:r>
        <w:t>X</w:t>
      </w:r>
      <w:proofErr w:type="spellEnd"/>
      <w:proofErr w:type="gramEnd"/>
      <w:r w:rsidRPr="00210652">
        <w:t xml:space="preserve"> equal to 0 specifies that </w:t>
      </w:r>
      <w:r w:rsidRPr="00EB0438">
        <w:rPr>
          <w:color w:val="000000" w:themeColor="text1"/>
        </w:rPr>
        <w:t xml:space="preserve">the syntax element </w:t>
      </w:r>
      <w:proofErr w:type="spellStart"/>
      <w:r w:rsidR="00D64036">
        <w:rPr>
          <w:color w:val="000000" w:themeColor="text1"/>
        </w:rPr>
        <w:t>start_pos</w:t>
      </w:r>
      <w:r>
        <w:rPr>
          <w:color w:val="000000" w:themeColor="text1"/>
        </w:rPr>
        <w:t>_lX</w:t>
      </w:r>
      <w:proofErr w:type="spellEnd"/>
      <w:r>
        <w:rPr>
          <w:color w:val="000000" w:themeColor="text1"/>
        </w:rPr>
        <w:t xml:space="preserve"> </w:t>
      </w:r>
      <w:r w:rsidRPr="00210652">
        <w:t>is not present</w:t>
      </w:r>
      <w:r w:rsidRPr="00BF6146">
        <w:t xml:space="preserve"> </w:t>
      </w:r>
      <w:r>
        <w:t xml:space="preserve">in the syntax structure </w:t>
      </w:r>
      <w:proofErr w:type="spellStart"/>
      <w:r>
        <w:t>ref_pic_list_modification</w:t>
      </w:r>
      <w:proofErr w:type="spellEnd"/>
      <w:r>
        <w:t xml:space="preserve">( X ), and the initial </w:t>
      </w:r>
      <w:proofErr w:type="spellStart"/>
      <w:r>
        <w:t>RefPicListX</w:t>
      </w:r>
      <w:proofErr w:type="spellEnd"/>
      <w:r>
        <w:t xml:space="preserve"> are not to be modified hence the final </w:t>
      </w:r>
      <w:proofErr w:type="spellStart"/>
      <w:r>
        <w:t>RefPicListX</w:t>
      </w:r>
      <w:proofErr w:type="spellEnd"/>
      <w:r>
        <w:t xml:space="preserve"> is identical to the initial </w:t>
      </w:r>
      <w:proofErr w:type="spellStart"/>
      <w:r>
        <w:t>RefPicListX</w:t>
      </w:r>
      <w:proofErr w:type="spellEnd"/>
      <w:r w:rsidRPr="00210652">
        <w:t>.</w:t>
      </w:r>
    </w:p>
    <w:p w:rsidR="00735DAE" w:rsidRPr="00D52B71" w:rsidRDefault="00735DAE" w:rsidP="00735DAE">
      <w:proofErr w:type="spellStart"/>
      <w:proofErr w:type="gramStart"/>
      <w:r w:rsidRPr="00C42D2C">
        <w:rPr>
          <w:b/>
        </w:rPr>
        <w:t>start_pos</w:t>
      </w:r>
      <w:r>
        <w:rPr>
          <w:b/>
        </w:rPr>
        <w:t>_lX</w:t>
      </w:r>
      <w:proofErr w:type="spellEnd"/>
      <w:proofErr w:type="gramEnd"/>
      <w:r w:rsidRPr="000B1C93">
        <w:t xml:space="preserve"> </w:t>
      </w:r>
      <w:r>
        <w:t xml:space="preserve">specifies the starting position of the initial list for reference picture list modification. The entries with a position smaller than </w:t>
      </w:r>
      <w:proofErr w:type="spellStart"/>
      <w:r>
        <w:t>start_pos_lX</w:t>
      </w:r>
      <w:proofErr w:type="spellEnd"/>
      <w:r>
        <w:t xml:space="preserve"> will not be modified. It is in the range of 0 to num_ref_idx_lX_active_minus1, inclusive. When not present, it is inferred to be equal to 0. </w:t>
      </w:r>
      <w:r w:rsidR="00B4323F">
        <w:t xml:space="preserve">The </w:t>
      </w:r>
      <w:r w:rsidR="00CE6C8F">
        <w:t xml:space="preserve">length of </w:t>
      </w:r>
      <w:proofErr w:type="spellStart"/>
      <w:r w:rsidR="00B4323F">
        <w:t>start_pos_lX</w:t>
      </w:r>
      <w:proofErr w:type="spellEnd"/>
      <w:r w:rsidR="00B4323F">
        <w:t xml:space="preserve"> is </w:t>
      </w:r>
      <w:proofErr w:type="gramStart"/>
      <w:r w:rsidR="00B4323F">
        <w:t>Ceil(</w:t>
      </w:r>
      <w:proofErr w:type="gramEnd"/>
      <w:r w:rsidR="00CE6C8F">
        <w:t> </w:t>
      </w:r>
      <w:r w:rsidR="00B4323F">
        <w:t>log2(</w:t>
      </w:r>
      <w:r w:rsidR="00CE6C8F">
        <w:t> </w:t>
      </w:r>
      <w:r w:rsidR="00B4323F">
        <w:t>num_ref_idx_lX_active_minus1</w:t>
      </w:r>
      <w:r w:rsidR="00CE6C8F">
        <w:t> </w:t>
      </w:r>
      <w:r w:rsidR="00B4323F">
        <w:t>+</w:t>
      </w:r>
      <w:r w:rsidR="00CE6C8F">
        <w:t> </w:t>
      </w:r>
      <w:r w:rsidR="00B4323F">
        <w:t>1</w:t>
      </w:r>
      <w:r w:rsidR="00CE6C8F">
        <w:t> </w:t>
      </w:r>
      <w:r w:rsidR="00B4323F">
        <w:t>)</w:t>
      </w:r>
      <w:r w:rsidR="00CE6C8F">
        <w:t> </w:t>
      </w:r>
      <w:r w:rsidR="00B4323F">
        <w:t>) bits.</w:t>
      </w:r>
    </w:p>
    <w:p w:rsidR="00735DAE" w:rsidRDefault="00735DAE" w:rsidP="00735DAE">
      <w:proofErr w:type="gramStart"/>
      <w:r>
        <w:rPr>
          <w:b/>
        </w:rPr>
        <w:t>num_inserted_pics_lX_minus1</w:t>
      </w:r>
      <w:proofErr w:type="gramEnd"/>
      <w:r w:rsidRPr="000B1C93">
        <w:t xml:space="preserve"> </w:t>
      </w:r>
      <w:r w:rsidRPr="00C42D2C">
        <w:t>plus 1</w:t>
      </w:r>
      <w:r>
        <w:rPr>
          <w:b/>
        </w:rPr>
        <w:t xml:space="preserve"> </w:t>
      </w:r>
      <w:r>
        <w:t xml:space="preserve">specifies the number of entries </w:t>
      </w:r>
      <w:proofErr w:type="spellStart"/>
      <w:r>
        <w:t>signalled</w:t>
      </w:r>
      <w:proofErr w:type="spellEnd"/>
      <w:r>
        <w:t xml:space="preserve"> in the loop in this syntax structure </w:t>
      </w:r>
      <w:proofErr w:type="spellStart"/>
      <w:r>
        <w:t>ref_pic_list_modification</w:t>
      </w:r>
      <w:proofErr w:type="spellEnd"/>
      <w:r>
        <w:t>( X ). The value of num_inserted_picsX_minus1 is in the range of 0 to num_ref_idx_lX_active_minus1</w:t>
      </w:r>
      <w:r w:rsidR="00CE6C8F">
        <w:t> </w:t>
      </w:r>
      <w:r>
        <w:t>–</w:t>
      </w:r>
      <w:r w:rsidR="00CE6C8F">
        <w:t> </w:t>
      </w:r>
      <w:proofErr w:type="spellStart"/>
      <w:r>
        <w:t>start_pos_lX</w:t>
      </w:r>
      <w:proofErr w:type="spellEnd"/>
      <w:r>
        <w:t xml:space="preserve">, inclusive. When not present, the value of </w:t>
      </w:r>
      <w:r w:rsidRPr="000E3526">
        <w:t>num_insert</w:t>
      </w:r>
      <w:r>
        <w:t>ed</w:t>
      </w:r>
      <w:r w:rsidRPr="000E3526">
        <w:t>_</w:t>
      </w:r>
      <w:r>
        <w:t>pics</w:t>
      </w:r>
      <w:r w:rsidRPr="000E3526">
        <w:t>_</w:t>
      </w:r>
      <w:r>
        <w:t xml:space="preserve">lX_minus1 is inferred to be equal to </w:t>
      </w:r>
      <w:r w:rsidR="00B4323F">
        <w:t>0</w:t>
      </w:r>
      <w:r>
        <w:t>.</w:t>
      </w:r>
    </w:p>
    <w:p w:rsidR="00B55A10" w:rsidRPr="00AC78F5" w:rsidRDefault="00B55A10" w:rsidP="00B55A10">
      <w:pPr>
        <w:rPr>
          <w:rFonts w:eastAsia="Malgun Gothic"/>
          <w:szCs w:val="22"/>
          <w:lang w:val="en-GB"/>
        </w:rPr>
      </w:pPr>
      <w:r w:rsidRPr="00AC78F5">
        <w:rPr>
          <w:rFonts w:eastAsia="Malgun Gothic"/>
          <w:szCs w:val="22"/>
          <w:lang w:val="en-GB"/>
        </w:rPr>
        <w:t>The array</w:t>
      </w:r>
      <w:r w:rsidR="0031322B">
        <w:rPr>
          <w:rFonts w:eastAsia="Malgun Gothic"/>
          <w:szCs w:val="22"/>
          <w:lang w:val="en-GB"/>
        </w:rPr>
        <w:t>s</w:t>
      </w:r>
      <w:r w:rsidRPr="00AC78F5">
        <w:rPr>
          <w:rFonts w:eastAsia="Malgun Gothic"/>
          <w:szCs w:val="22"/>
          <w:lang w:val="en-GB"/>
        </w:rPr>
        <w:t xml:space="preserve"> </w:t>
      </w:r>
      <w:proofErr w:type="spellStart"/>
      <w:proofErr w:type="gramStart"/>
      <w:r w:rsidRPr="00AC78F5">
        <w:rPr>
          <w:rFonts w:eastAsia="Malgun Gothic"/>
          <w:szCs w:val="22"/>
          <w:lang w:val="en-GB"/>
        </w:rPr>
        <w:t>RPSSubset</w:t>
      </w:r>
      <w:r w:rsidR="00AC78F5">
        <w:rPr>
          <w:rFonts w:eastAsia="Malgun Gothic"/>
          <w:szCs w:val="22"/>
          <w:lang w:val="en-GB"/>
        </w:rPr>
        <w:t>X</w:t>
      </w:r>
      <w:proofErr w:type="spellEnd"/>
      <w:r w:rsidR="0031322B">
        <w:rPr>
          <w:rFonts w:eastAsia="Malgun Gothic"/>
          <w:szCs w:val="22"/>
          <w:lang w:val="en-GB"/>
        </w:rPr>
        <w:t>[</w:t>
      </w:r>
      <w:proofErr w:type="gramEnd"/>
      <w:r w:rsidR="0031322B">
        <w:rPr>
          <w:rFonts w:eastAsia="Malgun Gothic"/>
          <w:szCs w:val="22"/>
          <w:lang w:val="en-GB"/>
        </w:rPr>
        <w:t xml:space="preserve"> ] and </w:t>
      </w:r>
      <w:proofErr w:type="spellStart"/>
      <w:r w:rsidR="0031322B">
        <w:rPr>
          <w:rFonts w:eastAsia="Malgun Gothic"/>
          <w:szCs w:val="22"/>
          <w:lang w:val="en-GB"/>
        </w:rPr>
        <w:t>NumPicsInSourceList</w:t>
      </w:r>
      <w:proofErr w:type="spellEnd"/>
      <w:r w:rsidR="0031322B">
        <w:rPr>
          <w:rFonts w:eastAsia="Malgun Gothic"/>
          <w:szCs w:val="22"/>
          <w:lang w:val="en-GB"/>
        </w:rPr>
        <w:t>[ ]</w:t>
      </w:r>
      <w:r w:rsidR="00B2271F">
        <w:rPr>
          <w:rFonts w:eastAsia="Malgun Gothic"/>
          <w:szCs w:val="22"/>
          <w:lang w:val="en-GB"/>
        </w:rPr>
        <w:t>,</w:t>
      </w:r>
      <w:r w:rsidRPr="00AC78F5">
        <w:rPr>
          <w:rFonts w:eastAsia="Malgun Gothic"/>
          <w:szCs w:val="22"/>
          <w:lang w:val="en-GB"/>
        </w:rPr>
        <w:t xml:space="preserve"> and the variable </w:t>
      </w:r>
      <w:proofErr w:type="spellStart"/>
      <w:r w:rsidRPr="00AC78F5">
        <w:rPr>
          <w:rFonts w:eastAsia="Malgun Gothic"/>
          <w:szCs w:val="22"/>
          <w:lang w:val="en-GB"/>
        </w:rPr>
        <w:t>NumberSourceRPS</w:t>
      </w:r>
      <w:proofErr w:type="spellEnd"/>
      <w:r w:rsidRPr="00AC78F5">
        <w:rPr>
          <w:rFonts w:eastAsia="Malgun Gothic"/>
          <w:szCs w:val="22"/>
          <w:lang w:val="en-GB"/>
        </w:rPr>
        <w:t xml:space="preserve"> are derived as follows:</w:t>
      </w:r>
    </w:p>
    <w:p w:rsidR="00B55A10" w:rsidRDefault="00B81F76" w:rsidP="00B55A10">
      <w:pPr>
        <w:rPr>
          <w:szCs w:val="22"/>
        </w:rPr>
      </w:pPr>
      <w:r>
        <w:rPr>
          <w:szCs w:val="22"/>
        </w:rPr>
        <w:lastRenderedPageBreak/>
        <w:tab/>
      </w:r>
      <w:r w:rsidR="00B55A10" w:rsidRPr="00AC78F5">
        <w:rPr>
          <w:szCs w:val="22"/>
        </w:rPr>
        <w:t>RefPicSetStCurr</w:t>
      </w:r>
      <w:r w:rsidR="001F1B55">
        <w:rPr>
          <w:szCs w:val="22"/>
        </w:rPr>
        <w:t>0</w:t>
      </w:r>
      <w:r w:rsidR="00B55A10" w:rsidRPr="00AC78F5">
        <w:rPr>
          <w:szCs w:val="22"/>
        </w:rPr>
        <w:t xml:space="preserve"> = (X = =0</w:t>
      </w:r>
      <w:proofErr w:type="gramStart"/>
      <w:r w:rsidR="00B55A10" w:rsidRPr="00AC78F5">
        <w:rPr>
          <w:szCs w:val="22"/>
        </w:rPr>
        <w:t>) ?</w:t>
      </w:r>
      <w:proofErr w:type="gramEnd"/>
      <w:r w:rsidR="00B55A10" w:rsidRPr="00AC78F5">
        <w:rPr>
          <w:szCs w:val="22"/>
        </w:rPr>
        <w:t xml:space="preserve"> </w:t>
      </w:r>
      <w:proofErr w:type="spellStart"/>
      <w:r w:rsidR="00B55A10" w:rsidRPr="00AC78F5">
        <w:rPr>
          <w:szCs w:val="22"/>
        </w:rPr>
        <w:t>RefPicSetStCurrBefore</w:t>
      </w:r>
      <w:proofErr w:type="spellEnd"/>
      <w:r w:rsidR="00B55A10" w:rsidRPr="00AC78F5">
        <w:rPr>
          <w:szCs w:val="22"/>
        </w:rPr>
        <w:t xml:space="preserve">: </w:t>
      </w:r>
      <w:proofErr w:type="spellStart"/>
      <w:r w:rsidR="00B55A10" w:rsidRPr="00AC78F5">
        <w:rPr>
          <w:szCs w:val="22"/>
        </w:rPr>
        <w:t>RefPicSetStCurrAfter</w:t>
      </w:r>
      <w:proofErr w:type="spellEnd"/>
      <w:r w:rsidR="00B55A10" w:rsidRPr="00AC78F5">
        <w:rPr>
          <w:szCs w:val="22"/>
        </w:rPr>
        <w:br/>
      </w:r>
      <w:r>
        <w:rPr>
          <w:szCs w:val="22"/>
        </w:rPr>
        <w:tab/>
      </w:r>
      <w:r w:rsidR="00B55A10" w:rsidRPr="00AC78F5">
        <w:rPr>
          <w:szCs w:val="22"/>
        </w:rPr>
        <w:t>RefPicSetStCurr</w:t>
      </w:r>
      <w:r w:rsidR="001F1B55">
        <w:rPr>
          <w:szCs w:val="22"/>
        </w:rPr>
        <w:t>1</w:t>
      </w:r>
      <w:r w:rsidR="00B55A10" w:rsidRPr="00AC78F5">
        <w:rPr>
          <w:szCs w:val="22"/>
        </w:rPr>
        <w:t xml:space="preserve"> = </w:t>
      </w:r>
      <w:r w:rsidR="001F1B55">
        <w:rPr>
          <w:szCs w:val="22"/>
        </w:rPr>
        <w:t>(X == 0</w:t>
      </w:r>
      <w:proofErr w:type="gramStart"/>
      <w:r w:rsidR="001F1B55">
        <w:rPr>
          <w:szCs w:val="22"/>
        </w:rPr>
        <w:t>)</w:t>
      </w:r>
      <w:r w:rsidR="00B55A10" w:rsidRPr="00AC78F5">
        <w:rPr>
          <w:szCs w:val="22"/>
        </w:rPr>
        <w:t xml:space="preserve"> ?</w:t>
      </w:r>
      <w:proofErr w:type="gramEnd"/>
      <w:r w:rsidR="00B55A10" w:rsidRPr="00AC78F5">
        <w:rPr>
          <w:szCs w:val="22"/>
        </w:rPr>
        <w:t xml:space="preserve"> </w:t>
      </w:r>
      <w:proofErr w:type="spellStart"/>
      <w:r w:rsidR="00B55A10" w:rsidRPr="00AC78F5">
        <w:rPr>
          <w:szCs w:val="22"/>
        </w:rPr>
        <w:t>RefPicSetStCurrAfter</w:t>
      </w:r>
      <w:proofErr w:type="spellEnd"/>
      <w:r w:rsidR="00B55A10" w:rsidRPr="00AC78F5">
        <w:rPr>
          <w:szCs w:val="22"/>
        </w:rPr>
        <w:t xml:space="preserve">: </w:t>
      </w:r>
      <w:proofErr w:type="spellStart"/>
      <w:r w:rsidR="00B55A10" w:rsidRPr="00AC78F5">
        <w:rPr>
          <w:szCs w:val="22"/>
        </w:rPr>
        <w:t>RefPicSetStCurrBefore</w:t>
      </w:r>
      <w:proofErr w:type="spellEnd"/>
    </w:p>
    <w:p w:rsidR="0031322B" w:rsidRPr="00AC78F5" w:rsidRDefault="00B81F76" w:rsidP="00B81F76">
      <w:pPr>
        <w:spacing w:before="0"/>
        <w:rPr>
          <w:rFonts w:eastAsia="Malgun Gothic"/>
          <w:szCs w:val="22"/>
          <w:lang w:val="en-GB"/>
        </w:rPr>
      </w:pPr>
      <w:r>
        <w:rPr>
          <w:szCs w:val="22"/>
        </w:rPr>
        <w:tab/>
      </w:r>
      <w:r w:rsidR="0031322B">
        <w:rPr>
          <w:szCs w:val="22"/>
        </w:rPr>
        <w:t>NumPicsS</w:t>
      </w:r>
      <w:r w:rsidR="0031322B" w:rsidRPr="00AC78F5">
        <w:rPr>
          <w:szCs w:val="22"/>
        </w:rPr>
        <w:t>tCurr</w:t>
      </w:r>
      <w:r w:rsidR="0031322B">
        <w:rPr>
          <w:szCs w:val="22"/>
        </w:rPr>
        <w:t>0</w:t>
      </w:r>
      <w:r w:rsidR="0031322B" w:rsidRPr="00AC78F5">
        <w:rPr>
          <w:szCs w:val="22"/>
        </w:rPr>
        <w:t xml:space="preserve"> = (X = =0</w:t>
      </w:r>
      <w:proofErr w:type="gramStart"/>
      <w:r w:rsidR="0031322B" w:rsidRPr="00AC78F5">
        <w:rPr>
          <w:szCs w:val="22"/>
        </w:rPr>
        <w:t>) ?</w:t>
      </w:r>
      <w:proofErr w:type="gramEnd"/>
      <w:r w:rsidR="0031322B" w:rsidRPr="00AC78F5">
        <w:rPr>
          <w:szCs w:val="22"/>
        </w:rPr>
        <w:t xml:space="preserve"> </w:t>
      </w:r>
      <w:proofErr w:type="spellStart"/>
      <w:r w:rsidR="0031322B">
        <w:rPr>
          <w:szCs w:val="22"/>
        </w:rPr>
        <w:t>NumPoc</w:t>
      </w:r>
      <w:r w:rsidR="0031322B" w:rsidRPr="00AC78F5">
        <w:rPr>
          <w:szCs w:val="22"/>
        </w:rPr>
        <w:t>StCurrBefore</w:t>
      </w:r>
      <w:proofErr w:type="spellEnd"/>
      <w:r w:rsidR="0031322B" w:rsidRPr="00AC78F5">
        <w:rPr>
          <w:szCs w:val="22"/>
        </w:rPr>
        <w:t>:</w:t>
      </w:r>
      <w:r w:rsidR="0031322B">
        <w:rPr>
          <w:szCs w:val="22"/>
        </w:rPr>
        <w:t xml:space="preserve"> </w:t>
      </w:r>
      <w:proofErr w:type="spellStart"/>
      <w:r w:rsidR="0031322B">
        <w:rPr>
          <w:szCs w:val="22"/>
        </w:rPr>
        <w:t>NumPocSetStCurrAfter</w:t>
      </w:r>
      <w:proofErr w:type="spellEnd"/>
      <w:r w:rsidR="0031322B">
        <w:rPr>
          <w:szCs w:val="22"/>
        </w:rPr>
        <w:br/>
      </w:r>
      <w:r>
        <w:rPr>
          <w:szCs w:val="22"/>
        </w:rPr>
        <w:tab/>
      </w:r>
      <w:r w:rsidR="0031322B">
        <w:rPr>
          <w:szCs w:val="22"/>
        </w:rPr>
        <w:t>NumPics</w:t>
      </w:r>
      <w:r w:rsidR="0031322B" w:rsidRPr="00AC78F5">
        <w:rPr>
          <w:szCs w:val="22"/>
        </w:rPr>
        <w:t>StCurr</w:t>
      </w:r>
      <w:r w:rsidR="0031322B">
        <w:rPr>
          <w:szCs w:val="22"/>
        </w:rPr>
        <w:t>1</w:t>
      </w:r>
      <w:r w:rsidR="0031322B" w:rsidRPr="00AC78F5">
        <w:rPr>
          <w:szCs w:val="22"/>
        </w:rPr>
        <w:t xml:space="preserve"> = </w:t>
      </w:r>
      <w:r w:rsidR="0031322B">
        <w:rPr>
          <w:szCs w:val="22"/>
        </w:rPr>
        <w:t>(X == 0</w:t>
      </w:r>
      <w:proofErr w:type="gramStart"/>
      <w:r w:rsidR="0031322B">
        <w:rPr>
          <w:szCs w:val="22"/>
        </w:rPr>
        <w:t>)</w:t>
      </w:r>
      <w:r w:rsidR="0031322B" w:rsidRPr="00AC78F5">
        <w:rPr>
          <w:szCs w:val="22"/>
        </w:rPr>
        <w:t xml:space="preserve"> ?</w:t>
      </w:r>
      <w:proofErr w:type="gramEnd"/>
      <w:r w:rsidR="0031322B" w:rsidRPr="00AC78F5">
        <w:rPr>
          <w:szCs w:val="22"/>
        </w:rPr>
        <w:t xml:space="preserve"> </w:t>
      </w:r>
      <w:proofErr w:type="spellStart"/>
      <w:r w:rsidR="0031322B">
        <w:rPr>
          <w:szCs w:val="22"/>
        </w:rPr>
        <w:t>NumPoc</w:t>
      </w:r>
      <w:r w:rsidR="0031322B" w:rsidRPr="00AC78F5">
        <w:rPr>
          <w:szCs w:val="22"/>
        </w:rPr>
        <w:t>StCurrAfter</w:t>
      </w:r>
      <w:proofErr w:type="spellEnd"/>
      <w:r w:rsidR="0031322B" w:rsidRPr="00AC78F5">
        <w:rPr>
          <w:szCs w:val="22"/>
        </w:rPr>
        <w:t xml:space="preserve">: </w:t>
      </w:r>
      <w:proofErr w:type="spellStart"/>
      <w:r w:rsidR="0031322B">
        <w:rPr>
          <w:szCs w:val="22"/>
        </w:rPr>
        <w:t>NumPoc</w:t>
      </w:r>
      <w:r w:rsidR="0031322B" w:rsidRPr="00AC78F5">
        <w:rPr>
          <w:szCs w:val="22"/>
        </w:rPr>
        <w:t>StCurrBefore</w:t>
      </w:r>
      <w:proofErr w:type="spellEnd"/>
    </w:p>
    <w:p w:rsidR="00B55A10" w:rsidRPr="00AC78F5" w:rsidRDefault="00B55A10" w:rsidP="00B55A10">
      <w:pPr>
        <w:pStyle w:val="ListParagraph"/>
        <w:numPr>
          <w:ilvl w:val="0"/>
          <w:numId w:val="19"/>
        </w:numPr>
        <w:rPr>
          <w:rFonts w:eastAsia="Malgun Gothic"/>
          <w:szCs w:val="22"/>
          <w:lang w:val="en-GB"/>
        </w:rPr>
      </w:pPr>
      <w:proofErr w:type="spellStart"/>
      <w:r w:rsidRPr="00AC78F5">
        <w:rPr>
          <w:rFonts w:eastAsia="Malgun Gothic"/>
          <w:szCs w:val="22"/>
          <w:lang w:val="en-GB"/>
        </w:rPr>
        <w:t>i</w:t>
      </w:r>
      <w:proofErr w:type="spellEnd"/>
      <w:r w:rsidRPr="00AC78F5">
        <w:rPr>
          <w:rFonts w:eastAsia="Malgun Gothic"/>
          <w:szCs w:val="22"/>
          <w:lang w:val="en-GB"/>
        </w:rPr>
        <w:t xml:space="preserve"> is initialized to 0</w:t>
      </w:r>
    </w:p>
    <w:p w:rsidR="00B55A10" w:rsidRPr="00AC78F5" w:rsidRDefault="00B55A10" w:rsidP="00B55A10">
      <w:pPr>
        <w:pStyle w:val="ListParagraph"/>
        <w:numPr>
          <w:ilvl w:val="0"/>
          <w:numId w:val="19"/>
        </w:numPr>
        <w:rPr>
          <w:rFonts w:eastAsia="Malgun Gothic"/>
          <w:szCs w:val="22"/>
          <w:lang w:val="en-GB"/>
        </w:rPr>
      </w:pPr>
      <w:r w:rsidRPr="00AC78F5">
        <w:rPr>
          <w:rFonts w:eastAsia="Malgun Gothic"/>
          <w:szCs w:val="22"/>
          <w:lang w:val="en-GB"/>
        </w:rPr>
        <w:t xml:space="preserve">if </w:t>
      </w:r>
      <w:r w:rsidRPr="00AC78F5">
        <w:rPr>
          <w:szCs w:val="22"/>
        </w:rPr>
        <w:t>RefPicSetStCurr</w:t>
      </w:r>
      <w:r w:rsidR="001F1B55">
        <w:rPr>
          <w:szCs w:val="22"/>
        </w:rPr>
        <w:t>0</w:t>
      </w:r>
      <w:r w:rsidRPr="00AC78F5">
        <w:rPr>
          <w:rFonts w:eastAsia="Malgun Gothic"/>
          <w:szCs w:val="22"/>
          <w:lang w:val="en-GB"/>
        </w:rPr>
        <w:t xml:space="preserve"> is non-empty, the</w:t>
      </w:r>
      <w:r w:rsidR="0013041A">
        <w:rPr>
          <w:rFonts w:eastAsia="Malgun Gothic"/>
          <w:szCs w:val="22"/>
          <w:lang w:val="en-GB"/>
        </w:rPr>
        <w:t>n</w:t>
      </w:r>
      <w:r w:rsidRPr="00AC78F5">
        <w:rPr>
          <w:rFonts w:eastAsia="Malgun Gothic"/>
          <w:szCs w:val="22"/>
          <w:lang w:val="en-GB"/>
        </w:rPr>
        <w:t xml:space="preserve"> </w:t>
      </w:r>
      <w:proofErr w:type="spellStart"/>
      <w:r w:rsidRPr="00AC78F5">
        <w:rPr>
          <w:rFonts w:eastAsia="Malgun Gothic"/>
          <w:szCs w:val="22"/>
          <w:lang w:val="en-GB"/>
        </w:rPr>
        <w:t>RPSSubset</w:t>
      </w:r>
      <w:r w:rsidR="00AC78F5">
        <w:rPr>
          <w:rFonts w:eastAsia="Malgun Gothic"/>
          <w:szCs w:val="22"/>
          <w:lang w:val="en-GB"/>
        </w:rPr>
        <w:t>X</w:t>
      </w:r>
      <w:proofErr w:type="spellEnd"/>
      <w:r w:rsidRPr="00AC78F5">
        <w:rPr>
          <w:rFonts w:eastAsia="Malgun Gothic"/>
          <w:szCs w:val="22"/>
          <w:lang w:val="en-GB"/>
        </w:rPr>
        <w:t>[ </w:t>
      </w:r>
      <w:proofErr w:type="spellStart"/>
      <w:r w:rsidRPr="00AC78F5">
        <w:rPr>
          <w:rFonts w:eastAsia="Malgun Gothic"/>
          <w:szCs w:val="22"/>
          <w:lang w:val="en-GB"/>
        </w:rPr>
        <w:t>i</w:t>
      </w:r>
      <w:proofErr w:type="spellEnd"/>
      <w:r w:rsidRPr="00AC78F5">
        <w:rPr>
          <w:rFonts w:eastAsia="Malgun Gothic"/>
          <w:szCs w:val="22"/>
          <w:lang w:val="en-GB"/>
        </w:rPr>
        <w:t xml:space="preserve"> ] = </w:t>
      </w:r>
      <w:r w:rsidRPr="00AC78F5">
        <w:rPr>
          <w:szCs w:val="22"/>
        </w:rPr>
        <w:t>RefPicSetStCurr</w:t>
      </w:r>
      <w:r w:rsidR="001F1B55">
        <w:rPr>
          <w:szCs w:val="22"/>
        </w:rPr>
        <w:t>0</w:t>
      </w:r>
      <w:r w:rsidR="00A17412">
        <w:rPr>
          <w:szCs w:val="22"/>
        </w:rPr>
        <w:t xml:space="preserve">, </w:t>
      </w:r>
      <w:proofErr w:type="spellStart"/>
      <w:r w:rsidR="00A17412">
        <w:rPr>
          <w:szCs w:val="22"/>
        </w:rPr>
        <w:t>NumPicsInSourceList</w:t>
      </w:r>
      <w:proofErr w:type="spellEnd"/>
      <w:r w:rsidR="00A17412">
        <w:rPr>
          <w:szCs w:val="22"/>
        </w:rPr>
        <w:t xml:space="preserve">[ </w:t>
      </w:r>
      <w:proofErr w:type="spellStart"/>
      <w:r w:rsidR="00A17412">
        <w:rPr>
          <w:szCs w:val="22"/>
        </w:rPr>
        <w:t>i</w:t>
      </w:r>
      <w:proofErr w:type="spellEnd"/>
      <w:r w:rsidR="00A17412">
        <w:rPr>
          <w:szCs w:val="22"/>
        </w:rPr>
        <w:t xml:space="preserve"> ] = </w:t>
      </w:r>
      <w:r w:rsidR="0031322B">
        <w:rPr>
          <w:szCs w:val="22"/>
        </w:rPr>
        <w:t>NumPocStCurr0</w:t>
      </w:r>
      <w:r w:rsidR="0013041A">
        <w:rPr>
          <w:szCs w:val="22"/>
        </w:rPr>
        <w:t xml:space="preserve">, and </w:t>
      </w:r>
      <w:proofErr w:type="spellStart"/>
      <w:r w:rsidR="0013041A">
        <w:rPr>
          <w:szCs w:val="22"/>
        </w:rPr>
        <w:t>i</w:t>
      </w:r>
      <w:proofErr w:type="spellEnd"/>
      <w:r w:rsidR="004B2319">
        <w:rPr>
          <w:szCs w:val="22"/>
        </w:rPr>
        <w:t xml:space="preserve"> = </w:t>
      </w:r>
      <w:proofErr w:type="spellStart"/>
      <w:r w:rsidR="004B2319">
        <w:rPr>
          <w:szCs w:val="22"/>
        </w:rPr>
        <w:t>i</w:t>
      </w:r>
      <w:proofErr w:type="spellEnd"/>
      <w:r w:rsidR="004B2319">
        <w:rPr>
          <w:szCs w:val="22"/>
        </w:rPr>
        <w:t xml:space="preserve"> + 1</w:t>
      </w:r>
    </w:p>
    <w:p w:rsidR="00B55A10" w:rsidRPr="00AC78F5" w:rsidRDefault="00B55A10" w:rsidP="00B55A10">
      <w:pPr>
        <w:pStyle w:val="ListParagraph"/>
        <w:numPr>
          <w:ilvl w:val="0"/>
          <w:numId w:val="19"/>
        </w:numPr>
        <w:rPr>
          <w:rFonts w:eastAsia="Malgun Gothic"/>
          <w:szCs w:val="22"/>
          <w:lang w:val="en-GB"/>
        </w:rPr>
      </w:pPr>
      <w:r w:rsidRPr="00AC78F5">
        <w:rPr>
          <w:rFonts w:eastAsia="Malgun Gothic"/>
          <w:szCs w:val="22"/>
          <w:lang w:val="en-GB"/>
        </w:rPr>
        <w:t xml:space="preserve">if </w:t>
      </w:r>
      <w:r w:rsidRPr="00AC78F5">
        <w:rPr>
          <w:szCs w:val="22"/>
        </w:rPr>
        <w:t>RefPicSetStCurr</w:t>
      </w:r>
      <w:r w:rsidR="001F1B55">
        <w:rPr>
          <w:szCs w:val="22"/>
        </w:rPr>
        <w:t>1</w:t>
      </w:r>
      <w:r w:rsidRPr="00AC78F5">
        <w:rPr>
          <w:szCs w:val="22"/>
        </w:rPr>
        <w:t xml:space="preserve"> </w:t>
      </w:r>
      <w:r w:rsidRPr="00AC78F5">
        <w:rPr>
          <w:rFonts w:eastAsia="Malgun Gothic"/>
          <w:szCs w:val="22"/>
          <w:lang w:val="en-GB"/>
        </w:rPr>
        <w:t>is non-empty, the</w:t>
      </w:r>
      <w:r w:rsidR="0013041A">
        <w:rPr>
          <w:rFonts w:eastAsia="Malgun Gothic"/>
          <w:szCs w:val="22"/>
          <w:lang w:val="en-GB"/>
        </w:rPr>
        <w:t>n</w:t>
      </w:r>
      <w:r w:rsidRPr="00AC78F5">
        <w:rPr>
          <w:rFonts w:eastAsia="Malgun Gothic"/>
          <w:szCs w:val="22"/>
          <w:lang w:val="en-GB"/>
        </w:rPr>
        <w:t xml:space="preserve"> </w:t>
      </w:r>
      <w:proofErr w:type="spellStart"/>
      <w:r w:rsidRPr="00AC78F5">
        <w:rPr>
          <w:rFonts w:eastAsia="Malgun Gothic"/>
          <w:szCs w:val="22"/>
          <w:lang w:val="en-GB"/>
        </w:rPr>
        <w:t>RPSSubset</w:t>
      </w:r>
      <w:r w:rsidR="00AC78F5">
        <w:rPr>
          <w:rFonts w:eastAsia="Malgun Gothic"/>
          <w:szCs w:val="22"/>
          <w:lang w:val="en-GB"/>
        </w:rPr>
        <w:t>X</w:t>
      </w:r>
      <w:proofErr w:type="spellEnd"/>
      <w:r w:rsidRPr="00AC78F5">
        <w:rPr>
          <w:rFonts w:eastAsia="Malgun Gothic"/>
          <w:szCs w:val="22"/>
          <w:lang w:val="en-GB"/>
        </w:rPr>
        <w:t>[ </w:t>
      </w:r>
      <w:proofErr w:type="spellStart"/>
      <w:r w:rsidRPr="00AC78F5">
        <w:rPr>
          <w:rFonts w:eastAsia="Malgun Gothic"/>
          <w:szCs w:val="22"/>
          <w:lang w:val="en-GB"/>
        </w:rPr>
        <w:t>i</w:t>
      </w:r>
      <w:proofErr w:type="spellEnd"/>
      <w:r w:rsidRPr="00AC78F5">
        <w:rPr>
          <w:rFonts w:eastAsia="Malgun Gothic"/>
          <w:szCs w:val="22"/>
          <w:lang w:val="en-GB"/>
        </w:rPr>
        <w:t> ] = RefPicSetStCurr</w:t>
      </w:r>
      <w:r w:rsidR="001F1B55">
        <w:rPr>
          <w:rFonts w:eastAsia="Malgun Gothic"/>
          <w:szCs w:val="22"/>
          <w:lang w:val="en-GB"/>
        </w:rPr>
        <w:t>1</w:t>
      </w:r>
      <w:r w:rsidR="0031322B">
        <w:rPr>
          <w:rFonts w:eastAsia="Malgun Gothic"/>
          <w:szCs w:val="22"/>
          <w:lang w:val="en-GB"/>
        </w:rPr>
        <w:t xml:space="preserve">, </w:t>
      </w:r>
      <w:proofErr w:type="spellStart"/>
      <w:r w:rsidR="0031322B">
        <w:rPr>
          <w:rFonts w:eastAsia="Malgun Gothic"/>
          <w:szCs w:val="22"/>
          <w:lang w:val="en-GB"/>
        </w:rPr>
        <w:t>NumPicsInSourceList</w:t>
      </w:r>
      <w:proofErr w:type="spellEnd"/>
      <w:r w:rsidR="0031322B">
        <w:rPr>
          <w:rFonts w:eastAsia="Malgun Gothic"/>
          <w:szCs w:val="22"/>
          <w:lang w:val="en-GB"/>
        </w:rPr>
        <w:t xml:space="preserve">[ </w:t>
      </w:r>
      <w:proofErr w:type="spellStart"/>
      <w:r w:rsidR="0031322B">
        <w:rPr>
          <w:rFonts w:eastAsia="Malgun Gothic"/>
          <w:szCs w:val="22"/>
          <w:lang w:val="en-GB"/>
        </w:rPr>
        <w:t>i</w:t>
      </w:r>
      <w:proofErr w:type="spellEnd"/>
      <w:r w:rsidR="0031322B">
        <w:rPr>
          <w:rFonts w:eastAsia="Malgun Gothic"/>
          <w:szCs w:val="22"/>
          <w:lang w:val="en-GB"/>
        </w:rPr>
        <w:t xml:space="preserve"> ] = NumPocStCurr1</w:t>
      </w:r>
      <w:r w:rsidR="0013041A">
        <w:rPr>
          <w:rFonts w:eastAsia="Malgun Gothic"/>
          <w:szCs w:val="22"/>
          <w:lang w:val="en-GB"/>
        </w:rPr>
        <w:t xml:space="preserve">, and </w:t>
      </w:r>
      <w:proofErr w:type="spellStart"/>
      <w:r w:rsidR="004B2319">
        <w:rPr>
          <w:rFonts w:eastAsia="Malgun Gothic"/>
          <w:szCs w:val="22"/>
          <w:lang w:val="en-GB"/>
        </w:rPr>
        <w:t>i</w:t>
      </w:r>
      <w:proofErr w:type="spellEnd"/>
      <w:r w:rsidR="004B2319">
        <w:rPr>
          <w:rFonts w:eastAsia="Malgun Gothic"/>
          <w:szCs w:val="22"/>
          <w:lang w:val="en-GB"/>
        </w:rPr>
        <w:t xml:space="preserve"> = </w:t>
      </w:r>
      <w:proofErr w:type="spellStart"/>
      <w:r w:rsidR="004B2319">
        <w:rPr>
          <w:rFonts w:eastAsia="Malgun Gothic"/>
          <w:szCs w:val="22"/>
          <w:lang w:val="en-GB"/>
        </w:rPr>
        <w:t>i</w:t>
      </w:r>
      <w:proofErr w:type="spellEnd"/>
      <w:r w:rsidR="004B2319">
        <w:rPr>
          <w:rFonts w:eastAsia="Malgun Gothic"/>
          <w:szCs w:val="22"/>
          <w:lang w:val="en-GB"/>
        </w:rPr>
        <w:t xml:space="preserve"> + 1</w:t>
      </w:r>
    </w:p>
    <w:p w:rsidR="00B55A10" w:rsidRPr="004B2319" w:rsidRDefault="00B55A10" w:rsidP="004B2319">
      <w:pPr>
        <w:pStyle w:val="ListParagraph"/>
        <w:numPr>
          <w:ilvl w:val="0"/>
          <w:numId w:val="19"/>
        </w:numPr>
        <w:rPr>
          <w:rFonts w:eastAsia="Malgun Gothic"/>
          <w:szCs w:val="22"/>
          <w:lang w:val="en-GB"/>
        </w:rPr>
      </w:pPr>
      <w:r w:rsidRPr="00AC78F5">
        <w:rPr>
          <w:rFonts w:eastAsia="Malgun Gothic"/>
          <w:szCs w:val="22"/>
          <w:lang w:val="en-GB"/>
        </w:rPr>
        <w:t xml:space="preserve">if </w:t>
      </w:r>
      <w:proofErr w:type="spellStart"/>
      <w:r w:rsidRPr="00AC78F5">
        <w:rPr>
          <w:rFonts w:eastAsia="Malgun Gothic"/>
          <w:szCs w:val="22"/>
          <w:lang w:val="en-GB"/>
        </w:rPr>
        <w:t>RefPicListLtCurr</w:t>
      </w:r>
      <w:proofErr w:type="spellEnd"/>
      <w:r w:rsidRPr="00AC78F5">
        <w:rPr>
          <w:rFonts w:eastAsia="Malgun Gothic"/>
          <w:szCs w:val="22"/>
          <w:lang w:val="en-GB"/>
        </w:rPr>
        <w:t xml:space="preserve"> is non-empty, the</w:t>
      </w:r>
      <w:r w:rsidR="0013041A">
        <w:rPr>
          <w:rFonts w:eastAsia="Malgun Gothic"/>
          <w:szCs w:val="22"/>
          <w:lang w:val="en-GB"/>
        </w:rPr>
        <w:t>n</w:t>
      </w:r>
      <w:r w:rsidRPr="00AC78F5">
        <w:rPr>
          <w:rFonts w:eastAsia="Malgun Gothic"/>
          <w:szCs w:val="22"/>
          <w:lang w:val="en-GB"/>
        </w:rPr>
        <w:t xml:space="preserve"> </w:t>
      </w:r>
      <w:proofErr w:type="spellStart"/>
      <w:r w:rsidRPr="00AC78F5">
        <w:rPr>
          <w:rFonts w:eastAsia="Malgun Gothic"/>
          <w:szCs w:val="22"/>
          <w:lang w:val="en-GB"/>
        </w:rPr>
        <w:t>RPSSubset</w:t>
      </w:r>
      <w:r w:rsidR="00AC78F5">
        <w:rPr>
          <w:rFonts w:eastAsia="Malgun Gothic"/>
          <w:szCs w:val="22"/>
          <w:lang w:val="en-GB"/>
        </w:rPr>
        <w:t>X</w:t>
      </w:r>
      <w:proofErr w:type="spellEnd"/>
      <w:r w:rsidRPr="00AC78F5">
        <w:rPr>
          <w:rFonts w:eastAsia="Malgun Gothic"/>
          <w:szCs w:val="22"/>
          <w:lang w:val="en-GB"/>
        </w:rPr>
        <w:t>[ </w:t>
      </w:r>
      <w:proofErr w:type="spellStart"/>
      <w:r w:rsidRPr="00AC78F5">
        <w:rPr>
          <w:rFonts w:eastAsia="Malgun Gothic"/>
          <w:szCs w:val="22"/>
          <w:lang w:val="en-GB"/>
        </w:rPr>
        <w:t>i</w:t>
      </w:r>
      <w:proofErr w:type="spellEnd"/>
      <w:r w:rsidRPr="00AC78F5">
        <w:rPr>
          <w:rFonts w:eastAsia="Malgun Gothic"/>
          <w:szCs w:val="22"/>
          <w:lang w:val="en-GB"/>
        </w:rPr>
        <w:t xml:space="preserve"> ] = </w:t>
      </w:r>
      <w:proofErr w:type="spellStart"/>
      <w:r w:rsidRPr="00AC78F5">
        <w:rPr>
          <w:rFonts w:eastAsia="Malgun Gothic"/>
          <w:szCs w:val="22"/>
          <w:lang w:val="en-GB"/>
        </w:rPr>
        <w:t>RefPicListLtCurr</w:t>
      </w:r>
      <w:proofErr w:type="spellEnd"/>
      <w:r w:rsidR="0031322B">
        <w:rPr>
          <w:rFonts w:eastAsia="Malgun Gothic"/>
          <w:szCs w:val="22"/>
          <w:lang w:val="en-GB"/>
        </w:rPr>
        <w:t xml:space="preserve">, </w:t>
      </w:r>
      <w:proofErr w:type="spellStart"/>
      <w:r w:rsidR="0031322B">
        <w:rPr>
          <w:rFonts w:eastAsia="Malgun Gothic"/>
          <w:szCs w:val="22"/>
          <w:lang w:val="en-GB"/>
        </w:rPr>
        <w:t>NumPicsInSourceList</w:t>
      </w:r>
      <w:proofErr w:type="spellEnd"/>
      <w:r w:rsidR="0031322B">
        <w:rPr>
          <w:rFonts w:eastAsia="Malgun Gothic"/>
          <w:szCs w:val="22"/>
          <w:lang w:val="en-GB"/>
        </w:rPr>
        <w:t xml:space="preserve">[ </w:t>
      </w:r>
      <w:proofErr w:type="spellStart"/>
      <w:r w:rsidR="0031322B">
        <w:rPr>
          <w:rFonts w:eastAsia="Malgun Gothic"/>
          <w:szCs w:val="22"/>
          <w:lang w:val="en-GB"/>
        </w:rPr>
        <w:t>i</w:t>
      </w:r>
      <w:proofErr w:type="spellEnd"/>
      <w:r w:rsidR="0031322B">
        <w:rPr>
          <w:rFonts w:eastAsia="Malgun Gothic"/>
          <w:szCs w:val="22"/>
          <w:lang w:val="en-GB"/>
        </w:rPr>
        <w:t xml:space="preserve"> ] = </w:t>
      </w:r>
      <w:proofErr w:type="spellStart"/>
      <w:r w:rsidR="0031322B">
        <w:rPr>
          <w:rFonts w:eastAsia="Malgun Gothic"/>
          <w:szCs w:val="22"/>
          <w:lang w:val="en-GB"/>
        </w:rPr>
        <w:t>NumPocLtCurr</w:t>
      </w:r>
      <w:proofErr w:type="spellEnd"/>
      <w:r w:rsidR="0013041A">
        <w:rPr>
          <w:rFonts w:eastAsia="Malgun Gothic"/>
          <w:szCs w:val="22"/>
          <w:lang w:val="en-GB"/>
        </w:rPr>
        <w:t xml:space="preserve">, and </w:t>
      </w:r>
      <w:proofErr w:type="spellStart"/>
      <w:r w:rsidR="004B2319">
        <w:rPr>
          <w:szCs w:val="22"/>
        </w:rPr>
        <w:t>i</w:t>
      </w:r>
      <w:proofErr w:type="spellEnd"/>
      <w:r w:rsidR="004B2319">
        <w:rPr>
          <w:szCs w:val="22"/>
        </w:rPr>
        <w:t xml:space="preserve"> = </w:t>
      </w:r>
      <w:proofErr w:type="spellStart"/>
      <w:r w:rsidR="004B2319">
        <w:rPr>
          <w:szCs w:val="22"/>
        </w:rPr>
        <w:t>i</w:t>
      </w:r>
      <w:proofErr w:type="spellEnd"/>
      <w:r w:rsidR="004B2319">
        <w:rPr>
          <w:szCs w:val="22"/>
        </w:rPr>
        <w:t xml:space="preserve"> + 1</w:t>
      </w:r>
    </w:p>
    <w:p w:rsidR="00B55A10" w:rsidRPr="00AC78F5" w:rsidRDefault="00B55A10" w:rsidP="00B55A10">
      <w:pPr>
        <w:pStyle w:val="ListParagraph"/>
        <w:numPr>
          <w:ilvl w:val="0"/>
          <w:numId w:val="19"/>
        </w:numPr>
        <w:rPr>
          <w:rFonts w:eastAsia="Malgun Gothic"/>
          <w:szCs w:val="22"/>
          <w:lang w:val="en-GB"/>
        </w:rPr>
      </w:pPr>
      <w:proofErr w:type="spellStart"/>
      <w:r w:rsidRPr="00AC78F5">
        <w:rPr>
          <w:rFonts w:eastAsia="Malgun Gothic"/>
          <w:szCs w:val="22"/>
          <w:lang w:val="en-GB"/>
        </w:rPr>
        <w:t>NumberSourceRPS</w:t>
      </w:r>
      <w:proofErr w:type="spellEnd"/>
      <w:r w:rsidRPr="00AC78F5">
        <w:rPr>
          <w:rFonts w:eastAsia="Malgun Gothic"/>
          <w:szCs w:val="22"/>
          <w:lang w:val="en-GB"/>
        </w:rPr>
        <w:t xml:space="preserve"> = </w:t>
      </w:r>
      <w:proofErr w:type="spellStart"/>
      <w:r w:rsidRPr="00AC78F5">
        <w:rPr>
          <w:rFonts w:eastAsia="Malgun Gothic"/>
          <w:szCs w:val="22"/>
          <w:lang w:val="en-GB"/>
        </w:rPr>
        <w:t>i</w:t>
      </w:r>
      <w:proofErr w:type="spellEnd"/>
    </w:p>
    <w:p w:rsidR="00B2271F" w:rsidRDefault="00735DAE" w:rsidP="00735DAE">
      <w:proofErr w:type="spellStart"/>
      <w:r w:rsidRPr="006B43CB">
        <w:rPr>
          <w:b/>
        </w:rPr>
        <w:t>source_list_idx</w:t>
      </w:r>
      <w:r>
        <w:rPr>
          <w:b/>
        </w:rPr>
        <w:t>_lX</w:t>
      </w:r>
      <w:proofErr w:type="spellEnd"/>
      <w:proofErr w:type="gramStart"/>
      <w:r>
        <w:rPr>
          <w:b/>
        </w:rPr>
        <w:t>[</w:t>
      </w:r>
      <w:r w:rsidR="00CE6C8F">
        <w:rPr>
          <w:b/>
        </w:rPr>
        <w:t> </w:t>
      </w:r>
      <w:proofErr w:type="spellStart"/>
      <w:r w:rsidRPr="000B1C93">
        <w:t>i</w:t>
      </w:r>
      <w:proofErr w:type="spellEnd"/>
      <w:proofErr w:type="gramEnd"/>
      <w:r w:rsidR="00CE6C8F">
        <w:rPr>
          <w:b/>
        </w:rPr>
        <w:t> </w:t>
      </w:r>
      <w:r>
        <w:rPr>
          <w:b/>
        </w:rPr>
        <w:t>]</w:t>
      </w:r>
      <w:r w:rsidRPr="000B1C93">
        <w:t xml:space="preserve"> </w:t>
      </w:r>
      <w:r>
        <w:t xml:space="preserve">specifies the index to the list of candidate RPS subsets of the </w:t>
      </w:r>
      <w:proofErr w:type="spellStart"/>
      <w:r>
        <w:t>i-th</w:t>
      </w:r>
      <w:proofErr w:type="spellEnd"/>
      <w:r>
        <w:t xml:space="preserve"> reference picture to be moved to the current index (at that moment) in </w:t>
      </w:r>
      <w:proofErr w:type="spellStart"/>
      <w:r>
        <w:t>RefPicListX</w:t>
      </w:r>
      <w:proofErr w:type="spellEnd"/>
      <w:r>
        <w:t xml:space="preserve">. The value of </w:t>
      </w:r>
      <w:proofErr w:type="spellStart"/>
      <w:r>
        <w:t>source_list_idx_lX</w:t>
      </w:r>
      <w:proofErr w:type="spellEnd"/>
      <w:proofErr w:type="gramStart"/>
      <w:r>
        <w:t>[</w:t>
      </w:r>
      <w:r w:rsidR="00CE6C8F">
        <w:t> </w:t>
      </w:r>
      <w:proofErr w:type="spellStart"/>
      <w:r>
        <w:t>i</w:t>
      </w:r>
      <w:proofErr w:type="spellEnd"/>
      <w:proofErr w:type="gramEnd"/>
      <w:r w:rsidR="00CE6C8F">
        <w:t> </w:t>
      </w:r>
      <w:r>
        <w:t xml:space="preserve">] is in the range of 0 to </w:t>
      </w:r>
      <w:proofErr w:type="spellStart"/>
      <w:r>
        <w:t>NumberSourceRPS</w:t>
      </w:r>
      <w:proofErr w:type="spellEnd"/>
      <w:r w:rsidR="00CE6C8F">
        <w:t> </w:t>
      </w:r>
      <w:r>
        <w:t>-</w:t>
      </w:r>
      <w:r w:rsidR="00CE6C8F">
        <w:t> </w:t>
      </w:r>
      <w:r>
        <w:t>1, inclusive</w:t>
      </w:r>
      <w:r w:rsidR="00CE6C8F">
        <w:t xml:space="preserve">. The length is </w:t>
      </w:r>
      <w:proofErr w:type="gramStart"/>
      <w:r>
        <w:t>Ceil(</w:t>
      </w:r>
      <w:proofErr w:type="gramEnd"/>
      <w:r w:rsidR="00434834">
        <w:t> </w:t>
      </w:r>
      <w:r>
        <w:t>log2(</w:t>
      </w:r>
      <w:r w:rsidR="00434834">
        <w:t> </w:t>
      </w:r>
      <w:proofErr w:type="spellStart"/>
      <w:r>
        <w:t>NumberSourceRPS</w:t>
      </w:r>
      <w:proofErr w:type="spellEnd"/>
      <w:r w:rsidR="00434834">
        <w:t> </w:t>
      </w:r>
      <w:r>
        <w:t xml:space="preserve">) ) bits. When not present, the value of </w:t>
      </w:r>
      <w:proofErr w:type="spellStart"/>
      <w:r>
        <w:t>source_list_idx_lX</w:t>
      </w:r>
      <w:proofErr w:type="spellEnd"/>
      <w:proofErr w:type="gramStart"/>
      <w:r>
        <w:t>[</w:t>
      </w:r>
      <w:r w:rsidR="00434834">
        <w:t> </w:t>
      </w:r>
      <w:proofErr w:type="spellStart"/>
      <w:r>
        <w:t>i</w:t>
      </w:r>
      <w:proofErr w:type="spellEnd"/>
      <w:proofErr w:type="gramEnd"/>
      <w:r w:rsidR="00434834">
        <w:t> </w:t>
      </w:r>
      <w:r>
        <w:t>] is inferred to be equal to 0.</w:t>
      </w:r>
    </w:p>
    <w:p w:rsidR="00735DAE" w:rsidRDefault="00735DAE" w:rsidP="00735DAE">
      <w:proofErr w:type="spellStart"/>
      <w:r>
        <w:rPr>
          <w:b/>
          <w:bCs/>
          <w:lang w:eastAsia="ko-KR"/>
        </w:rPr>
        <w:t>ref_pic_set_idx_lX</w:t>
      </w:r>
      <w:proofErr w:type="spellEnd"/>
      <w:proofErr w:type="gramStart"/>
      <w:r>
        <w:rPr>
          <w:b/>
          <w:bCs/>
          <w:lang w:eastAsia="ko-KR"/>
        </w:rPr>
        <w:t>[</w:t>
      </w:r>
      <w:r w:rsidR="00434834" w:rsidRPr="000B1C93">
        <w:rPr>
          <w:bCs/>
          <w:lang w:eastAsia="ko-KR"/>
        </w:rPr>
        <w:t> </w:t>
      </w:r>
      <w:proofErr w:type="spellStart"/>
      <w:r w:rsidRPr="000B1C93">
        <w:rPr>
          <w:bCs/>
          <w:lang w:eastAsia="ko-KR"/>
        </w:rPr>
        <w:t>i</w:t>
      </w:r>
      <w:proofErr w:type="spellEnd"/>
      <w:proofErr w:type="gramEnd"/>
      <w:r w:rsidR="00434834" w:rsidRPr="000B1C93">
        <w:rPr>
          <w:bCs/>
          <w:lang w:eastAsia="ko-KR"/>
        </w:rPr>
        <w:t> </w:t>
      </w:r>
      <w:r>
        <w:rPr>
          <w:b/>
          <w:bCs/>
          <w:lang w:eastAsia="ko-KR"/>
        </w:rPr>
        <w:t>]</w:t>
      </w:r>
      <w:r>
        <w:rPr>
          <w:b/>
        </w:rPr>
        <w:t xml:space="preserve"> </w:t>
      </w:r>
      <w:r>
        <w:t>specifies the index</w:t>
      </w:r>
      <w:r w:rsidR="00270540">
        <w:t>,</w:t>
      </w:r>
      <w:r>
        <w:t xml:space="preserve"> to </w:t>
      </w:r>
      <w:proofErr w:type="spellStart"/>
      <w:r>
        <w:t>RPSSubset</w:t>
      </w:r>
      <w:r w:rsidR="00AC78F5">
        <w:t>X</w:t>
      </w:r>
      <w:proofErr w:type="spellEnd"/>
      <w:r>
        <w:t>[</w:t>
      </w:r>
      <w:r w:rsidR="00270540">
        <w:t> </w:t>
      </w:r>
      <w:proofErr w:type="spellStart"/>
      <w:r>
        <w:t>source_list_idx_lX</w:t>
      </w:r>
      <w:proofErr w:type="spellEnd"/>
      <w:r>
        <w:t>[</w:t>
      </w:r>
      <w:r w:rsidR="00270540">
        <w:t> </w:t>
      </w:r>
      <w:proofErr w:type="spellStart"/>
      <w:r>
        <w:t>i</w:t>
      </w:r>
      <w:proofErr w:type="spellEnd"/>
      <w:r w:rsidR="00270540">
        <w:t> </w:t>
      </w:r>
      <w:r>
        <w:t>]</w:t>
      </w:r>
      <w:r w:rsidR="00270540">
        <w:t> </w:t>
      </w:r>
      <w:r>
        <w:t>]</w:t>
      </w:r>
      <w:r w:rsidR="00270540">
        <w:t>,</w:t>
      </w:r>
      <w:r w:rsidRPr="00287BB2" w:rsidDel="003D49D2">
        <w:t xml:space="preserve"> </w:t>
      </w:r>
      <w:r>
        <w:t xml:space="preserve">of the </w:t>
      </w:r>
      <w:proofErr w:type="spellStart"/>
      <w:r>
        <w:t>i-th</w:t>
      </w:r>
      <w:proofErr w:type="spellEnd"/>
      <w:r>
        <w:t xml:space="preserve"> reference picture </w:t>
      </w:r>
      <w:r w:rsidRPr="00287BB2">
        <w:t xml:space="preserve">to be </w:t>
      </w:r>
      <w:r>
        <w:t xml:space="preserve">moved to the current index in </w:t>
      </w:r>
      <w:proofErr w:type="spellStart"/>
      <w:r>
        <w:t>RefPicListX</w:t>
      </w:r>
      <w:proofErr w:type="spellEnd"/>
      <w:r w:rsidRPr="00287BB2">
        <w:t>.</w:t>
      </w:r>
      <w:r>
        <w:t xml:space="preserve"> </w:t>
      </w:r>
      <w:proofErr w:type="spellStart"/>
      <w:r w:rsidRPr="00500668">
        <w:t>ref_pic_set_idx_lX</w:t>
      </w:r>
      <w:proofErr w:type="spellEnd"/>
      <w:r w:rsidRPr="00500668">
        <w:t>[</w:t>
      </w:r>
      <w:r w:rsidR="00270540">
        <w:t> </w:t>
      </w:r>
      <w:proofErr w:type="spellStart"/>
      <w:r w:rsidRPr="00500668">
        <w:t>i</w:t>
      </w:r>
      <w:proofErr w:type="spellEnd"/>
      <w:r w:rsidR="00270540">
        <w:t> </w:t>
      </w:r>
      <w:r w:rsidRPr="00500668">
        <w:t xml:space="preserve">] </w:t>
      </w:r>
      <w:r>
        <w:t xml:space="preserve">is in the range of 0 to </w:t>
      </w:r>
      <w:proofErr w:type="spellStart"/>
      <w:r>
        <w:t>RPSSubset</w:t>
      </w:r>
      <w:r w:rsidR="00AC78F5">
        <w:t>X</w:t>
      </w:r>
      <w:proofErr w:type="spellEnd"/>
      <w:r>
        <w:t>[</w:t>
      </w:r>
      <w:r w:rsidR="00270540">
        <w:t> </w:t>
      </w:r>
      <w:proofErr w:type="spellStart"/>
      <w:r>
        <w:t>source_list_idx_lX</w:t>
      </w:r>
      <w:proofErr w:type="spellEnd"/>
      <w:r>
        <w:t>[</w:t>
      </w:r>
      <w:r w:rsidR="00270540">
        <w:t> </w:t>
      </w:r>
      <w:proofErr w:type="spellStart"/>
      <w:r>
        <w:t>i</w:t>
      </w:r>
      <w:proofErr w:type="spellEnd"/>
      <w:r w:rsidR="00270540">
        <w:t> </w:t>
      </w:r>
      <w:r>
        <w:t>]</w:t>
      </w:r>
      <w:r w:rsidR="00270540">
        <w:t> </w:t>
      </w:r>
      <w:r>
        <w:t>]</w:t>
      </w:r>
      <w:r w:rsidR="00270540">
        <w:t> – </w:t>
      </w:r>
      <w:r>
        <w:t>1, inclusive. T</w:t>
      </w:r>
      <w:r>
        <w:rPr>
          <w:bCs/>
          <w:lang w:eastAsia="ko-KR"/>
        </w:rPr>
        <w:t xml:space="preserve">he number of bits needed to signal </w:t>
      </w:r>
      <w:proofErr w:type="spellStart"/>
      <w:r>
        <w:t>ref_pic_set_idx_lX</w:t>
      </w:r>
      <w:proofErr w:type="spellEnd"/>
      <w:r>
        <w:t>[</w:t>
      </w:r>
      <w:r w:rsidR="00270540">
        <w:t> </w:t>
      </w:r>
      <w:proofErr w:type="spellStart"/>
      <w:r>
        <w:t>i</w:t>
      </w:r>
      <w:proofErr w:type="spellEnd"/>
      <w:r w:rsidR="00270540">
        <w:t> </w:t>
      </w:r>
      <w:r>
        <w:t xml:space="preserve">] is </w:t>
      </w:r>
      <w:r>
        <w:rPr>
          <w:bCs/>
          <w:lang w:eastAsia="ko-KR"/>
        </w:rPr>
        <w:t>Ceil(</w:t>
      </w:r>
      <w:r w:rsidR="00270540">
        <w:rPr>
          <w:bCs/>
          <w:lang w:eastAsia="ko-KR"/>
        </w:rPr>
        <w:t> </w:t>
      </w:r>
      <w:r>
        <w:rPr>
          <w:bCs/>
          <w:lang w:eastAsia="ko-KR"/>
        </w:rPr>
        <w:t>log2(</w:t>
      </w:r>
      <w:r w:rsidR="00270540">
        <w:rPr>
          <w:bCs/>
          <w:lang w:eastAsia="ko-KR"/>
        </w:rPr>
        <w:t> </w:t>
      </w:r>
      <w:proofErr w:type="spellStart"/>
      <w:r>
        <w:t>RPSSubset</w:t>
      </w:r>
      <w:r w:rsidR="00AC78F5">
        <w:t>X</w:t>
      </w:r>
      <w:proofErr w:type="spellEnd"/>
      <w:r>
        <w:t>[</w:t>
      </w:r>
      <w:r w:rsidR="00270540">
        <w:t> </w:t>
      </w:r>
      <w:proofErr w:type="spellStart"/>
      <w:r>
        <w:t>source_list_idx_lX</w:t>
      </w:r>
      <w:proofErr w:type="spellEnd"/>
      <w:r>
        <w:t>[</w:t>
      </w:r>
      <w:r w:rsidR="00270540">
        <w:t> </w:t>
      </w:r>
      <w:proofErr w:type="spellStart"/>
      <w:r>
        <w:t>i</w:t>
      </w:r>
      <w:proofErr w:type="spellEnd"/>
      <w:r w:rsidR="00270540">
        <w:t> </w:t>
      </w:r>
      <w:r>
        <w:t>]</w:t>
      </w:r>
      <w:r w:rsidR="00270540">
        <w:t> </w:t>
      </w:r>
      <w:r>
        <w:t>]</w:t>
      </w:r>
      <w:r w:rsidR="00270540">
        <w:t> </w:t>
      </w:r>
      <w:r>
        <w:t>)</w:t>
      </w:r>
      <w:r w:rsidR="00270540">
        <w:t> </w:t>
      </w:r>
      <w:r>
        <w:t>).</w:t>
      </w:r>
      <w:r w:rsidR="002434A5">
        <w:t xml:space="preserve"> When not present, </w:t>
      </w:r>
      <w:proofErr w:type="spellStart"/>
      <w:r w:rsidR="002434A5">
        <w:t>ref_pic_set_idx_lX</w:t>
      </w:r>
      <w:proofErr w:type="spellEnd"/>
      <w:proofErr w:type="gramStart"/>
      <w:r w:rsidR="002434A5">
        <w:t>[</w:t>
      </w:r>
      <w:r w:rsidR="00270540">
        <w:t> </w:t>
      </w:r>
      <w:proofErr w:type="spellStart"/>
      <w:r w:rsidR="002434A5">
        <w:t>i</w:t>
      </w:r>
      <w:proofErr w:type="spellEnd"/>
      <w:proofErr w:type="gramEnd"/>
      <w:r w:rsidR="00270540">
        <w:t> </w:t>
      </w:r>
      <w:r w:rsidR="002434A5">
        <w:t>] is inferred to be equal to 0.</w:t>
      </w:r>
    </w:p>
    <w:p w:rsidR="00735DAE" w:rsidRPr="00735DAE" w:rsidRDefault="00735DAE" w:rsidP="00735DAE">
      <w:pPr>
        <w:rPr>
          <w:lang w:val="en-GB"/>
        </w:rPr>
      </w:pPr>
    </w:p>
    <w:p w:rsidR="00B23919" w:rsidRDefault="00B23919" w:rsidP="00B23919">
      <w:pPr>
        <w:pStyle w:val="Heading2"/>
      </w:pPr>
      <w:bookmarkStart w:id="38" w:name="_Ref305961533"/>
      <w:bookmarkStart w:id="39" w:name="_Toc317198784"/>
      <w:r w:rsidRPr="00FB08DB">
        <w:t xml:space="preserve">Decoding process for reference picture </w:t>
      </w:r>
      <w:bookmarkEnd w:id="38"/>
      <w:bookmarkEnd w:id="39"/>
      <w:r w:rsidR="0014057D">
        <w:t>list construction</w:t>
      </w:r>
    </w:p>
    <w:p w:rsidR="00CD5AE4" w:rsidRPr="00AD5B92" w:rsidRDefault="00CD5AE4" w:rsidP="00AD5B92">
      <w:bookmarkStart w:id="40" w:name="_Toc311217236"/>
      <w:bookmarkStart w:id="41" w:name="_Toc287363805"/>
      <w:bookmarkStart w:id="42" w:name="_Toc248045291"/>
      <w:bookmarkStart w:id="43" w:name="_Toc226456615"/>
      <w:bookmarkStart w:id="44" w:name="_Toc77680454"/>
      <w:bookmarkStart w:id="45" w:name="_Ref31614235"/>
      <w:bookmarkStart w:id="46" w:name="_Ref31614215"/>
      <w:bookmarkStart w:id="47" w:name="_Ref31614179"/>
      <w:bookmarkStart w:id="48" w:name="_Ref26832683"/>
      <w:bookmarkStart w:id="49" w:name="_Toc20134314"/>
      <w:bookmarkStart w:id="50" w:name="_Toc16578992"/>
      <w:proofErr w:type="spellStart"/>
      <w:r w:rsidRPr="00AD5B92">
        <w:rPr>
          <w:b/>
        </w:rPr>
        <w:t>Initialisation</w:t>
      </w:r>
      <w:proofErr w:type="spellEnd"/>
      <w:r w:rsidRPr="00AD5B92">
        <w:rPr>
          <w:b/>
        </w:rPr>
        <w:t xml:space="preserve"> process for reference picture lists</w:t>
      </w:r>
      <w:bookmarkEnd w:id="40"/>
      <w:bookmarkEnd w:id="41"/>
      <w:bookmarkEnd w:id="42"/>
      <w:bookmarkEnd w:id="43"/>
      <w:bookmarkEnd w:id="44"/>
      <w:bookmarkEnd w:id="45"/>
      <w:bookmarkEnd w:id="46"/>
      <w:bookmarkEnd w:id="47"/>
      <w:bookmarkEnd w:id="48"/>
    </w:p>
    <w:bookmarkEnd w:id="49"/>
    <w:bookmarkEnd w:id="50"/>
    <w:p w:rsidR="00CD5AE4" w:rsidRPr="00AD5B92" w:rsidRDefault="00CD5AE4" w:rsidP="00CD5AE4">
      <w:pPr>
        <w:rPr>
          <w:rFonts w:eastAsia="Malgun Gothic"/>
          <w:sz w:val="20"/>
          <w:lang w:val="en-GB"/>
        </w:rPr>
      </w:pPr>
      <w:r w:rsidRPr="00AD5B92">
        <w:rPr>
          <w:sz w:val="20"/>
        </w:rPr>
        <w:t xml:space="preserve">This </w:t>
      </w:r>
      <w:proofErr w:type="spellStart"/>
      <w:r w:rsidRPr="00AD5B92">
        <w:rPr>
          <w:sz w:val="20"/>
        </w:rPr>
        <w:t>initialisation</w:t>
      </w:r>
      <w:proofErr w:type="spellEnd"/>
      <w:r w:rsidRPr="00AD5B92">
        <w:rPr>
          <w:sz w:val="20"/>
        </w:rPr>
        <w:t xml:space="preserve"> process is invoked when decoding a P or B slice header.</w:t>
      </w:r>
    </w:p>
    <w:p w:rsidR="00CD5AE4" w:rsidRPr="00AD5B92" w:rsidRDefault="00CD5AE4" w:rsidP="00CD5AE4">
      <w:pPr>
        <w:numPr>
          <w:ilvl w:val="12"/>
          <w:numId w:val="0"/>
        </w:numPr>
        <w:tabs>
          <w:tab w:val="left" w:pos="-720"/>
        </w:tabs>
        <w:rPr>
          <w:sz w:val="20"/>
          <w:lang w:eastAsia="ko-KR"/>
        </w:rPr>
      </w:pPr>
      <w:r w:rsidRPr="00AD5B92">
        <w:rPr>
          <w:sz w:val="20"/>
        </w:rPr>
        <w:t xml:space="preserve">When decoding a P or B slice, there shall be at least one reference picture in </w:t>
      </w:r>
      <w:proofErr w:type="spellStart"/>
      <w:r w:rsidRPr="00AD5B92">
        <w:rPr>
          <w:sz w:val="20"/>
        </w:rPr>
        <w:t>RefPicSetStCurrBefore</w:t>
      </w:r>
      <w:proofErr w:type="spellEnd"/>
      <w:r w:rsidRPr="00AD5B92">
        <w:rPr>
          <w:sz w:val="20"/>
        </w:rPr>
        <w:t xml:space="preserve">, </w:t>
      </w:r>
      <w:proofErr w:type="spellStart"/>
      <w:r w:rsidRPr="00AD5B92">
        <w:rPr>
          <w:sz w:val="20"/>
        </w:rPr>
        <w:t>RefPicSetStCurrAfter</w:t>
      </w:r>
      <w:proofErr w:type="spellEnd"/>
      <w:r w:rsidRPr="00AD5B92">
        <w:rPr>
          <w:sz w:val="20"/>
        </w:rPr>
        <w:t xml:space="preserve"> or </w:t>
      </w:r>
      <w:proofErr w:type="spellStart"/>
      <w:r w:rsidRPr="00AD5B92">
        <w:rPr>
          <w:sz w:val="20"/>
        </w:rPr>
        <w:t>RefPicSetLtCurr</w:t>
      </w:r>
      <w:proofErr w:type="spellEnd"/>
      <w:r w:rsidRPr="00AD5B92">
        <w:rPr>
          <w:sz w:val="20"/>
        </w:rPr>
        <w:t>.</w:t>
      </w:r>
    </w:p>
    <w:p w:rsidR="00CD5AE4" w:rsidRPr="00AD5B92" w:rsidRDefault="00CD5AE4" w:rsidP="00CD5AE4">
      <w:pPr>
        <w:rPr>
          <w:sz w:val="20"/>
        </w:rPr>
      </w:pPr>
      <w:r w:rsidRPr="00AD5B92">
        <w:rPr>
          <w:sz w:val="20"/>
        </w:rPr>
        <w:t>The following procedure is conducted</w:t>
      </w:r>
      <w:r w:rsidR="000A1A07">
        <w:rPr>
          <w:sz w:val="20"/>
        </w:rPr>
        <w:t xml:space="preserve"> once for a P slice with X equal to 0 and twice </w:t>
      </w:r>
      <w:r w:rsidR="000B1C93">
        <w:rPr>
          <w:sz w:val="20"/>
        </w:rPr>
        <w:t xml:space="preserve">for a B slice </w:t>
      </w:r>
      <w:r w:rsidR="000A1A07">
        <w:rPr>
          <w:sz w:val="20"/>
        </w:rPr>
        <w:t>with X equal to 0 and 1 respectively</w:t>
      </w:r>
      <w:r w:rsidRPr="00AD5B92">
        <w:rPr>
          <w:sz w:val="20"/>
        </w:rPr>
        <w:t xml:space="preserve"> to construct the initial </w:t>
      </w:r>
      <w:proofErr w:type="spellStart"/>
      <w:r w:rsidRPr="00AD5B92">
        <w:rPr>
          <w:sz w:val="20"/>
        </w:rPr>
        <w:t>RefPicList</w:t>
      </w:r>
      <w:r w:rsidR="00AD5B92">
        <w:rPr>
          <w:sz w:val="20"/>
        </w:rPr>
        <w:t>X</w:t>
      </w:r>
      <w:proofErr w:type="spellEnd"/>
      <w:r w:rsidR="00AD5B92">
        <w:rPr>
          <w:sz w:val="20"/>
        </w:rPr>
        <w:t xml:space="preserve"> (with X equal to 0 or 1)</w:t>
      </w:r>
      <w:r w:rsidRPr="00AD5B92">
        <w:rPr>
          <w:sz w:val="20"/>
        </w:rPr>
        <w:t>:</w:t>
      </w:r>
    </w:p>
    <w:p w:rsidR="00D17D0F" w:rsidRPr="000B3BB7" w:rsidRDefault="00D17D0F" w:rsidP="00D17D0F">
      <w:pPr>
        <w:pStyle w:val="Equation"/>
        <w:tabs>
          <w:tab w:val="clear" w:pos="794"/>
          <w:tab w:val="clear" w:pos="1588"/>
          <w:tab w:val="left" w:pos="851"/>
          <w:tab w:val="left" w:pos="1134"/>
          <w:tab w:val="left" w:pos="1418"/>
        </w:tabs>
        <w:ind w:left="540"/>
        <w:rPr>
          <w:ins w:id="51" w:author="Ye-Kui Wang" w:date="2012-04-25T19:19:00Z"/>
          <w:sz w:val="20"/>
          <w:szCs w:val="20"/>
        </w:rPr>
      </w:pPr>
      <w:proofErr w:type="spellStart"/>
      <w:ins w:id="52" w:author="Ye-Kui Wang" w:date="2012-04-25T19:19:00Z">
        <w:r w:rsidRPr="000B3BB7">
          <w:rPr>
            <w:sz w:val="20"/>
            <w:szCs w:val="20"/>
          </w:rPr>
          <w:t>cIdx</w:t>
        </w:r>
        <w:proofErr w:type="spellEnd"/>
        <w:r w:rsidRPr="000B3BB7">
          <w:rPr>
            <w:sz w:val="20"/>
            <w:szCs w:val="20"/>
          </w:rPr>
          <w:t xml:space="preserve"> = 0</w:t>
        </w:r>
        <w:r>
          <w:rPr>
            <w:sz w:val="20"/>
            <w:szCs w:val="20"/>
          </w:rPr>
          <w:br/>
        </w:r>
        <w:proofErr w:type="spellStart"/>
        <w:r>
          <w:rPr>
            <w:sz w:val="20"/>
            <w:szCs w:val="20"/>
          </w:rPr>
          <w:t>nEntries</w:t>
        </w:r>
        <w:proofErr w:type="spellEnd"/>
        <w:r>
          <w:rPr>
            <w:sz w:val="20"/>
            <w:szCs w:val="20"/>
          </w:rPr>
          <w:t xml:space="preserve"> = </w:t>
        </w:r>
        <w:r w:rsidRPr="000B3BB7">
          <w:rPr>
            <w:sz w:val="20"/>
            <w:szCs w:val="20"/>
          </w:rPr>
          <w:t>num_ref_idx_lX_active_minus1</w:t>
        </w:r>
        <w:r>
          <w:rPr>
            <w:sz w:val="20"/>
            <w:szCs w:val="20"/>
          </w:rPr>
          <w:t> + 1</w:t>
        </w:r>
        <w:r w:rsidRPr="000B3BB7">
          <w:rPr>
            <w:sz w:val="20"/>
            <w:szCs w:val="20"/>
          </w:rPr>
          <w:br/>
        </w:r>
        <w:r>
          <w:rPr>
            <w:sz w:val="20"/>
            <w:szCs w:val="20"/>
          </w:rPr>
          <w:t xml:space="preserve">while( </w:t>
        </w:r>
        <w:proofErr w:type="spellStart"/>
        <w:r>
          <w:rPr>
            <w:sz w:val="20"/>
            <w:szCs w:val="20"/>
          </w:rPr>
          <w:t>cIdx</w:t>
        </w:r>
        <w:proofErr w:type="spellEnd"/>
        <w:r>
          <w:rPr>
            <w:sz w:val="20"/>
            <w:szCs w:val="20"/>
          </w:rPr>
          <w:t xml:space="preserve"> &lt;</w:t>
        </w:r>
        <w:r w:rsidRPr="000B3BB7">
          <w:rPr>
            <w:sz w:val="20"/>
            <w:szCs w:val="20"/>
          </w:rPr>
          <w:t xml:space="preserve"> </w:t>
        </w:r>
        <w:proofErr w:type="spellStart"/>
        <w:r>
          <w:rPr>
            <w:sz w:val="20"/>
            <w:szCs w:val="20"/>
          </w:rPr>
          <w:t>nEntries</w:t>
        </w:r>
        <w:proofErr w:type="spellEnd"/>
        <w:r w:rsidRPr="000B3BB7">
          <w:rPr>
            <w:sz w:val="20"/>
            <w:szCs w:val="20"/>
          </w:rPr>
          <w:t xml:space="preserve"> )</w:t>
        </w:r>
        <w:r w:rsidRPr="000B3BB7">
          <w:rPr>
            <w:sz w:val="20"/>
            <w:szCs w:val="20"/>
          </w:rPr>
          <w:br/>
        </w:r>
        <w:r w:rsidRPr="000B3BB7">
          <w:rPr>
            <w:sz w:val="20"/>
            <w:szCs w:val="20"/>
          </w:rPr>
          <w:tab/>
          <w:t xml:space="preserve">for ( </w:t>
        </w:r>
        <w:proofErr w:type="spellStart"/>
        <w:r w:rsidRPr="000B3BB7">
          <w:rPr>
            <w:sz w:val="20"/>
            <w:szCs w:val="20"/>
          </w:rPr>
          <w:t>RPSSetIdx</w:t>
        </w:r>
        <w:proofErr w:type="spellEnd"/>
        <w:r w:rsidRPr="000B3BB7">
          <w:rPr>
            <w:sz w:val="20"/>
            <w:szCs w:val="20"/>
          </w:rPr>
          <w:t xml:space="preserve"> = 0; </w:t>
        </w:r>
        <w:proofErr w:type="spellStart"/>
        <w:r w:rsidRPr="000B3BB7">
          <w:rPr>
            <w:sz w:val="20"/>
            <w:szCs w:val="20"/>
          </w:rPr>
          <w:t>RPSSetIdx</w:t>
        </w:r>
        <w:proofErr w:type="spellEnd"/>
        <w:r w:rsidRPr="000B3BB7">
          <w:rPr>
            <w:sz w:val="20"/>
            <w:szCs w:val="20"/>
          </w:rPr>
          <w:t xml:space="preserve"> &lt; </w:t>
        </w:r>
        <w:proofErr w:type="spellStart"/>
        <w:r w:rsidRPr="000B3BB7">
          <w:rPr>
            <w:sz w:val="20"/>
            <w:szCs w:val="20"/>
          </w:rPr>
          <w:t>NumberSourceRPS</w:t>
        </w:r>
        <w:proofErr w:type="spellEnd"/>
        <w:r w:rsidRPr="000B3BB7">
          <w:rPr>
            <w:sz w:val="20"/>
            <w:szCs w:val="20"/>
          </w:rPr>
          <w:t xml:space="preserve">; </w:t>
        </w:r>
        <w:proofErr w:type="spellStart"/>
        <w:r w:rsidRPr="000B3BB7">
          <w:rPr>
            <w:sz w:val="20"/>
            <w:szCs w:val="20"/>
          </w:rPr>
          <w:t>RPSSetIdx</w:t>
        </w:r>
        <w:proofErr w:type="spellEnd"/>
        <w:r w:rsidRPr="000B3BB7">
          <w:rPr>
            <w:sz w:val="20"/>
            <w:szCs w:val="20"/>
          </w:rPr>
          <w:t>++ )</w:t>
        </w:r>
        <w:r w:rsidRPr="000B3BB7">
          <w:rPr>
            <w:sz w:val="20"/>
            <w:szCs w:val="20"/>
          </w:rPr>
          <w:br/>
        </w:r>
        <w:r w:rsidRPr="000B3BB7">
          <w:rPr>
            <w:sz w:val="20"/>
            <w:szCs w:val="20"/>
          </w:rPr>
          <w:tab/>
        </w:r>
        <w:r w:rsidRPr="000B3BB7">
          <w:rPr>
            <w:sz w:val="20"/>
            <w:szCs w:val="20"/>
          </w:rPr>
          <w:tab/>
          <w:t xml:space="preserve">for ( </w:t>
        </w:r>
        <w:proofErr w:type="spellStart"/>
        <w:r w:rsidRPr="000B3BB7">
          <w:rPr>
            <w:sz w:val="20"/>
            <w:szCs w:val="20"/>
          </w:rPr>
          <w:t>i</w:t>
        </w:r>
        <w:proofErr w:type="spellEnd"/>
        <w:r w:rsidRPr="000B3BB7">
          <w:rPr>
            <w:sz w:val="20"/>
            <w:szCs w:val="20"/>
          </w:rPr>
          <w:t xml:space="preserve"> = 0; </w:t>
        </w:r>
        <w:proofErr w:type="spellStart"/>
        <w:r w:rsidRPr="000B3BB7">
          <w:rPr>
            <w:sz w:val="20"/>
            <w:szCs w:val="20"/>
          </w:rPr>
          <w:t>i</w:t>
        </w:r>
        <w:proofErr w:type="spellEnd"/>
        <w:r w:rsidRPr="000B3BB7">
          <w:rPr>
            <w:sz w:val="20"/>
            <w:szCs w:val="20"/>
          </w:rPr>
          <w:t xml:space="preserve"> &lt; </w:t>
        </w:r>
        <w:proofErr w:type="spellStart"/>
        <w:r w:rsidRPr="000B3BB7">
          <w:t>NumPicsInSourceList</w:t>
        </w:r>
        <w:proofErr w:type="spellEnd"/>
        <w:r w:rsidRPr="000B3BB7">
          <w:t>[ </w:t>
        </w:r>
        <w:proofErr w:type="spellStart"/>
        <w:r w:rsidRPr="000B3BB7">
          <w:rPr>
            <w:sz w:val="20"/>
            <w:szCs w:val="20"/>
          </w:rPr>
          <w:t>RPSSetIdx</w:t>
        </w:r>
        <w:proofErr w:type="spellEnd"/>
        <w:r w:rsidRPr="000B3BB7">
          <w:t xml:space="preserve"> ] &amp;&amp; </w:t>
        </w:r>
        <w:proofErr w:type="spellStart"/>
        <w:r w:rsidRPr="000B3BB7">
          <w:rPr>
            <w:sz w:val="20"/>
            <w:szCs w:val="20"/>
          </w:rPr>
          <w:t>cIdx</w:t>
        </w:r>
        <w:proofErr w:type="spellEnd"/>
        <w:r w:rsidRPr="000B3BB7">
          <w:rPr>
            <w:sz w:val="20"/>
            <w:szCs w:val="20"/>
          </w:rPr>
          <w:t xml:space="preserve"> &lt;</w:t>
        </w:r>
        <w:r>
          <w:rPr>
            <w:sz w:val="20"/>
            <w:szCs w:val="20"/>
          </w:rPr>
          <w:t xml:space="preserve"> </w:t>
        </w:r>
        <w:proofErr w:type="spellStart"/>
        <w:r>
          <w:rPr>
            <w:sz w:val="20"/>
            <w:szCs w:val="20"/>
          </w:rPr>
          <w:t>nEntries</w:t>
        </w:r>
        <w:proofErr w:type="spellEnd"/>
        <w:r w:rsidRPr="000B3BB7">
          <w:t xml:space="preserve">; </w:t>
        </w:r>
        <w:proofErr w:type="spellStart"/>
        <w:r w:rsidRPr="000B3BB7">
          <w:t>i</w:t>
        </w:r>
        <w:proofErr w:type="spellEnd"/>
        <w:r w:rsidRPr="000B3BB7">
          <w:t xml:space="preserve">++, </w:t>
        </w:r>
        <w:proofErr w:type="spellStart"/>
        <w:r w:rsidRPr="000B3BB7">
          <w:t>cIdx</w:t>
        </w:r>
        <w:proofErr w:type="spellEnd"/>
        <w:r w:rsidRPr="000B3BB7">
          <w:t>++)</w:t>
        </w:r>
        <w:r w:rsidRPr="000B3BB7">
          <w:rPr>
            <w:sz w:val="20"/>
            <w:szCs w:val="20"/>
          </w:rPr>
          <w:br/>
        </w:r>
        <w:r w:rsidRPr="000B3BB7">
          <w:rPr>
            <w:sz w:val="20"/>
            <w:szCs w:val="20"/>
          </w:rPr>
          <w:tab/>
        </w:r>
        <w:r w:rsidRPr="000B3BB7">
          <w:rPr>
            <w:sz w:val="20"/>
            <w:szCs w:val="20"/>
          </w:rPr>
          <w:tab/>
        </w:r>
        <w:r w:rsidRPr="000B3BB7">
          <w:rPr>
            <w:sz w:val="20"/>
            <w:szCs w:val="20"/>
          </w:rPr>
          <w:tab/>
        </w:r>
        <w:proofErr w:type="spellStart"/>
        <w:r w:rsidRPr="000B3BB7">
          <w:rPr>
            <w:sz w:val="20"/>
            <w:szCs w:val="20"/>
          </w:rPr>
          <w:t>RefPicListX</w:t>
        </w:r>
        <w:proofErr w:type="spellEnd"/>
        <w:r w:rsidRPr="000B3BB7">
          <w:rPr>
            <w:sz w:val="20"/>
            <w:szCs w:val="20"/>
          </w:rPr>
          <w:t>[ </w:t>
        </w:r>
        <w:proofErr w:type="spellStart"/>
        <w:r w:rsidRPr="000B3BB7">
          <w:rPr>
            <w:sz w:val="20"/>
            <w:szCs w:val="20"/>
          </w:rPr>
          <w:t>cIdx</w:t>
        </w:r>
        <w:proofErr w:type="spellEnd"/>
        <w:r w:rsidRPr="000B3BB7">
          <w:rPr>
            <w:sz w:val="20"/>
            <w:szCs w:val="20"/>
          </w:rPr>
          <w:t> ]</w:t>
        </w:r>
        <w:r>
          <w:rPr>
            <w:sz w:val="20"/>
            <w:szCs w:val="20"/>
          </w:rPr>
          <w:t xml:space="preserve"> = </w:t>
        </w:r>
        <w:proofErr w:type="spellStart"/>
        <w:r>
          <w:rPr>
            <w:sz w:val="20"/>
            <w:szCs w:val="20"/>
          </w:rPr>
          <w:t>RPSSubsetX</w:t>
        </w:r>
        <w:proofErr w:type="spellEnd"/>
        <w:r>
          <w:rPr>
            <w:sz w:val="20"/>
            <w:szCs w:val="20"/>
          </w:rPr>
          <w:t>[ </w:t>
        </w:r>
        <w:proofErr w:type="spellStart"/>
        <w:r>
          <w:rPr>
            <w:sz w:val="20"/>
            <w:szCs w:val="20"/>
          </w:rPr>
          <w:t>RPSSetIdx</w:t>
        </w:r>
        <w:proofErr w:type="spellEnd"/>
        <w:r>
          <w:rPr>
            <w:sz w:val="20"/>
            <w:szCs w:val="20"/>
          </w:rPr>
          <w:t> ][ </w:t>
        </w:r>
        <w:proofErr w:type="spellStart"/>
        <w:r>
          <w:rPr>
            <w:sz w:val="20"/>
            <w:szCs w:val="20"/>
          </w:rPr>
          <w:t>i</w:t>
        </w:r>
        <w:proofErr w:type="spellEnd"/>
        <w:r>
          <w:rPr>
            <w:sz w:val="20"/>
            <w:szCs w:val="20"/>
          </w:rPr>
          <w:t> ]</w:t>
        </w:r>
      </w:ins>
    </w:p>
    <w:p w:rsidR="00CD5AE4" w:rsidRPr="00BA3AE0" w:rsidDel="000E4D3C" w:rsidRDefault="00AD5B92" w:rsidP="00CD5AE4">
      <w:pPr>
        <w:pStyle w:val="Equation"/>
        <w:tabs>
          <w:tab w:val="clear" w:pos="794"/>
          <w:tab w:val="clear" w:pos="1588"/>
          <w:tab w:val="left" w:pos="851"/>
          <w:tab w:val="left" w:pos="1134"/>
          <w:tab w:val="left" w:pos="1418"/>
        </w:tabs>
        <w:ind w:left="567"/>
        <w:rPr>
          <w:del w:id="53" w:author="Ye-Kui Wang" w:date="2012-04-25T14:50:00Z"/>
          <w:sz w:val="20"/>
          <w:szCs w:val="20"/>
        </w:rPr>
      </w:pPr>
      <w:del w:id="54" w:author="Ye-Kui Wang" w:date="2012-04-25T14:50:00Z">
        <w:r w:rsidRPr="00BA3AE0" w:rsidDel="000E4D3C">
          <w:rPr>
            <w:sz w:val="20"/>
            <w:szCs w:val="20"/>
          </w:rPr>
          <w:delText>RefPicSetStCurr</w:delText>
        </w:r>
        <w:r w:rsidR="001F1B55" w:rsidDel="000E4D3C">
          <w:rPr>
            <w:sz w:val="20"/>
            <w:szCs w:val="20"/>
          </w:rPr>
          <w:delText>0</w:delText>
        </w:r>
        <w:r w:rsidDel="000E4D3C">
          <w:rPr>
            <w:sz w:val="20"/>
            <w:szCs w:val="20"/>
          </w:rPr>
          <w:delText xml:space="preserve"> = (X = =0) ? </w:delText>
        </w:r>
        <w:r w:rsidRPr="00BA3AE0" w:rsidDel="000E4D3C">
          <w:rPr>
            <w:sz w:val="20"/>
            <w:szCs w:val="20"/>
          </w:rPr>
          <w:delText>RefPicSetStCurrBefore</w:delText>
        </w:r>
        <w:r w:rsidDel="000E4D3C">
          <w:rPr>
            <w:sz w:val="20"/>
            <w:szCs w:val="20"/>
          </w:rPr>
          <w:delText xml:space="preserve">: </w:delText>
        </w:r>
        <w:r w:rsidRPr="00BA3AE0" w:rsidDel="000E4D3C">
          <w:rPr>
            <w:sz w:val="20"/>
            <w:szCs w:val="20"/>
          </w:rPr>
          <w:delText>RefPicSetStCurrAfter</w:delText>
        </w:r>
        <w:r w:rsidDel="000E4D3C">
          <w:rPr>
            <w:sz w:val="20"/>
            <w:szCs w:val="20"/>
          </w:rPr>
          <w:br/>
        </w:r>
        <w:r w:rsidRPr="00BA3AE0" w:rsidDel="000E4D3C">
          <w:rPr>
            <w:sz w:val="20"/>
            <w:szCs w:val="20"/>
          </w:rPr>
          <w:delText>RefPicSetStCurr</w:delText>
        </w:r>
        <w:r w:rsidR="001F1B55" w:rsidDel="000E4D3C">
          <w:rPr>
            <w:sz w:val="20"/>
            <w:szCs w:val="20"/>
          </w:rPr>
          <w:delText>1</w:delText>
        </w:r>
        <w:r w:rsidDel="000E4D3C">
          <w:rPr>
            <w:sz w:val="20"/>
            <w:szCs w:val="20"/>
          </w:rPr>
          <w:delText xml:space="preserve"> = </w:delText>
        </w:r>
        <w:r w:rsidR="00AC78F5" w:rsidDel="000E4D3C">
          <w:rPr>
            <w:sz w:val="20"/>
            <w:szCs w:val="20"/>
          </w:rPr>
          <w:delText>(X == 0)</w:delText>
        </w:r>
        <w:r w:rsidDel="000E4D3C">
          <w:rPr>
            <w:sz w:val="20"/>
            <w:szCs w:val="20"/>
          </w:rPr>
          <w:delText xml:space="preserve"> ? </w:delText>
        </w:r>
        <w:r w:rsidRPr="00BA3AE0" w:rsidDel="000E4D3C">
          <w:rPr>
            <w:sz w:val="20"/>
            <w:szCs w:val="20"/>
          </w:rPr>
          <w:delText>RefPicSetStCurrAfter</w:delText>
        </w:r>
        <w:r w:rsidDel="000E4D3C">
          <w:rPr>
            <w:sz w:val="20"/>
            <w:szCs w:val="20"/>
          </w:rPr>
          <w:delText xml:space="preserve">: </w:delText>
        </w:r>
        <w:r w:rsidRPr="00BA3AE0" w:rsidDel="000E4D3C">
          <w:rPr>
            <w:sz w:val="20"/>
            <w:szCs w:val="20"/>
          </w:rPr>
          <w:delText>RefPicSetStCurrBefore</w:delText>
        </w:r>
        <w:r w:rsidDel="000E4D3C">
          <w:rPr>
            <w:sz w:val="20"/>
            <w:szCs w:val="20"/>
          </w:rPr>
          <w:br/>
        </w:r>
        <w:r w:rsidR="00CD5AE4" w:rsidRPr="00BA3AE0" w:rsidDel="000E4D3C">
          <w:rPr>
            <w:sz w:val="20"/>
            <w:szCs w:val="20"/>
          </w:rPr>
          <w:delText>cIdx = 0</w:delText>
        </w:r>
        <w:r w:rsidR="00CD5AE4" w:rsidRPr="00BA3AE0" w:rsidDel="000E4D3C">
          <w:rPr>
            <w:sz w:val="20"/>
            <w:szCs w:val="20"/>
          </w:rPr>
          <w:br/>
          <w:delText>while( cIdx &lt;= num_ref_idx_</w:delText>
        </w:r>
        <w:r w:rsidRPr="00BA3AE0" w:rsidDel="000E4D3C">
          <w:rPr>
            <w:sz w:val="20"/>
            <w:szCs w:val="20"/>
          </w:rPr>
          <w:delText>l</w:delText>
        </w:r>
        <w:r w:rsidDel="000E4D3C">
          <w:rPr>
            <w:sz w:val="20"/>
            <w:szCs w:val="20"/>
          </w:rPr>
          <w:delText>X</w:delText>
        </w:r>
        <w:r w:rsidR="00CD5AE4" w:rsidRPr="00BA3AE0" w:rsidDel="000E4D3C">
          <w:rPr>
            <w:sz w:val="20"/>
            <w:szCs w:val="20"/>
          </w:rPr>
          <w:delText>_active_minus1 )</w:delText>
        </w:r>
        <w:r w:rsidR="00CD5AE4" w:rsidRPr="00BA3AE0" w:rsidDel="000E4D3C">
          <w:rPr>
            <w:sz w:val="20"/>
            <w:szCs w:val="20"/>
          </w:rPr>
          <w:br/>
          <w:delText>{</w:delText>
        </w:r>
        <w:r w:rsidR="00CD5AE4" w:rsidRPr="00BA3AE0" w:rsidDel="000E4D3C">
          <w:rPr>
            <w:sz w:val="20"/>
            <w:szCs w:val="20"/>
          </w:rPr>
          <w:br/>
        </w:r>
        <w:r w:rsidR="00CD5AE4" w:rsidRPr="00BA3AE0" w:rsidDel="000E4D3C">
          <w:rPr>
            <w:sz w:val="20"/>
            <w:szCs w:val="20"/>
          </w:rPr>
          <w:tab/>
          <w:delText>for( i=0; i &lt; NumPocStCurrBefore &amp;&amp; cIdx &lt;= num_ref_idx_</w:delText>
        </w:r>
        <w:r w:rsidRPr="00BA3AE0" w:rsidDel="000E4D3C">
          <w:rPr>
            <w:sz w:val="20"/>
            <w:szCs w:val="20"/>
          </w:rPr>
          <w:delText>l</w:delText>
        </w:r>
        <w:r w:rsidDel="000E4D3C">
          <w:rPr>
            <w:sz w:val="20"/>
            <w:szCs w:val="20"/>
          </w:rPr>
          <w:delText>X</w:delText>
        </w:r>
        <w:r w:rsidR="00CD5AE4" w:rsidRPr="00BA3AE0" w:rsidDel="000E4D3C">
          <w:rPr>
            <w:sz w:val="20"/>
            <w:szCs w:val="20"/>
          </w:rPr>
          <w:delText>_active_minus1; cIdx++, i++ )</w:delText>
        </w:r>
        <w:r w:rsidR="00CD5AE4" w:rsidRPr="00BA3AE0" w:rsidDel="000E4D3C">
          <w:rPr>
            <w:sz w:val="20"/>
            <w:szCs w:val="20"/>
          </w:rPr>
          <w:br/>
        </w:r>
        <w:r w:rsidR="00CD5AE4" w:rsidRPr="00BA3AE0" w:rsidDel="000E4D3C">
          <w:rPr>
            <w:sz w:val="20"/>
            <w:szCs w:val="20"/>
          </w:rPr>
          <w:tab/>
        </w:r>
        <w:r w:rsidR="00CD5AE4" w:rsidRPr="00BA3AE0" w:rsidDel="000E4D3C">
          <w:rPr>
            <w:sz w:val="20"/>
            <w:szCs w:val="20"/>
          </w:rPr>
          <w:tab/>
        </w:r>
        <w:r w:rsidRPr="00BA3AE0" w:rsidDel="000E4D3C">
          <w:rPr>
            <w:sz w:val="20"/>
            <w:szCs w:val="20"/>
          </w:rPr>
          <w:delText>RefPicList</w:delText>
        </w:r>
        <w:r w:rsidDel="000E4D3C">
          <w:rPr>
            <w:sz w:val="20"/>
            <w:szCs w:val="20"/>
          </w:rPr>
          <w:delText>X</w:delText>
        </w:r>
        <w:r w:rsidR="00CD5AE4" w:rsidRPr="00BA3AE0" w:rsidDel="000E4D3C">
          <w:rPr>
            <w:sz w:val="20"/>
            <w:szCs w:val="20"/>
          </w:rPr>
          <w:delText xml:space="preserve">[ cIdx ] = </w:delText>
        </w:r>
        <w:r w:rsidR="001F1B55" w:rsidRPr="00BA3AE0" w:rsidDel="000E4D3C">
          <w:rPr>
            <w:sz w:val="20"/>
            <w:szCs w:val="20"/>
          </w:rPr>
          <w:delText>RefPicSetStCurr</w:delText>
        </w:r>
        <w:r w:rsidR="001F1B55" w:rsidDel="000E4D3C">
          <w:rPr>
            <w:sz w:val="20"/>
            <w:szCs w:val="20"/>
          </w:rPr>
          <w:delText xml:space="preserve">0 </w:delText>
        </w:r>
        <w:r w:rsidR="00CD5AE4" w:rsidRPr="00BA3AE0" w:rsidDel="000E4D3C">
          <w:rPr>
            <w:sz w:val="20"/>
            <w:szCs w:val="20"/>
          </w:rPr>
          <w:delText>[ i ]</w:delText>
        </w:r>
        <w:r w:rsidR="00CD5AE4" w:rsidRPr="00BA3AE0" w:rsidDel="000E4D3C">
          <w:rPr>
            <w:sz w:val="20"/>
            <w:szCs w:val="20"/>
          </w:rPr>
          <w:br/>
        </w:r>
        <w:r w:rsidR="00CD5AE4" w:rsidRPr="00BA3AE0" w:rsidDel="000E4D3C">
          <w:rPr>
            <w:sz w:val="20"/>
            <w:szCs w:val="20"/>
          </w:rPr>
          <w:tab/>
          <w:delText>for( i=0;  i &lt; NumPocStCurrAfter &amp;&amp; cIdx &lt;= num_ref_idx_</w:delText>
        </w:r>
        <w:r w:rsidRPr="00BA3AE0" w:rsidDel="000E4D3C">
          <w:rPr>
            <w:sz w:val="20"/>
            <w:szCs w:val="20"/>
          </w:rPr>
          <w:delText>l</w:delText>
        </w:r>
        <w:r w:rsidDel="000E4D3C">
          <w:rPr>
            <w:sz w:val="20"/>
            <w:szCs w:val="20"/>
          </w:rPr>
          <w:delText>X</w:delText>
        </w:r>
        <w:r w:rsidR="00CD5AE4" w:rsidRPr="00BA3AE0" w:rsidDel="000E4D3C">
          <w:rPr>
            <w:sz w:val="20"/>
            <w:szCs w:val="20"/>
          </w:rPr>
          <w:delText>_active_minus1; cIdx++, i++ )</w:delText>
        </w:r>
        <w:r w:rsidR="00CD5AE4" w:rsidRPr="00BA3AE0" w:rsidDel="000E4D3C">
          <w:rPr>
            <w:sz w:val="20"/>
            <w:szCs w:val="20"/>
          </w:rPr>
          <w:br/>
        </w:r>
        <w:r w:rsidR="00CD5AE4" w:rsidRPr="00BA3AE0" w:rsidDel="000E4D3C">
          <w:rPr>
            <w:sz w:val="20"/>
            <w:szCs w:val="20"/>
          </w:rPr>
          <w:tab/>
        </w:r>
        <w:r w:rsidR="00CD5AE4" w:rsidRPr="00BA3AE0" w:rsidDel="000E4D3C">
          <w:rPr>
            <w:sz w:val="20"/>
            <w:szCs w:val="20"/>
          </w:rPr>
          <w:tab/>
        </w:r>
        <w:r w:rsidR="000A1A07" w:rsidRPr="00BA3AE0" w:rsidDel="000E4D3C">
          <w:rPr>
            <w:sz w:val="20"/>
            <w:szCs w:val="20"/>
          </w:rPr>
          <w:delText>RefPicList</w:delText>
        </w:r>
        <w:r w:rsidR="000A1A07" w:rsidDel="000E4D3C">
          <w:rPr>
            <w:sz w:val="20"/>
            <w:szCs w:val="20"/>
          </w:rPr>
          <w:delText>X</w:delText>
        </w:r>
        <w:r w:rsidR="00CD5AE4" w:rsidRPr="00BA3AE0" w:rsidDel="000E4D3C">
          <w:rPr>
            <w:sz w:val="20"/>
            <w:szCs w:val="20"/>
          </w:rPr>
          <w:delText xml:space="preserve">[ cIdx ] = </w:delText>
        </w:r>
        <w:r w:rsidR="001F1B55" w:rsidRPr="00BA3AE0" w:rsidDel="000E4D3C">
          <w:rPr>
            <w:sz w:val="20"/>
            <w:szCs w:val="20"/>
          </w:rPr>
          <w:delText>RefPicSetStCurr</w:delText>
        </w:r>
        <w:r w:rsidR="001F1B55" w:rsidDel="000E4D3C">
          <w:rPr>
            <w:sz w:val="20"/>
            <w:szCs w:val="20"/>
          </w:rPr>
          <w:delText xml:space="preserve">1 </w:delText>
        </w:r>
        <w:r w:rsidR="00CD5AE4" w:rsidRPr="00BA3AE0" w:rsidDel="000E4D3C">
          <w:rPr>
            <w:sz w:val="20"/>
            <w:szCs w:val="20"/>
          </w:rPr>
          <w:delText>[ i ]</w:delText>
        </w:r>
        <w:r w:rsidR="00CD5AE4" w:rsidRPr="00BA3AE0" w:rsidDel="000E4D3C">
          <w:rPr>
            <w:sz w:val="20"/>
            <w:szCs w:val="20"/>
          </w:rPr>
          <w:br/>
        </w:r>
        <w:r w:rsidR="00CD5AE4" w:rsidRPr="00BA3AE0" w:rsidDel="000E4D3C">
          <w:rPr>
            <w:sz w:val="20"/>
            <w:szCs w:val="20"/>
          </w:rPr>
          <w:tab/>
          <w:delText>for( i=0; i &lt; NumPocLtCurr &amp;&amp; cIdx &lt;= num_ref_idx_</w:delText>
        </w:r>
        <w:r w:rsidR="000A1A07" w:rsidRPr="00BA3AE0" w:rsidDel="000E4D3C">
          <w:rPr>
            <w:sz w:val="20"/>
            <w:szCs w:val="20"/>
          </w:rPr>
          <w:delText>l</w:delText>
        </w:r>
        <w:r w:rsidR="000A1A07" w:rsidDel="000E4D3C">
          <w:rPr>
            <w:sz w:val="20"/>
            <w:szCs w:val="20"/>
          </w:rPr>
          <w:delText>X</w:delText>
        </w:r>
        <w:r w:rsidR="00CD5AE4" w:rsidRPr="00BA3AE0" w:rsidDel="000E4D3C">
          <w:rPr>
            <w:sz w:val="20"/>
            <w:szCs w:val="20"/>
          </w:rPr>
          <w:delText>_active_minus1; cIdx++, i++ )</w:delText>
        </w:r>
        <w:r w:rsidR="00CD5AE4" w:rsidRPr="00BA3AE0" w:rsidDel="000E4D3C">
          <w:rPr>
            <w:sz w:val="20"/>
            <w:szCs w:val="20"/>
          </w:rPr>
          <w:br/>
        </w:r>
        <w:r w:rsidR="00CD5AE4" w:rsidRPr="00BA3AE0" w:rsidDel="000E4D3C">
          <w:rPr>
            <w:sz w:val="20"/>
            <w:szCs w:val="20"/>
          </w:rPr>
          <w:tab/>
        </w:r>
        <w:r w:rsidR="00CD5AE4" w:rsidRPr="00BA3AE0" w:rsidDel="000E4D3C">
          <w:rPr>
            <w:sz w:val="20"/>
            <w:szCs w:val="20"/>
          </w:rPr>
          <w:tab/>
        </w:r>
        <w:r w:rsidR="000A1A07" w:rsidRPr="00BA3AE0" w:rsidDel="000E4D3C">
          <w:rPr>
            <w:sz w:val="20"/>
            <w:szCs w:val="20"/>
          </w:rPr>
          <w:delText>RefPicList</w:delText>
        </w:r>
        <w:r w:rsidR="000A1A07" w:rsidDel="000E4D3C">
          <w:rPr>
            <w:sz w:val="20"/>
            <w:szCs w:val="20"/>
          </w:rPr>
          <w:delText>X</w:delText>
        </w:r>
        <w:r w:rsidR="00CD5AE4" w:rsidRPr="00BA3AE0" w:rsidDel="000E4D3C">
          <w:rPr>
            <w:sz w:val="20"/>
            <w:szCs w:val="20"/>
          </w:rPr>
          <w:delText>[ cIdx ] = RefPicSetLtCurr[ i ]</w:delText>
        </w:r>
        <w:r w:rsidR="00CD5AE4" w:rsidRPr="00BA3AE0" w:rsidDel="000E4D3C">
          <w:rPr>
            <w:sz w:val="20"/>
            <w:szCs w:val="20"/>
          </w:rPr>
          <w:br/>
          <w:delText>}</w:delText>
        </w:r>
      </w:del>
    </w:p>
    <w:p w:rsidR="00CD5AE4" w:rsidRPr="00AD5B92" w:rsidRDefault="00CD5AE4" w:rsidP="00AD5B92">
      <w:pPr>
        <w:rPr>
          <w:b/>
          <w:bCs/>
        </w:rPr>
      </w:pPr>
      <w:r w:rsidRPr="00AD5B92">
        <w:rPr>
          <w:b/>
        </w:rPr>
        <w:t>Modification process for reference picture lists</w:t>
      </w:r>
    </w:p>
    <w:p w:rsidR="00CD5AE4" w:rsidRPr="00AD5B92" w:rsidRDefault="00CD5AE4" w:rsidP="00270540">
      <w:pPr>
        <w:rPr>
          <w:rFonts w:eastAsia="Malgun Gothic"/>
          <w:sz w:val="20"/>
          <w:lang w:val="en-GB"/>
        </w:rPr>
      </w:pPr>
      <w:r w:rsidRPr="00AD5B92">
        <w:rPr>
          <w:rFonts w:eastAsia="Malgun Gothic"/>
          <w:sz w:val="20"/>
          <w:lang w:val="en-GB"/>
        </w:rPr>
        <w:t xml:space="preserve">Input for this process is a list </w:t>
      </w:r>
      <w:proofErr w:type="spellStart"/>
      <w:r w:rsidRPr="00AD5B92">
        <w:rPr>
          <w:rFonts w:eastAsia="Malgun Gothic"/>
          <w:sz w:val="20"/>
          <w:lang w:val="en-GB"/>
        </w:rPr>
        <w:t>RefPicListX</w:t>
      </w:r>
      <w:proofErr w:type="spellEnd"/>
      <w:r w:rsidRPr="00AD5B92">
        <w:rPr>
          <w:rFonts w:eastAsia="Malgun Gothic"/>
          <w:sz w:val="20"/>
          <w:lang w:val="en-GB"/>
        </w:rPr>
        <w:t xml:space="preserve"> (with X being 0 or 1).</w:t>
      </w:r>
    </w:p>
    <w:p w:rsidR="00BA3AE0" w:rsidRPr="00AD5B92" w:rsidRDefault="002434A5" w:rsidP="00453FAC">
      <w:pPr>
        <w:rPr>
          <w:rFonts w:eastAsia="Malgun Gothic"/>
          <w:sz w:val="20"/>
          <w:lang w:val="en-GB"/>
        </w:rPr>
      </w:pPr>
      <w:r w:rsidRPr="00AD5B92">
        <w:rPr>
          <w:sz w:val="20"/>
          <w:lang w:val="en-GB"/>
        </w:rPr>
        <w:lastRenderedPageBreak/>
        <w:t xml:space="preserve">The variable </w:t>
      </w:r>
      <w:proofErr w:type="spellStart"/>
      <w:r w:rsidRPr="00AD5B92">
        <w:rPr>
          <w:sz w:val="20"/>
          <w:lang w:val="en-GB"/>
        </w:rPr>
        <w:t>NumPicsInSourceList</w:t>
      </w:r>
      <w:proofErr w:type="spellEnd"/>
      <w:r w:rsidRPr="00AD5B92">
        <w:rPr>
          <w:sz w:val="20"/>
          <w:lang w:val="en-GB"/>
        </w:rPr>
        <w:t xml:space="preserve"> is set equal to </w:t>
      </w:r>
      <w:proofErr w:type="spellStart"/>
      <w:proofErr w:type="gramStart"/>
      <w:r w:rsidRPr="00AD5B92">
        <w:rPr>
          <w:sz w:val="20"/>
          <w:lang w:val="en-GB"/>
        </w:rPr>
        <w:t>RPSSubset</w:t>
      </w:r>
      <w:r w:rsidR="00AC78F5">
        <w:rPr>
          <w:sz w:val="20"/>
          <w:lang w:val="en-GB"/>
        </w:rPr>
        <w:t>X</w:t>
      </w:r>
      <w:proofErr w:type="spellEnd"/>
      <w:r w:rsidRPr="00AD5B92">
        <w:rPr>
          <w:sz w:val="20"/>
          <w:lang w:val="en-GB"/>
        </w:rPr>
        <w:t>[</w:t>
      </w:r>
      <w:proofErr w:type="gramEnd"/>
      <w:r w:rsidR="00BA3AE0">
        <w:rPr>
          <w:sz w:val="20"/>
          <w:lang w:val="en-GB"/>
        </w:rPr>
        <w:t> </w:t>
      </w:r>
      <w:proofErr w:type="spellStart"/>
      <w:r w:rsidRPr="00AD5B92">
        <w:rPr>
          <w:sz w:val="20"/>
        </w:rPr>
        <w:t>source_list_idx_lX</w:t>
      </w:r>
      <w:proofErr w:type="spellEnd"/>
      <w:r w:rsidRPr="00AD5B92">
        <w:rPr>
          <w:sz w:val="20"/>
        </w:rPr>
        <w:t>[</w:t>
      </w:r>
      <w:r w:rsidR="00BA3AE0">
        <w:rPr>
          <w:sz w:val="20"/>
        </w:rPr>
        <w:t> </w:t>
      </w:r>
      <w:proofErr w:type="spellStart"/>
      <w:r w:rsidRPr="00AD5B92">
        <w:rPr>
          <w:sz w:val="20"/>
        </w:rPr>
        <w:t>i</w:t>
      </w:r>
      <w:proofErr w:type="spellEnd"/>
      <w:r w:rsidR="00BA3AE0">
        <w:rPr>
          <w:sz w:val="20"/>
        </w:rPr>
        <w:t> </w:t>
      </w:r>
      <w:r w:rsidRPr="00AD5B92">
        <w:rPr>
          <w:sz w:val="20"/>
        </w:rPr>
        <w:t>]</w:t>
      </w:r>
      <w:r w:rsidR="00BA3AE0">
        <w:rPr>
          <w:sz w:val="20"/>
        </w:rPr>
        <w:t> </w:t>
      </w:r>
      <w:r w:rsidRPr="00AD5B92">
        <w:rPr>
          <w:sz w:val="20"/>
        </w:rPr>
        <w:t>].</w:t>
      </w:r>
      <w:r w:rsidR="00453FAC" w:rsidRPr="00AD5B92">
        <w:rPr>
          <w:rFonts w:eastAsia="Malgun Gothic"/>
          <w:sz w:val="20"/>
          <w:lang w:val="en-GB"/>
        </w:rPr>
        <w:t>The following procedure is conducted to derive the modified list</w:t>
      </w:r>
      <w:r w:rsidR="00BA3AE0">
        <w:rPr>
          <w:rFonts w:eastAsia="Malgun Gothic"/>
          <w:sz w:val="20"/>
          <w:lang w:val="en-GB"/>
        </w:rPr>
        <w:br/>
      </w:r>
    </w:p>
    <w:p w:rsidR="00453FAC" w:rsidRPr="00AD5B92" w:rsidRDefault="00453FAC" w:rsidP="00AD5B92">
      <w:pPr>
        <w:spacing w:before="0"/>
        <w:rPr>
          <w:rFonts w:eastAsia="Malgun Gothic"/>
          <w:sz w:val="20"/>
          <w:lang w:val="en-GB"/>
        </w:rPr>
      </w:pPr>
      <w:r w:rsidRPr="00AD5B92">
        <w:rPr>
          <w:rFonts w:eastAsia="Malgun Gothic"/>
          <w:sz w:val="20"/>
          <w:lang w:val="en-GB"/>
        </w:rPr>
        <w:tab/>
      </w:r>
      <w:proofErr w:type="gramStart"/>
      <w:r w:rsidRPr="00AD5B92">
        <w:rPr>
          <w:rFonts w:eastAsia="Malgun Gothic"/>
          <w:sz w:val="20"/>
          <w:lang w:val="en-GB"/>
        </w:rPr>
        <w:t>if(</w:t>
      </w:r>
      <w:proofErr w:type="gramEnd"/>
      <w:r w:rsidR="00BA3AE0">
        <w:rPr>
          <w:rFonts w:eastAsia="Malgun Gothic"/>
          <w:sz w:val="20"/>
          <w:lang w:val="en-GB"/>
        </w:rPr>
        <w:t xml:space="preserve"> </w:t>
      </w:r>
      <w:proofErr w:type="spellStart"/>
      <w:r w:rsidRPr="00AD5B92">
        <w:rPr>
          <w:rFonts w:eastAsia="Malgun Gothic"/>
          <w:sz w:val="20"/>
          <w:lang w:val="en-GB"/>
        </w:rPr>
        <w:t>ref_pic_list_modification_lX_flag</w:t>
      </w:r>
      <w:proofErr w:type="spellEnd"/>
      <w:r w:rsidR="00BA3AE0">
        <w:rPr>
          <w:rFonts w:eastAsia="Malgun Gothic"/>
          <w:sz w:val="20"/>
          <w:lang w:val="en-GB"/>
        </w:rPr>
        <w:t xml:space="preserve"> </w:t>
      </w:r>
      <w:r w:rsidRPr="00AD5B92">
        <w:rPr>
          <w:rFonts w:eastAsia="Malgun Gothic"/>
          <w:sz w:val="20"/>
          <w:lang w:val="en-GB"/>
        </w:rPr>
        <w:t>)</w:t>
      </w:r>
      <w:del w:id="55" w:author="Ye-Kui Wang" w:date="2012-04-25T19:20:00Z">
        <w:r w:rsidRPr="00AD5B92" w:rsidDel="00D17D0F">
          <w:rPr>
            <w:rFonts w:eastAsia="Malgun Gothic"/>
            <w:sz w:val="20"/>
            <w:lang w:val="en-GB"/>
          </w:rPr>
          <w:delText xml:space="preserve"> {</w:delText>
        </w:r>
      </w:del>
    </w:p>
    <w:p w:rsidR="00453FAC" w:rsidRPr="00AD5B92" w:rsidRDefault="00453FAC" w:rsidP="00AD5B92">
      <w:pPr>
        <w:spacing w:before="0"/>
        <w:rPr>
          <w:rFonts w:eastAsia="Malgun Gothic"/>
          <w:sz w:val="20"/>
          <w:lang w:val="en-GB"/>
        </w:rPr>
      </w:pPr>
      <w:r w:rsidRPr="00AD5B92">
        <w:rPr>
          <w:rFonts w:eastAsia="Malgun Gothic"/>
          <w:sz w:val="20"/>
          <w:lang w:val="en-GB"/>
        </w:rPr>
        <w:tab/>
      </w:r>
      <w:r w:rsidRPr="00AD5B92">
        <w:rPr>
          <w:rFonts w:eastAsia="Malgun Gothic"/>
          <w:sz w:val="20"/>
          <w:lang w:val="en-GB"/>
        </w:rPr>
        <w:tab/>
      </w:r>
      <w:proofErr w:type="gramStart"/>
      <w:r w:rsidRPr="00AD5B92">
        <w:rPr>
          <w:rFonts w:eastAsia="Malgun Gothic"/>
          <w:sz w:val="20"/>
          <w:lang w:val="en-GB"/>
        </w:rPr>
        <w:t>for(</w:t>
      </w:r>
      <w:proofErr w:type="gramEnd"/>
      <w:r w:rsidR="00BA3AE0">
        <w:rPr>
          <w:rFonts w:eastAsia="Malgun Gothic"/>
          <w:sz w:val="20"/>
          <w:lang w:val="en-GB"/>
        </w:rPr>
        <w:t xml:space="preserve"> </w:t>
      </w:r>
      <w:proofErr w:type="spellStart"/>
      <w:r w:rsidRPr="00AD5B92">
        <w:rPr>
          <w:rFonts w:eastAsia="Malgun Gothic"/>
          <w:sz w:val="20"/>
          <w:lang w:val="en-GB"/>
        </w:rPr>
        <w:t>cIdx</w:t>
      </w:r>
      <w:proofErr w:type="spellEnd"/>
      <w:r w:rsidRPr="00AD5B92">
        <w:rPr>
          <w:rFonts w:eastAsia="Malgun Gothic"/>
          <w:sz w:val="20"/>
          <w:lang w:val="en-GB"/>
        </w:rPr>
        <w:t xml:space="preserve"> = </w:t>
      </w:r>
      <w:proofErr w:type="spellStart"/>
      <w:r w:rsidRPr="00AD5B92">
        <w:rPr>
          <w:rFonts w:eastAsia="Malgun Gothic"/>
          <w:sz w:val="20"/>
          <w:lang w:val="en-GB"/>
        </w:rPr>
        <w:t>start_pos_lX</w:t>
      </w:r>
      <w:proofErr w:type="spellEnd"/>
      <w:r w:rsidRPr="00AD5B92">
        <w:rPr>
          <w:rFonts w:eastAsia="Malgun Gothic"/>
          <w:sz w:val="20"/>
          <w:lang w:val="en-GB"/>
        </w:rPr>
        <w:t xml:space="preserve">, </w:t>
      </w:r>
      <w:proofErr w:type="spellStart"/>
      <w:r w:rsidRPr="00AD5B92">
        <w:rPr>
          <w:rFonts w:eastAsia="Malgun Gothic"/>
          <w:sz w:val="20"/>
          <w:lang w:val="en-GB"/>
        </w:rPr>
        <w:t>i</w:t>
      </w:r>
      <w:proofErr w:type="spellEnd"/>
      <w:r w:rsidRPr="00AD5B92">
        <w:rPr>
          <w:rFonts w:eastAsia="Malgun Gothic"/>
          <w:sz w:val="20"/>
          <w:lang w:val="en-GB"/>
        </w:rPr>
        <w:t xml:space="preserve"> = 0; </w:t>
      </w:r>
      <w:proofErr w:type="spellStart"/>
      <w:r w:rsidRPr="00AD5B92">
        <w:rPr>
          <w:rFonts w:eastAsia="Malgun Gothic"/>
          <w:sz w:val="20"/>
          <w:lang w:val="en-GB"/>
        </w:rPr>
        <w:t>i</w:t>
      </w:r>
      <w:proofErr w:type="spellEnd"/>
      <w:r w:rsidRPr="00AD5B92">
        <w:rPr>
          <w:rFonts w:eastAsia="Malgun Gothic"/>
          <w:sz w:val="20"/>
          <w:lang w:val="en-GB"/>
        </w:rPr>
        <w:t xml:space="preserve"> &lt;= num_inserted_pics_lX</w:t>
      </w:r>
      <w:r w:rsidR="00501D1B" w:rsidRPr="00AD5B92">
        <w:rPr>
          <w:rFonts w:eastAsia="Malgun Gothic"/>
          <w:sz w:val="20"/>
          <w:lang w:val="en-GB"/>
        </w:rPr>
        <w:t>_minus1</w:t>
      </w:r>
      <w:r w:rsidRPr="00AD5B92">
        <w:rPr>
          <w:rFonts w:eastAsia="Malgun Gothic"/>
          <w:sz w:val="20"/>
          <w:lang w:val="en-GB"/>
        </w:rPr>
        <w:t xml:space="preserve">; </w:t>
      </w:r>
      <w:proofErr w:type="spellStart"/>
      <w:r w:rsidRPr="00AD5B92">
        <w:rPr>
          <w:rFonts w:eastAsia="Malgun Gothic"/>
          <w:sz w:val="20"/>
          <w:lang w:val="en-GB"/>
        </w:rPr>
        <w:t>i</w:t>
      </w:r>
      <w:proofErr w:type="spellEnd"/>
      <w:r w:rsidRPr="00AD5B92">
        <w:rPr>
          <w:rFonts w:eastAsia="Malgun Gothic"/>
          <w:sz w:val="20"/>
          <w:lang w:val="en-GB"/>
        </w:rPr>
        <w:t>++</w:t>
      </w:r>
      <w:r w:rsidR="00BA3AE0">
        <w:rPr>
          <w:rFonts w:eastAsia="Malgun Gothic"/>
          <w:sz w:val="20"/>
          <w:lang w:val="en-GB"/>
        </w:rPr>
        <w:t xml:space="preserve"> </w:t>
      </w:r>
      <w:r w:rsidRPr="00AD5B92">
        <w:rPr>
          <w:rFonts w:eastAsia="Malgun Gothic"/>
          <w:sz w:val="20"/>
          <w:lang w:val="en-GB"/>
        </w:rPr>
        <w:t>) {</w:t>
      </w:r>
    </w:p>
    <w:p w:rsidR="00DD0B56" w:rsidRPr="00AD5B92" w:rsidRDefault="00DD0B56" w:rsidP="00AD5B92">
      <w:pPr>
        <w:spacing w:before="0"/>
        <w:rPr>
          <w:rFonts w:eastAsia="Malgun Gothic"/>
          <w:sz w:val="20"/>
          <w:lang w:val="en-GB"/>
        </w:rPr>
      </w:pPr>
      <w:r w:rsidRPr="00AD5B92">
        <w:rPr>
          <w:rFonts w:eastAsia="Malgun Gothic"/>
          <w:sz w:val="20"/>
          <w:lang w:val="en-GB"/>
        </w:rPr>
        <w:tab/>
      </w:r>
      <w:r w:rsidRPr="00AD5B92">
        <w:rPr>
          <w:rFonts w:eastAsia="Malgun Gothic"/>
          <w:sz w:val="20"/>
          <w:lang w:val="en-GB"/>
        </w:rPr>
        <w:tab/>
      </w:r>
      <w:r w:rsidRPr="00AD5B92">
        <w:rPr>
          <w:rFonts w:eastAsia="Malgun Gothic"/>
          <w:sz w:val="20"/>
          <w:lang w:val="en-GB"/>
        </w:rPr>
        <w:tab/>
      </w:r>
      <w:proofErr w:type="gramStart"/>
      <w:r w:rsidRPr="00AD5B92">
        <w:rPr>
          <w:sz w:val="20"/>
        </w:rPr>
        <w:t>for(</w:t>
      </w:r>
      <w:proofErr w:type="gramEnd"/>
      <w:r w:rsidRPr="00AD5B92">
        <w:rPr>
          <w:sz w:val="20"/>
        </w:rPr>
        <w:t xml:space="preserve"> </w:t>
      </w:r>
      <w:proofErr w:type="spellStart"/>
      <w:r w:rsidRPr="00AD5B92">
        <w:rPr>
          <w:sz w:val="20"/>
        </w:rPr>
        <w:t>nIdx</w:t>
      </w:r>
      <w:proofErr w:type="spellEnd"/>
      <w:r w:rsidRPr="00AD5B92">
        <w:rPr>
          <w:sz w:val="20"/>
        </w:rPr>
        <w:t xml:space="preserve"> = num_ref_idx_lX_active_minus1 + 1; </w:t>
      </w:r>
      <w:proofErr w:type="spellStart"/>
      <w:r w:rsidRPr="00AD5B92">
        <w:rPr>
          <w:sz w:val="20"/>
        </w:rPr>
        <w:t>nIdx</w:t>
      </w:r>
      <w:proofErr w:type="spellEnd"/>
      <w:r w:rsidRPr="00AD5B92">
        <w:rPr>
          <w:sz w:val="20"/>
        </w:rPr>
        <w:t xml:space="preserve"> &gt; </w:t>
      </w:r>
      <w:proofErr w:type="spellStart"/>
      <w:r w:rsidRPr="00AD5B92">
        <w:rPr>
          <w:sz w:val="20"/>
        </w:rPr>
        <w:t>cIdx</w:t>
      </w:r>
      <w:proofErr w:type="spellEnd"/>
      <w:r w:rsidRPr="00AD5B92">
        <w:rPr>
          <w:sz w:val="20"/>
        </w:rPr>
        <w:t xml:space="preserve">; </w:t>
      </w:r>
      <w:proofErr w:type="spellStart"/>
      <w:r w:rsidRPr="00AD5B92">
        <w:rPr>
          <w:sz w:val="20"/>
        </w:rPr>
        <w:t>nIdx</w:t>
      </w:r>
      <w:proofErr w:type="spellEnd"/>
      <w:r w:rsidRPr="00AD5B92">
        <w:rPr>
          <w:sz w:val="20"/>
        </w:rPr>
        <w:t>− − )</w:t>
      </w:r>
      <w:r w:rsidRPr="00AD5B92">
        <w:rPr>
          <w:sz w:val="20"/>
        </w:rPr>
        <w:br/>
      </w:r>
      <w:r w:rsidRPr="00AD5B92">
        <w:rPr>
          <w:sz w:val="20"/>
        </w:rPr>
        <w:tab/>
      </w:r>
      <w:r w:rsidRPr="00AD5B92">
        <w:rPr>
          <w:sz w:val="20"/>
        </w:rPr>
        <w:tab/>
      </w:r>
      <w:r w:rsidRPr="00AD5B92">
        <w:rPr>
          <w:sz w:val="20"/>
        </w:rPr>
        <w:tab/>
      </w:r>
      <w:r w:rsidRPr="00AD5B92">
        <w:rPr>
          <w:sz w:val="20"/>
        </w:rPr>
        <w:tab/>
      </w:r>
      <w:proofErr w:type="spellStart"/>
      <w:r w:rsidRPr="00AD5B92">
        <w:rPr>
          <w:sz w:val="20"/>
        </w:rPr>
        <w:t>RefPicListX</w:t>
      </w:r>
      <w:proofErr w:type="spellEnd"/>
      <w:r w:rsidRPr="00AD5B92">
        <w:rPr>
          <w:sz w:val="20"/>
        </w:rPr>
        <w:t>[ </w:t>
      </w:r>
      <w:proofErr w:type="spellStart"/>
      <w:r w:rsidRPr="00AD5B92">
        <w:rPr>
          <w:sz w:val="20"/>
        </w:rPr>
        <w:t>nIdx</w:t>
      </w:r>
      <w:proofErr w:type="spellEnd"/>
      <w:r w:rsidRPr="00AD5B92">
        <w:rPr>
          <w:sz w:val="20"/>
        </w:rPr>
        <w:t xml:space="preserve"> ] = </w:t>
      </w:r>
      <w:proofErr w:type="spellStart"/>
      <w:r w:rsidRPr="00AD5B92">
        <w:rPr>
          <w:sz w:val="20"/>
        </w:rPr>
        <w:t>RefPicListX</w:t>
      </w:r>
      <w:proofErr w:type="spellEnd"/>
      <w:r w:rsidRPr="00AD5B92">
        <w:rPr>
          <w:sz w:val="20"/>
        </w:rPr>
        <w:t>[ </w:t>
      </w:r>
      <w:proofErr w:type="spellStart"/>
      <w:r w:rsidRPr="00AD5B92">
        <w:rPr>
          <w:sz w:val="20"/>
        </w:rPr>
        <w:t>nIdx</w:t>
      </w:r>
      <w:proofErr w:type="spellEnd"/>
      <w:r w:rsidRPr="00AD5B92">
        <w:rPr>
          <w:sz w:val="20"/>
        </w:rPr>
        <w:t> − 1]</w:t>
      </w:r>
    </w:p>
    <w:p w:rsidR="00453FAC" w:rsidRPr="00AD5B92" w:rsidRDefault="00453FAC" w:rsidP="00AD5B92">
      <w:pPr>
        <w:spacing w:before="0"/>
        <w:rPr>
          <w:rFonts w:eastAsia="Malgun Gothic"/>
          <w:sz w:val="20"/>
          <w:lang w:val="en-GB"/>
        </w:rPr>
      </w:pPr>
      <w:r w:rsidRPr="00AD5B92">
        <w:rPr>
          <w:rFonts w:eastAsia="Malgun Gothic"/>
          <w:sz w:val="20"/>
          <w:lang w:val="en-GB"/>
        </w:rPr>
        <w:tab/>
      </w:r>
      <w:r w:rsidRPr="00AD5B92">
        <w:rPr>
          <w:rFonts w:eastAsia="Malgun Gothic"/>
          <w:sz w:val="20"/>
          <w:lang w:val="en-GB"/>
        </w:rPr>
        <w:tab/>
      </w:r>
      <w:r w:rsidRPr="00AD5B92">
        <w:rPr>
          <w:rFonts w:eastAsia="Malgun Gothic"/>
          <w:sz w:val="20"/>
          <w:lang w:val="en-GB"/>
        </w:rPr>
        <w:tab/>
      </w:r>
      <w:proofErr w:type="spellStart"/>
      <w:r w:rsidRPr="00AD5B92">
        <w:rPr>
          <w:rFonts w:eastAsia="Malgun Gothic"/>
          <w:sz w:val="20"/>
          <w:lang w:val="en-GB"/>
        </w:rPr>
        <w:t>RefPicListX</w:t>
      </w:r>
      <w:proofErr w:type="spellEnd"/>
      <w:r w:rsidRPr="00AD5B92">
        <w:rPr>
          <w:rFonts w:eastAsia="Malgun Gothic"/>
          <w:sz w:val="20"/>
          <w:lang w:val="en-GB"/>
        </w:rPr>
        <w:t>[</w:t>
      </w:r>
      <w:r w:rsidR="00BA3AE0">
        <w:rPr>
          <w:rFonts w:eastAsia="Malgun Gothic"/>
          <w:sz w:val="20"/>
          <w:lang w:val="en-GB"/>
        </w:rPr>
        <w:t> </w:t>
      </w:r>
      <w:proofErr w:type="spellStart"/>
      <w:r w:rsidRPr="00AD5B92">
        <w:rPr>
          <w:rFonts w:eastAsia="Malgun Gothic"/>
          <w:sz w:val="20"/>
          <w:lang w:val="en-GB"/>
        </w:rPr>
        <w:t>cIdx</w:t>
      </w:r>
      <w:proofErr w:type="spellEnd"/>
      <w:r w:rsidR="00BA3AE0">
        <w:rPr>
          <w:rFonts w:eastAsia="Malgun Gothic"/>
          <w:sz w:val="20"/>
          <w:lang w:val="en-GB"/>
        </w:rPr>
        <w:t> </w:t>
      </w:r>
      <w:r w:rsidRPr="00AD5B92">
        <w:rPr>
          <w:rFonts w:eastAsia="Malgun Gothic"/>
          <w:sz w:val="20"/>
          <w:lang w:val="en-GB"/>
        </w:rPr>
        <w:t xml:space="preserve">] = </w:t>
      </w:r>
      <w:proofErr w:type="spellStart"/>
      <w:r w:rsidRPr="00AD5B92">
        <w:rPr>
          <w:rFonts w:eastAsia="Malgun Gothic"/>
          <w:sz w:val="20"/>
          <w:lang w:val="en-GB"/>
        </w:rPr>
        <w:t>RPSSubset</w:t>
      </w:r>
      <w:r w:rsidR="00AC78F5">
        <w:rPr>
          <w:rFonts w:eastAsia="Malgun Gothic"/>
          <w:sz w:val="20"/>
          <w:lang w:val="en-GB"/>
        </w:rPr>
        <w:t>X</w:t>
      </w:r>
      <w:proofErr w:type="spellEnd"/>
      <w:r w:rsidRPr="00AD5B92">
        <w:rPr>
          <w:rFonts w:eastAsia="Malgun Gothic"/>
          <w:sz w:val="20"/>
          <w:lang w:val="en-GB"/>
        </w:rPr>
        <w:t>[</w:t>
      </w:r>
      <w:r w:rsidR="00BA3AE0">
        <w:rPr>
          <w:rFonts w:eastAsia="Malgun Gothic"/>
          <w:sz w:val="20"/>
          <w:lang w:val="en-GB"/>
        </w:rPr>
        <w:t> </w:t>
      </w:r>
      <w:proofErr w:type="spellStart"/>
      <w:r w:rsidRPr="00AD5B92">
        <w:rPr>
          <w:rFonts w:eastAsia="Malgun Gothic"/>
          <w:sz w:val="20"/>
          <w:lang w:val="en-GB"/>
        </w:rPr>
        <w:t>source_list_idx</w:t>
      </w:r>
      <w:r w:rsidR="00501D1B" w:rsidRPr="00AD5B92">
        <w:rPr>
          <w:rFonts w:eastAsia="Malgun Gothic"/>
          <w:sz w:val="20"/>
          <w:lang w:val="en-GB"/>
        </w:rPr>
        <w:t>_lX</w:t>
      </w:r>
      <w:proofErr w:type="spellEnd"/>
      <w:r w:rsidRPr="00AD5B92">
        <w:rPr>
          <w:rFonts w:eastAsia="Malgun Gothic"/>
          <w:sz w:val="20"/>
          <w:lang w:val="en-GB"/>
        </w:rPr>
        <w:t>[</w:t>
      </w:r>
      <w:r w:rsidR="00BA3AE0">
        <w:rPr>
          <w:rFonts w:eastAsia="Malgun Gothic"/>
          <w:sz w:val="20"/>
          <w:lang w:val="en-GB"/>
        </w:rPr>
        <w:t> </w:t>
      </w:r>
      <w:proofErr w:type="spellStart"/>
      <w:r w:rsidRPr="00AD5B92">
        <w:rPr>
          <w:rFonts w:eastAsia="Malgun Gothic"/>
          <w:sz w:val="20"/>
          <w:lang w:val="en-GB"/>
        </w:rPr>
        <w:t>i</w:t>
      </w:r>
      <w:proofErr w:type="spellEnd"/>
      <w:r w:rsidR="00BA3AE0">
        <w:rPr>
          <w:rFonts w:eastAsia="Malgun Gothic"/>
          <w:sz w:val="20"/>
          <w:lang w:val="en-GB"/>
        </w:rPr>
        <w:t> </w:t>
      </w:r>
      <w:r w:rsidRPr="00AD5B92">
        <w:rPr>
          <w:rFonts w:eastAsia="Malgun Gothic"/>
          <w:sz w:val="20"/>
          <w:lang w:val="en-GB"/>
        </w:rPr>
        <w:t>]</w:t>
      </w:r>
      <w:r w:rsidR="00BA3AE0">
        <w:rPr>
          <w:rFonts w:eastAsia="Malgun Gothic"/>
          <w:sz w:val="20"/>
          <w:lang w:val="en-GB"/>
        </w:rPr>
        <w:t> </w:t>
      </w:r>
      <w:r w:rsidRPr="00AD5B92">
        <w:rPr>
          <w:rFonts w:eastAsia="Malgun Gothic"/>
          <w:sz w:val="20"/>
          <w:lang w:val="en-GB"/>
        </w:rPr>
        <w:t>][</w:t>
      </w:r>
      <w:r w:rsidR="00BA3AE0">
        <w:rPr>
          <w:rFonts w:eastAsia="Malgun Gothic"/>
          <w:sz w:val="20"/>
          <w:lang w:val="en-GB"/>
        </w:rPr>
        <w:t> </w:t>
      </w:r>
      <w:proofErr w:type="spellStart"/>
      <w:r w:rsidRPr="00AD5B92">
        <w:rPr>
          <w:rFonts w:eastAsia="Malgun Gothic"/>
          <w:sz w:val="20"/>
          <w:lang w:val="en-GB"/>
        </w:rPr>
        <w:t>ref_pic_set_idx</w:t>
      </w:r>
      <w:r w:rsidR="00501D1B" w:rsidRPr="00AD5B92">
        <w:rPr>
          <w:rFonts w:eastAsia="Malgun Gothic"/>
          <w:sz w:val="20"/>
          <w:lang w:val="en-GB"/>
        </w:rPr>
        <w:t>_lX</w:t>
      </w:r>
      <w:proofErr w:type="spellEnd"/>
      <w:r w:rsidRPr="00AD5B92">
        <w:rPr>
          <w:rFonts w:eastAsia="Malgun Gothic"/>
          <w:sz w:val="20"/>
          <w:lang w:val="en-GB"/>
        </w:rPr>
        <w:t>[</w:t>
      </w:r>
      <w:r w:rsidR="00BA3AE0">
        <w:rPr>
          <w:rFonts w:eastAsia="Malgun Gothic"/>
          <w:sz w:val="20"/>
          <w:lang w:val="en-GB"/>
        </w:rPr>
        <w:t> </w:t>
      </w:r>
      <w:proofErr w:type="spellStart"/>
      <w:r w:rsidRPr="00AD5B92">
        <w:rPr>
          <w:rFonts w:eastAsia="Malgun Gothic"/>
          <w:sz w:val="20"/>
          <w:lang w:val="en-GB"/>
        </w:rPr>
        <w:t>i</w:t>
      </w:r>
      <w:proofErr w:type="spellEnd"/>
      <w:r w:rsidR="00BA3AE0">
        <w:rPr>
          <w:rFonts w:eastAsia="Malgun Gothic"/>
          <w:sz w:val="20"/>
          <w:lang w:val="en-GB"/>
        </w:rPr>
        <w:t> </w:t>
      </w:r>
      <w:r w:rsidRPr="00AD5B92">
        <w:rPr>
          <w:rFonts w:eastAsia="Malgun Gothic"/>
          <w:sz w:val="20"/>
          <w:lang w:val="en-GB"/>
        </w:rPr>
        <w:t>]</w:t>
      </w:r>
      <w:r w:rsidR="00BA3AE0">
        <w:rPr>
          <w:rFonts w:eastAsia="Malgun Gothic"/>
          <w:sz w:val="20"/>
          <w:lang w:val="en-GB"/>
        </w:rPr>
        <w:t> </w:t>
      </w:r>
      <w:r w:rsidRPr="00AD5B92">
        <w:rPr>
          <w:rFonts w:eastAsia="Malgun Gothic"/>
          <w:sz w:val="20"/>
          <w:lang w:val="en-GB"/>
        </w:rPr>
        <w:t>]</w:t>
      </w:r>
    </w:p>
    <w:p w:rsidR="00501D1B" w:rsidRPr="00AD5B92" w:rsidRDefault="00501D1B" w:rsidP="00AD5B92">
      <w:pPr>
        <w:spacing w:before="0"/>
        <w:rPr>
          <w:rFonts w:eastAsia="Malgun Gothic"/>
          <w:sz w:val="20"/>
          <w:lang w:val="en-GB"/>
        </w:rPr>
      </w:pPr>
      <w:r w:rsidRPr="00AD5B92">
        <w:rPr>
          <w:rFonts w:eastAsia="Malgun Gothic"/>
          <w:sz w:val="20"/>
          <w:lang w:val="en-GB"/>
        </w:rPr>
        <w:tab/>
      </w:r>
      <w:r w:rsidRPr="00AD5B92">
        <w:rPr>
          <w:rFonts w:eastAsia="Malgun Gothic"/>
          <w:sz w:val="20"/>
          <w:lang w:val="en-GB"/>
        </w:rPr>
        <w:tab/>
      </w:r>
      <w:r w:rsidRPr="00AD5B92">
        <w:rPr>
          <w:rFonts w:eastAsia="Malgun Gothic"/>
          <w:sz w:val="20"/>
          <w:lang w:val="en-GB"/>
        </w:rPr>
        <w:tab/>
      </w:r>
      <w:proofErr w:type="gramStart"/>
      <w:r w:rsidRPr="00AD5B92">
        <w:rPr>
          <w:rFonts w:eastAsia="Malgun Gothic"/>
          <w:sz w:val="20"/>
          <w:lang w:val="en-GB"/>
        </w:rPr>
        <w:t>for(</w:t>
      </w:r>
      <w:proofErr w:type="gramEnd"/>
      <w:r w:rsidR="00BA3AE0">
        <w:rPr>
          <w:rFonts w:eastAsia="Malgun Gothic"/>
          <w:sz w:val="20"/>
          <w:lang w:val="en-GB"/>
        </w:rPr>
        <w:t xml:space="preserve"> </w:t>
      </w:r>
      <w:proofErr w:type="spellStart"/>
      <w:r w:rsidR="00DD0B56" w:rsidRPr="00AD5B92">
        <w:rPr>
          <w:rFonts w:eastAsia="Malgun Gothic"/>
          <w:sz w:val="20"/>
          <w:lang w:val="en-GB"/>
        </w:rPr>
        <w:t>pIdx</w:t>
      </w:r>
      <w:proofErr w:type="spellEnd"/>
      <w:r w:rsidR="00DD0B56" w:rsidRPr="00AD5B92">
        <w:rPr>
          <w:rFonts w:eastAsia="Malgun Gothic"/>
          <w:sz w:val="20"/>
          <w:lang w:val="en-GB"/>
        </w:rPr>
        <w:t xml:space="preserve"> = cIdx+1, </w:t>
      </w:r>
      <w:proofErr w:type="spellStart"/>
      <w:r w:rsidRPr="00AD5B92">
        <w:rPr>
          <w:rFonts w:eastAsia="Malgun Gothic"/>
          <w:sz w:val="20"/>
          <w:lang w:val="en-GB"/>
        </w:rPr>
        <w:t>nIdx</w:t>
      </w:r>
      <w:proofErr w:type="spellEnd"/>
      <w:r w:rsidRPr="00AD5B92">
        <w:rPr>
          <w:rFonts w:eastAsia="Malgun Gothic"/>
          <w:sz w:val="20"/>
          <w:lang w:val="en-GB"/>
        </w:rPr>
        <w:t xml:space="preserve"> = cIdx+1; </w:t>
      </w:r>
      <w:proofErr w:type="spellStart"/>
      <w:r w:rsidRPr="00AD5B92">
        <w:rPr>
          <w:rFonts w:eastAsia="Malgun Gothic"/>
          <w:sz w:val="20"/>
          <w:lang w:val="en-GB"/>
        </w:rPr>
        <w:t>nIdx</w:t>
      </w:r>
      <w:proofErr w:type="spellEnd"/>
      <w:r w:rsidRPr="00AD5B92">
        <w:rPr>
          <w:rFonts w:eastAsia="Malgun Gothic"/>
          <w:sz w:val="20"/>
          <w:lang w:val="en-GB"/>
        </w:rPr>
        <w:t xml:space="preserve"> &lt;= num_ref_idx_lX_active_minus1</w:t>
      </w:r>
      <w:r w:rsidR="00613773" w:rsidRPr="00AD5B92">
        <w:rPr>
          <w:rFonts w:eastAsia="Malgun Gothic"/>
          <w:sz w:val="20"/>
          <w:lang w:val="en-GB"/>
        </w:rPr>
        <w:t>+1</w:t>
      </w:r>
      <w:r w:rsidRPr="00AD5B92">
        <w:rPr>
          <w:rFonts w:eastAsia="Malgun Gothic"/>
          <w:sz w:val="20"/>
          <w:lang w:val="en-GB"/>
        </w:rPr>
        <w:t xml:space="preserve">; </w:t>
      </w:r>
      <w:proofErr w:type="spellStart"/>
      <w:r w:rsidRPr="00AD5B92">
        <w:rPr>
          <w:rFonts w:eastAsia="Malgun Gothic"/>
          <w:sz w:val="20"/>
          <w:lang w:val="en-GB"/>
        </w:rPr>
        <w:t>nIdx</w:t>
      </w:r>
      <w:proofErr w:type="spellEnd"/>
      <w:r w:rsidRPr="00AD5B92">
        <w:rPr>
          <w:rFonts w:eastAsia="Malgun Gothic"/>
          <w:sz w:val="20"/>
          <w:lang w:val="en-GB"/>
        </w:rPr>
        <w:t>++</w:t>
      </w:r>
      <w:r w:rsidR="00BA3AE0">
        <w:rPr>
          <w:rFonts w:eastAsia="Malgun Gothic"/>
          <w:sz w:val="20"/>
          <w:lang w:val="en-GB"/>
        </w:rPr>
        <w:t xml:space="preserve"> </w:t>
      </w:r>
      <w:r w:rsidRPr="00AD5B92">
        <w:rPr>
          <w:rFonts w:eastAsia="Malgun Gothic"/>
          <w:sz w:val="20"/>
          <w:lang w:val="en-GB"/>
        </w:rPr>
        <w:t>)</w:t>
      </w:r>
      <w:del w:id="56" w:author="Ye-Kui Wang" w:date="2012-04-25T19:20:00Z">
        <w:r w:rsidRPr="00AD5B92" w:rsidDel="00D17D0F">
          <w:rPr>
            <w:rFonts w:eastAsia="Malgun Gothic"/>
            <w:sz w:val="20"/>
            <w:lang w:val="en-GB"/>
          </w:rPr>
          <w:delText xml:space="preserve"> {</w:delText>
        </w:r>
      </w:del>
    </w:p>
    <w:p w:rsidR="00DD0B56" w:rsidRPr="00AD5B92" w:rsidRDefault="00501D1B" w:rsidP="00AD5B92">
      <w:pPr>
        <w:spacing w:before="0"/>
        <w:rPr>
          <w:rFonts w:eastAsia="Malgun Gothic"/>
          <w:sz w:val="20"/>
          <w:lang w:val="en-GB"/>
        </w:rPr>
      </w:pPr>
      <w:r w:rsidRPr="00AD5B92">
        <w:rPr>
          <w:rFonts w:eastAsia="Malgun Gothic"/>
          <w:sz w:val="20"/>
          <w:lang w:val="en-GB"/>
        </w:rPr>
        <w:tab/>
      </w:r>
      <w:r w:rsidRPr="00AD5B92">
        <w:rPr>
          <w:rFonts w:eastAsia="Malgun Gothic"/>
          <w:sz w:val="20"/>
          <w:lang w:val="en-GB"/>
        </w:rPr>
        <w:tab/>
      </w:r>
      <w:r w:rsidRPr="00AD5B92">
        <w:rPr>
          <w:rFonts w:eastAsia="Malgun Gothic"/>
          <w:sz w:val="20"/>
          <w:lang w:val="en-GB"/>
        </w:rPr>
        <w:tab/>
      </w:r>
      <w:r w:rsidRPr="00AD5B92">
        <w:rPr>
          <w:rFonts w:eastAsia="Malgun Gothic"/>
          <w:sz w:val="20"/>
          <w:lang w:val="en-GB"/>
        </w:rPr>
        <w:tab/>
      </w:r>
      <w:r w:rsidR="00DD0B56" w:rsidRPr="00AD5B92">
        <w:rPr>
          <w:rFonts w:eastAsia="Malgun Gothic"/>
          <w:sz w:val="20"/>
          <w:lang w:val="en-GB"/>
        </w:rPr>
        <w:t xml:space="preserve">if( </w:t>
      </w:r>
      <w:proofErr w:type="spellStart"/>
      <w:r w:rsidR="00DD0B56" w:rsidRPr="00AD5B92">
        <w:rPr>
          <w:rFonts w:eastAsia="Malgun Gothic"/>
          <w:sz w:val="20"/>
          <w:lang w:val="en-GB"/>
        </w:rPr>
        <w:t>PicOrderCnt</w:t>
      </w:r>
      <w:proofErr w:type="spellEnd"/>
      <w:r w:rsidR="00DD0B56" w:rsidRPr="00AD5B92">
        <w:rPr>
          <w:rFonts w:eastAsia="Malgun Gothic"/>
          <w:sz w:val="20"/>
          <w:lang w:val="en-GB"/>
        </w:rPr>
        <w:t xml:space="preserve">( </w:t>
      </w:r>
      <w:proofErr w:type="spellStart"/>
      <w:r w:rsidR="00DD0B56" w:rsidRPr="00AD5B92">
        <w:rPr>
          <w:rFonts w:eastAsia="Malgun Gothic"/>
          <w:sz w:val="20"/>
          <w:lang w:val="en-GB"/>
        </w:rPr>
        <w:t>RefPicListX</w:t>
      </w:r>
      <w:proofErr w:type="spellEnd"/>
      <w:r w:rsidR="00DD0B56" w:rsidRPr="00AD5B92">
        <w:rPr>
          <w:rFonts w:eastAsia="Malgun Gothic"/>
          <w:sz w:val="20"/>
          <w:lang w:val="en-GB"/>
        </w:rPr>
        <w:t>[</w:t>
      </w:r>
      <w:r w:rsidR="00BA3AE0">
        <w:rPr>
          <w:rFonts w:eastAsia="Malgun Gothic"/>
          <w:sz w:val="20"/>
          <w:lang w:val="en-GB"/>
        </w:rPr>
        <w:t> </w:t>
      </w:r>
      <w:proofErr w:type="spellStart"/>
      <w:r w:rsidR="00DD0B56" w:rsidRPr="00AD5B92">
        <w:rPr>
          <w:rFonts w:eastAsia="Malgun Gothic"/>
          <w:sz w:val="20"/>
          <w:lang w:val="en-GB"/>
        </w:rPr>
        <w:t>cIdx</w:t>
      </w:r>
      <w:proofErr w:type="spellEnd"/>
      <w:r w:rsidR="00BA3AE0">
        <w:rPr>
          <w:rFonts w:eastAsia="Malgun Gothic"/>
          <w:sz w:val="20"/>
          <w:lang w:val="en-GB"/>
        </w:rPr>
        <w:t> </w:t>
      </w:r>
      <w:r w:rsidR="00DD0B56" w:rsidRPr="00AD5B92">
        <w:rPr>
          <w:rFonts w:eastAsia="Malgun Gothic"/>
          <w:sz w:val="20"/>
          <w:lang w:val="en-GB"/>
        </w:rPr>
        <w:t xml:space="preserve">] ) != </w:t>
      </w:r>
      <w:proofErr w:type="spellStart"/>
      <w:r w:rsidR="00DD0B56" w:rsidRPr="00AD5B92">
        <w:rPr>
          <w:rFonts w:eastAsia="Malgun Gothic"/>
          <w:sz w:val="20"/>
          <w:lang w:val="en-GB"/>
        </w:rPr>
        <w:t>PicOrderCnt</w:t>
      </w:r>
      <w:proofErr w:type="spellEnd"/>
      <w:r w:rsidR="00DD0B56" w:rsidRPr="00AD5B92">
        <w:rPr>
          <w:rFonts w:eastAsia="Malgun Gothic"/>
          <w:sz w:val="20"/>
          <w:lang w:val="en-GB"/>
        </w:rPr>
        <w:t xml:space="preserve">( </w:t>
      </w:r>
      <w:proofErr w:type="spellStart"/>
      <w:r w:rsidR="00DD0B56" w:rsidRPr="00AD5B92">
        <w:rPr>
          <w:rFonts w:eastAsia="Malgun Gothic"/>
          <w:sz w:val="20"/>
          <w:lang w:val="en-GB"/>
        </w:rPr>
        <w:t>RefPicListX</w:t>
      </w:r>
      <w:proofErr w:type="spellEnd"/>
      <w:r w:rsidR="00DD0B56" w:rsidRPr="00AD5B92">
        <w:rPr>
          <w:rFonts w:eastAsia="Malgun Gothic"/>
          <w:sz w:val="20"/>
          <w:lang w:val="en-GB"/>
        </w:rPr>
        <w:t>[</w:t>
      </w:r>
      <w:r w:rsidR="00BA3AE0">
        <w:rPr>
          <w:rFonts w:eastAsia="Malgun Gothic"/>
          <w:sz w:val="20"/>
          <w:lang w:val="en-GB"/>
        </w:rPr>
        <w:t> </w:t>
      </w:r>
      <w:proofErr w:type="spellStart"/>
      <w:r w:rsidR="00DD0B56" w:rsidRPr="00AD5B92">
        <w:rPr>
          <w:rFonts w:eastAsia="Malgun Gothic"/>
          <w:sz w:val="20"/>
          <w:lang w:val="en-GB"/>
        </w:rPr>
        <w:t>nIdx</w:t>
      </w:r>
      <w:proofErr w:type="spellEnd"/>
      <w:r w:rsidR="00BA3AE0">
        <w:rPr>
          <w:rFonts w:eastAsia="Malgun Gothic"/>
          <w:sz w:val="20"/>
          <w:lang w:val="en-GB"/>
        </w:rPr>
        <w:t> </w:t>
      </w:r>
      <w:r w:rsidR="00DD0B56" w:rsidRPr="00AD5B92">
        <w:rPr>
          <w:rFonts w:eastAsia="Malgun Gothic"/>
          <w:sz w:val="20"/>
          <w:lang w:val="en-GB"/>
        </w:rPr>
        <w:t>] ) )</w:t>
      </w:r>
      <w:del w:id="57" w:author="Ye-Kui Wang" w:date="2012-04-25T19:19:00Z">
        <w:r w:rsidR="00DD0B56" w:rsidRPr="00AD5B92" w:rsidDel="00D17D0F">
          <w:rPr>
            <w:rFonts w:eastAsia="Malgun Gothic"/>
            <w:sz w:val="20"/>
            <w:lang w:val="en-GB"/>
          </w:rPr>
          <w:delText xml:space="preserve"> {</w:delText>
        </w:r>
      </w:del>
    </w:p>
    <w:p w:rsidR="00DD0B56" w:rsidRPr="00AD5B92" w:rsidRDefault="00DD0B56" w:rsidP="00AD5B92">
      <w:pPr>
        <w:spacing w:before="0"/>
        <w:rPr>
          <w:rFonts w:eastAsia="Malgun Gothic"/>
          <w:sz w:val="20"/>
          <w:lang w:val="en-GB"/>
        </w:rPr>
      </w:pPr>
      <w:r w:rsidRPr="00AD5B92">
        <w:rPr>
          <w:rFonts w:eastAsia="Malgun Gothic"/>
          <w:sz w:val="20"/>
          <w:lang w:val="en-GB"/>
        </w:rPr>
        <w:tab/>
      </w:r>
      <w:r w:rsidRPr="00AD5B92">
        <w:rPr>
          <w:rFonts w:eastAsia="Malgun Gothic"/>
          <w:sz w:val="20"/>
          <w:lang w:val="en-GB"/>
        </w:rPr>
        <w:tab/>
      </w:r>
      <w:r w:rsidRPr="00AD5B92">
        <w:rPr>
          <w:rFonts w:eastAsia="Malgun Gothic"/>
          <w:sz w:val="20"/>
          <w:lang w:val="en-GB"/>
        </w:rPr>
        <w:tab/>
      </w:r>
      <w:r w:rsidRPr="00AD5B92">
        <w:rPr>
          <w:rFonts w:eastAsia="Malgun Gothic"/>
          <w:sz w:val="20"/>
          <w:lang w:val="en-GB"/>
        </w:rPr>
        <w:tab/>
      </w:r>
      <w:r w:rsidRPr="00AD5B92">
        <w:rPr>
          <w:rFonts w:eastAsia="Malgun Gothic"/>
          <w:sz w:val="20"/>
          <w:lang w:val="en-GB"/>
        </w:rPr>
        <w:tab/>
      </w:r>
      <w:proofErr w:type="spellStart"/>
      <w:proofErr w:type="gramStart"/>
      <w:r w:rsidRPr="00AD5B92">
        <w:rPr>
          <w:rFonts w:eastAsia="Malgun Gothic"/>
          <w:sz w:val="20"/>
          <w:lang w:val="en-GB"/>
        </w:rPr>
        <w:t>RefPi</w:t>
      </w:r>
      <w:r w:rsidR="00613773" w:rsidRPr="00AD5B92">
        <w:rPr>
          <w:rFonts w:eastAsia="Malgun Gothic"/>
          <w:sz w:val="20"/>
          <w:lang w:val="en-GB"/>
        </w:rPr>
        <w:t>cListX</w:t>
      </w:r>
      <w:proofErr w:type="spellEnd"/>
      <w:r w:rsidR="00613773" w:rsidRPr="00AD5B92">
        <w:rPr>
          <w:rFonts w:eastAsia="Malgun Gothic"/>
          <w:sz w:val="20"/>
          <w:lang w:val="en-GB"/>
        </w:rPr>
        <w:t>[</w:t>
      </w:r>
      <w:proofErr w:type="gramEnd"/>
      <w:r w:rsidR="00BA3AE0">
        <w:rPr>
          <w:rFonts w:eastAsia="Malgun Gothic"/>
          <w:sz w:val="20"/>
          <w:lang w:val="en-GB"/>
        </w:rPr>
        <w:t> </w:t>
      </w:r>
      <w:proofErr w:type="spellStart"/>
      <w:r w:rsidR="00613773" w:rsidRPr="00AD5B92">
        <w:rPr>
          <w:rFonts w:eastAsia="Malgun Gothic"/>
          <w:sz w:val="20"/>
          <w:lang w:val="en-GB"/>
        </w:rPr>
        <w:t>pIdx</w:t>
      </w:r>
      <w:proofErr w:type="spellEnd"/>
      <w:r w:rsidR="00613773" w:rsidRPr="00AD5B92">
        <w:rPr>
          <w:rFonts w:eastAsia="Malgun Gothic"/>
          <w:sz w:val="20"/>
          <w:lang w:val="en-GB"/>
        </w:rPr>
        <w:t>++</w:t>
      </w:r>
      <w:r w:rsidR="00BA3AE0">
        <w:rPr>
          <w:rFonts w:eastAsia="Malgun Gothic"/>
          <w:sz w:val="20"/>
          <w:lang w:val="en-GB"/>
        </w:rPr>
        <w:t> </w:t>
      </w:r>
      <w:r w:rsidR="00613773" w:rsidRPr="00AD5B92">
        <w:rPr>
          <w:rFonts w:eastAsia="Malgun Gothic"/>
          <w:sz w:val="20"/>
          <w:lang w:val="en-GB"/>
        </w:rPr>
        <w:t xml:space="preserve">] = </w:t>
      </w:r>
      <w:proofErr w:type="spellStart"/>
      <w:r w:rsidR="00613773" w:rsidRPr="00AD5B92">
        <w:rPr>
          <w:rFonts w:eastAsia="Malgun Gothic"/>
          <w:sz w:val="20"/>
          <w:lang w:val="en-GB"/>
        </w:rPr>
        <w:t>RefPicList</w:t>
      </w:r>
      <w:r w:rsidR="001F1B55">
        <w:rPr>
          <w:rFonts w:eastAsia="Malgun Gothic"/>
          <w:sz w:val="20"/>
          <w:lang w:val="en-GB"/>
        </w:rPr>
        <w:t>X</w:t>
      </w:r>
      <w:proofErr w:type="spellEnd"/>
      <w:r w:rsidR="00613773" w:rsidRPr="00AD5B92">
        <w:rPr>
          <w:rFonts w:eastAsia="Malgun Gothic"/>
          <w:sz w:val="20"/>
          <w:lang w:val="en-GB"/>
        </w:rPr>
        <w:t>[</w:t>
      </w:r>
      <w:r w:rsidR="00BA3AE0">
        <w:rPr>
          <w:rFonts w:eastAsia="Malgun Gothic"/>
          <w:sz w:val="20"/>
          <w:lang w:val="en-GB"/>
        </w:rPr>
        <w:t> </w:t>
      </w:r>
      <w:proofErr w:type="spellStart"/>
      <w:r w:rsidR="00613773" w:rsidRPr="00AD5B92">
        <w:rPr>
          <w:rFonts w:eastAsia="Malgun Gothic"/>
          <w:sz w:val="20"/>
          <w:lang w:val="en-GB"/>
        </w:rPr>
        <w:t>nIdx</w:t>
      </w:r>
      <w:proofErr w:type="spellEnd"/>
      <w:r w:rsidR="00BA3AE0">
        <w:rPr>
          <w:rFonts w:eastAsia="Malgun Gothic"/>
          <w:sz w:val="20"/>
          <w:lang w:val="en-GB"/>
        </w:rPr>
        <w:t> </w:t>
      </w:r>
      <w:r w:rsidRPr="00AD5B92">
        <w:rPr>
          <w:rFonts w:eastAsia="Malgun Gothic"/>
          <w:sz w:val="20"/>
          <w:lang w:val="en-GB"/>
        </w:rPr>
        <w:t>];</w:t>
      </w:r>
    </w:p>
    <w:p w:rsidR="00DD0B56" w:rsidRPr="00AD5B92" w:rsidDel="00D17D0F" w:rsidRDefault="00DD0B56" w:rsidP="00AD5B92">
      <w:pPr>
        <w:spacing w:before="0"/>
        <w:rPr>
          <w:del w:id="58" w:author="Ye-Kui Wang" w:date="2012-04-25T19:19:00Z"/>
          <w:rFonts w:eastAsia="Malgun Gothic"/>
          <w:sz w:val="20"/>
          <w:lang w:val="en-GB"/>
        </w:rPr>
      </w:pPr>
      <w:del w:id="59" w:author="Ye-Kui Wang" w:date="2012-04-25T19:19:00Z">
        <w:r w:rsidRPr="00AD5B92" w:rsidDel="00D17D0F">
          <w:rPr>
            <w:rFonts w:eastAsia="Malgun Gothic"/>
            <w:sz w:val="20"/>
            <w:lang w:val="en-GB"/>
          </w:rPr>
          <w:tab/>
        </w:r>
        <w:r w:rsidRPr="00AD5B92" w:rsidDel="00D17D0F">
          <w:rPr>
            <w:rFonts w:eastAsia="Malgun Gothic"/>
            <w:sz w:val="20"/>
            <w:lang w:val="en-GB"/>
          </w:rPr>
          <w:tab/>
        </w:r>
        <w:r w:rsidRPr="00AD5B92" w:rsidDel="00D17D0F">
          <w:rPr>
            <w:rFonts w:eastAsia="Malgun Gothic"/>
            <w:sz w:val="20"/>
            <w:lang w:val="en-GB"/>
          </w:rPr>
          <w:tab/>
        </w:r>
        <w:r w:rsidRPr="00AD5B92" w:rsidDel="00D17D0F">
          <w:rPr>
            <w:rFonts w:eastAsia="Malgun Gothic"/>
            <w:sz w:val="20"/>
            <w:lang w:val="en-GB"/>
          </w:rPr>
          <w:tab/>
          <w:delText>}</w:delText>
        </w:r>
      </w:del>
    </w:p>
    <w:p w:rsidR="00501D1B" w:rsidRPr="00AD5B92" w:rsidDel="00D17D0F" w:rsidRDefault="00501D1B" w:rsidP="00AD5B92">
      <w:pPr>
        <w:spacing w:before="0"/>
        <w:rPr>
          <w:del w:id="60" w:author="Ye-Kui Wang" w:date="2012-04-25T19:20:00Z"/>
          <w:rFonts w:eastAsia="Malgun Gothic"/>
          <w:sz w:val="20"/>
          <w:lang w:val="en-GB"/>
        </w:rPr>
      </w:pPr>
      <w:del w:id="61" w:author="Ye-Kui Wang" w:date="2012-04-25T19:20:00Z">
        <w:r w:rsidRPr="00AD5B92" w:rsidDel="00D17D0F">
          <w:rPr>
            <w:rFonts w:eastAsia="Malgun Gothic"/>
            <w:sz w:val="20"/>
            <w:lang w:val="en-GB"/>
          </w:rPr>
          <w:tab/>
        </w:r>
        <w:r w:rsidRPr="00AD5B92" w:rsidDel="00D17D0F">
          <w:rPr>
            <w:rFonts w:eastAsia="Malgun Gothic"/>
            <w:sz w:val="20"/>
            <w:lang w:val="en-GB"/>
          </w:rPr>
          <w:tab/>
        </w:r>
        <w:r w:rsidRPr="00AD5B92" w:rsidDel="00D17D0F">
          <w:rPr>
            <w:rFonts w:eastAsia="Malgun Gothic"/>
            <w:sz w:val="20"/>
            <w:lang w:val="en-GB"/>
          </w:rPr>
          <w:tab/>
          <w:delText>}</w:delText>
        </w:r>
      </w:del>
    </w:p>
    <w:p w:rsidR="00453FAC" w:rsidRPr="00AD5B92" w:rsidRDefault="00453FAC" w:rsidP="00AD5B92">
      <w:pPr>
        <w:spacing w:before="0"/>
        <w:rPr>
          <w:rFonts w:eastAsia="Malgun Gothic"/>
          <w:sz w:val="20"/>
          <w:lang w:val="en-GB"/>
        </w:rPr>
      </w:pPr>
      <w:r w:rsidRPr="00AD5B92">
        <w:rPr>
          <w:rFonts w:eastAsia="Malgun Gothic"/>
          <w:sz w:val="20"/>
          <w:lang w:val="en-GB"/>
        </w:rPr>
        <w:tab/>
      </w:r>
      <w:r w:rsidRPr="00AD5B92">
        <w:rPr>
          <w:rFonts w:eastAsia="Malgun Gothic"/>
          <w:sz w:val="20"/>
          <w:lang w:val="en-GB"/>
        </w:rPr>
        <w:tab/>
        <w:t>}</w:t>
      </w:r>
    </w:p>
    <w:p w:rsidR="00453FAC" w:rsidRPr="00AD5B92" w:rsidDel="00D17D0F" w:rsidRDefault="00BA3AE0" w:rsidP="00AD5B92">
      <w:pPr>
        <w:spacing w:before="0"/>
        <w:rPr>
          <w:del w:id="62" w:author="Ye-Kui Wang" w:date="2012-04-25T19:20:00Z"/>
          <w:rFonts w:eastAsia="Malgun Gothic"/>
          <w:sz w:val="20"/>
          <w:lang w:val="en-GB"/>
        </w:rPr>
      </w:pPr>
      <w:del w:id="63" w:author="Ye-Kui Wang" w:date="2012-04-25T19:20:00Z">
        <w:r w:rsidDel="00D17D0F">
          <w:rPr>
            <w:rFonts w:eastAsia="Malgun Gothic"/>
            <w:sz w:val="20"/>
            <w:lang w:val="en-GB"/>
          </w:rPr>
          <w:tab/>
        </w:r>
        <w:r w:rsidR="00453FAC" w:rsidRPr="00AD5B92" w:rsidDel="00D17D0F">
          <w:rPr>
            <w:rFonts w:eastAsia="Malgun Gothic"/>
            <w:sz w:val="20"/>
            <w:lang w:val="en-GB"/>
          </w:rPr>
          <w:delText xml:space="preserve">} </w:delText>
        </w:r>
      </w:del>
    </w:p>
    <w:p w:rsidR="00B23919" w:rsidRDefault="00B23919" w:rsidP="00B23919">
      <w:pPr>
        <w:pStyle w:val="Heading1"/>
      </w:pPr>
      <w:r>
        <w:t>Signaling efficiency</w:t>
      </w:r>
    </w:p>
    <w:p w:rsidR="00735DAE" w:rsidRDefault="00735DAE">
      <w:pPr>
        <w:jc w:val="both"/>
        <w:pPrChange w:id="64" w:author="cheny" w:date="2012-04-25T16:30:00Z">
          <w:pPr/>
        </w:pPrChange>
      </w:pPr>
      <w:r>
        <w:t xml:space="preserve">We present </w:t>
      </w:r>
      <w:r w:rsidR="00BA3AE0">
        <w:t xml:space="preserve">below a </w:t>
      </w:r>
      <w:r>
        <w:t xml:space="preserve">bit-count comparison for parameters present in the syntax structures </w:t>
      </w:r>
      <w:proofErr w:type="spellStart"/>
      <w:r>
        <w:t>ref_pic_list_modification</w:t>
      </w:r>
      <w:proofErr w:type="spellEnd"/>
      <w:r>
        <w:t>(</w:t>
      </w:r>
      <w:r w:rsidR="00BA3AE0">
        <w:t> </w:t>
      </w:r>
      <w:r>
        <w:t>0</w:t>
      </w:r>
      <w:r w:rsidR="00BA3AE0">
        <w:t> </w:t>
      </w:r>
      <w:r>
        <w:t xml:space="preserve">) and </w:t>
      </w:r>
      <w:proofErr w:type="spellStart"/>
      <w:r>
        <w:t>ref_pic_list_modification</w:t>
      </w:r>
      <w:proofErr w:type="spellEnd"/>
      <w:r>
        <w:t>(</w:t>
      </w:r>
      <w:r w:rsidR="00BA3AE0">
        <w:t> </w:t>
      </w:r>
      <w:r>
        <w:t>1</w:t>
      </w:r>
      <w:r w:rsidR="00BA3AE0">
        <w:t> </w:t>
      </w:r>
      <w:r>
        <w:t xml:space="preserve">) for </w:t>
      </w:r>
      <w:ins w:id="65" w:author="Ye-Kui Wang" w:date="2012-04-25T19:27:00Z">
        <w:r w:rsidR="00D17D0F">
          <w:t xml:space="preserve">the </w:t>
        </w:r>
      </w:ins>
      <w:r>
        <w:t xml:space="preserve">test </w:t>
      </w:r>
      <w:ins w:id="66" w:author="Ye-Kui Wang" w:date="2012-04-25T19:27:00Z">
        <w:r w:rsidR="00D17D0F">
          <w:t xml:space="preserve">cases </w:t>
        </w:r>
      </w:ins>
      <w:del w:id="67" w:author="Ye-Kui Wang" w:date="2012-04-25T19:27:00Z">
        <w:r w:rsidDel="00D17D0F">
          <w:delText xml:space="preserve">condition </w:delText>
        </w:r>
      </w:del>
      <w:r>
        <w:t xml:space="preserve">2.8 and 3.5 in </w:t>
      </w:r>
      <w:ins w:id="68" w:author="Ye-Kui Wang" w:date="2012-04-25T19:27:00Z">
        <w:r w:rsidR="00D17D0F">
          <w:t xml:space="preserve">the </w:t>
        </w:r>
      </w:ins>
      <w:r>
        <w:t xml:space="preserve">common test conditions for reference picture marking and list construction proposals </w:t>
      </w:r>
      <w:r w:rsidR="00BA3AE0">
        <w:t xml:space="preserve">in </w:t>
      </w:r>
      <w:r>
        <w:t>[1]</w:t>
      </w:r>
      <w:r w:rsidR="002434A5">
        <w:t>.</w:t>
      </w:r>
      <w:r w:rsidR="00D64036">
        <w:t xml:space="preserve"> The test </w:t>
      </w:r>
      <w:del w:id="69" w:author="Ye-Kui Wang" w:date="2012-04-25T19:23:00Z">
        <w:r w:rsidR="00D64036" w:rsidDel="00D17D0F">
          <w:delText xml:space="preserve">conditions </w:delText>
        </w:r>
      </w:del>
      <w:ins w:id="70" w:author="Ye-Kui Wang" w:date="2012-04-25T19:23:00Z">
        <w:r w:rsidR="00D17D0F">
          <w:t>results</w:t>
        </w:r>
        <w:r w:rsidR="00D17D0F">
          <w:t xml:space="preserve"> </w:t>
        </w:r>
      </w:ins>
      <w:r w:rsidR="00D64036">
        <w:t xml:space="preserve">show that the proposed method provides overall bit-savings in the </w:t>
      </w:r>
      <w:proofErr w:type="spellStart"/>
      <w:r w:rsidR="00D64036">
        <w:t>signalling</w:t>
      </w:r>
      <w:proofErr w:type="spellEnd"/>
      <w:r w:rsidR="00D64036">
        <w:t xml:space="preserve"> compared to </w:t>
      </w:r>
      <w:del w:id="71" w:author="Ye-Kui Wang" w:date="2012-04-25T14:59:00Z">
        <w:r w:rsidR="00D64036" w:rsidDel="008F3BF2">
          <w:delText xml:space="preserve">the </w:delText>
        </w:r>
      </w:del>
      <w:r w:rsidR="00BA3AE0">
        <w:t>the reference picture list modification design in HEVC WD 6.</w:t>
      </w:r>
    </w:p>
    <w:p w:rsidR="00BA3AE0" w:rsidRDefault="00BA3AE0" w:rsidP="00735DAE"/>
    <w:tbl>
      <w:tblPr>
        <w:tblStyle w:val="TableGrid"/>
        <w:tblW w:w="0" w:type="auto"/>
        <w:jc w:val="center"/>
        <w:tblLook w:val="04A0" w:firstRow="1" w:lastRow="0" w:firstColumn="1" w:lastColumn="0" w:noHBand="0" w:noVBand="1"/>
      </w:tblPr>
      <w:tblGrid>
        <w:gridCol w:w="2391"/>
        <w:gridCol w:w="1772"/>
        <w:gridCol w:w="1841"/>
      </w:tblGrid>
      <w:tr w:rsidR="002434A5" w:rsidTr="00270540">
        <w:trPr>
          <w:jc w:val="center"/>
        </w:trPr>
        <w:tc>
          <w:tcPr>
            <w:tcW w:w="2391" w:type="dxa"/>
          </w:tcPr>
          <w:p w:rsidR="002434A5" w:rsidRDefault="002434A5" w:rsidP="00B23919"/>
        </w:tc>
        <w:tc>
          <w:tcPr>
            <w:tcW w:w="1772" w:type="dxa"/>
          </w:tcPr>
          <w:p w:rsidR="002434A5" w:rsidRDefault="001D0224" w:rsidP="001D0224">
            <w:r>
              <w:t>HEVC WD 6</w:t>
            </w:r>
          </w:p>
        </w:tc>
        <w:tc>
          <w:tcPr>
            <w:tcW w:w="1841" w:type="dxa"/>
          </w:tcPr>
          <w:p w:rsidR="002434A5" w:rsidRDefault="002434A5" w:rsidP="00B23919">
            <w:r>
              <w:t>Proposed method</w:t>
            </w:r>
          </w:p>
        </w:tc>
      </w:tr>
      <w:tr w:rsidR="002434A5" w:rsidTr="00270540">
        <w:trPr>
          <w:jc w:val="center"/>
        </w:trPr>
        <w:tc>
          <w:tcPr>
            <w:tcW w:w="2391" w:type="dxa"/>
          </w:tcPr>
          <w:p w:rsidR="002434A5" w:rsidRDefault="002434A5" w:rsidP="00B23919">
            <w:r>
              <w:t>Test 1: Low-delay</w:t>
            </w:r>
          </w:p>
        </w:tc>
        <w:tc>
          <w:tcPr>
            <w:tcW w:w="1772" w:type="dxa"/>
          </w:tcPr>
          <w:p w:rsidR="002434A5" w:rsidRDefault="002434A5" w:rsidP="00B23919"/>
        </w:tc>
        <w:tc>
          <w:tcPr>
            <w:tcW w:w="1841" w:type="dxa"/>
          </w:tcPr>
          <w:p w:rsidR="002434A5" w:rsidRDefault="002434A5" w:rsidP="00B23919"/>
        </w:tc>
      </w:tr>
      <w:tr w:rsidR="002434A5" w:rsidTr="00270540">
        <w:trPr>
          <w:jc w:val="center"/>
        </w:trPr>
        <w:tc>
          <w:tcPr>
            <w:tcW w:w="2391" w:type="dxa"/>
          </w:tcPr>
          <w:p w:rsidR="002434A5" w:rsidRDefault="002434A5" w:rsidP="00B23919">
            <w:proofErr w:type="spellStart"/>
            <w:r>
              <w:t>ref_pic_list_modfication</w:t>
            </w:r>
            <w:proofErr w:type="spellEnd"/>
            <w:r>
              <w:t xml:space="preserve"> related bit-count</w:t>
            </w:r>
          </w:p>
        </w:tc>
        <w:tc>
          <w:tcPr>
            <w:tcW w:w="1772" w:type="dxa"/>
          </w:tcPr>
          <w:p w:rsidR="002434A5" w:rsidRDefault="002434A5" w:rsidP="00B23919">
            <w:r>
              <w:t>7530</w:t>
            </w:r>
          </w:p>
        </w:tc>
        <w:tc>
          <w:tcPr>
            <w:tcW w:w="1841" w:type="dxa"/>
          </w:tcPr>
          <w:p w:rsidR="002434A5" w:rsidRDefault="002434A5" w:rsidP="00B23919">
            <w:r>
              <w:t>5752</w:t>
            </w:r>
          </w:p>
        </w:tc>
      </w:tr>
      <w:tr w:rsidR="002434A5" w:rsidTr="00270540">
        <w:trPr>
          <w:jc w:val="center"/>
        </w:trPr>
        <w:tc>
          <w:tcPr>
            <w:tcW w:w="2391" w:type="dxa"/>
          </w:tcPr>
          <w:p w:rsidR="002434A5" w:rsidRDefault="002434A5" w:rsidP="00B23919">
            <w:r>
              <w:t xml:space="preserve"> % reduction</w:t>
            </w:r>
          </w:p>
        </w:tc>
        <w:tc>
          <w:tcPr>
            <w:tcW w:w="1772" w:type="dxa"/>
          </w:tcPr>
          <w:p w:rsidR="002434A5" w:rsidRDefault="002434A5" w:rsidP="00B23919"/>
        </w:tc>
        <w:tc>
          <w:tcPr>
            <w:tcW w:w="1841" w:type="dxa"/>
          </w:tcPr>
          <w:p w:rsidR="002434A5" w:rsidRDefault="002434A5" w:rsidP="00584E6D">
            <w:r>
              <w:t>24</w:t>
            </w:r>
            <w:del w:id="72" w:author="Ye-Kui Wang" w:date="2012-04-25T19:28:00Z">
              <w:r w:rsidDel="00584E6D">
                <w:delText xml:space="preserve"> </w:delText>
              </w:r>
            </w:del>
            <w:r>
              <w:t>%</w:t>
            </w:r>
          </w:p>
        </w:tc>
      </w:tr>
      <w:tr w:rsidR="002434A5" w:rsidTr="00270540">
        <w:trPr>
          <w:jc w:val="center"/>
        </w:trPr>
        <w:tc>
          <w:tcPr>
            <w:tcW w:w="2391" w:type="dxa"/>
          </w:tcPr>
          <w:p w:rsidR="002434A5" w:rsidRDefault="002434A5" w:rsidP="00B23919">
            <w:r>
              <w:t>Test 2: Random access</w:t>
            </w:r>
          </w:p>
        </w:tc>
        <w:tc>
          <w:tcPr>
            <w:tcW w:w="1772" w:type="dxa"/>
          </w:tcPr>
          <w:p w:rsidR="002434A5" w:rsidRDefault="002434A5" w:rsidP="00B23919"/>
        </w:tc>
        <w:tc>
          <w:tcPr>
            <w:tcW w:w="1841" w:type="dxa"/>
          </w:tcPr>
          <w:p w:rsidR="002434A5" w:rsidRDefault="002434A5" w:rsidP="00B23919"/>
        </w:tc>
      </w:tr>
      <w:tr w:rsidR="002434A5" w:rsidTr="00270540">
        <w:trPr>
          <w:jc w:val="center"/>
        </w:trPr>
        <w:tc>
          <w:tcPr>
            <w:tcW w:w="2391" w:type="dxa"/>
          </w:tcPr>
          <w:p w:rsidR="002434A5" w:rsidRDefault="002434A5" w:rsidP="00B23919">
            <w:proofErr w:type="spellStart"/>
            <w:r>
              <w:t>ref_pic_list_modfication</w:t>
            </w:r>
            <w:proofErr w:type="spellEnd"/>
            <w:r>
              <w:t xml:space="preserve"> related bit-count</w:t>
            </w:r>
          </w:p>
        </w:tc>
        <w:tc>
          <w:tcPr>
            <w:tcW w:w="1772" w:type="dxa"/>
          </w:tcPr>
          <w:p w:rsidR="002434A5" w:rsidRDefault="002434A5" w:rsidP="00B23919">
            <w:r>
              <w:t>1172</w:t>
            </w:r>
          </w:p>
        </w:tc>
        <w:tc>
          <w:tcPr>
            <w:tcW w:w="1841" w:type="dxa"/>
          </w:tcPr>
          <w:p w:rsidR="002434A5" w:rsidRDefault="002434A5" w:rsidP="00B23919">
            <w:r>
              <w:t>1172</w:t>
            </w:r>
          </w:p>
        </w:tc>
      </w:tr>
      <w:tr w:rsidR="002434A5" w:rsidTr="00270540">
        <w:trPr>
          <w:jc w:val="center"/>
        </w:trPr>
        <w:tc>
          <w:tcPr>
            <w:tcW w:w="2391" w:type="dxa"/>
          </w:tcPr>
          <w:p w:rsidR="002434A5" w:rsidRDefault="002434A5" w:rsidP="00B23919">
            <w:r>
              <w:t>% reduction</w:t>
            </w:r>
          </w:p>
        </w:tc>
        <w:tc>
          <w:tcPr>
            <w:tcW w:w="1772" w:type="dxa"/>
          </w:tcPr>
          <w:p w:rsidR="002434A5" w:rsidRDefault="002434A5" w:rsidP="00B23919"/>
        </w:tc>
        <w:tc>
          <w:tcPr>
            <w:tcW w:w="1841" w:type="dxa"/>
          </w:tcPr>
          <w:p w:rsidR="002434A5" w:rsidRDefault="002434A5" w:rsidP="00B23919">
            <w:r>
              <w:t>0</w:t>
            </w:r>
            <w:del w:id="73" w:author="Ye-Kui Wang" w:date="2012-04-25T19:28:00Z">
              <w:r w:rsidDel="00584E6D">
                <w:delText xml:space="preserve"> </w:delText>
              </w:r>
            </w:del>
            <w:r>
              <w:t>%</w:t>
            </w:r>
          </w:p>
        </w:tc>
      </w:tr>
    </w:tbl>
    <w:p w:rsidR="00D17D0F" w:rsidRDefault="00D17D0F" w:rsidP="00D17D0F">
      <w:pPr>
        <w:jc w:val="both"/>
        <w:rPr>
          <w:ins w:id="74" w:author="Ye-Kui Wang" w:date="2012-04-25T19:22:00Z"/>
        </w:rPr>
      </w:pPr>
    </w:p>
    <w:p w:rsidR="00D17D0F" w:rsidRDefault="00D17D0F" w:rsidP="00D17D0F">
      <w:pPr>
        <w:jc w:val="both"/>
        <w:rPr>
          <w:ins w:id="75" w:author="Ye-Kui Wang" w:date="2012-04-25T19:21:00Z"/>
        </w:rPr>
      </w:pPr>
      <w:ins w:id="76" w:author="Ye-Kui Wang" w:date="2012-04-25T19:21:00Z">
        <w:r>
          <w:t>It is reported in the MPEG document m24944 that the proposed reference picture list modification method, when applied to HEVC-based 3DV, outperforms the reference picture list modification method in HEVC WD 6 as extended to 3DV. The proposed modification method provides a 34% bit reduction, on an average, compared to the modification method in HEVC WD 6 for non-base views in the 3DV common test conditions.</w:t>
        </w:r>
      </w:ins>
    </w:p>
    <w:p w:rsidR="00735DAE" w:rsidRDefault="00735DAE" w:rsidP="00735DAE">
      <w:pPr>
        <w:pStyle w:val="Heading1"/>
      </w:pPr>
      <w:r>
        <w:t>References</w:t>
      </w:r>
    </w:p>
    <w:p w:rsidR="00735DAE" w:rsidRDefault="00735DAE" w:rsidP="00735DAE">
      <w:pPr>
        <w:rPr>
          <w:szCs w:val="22"/>
        </w:rPr>
      </w:pPr>
      <w:r>
        <w:t xml:space="preserve">[1] </w:t>
      </w:r>
      <w:r w:rsidR="00224BBF">
        <w:t>Y-K. Wang, M.</w:t>
      </w:r>
      <w:r w:rsidR="0014057D">
        <w:t xml:space="preserve"> M.</w:t>
      </w:r>
      <w:r w:rsidR="00224BBF">
        <w:t xml:space="preserve"> </w:t>
      </w:r>
      <w:proofErr w:type="spellStart"/>
      <w:r w:rsidR="00224BBF">
        <w:t>Hannuksela</w:t>
      </w:r>
      <w:proofErr w:type="spellEnd"/>
      <w:r w:rsidR="0014057D">
        <w:t xml:space="preserve">, T. K. Tan, R. </w:t>
      </w:r>
      <w:proofErr w:type="spellStart"/>
      <w:r w:rsidR="0014057D" w:rsidRPr="00857EE2">
        <w:rPr>
          <w:szCs w:val="22"/>
        </w:rPr>
        <w:t>Sjöberg</w:t>
      </w:r>
      <w:proofErr w:type="spellEnd"/>
      <w:r w:rsidR="0014057D">
        <w:rPr>
          <w:szCs w:val="22"/>
        </w:rPr>
        <w:t>, and Yan Ye, “Common conditi</w:t>
      </w:r>
      <w:r w:rsidR="004B2319">
        <w:rPr>
          <w:szCs w:val="22"/>
        </w:rPr>
        <w:t>o</w:t>
      </w:r>
      <w:r w:rsidR="0014057D">
        <w:rPr>
          <w:szCs w:val="22"/>
        </w:rPr>
        <w:t>ns for reference picture marking and list construction proposals,” JCT-VC document JCTVC-H0725, San Jose, February 2012.</w:t>
      </w:r>
    </w:p>
    <w:p w:rsidR="00276CB7" w:rsidRPr="00546F42" w:rsidRDefault="00276CB7" w:rsidP="00276CB7">
      <w:pPr>
        <w:pStyle w:val="Heading1"/>
      </w:pPr>
      <w:r w:rsidRPr="00E11923">
        <w:t>Patent</w:t>
      </w:r>
      <w:r w:rsidRPr="002B191D">
        <w:t xml:space="preserve"> rights declaration(s)</w:t>
      </w:r>
    </w:p>
    <w:p w:rsidR="00276CB7" w:rsidRPr="00F85430" w:rsidDel="00D17D0F" w:rsidRDefault="00276CB7" w:rsidP="00276CB7">
      <w:pPr>
        <w:jc w:val="both"/>
        <w:rPr>
          <w:del w:id="77" w:author="Ye-Kui Wang" w:date="2012-04-25T19:21:00Z"/>
          <w:b/>
          <w:szCs w:val="22"/>
        </w:rPr>
      </w:pPr>
      <w:r>
        <w:rPr>
          <w:b/>
          <w:szCs w:val="22"/>
        </w:rPr>
        <w:t xml:space="preserve">Qualcomm </w:t>
      </w:r>
      <w:r w:rsidR="00560F32" w:rsidRPr="00560F32">
        <w:rPr>
          <w:b/>
          <w:szCs w:val="22"/>
        </w:rPr>
        <w:t xml:space="preserve">Incorporated </w:t>
      </w:r>
      <w:r w:rsidRPr="00A01439">
        <w:rPr>
          <w:b/>
          <w:szCs w:val="22"/>
        </w:rPr>
        <w:t xml:space="preserve">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 xml:space="preserve">this contribution and, conditioned on reciprocity, is prepared to grant licenses under reasonable and non-discriminatory terms as necessary for implementation of the resulting ITU-T </w:t>
      </w:r>
      <w:r w:rsidRPr="00A01439">
        <w:rPr>
          <w:b/>
          <w:szCs w:val="22"/>
        </w:rPr>
        <w:lastRenderedPageBreak/>
        <w:t>Recommendation</w:t>
      </w:r>
      <w:r>
        <w:rPr>
          <w:b/>
          <w:szCs w:val="22"/>
        </w:rPr>
        <w:t xml:space="preserve"> | ISO/IEC International Standard</w:t>
      </w:r>
      <w:r w:rsidRPr="00A01439">
        <w:rPr>
          <w:b/>
          <w:szCs w:val="22"/>
        </w:rPr>
        <w:t xml:space="preserve"> (per box 2 of the ITU-T/ITU-R/ISO/IEC patent statement and licensing declaration form).</w:t>
      </w:r>
    </w:p>
    <w:p w:rsidR="004C2BA5" w:rsidRPr="005F561E" w:rsidRDefault="004C2BA5" w:rsidP="004C2BA5">
      <w:pPr>
        <w:jc w:val="both"/>
        <w:rPr>
          <w:szCs w:val="22"/>
        </w:rPr>
      </w:pPr>
    </w:p>
    <w:sectPr w:rsidR="004C2BA5" w:rsidRPr="005F561E"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E98" w:rsidRDefault="00CE0E98">
      <w:r>
        <w:separator/>
      </w:r>
    </w:p>
  </w:endnote>
  <w:endnote w:type="continuationSeparator" w:id="0">
    <w:p w:rsidR="00CE0E98" w:rsidRDefault="00CE0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AE0" w:rsidRDefault="00BA3AE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10528">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78" w:author="Ye-Kui Wang" w:date="2012-04-25T19:17:00Z">
      <w:r w:rsidR="00D17D0F">
        <w:rPr>
          <w:rStyle w:val="PageNumber"/>
          <w:noProof/>
        </w:rPr>
        <w:t>2012-04-25</w:t>
      </w:r>
    </w:ins>
    <w:ins w:id="79" w:author="cheny" w:date="2012-04-25T16:27:00Z">
      <w:del w:id="80" w:author="Ye-Kui Wang" w:date="2012-04-25T19:17:00Z">
        <w:r w:rsidR="0056616B" w:rsidDel="00D17D0F">
          <w:rPr>
            <w:rStyle w:val="PageNumber"/>
            <w:noProof/>
          </w:rPr>
          <w:delText>2012-04-25</w:delText>
        </w:r>
      </w:del>
    </w:ins>
    <w:ins w:id="81" w:author="Adarsh K. Ramasubramonian" w:date="2012-04-25T15:13:00Z">
      <w:del w:id="82" w:author="Ye-Kui Wang" w:date="2012-04-25T19:17:00Z">
        <w:r w:rsidR="00AE47DA" w:rsidDel="00D17D0F">
          <w:rPr>
            <w:rStyle w:val="PageNumber"/>
            <w:noProof/>
          </w:rPr>
          <w:delText>2012-04-25</w:delText>
        </w:r>
      </w:del>
    </w:ins>
    <w:del w:id="83" w:author="Ye-Kui Wang" w:date="2012-04-25T19:17:00Z">
      <w:r w:rsidR="000E4D3C" w:rsidDel="00D17D0F">
        <w:rPr>
          <w:rStyle w:val="PageNumber"/>
          <w:noProof/>
        </w:rPr>
        <w:delText>2012-04-17</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E98" w:rsidRDefault="00CE0E98">
      <w:r>
        <w:separator/>
      </w:r>
    </w:p>
  </w:footnote>
  <w:footnote w:type="continuationSeparator" w:id="0">
    <w:p w:rsidR="00CE0E98" w:rsidRDefault="00CE0E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18367532"/>
    <w:multiLevelType w:val="hybridMultilevel"/>
    <w:tmpl w:val="0F021124"/>
    <w:lvl w:ilvl="0" w:tplc="A63E33F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97E7ECE"/>
    <w:multiLevelType w:val="hybridMultilevel"/>
    <w:tmpl w:val="DF647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0C00E9"/>
    <w:multiLevelType w:val="hybridMultilevel"/>
    <w:tmpl w:val="1012B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FD19A7"/>
    <w:multiLevelType w:val="hybridMultilevel"/>
    <w:tmpl w:val="84DEB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EE54FE3"/>
    <w:multiLevelType w:val="hybridMultilevel"/>
    <w:tmpl w:val="DFEAC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
    <w:nsid w:val="601C6647"/>
    <w:multiLevelType w:val="hybridMultilevel"/>
    <w:tmpl w:val="3D9E397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5C433E5"/>
    <w:multiLevelType w:val="hybridMultilevel"/>
    <w:tmpl w:val="BD82A3E2"/>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2"/>
  </w:num>
  <w:num w:numId="4">
    <w:abstractNumId w:val="10"/>
  </w:num>
  <w:num w:numId="5">
    <w:abstractNumId w:val="11"/>
  </w:num>
  <w:num w:numId="6">
    <w:abstractNumId w:val="5"/>
  </w:num>
  <w:num w:numId="7">
    <w:abstractNumId w:val="8"/>
  </w:num>
  <w:num w:numId="8">
    <w:abstractNumId w:val="5"/>
  </w:num>
  <w:num w:numId="9">
    <w:abstractNumId w:val="1"/>
  </w:num>
  <w:num w:numId="10">
    <w:abstractNumId w:val="4"/>
  </w:num>
  <w:num w:numId="11">
    <w:abstractNumId w:val="6"/>
  </w:num>
  <w:num w:numId="12">
    <w:abstractNumId w:val="9"/>
  </w:num>
  <w:num w:numId="13">
    <w:abstractNumId w:val="15"/>
  </w:num>
  <w:num w:numId="14">
    <w:abstractNumId w:val="14"/>
  </w:num>
  <w:num w:numId="15">
    <w:abstractNumId w:val="13"/>
  </w:num>
  <w:num w:numId="16">
    <w:abstractNumId w:val="2"/>
  </w:num>
  <w:num w:numId="17">
    <w:abstractNumId w:val="5"/>
  </w:num>
  <w:num w:numId="18">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A39"/>
    <w:rsid w:val="00010E0D"/>
    <w:rsid w:val="00022E81"/>
    <w:rsid w:val="00027738"/>
    <w:rsid w:val="0003522D"/>
    <w:rsid w:val="000458BC"/>
    <w:rsid w:val="00045C41"/>
    <w:rsid w:val="00046C03"/>
    <w:rsid w:val="0005527A"/>
    <w:rsid w:val="0007614F"/>
    <w:rsid w:val="00082035"/>
    <w:rsid w:val="00093250"/>
    <w:rsid w:val="000A1A07"/>
    <w:rsid w:val="000B1C6B"/>
    <w:rsid w:val="000B1C93"/>
    <w:rsid w:val="000C09AC"/>
    <w:rsid w:val="000D7E6A"/>
    <w:rsid w:val="000E00F3"/>
    <w:rsid w:val="000E4D3C"/>
    <w:rsid w:val="000E55E5"/>
    <w:rsid w:val="000F158C"/>
    <w:rsid w:val="00102E92"/>
    <w:rsid w:val="00102F3D"/>
    <w:rsid w:val="00124E38"/>
    <w:rsid w:val="0012580B"/>
    <w:rsid w:val="0013041A"/>
    <w:rsid w:val="0013526E"/>
    <w:rsid w:val="0014057D"/>
    <w:rsid w:val="00147DC7"/>
    <w:rsid w:val="001500E8"/>
    <w:rsid w:val="00162394"/>
    <w:rsid w:val="00171371"/>
    <w:rsid w:val="00175A24"/>
    <w:rsid w:val="00187E58"/>
    <w:rsid w:val="00191A96"/>
    <w:rsid w:val="001A297E"/>
    <w:rsid w:val="001A368E"/>
    <w:rsid w:val="001A7329"/>
    <w:rsid w:val="001B0391"/>
    <w:rsid w:val="001B4E28"/>
    <w:rsid w:val="001C3525"/>
    <w:rsid w:val="001C66BE"/>
    <w:rsid w:val="001D0224"/>
    <w:rsid w:val="001D13E7"/>
    <w:rsid w:val="001D1BD2"/>
    <w:rsid w:val="001D1C9C"/>
    <w:rsid w:val="001D40E8"/>
    <w:rsid w:val="001E02BE"/>
    <w:rsid w:val="001E3B37"/>
    <w:rsid w:val="001F1B55"/>
    <w:rsid w:val="001F2594"/>
    <w:rsid w:val="001F5A78"/>
    <w:rsid w:val="00202259"/>
    <w:rsid w:val="002055A6"/>
    <w:rsid w:val="00206460"/>
    <w:rsid w:val="002069B4"/>
    <w:rsid w:val="00206BA2"/>
    <w:rsid w:val="002142E1"/>
    <w:rsid w:val="00215DFC"/>
    <w:rsid w:val="002212DF"/>
    <w:rsid w:val="00224BBF"/>
    <w:rsid w:val="00227BA7"/>
    <w:rsid w:val="0024146D"/>
    <w:rsid w:val="002434A5"/>
    <w:rsid w:val="0025578F"/>
    <w:rsid w:val="00260006"/>
    <w:rsid w:val="00263398"/>
    <w:rsid w:val="00270540"/>
    <w:rsid w:val="00275BCF"/>
    <w:rsid w:val="00276CB7"/>
    <w:rsid w:val="00283B97"/>
    <w:rsid w:val="00292257"/>
    <w:rsid w:val="002A54E0"/>
    <w:rsid w:val="002A74B7"/>
    <w:rsid w:val="002B1595"/>
    <w:rsid w:val="002B191D"/>
    <w:rsid w:val="002D0AF6"/>
    <w:rsid w:val="002D4D62"/>
    <w:rsid w:val="002E4004"/>
    <w:rsid w:val="002E7021"/>
    <w:rsid w:val="002F0E77"/>
    <w:rsid w:val="002F164D"/>
    <w:rsid w:val="00300629"/>
    <w:rsid w:val="00306206"/>
    <w:rsid w:val="003107C2"/>
    <w:rsid w:val="0031322B"/>
    <w:rsid w:val="00317D85"/>
    <w:rsid w:val="00327C56"/>
    <w:rsid w:val="003315A1"/>
    <w:rsid w:val="00335447"/>
    <w:rsid w:val="00335DD1"/>
    <w:rsid w:val="003373EC"/>
    <w:rsid w:val="00342FF4"/>
    <w:rsid w:val="00353FA5"/>
    <w:rsid w:val="0035738E"/>
    <w:rsid w:val="003706CC"/>
    <w:rsid w:val="00381473"/>
    <w:rsid w:val="003A2D8E"/>
    <w:rsid w:val="003A56CF"/>
    <w:rsid w:val="003A7336"/>
    <w:rsid w:val="003B3B6C"/>
    <w:rsid w:val="003B4EDE"/>
    <w:rsid w:val="003C20E4"/>
    <w:rsid w:val="003C41A7"/>
    <w:rsid w:val="003E6F90"/>
    <w:rsid w:val="003F307A"/>
    <w:rsid w:val="003F5D0F"/>
    <w:rsid w:val="00410EDE"/>
    <w:rsid w:val="00414101"/>
    <w:rsid w:val="00433DDB"/>
    <w:rsid w:val="00434834"/>
    <w:rsid w:val="00437619"/>
    <w:rsid w:val="00446F9C"/>
    <w:rsid w:val="00453FAC"/>
    <w:rsid w:val="004718B4"/>
    <w:rsid w:val="00477CB3"/>
    <w:rsid w:val="00492023"/>
    <w:rsid w:val="004974A6"/>
    <w:rsid w:val="004A02D0"/>
    <w:rsid w:val="004A2A63"/>
    <w:rsid w:val="004B210C"/>
    <w:rsid w:val="004B2319"/>
    <w:rsid w:val="004C0DA4"/>
    <w:rsid w:val="004C153F"/>
    <w:rsid w:val="004C2BA5"/>
    <w:rsid w:val="004D405F"/>
    <w:rsid w:val="004E4F4F"/>
    <w:rsid w:val="004E6789"/>
    <w:rsid w:val="004F2366"/>
    <w:rsid w:val="004F6179"/>
    <w:rsid w:val="004F61E3"/>
    <w:rsid w:val="00501D1B"/>
    <w:rsid w:val="0051015C"/>
    <w:rsid w:val="00516CF1"/>
    <w:rsid w:val="00531AE9"/>
    <w:rsid w:val="00550A66"/>
    <w:rsid w:val="00557F32"/>
    <w:rsid w:val="00560F32"/>
    <w:rsid w:val="00562F05"/>
    <w:rsid w:val="00565FC6"/>
    <w:rsid w:val="0056616B"/>
    <w:rsid w:val="00567EC7"/>
    <w:rsid w:val="00570013"/>
    <w:rsid w:val="005801A2"/>
    <w:rsid w:val="00584E6D"/>
    <w:rsid w:val="0059113C"/>
    <w:rsid w:val="005952A5"/>
    <w:rsid w:val="005A33A1"/>
    <w:rsid w:val="005B112E"/>
    <w:rsid w:val="005B1D85"/>
    <w:rsid w:val="005B217D"/>
    <w:rsid w:val="005C385F"/>
    <w:rsid w:val="005D24AA"/>
    <w:rsid w:val="005D3749"/>
    <w:rsid w:val="005F64F1"/>
    <w:rsid w:val="005F6F1B"/>
    <w:rsid w:val="00601627"/>
    <w:rsid w:val="00613773"/>
    <w:rsid w:val="00613F47"/>
    <w:rsid w:val="00614CBA"/>
    <w:rsid w:val="00624B33"/>
    <w:rsid w:val="00630AA2"/>
    <w:rsid w:val="00636AEF"/>
    <w:rsid w:val="00636BC4"/>
    <w:rsid w:val="00646707"/>
    <w:rsid w:val="00660F36"/>
    <w:rsid w:val="00662E58"/>
    <w:rsid w:val="00664DCF"/>
    <w:rsid w:val="006729B7"/>
    <w:rsid w:val="006817F0"/>
    <w:rsid w:val="00690208"/>
    <w:rsid w:val="006C5D39"/>
    <w:rsid w:val="006D5757"/>
    <w:rsid w:val="006D793B"/>
    <w:rsid w:val="006E2810"/>
    <w:rsid w:val="006E41E0"/>
    <w:rsid w:val="006E5417"/>
    <w:rsid w:val="006F2B8F"/>
    <w:rsid w:val="00705598"/>
    <w:rsid w:val="00707B59"/>
    <w:rsid w:val="00712F60"/>
    <w:rsid w:val="00720E3B"/>
    <w:rsid w:val="00735DAE"/>
    <w:rsid w:val="00745F6B"/>
    <w:rsid w:val="00754457"/>
    <w:rsid w:val="0075585E"/>
    <w:rsid w:val="00770571"/>
    <w:rsid w:val="00775785"/>
    <w:rsid w:val="007768FF"/>
    <w:rsid w:val="007824D3"/>
    <w:rsid w:val="00787CC7"/>
    <w:rsid w:val="00796EE3"/>
    <w:rsid w:val="007A7D29"/>
    <w:rsid w:val="007B4AB8"/>
    <w:rsid w:val="007B4B5C"/>
    <w:rsid w:val="007B6FDC"/>
    <w:rsid w:val="007E52AD"/>
    <w:rsid w:val="007F1F8B"/>
    <w:rsid w:val="007F67A1"/>
    <w:rsid w:val="00813A55"/>
    <w:rsid w:val="008206C8"/>
    <w:rsid w:val="00827DF1"/>
    <w:rsid w:val="00830B2C"/>
    <w:rsid w:val="00850945"/>
    <w:rsid w:val="00863A3D"/>
    <w:rsid w:val="00874A6C"/>
    <w:rsid w:val="00876C65"/>
    <w:rsid w:val="008A4B4C"/>
    <w:rsid w:val="008A4E30"/>
    <w:rsid w:val="008B1A03"/>
    <w:rsid w:val="008C239F"/>
    <w:rsid w:val="008E480C"/>
    <w:rsid w:val="008F3BF2"/>
    <w:rsid w:val="008F557A"/>
    <w:rsid w:val="009020C0"/>
    <w:rsid w:val="00907757"/>
    <w:rsid w:val="009212B0"/>
    <w:rsid w:val="009234A5"/>
    <w:rsid w:val="009336F7"/>
    <w:rsid w:val="009374A7"/>
    <w:rsid w:val="00971AE5"/>
    <w:rsid w:val="00971D36"/>
    <w:rsid w:val="00973B52"/>
    <w:rsid w:val="009832F7"/>
    <w:rsid w:val="0098551D"/>
    <w:rsid w:val="00993590"/>
    <w:rsid w:val="0099401E"/>
    <w:rsid w:val="0099518F"/>
    <w:rsid w:val="009954BB"/>
    <w:rsid w:val="00996896"/>
    <w:rsid w:val="009A523D"/>
    <w:rsid w:val="009A5CF5"/>
    <w:rsid w:val="009C03B2"/>
    <w:rsid w:val="009C4289"/>
    <w:rsid w:val="009F496B"/>
    <w:rsid w:val="00A01439"/>
    <w:rsid w:val="00A02E61"/>
    <w:rsid w:val="00A05CFF"/>
    <w:rsid w:val="00A07CB2"/>
    <w:rsid w:val="00A17412"/>
    <w:rsid w:val="00A258AB"/>
    <w:rsid w:val="00A36FBE"/>
    <w:rsid w:val="00A56B97"/>
    <w:rsid w:val="00A6093D"/>
    <w:rsid w:val="00A67BB4"/>
    <w:rsid w:val="00A76A6D"/>
    <w:rsid w:val="00A83253"/>
    <w:rsid w:val="00AA6E84"/>
    <w:rsid w:val="00AB782C"/>
    <w:rsid w:val="00AC78F5"/>
    <w:rsid w:val="00AD5B92"/>
    <w:rsid w:val="00AE19A2"/>
    <w:rsid w:val="00AE25AD"/>
    <w:rsid w:val="00AE341B"/>
    <w:rsid w:val="00AE47DA"/>
    <w:rsid w:val="00AF2AA4"/>
    <w:rsid w:val="00B030EF"/>
    <w:rsid w:val="00B07CA7"/>
    <w:rsid w:val="00B1279A"/>
    <w:rsid w:val="00B2271F"/>
    <w:rsid w:val="00B23919"/>
    <w:rsid w:val="00B25BFE"/>
    <w:rsid w:val="00B4323F"/>
    <w:rsid w:val="00B47376"/>
    <w:rsid w:val="00B5222E"/>
    <w:rsid w:val="00B55A10"/>
    <w:rsid w:val="00B61C96"/>
    <w:rsid w:val="00B64CC2"/>
    <w:rsid w:val="00B710A3"/>
    <w:rsid w:val="00B73A2A"/>
    <w:rsid w:val="00B81F76"/>
    <w:rsid w:val="00B94B06"/>
    <w:rsid w:val="00B94C28"/>
    <w:rsid w:val="00BA3AE0"/>
    <w:rsid w:val="00BC10BA"/>
    <w:rsid w:val="00BC5AFD"/>
    <w:rsid w:val="00BE621B"/>
    <w:rsid w:val="00C04F43"/>
    <w:rsid w:val="00C0609D"/>
    <w:rsid w:val="00C115AB"/>
    <w:rsid w:val="00C22A17"/>
    <w:rsid w:val="00C30249"/>
    <w:rsid w:val="00C34A22"/>
    <w:rsid w:val="00C3723B"/>
    <w:rsid w:val="00C606C9"/>
    <w:rsid w:val="00C66185"/>
    <w:rsid w:val="00C80288"/>
    <w:rsid w:val="00C80E6D"/>
    <w:rsid w:val="00C90650"/>
    <w:rsid w:val="00C97D78"/>
    <w:rsid w:val="00CB3DA2"/>
    <w:rsid w:val="00CB6AB0"/>
    <w:rsid w:val="00CC2AAE"/>
    <w:rsid w:val="00CC5A42"/>
    <w:rsid w:val="00CD0EAB"/>
    <w:rsid w:val="00CD5AE4"/>
    <w:rsid w:val="00CE0E98"/>
    <w:rsid w:val="00CE6C8F"/>
    <w:rsid w:val="00CF3448"/>
    <w:rsid w:val="00CF34DB"/>
    <w:rsid w:val="00CF470E"/>
    <w:rsid w:val="00CF558F"/>
    <w:rsid w:val="00D02B71"/>
    <w:rsid w:val="00D04C34"/>
    <w:rsid w:val="00D073E2"/>
    <w:rsid w:val="00D17D0F"/>
    <w:rsid w:val="00D35FCD"/>
    <w:rsid w:val="00D36DE1"/>
    <w:rsid w:val="00D446EC"/>
    <w:rsid w:val="00D51BF0"/>
    <w:rsid w:val="00D52E6A"/>
    <w:rsid w:val="00D5418C"/>
    <w:rsid w:val="00D55942"/>
    <w:rsid w:val="00D64036"/>
    <w:rsid w:val="00D70B63"/>
    <w:rsid w:val="00D71EC5"/>
    <w:rsid w:val="00D807BF"/>
    <w:rsid w:val="00D81567"/>
    <w:rsid w:val="00D966F9"/>
    <w:rsid w:val="00DA7887"/>
    <w:rsid w:val="00DB139B"/>
    <w:rsid w:val="00DB2C26"/>
    <w:rsid w:val="00DC1012"/>
    <w:rsid w:val="00DD0B56"/>
    <w:rsid w:val="00DD6E81"/>
    <w:rsid w:val="00DE4C2F"/>
    <w:rsid w:val="00DE6B43"/>
    <w:rsid w:val="00DE71E4"/>
    <w:rsid w:val="00E11923"/>
    <w:rsid w:val="00E262D4"/>
    <w:rsid w:val="00E36250"/>
    <w:rsid w:val="00E46B3F"/>
    <w:rsid w:val="00E54511"/>
    <w:rsid w:val="00E61DAC"/>
    <w:rsid w:val="00E70D7B"/>
    <w:rsid w:val="00E75FE3"/>
    <w:rsid w:val="00E82840"/>
    <w:rsid w:val="00E90981"/>
    <w:rsid w:val="00E97CA8"/>
    <w:rsid w:val="00EA4A51"/>
    <w:rsid w:val="00EB7AB1"/>
    <w:rsid w:val="00EF48CC"/>
    <w:rsid w:val="00EF59BE"/>
    <w:rsid w:val="00EF5BD3"/>
    <w:rsid w:val="00F02804"/>
    <w:rsid w:val="00F10528"/>
    <w:rsid w:val="00F179E6"/>
    <w:rsid w:val="00F36ABD"/>
    <w:rsid w:val="00F73032"/>
    <w:rsid w:val="00F848FC"/>
    <w:rsid w:val="00F9282A"/>
    <w:rsid w:val="00F96BAD"/>
    <w:rsid w:val="00FA77C2"/>
    <w:rsid w:val="00FB0E84"/>
    <w:rsid w:val="00FB2446"/>
    <w:rsid w:val="00FC11EF"/>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EF5BD3"/>
    <w:rPr>
      <w:b/>
      <w:bCs/>
      <w:sz w:val="20"/>
    </w:rPr>
  </w:style>
  <w:style w:type="paragraph" w:customStyle="1" w:styleId="tableheading">
    <w:name w:val="table heading"/>
    <w:basedOn w:val="Normal"/>
    <w:rsid w:val="00601627"/>
    <w:pPr>
      <w:keepNext/>
      <w:keepLines/>
      <w:tabs>
        <w:tab w:val="clear" w:pos="360"/>
        <w:tab w:val="clear" w:pos="720"/>
        <w:tab w:val="clear" w:pos="1080"/>
        <w:tab w:val="clear" w:pos="1440"/>
      </w:tabs>
      <w:spacing w:before="0" w:after="60"/>
      <w:jc w:val="both"/>
      <w:textAlignment w:val="auto"/>
    </w:pPr>
    <w:rPr>
      <w:rFonts w:eastAsia="Batang"/>
      <w:b/>
      <w:bCs/>
      <w:sz w:val="20"/>
      <w:lang w:val="en-GB"/>
    </w:rPr>
  </w:style>
  <w:style w:type="paragraph" w:customStyle="1" w:styleId="tablecell">
    <w:name w:val="table cell"/>
    <w:basedOn w:val="Normal"/>
    <w:rsid w:val="00601627"/>
    <w:pPr>
      <w:keepNext/>
      <w:keepLines/>
      <w:tabs>
        <w:tab w:val="clear" w:pos="360"/>
        <w:tab w:val="clear" w:pos="720"/>
        <w:tab w:val="clear" w:pos="1080"/>
        <w:tab w:val="clear" w:pos="1440"/>
      </w:tabs>
      <w:spacing w:before="0" w:after="60"/>
      <w:jc w:val="both"/>
      <w:textAlignment w:val="auto"/>
    </w:pPr>
    <w:rPr>
      <w:rFonts w:eastAsia="Batang"/>
      <w:sz w:val="20"/>
      <w:lang w:val="en-GB"/>
    </w:rPr>
  </w:style>
  <w:style w:type="character" w:customStyle="1" w:styleId="tablesyntaxChar">
    <w:name w:val="table syntax Char"/>
    <w:link w:val="tablesyntax"/>
    <w:locked/>
    <w:rsid w:val="00601627"/>
    <w:rPr>
      <w:rFonts w:ascii="Batang" w:eastAsia="Batang" w:hAnsi="Batang"/>
      <w:lang w:val="en-GB" w:eastAsia="ko-KR"/>
    </w:rPr>
  </w:style>
  <w:style w:type="paragraph" w:customStyle="1" w:styleId="tablesyntax">
    <w:name w:val="table syntax"/>
    <w:basedOn w:val="Normal"/>
    <w:link w:val="tablesyntaxChar"/>
    <w:rsid w:val="0060162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textAlignment w:val="auto"/>
    </w:pPr>
    <w:rPr>
      <w:rFonts w:ascii="Batang" w:eastAsia="Batang" w:hAnsi="Batang"/>
      <w:sz w:val="20"/>
      <w:lang w:val="en-GB" w:eastAsia="ko-KR"/>
    </w:rPr>
  </w:style>
  <w:style w:type="paragraph" w:customStyle="1" w:styleId="Equation">
    <w:name w:val="Equation"/>
    <w:basedOn w:val="Normal"/>
    <w:uiPriority w:val="99"/>
    <w:rsid w:val="00601627"/>
    <w:pPr>
      <w:tabs>
        <w:tab w:val="clear" w:pos="360"/>
        <w:tab w:val="clear" w:pos="720"/>
        <w:tab w:val="clear" w:pos="1080"/>
        <w:tab w:val="clear" w:pos="1440"/>
        <w:tab w:val="left" w:pos="794"/>
        <w:tab w:val="left" w:pos="1588"/>
        <w:tab w:val="center" w:pos="4849"/>
        <w:tab w:val="right" w:pos="9696"/>
      </w:tabs>
      <w:spacing w:before="193" w:after="240"/>
      <w:textAlignment w:val="auto"/>
    </w:pPr>
    <w:rPr>
      <w:szCs w:val="22"/>
      <w:lang w:val="en-GB"/>
    </w:rPr>
  </w:style>
  <w:style w:type="table" w:styleId="TableGrid">
    <w:name w:val="Table Grid"/>
    <w:basedOn w:val="TableNormal"/>
    <w:rsid w:val="0067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rsid w:val="00560F32"/>
  </w:style>
  <w:style w:type="character" w:styleId="CommentReference">
    <w:name w:val="annotation reference"/>
    <w:rsid w:val="00560F32"/>
    <w:rPr>
      <w:sz w:val="16"/>
      <w:szCs w:val="16"/>
    </w:rPr>
  </w:style>
  <w:style w:type="paragraph" w:styleId="CommentText">
    <w:name w:val="annotation text"/>
    <w:basedOn w:val="Normal"/>
    <w:link w:val="CommentTextChar"/>
    <w:rsid w:val="00560F32"/>
    <w:rPr>
      <w:sz w:val="20"/>
    </w:rPr>
  </w:style>
  <w:style w:type="character" w:customStyle="1" w:styleId="CommentTextChar">
    <w:name w:val="Comment Text Char"/>
    <w:link w:val="CommentText"/>
    <w:rsid w:val="00560F32"/>
    <w:rPr>
      <w:lang w:eastAsia="en-US"/>
    </w:rPr>
  </w:style>
  <w:style w:type="paragraph" w:styleId="CommentSubject">
    <w:name w:val="annotation subject"/>
    <w:basedOn w:val="CommentText"/>
    <w:next w:val="CommentText"/>
    <w:link w:val="CommentSubjectChar"/>
    <w:rsid w:val="00560F32"/>
    <w:rPr>
      <w:b/>
      <w:bCs/>
    </w:rPr>
  </w:style>
  <w:style w:type="character" w:customStyle="1" w:styleId="CommentSubjectChar">
    <w:name w:val="Comment Subject Char"/>
    <w:link w:val="CommentSubject"/>
    <w:rsid w:val="00560F32"/>
    <w:rPr>
      <w:b/>
      <w:bCs/>
      <w:lang w:eastAsia="en-US"/>
    </w:rPr>
  </w:style>
  <w:style w:type="paragraph" w:customStyle="1" w:styleId="Note1">
    <w:name w:val="Note 1"/>
    <w:basedOn w:val="Normal"/>
    <w:rsid w:val="00335447"/>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Note">
    <w:name w:val="Note"/>
    <w:basedOn w:val="Normal"/>
    <w:next w:val="Normal"/>
    <w:uiPriority w:val="99"/>
    <w:rsid w:val="00B23919"/>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paragraph" w:styleId="ListParagraph">
    <w:name w:val="List Paragraph"/>
    <w:basedOn w:val="Normal"/>
    <w:uiPriority w:val="34"/>
    <w:qFormat/>
    <w:rsid w:val="00CD5AE4"/>
    <w:pPr>
      <w:ind w:left="720"/>
      <w:contextualSpacing/>
    </w:pPr>
  </w:style>
  <w:style w:type="paragraph" w:styleId="Revision">
    <w:name w:val="Revision"/>
    <w:hidden/>
    <w:uiPriority w:val="99"/>
    <w:semiHidden/>
    <w:rsid w:val="00BA3AE0"/>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EF5BD3"/>
    <w:rPr>
      <w:b/>
      <w:bCs/>
      <w:sz w:val="20"/>
    </w:rPr>
  </w:style>
  <w:style w:type="paragraph" w:customStyle="1" w:styleId="tableheading">
    <w:name w:val="table heading"/>
    <w:basedOn w:val="Normal"/>
    <w:rsid w:val="00601627"/>
    <w:pPr>
      <w:keepNext/>
      <w:keepLines/>
      <w:tabs>
        <w:tab w:val="clear" w:pos="360"/>
        <w:tab w:val="clear" w:pos="720"/>
        <w:tab w:val="clear" w:pos="1080"/>
        <w:tab w:val="clear" w:pos="1440"/>
      </w:tabs>
      <w:spacing w:before="0" w:after="60"/>
      <w:jc w:val="both"/>
      <w:textAlignment w:val="auto"/>
    </w:pPr>
    <w:rPr>
      <w:rFonts w:eastAsia="Batang"/>
      <w:b/>
      <w:bCs/>
      <w:sz w:val="20"/>
      <w:lang w:val="en-GB"/>
    </w:rPr>
  </w:style>
  <w:style w:type="paragraph" w:customStyle="1" w:styleId="tablecell">
    <w:name w:val="table cell"/>
    <w:basedOn w:val="Normal"/>
    <w:rsid w:val="00601627"/>
    <w:pPr>
      <w:keepNext/>
      <w:keepLines/>
      <w:tabs>
        <w:tab w:val="clear" w:pos="360"/>
        <w:tab w:val="clear" w:pos="720"/>
        <w:tab w:val="clear" w:pos="1080"/>
        <w:tab w:val="clear" w:pos="1440"/>
      </w:tabs>
      <w:spacing w:before="0" w:after="60"/>
      <w:jc w:val="both"/>
      <w:textAlignment w:val="auto"/>
    </w:pPr>
    <w:rPr>
      <w:rFonts w:eastAsia="Batang"/>
      <w:sz w:val="20"/>
      <w:lang w:val="en-GB"/>
    </w:rPr>
  </w:style>
  <w:style w:type="character" w:customStyle="1" w:styleId="tablesyntaxChar">
    <w:name w:val="table syntax Char"/>
    <w:link w:val="tablesyntax"/>
    <w:locked/>
    <w:rsid w:val="00601627"/>
    <w:rPr>
      <w:rFonts w:ascii="Batang" w:eastAsia="Batang" w:hAnsi="Batang"/>
      <w:lang w:val="en-GB" w:eastAsia="ko-KR"/>
    </w:rPr>
  </w:style>
  <w:style w:type="paragraph" w:customStyle="1" w:styleId="tablesyntax">
    <w:name w:val="table syntax"/>
    <w:basedOn w:val="Normal"/>
    <w:link w:val="tablesyntaxChar"/>
    <w:rsid w:val="0060162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textAlignment w:val="auto"/>
    </w:pPr>
    <w:rPr>
      <w:rFonts w:ascii="Batang" w:eastAsia="Batang" w:hAnsi="Batang"/>
      <w:sz w:val="20"/>
      <w:lang w:val="en-GB" w:eastAsia="ko-KR"/>
    </w:rPr>
  </w:style>
  <w:style w:type="paragraph" w:customStyle="1" w:styleId="Equation">
    <w:name w:val="Equation"/>
    <w:basedOn w:val="Normal"/>
    <w:uiPriority w:val="99"/>
    <w:rsid w:val="00601627"/>
    <w:pPr>
      <w:tabs>
        <w:tab w:val="clear" w:pos="360"/>
        <w:tab w:val="clear" w:pos="720"/>
        <w:tab w:val="clear" w:pos="1080"/>
        <w:tab w:val="clear" w:pos="1440"/>
        <w:tab w:val="left" w:pos="794"/>
        <w:tab w:val="left" w:pos="1588"/>
        <w:tab w:val="center" w:pos="4849"/>
        <w:tab w:val="right" w:pos="9696"/>
      </w:tabs>
      <w:spacing w:before="193" w:after="240"/>
      <w:textAlignment w:val="auto"/>
    </w:pPr>
    <w:rPr>
      <w:szCs w:val="22"/>
      <w:lang w:val="en-GB"/>
    </w:rPr>
  </w:style>
  <w:style w:type="table" w:styleId="TableGrid">
    <w:name w:val="Table Grid"/>
    <w:basedOn w:val="TableNormal"/>
    <w:rsid w:val="0067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rsid w:val="00560F32"/>
  </w:style>
  <w:style w:type="character" w:styleId="CommentReference">
    <w:name w:val="annotation reference"/>
    <w:rsid w:val="00560F32"/>
    <w:rPr>
      <w:sz w:val="16"/>
      <w:szCs w:val="16"/>
    </w:rPr>
  </w:style>
  <w:style w:type="paragraph" w:styleId="CommentText">
    <w:name w:val="annotation text"/>
    <w:basedOn w:val="Normal"/>
    <w:link w:val="CommentTextChar"/>
    <w:rsid w:val="00560F32"/>
    <w:rPr>
      <w:sz w:val="20"/>
    </w:rPr>
  </w:style>
  <w:style w:type="character" w:customStyle="1" w:styleId="CommentTextChar">
    <w:name w:val="Comment Text Char"/>
    <w:link w:val="CommentText"/>
    <w:rsid w:val="00560F32"/>
    <w:rPr>
      <w:lang w:eastAsia="en-US"/>
    </w:rPr>
  </w:style>
  <w:style w:type="paragraph" w:styleId="CommentSubject">
    <w:name w:val="annotation subject"/>
    <w:basedOn w:val="CommentText"/>
    <w:next w:val="CommentText"/>
    <w:link w:val="CommentSubjectChar"/>
    <w:rsid w:val="00560F32"/>
    <w:rPr>
      <w:b/>
      <w:bCs/>
    </w:rPr>
  </w:style>
  <w:style w:type="character" w:customStyle="1" w:styleId="CommentSubjectChar">
    <w:name w:val="Comment Subject Char"/>
    <w:link w:val="CommentSubject"/>
    <w:rsid w:val="00560F32"/>
    <w:rPr>
      <w:b/>
      <w:bCs/>
      <w:lang w:eastAsia="en-US"/>
    </w:rPr>
  </w:style>
  <w:style w:type="paragraph" w:customStyle="1" w:styleId="Note1">
    <w:name w:val="Note 1"/>
    <w:basedOn w:val="Normal"/>
    <w:rsid w:val="00335447"/>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Note">
    <w:name w:val="Note"/>
    <w:basedOn w:val="Normal"/>
    <w:next w:val="Normal"/>
    <w:uiPriority w:val="99"/>
    <w:rsid w:val="00B23919"/>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paragraph" w:styleId="ListParagraph">
    <w:name w:val="List Paragraph"/>
    <w:basedOn w:val="Normal"/>
    <w:uiPriority w:val="34"/>
    <w:qFormat/>
    <w:rsid w:val="00CD5AE4"/>
    <w:pPr>
      <w:ind w:left="720"/>
      <w:contextualSpacing/>
    </w:pPr>
  </w:style>
  <w:style w:type="paragraph" w:styleId="Revision">
    <w:name w:val="Revision"/>
    <w:hidden/>
    <w:uiPriority w:val="99"/>
    <w:semiHidden/>
    <w:rsid w:val="00BA3AE0"/>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97920">
      <w:bodyDiv w:val="1"/>
      <w:marLeft w:val="0"/>
      <w:marRight w:val="0"/>
      <w:marTop w:val="0"/>
      <w:marBottom w:val="0"/>
      <w:divBdr>
        <w:top w:val="none" w:sz="0" w:space="0" w:color="auto"/>
        <w:left w:val="none" w:sz="0" w:space="0" w:color="auto"/>
        <w:bottom w:val="none" w:sz="0" w:space="0" w:color="auto"/>
        <w:right w:val="none" w:sz="0" w:space="0" w:color="auto"/>
      </w:divBdr>
    </w:div>
    <w:div w:id="192960183">
      <w:bodyDiv w:val="1"/>
      <w:marLeft w:val="0"/>
      <w:marRight w:val="0"/>
      <w:marTop w:val="0"/>
      <w:marBottom w:val="0"/>
      <w:divBdr>
        <w:top w:val="none" w:sz="0" w:space="0" w:color="auto"/>
        <w:left w:val="none" w:sz="0" w:space="0" w:color="auto"/>
        <w:bottom w:val="none" w:sz="0" w:space="0" w:color="auto"/>
        <w:right w:val="none" w:sz="0" w:space="0" w:color="auto"/>
      </w:divBdr>
    </w:div>
    <w:div w:id="229266906">
      <w:bodyDiv w:val="1"/>
      <w:marLeft w:val="0"/>
      <w:marRight w:val="0"/>
      <w:marTop w:val="0"/>
      <w:marBottom w:val="0"/>
      <w:divBdr>
        <w:top w:val="none" w:sz="0" w:space="0" w:color="auto"/>
        <w:left w:val="none" w:sz="0" w:space="0" w:color="auto"/>
        <w:bottom w:val="none" w:sz="0" w:space="0" w:color="auto"/>
        <w:right w:val="none" w:sz="0" w:space="0" w:color="auto"/>
      </w:divBdr>
    </w:div>
    <w:div w:id="265356285">
      <w:bodyDiv w:val="1"/>
      <w:marLeft w:val="0"/>
      <w:marRight w:val="0"/>
      <w:marTop w:val="0"/>
      <w:marBottom w:val="0"/>
      <w:divBdr>
        <w:top w:val="none" w:sz="0" w:space="0" w:color="auto"/>
        <w:left w:val="none" w:sz="0" w:space="0" w:color="auto"/>
        <w:bottom w:val="none" w:sz="0" w:space="0" w:color="auto"/>
        <w:right w:val="none" w:sz="0" w:space="0" w:color="auto"/>
      </w:divBdr>
    </w:div>
    <w:div w:id="733625528">
      <w:bodyDiv w:val="1"/>
      <w:marLeft w:val="0"/>
      <w:marRight w:val="0"/>
      <w:marTop w:val="0"/>
      <w:marBottom w:val="0"/>
      <w:divBdr>
        <w:top w:val="none" w:sz="0" w:space="0" w:color="auto"/>
        <w:left w:val="none" w:sz="0" w:space="0" w:color="auto"/>
        <w:bottom w:val="none" w:sz="0" w:space="0" w:color="auto"/>
        <w:right w:val="none" w:sz="0" w:space="0" w:color="auto"/>
      </w:divBdr>
    </w:div>
    <w:div w:id="1061824735">
      <w:bodyDiv w:val="1"/>
      <w:marLeft w:val="0"/>
      <w:marRight w:val="0"/>
      <w:marTop w:val="0"/>
      <w:marBottom w:val="0"/>
      <w:divBdr>
        <w:top w:val="none" w:sz="0" w:space="0" w:color="auto"/>
        <w:left w:val="none" w:sz="0" w:space="0" w:color="auto"/>
        <w:bottom w:val="none" w:sz="0" w:space="0" w:color="auto"/>
        <w:right w:val="none" w:sz="0" w:space="0" w:color="auto"/>
      </w:divBdr>
    </w:div>
    <w:div w:id="1230926101">
      <w:bodyDiv w:val="1"/>
      <w:marLeft w:val="0"/>
      <w:marRight w:val="0"/>
      <w:marTop w:val="0"/>
      <w:marBottom w:val="0"/>
      <w:divBdr>
        <w:top w:val="none" w:sz="0" w:space="0" w:color="auto"/>
        <w:left w:val="none" w:sz="0" w:space="0" w:color="auto"/>
        <w:bottom w:val="none" w:sz="0" w:space="0" w:color="auto"/>
        <w:right w:val="none" w:sz="0" w:space="0" w:color="auto"/>
      </w:divBdr>
    </w:div>
    <w:div w:id="151822628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50274239">
      <w:bodyDiv w:val="1"/>
      <w:marLeft w:val="0"/>
      <w:marRight w:val="0"/>
      <w:marTop w:val="0"/>
      <w:marBottom w:val="0"/>
      <w:divBdr>
        <w:top w:val="none" w:sz="0" w:space="0" w:color="auto"/>
        <w:left w:val="none" w:sz="0" w:space="0" w:color="auto"/>
        <w:bottom w:val="none" w:sz="0" w:space="0" w:color="auto"/>
        <w:right w:val="none" w:sz="0" w:space="0" w:color="auto"/>
      </w:divBdr>
    </w:div>
    <w:div w:id="1914581834">
      <w:bodyDiv w:val="1"/>
      <w:marLeft w:val="0"/>
      <w:marRight w:val="0"/>
      <w:marTop w:val="0"/>
      <w:marBottom w:val="0"/>
      <w:divBdr>
        <w:top w:val="none" w:sz="0" w:space="0" w:color="auto"/>
        <w:left w:val="none" w:sz="0" w:space="0" w:color="auto"/>
        <w:bottom w:val="none" w:sz="0" w:space="0" w:color="auto"/>
        <w:right w:val="none" w:sz="0" w:space="0" w:color="auto"/>
      </w:divBdr>
    </w:div>
    <w:div w:id="193740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yekuiw@qualcom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ramasub@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1590</Words>
  <Characters>9065</Characters>
  <Application>Microsoft Office Word</Application>
  <DocSecurity>0</DocSecurity>
  <Lines>75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10634</CharactersWithSpaces>
  <SharedDoc>false</SharedDoc>
  <HLinks>
    <vt:vector size="18" baseType="variant">
      <vt:variant>
        <vt:i4>4325492</vt:i4>
      </vt:variant>
      <vt:variant>
        <vt:i4>6</vt:i4>
      </vt:variant>
      <vt:variant>
        <vt:i4>0</vt:i4>
      </vt:variant>
      <vt:variant>
        <vt:i4>5</vt:i4>
      </vt:variant>
      <vt:variant>
        <vt:lpwstr>mailto:cheny@qualcomm.com</vt:lpwstr>
      </vt:variant>
      <vt:variant>
        <vt:lpwstr/>
      </vt:variant>
      <vt:variant>
        <vt:i4>2293787</vt:i4>
      </vt:variant>
      <vt:variant>
        <vt:i4>3</vt:i4>
      </vt:variant>
      <vt:variant>
        <vt:i4>0</vt:i4>
      </vt:variant>
      <vt:variant>
        <vt:i4>5</vt:i4>
      </vt:variant>
      <vt:variant>
        <vt:lpwstr>mailto:aramasub@qualcomm.com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5</cp:revision>
  <cp:lastPrinted>2012-04-14T22:14:00Z</cp:lastPrinted>
  <dcterms:created xsi:type="dcterms:W3CDTF">2012-04-25T23:29:00Z</dcterms:created>
  <dcterms:modified xsi:type="dcterms:W3CDTF">2012-04-26T02:36:00Z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-1579966698</vt:i4>
  </property>
  <property fmtid="{D5CDD505-2E9C-101B-9397-08002B2CF9AE}" pid="3" name="_NewReviewCycle">
    <vt:lpwstr/>
  </property>
  <property fmtid="{D5CDD505-2E9C-101B-9397-08002B2CF9AE}" pid="4" name="_EmailSubject">
    <vt:lpwstr>JCTVC-I0348 (RPLM) revision</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-348540518</vt:i4>
  </property>
  <property fmtid="{D5CDD505-2E9C-101B-9397-08002B2CF9AE}" pid="8" name="_ReviewingToolsShownOnce">
    <vt:lpwstr/>
  </property>
</Properties>
</file>