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917639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7C98A60E" wp14:editId="07276305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 wp14:anchorId="0D0E7AEE" wp14:editId="7F8EB434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 wp14:anchorId="20A4347D" wp14:editId="567E7427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5E1AC6" w:rsidP="005B217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9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Pr="005E1AC6">
              <w:rPr>
                <w:szCs w:val="22"/>
                <w:lang w:val="en-CA"/>
              </w:rPr>
              <w:t>Geneva, CH, 27 April – 7 May 2012</w:t>
            </w:r>
          </w:p>
        </w:tc>
        <w:tc>
          <w:tcPr>
            <w:tcW w:w="3168" w:type="dxa"/>
          </w:tcPr>
          <w:p w:rsidR="008A4B4C" w:rsidRPr="005B217D" w:rsidRDefault="00E61DAC" w:rsidP="00E506FF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5E1AC6">
              <w:rPr>
                <w:lang w:val="en-CA"/>
              </w:rPr>
              <w:t>I</w:t>
            </w:r>
            <w:r w:rsidR="00E506FF">
              <w:rPr>
                <w:lang w:val="en-CA"/>
              </w:rPr>
              <w:t>0347</w:t>
            </w:r>
            <w:ins w:id="0" w:author="Adarsh K. Ramasubramonian" w:date="2012-05-04T23:39:00Z">
              <w:r w:rsidR="00F70BE5">
                <w:rPr>
                  <w:lang w:val="en-CA"/>
                </w:rPr>
                <w:t>r1</w:t>
              </w:r>
            </w:ins>
            <w:bookmarkStart w:id="1" w:name="_GoBack"/>
            <w:bookmarkEnd w:id="1"/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3C63DE" w:rsidP="001470B7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Simplification of inter-RPS prediction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EA100A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EA100A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F172C6" w:rsidRDefault="00F172C6" w:rsidP="00F172C6">
            <w:pPr>
              <w:spacing w:before="60" w:after="60"/>
              <w:rPr>
                <w:szCs w:val="22"/>
                <w:lang w:val="en-CA"/>
              </w:rPr>
            </w:pPr>
            <w:r w:rsidRPr="004F7D02">
              <w:rPr>
                <w:szCs w:val="22"/>
                <w:lang w:val="en-CA"/>
              </w:rPr>
              <w:t>Adarsh</w:t>
            </w:r>
            <w:r w:rsidRPr="00560F32">
              <w:rPr>
                <w:szCs w:val="22"/>
                <w:lang w:val="en-CA"/>
              </w:rPr>
              <w:t xml:space="preserve"> </w:t>
            </w:r>
            <w:r w:rsidRPr="00560F32">
              <w:rPr>
                <w:szCs w:val="22"/>
              </w:rPr>
              <w:t>K. Ramasubramonian</w:t>
            </w:r>
            <w:r w:rsidRPr="004F7D02">
              <w:rPr>
                <w:szCs w:val="22"/>
                <w:lang w:val="en-CA"/>
              </w:rPr>
              <w:br/>
              <w:t>Ying Chen</w:t>
            </w:r>
            <w:r w:rsidRPr="004F7D02">
              <w:rPr>
                <w:szCs w:val="22"/>
                <w:lang w:val="en-CA"/>
              </w:rPr>
              <w:br/>
              <w:t>Ye-Kui Wang</w:t>
            </w:r>
            <w:r w:rsidRPr="004F7D02">
              <w:rPr>
                <w:szCs w:val="22"/>
                <w:lang w:val="en-CA"/>
              </w:rPr>
              <w:br/>
            </w:r>
          </w:p>
          <w:p w:rsidR="00E61DAC" w:rsidRPr="005B217D" w:rsidRDefault="00EA100A" w:rsidP="00EA100A">
            <w:pPr>
              <w:spacing w:before="60" w:after="60"/>
              <w:rPr>
                <w:szCs w:val="22"/>
                <w:lang w:val="en-CA"/>
              </w:rPr>
            </w:pPr>
            <w:r w:rsidRPr="002F5939">
              <w:rPr>
                <w:szCs w:val="22"/>
              </w:rPr>
              <w:t xml:space="preserve">5775 Morehouse </w:t>
            </w:r>
            <w:proofErr w:type="spellStart"/>
            <w:r w:rsidRPr="002F5939">
              <w:rPr>
                <w:szCs w:val="22"/>
              </w:rPr>
              <w:t>Dr</w:t>
            </w:r>
            <w:proofErr w:type="spellEnd"/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San Diego, CA 92121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F172C6" w:rsidRDefault="00F172C6" w:rsidP="00F172C6">
            <w:pPr>
              <w:spacing w:before="60" w:after="60"/>
            </w:pPr>
            <w:r w:rsidRPr="00906146">
              <w:rPr>
                <w:szCs w:val="22"/>
              </w:rPr>
              <w:t>1-858-65</w:t>
            </w:r>
            <w:r>
              <w:rPr>
                <w:szCs w:val="22"/>
              </w:rPr>
              <w:t>8</w:t>
            </w:r>
            <w:r w:rsidRPr="00906146">
              <w:rPr>
                <w:szCs w:val="22"/>
              </w:rPr>
              <w:t>-5</w:t>
            </w:r>
            <w:r>
              <w:rPr>
                <w:szCs w:val="22"/>
              </w:rPr>
              <w:t>804</w:t>
            </w:r>
            <w:r w:rsidRPr="00906146">
              <w:rPr>
                <w:szCs w:val="22"/>
              </w:rPr>
              <w:br/>
            </w:r>
            <w:hyperlink r:id="rId11" w:history="1">
              <w:r w:rsidRPr="00B9590F">
                <w:rPr>
                  <w:rStyle w:val="Hyperlink"/>
                </w:rPr>
                <w:t>aramasub@qualcomm.com</w:t>
              </w:r>
            </w:hyperlink>
          </w:p>
          <w:p w:rsidR="00F172C6" w:rsidRDefault="00F172C6" w:rsidP="00F172C6">
            <w:pPr>
              <w:spacing w:before="60" w:after="60"/>
              <w:rPr>
                <w:rStyle w:val="Hyperlink"/>
                <w:szCs w:val="22"/>
              </w:rPr>
            </w:pPr>
            <w:r>
              <w:rPr>
                <w:rStyle w:val="value"/>
                <w:rFonts w:eastAsia="SimSun"/>
              </w:rPr>
              <w:t>1-858-845-6589</w:t>
            </w:r>
            <w:r>
              <w:rPr>
                <w:szCs w:val="22"/>
              </w:rPr>
              <w:br/>
            </w:r>
            <w:hyperlink r:id="rId12" w:history="1">
              <w:r w:rsidRPr="00381150">
                <w:rPr>
                  <w:rStyle w:val="Hyperlink"/>
                  <w:szCs w:val="22"/>
                </w:rPr>
                <w:t>cheny@qualcomm.com</w:t>
              </w:r>
            </w:hyperlink>
          </w:p>
          <w:p w:rsidR="00F172C6" w:rsidRDefault="00F172C6" w:rsidP="00F172C6">
            <w:pPr>
              <w:spacing w:before="60" w:after="60"/>
              <w:rPr>
                <w:rStyle w:val="Hyperlink"/>
                <w:szCs w:val="22"/>
              </w:rPr>
            </w:pPr>
            <w:r w:rsidRPr="00906146">
              <w:rPr>
                <w:szCs w:val="22"/>
              </w:rPr>
              <w:t>1-858-651-8345</w:t>
            </w:r>
            <w:r w:rsidRPr="00906146">
              <w:rPr>
                <w:szCs w:val="22"/>
              </w:rPr>
              <w:br/>
            </w:r>
            <w:hyperlink r:id="rId13" w:history="1">
              <w:r w:rsidRPr="00906146">
                <w:rPr>
                  <w:rStyle w:val="Hyperlink"/>
                  <w:szCs w:val="22"/>
                </w:rPr>
                <w:t>yekuiw@qualcomm.com</w:t>
              </w:r>
            </w:hyperlink>
          </w:p>
          <w:p w:rsidR="00E61DAC" w:rsidRPr="005B217D" w:rsidRDefault="00E61DAC" w:rsidP="00F172C6">
            <w:pPr>
              <w:spacing w:before="2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EA100A" w:rsidP="00F64F87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63398" w:rsidRDefault="003C63DE" w:rsidP="00110964">
      <w:pPr>
        <w:rPr>
          <w:ins w:id="2" w:author="Adarsh K. Ramasubramonian" w:date="2012-05-04T22:38:00Z"/>
          <w:lang w:val="en-CA"/>
        </w:rPr>
      </w:pPr>
      <w:r>
        <w:rPr>
          <w:lang w:val="en-CA"/>
        </w:rPr>
        <w:t xml:space="preserve">In the current working draft of HEVC, inter prediction between RPS </w:t>
      </w:r>
      <w:r w:rsidR="00E506FF">
        <w:rPr>
          <w:lang w:val="en-CA"/>
        </w:rPr>
        <w:t xml:space="preserve">candidates in SPS </w:t>
      </w:r>
      <w:r>
        <w:rPr>
          <w:lang w:val="en-CA"/>
        </w:rPr>
        <w:t xml:space="preserve">is enabled. </w:t>
      </w:r>
      <w:r w:rsidR="00E506FF">
        <w:rPr>
          <w:lang w:val="en-CA"/>
        </w:rPr>
        <w:t>A s</w:t>
      </w:r>
      <w:r w:rsidR="005860E5">
        <w:rPr>
          <w:lang w:val="en-CA"/>
        </w:rPr>
        <w:t xml:space="preserve">implification of the current syntax design for inter-RPS </w:t>
      </w:r>
      <w:r w:rsidR="00FF50AB">
        <w:rPr>
          <w:lang w:val="en-CA"/>
        </w:rPr>
        <w:t xml:space="preserve">prediction </w:t>
      </w:r>
      <w:r w:rsidR="005860E5">
        <w:rPr>
          <w:lang w:val="en-CA"/>
        </w:rPr>
        <w:t>is proposed in this document.</w:t>
      </w:r>
    </w:p>
    <w:p w:rsidR="007A4F93" w:rsidRDefault="007A4F93" w:rsidP="00110964">
      <w:pPr>
        <w:rPr>
          <w:ins w:id="3" w:author="Adarsh K. Ramasubramonian" w:date="2012-05-04T23:24:00Z"/>
          <w:lang w:val="en-CA"/>
        </w:rPr>
      </w:pPr>
      <w:ins w:id="4" w:author="Adarsh K. Ramasubramonian" w:date="2012-05-04T22:38:00Z">
        <w:r>
          <w:rPr>
            <w:lang w:val="en-CA"/>
          </w:rPr>
          <w:t xml:space="preserve">Revision 1 of this document includes software, simulation results and a </w:t>
        </w:r>
      </w:ins>
      <w:ins w:id="5" w:author="Adarsh K. Ramasubramonian" w:date="2012-05-04T22:39:00Z">
        <w:r>
          <w:rPr>
            <w:lang w:val="en-CA"/>
          </w:rPr>
          <w:t xml:space="preserve">proposal of a </w:t>
        </w:r>
      </w:ins>
      <w:ins w:id="6" w:author="Adarsh K. Ramasubramonian" w:date="2012-05-04T22:38:00Z">
        <w:r>
          <w:rPr>
            <w:lang w:val="en-CA"/>
          </w:rPr>
          <w:t xml:space="preserve">further </w:t>
        </w:r>
        <w:proofErr w:type="spellStart"/>
        <w:r>
          <w:rPr>
            <w:lang w:val="en-CA"/>
          </w:rPr>
          <w:t>simplied</w:t>
        </w:r>
        <w:proofErr w:type="spellEnd"/>
        <w:r>
          <w:rPr>
            <w:lang w:val="en-CA"/>
          </w:rPr>
          <w:t xml:space="preserve"> syntax design for inter-RPS prediction.</w:t>
        </w:r>
      </w:ins>
    </w:p>
    <w:p w:rsidR="00374888" w:rsidRDefault="00374888" w:rsidP="00110964">
      <w:pPr>
        <w:rPr>
          <w:ins w:id="7" w:author="Adarsh K. Ramasubramonian" w:date="2012-05-04T23:36:00Z"/>
          <w:lang w:val="en-CA"/>
        </w:rPr>
      </w:pPr>
      <w:ins w:id="8" w:author="Adarsh K. Ramasubramonian" w:date="2012-05-04T23:24:00Z">
        <w:r>
          <w:rPr>
            <w:lang w:val="en-CA"/>
          </w:rPr>
          <w:t xml:space="preserve">The results show </w:t>
        </w:r>
        <w:proofErr w:type="gramStart"/>
        <w:r>
          <w:rPr>
            <w:lang w:val="en-CA"/>
          </w:rPr>
          <w:t>an overall average bit-count increases</w:t>
        </w:r>
        <w:proofErr w:type="gramEnd"/>
        <w:r>
          <w:rPr>
            <w:lang w:val="en-CA"/>
          </w:rPr>
          <w:t xml:space="preserve"> of 22% of the related syntax elements for the simplified </w:t>
        </w:r>
        <w:proofErr w:type="spellStart"/>
        <w:r>
          <w:rPr>
            <w:lang w:val="en-CA"/>
          </w:rPr>
          <w:t>synbtax</w:t>
        </w:r>
        <w:proofErr w:type="spellEnd"/>
        <w:r>
          <w:rPr>
            <w:lang w:val="en-CA"/>
          </w:rPr>
          <w:t>, and 34% for the further simplified method. These percentages roughly correspond to increase of 31 bits (about 4 bytes) and 47 bits (about 6 bytes) for the SPS.</w:t>
        </w:r>
      </w:ins>
    </w:p>
    <w:p w:rsidR="00350458" w:rsidRDefault="00350458" w:rsidP="00110964">
      <w:pPr>
        <w:rPr>
          <w:ins w:id="9" w:author="Adarsh K. Ramasubramonian" w:date="2012-05-04T23:24:00Z"/>
          <w:lang w:val="en-CA"/>
        </w:rPr>
      </w:pPr>
      <w:ins w:id="10" w:author="Adarsh K. Ramasubramonian" w:date="2012-05-04T23:36:00Z">
        <w:r>
          <w:rPr>
            <w:lang w:val="en-CA"/>
          </w:rPr>
          <w:t xml:space="preserve">More detailed results are included in the attached file JCTVC-I0347.xlsx, and the software package is included in the attached file </w:t>
        </w:r>
      </w:ins>
      <w:ins w:id="11" w:author="Adarsh K. Ramasubramonian" w:date="2012-05-04T23:37:00Z">
        <w:r w:rsidRPr="00350458">
          <w:rPr>
            <w:lang w:val="en-CA"/>
          </w:rPr>
          <w:t>JCTVC-I0347_sw.zip</w:t>
        </w:r>
      </w:ins>
      <w:ins w:id="12" w:author="Adarsh K. Ramasubramonian" w:date="2012-05-04T23:36:00Z">
        <w:r>
          <w:rPr>
            <w:lang w:val="en-CA"/>
          </w:rPr>
          <w:t>.</w:t>
        </w:r>
      </w:ins>
    </w:p>
    <w:p w:rsidR="00374888" w:rsidRPr="00374888" w:rsidRDefault="00374888" w:rsidP="00110964">
      <w:pPr>
        <w:rPr>
          <w:lang w:val="en-CA"/>
        </w:rPr>
      </w:pPr>
      <w:ins w:id="13" w:author="Adarsh K. Ramasubramonian" w:date="2012-05-04T23:24:00Z">
        <w:r>
          <w:rPr>
            <w:lang w:val="en-CA"/>
          </w:rPr>
          <w:t>It is proposed to adopt the further</w:t>
        </w:r>
      </w:ins>
      <w:ins w:id="14" w:author="Adarsh K. Ramasubramonian" w:date="2012-05-04T23:25:00Z">
        <w:r>
          <w:rPr>
            <w:lang w:val="en-CA"/>
          </w:rPr>
          <w:t xml:space="preserve"> </w:t>
        </w:r>
        <w:proofErr w:type="spellStart"/>
        <w:r>
          <w:rPr>
            <w:lang w:val="en-CA"/>
          </w:rPr>
          <w:t>simplied</w:t>
        </w:r>
        <w:proofErr w:type="spellEnd"/>
        <w:r>
          <w:rPr>
            <w:lang w:val="en-CA"/>
          </w:rPr>
          <w:t xml:space="preserve"> syntax</w:t>
        </w:r>
      </w:ins>
      <w:ins w:id="15" w:author="Adarsh K. Ramasubramonian" w:date="2012-05-04T23:37:00Z">
        <w:r w:rsidR="006B2499">
          <w:rPr>
            <w:lang w:val="en-CA"/>
          </w:rPr>
          <w:t xml:space="preserve"> for simplicity</w:t>
        </w:r>
      </w:ins>
      <w:ins w:id="16" w:author="Adarsh K. Ramasubramonian" w:date="2012-05-04T23:25:00Z">
        <w:r>
          <w:rPr>
            <w:lang w:val="en-CA"/>
          </w:rPr>
          <w:t>.</w:t>
        </w:r>
      </w:ins>
    </w:p>
    <w:p w:rsidR="00DD502A" w:rsidRPr="005B217D" w:rsidRDefault="005860E5" w:rsidP="00DD502A">
      <w:pPr>
        <w:pStyle w:val="Heading1"/>
        <w:rPr>
          <w:lang w:val="en-CA"/>
        </w:rPr>
      </w:pPr>
      <w:r>
        <w:rPr>
          <w:lang w:val="en-CA"/>
        </w:rPr>
        <w:t>Introduction</w:t>
      </w:r>
    </w:p>
    <w:p w:rsidR="002451D2" w:rsidRDefault="002451D2" w:rsidP="00021EA1">
      <w:pPr>
        <w:jc w:val="both"/>
        <w:rPr>
          <w:lang w:val="en-CA"/>
        </w:rPr>
      </w:pPr>
      <w:r>
        <w:rPr>
          <w:lang w:val="en-CA"/>
        </w:rPr>
        <w:t>In the current HEVC WD, prediction among the short-term RPS</w:t>
      </w:r>
      <w:r w:rsidR="00E506FF">
        <w:rPr>
          <w:lang w:val="en-CA"/>
        </w:rPr>
        <w:t xml:space="preserve"> candidate</w:t>
      </w:r>
      <w:r>
        <w:rPr>
          <w:lang w:val="en-CA"/>
        </w:rPr>
        <w:t>s inside an SPS is enabled by the highlighted syntax design as shown in the short-term reference picture set syntax table</w:t>
      </w:r>
      <w:r w:rsidR="00E506FF">
        <w:rPr>
          <w:lang w:val="en-CA"/>
        </w:rPr>
        <w:t xml:space="preserve"> copied below</w:t>
      </w:r>
      <w:r>
        <w:rPr>
          <w:lang w:val="en-CA"/>
        </w:rPr>
        <w:t xml:space="preserve">. </w:t>
      </w:r>
    </w:p>
    <w:p w:rsidR="002451D2" w:rsidRDefault="00E506FF" w:rsidP="002451D2">
      <w:pPr>
        <w:jc w:val="both"/>
        <w:rPr>
          <w:lang w:val="en-CA"/>
        </w:rPr>
      </w:pPr>
      <w:r>
        <w:rPr>
          <w:lang w:val="en-CA"/>
        </w:rPr>
        <w:t>We received complaints from implementers about the complexity of the syntax and associated decoding process</w:t>
      </w:r>
      <w:r w:rsidR="002451D2">
        <w:rPr>
          <w:lang w:val="en-CA"/>
        </w:rPr>
        <w:t>.</w:t>
      </w:r>
    </w:p>
    <w:p w:rsidR="002451D2" w:rsidRDefault="002451D2" w:rsidP="002451D2">
      <w:pPr>
        <w:jc w:val="both"/>
        <w:rPr>
          <w:lang w:val="en-CA"/>
        </w:rPr>
      </w:pPr>
      <w:r w:rsidRPr="002451D2">
        <w:rPr>
          <w:lang w:val="en-CA"/>
        </w:rPr>
        <w:t xml:space="preserve">In some cases, when the RPS of a picture A is used to predict the RPS of a picture B, most likely the picture A will be added into the RPS of the picture B. </w:t>
      </w:r>
    </w:p>
    <w:p w:rsidR="002451D2" w:rsidRDefault="002451D2" w:rsidP="002451D2">
      <w:pPr>
        <w:jc w:val="both"/>
        <w:rPr>
          <w:ins w:id="17" w:author="Adarsh K. Ramasubramonian" w:date="2012-05-04T22:51:00Z"/>
          <w:lang w:val="en-CA"/>
        </w:rPr>
      </w:pPr>
      <w:r w:rsidRPr="002451D2">
        <w:rPr>
          <w:lang w:val="en-CA"/>
        </w:rPr>
        <w:t xml:space="preserve">In most cases, </w:t>
      </w:r>
      <w:proofErr w:type="spellStart"/>
      <w:r w:rsidRPr="002451D2">
        <w:rPr>
          <w:lang w:val="en-CA"/>
        </w:rPr>
        <w:t>used_by_curr_pic_flag</w:t>
      </w:r>
      <w:proofErr w:type="spellEnd"/>
      <w:r w:rsidRPr="002451D2">
        <w:rPr>
          <w:lang w:val="en-CA"/>
        </w:rPr>
        <w:t xml:space="preserve"> can be predicted from the flags associated with the reference RPS. It is less efficient </w:t>
      </w:r>
      <w:r>
        <w:rPr>
          <w:lang w:val="en-CA"/>
        </w:rPr>
        <w:t xml:space="preserve">and not clean </w:t>
      </w:r>
      <w:r w:rsidRPr="002451D2">
        <w:rPr>
          <w:lang w:val="en-CA"/>
        </w:rPr>
        <w:t>to still signal this flag for inter-RPS</w:t>
      </w:r>
      <w:r w:rsidR="00FF50AB">
        <w:rPr>
          <w:lang w:val="en-CA"/>
        </w:rPr>
        <w:t xml:space="preserve"> prediction</w:t>
      </w:r>
      <w:r w:rsidRPr="002451D2">
        <w:rPr>
          <w:lang w:val="en-CA"/>
        </w:rPr>
        <w:t>.</w:t>
      </w:r>
    </w:p>
    <w:p w:rsidR="00C83A31" w:rsidRPr="005B217D" w:rsidRDefault="00C83A31" w:rsidP="00C83A31">
      <w:pPr>
        <w:pStyle w:val="Heading2"/>
        <w:rPr>
          <w:ins w:id="18" w:author="Adarsh K. Ramasubramonian" w:date="2012-05-04T22:51:00Z"/>
          <w:lang w:val="en-CA"/>
        </w:rPr>
      </w:pPr>
      <w:ins w:id="19" w:author="Adarsh K. Ramasubramonian" w:date="2012-05-04T22:51:00Z">
        <w:r>
          <w:rPr>
            <w:lang w:val="en-CA"/>
          </w:rPr>
          <w:t xml:space="preserve">Current Inter-RPS </w:t>
        </w:r>
        <w:proofErr w:type="spellStart"/>
        <w:r>
          <w:rPr>
            <w:lang w:val="en-CA"/>
          </w:rPr>
          <w:t>prediciton</w:t>
        </w:r>
        <w:proofErr w:type="spellEnd"/>
        <w:r>
          <w:rPr>
            <w:lang w:val="en-CA"/>
          </w:rPr>
          <w:t xml:space="preserve"> syntax</w:t>
        </w:r>
      </w:ins>
    </w:p>
    <w:p w:rsidR="00C83A31" w:rsidRDefault="00C83A31" w:rsidP="002451D2">
      <w:pPr>
        <w:jc w:val="both"/>
        <w:rPr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55"/>
        <w:gridCol w:w="1157"/>
      </w:tblGrid>
      <w:tr w:rsidR="005860E5" w:rsidRPr="00FB08DB" w:rsidTr="00623FC4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E5" w:rsidRPr="00FB08DB" w:rsidRDefault="005860E5" w:rsidP="00623FC4">
            <w:pPr>
              <w:pStyle w:val="tablesyntax"/>
            </w:pPr>
            <w:proofErr w:type="spellStart"/>
            <w:r w:rsidRPr="00FB08DB">
              <w:lastRenderedPageBreak/>
              <w:t>short_term_ref_pic_set</w:t>
            </w:r>
            <w:proofErr w:type="spellEnd"/>
            <w:r w:rsidRPr="00FB08DB">
              <w:t>( </w:t>
            </w:r>
            <w:proofErr w:type="spellStart"/>
            <w:r w:rsidRPr="00FB08DB">
              <w:t>idx</w:t>
            </w:r>
            <w:proofErr w:type="spellEnd"/>
            <w:r w:rsidRPr="00FB08DB">
              <w:t> 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E5" w:rsidRPr="00FB08DB" w:rsidRDefault="005860E5" w:rsidP="00623FC4">
            <w:pPr>
              <w:pStyle w:val="tableheading"/>
            </w:pPr>
            <w:r w:rsidRPr="00FB08DB">
              <w:t>Descriptor</w:t>
            </w:r>
          </w:p>
        </w:tc>
      </w:tr>
      <w:tr w:rsidR="005860E5" w:rsidRPr="00FB08DB" w:rsidTr="00623FC4">
        <w:trPr>
          <w:cantSplit/>
          <w:jc w:val="center"/>
        </w:trPr>
        <w:tc>
          <w:tcPr>
            <w:tcW w:w="6655" w:type="dxa"/>
          </w:tcPr>
          <w:p w:rsidR="005860E5" w:rsidRPr="007169FA" w:rsidRDefault="005860E5" w:rsidP="00623FC4">
            <w:pPr>
              <w:pStyle w:val="tablesyntax"/>
              <w:rPr>
                <w:highlight w:val="yellow"/>
                <w:lang w:eastAsia="ko-KR"/>
              </w:rPr>
            </w:pPr>
            <w:r w:rsidRPr="007169FA">
              <w:rPr>
                <w:b/>
                <w:bCs/>
                <w:highlight w:val="yellow"/>
                <w:lang w:eastAsia="ko-KR"/>
              </w:rPr>
              <w:tab/>
            </w:r>
            <w:proofErr w:type="spellStart"/>
            <w:r w:rsidRPr="007169FA">
              <w:rPr>
                <w:b/>
                <w:bCs/>
                <w:highlight w:val="yellow"/>
              </w:rPr>
              <w:t>inter_ref_pic_set_prediction_flag</w:t>
            </w:r>
            <w:proofErr w:type="spellEnd"/>
          </w:p>
        </w:tc>
        <w:tc>
          <w:tcPr>
            <w:tcW w:w="1157" w:type="dxa"/>
          </w:tcPr>
          <w:p w:rsidR="005860E5" w:rsidRPr="007169FA" w:rsidRDefault="005860E5" w:rsidP="00623FC4">
            <w:pPr>
              <w:pStyle w:val="tablecell"/>
              <w:rPr>
                <w:highlight w:val="yellow"/>
              </w:rPr>
            </w:pPr>
            <w:r w:rsidRPr="007169FA">
              <w:rPr>
                <w:highlight w:val="yellow"/>
              </w:rPr>
              <w:t>u(1)</w:t>
            </w:r>
          </w:p>
        </w:tc>
      </w:tr>
      <w:tr w:rsidR="005860E5" w:rsidRPr="00FB08DB" w:rsidTr="00623FC4">
        <w:trPr>
          <w:cantSplit/>
          <w:jc w:val="center"/>
        </w:trPr>
        <w:tc>
          <w:tcPr>
            <w:tcW w:w="6655" w:type="dxa"/>
          </w:tcPr>
          <w:p w:rsidR="005860E5" w:rsidRPr="007169FA" w:rsidRDefault="005860E5" w:rsidP="00623FC4">
            <w:pPr>
              <w:pStyle w:val="tablesyntax"/>
              <w:rPr>
                <w:highlight w:val="yellow"/>
                <w:lang w:eastAsia="ko-KR"/>
              </w:rPr>
            </w:pPr>
            <w:r w:rsidRPr="007169FA">
              <w:rPr>
                <w:highlight w:val="yellow"/>
                <w:lang w:eastAsia="ko-KR"/>
              </w:rPr>
              <w:tab/>
              <w:t>i</w:t>
            </w:r>
            <w:r w:rsidRPr="007169FA">
              <w:rPr>
                <w:szCs w:val="22"/>
                <w:highlight w:val="yellow"/>
              </w:rPr>
              <w:t>f(</w:t>
            </w:r>
            <w:r w:rsidRPr="007169FA">
              <w:rPr>
                <w:bCs/>
                <w:szCs w:val="22"/>
                <w:highlight w:val="yellow"/>
              </w:rPr>
              <w:t xml:space="preserve"> </w:t>
            </w:r>
            <w:proofErr w:type="spellStart"/>
            <w:r w:rsidRPr="007169FA">
              <w:rPr>
                <w:bCs/>
                <w:highlight w:val="yellow"/>
              </w:rPr>
              <w:t>inter_</w:t>
            </w:r>
            <w:r w:rsidRPr="007169FA">
              <w:rPr>
                <w:highlight w:val="yellow"/>
              </w:rPr>
              <w:t>ref_pic_set</w:t>
            </w:r>
            <w:r w:rsidRPr="007169FA">
              <w:rPr>
                <w:bCs/>
                <w:highlight w:val="yellow"/>
              </w:rPr>
              <w:t>_prediction_flag</w:t>
            </w:r>
            <w:proofErr w:type="spellEnd"/>
            <w:r w:rsidRPr="007169FA">
              <w:rPr>
                <w:b/>
                <w:highlight w:val="yellow"/>
              </w:rPr>
              <w:t xml:space="preserve"> </w:t>
            </w:r>
            <w:r w:rsidRPr="007169FA">
              <w:rPr>
                <w:szCs w:val="22"/>
                <w:highlight w:val="yellow"/>
              </w:rPr>
              <w:t>) {</w:t>
            </w:r>
          </w:p>
        </w:tc>
        <w:tc>
          <w:tcPr>
            <w:tcW w:w="1157" w:type="dxa"/>
          </w:tcPr>
          <w:p w:rsidR="005860E5" w:rsidRPr="007169FA" w:rsidRDefault="005860E5" w:rsidP="00623FC4">
            <w:pPr>
              <w:pStyle w:val="tablecell"/>
              <w:rPr>
                <w:highlight w:val="yellow"/>
              </w:rPr>
            </w:pPr>
          </w:p>
        </w:tc>
      </w:tr>
      <w:tr w:rsidR="005860E5" w:rsidRPr="00FB08DB" w:rsidTr="00623FC4">
        <w:trPr>
          <w:cantSplit/>
          <w:jc w:val="center"/>
        </w:trPr>
        <w:tc>
          <w:tcPr>
            <w:tcW w:w="6655" w:type="dxa"/>
          </w:tcPr>
          <w:p w:rsidR="005860E5" w:rsidRPr="007169FA" w:rsidRDefault="005860E5" w:rsidP="00623FC4">
            <w:pPr>
              <w:pStyle w:val="tablesyntax"/>
              <w:rPr>
                <w:highlight w:val="yellow"/>
                <w:lang w:eastAsia="ko-KR"/>
              </w:rPr>
            </w:pPr>
            <w:r w:rsidRPr="007169FA">
              <w:rPr>
                <w:highlight w:val="yellow"/>
                <w:lang w:eastAsia="ko-KR"/>
              </w:rPr>
              <w:tab/>
            </w:r>
            <w:r w:rsidRPr="007169FA">
              <w:rPr>
                <w:highlight w:val="yellow"/>
                <w:lang w:eastAsia="ko-KR"/>
              </w:rPr>
              <w:tab/>
            </w:r>
            <w:r w:rsidRPr="007169FA">
              <w:rPr>
                <w:b/>
                <w:highlight w:val="yellow"/>
              </w:rPr>
              <w:t>delta_idx_minus1</w:t>
            </w:r>
          </w:p>
        </w:tc>
        <w:tc>
          <w:tcPr>
            <w:tcW w:w="1157" w:type="dxa"/>
          </w:tcPr>
          <w:p w:rsidR="005860E5" w:rsidRPr="007169FA" w:rsidRDefault="005860E5" w:rsidP="00623FC4">
            <w:pPr>
              <w:pStyle w:val="tablecell"/>
              <w:rPr>
                <w:highlight w:val="yellow"/>
              </w:rPr>
            </w:pPr>
            <w:proofErr w:type="spellStart"/>
            <w:r w:rsidRPr="007169FA">
              <w:rPr>
                <w:highlight w:val="yellow"/>
              </w:rPr>
              <w:t>ue</w:t>
            </w:r>
            <w:proofErr w:type="spellEnd"/>
            <w:r w:rsidRPr="007169FA">
              <w:rPr>
                <w:highlight w:val="yellow"/>
              </w:rPr>
              <w:t>(v)</w:t>
            </w:r>
          </w:p>
        </w:tc>
      </w:tr>
      <w:tr w:rsidR="005860E5" w:rsidRPr="00FB08DB" w:rsidTr="00623FC4">
        <w:trPr>
          <w:cantSplit/>
          <w:jc w:val="center"/>
        </w:trPr>
        <w:tc>
          <w:tcPr>
            <w:tcW w:w="6655" w:type="dxa"/>
          </w:tcPr>
          <w:p w:rsidR="005860E5" w:rsidRPr="007169FA" w:rsidRDefault="005860E5" w:rsidP="00623FC4">
            <w:pPr>
              <w:pStyle w:val="tablesyntax"/>
              <w:rPr>
                <w:highlight w:val="yellow"/>
                <w:lang w:eastAsia="ko-KR"/>
              </w:rPr>
            </w:pPr>
            <w:r w:rsidRPr="007169FA">
              <w:rPr>
                <w:b/>
                <w:bCs/>
                <w:highlight w:val="yellow"/>
                <w:lang w:eastAsia="ko-KR"/>
              </w:rPr>
              <w:tab/>
            </w:r>
            <w:r w:rsidRPr="007169FA">
              <w:rPr>
                <w:b/>
                <w:bCs/>
                <w:highlight w:val="yellow"/>
                <w:lang w:eastAsia="ko-KR"/>
              </w:rPr>
              <w:tab/>
            </w:r>
            <w:proofErr w:type="spellStart"/>
            <w:r w:rsidRPr="007169FA">
              <w:rPr>
                <w:b/>
                <w:bCs/>
                <w:highlight w:val="yellow"/>
                <w:lang w:eastAsia="ko-KR"/>
              </w:rPr>
              <w:t>delta_rps_sign</w:t>
            </w:r>
            <w:proofErr w:type="spellEnd"/>
          </w:p>
        </w:tc>
        <w:tc>
          <w:tcPr>
            <w:tcW w:w="1157" w:type="dxa"/>
          </w:tcPr>
          <w:p w:rsidR="005860E5" w:rsidRPr="007169FA" w:rsidRDefault="005860E5" w:rsidP="00623FC4">
            <w:pPr>
              <w:pStyle w:val="tablecell"/>
              <w:rPr>
                <w:highlight w:val="yellow"/>
              </w:rPr>
            </w:pPr>
            <w:r w:rsidRPr="007169FA">
              <w:rPr>
                <w:highlight w:val="yellow"/>
                <w:lang w:eastAsia="ko-KR"/>
              </w:rPr>
              <w:t>u(1)</w:t>
            </w:r>
          </w:p>
        </w:tc>
      </w:tr>
      <w:tr w:rsidR="005860E5" w:rsidRPr="00FB08DB" w:rsidTr="00623FC4">
        <w:trPr>
          <w:cantSplit/>
          <w:jc w:val="center"/>
        </w:trPr>
        <w:tc>
          <w:tcPr>
            <w:tcW w:w="6655" w:type="dxa"/>
          </w:tcPr>
          <w:p w:rsidR="005860E5" w:rsidRPr="007169FA" w:rsidRDefault="005860E5" w:rsidP="00623FC4">
            <w:pPr>
              <w:pStyle w:val="tablesyntax"/>
              <w:rPr>
                <w:highlight w:val="yellow"/>
                <w:lang w:eastAsia="ko-KR"/>
              </w:rPr>
            </w:pPr>
            <w:r w:rsidRPr="007169FA">
              <w:rPr>
                <w:b/>
                <w:bCs/>
                <w:highlight w:val="yellow"/>
                <w:lang w:eastAsia="ko-KR"/>
              </w:rPr>
              <w:tab/>
            </w:r>
            <w:r w:rsidRPr="007169FA">
              <w:rPr>
                <w:b/>
                <w:bCs/>
                <w:highlight w:val="yellow"/>
                <w:lang w:eastAsia="ko-KR"/>
              </w:rPr>
              <w:tab/>
              <w:t>abs_delta_rps_minus1</w:t>
            </w:r>
          </w:p>
        </w:tc>
        <w:tc>
          <w:tcPr>
            <w:tcW w:w="1157" w:type="dxa"/>
          </w:tcPr>
          <w:p w:rsidR="005860E5" w:rsidRPr="007169FA" w:rsidRDefault="005860E5" w:rsidP="00623FC4">
            <w:pPr>
              <w:pStyle w:val="tablecell"/>
              <w:rPr>
                <w:highlight w:val="yellow"/>
              </w:rPr>
            </w:pPr>
            <w:proofErr w:type="spellStart"/>
            <w:r w:rsidRPr="007169FA">
              <w:rPr>
                <w:highlight w:val="yellow"/>
                <w:lang w:eastAsia="ko-KR"/>
              </w:rPr>
              <w:t>ue</w:t>
            </w:r>
            <w:proofErr w:type="spellEnd"/>
            <w:r w:rsidRPr="007169FA">
              <w:rPr>
                <w:highlight w:val="yellow"/>
                <w:lang w:eastAsia="ko-KR"/>
              </w:rPr>
              <w:t>(v)</w:t>
            </w:r>
          </w:p>
        </w:tc>
      </w:tr>
      <w:tr w:rsidR="005860E5" w:rsidRPr="00FB08DB" w:rsidTr="00623FC4">
        <w:trPr>
          <w:cantSplit/>
          <w:jc w:val="center"/>
        </w:trPr>
        <w:tc>
          <w:tcPr>
            <w:tcW w:w="6655" w:type="dxa"/>
          </w:tcPr>
          <w:p w:rsidR="005860E5" w:rsidRPr="007169FA" w:rsidRDefault="005860E5" w:rsidP="00623FC4">
            <w:pPr>
              <w:pStyle w:val="tablesyntax"/>
              <w:rPr>
                <w:highlight w:val="yellow"/>
                <w:lang w:eastAsia="ko-KR"/>
              </w:rPr>
            </w:pPr>
            <w:r w:rsidRPr="007169FA">
              <w:rPr>
                <w:highlight w:val="yellow"/>
                <w:lang w:eastAsia="ko-KR"/>
              </w:rPr>
              <w:tab/>
            </w:r>
            <w:r w:rsidRPr="007169FA">
              <w:rPr>
                <w:b/>
                <w:bCs/>
                <w:highlight w:val="yellow"/>
                <w:lang w:eastAsia="ko-KR"/>
              </w:rPr>
              <w:tab/>
            </w:r>
            <w:r w:rsidRPr="007169FA">
              <w:rPr>
                <w:highlight w:val="yellow"/>
                <w:lang w:eastAsia="ko-KR"/>
              </w:rPr>
              <w:t xml:space="preserve">for( j = 0; j &lt;= </w:t>
            </w:r>
            <w:proofErr w:type="spellStart"/>
            <w:r w:rsidRPr="007169FA">
              <w:rPr>
                <w:highlight w:val="yellow"/>
                <w:lang w:eastAsia="ko-KR"/>
              </w:rPr>
              <w:t>NumDeltaPocs</w:t>
            </w:r>
            <w:proofErr w:type="spellEnd"/>
            <w:r w:rsidRPr="007169FA">
              <w:rPr>
                <w:highlight w:val="yellow"/>
                <w:lang w:eastAsia="ko-KR"/>
              </w:rPr>
              <w:t>[ </w:t>
            </w:r>
            <w:proofErr w:type="spellStart"/>
            <w:r w:rsidRPr="007169FA">
              <w:rPr>
                <w:highlight w:val="yellow"/>
                <w:lang w:eastAsia="ko-KR"/>
              </w:rPr>
              <w:t>RIdx</w:t>
            </w:r>
            <w:proofErr w:type="spellEnd"/>
            <w:r w:rsidRPr="007169FA">
              <w:rPr>
                <w:highlight w:val="yellow"/>
                <w:lang w:eastAsia="ko-KR"/>
              </w:rPr>
              <w:t xml:space="preserve"> ]; j++ ) </w:t>
            </w:r>
            <w:r w:rsidRPr="007169FA">
              <w:rPr>
                <w:highlight w:val="yellow"/>
              </w:rPr>
              <w:t>{</w:t>
            </w:r>
          </w:p>
        </w:tc>
        <w:tc>
          <w:tcPr>
            <w:tcW w:w="1157" w:type="dxa"/>
          </w:tcPr>
          <w:p w:rsidR="005860E5" w:rsidRPr="007169FA" w:rsidRDefault="005860E5" w:rsidP="00623FC4">
            <w:pPr>
              <w:pStyle w:val="tablecell"/>
              <w:rPr>
                <w:highlight w:val="yellow"/>
              </w:rPr>
            </w:pPr>
          </w:p>
        </w:tc>
      </w:tr>
      <w:tr w:rsidR="005860E5" w:rsidRPr="00FB08DB" w:rsidTr="00623FC4">
        <w:trPr>
          <w:cantSplit/>
          <w:jc w:val="center"/>
        </w:trPr>
        <w:tc>
          <w:tcPr>
            <w:tcW w:w="6655" w:type="dxa"/>
          </w:tcPr>
          <w:p w:rsidR="005860E5" w:rsidRPr="007169FA" w:rsidRDefault="005860E5" w:rsidP="00623FC4">
            <w:pPr>
              <w:pStyle w:val="tablesyntax"/>
              <w:rPr>
                <w:highlight w:val="yellow"/>
                <w:lang w:eastAsia="ko-KR"/>
              </w:rPr>
            </w:pPr>
            <w:r w:rsidRPr="007169FA">
              <w:rPr>
                <w:highlight w:val="yellow"/>
                <w:lang w:eastAsia="ko-KR"/>
              </w:rPr>
              <w:tab/>
            </w:r>
            <w:r w:rsidRPr="007169FA">
              <w:rPr>
                <w:highlight w:val="yellow"/>
                <w:lang w:eastAsia="ko-KR"/>
              </w:rPr>
              <w:tab/>
            </w:r>
            <w:r w:rsidRPr="007169FA">
              <w:rPr>
                <w:b/>
                <w:bCs/>
                <w:highlight w:val="yellow"/>
                <w:lang w:eastAsia="ko-KR"/>
              </w:rPr>
              <w:tab/>
            </w:r>
            <w:proofErr w:type="spellStart"/>
            <w:r w:rsidRPr="007169FA">
              <w:rPr>
                <w:b/>
                <w:bCs/>
                <w:highlight w:val="yellow"/>
                <w:lang w:eastAsia="ko-KR"/>
              </w:rPr>
              <w:t>used_by_curr_pic_flag</w:t>
            </w:r>
            <w:proofErr w:type="spellEnd"/>
            <w:r w:rsidRPr="007169FA">
              <w:rPr>
                <w:highlight w:val="yellow"/>
                <w:lang w:eastAsia="ko-KR"/>
              </w:rPr>
              <w:t>[ j ]</w:t>
            </w:r>
          </w:p>
        </w:tc>
        <w:tc>
          <w:tcPr>
            <w:tcW w:w="1157" w:type="dxa"/>
          </w:tcPr>
          <w:p w:rsidR="005860E5" w:rsidRPr="007169FA" w:rsidRDefault="005860E5" w:rsidP="00623FC4">
            <w:pPr>
              <w:pStyle w:val="tablecell"/>
              <w:rPr>
                <w:highlight w:val="yellow"/>
              </w:rPr>
            </w:pPr>
            <w:r w:rsidRPr="007169FA">
              <w:rPr>
                <w:highlight w:val="yellow"/>
                <w:lang w:eastAsia="ko-KR"/>
              </w:rPr>
              <w:t>u(1)</w:t>
            </w:r>
          </w:p>
        </w:tc>
      </w:tr>
      <w:tr w:rsidR="005860E5" w:rsidRPr="00FB08DB" w:rsidTr="00623FC4">
        <w:trPr>
          <w:cantSplit/>
          <w:jc w:val="center"/>
        </w:trPr>
        <w:tc>
          <w:tcPr>
            <w:tcW w:w="6655" w:type="dxa"/>
          </w:tcPr>
          <w:p w:rsidR="005860E5" w:rsidRPr="007169FA" w:rsidRDefault="005860E5" w:rsidP="00623FC4">
            <w:pPr>
              <w:pStyle w:val="tablesyntax"/>
              <w:rPr>
                <w:b/>
                <w:highlight w:val="yellow"/>
              </w:rPr>
            </w:pPr>
            <w:r w:rsidRPr="007169FA">
              <w:rPr>
                <w:highlight w:val="yellow"/>
                <w:lang w:eastAsia="ko-KR"/>
              </w:rPr>
              <w:tab/>
            </w:r>
            <w:r w:rsidRPr="007169FA">
              <w:rPr>
                <w:highlight w:val="yellow"/>
                <w:lang w:eastAsia="ko-KR"/>
              </w:rPr>
              <w:tab/>
            </w:r>
            <w:r w:rsidRPr="007169FA">
              <w:rPr>
                <w:highlight w:val="yellow"/>
                <w:lang w:eastAsia="ko-KR"/>
              </w:rPr>
              <w:tab/>
              <w:t>i</w:t>
            </w:r>
            <w:r w:rsidRPr="007169FA">
              <w:rPr>
                <w:szCs w:val="22"/>
                <w:highlight w:val="yellow"/>
              </w:rPr>
              <w:t>f(</w:t>
            </w:r>
            <w:r w:rsidRPr="007169FA">
              <w:rPr>
                <w:bCs/>
                <w:szCs w:val="22"/>
                <w:highlight w:val="yellow"/>
              </w:rPr>
              <w:t xml:space="preserve"> </w:t>
            </w:r>
            <w:r w:rsidRPr="007169FA">
              <w:rPr>
                <w:bCs/>
                <w:highlight w:val="yellow"/>
              </w:rPr>
              <w:t>!</w:t>
            </w:r>
            <w:proofErr w:type="spellStart"/>
            <w:r w:rsidRPr="007169FA">
              <w:rPr>
                <w:b/>
                <w:bCs/>
                <w:highlight w:val="yellow"/>
                <w:lang w:eastAsia="ko-KR"/>
              </w:rPr>
              <w:t>used_by_curr_pic_flag</w:t>
            </w:r>
            <w:proofErr w:type="spellEnd"/>
            <w:r w:rsidRPr="007169FA">
              <w:rPr>
                <w:highlight w:val="yellow"/>
                <w:lang w:eastAsia="ko-KR"/>
              </w:rPr>
              <w:t>[ j ]</w:t>
            </w:r>
            <w:r w:rsidRPr="007169FA">
              <w:rPr>
                <w:b/>
                <w:highlight w:val="yellow"/>
              </w:rPr>
              <w:t xml:space="preserve"> </w:t>
            </w:r>
            <w:r w:rsidRPr="007169FA">
              <w:rPr>
                <w:szCs w:val="22"/>
                <w:highlight w:val="yellow"/>
              </w:rPr>
              <w:t>)</w:t>
            </w:r>
          </w:p>
        </w:tc>
        <w:tc>
          <w:tcPr>
            <w:tcW w:w="1157" w:type="dxa"/>
          </w:tcPr>
          <w:p w:rsidR="005860E5" w:rsidRPr="007169FA" w:rsidRDefault="005860E5" w:rsidP="00623FC4">
            <w:pPr>
              <w:pStyle w:val="tablecell"/>
              <w:rPr>
                <w:highlight w:val="yellow"/>
              </w:rPr>
            </w:pPr>
          </w:p>
        </w:tc>
      </w:tr>
      <w:tr w:rsidR="005860E5" w:rsidRPr="00FB08DB" w:rsidTr="00623FC4">
        <w:trPr>
          <w:cantSplit/>
          <w:jc w:val="center"/>
        </w:trPr>
        <w:tc>
          <w:tcPr>
            <w:tcW w:w="6655" w:type="dxa"/>
          </w:tcPr>
          <w:p w:rsidR="005860E5" w:rsidRPr="007169FA" w:rsidRDefault="005860E5" w:rsidP="00623FC4">
            <w:pPr>
              <w:pStyle w:val="tablesyntax"/>
              <w:rPr>
                <w:b/>
                <w:highlight w:val="yellow"/>
              </w:rPr>
            </w:pPr>
            <w:r w:rsidRPr="007169FA">
              <w:rPr>
                <w:highlight w:val="yellow"/>
                <w:lang w:eastAsia="ko-KR"/>
              </w:rPr>
              <w:tab/>
            </w:r>
            <w:r w:rsidRPr="007169FA">
              <w:rPr>
                <w:highlight w:val="yellow"/>
                <w:lang w:eastAsia="ko-KR"/>
              </w:rPr>
              <w:tab/>
            </w:r>
            <w:r w:rsidRPr="007169FA">
              <w:rPr>
                <w:b/>
                <w:bCs/>
                <w:highlight w:val="yellow"/>
                <w:lang w:eastAsia="ko-KR"/>
              </w:rPr>
              <w:tab/>
            </w:r>
            <w:r w:rsidRPr="007169FA">
              <w:rPr>
                <w:b/>
                <w:bCs/>
                <w:highlight w:val="yellow"/>
                <w:lang w:eastAsia="ko-KR"/>
              </w:rPr>
              <w:tab/>
            </w:r>
            <w:proofErr w:type="spellStart"/>
            <w:r w:rsidRPr="007169FA">
              <w:rPr>
                <w:b/>
                <w:bCs/>
                <w:highlight w:val="yellow"/>
                <w:lang w:eastAsia="ko-KR"/>
              </w:rPr>
              <w:t>use_delta_flag</w:t>
            </w:r>
            <w:proofErr w:type="spellEnd"/>
            <w:r w:rsidRPr="007169FA">
              <w:rPr>
                <w:highlight w:val="yellow"/>
                <w:lang w:eastAsia="ko-KR"/>
              </w:rPr>
              <w:t>[ j ]</w:t>
            </w:r>
          </w:p>
        </w:tc>
        <w:tc>
          <w:tcPr>
            <w:tcW w:w="1157" w:type="dxa"/>
          </w:tcPr>
          <w:p w:rsidR="005860E5" w:rsidRPr="007169FA" w:rsidRDefault="005860E5" w:rsidP="00623FC4">
            <w:pPr>
              <w:pStyle w:val="tablecell"/>
              <w:rPr>
                <w:highlight w:val="yellow"/>
              </w:rPr>
            </w:pPr>
            <w:r w:rsidRPr="007169FA">
              <w:rPr>
                <w:highlight w:val="yellow"/>
                <w:lang w:eastAsia="ko-KR"/>
              </w:rPr>
              <w:t>u(1)</w:t>
            </w:r>
          </w:p>
        </w:tc>
      </w:tr>
      <w:tr w:rsidR="005860E5" w:rsidRPr="00FB08DB" w:rsidTr="00623FC4">
        <w:trPr>
          <w:cantSplit/>
          <w:jc w:val="center"/>
        </w:trPr>
        <w:tc>
          <w:tcPr>
            <w:tcW w:w="6655" w:type="dxa"/>
          </w:tcPr>
          <w:p w:rsidR="005860E5" w:rsidRPr="007169FA" w:rsidRDefault="005860E5" w:rsidP="00623FC4">
            <w:pPr>
              <w:pStyle w:val="tablesyntax"/>
              <w:rPr>
                <w:b/>
                <w:highlight w:val="yellow"/>
              </w:rPr>
            </w:pPr>
            <w:r w:rsidRPr="007169FA">
              <w:rPr>
                <w:b/>
                <w:highlight w:val="yellow"/>
              </w:rPr>
              <w:tab/>
            </w:r>
            <w:r w:rsidRPr="007169FA">
              <w:rPr>
                <w:b/>
                <w:highlight w:val="yellow"/>
              </w:rPr>
              <w:tab/>
            </w:r>
            <w:r w:rsidRPr="007169FA">
              <w:rPr>
                <w:highlight w:val="yellow"/>
              </w:rPr>
              <w:t>}</w:t>
            </w:r>
          </w:p>
        </w:tc>
        <w:tc>
          <w:tcPr>
            <w:tcW w:w="1157" w:type="dxa"/>
          </w:tcPr>
          <w:p w:rsidR="005860E5" w:rsidRPr="007169FA" w:rsidRDefault="005860E5" w:rsidP="00623FC4">
            <w:pPr>
              <w:pStyle w:val="tablecell"/>
              <w:rPr>
                <w:highlight w:val="yellow"/>
              </w:rPr>
            </w:pPr>
          </w:p>
        </w:tc>
      </w:tr>
      <w:tr w:rsidR="005860E5" w:rsidRPr="00FB08DB" w:rsidTr="00623FC4">
        <w:trPr>
          <w:cantSplit/>
          <w:jc w:val="center"/>
        </w:trPr>
        <w:tc>
          <w:tcPr>
            <w:tcW w:w="6655" w:type="dxa"/>
          </w:tcPr>
          <w:p w:rsidR="005860E5" w:rsidRPr="007169FA" w:rsidRDefault="005860E5" w:rsidP="00623FC4">
            <w:pPr>
              <w:pStyle w:val="tablesyntax"/>
              <w:rPr>
                <w:highlight w:val="yellow"/>
                <w:lang w:eastAsia="ko-KR"/>
              </w:rPr>
            </w:pPr>
            <w:r w:rsidRPr="007169FA">
              <w:rPr>
                <w:b/>
                <w:highlight w:val="yellow"/>
              </w:rPr>
              <w:tab/>
            </w:r>
            <w:r w:rsidRPr="007169FA">
              <w:rPr>
                <w:highlight w:val="yellow"/>
              </w:rPr>
              <w:t>}</w:t>
            </w:r>
          </w:p>
        </w:tc>
        <w:tc>
          <w:tcPr>
            <w:tcW w:w="1157" w:type="dxa"/>
          </w:tcPr>
          <w:p w:rsidR="005860E5" w:rsidRPr="007169FA" w:rsidRDefault="005860E5" w:rsidP="00623FC4">
            <w:pPr>
              <w:pStyle w:val="tablecell"/>
              <w:rPr>
                <w:highlight w:val="yellow"/>
              </w:rPr>
            </w:pPr>
          </w:p>
        </w:tc>
      </w:tr>
      <w:tr w:rsidR="005860E5" w:rsidRPr="00FB08DB" w:rsidTr="00623FC4">
        <w:trPr>
          <w:cantSplit/>
          <w:jc w:val="center"/>
        </w:trPr>
        <w:tc>
          <w:tcPr>
            <w:tcW w:w="6655" w:type="dxa"/>
          </w:tcPr>
          <w:p w:rsidR="005860E5" w:rsidRPr="00FB08DB" w:rsidRDefault="005860E5" w:rsidP="00623FC4">
            <w:pPr>
              <w:pStyle w:val="tablesyntax"/>
              <w:rPr>
                <w:lang w:eastAsia="ko-KR"/>
              </w:rPr>
            </w:pPr>
            <w:r w:rsidRPr="00FB08DB">
              <w:rPr>
                <w:lang w:eastAsia="ko-KR"/>
              </w:rPr>
              <w:tab/>
              <w:t xml:space="preserve">else </w:t>
            </w:r>
            <w:r w:rsidRPr="00FB08DB">
              <w:rPr>
                <w:sz w:val="18"/>
                <w:szCs w:val="18"/>
                <w:lang w:eastAsia="ko-KR"/>
              </w:rPr>
              <w:t>{</w:t>
            </w:r>
          </w:p>
        </w:tc>
        <w:tc>
          <w:tcPr>
            <w:tcW w:w="1157" w:type="dxa"/>
          </w:tcPr>
          <w:p w:rsidR="005860E5" w:rsidRPr="00FB08DB" w:rsidRDefault="005860E5" w:rsidP="00623FC4">
            <w:pPr>
              <w:pStyle w:val="tablecell"/>
            </w:pPr>
          </w:p>
        </w:tc>
      </w:tr>
      <w:tr w:rsidR="005860E5" w:rsidRPr="00FB08DB" w:rsidTr="00623FC4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E5" w:rsidRPr="00FB08DB" w:rsidRDefault="005860E5" w:rsidP="00623FC4">
            <w:pPr>
              <w:pStyle w:val="tablesyntax"/>
            </w:pPr>
            <w:r w:rsidRPr="00FB08DB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proofErr w:type="spellStart"/>
            <w:r w:rsidRPr="00FB08DB">
              <w:rPr>
                <w:b/>
              </w:rPr>
              <w:t>num_negative_pics</w:t>
            </w:r>
            <w:proofErr w:type="spell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E5" w:rsidRPr="00FB08DB" w:rsidRDefault="005860E5" w:rsidP="00623FC4">
            <w:pPr>
              <w:pStyle w:val="tablecell"/>
            </w:pPr>
            <w:proofErr w:type="spellStart"/>
            <w:r w:rsidRPr="00FB08DB">
              <w:t>ue</w:t>
            </w:r>
            <w:proofErr w:type="spellEnd"/>
            <w:r w:rsidRPr="00FB08DB">
              <w:t>(v)</w:t>
            </w:r>
          </w:p>
        </w:tc>
      </w:tr>
      <w:tr w:rsidR="005860E5" w:rsidRPr="00FB08DB" w:rsidTr="00623FC4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E5" w:rsidRPr="00FB08DB" w:rsidRDefault="005860E5" w:rsidP="00623FC4">
            <w:pPr>
              <w:pStyle w:val="tablesyntax"/>
            </w:pPr>
            <w:r w:rsidRPr="00FB08DB">
              <w:rPr>
                <w:lang w:eastAsia="ko-KR"/>
              </w:rPr>
              <w:tab/>
            </w:r>
            <w:r w:rsidRPr="00FB08DB">
              <w:rPr>
                <w:b/>
                <w:lang w:eastAsia="ko-KR"/>
              </w:rPr>
              <w:tab/>
            </w:r>
            <w:proofErr w:type="spellStart"/>
            <w:r w:rsidRPr="00FB08DB">
              <w:rPr>
                <w:b/>
                <w:lang w:eastAsia="ko-KR"/>
              </w:rPr>
              <w:t>num_positive_pics</w:t>
            </w:r>
            <w:proofErr w:type="spell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E5" w:rsidRPr="00FB08DB" w:rsidRDefault="005860E5" w:rsidP="00623FC4">
            <w:pPr>
              <w:pStyle w:val="tablecell"/>
            </w:pPr>
            <w:proofErr w:type="spellStart"/>
            <w:r w:rsidRPr="00FB08DB">
              <w:t>ue</w:t>
            </w:r>
            <w:proofErr w:type="spellEnd"/>
            <w:r w:rsidRPr="00FB08DB">
              <w:t>(v)</w:t>
            </w:r>
          </w:p>
        </w:tc>
      </w:tr>
      <w:tr w:rsidR="005860E5" w:rsidRPr="00FB08DB" w:rsidTr="00623FC4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E5" w:rsidRPr="00FB08DB" w:rsidRDefault="005860E5" w:rsidP="00623FC4">
            <w:pPr>
              <w:pStyle w:val="tablesyntax"/>
            </w:pPr>
            <w:r w:rsidRPr="00FB08DB">
              <w:rPr>
                <w:lang w:eastAsia="ko-KR"/>
              </w:rPr>
              <w:tab/>
            </w:r>
            <w:r w:rsidRPr="00FB08DB">
              <w:tab/>
              <w:t xml:space="preserve">for( </w:t>
            </w:r>
            <w:proofErr w:type="spellStart"/>
            <w:r w:rsidRPr="00FB08DB">
              <w:t>i</w:t>
            </w:r>
            <w:proofErr w:type="spellEnd"/>
            <w:r w:rsidRPr="00FB08DB">
              <w:t xml:space="preserve"> = 0; </w:t>
            </w:r>
            <w:proofErr w:type="spellStart"/>
            <w:r w:rsidRPr="00FB08DB">
              <w:t>i</w:t>
            </w:r>
            <w:proofErr w:type="spellEnd"/>
            <w:r w:rsidRPr="00FB08DB">
              <w:t xml:space="preserve"> &lt; </w:t>
            </w:r>
            <w:proofErr w:type="spellStart"/>
            <w:r w:rsidRPr="00FB08DB">
              <w:t>num_negative_pics</w:t>
            </w:r>
            <w:proofErr w:type="spellEnd"/>
            <w:r w:rsidRPr="00FB08DB">
              <w:t xml:space="preserve">; </w:t>
            </w:r>
            <w:proofErr w:type="spellStart"/>
            <w:r w:rsidRPr="00FB08DB">
              <w:t>i</w:t>
            </w:r>
            <w:proofErr w:type="spellEnd"/>
            <w:r w:rsidRPr="00FB08DB">
              <w:t>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E5" w:rsidRPr="00FB08DB" w:rsidRDefault="005860E5" w:rsidP="00623FC4">
            <w:pPr>
              <w:pStyle w:val="tablecell"/>
            </w:pPr>
          </w:p>
        </w:tc>
      </w:tr>
      <w:tr w:rsidR="005860E5" w:rsidRPr="00FB08DB" w:rsidTr="00623FC4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E5" w:rsidRPr="00FB08DB" w:rsidRDefault="005860E5" w:rsidP="00623FC4">
            <w:pPr>
              <w:pStyle w:val="tablesyntax"/>
              <w:rPr>
                <w:b/>
                <w:bCs/>
              </w:rPr>
            </w:pPr>
            <w:r w:rsidRPr="00FB08DB">
              <w:rPr>
                <w:lang w:eastAsia="ko-KR"/>
              </w:rPr>
              <w:tab/>
            </w:r>
            <w:r w:rsidRPr="00FB08DB">
              <w:rPr>
                <w:b/>
              </w:rPr>
              <w:tab/>
            </w:r>
            <w:r w:rsidRPr="00FB08DB">
              <w:rPr>
                <w:b/>
              </w:rPr>
              <w:tab/>
              <w:t>delta_poc_s0_minus1</w:t>
            </w:r>
            <w:r w:rsidRPr="00FB08DB">
              <w:rPr>
                <w:bCs/>
              </w:rPr>
              <w:t>[ </w:t>
            </w:r>
            <w:proofErr w:type="spellStart"/>
            <w:r w:rsidRPr="00FB08DB">
              <w:rPr>
                <w:bCs/>
              </w:rPr>
              <w:t>i</w:t>
            </w:r>
            <w:proofErr w:type="spellEnd"/>
            <w:r w:rsidRPr="00FB08DB">
              <w:rPr>
                <w:bCs/>
              </w:rPr>
              <w:t> 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E5" w:rsidRPr="00FB08DB" w:rsidRDefault="005860E5" w:rsidP="00623FC4">
            <w:pPr>
              <w:pStyle w:val="tablecell"/>
            </w:pPr>
            <w:proofErr w:type="spellStart"/>
            <w:r w:rsidRPr="00FB08DB">
              <w:t>ue</w:t>
            </w:r>
            <w:proofErr w:type="spellEnd"/>
            <w:r w:rsidRPr="00FB08DB">
              <w:t>(v)</w:t>
            </w:r>
          </w:p>
        </w:tc>
      </w:tr>
      <w:tr w:rsidR="005860E5" w:rsidRPr="00FB08DB" w:rsidTr="00623FC4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E5" w:rsidRPr="00FB08DB" w:rsidRDefault="005860E5" w:rsidP="00623FC4">
            <w:pPr>
              <w:pStyle w:val="tablesyntax"/>
            </w:pPr>
            <w:r w:rsidRPr="00FB08DB">
              <w:rPr>
                <w:lang w:eastAsia="ko-KR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rPr>
                <w:b/>
              </w:rPr>
              <w:t>used_by_curr_pic_s0_flag</w:t>
            </w:r>
            <w:r w:rsidRPr="00FB08DB">
              <w:t>[ </w:t>
            </w:r>
            <w:proofErr w:type="spellStart"/>
            <w:r w:rsidRPr="00FB08DB">
              <w:t>i</w:t>
            </w:r>
            <w:proofErr w:type="spellEnd"/>
            <w:r w:rsidRPr="00FB08DB">
              <w:t> 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E5" w:rsidRPr="00FB08DB" w:rsidRDefault="005860E5" w:rsidP="00623FC4">
            <w:pPr>
              <w:pStyle w:val="tablecell"/>
            </w:pPr>
            <w:r w:rsidRPr="00FB08DB">
              <w:t>u(1)</w:t>
            </w:r>
          </w:p>
        </w:tc>
      </w:tr>
      <w:tr w:rsidR="005860E5" w:rsidRPr="00FB08DB" w:rsidTr="00623FC4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E5" w:rsidRPr="00FB08DB" w:rsidRDefault="005860E5" w:rsidP="00623FC4">
            <w:pPr>
              <w:pStyle w:val="tablesyntax"/>
            </w:pPr>
            <w:r w:rsidRPr="00FB08DB">
              <w:rPr>
                <w:lang w:eastAsia="ko-KR"/>
              </w:rPr>
              <w:tab/>
            </w:r>
            <w:r w:rsidRPr="00FB08DB">
              <w:rPr>
                <w:b/>
              </w:rPr>
              <w:tab/>
            </w:r>
            <w:r w:rsidRPr="00FB08DB"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E5" w:rsidRPr="00FB08DB" w:rsidRDefault="005860E5" w:rsidP="00623FC4">
            <w:pPr>
              <w:pStyle w:val="tableheading"/>
              <w:rPr>
                <w:b w:val="0"/>
              </w:rPr>
            </w:pPr>
          </w:p>
        </w:tc>
      </w:tr>
      <w:tr w:rsidR="005860E5" w:rsidRPr="00FB08DB" w:rsidTr="00623FC4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E5" w:rsidRPr="00FB08DB" w:rsidRDefault="005860E5" w:rsidP="00623FC4">
            <w:pPr>
              <w:pStyle w:val="tablesyntax"/>
            </w:pPr>
            <w:r w:rsidRPr="00FB08DB">
              <w:rPr>
                <w:lang w:eastAsia="ko-KR"/>
              </w:rPr>
              <w:tab/>
            </w:r>
            <w:r w:rsidRPr="00FB08DB">
              <w:tab/>
              <w:t xml:space="preserve">for( </w:t>
            </w:r>
            <w:proofErr w:type="spellStart"/>
            <w:r w:rsidRPr="00FB08DB">
              <w:t>i</w:t>
            </w:r>
            <w:proofErr w:type="spellEnd"/>
            <w:r w:rsidRPr="00FB08DB">
              <w:t xml:space="preserve"> = 0; </w:t>
            </w:r>
            <w:proofErr w:type="spellStart"/>
            <w:r w:rsidRPr="00FB08DB">
              <w:t>i</w:t>
            </w:r>
            <w:proofErr w:type="spellEnd"/>
            <w:r w:rsidRPr="00FB08DB">
              <w:t xml:space="preserve"> &lt; </w:t>
            </w:r>
            <w:proofErr w:type="spellStart"/>
            <w:r w:rsidRPr="00FB08DB">
              <w:t>num_positive_pics</w:t>
            </w:r>
            <w:proofErr w:type="spellEnd"/>
            <w:r w:rsidRPr="00FB08DB">
              <w:t xml:space="preserve">; </w:t>
            </w:r>
            <w:proofErr w:type="spellStart"/>
            <w:r w:rsidRPr="00FB08DB">
              <w:t>i</w:t>
            </w:r>
            <w:proofErr w:type="spellEnd"/>
            <w:r w:rsidRPr="00FB08DB">
              <w:t>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E5" w:rsidRPr="00FB08DB" w:rsidRDefault="005860E5" w:rsidP="00623FC4">
            <w:pPr>
              <w:pStyle w:val="tablecell"/>
            </w:pPr>
          </w:p>
        </w:tc>
      </w:tr>
      <w:tr w:rsidR="005860E5" w:rsidRPr="00FB08DB" w:rsidTr="00623FC4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E5" w:rsidRPr="00FB08DB" w:rsidRDefault="005860E5" w:rsidP="00623FC4">
            <w:pPr>
              <w:pStyle w:val="tablesyntax"/>
            </w:pPr>
            <w:r w:rsidRPr="00FB08DB">
              <w:rPr>
                <w:lang w:eastAsia="ko-KR"/>
              </w:rPr>
              <w:tab/>
            </w:r>
            <w:r w:rsidRPr="00FB08DB">
              <w:rPr>
                <w:b/>
              </w:rPr>
              <w:tab/>
            </w:r>
            <w:r w:rsidRPr="00FB08DB">
              <w:rPr>
                <w:b/>
              </w:rPr>
              <w:tab/>
              <w:t>delta_poc_s1_minus1</w:t>
            </w:r>
            <w:r w:rsidRPr="00FB08DB">
              <w:t>[ </w:t>
            </w:r>
            <w:proofErr w:type="spellStart"/>
            <w:r w:rsidRPr="00FB08DB">
              <w:t>i</w:t>
            </w:r>
            <w:proofErr w:type="spellEnd"/>
            <w:r w:rsidRPr="00FB08DB">
              <w:t> 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E5" w:rsidRPr="00FB08DB" w:rsidRDefault="005860E5" w:rsidP="00623FC4">
            <w:pPr>
              <w:pStyle w:val="tablecell"/>
            </w:pPr>
            <w:proofErr w:type="spellStart"/>
            <w:r w:rsidRPr="00FB08DB">
              <w:t>ue</w:t>
            </w:r>
            <w:proofErr w:type="spellEnd"/>
            <w:r w:rsidRPr="00FB08DB">
              <w:t>(v)</w:t>
            </w:r>
          </w:p>
        </w:tc>
      </w:tr>
      <w:tr w:rsidR="005860E5" w:rsidRPr="00FB08DB" w:rsidTr="00623FC4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E5" w:rsidRPr="00FB08DB" w:rsidRDefault="005860E5" w:rsidP="00623FC4">
            <w:pPr>
              <w:pStyle w:val="tablesyntax"/>
            </w:pPr>
            <w:r w:rsidRPr="00FB08DB">
              <w:rPr>
                <w:lang w:eastAsia="ko-KR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rPr>
                <w:b/>
              </w:rPr>
              <w:t>used_by_curr_pic_s1_flag</w:t>
            </w:r>
            <w:r w:rsidRPr="00FB08DB">
              <w:t>[ </w:t>
            </w:r>
            <w:proofErr w:type="spellStart"/>
            <w:r w:rsidRPr="00FB08DB">
              <w:t>i</w:t>
            </w:r>
            <w:proofErr w:type="spellEnd"/>
            <w:r w:rsidRPr="00FB08DB">
              <w:t> 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E5" w:rsidRPr="00FB08DB" w:rsidRDefault="005860E5" w:rsidP="00623FC4">
            <w:pPr>
              <w:pStyle w:val="tablecell"/>
            </w:pPr>
            <w:r w:rsidRPr="00FB08DB">
              <w:t>u(1)</w:t>
            </w:r>
          </w:p>
        </w:tc>
      </w:tr>
      <w:tr w:rsidR="005860E5" w:rsidRPr="00FB08DB" w:rsidTr="00623FC4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E5" w:rsidRPr="00FB08DB" w:rsidRDefault="005860E5" w:rsidP="00623FC4">
            <w:pPr>
              <w:pStyle w:val="tablesyntax"/>
            </w:pPr>
            <w:r w:rsidRPr="00FB08DB">
              <w:rPr>
                <w:lang w:eastAsia="ko-KR"/>
              </w:rPr>
              <w:tab/>
            </w:r>
            <w:r w:rsidRPr="00FB08DB"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E5" w:rsidRPr="00FB08DB" w:rsidRDefault="005860E5" w:rsidP="00623FC4">
            <w:pPr>
              <w:pStyle w:val="tablecell"/>
            </w:pPr>
          </w:p>
        </w:tc>
      </w:tr>
      <w:tr w:rsidR="005860E5" w:rsidRPr="00FB08DB" w:rsidTr="00623FC4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E5" w:rsidRPr="00FB08DB" w:rsidRDefault="005860E5" w:rsidP="00623FC4">
            <w:pPr>
              <w:pStyle w:val="tablesyntax"/>
            </w:pPr>
            <w:r w:rsidRPr="00FB08DB"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E5" w:rsidRPr="00FB08DB" w:rsidRDefault="005860E5" w:rsidP="00623FC4">
            <w:pPr>
              <w:pStyle w:val="tablecell"/>
            </w:pPr>
          </w:p>
        </w:tc>
      </w:tr>
      <w:tr w:rsidR="005860E5" w:rsidRPr="00FB08DB" w:rsidTr="00623FC4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E5" w:rsidRPr="00FB08DB" w:rsidRDefault="005860E5" w:rsidP="00623FC4">
            <w:pPr>
              <w:pStyle w:val="tablesyntax"/>
              <w:keepNext w:val="0"/>
            </w:pPr>
            <w:r w:rsidRPr="00FB08DB"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E5" w:rsidRPr="00FB08DB" w:rsidRDefault="005860E5" w:rsidP="00623FC4">
            <w:pPr>
              <w:pStyle w:val="tablecell"/>
            </w:pPr>
          </w:p>
        </w:tc>
      </w:tr>
    </w:tbl>
    <w:p w:rsidR="007A4F93" w:rsidRDefault="007A4F93" w:rsidP="007A4F93">
      <w:pPr>
        <w:pStyle w:val="Heading2"/>
        <w:rPr>
          <w:ins w:id="20" w:author="Adarsh K. Ramasubramonian" w:date="2012-05-04T22:44:00Z"/>
          <w:lang w:val="en-CA"/>
        </w:rPr>
      </w:pPr>
      <w:ins w:id="21" w:author="Adarsh K. Ramasubramonian" w:date="2012-05-04T22:44:00Z">
        <w:r>
          <w:rPr>
            <w:lang w:val="en-CA"/>
          </w:rPr>
          <w:t xml:space="preserve">Current Inter-RPS </w:t>
        </w:r>
        <w:proofErr w:type="spellStart"/>
        <w:r>
          <w:rPr>
            <w:lang w:val="en-CA"/>
          </w:rPr>
          <w:t>prediciton</w:t>
        </w:r>
        <w:proofErr w:type="spellEnd"/>
        <w:r>
          <w:rPr>
            <w:lang w:val="en-CA"/>
          </w:rPr>
          <w:t xml:space="preserve"> s</w:t>
        </w:r>
      </w:ins>
      <w:ins w:id="22" w:author="Adarsh K. Ramasubramonian" w:date="2012-05-04T22:46:00Z">
        <w:r>
          <w:rPr>
            <w:lang w:val="en-CA"/>
          </w:rPr>
          <w:t>emantics</w:t>
        </w:r>
      </w:ins>
    </w:p>
    <w:p w:rsidR="007A4F93" w:rsidRPr="00C83A31" w:rsidRDefault="007A4F93" w:rsidP="007A4F93">
      <w:pPr>
        <w:rPr>
          <w:ins w:id="23" w:author="Adarsh K. Ramasubramonian" w:date="2012-05-04T22:47:00Z"/>
          <w:bCs/>
          <w:szCs w:val="22"/>
        </w:rPr>
      </w:pPr>
      <w:proofErr w:type="spellStart"/>
      <w:proofErr w:type="gramStart"/>
      <w:ins w:id="24" w:author="Adarsh K. Ramasubramonian" w:date="2012-05-04T22:47:00Z">
        <w:r w:rsidRPr="00C83A31">
          <w:rPr>
            <w:b/>
            <w:szCs w:val="22"/>
          </w:rPr>
          <w:t>inter_ref_pic_set_prediction_flag</w:t>
        </w:r>
        <w:proofErr w:type="spellEnd"/>
        <w:proofErr w:type="gramEnd"/>
        <w:r w:rsidRPr="00C83A31">
          <w:rPr>
            <w:b/>
            <w:szCs w:val="22"/>
          </w:rPr>
          <w:t xml:space="preserve"> </w:t>
        </w:r>
        <w:r w:rsidRPr="00C83A31">
          <w:rPr>
            <w:bCs/>
            <w:szCs w:val="22"/>
          </w:rPr>
          <w:t xml:space="preserve">equal to 1 specifies that the reference picture set of the current picture shall be predicted using another reference picture set in the active </w:t>
        </w:r>
        <w:r w:rsidRPr="00C83A31">
          <w:rPr>
            <w:szCs w:val="22"/>
          </w:rPr>
          <w:t xml:space="preserve">sequence </w:t>
        </w:r>
        <w:r w:rsidRPr="00C83A31">
          <w:rPr>
            <w:bCs/>
            <w:szCs w:val="22"/>
          </w:rPr>
          <w:t>parameter set.</w:t>
        </w:r>
      </w:ins>
    </w:p>
    <w:p w:rsidR="007A4F93" w:rsidRPr="00C83A31" w:rsidRDefault="007A4F93" w:rsidP="007A4F93">
      <w:pPr>
        <w:rPr>
          <w:ins w:id="25" w:author="Adarsh K. Ramasubramonian" w:date="2012-05-04T22:47:00Z"/>
          <w:bCs/>
          <w:szCs w:val="22"/>
        </w:rPr>
      </w:pPr>
      <w:proofErr w:type="gramStart"/>
      <w:ins w:id="26" w:author="Adarsh K. Ramasubramonian" w:date="2012-05-04T22:47:00Z">
        <w:r w:rsidRPr="00C83A31">
          <w:rPr>
            <w:b/>
            <w:szCs w:val="22"/>
          </w:rPr>
          <w:t>delta_idx_minus1</w:t>
        </w:r>
        <w:proofErr w:type="gramEnd"/>
        <w:r w:rsidRPr="00C83A31">
          <w:rPr>
            <w:b/>
            <w:szCs w:val="22"/>
          </w:rPr>
          <w:t xml:space="preserve"> </w:t>
        </w:r>
        <w:r w:rsidRPr="00C83A31">
          <w:rPr>
            <w:bCs/>
            <w:szCs w:val="22"/>
          </w:rPr>
          <w:t>plus 1 specifies the difference between the index of the reference picture set of the current picture and the index of the reference picture set used for inter reference picture set prediction.</w:t>
        </w:r>
      </w:ins>
    </w:p>
    <w:p w:rsidR="007A4F93" w:rsidRPr="00C83A31" w:rsidRDefault="007A4F93" w:rsidP="007A4F93">
      <w:pPr>
        <w:rPr>
          <w:ins w:id="27" w:author="Adarsh K. Ramasubramonian" w:date="2012-05-04T22:47:00Z"/>
          <w:bCs/>
          <w:szCs w:val="22"/>
        </w:rPr>
      </w:pPr>
      <w:ins w:id="28" w:author="Adarsh K. Ramasubramonian" w:date="2012-05-04T22:47:00Z">
        <w:r w:rsidRPr="00C83A31">
          <w:rPr>
            <w:bCs/>
            <w:szCs w:val="22"/>
          </w:rPr>
          <w:t xml:space="preserve">The variable </w:t>
        </w:r>
        <w:proofErr w:type="spellStart"/>
        <w:r w:rsidRPr="00C83A31">
          <w:rPr>
            <w:bCs/>
            <w:szCs w:val="22"/>
          </w:rPr>
          <w:t>RIdx</w:t>
        </w:r>
        <w:proofErr w:type="spellEnd"/>
        <w:r w:rsidRPr="00C83A31">
          <w:rPr>
            <w:bCs/>
            <w:szCs w:val="22"/>
          </w:rPr>
          <w:t xml:space="preserve"> shall be derived as follows.</w:t>
        </w:r>
      </w:ins>
    </w:p>
    <w:p w:rsidR="007A4F93" w:rsidRPr="00C83A31" w:rsidRDefault="007A4F93" w:rsidP="007A4F93">
      <w:pPr>
        <w:tabs>
          <w:tab w:val="center" w:pos="4849"/>
          <w:tab w:val="right" w:pos="9356"/>
        </w:tabs>
        <w:spacing w:before="193" w:after="240"/>
        <w:ind w:left="720"/>
        <w:rPr>
          <w:ins w:id="29" w:author="Adarsh K. Ramasubramonian" w:date="2012-05-04T22:47:00Z"/>
          <w:bCs/>
          <w:szCs w:val="22"/>
        </w:rPr>
      </w:pPr>
      <w:proofErr w:type="spellStart"/>
      <w:ins w:id="30" w:author="Adarsh K. Ramasubramonian" w:date="2012-05-04T22:47:00Z">
        <w:r w:rsidRPr="00C83A31">
          <w:rPr>
            <w:szCs w:val="22"/>
          </w:rPr>
          <w:t>RIdx</w:t>
        </w:r>
        <w:proofErr w:type="spellEnd"/>
        <w:r w:rsidRPr="00C83A31">
          <w:rPr>
            <w:szCs w:val="22"/>
          </w:rPr>
          <w:t xml:space="preserve"> = </w:t>
        </w:r>
        <w:proofErr w:type="spellStart"/>
        <w:r w:rsidRPr="00C83A31">
          <w:rPr>
            <w:szCs w:val="22"/>
          </w:rPr>
          <w:t>idx</w:t>
        </w:r>
        <w:proofErr w:type="spellEnd"/>
        <w:r w:rsidRPr="00C83A31">
          <w:rPr>
            <w:szCs w:val="22"/>
          </w:rPr>
          <w:t xml:space="preserve"> − (</w:t>
        </w:r>
        <w:r w:rsidRPr="00C83A31">
          <w:rPr>
            <w:bCs/>
            <w:szCs w:val="22"/>
          </w:rPr>
          <w:t>delta_idx_minus1</w:t>
        </w:r>
        <w:r w:rsidRPr="00C83A31">
          <w:rPr>
            <w:szCs w:val="22"/>
          </w:rPr>
          <w:t>+1)</w:t>
        </w:r>
        <w:r w:rsidRPr="00C83A31">
          <w:rPr>
            <w:szCs w:val="22"/>
          </w:rPr>
          <w:tab/>
        </w:r>
        <w:r w:rsidRPr="00C83A31">
          <w:rPr>
            <w:szCs w:val="22"/>
          </w:rPr>
          <w:tab/>
          <w:t>(</w:t>
        </w:r>
        <w:r w:rsidRPr="00C83A31">
          <w:rPr>
            <w:szCs w:val="22"/>
          </w:rPr>
          <w:fldChar w:fldCharType="begin" w:fldLock="1"/>
        </w:r>
        <w:r w:rsidRPr="00C83A31">
          <w:rPr>
            <w:szCs w:val="22"/>
          </w:rPr>
          <w:instrText xml:space="preserve"> STYLEREF 1 \s </w:instrText>
        </w:r>
        <w:r w:rsidRPr="00C83A31">
          <w:rPr>
            <w:szCs w:val="22"/>
          </w:rPr>
          <w:fldChar w:fldCharType="separate"/>
        </w:r>
        <w:r w:rsidRPr="00C83A31">
          <w:rPr>
            <w:noProof/>
            <w:szCs w:val="22"/>
          </w:rPr>
          <w:t>7</w:t>
        </w:r>
        <w:r w:rsidRPr="00C83A31">
          <w:rPr>
            <w:szCs w:val="22"/>
          </w:rPr>
          <w:fldChar w:fldCharType="end"/>
        </w:r>
        <w:r w:rsidRPr="00C83A31">
          <w:rPr>
            <w:szCs w:val="22"/>
          </w:rPr>
          <w:noBreakHyphen/>
        </w:r>
        <w:r w:rsidRPr="00C83A31">
          <w:rPr>
            <w:szCs w:val="22"/>
          </w:rPr>
          <w:fldChar w:fldCharType="begin" w:fldLock="1"/>
        </w:r>
        <w:r w:rsidRPr="00C83A31">
          <w:rPr>
            <w:szCs w:val="22"/>
          </w:rPr>
          <w:instrText xml:space="preserve"> SEQ Equation \* ARABIC \s 1 </w:instrText>
        </w:r>
        <w:r w:rsidRPr="00C83A31">
          <w:rPr>
            <w:szCs w:val="22"/>
          </w:rPr>
          <w:fldChar w:fldCharType="separate"/>
        </w:r>
        <w:r w:rsidRPr="00C83A31">
          <w:rPr>
            <w:noProof/>
            <w:szCs w:val="22"/>
          </w:rPr>
          <w:t>45</w:t>
        </w:r>
        <w:r w:rsidRPr="00C83A31">
          <w:rPr>
            <w:szCs w:val="22"/>
          </w:rPr>
          <w:fldChar w:fldCharType="end"/>
        </w:r>
        <w:r w:rsidRPr="00C83A31">
          <w:rPr>
            <w:szCs w:val="22"/>
          </w:rPr>
          <w:t>)</w:t>
        </w:r>
      </w:ins>
    </w:p>
    <w:p w:rsidR="007A4F93" w:rsidRPr="00C83A31" w:rsidRDefault="007A4F93" w:rsidP="007A4F93">
      <w:pPr>
        <w:rPr>
          <w:ins w:id="31" w:author="Adarsh K. Ramasubramonian" w:date="2012-05-04T22:47:00Z"/>
          <w:szCs w:val="22"/>
          <w:lang w:val="sv-SE"/>
        </w:rPr>
      </w:pPr>
      <w:proofErr w:type="spellStart"/>
      <w:ins w:id="32" w:author="Adarsh K. Ramasubramonian" w:date="2012-05-04T22:47:00Z">
        <w:r w:rsidRPr="00C83A31">
          <w:rPr>
            <w:b/>
            <w:bCs/>
            <w:szCs w:val="22"/>
          </w:rPr>
          <w:t>delta_rps_sign</w:t>
        </w:r>
        <w:proofErr w:type="spellEnd"/>
        <w:r w:rsidRPr="00C83A31">
          <w:rPr>
            <w:b/>
            <w:bCs/>
            <w:szCs w:val="22"/>
          </w:rPr>
          <w:t xml:space="preserve"> </w:t>
        </w:r>
        <w:r w:rsidRPr="00C83A31">
          <w:rPr>
            <w:szCs w:val="22"/>
          </w:rPr>
          <w:t xml:space="preserve">specifies the sign of </w:t>
        </w:r>
        <w:proofErr w:type="spellStart"/>
        <w:r w:rsidRPr="00C83A31">
          <w:rPr>
            <w:szCs w:val="22"/>
          </w:rPr>
          <w:t>DiffPicOrderCnt</w:t>
        </w:r>
        <w:proofErr w:type="spellEnd"/>
        <w:r w:rsidRPr="00C83A31">
          <w:rPr>
            <w:szCs w:val="22"/>
          </w:rPr>
          <w:t xml:space="preserve">( </w:t>
        </w:r>
        <w:proofErr w:type="spellStart"/>
        <w:r w:rsidRPr="00C83A31">
          <w:rPr>
            <w:szCs w:val="22"/>
          </w:rPr>
          <w:t>picA</w:t>
        </w:r>
        <w:proofErr w:type="spellEnd"/>
        <w:r w:rsidRPr="00C83A31">
          <w:rPr>
            <w:szCs w:val="22"/>
          </w:rPr>
          <w:t xml:space="preserve">, </w:t>
        </w:r>
        <w:proofErr w:type="spellStart"/>
        <w:r w:rsidRPr="00C83A31">
          <w:rPr>
            <w:szCs w:val="22"/>
          </w:rPr>
          <w:t>picB</w:t>
        </w:r>
        <w:proofErr w:type="spellEnd"/>
        <w:r w:rsidRPr="00C83A31">
          <w:rPr>
            <w:szCs w:val="22"/>
          </w:rPr>
          <w:t xml:space="preserve"> ), where </w:t>
        </w:r>
        <w:proofErr w:type="spellStart"/>
        <w:r w:rsidRPr="00C83A31">
          <w:rPr>
            <w:szCs w:val="22"/>
          </w:rPr>
          <w:t>picA</w:t>
        </w:r>
        <w:proofErr w:type="spellEnd"/>
        <w:r w:rsidRPr="00C83A31">
          <w:rPr>
            <w:szCs w:val="22"/>
          </w:rPr>
          <w:t xml:space="preserve"> is associated with </w:t>
        </w:r>
        <w:proofErr w:type="spellStart"/>
        <w:r w:rsidRPr="00C83A31">
          <w:rPr>
            <w:szCs w:val="22"/>
          </w:rPr>
          <w:t>DeltaPoc</w:t>
        </w:r>
        <w:proofErr w:type="spellEnd"/>
        <w:r w:rsidRPr="00C83A31">
          <w:rPr>
            <w:szCs w:val="22"/>
          </w:rPr>
          <w:t>[ </w:t>
        </w:r>
        <w:proofErr w:type="spellStart"/>
        <w:r w:rsidRPr="00C83A31">
          <w:rPr>
            <w:szCs w:val="22"/>
          </w:rPr>
          <w:t>RIdx</w:t>
        </w:r>
        <w:proofErr w:type="spellEnd"/>
        <w:r w:rsidRPr="00C83A31">
          <w:rPr>
            <w:szCs w:val="22"/>
          </w:rPr>
          <w:t xml:space="preserve"> ] and </w:t>
        </w:r>
        <w:proofErr w:type="spellStart"/>
        <w:r w:rsidRPr="00C83A31">
          <w:rPr>
            <w:szCs w:val="22"/>
          </w:rPr>
          <w:t>picB</w:t>
        </w:r>
        <w:proofErr w:type="spellEnd"/>
        <w:r w:rsidRPr="00C83A31">
          <w:rPr>
            <w:szCs w:val="22"/>
          </w:rPr>
          <w:t xml:space="preserve"> is associated with </w:t>
        </w:r>
        <w:proofErr w:type="spellStart"/>
        <w:r w:rsidRPr="00C83A31">
          <w:rPr>
            <w:szCs w:val="22"/>
          </w:rPr>
          <w:t>DeltaPoc</w:t>
        </w:r>
        <w:proofErr w:type="spellEnd"/>
        <w:r w:rsidRPr="00C83A31">
          <w:rPr>
            <w:szCs w:val="22"/>
          </w:rPr>
          <w:t>[ </w:t>
        </w:r>
        <w:proofErr w:type="spellStart"/>
        <w:r w:rsidRPr="00C83A31">
          <w:rPr>
            <w:szCs w:val="22"/>
          </w:rPr>
          <w:t>idx</w:t>
        </w:r>
        <w:proofErr w:type="spellEnd"/>
        <w:r w:rsidRPr="00C83A31">
          <w:rPr>
            <w:szCs w:val="22"/>
          </w:rPr>
          <w:t> ].  A value of 0 indicates that the sign is positive and a value of 1 indicates that the sign is negative.</w:t>
        </w:r>
      </w:ins>
    </w:p>
    <w:p w:rsidR="007A4F93" w:rsidRPr="00C83A31" w:rsidRDefault="007A4F93" w:rsidP="007A4F93">
      <w:pPr>
        <w:rPr>
          <w:ins w:id="33" w:author="Adarsh K. Ramasubramonian" w:date="2012-05-04T22:47:00Z"/>
          <w:szCs w:val="22"/>
        </w:rPr>
      </w:pPr>
      <w:ins w:id="34" w:author="Adarsh K. Ramasubramonian" w:date="2012-05-04T22:47:00Z">
        <w:r w:rsidRPr="00C83A31">
          <w:rPr>
            <w:b/>
            <w:bCs/>
            <w:szCs w:val="22"/>
          </w:rPr>
          <w:t xml:space="preserve">abs_delta_rps_minus1 </w:t>
        </w:r>
        <w:r w:rsidRPr="00C83A31">
          <w:rPr>
            <w:szCs w:val="22"/>
          </w:rPr>
          <w:t>plus 1</w:t>
        </w:r>
        <w:r w:rsidRPr="00C83A31">
          <w:rPr>
            <w:b/>
            <w:bCs/>
            <w:szCs w:val="22"/>
          </w:rPr>
          <w:t xml:space="preserve"> </w:t>
        </w:r>
        <w:r w:rsidRPr="00C83A31">
          <w:rPr>
            <w:szCs w:val="22"/>
          </w:rPr>
          <w:t xml:space="preserve">specifies the absolute value of </w:t>
        </w:r>
        <w:proofErr w:type="spellStart"/>
        <w:r w:rsidRPr="00C83A31">
          <w:rPr>
            <w:szCs w:val="22"/>
          </w:rPr>
          <w:t>DiffPicOrderCnt</w:t>
        </w:r>
        <w:proofErr w:type="spellEnd"/>
        <w:r w:rsidRPr="00C83A31">
          <w:rPr>
            <w:szCs w:val="22"/>
          </w:rPr>
          <w:t xml:space="preserve">( </w:t>
        </w:r>
        <w:proofErr w:type="spellStart"/>
        <w:r w:rsidRPr="00C83A31">
          <w:rPr>
            <w:szCs w:val="22"/>
          </w:rPr>
          <w:t>picA</w:t>
        </w:r>
        <w:proofErr w:type="spellEnd"/>
        <w:r w:rsidRPr="00C83A31">
          <w:rPr>
            <w:szCs w:val="22"/>
          </w:rPr>
          <w:t xml:space="preserve">, </w:t>
        </w:r>
        <w:proofErr w:type="spellStart"/>
        <w:r w:rsidRPr="00C83A31">
          <w:rPr>
            <w:szCs w:val="22"/>
          </w:rPr>
          <w:t>picB</w:t>
        </w:r>
        <w:proofErr w:type="spellEnd"/>
        <w:r w:rsidRPr="00C83A31">
          <w:rPr>
            <w:szCs w:val="22"/>
          </w:rPr>
          <w:t xml:space="preserve"> ), where </w:t>
        </w:r>
        <w:proofErr w:type="spellStart"/>
        <w:r w:rsidRPr="00C83A31">
          <w:rPr>
            <w:szCs w:val="22"/>
          </w:rPr>
          <w:t>picA</w:t>
        </w:r>
        <w:proofErr w:type="spellEnd"/>
        <w:r w:rsidRPr="00C83A31">
          <w:rPr>
            <w:szCs w:val="22"/>
          </w:rPr>
          <w:t xml:space="preserve"> is associated with </w:t>
        </w:r>
        <w:proofErr w:type="spellStart"/>
        <w:r w:rsidRPr="00C83A31">
          <w:rPr>
            <w:szCs w:val="22"/>
          </w:rPr>
          <w:t>DeltaPoc</w:t>
        </w:r>
        <w:proofErr w:type="spellEnd"/>
        <w:r w:rsidRPr="00C83A31">
          <w:rPr>
            <w:szCs w:val="22"/>
          </w:rPr>
          <w:t>[ </w:t>
        </w:r>
        <w:proofErr w:type="spellStart"/>
        <w:r w:rsidRPr="00C83A31">
          <w:rPr>
            <w:szCs w:val="22"/>
          </w:rPr>
          <w:t>RIdx</w:t>
        </w:r>
        <w:proofErr w:type="spellEnd"/>
        <w:r w:rsidRPr="00C83A31">
          <w:rPr>
            <w:szCs w:val="22"/>
          </w:rPr>
          <w:t xml:space="preserve"> ] and </w:t>
        </w:r>
        <w:proofErr w:type="spellStart"/>
        <w:r w:rsidRPr="00C83A31">
          <w:rPr>
            <w:szCs w:val="22"/>
          </w:rPr>
          <w:t>picB</w:t>
        </w:r>
        <w:proofErr w:type="spellEnd"/>
        <w:r w:rsidRPr="00C83A31">
          <w:rPr>
            <w:szCs w:val="22"/>
          </w:rPr>
          <w:t xml:space="preserve"> is associated with </w:t>
        </w:r>
        <w:proofErr w:type="spellStart"/>
        <w:r w:rsidRPr="00C83A31">
          <w:rPr>
            <w:szCs w:val="22"/>
          </w:rPr>
          <w:t>DeltaPoc</w:t>
        </w:r>
        <w:proofErr w:type="spellEnd"/>
        <w:r w:rsidRPr="00C83A31">
          <w:rPr>
            <w:szCs w:val="22"/>
          </w:rPr>
          <w:t>[ </w:t>
        </w:r>
        <w:proofErr w:type="spellStart"/>
        <w:r w:rsidRPr="00C83A31">
          <w:rPr>
            <w:szCs w:val="22"/>
          </w:rPr>
          <w:t>idx</w:t>
        </w:r>
        <w:proofErr w:type="spellEnd"/>
        <w:r w:rsidRPr="00C83A31">
          <w:rPr>
            <w:szCs w:val="22"/>
          </w:rPr>
          <w:t xml:space="preserve"> ]. </w:t>
        </w:r>
      </w:ins>
    </w:p>
    <w:p w:rsidR="007A4F93" w:rsidRPr="00C83A31" w:rsidRDefault="007A4F93" w:rsidP="007A4F93">
      <w:pPr>
        <w:rPr>
          <w:ins w:id="35" w:author="Adarsh K. Ramasubramonian" w:date="2012-05-04T22:47:00Z"/>
          <w:szCs w:val="22"/>
        </w:rPr>
      </w:pPr>
      <w:ins w:id="36" w:author="Adarsh K. Ramasubramonian" w:date="2012-05-04T22:47:00Z">
        <w:r w:rsidRPr="00C83A31">
          <w:rPr>
            <w:szCs w:val="22"/>
          </w:rPr>
          <w:t xml:space="preserve">The variable </w:t>
        </w:r>
        <w:proofErr w:type="spellStart"/>
        <w:r w:rsidRPr="00C83A31">
          <w:rPr>
            <w:szCs w:val="22"/>
          </w:rPr>
          <w:t>DeltaRPS</w:t>
        </w:r>
        <w:proofErr w:type="spellEnd"/>
        <w:r w:rsidRPr="00C83A31">
          <w:rPr>
            <w:szCs w:val="22"/>
          </w:rPr>
          <w:t xml:space="preserve"> is derived as follows.</w:t>
        </w:r>
      </w:ins>
    </w:p>
    <w:p w:rsidR="007A4F93" w:rsidRPr="00C83A31" w:rsidRDefault="007A4F93" w:rsidP="007A4F93">
      <w:pPr>
        <w:tabs>
          <w:tab w:val="center" w:pos="4849"/>
          <w:tab w:val="right" w:pos="9356"/>
        </w:tabs>
        <w:spacing w:before="193" w:after="240"/>
        <w:ind w:left="720"/>
        <w:rPr>
          <w:ins w:id="37" w:author="Adarsh K. Ramasubramonian" w:date="2012-05-04T22:47:00Z"/>
          <w:szCs w:val="22"/>
        </w:rPr>
      </w:pPr>
      <w:proofErr w:type="spellStart"/>
      <w:ins w:id="38" w:author="Adarsh K. Ramasubramonian" w:date="2012-05-04T22:47:00Z">
        <w:r w:rsidRPr="00C83A31">
          <w:rPr>
            <w:szCs w:val="22"/>
          </w:rPr>
          <w:t>DeltaRPS</w:t>
        </w:r>
        <w:proofErr w:type="spellEnd"/>
        <w:r w:rsidRPr="00C83A31">
          <w:rPr>
            <w:szCs w:val="22"/>
          </w:rPr>
          <w:t xml:space="preserve"> = (1 – (</w:t>
        </w:r>
        <w:proofErr w:type="spellStart"/>
        <w:r w:rsidRPr="00C83A31">
          <w:rPr>
            <w:szCs w:val="22"/>
          </w:rPr>
          <w:t>delta_rps_sign</w:t>
        </w:r>
        <w:proofErr w:type="spellEnd"/>
        <w:r w:rsidRPr="00C83A31">
          <w:rPr>
            <w:szCs w:val="22"/>
          </w:rPr>
          <w:t xml:space="preserve"> &lt;&lt; 1)) * (abs_delta_rps_minus1 + 1)</w:t>
        </w:r>
        <w:r w:rsidRPr="00C83A31">
          <w:rPr>
            <w:szCs w:val="22"/>
          </w:rPr>
          <w:tab/>
          <w:t>(</w:t>
        </w:r>
        <w:r w:rsidRPr="00C83A31">
          <w:rPr>
            <w:szCs w:val="22"/>
          </w:rPr>
          <w:fldChar w:fldCharType="begin" w:fldLock="1"/>
        </w:r>
        <w:r w:rsidRPr="00C83A31">
          <w:rPr>
            <w:szCs w:val="22"/>
          </w:rPr>
          <w:instrText xml:space="preserve"> STYLEREF 1 \s </w:instrText>
        </w:r>
        <w:r w:rsidRPr="00C83A31">
          <w:rPr>
            <w:szCs w:val="22"/>
          </w:rPr>
          <w:fldChar w:fldCharType="separate"/>
        </w:r>
        <w:r w:rsidRPr="00C83A31">
          <w:rPr>
            <w:noProof/>
            <w:szCs w:val="22"/>
          </w:rPr>
          <w:t>7</w:t>
        </w:r>
        <w:r w:rsidRPr="00C83A31">
          <w:rPr>
            <w:szCs w:val="22"/>
          </w:rPr>
          <w:fldChar w:fldCharType="end"/>
        </w:r>
        <w:r w:rsidRPr="00C83A31">
          <w:rPr>
            <w:szCs w:val="22"/>
          </w:rPr>
          <w:noBreakHyphen/>
        </w:r>
        <w:r w:rsidRPr="00C83A31">
          <w:rPr>
            <w:szCs w:val="22"/>
          </w:rPr>
          <w:fldChar w:fldCharType="begin" w:fldLock="1"/>
        </w:r>
        <w:r w:rsidRPr="00C83A31">
          <w:rPr>
            <w:szCs w:val="22"/>
          </w:rPr>
          <w:instrText xml:space="preserve"> SEQ Equation \* ARABIC \s 1 </w:instrText>
        </w:r>
        <w:r w:rsidRPr="00C83A31">
          <w:rPr>
            <w:szCs w:val="22"/>
          </w:rPr>
          <w:fldChar w:fldCharType="separate"/>
        </w:r>
        <w:r w:rsidRPr="00C83A31">
          <w:rPr>
            <w:noProof/>
            <w:szCs w:val="22"/>
          </w:rPr>
          <w:t>46</w:t>
        </w:r>
        <w:r w:rsidRPr="00C83A31">
          <w:rPr>
            <w:szCs w:val="22"/>
          </w:rPr>
          <w:fldChar w:fldCharType="end"/>
        </w:r>
        <w:r w:rsidRPr="00C83A31">
          <w:rPr>
            <w:szCs w:val="22"/>
          </w:rPr>
          <w:t>)</w:t>
        </w:r>
      </w:ins>
    </w:p>
    <w:p w:rsidR="007A4F93" w:rsidRPr="00C83A31" w:rsidRDefault="007A4F93" w:rsidP="007A4F93">
      <w:pPr>
        <w:rPr>
          <w:ins w:id="39" w:author="Adarsh K. Ramasubramonian" w:date="2012-05-04T22:47:00Z"/>
          <w:szCs w:val="22"/>
        </w:rPr>
      </w:pPr>
      <w:proofErr w:type="spellStart"/>
      <w:ins w:id="40" w:author="Adarsh K. Ramasubramonian" w:date="2012-05-04T22:47:00Z">
        <w:r w:rsidRPr="00C83A31">
          <w:rPr>
            <w:b/>
            <w:bCs/>
            <w:szCs w:val="22"/>
          </w:rPr>
          <w:t>used_by_curr_pic_flag</w:t>
        </w:r>
        <w:proofErr w:type="spellEnd"/>
        <w:proofErr w:type="gramStart"/>
        <w:r w:rsidRPr="00C83A31">
          <w:rPr>
            <w:bCs/>
            <w:szCs w:val="22"/>
          </w:rPr>
          <w:t>[ j</w:t>
        </w:r>
        <w:proofErr w:type="gramEnd"/>
        <w:r w:rsidRPr="00C83A31">
          <w:rPr>
            <w:bCs/>
            <w:szCs w:val="22"/>
          </w:rPr>
          <w:t> ]</w:t>
        </w:r>
        <w:r w:rsidRPr="00C83A31">
          <w:rPr>
            <w:szCs w:val="22"/>
          </w:rPr>
          <w:t xml:space="preserve"> indicates whether a picture is used for reference by the current picture.</w:t>
        </w:r>
      </w:ins>
    </w:p>
    <w:p w:rsidR="007A4F93" w:rsidRPr="00C83A31" w:rsidRDefault="007A4F93" w:rsidP="007A4F93">
      <w:pPr>
        <w:rPr>
          <w:ins w:id="41" w:author="Adarsh K. Ramasubramonian" w:date="2012-05-04T22:47:00Z"/>
          <w:szCs w:val="22"/>
          <w:lang w:val="en-SG"/>
        </w:rPr>
      </w:pPr>
      <w:proofErr w:type="spellStart"/>
      <w:ins w:id="42" w:author="Adarsh K. Ramasubramonian" w:date="2012-05-04T22:47:00Z">
        <w:r w:rsidRPr="00C83A31">
          <w:rPr>
            <w:b/>
            <w:bCs/>
            <w:szCs w:val="22"/>
          </w:rPr>
          <w:t>use_delta_flag</w:t>
        </w:r>
        <w:proofErr w:type="spellEnd"/>
        <w:proofErr w:type="gramStart"/>
        <w:r w:rsidRPr="00C83A31">
          <w:rPr>
            <w:b/>
            <w:bCs/>
            <w:szCs w:val="22"/>
          </w:rPr>
          <w:t>[ j</w:t>
        </w:r>
        <w:proofErr w:type="gramEnd"/>
        <w:r w:rsidRPr="00C83A31">
          <w:rPr>
            <w:b/>
            <w:bCs/>
            <w:szCs w:val="22"/>
          </w:rPr>
          <w:t> ]</w:t>
        </w:r>
        <w:r w:rsidRPr="00C83A31">
          <w:rPr>
            <w:szCs w:val="22"/>
          </w:rPr>
          <w:t xml:space="preserve"> specifies </w:t>
        </w:r>
        <w:r w:rsidRPr="00C83A31">
          <w:rPr>
            <w:szCs w:val="22"/>
            <w:lang w:val="en-SG"/>
          </w:rPr>
          <w:t xml:space="preserve">whether there is a corresponding </w:t>
        </w:r>
        <w:proofErr w:type="spellStart"/>
        <w:r w:rsidRPr="00C83A31">
          <w:rPr>
            <w:szCs w:val="22"/>
            <w:lang w:val="en-SG"/>
          </w:rPr>
          <w:t>i-th</w:t>
        </w:r>
        <w:proofErr w:type="spellEnd"/>
        <w:r w:rsidRPr="00C83A31">
          <w:rPr>
            <w:szCs w:val="22"/>
            <w:lang w:val="en-SG"/>
          </w:rPr>
          <w:t xml:space="preserve"> reference picture for determining the value of </w:t>
        </w:r>
        <w:proofErr w:type="spellStart"/>
        <w:r w:rsidRPr="00C83A31">
          <w:rPr>
            <w:szCs w:val="22"/>
            <w:lang w:val="en-SG"/>
          </w:rPr>
          <w:t>DeltaPoc</w:t>
        </w:r>
        <w:proofErr w:type="spellEnd"/>
        <w:r w:rsidRPr="00C83A31">
          <w:rPr>
            <w:szCs w:val="22"/>
          </w:rPr>
          <w:t>[ </w:t>
        </w:r>
        <w:proofErr w:type="spellStart"/>
        <w:r w:rsidRPr="00C83A31">
          <w:rPr>
            <w:szCs w:val="22"/>
          </w:rPr>
          <w:t>Rdx</w:t>
        </w:r>
        <w:proofErr w:type="spellEnd"/>
        <w:r w:rsidRPr="00C83A31">
          <w:rPr>
            <w:szCs w:val="22"/>
          </w:rPr>
          <w:t> ]</w:t>
        </w:r>
        <w:r w:rsidRPr="00C83A31">
          <w:rPr>
            <w:szCs w:val="22"/>
            <w:lang w:val="sv-SE"/>
          </w:rPr>
          <w:t>[ j ]</w:t>
        </w:r>
        <w:r w:rsidRPr="00C83A31">
          <w:rPr>
            <w:szCs w:val="22"/>
            <w:lang w:val="en-SG"/>
          </w:rPr>
          <w:t xml:space="preserve">. When </w:t>
        </w:r>
        <w:proofErr w:type="spellStart"/>
        <w:r w:rsidRPr="00C83A31">
          <w:rPr>
            <w:szCs w:val="22"/>
            <w:lang w:val="en-SG"/>
          </w:rPr>
          <w:t>use_delta_flag</w:t>
        </w:r>
        <w:proofErr w:type="spellEnd"/>
        <w:proofErr w:type="gramStart"/>
        <w:r w:rsidRPr="00C83A31">
          <w:rPr>
            <w:szCs w:val="22"/>
            <w:lang w:val="en-SG"/>
          </w:rPr>
          <w:t>[ j</w:t>
        </w:r>
        <w:proofErr w:type="gramEnd"/>
        <w:r w:rsidRPr="00C83A31">
          <w:rPr>
            <w:szCs w:val="22"/>
            <w:lang w:val="en-SG"/>
          </w:rPr>
          <w:t> ] is not present, it is inferred to be equal to 1.</w:t>
        </w:r>
      </w:ins>
    </w:p>
    <w:p w:rsidR="007A4F93" w:rsidRPr="00C83A31" w:rsidRDefault="007A4F93" w:rsidP="007A4F93">
      <w:pPr>
        <w:pStyle w:val="Caption"/>
        <w:rPr>
          <w:ins w:id="43" w:author="Adarsh K. Ramasubramonian" w:date="2012-05-04T22:47:00Z"/>
          <w:sz w:val="22"/>
          <w:szCs w:val="22"/>
        </w:rPr>
      </w:pPr>
      <w:bookmarkStart w:id="44" w:name="_Toc317183977"/>
      <w:ins w:id="45" w:author="Adarsh K. Ramasubramonian" w:date="2012-05-04T22:47:00Z">
        <w:r w:rsidRPr="00C83A31">
          <w:rPr>
            <w:sz w:val="22"/>
            <w:szCs w:val="22"/>
          </w:rPr>
          <w:lastRenderedPageBreak/>
          <w:t xml:space="preserve">Table </w:t>
        </w:r>
        <w:r w:rsidRPr="00C83A31">
          <w:rPr>
            <w:sz w:val="22"/>
            <w:szCs w:val="22"/>
          </w:rPr>
          <w:fldChar w:fldCharType="begin" w:fldLock="1"/>
        </w:r>
        <w:r w:rsidRPr="00C83A31">
          <w:rPr>
            <w:sz w:val="22"/>
            <w:szCs w:val="22"/>
          </w:rPr>
          <w:instrText xml:space="preserve"> STYLEREF 1 \s </w:instrText>
        </w:r>
        <w:r w:rsidRPr="00C83A31">
          <w:rPr>
            <w:sz w:val="22"/>
            <w:szCs w:val="22"/>
          </w:rPr>
          <w:fldChar w:fldCharType="separate"/>
        </w:r>
        <w:r w:rsidRPr="00C83A31">
          <w:rPr>
            <w:noProof/>
            <w:sz w:val="22"/>
            <w:szCs w:val="22"/>
          </w:rPr>
          <w:t>7</w:t>
        </w:r>
        <w:r w:rsidRPr="00C83A31">
          <w:rPr>
            <w:sz w:val="22"/>
            <w:szCs w:val="22"/>
          </w:rPr>
          <w:fldChar w:fldCharType="end"/>
        </w:r>
        <w:r w:rsidRPr="00C83A31">
          <w:rPr>
            <w:sz w:val="22"/>
            <w:szCs w:val="22"/>
          </w:rPr>
          <w:noBreakHyphen/>
        </w:r>
        <w:r w:rsidRPr="00C83A31">
          <w:rPr>
            <w:sz w:val="22"/>
            <w:szCs w:val="22"/>
          </w:rPr>
          <w:fldChar w:fldCharType="begin" w:fldLock="1"/>
        </w:r>
        <w:r w:rsidRPr="00C83A31">
          <w:rPr>
            <w:sz w:val="22"/>
            <w:szCs w:val="22"/>
          </w:rPr>
          <w:instrText xml:space="preserve"> SEQ Table \* ARABIC \s 1 </w:instrText>
        </w:r>
        <w:r w:rsidRPr="00C83A31">
          <w:rPr>
            <w:sz w:val="22"/>
            <w:szCs w:val="22"/>
          </w:rPr>
          <w:fldChar w:fldCharType="separate"/>
        </w:r>
        <w:r w:rsidRPr="00C83A31">
          <w:rPr>
            <w:noProof/>
            <w:sz w:val="22"/>
            <w:szCs w:val="22"/>
          </w:rPr>
          <w:t>9</w:t>
        </w:r>
        <w:r w:rsidRPr="00C83A31">
          <w:rPr>
            <w:sz w:val="22"/>
            <w:szCs w:val="22"/>
          </w:rPr>
          <w:fldChar w:fldCharType="end"/>
        </w:r>
        <w:r w:rsidRPr="00C83A31">
          <w:rPr>
            <w:sz w:val="22"/>
            <w:szCs w:val="22"/>
          </w:rPr>
          <w:t xml:space="preserve"> – </w:t>
        </w:r>
        <w:proofErr w:type="spellStart"/>
        <w:r w:rsidRPr="00C83A31">
          <w:rPr>
            <w:sz w:val="22"/>
            <w:szCs w:val="22"/>
          </w:rPr>
          <w:t>used_by_curr_pic_flag</w:t>
        </w:r>
        <w:proofErr w:type="spellEnd"/>
        <w:proofErr w:type="gramStart"/>
        <w:r w:rsidRPr="00C83A31">
          <w:rPr>
            <w:sz w:val="22"/>
            <w:szCs w:val="22"/>
          </w:rPr>
          <w:t>[ j</w:t>
        </w:r>
        <w:proofErr w:type="gramEnd"/>
        <w:r w:rsidRPr="00C83A31">
          <w:rPr>
            <w:sz w:val="22"/>
            <w:szCs w:val="22"/>
          </w:rPr>
          <w:t xml:space="preserve"> ] and </w:t>
        </w:r>
        <w:proofErr w:type="spellStart"/>
        <w:r w:rsidRPr="00C83A31">
          <w:rPr>
            <w:bCs w:val="0"/>
            <w:sz w:val="22"/>
            <w:szCs w:val="22"/>
          </w:rPr>
          <w:t>use_delta_flag</w:t>
        </w:r>
        <w:proofErr w:type="spellEnd"/>
        <w:r w:rsidRPr="00C83A31">
          <w:rPr>
            <w:bCs w:val="0"/>
            <w:sz w:val="22"/>
            <w:szCs w:val="22"/>
          </w:rPr>
          <w:t>[ j ]</w:t>
        </w:r>
        <w:r w:rsidRPr="00C83A31">
          <w:rPr>
            <w:sz w:val="22"/>
            <w:szCs w:val="22"/>
          </w:rPr>
          <w:t xml:space="preserve"> operations for the reference picture set</w:t>
        </w:r>
        <w:bookmarkEnd w:id="44"/>
      </w:ins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2"/>
        <w:gridCol w:w="1817"/>
        <w:gridCol w:w="5197"/>
      </w:tblGrid>
      <w:tr w:rsidR="007A4F93" w:rsidRPr="00C83A31" w:rsidTr="00623FC4">
        <w:trPr>
          <w:jc w:val="center"/>
          <w:ins w:id="46" w:author="Adarsh K. Ramasubramonian" w:date="2012-05-04T22:47:00Z"/>
        </w:trPr>
        <w:tc>
          <w:tcPr>
            <w:tcW w:w="1272" w:type="dxa"/>
            <w:shd w:val="clear" w:color="auto" w:fill="auto"/>
          </w:tcPr>
          <w:p w:rsidR="007A4F93" w:rsidRPr="00C83A31" w:rsidRDefault="007A4F93" w:rsidP="00623FC4">
            <w:pPr>
              <w:jc w:val="center"/>
              <w:rPr>
                <w:ins w:id="47" w:author="Adarsh K. Ramasubramonian" w:date="2012-05-04T22:47:00Z"/>
                <w:b/>
                <w:szCs w:val="22"/>
                <w:lang w:val="en-SG"/>
                <w:rPrChange w:id="48" w:author="Adarsh K. Ramasubramonian" w:date="2012-05-04T22:52:00Z">
                  <w:rPr>
                    <w:ins w:id="49" w:author="Adarsh K. Ramasubramonian" w:date="2012-05-04T22:47:00Z"/>
                    <w:b/>
                    <w:szCs w:val="22"/>
                    <w:highlight w:val="yellow"/>
                    <w:lang w:val="en-SG"/>
                  </w:rPr>
                </w:rPrChange>
              </w:rPr>
            </w:pPr>
            <w:proofErr w:type="spellStart"/>
            <w:ins w:id="50" w:author="Adarsh K. Ramasubramonian" w:date="2012-05-04T22:47:00Z">
              <w:r w:rsidRPr="00C83A31">
                <w:rPr>
                  <w:szCs w:val="22"/>
                  <w:rPrChange w:id="51" w:author="Adarsh K. Ramasubramonian" w:date="2012-05-04T22:52:00Z">
                    <w:rPr>
                      <w:szCs w:val="22"/>
                      <w:highlight w:val="yellow"/>
                    </w:rPr>
                  </w:rPrChange>
                </w:rPr>
                <w:t>used_by_curr_pic_flag</w:t>
              </w:r>
              <w:proofErr w:type="spellEnd"/>
              <w:r w:rsidRPr="00C83A31">
                <w:rPr>
                  <w:szCs w:val="22"/>
                  <w:rPrChange w:id="52" w:author="Adarsh K. Ramasubramonian" w:date="2012-05-04T22:52:00Z">
                    <w:rPr>
                      <w:szCs w:val="22"/>
                      <w:highlight w:val="yellow"/>
                    </w:rPr>
                  </w:rPrChange>
                </w:rPr>
                <w:t>[ j ]</w:t>
              </w:r>
            </w:ins>
          </w:p>
        </w:tc>
        <w:tc>
          <w:tcPr>
            <w:tcW w:w="1272" w:type="dxa"/>
            <w:shd w:val="clear" w:color="auto" w:fill="auto"/>
          </w:tcPr>
          <w:p w:rsidR="007A4F93" w:rsidRPr="00C83A31" w:rsidRDefault="007A4F93" w:rsidP="00623FC4">
            <w:pPr>
              <w:jc w:val="center"/>
              <w:rPr>
                <w:ins w:id="53" w:author="Adarsh K. Ramasubramonian" w:date="2012-05-04T22:47:00Z"/>
                <w:szCs w:val="22"/>
                <w:lang w:val="en-SG"/>
                <w:rPrChange w:id="54" w:author="Adarsh K. Ramasubramonian" w:date="2012-05-04T22:52:00Z">
                  <w:rPr>
                    <w:ins w:id="55" w:author="Adarsh K. Ramasubramonian" w:date="2012-05-04T22:47:00Z"/>
                    <w:szCs w:val="22"/>
                    <w:highlight w:val="yellow"/>
                    <w:lang w:val="en-SG"/>
                  </w:rPr>
                </w:rPrChange>
              </w:rPr>
            </w:pPr>
            <w:proofErr w:type="spellStart"/>
            <w:ins w:id="56" w:author="Adarsh K. Ramasubramonian" w:date="2012-05-04T22:47:00Z">
              <w:r w:rsidRPr="00C83A31">
                <w:rPr>
                  <w:bCs/>
                  <w:szCs w:val="22"/>
                  <w:rPrChange w:id="57" w:author="Adarsh K. Ramasubramonian" w:date="2012-05-04T22:52:00Z">
                    <w:rPr>
                      <w:bCs/>
                      <w:highlight w:val="yellow"/>
                    </w:rPr>
                  </w:rPrChange>
                </w:rPr>
                <w:t>use_delta_flag</w:t>
              </w:r>
              <w:proofErr w:type="spellEnd"/>
              <w:r w:rsidRPr="00C83A31">
                <w:rPr>
                  <w:bCs/>
                  <w:szCs w:val="22"/>
                  <w:rPrChange w:id="58" w:author="Adarsh K. Ramasubramonian" w:date="2012-05-04T22:52:00Z">
                    <w:rPr>
                      <w:bCs/>
                      <w:highlight w:val="yellow"/>
                    </w:rPr>
                  </w:rPrChange>
                </w:rPr>
                <w:t>[ j ]</w:t>
              </w:r>
            </w:ins>
          </w:p>
        </w:tc>
        <w:tc>
          <w:tcPr>
            <w:tcW w:w="7027" w:type="dxa"/>
            <w:shd w:val="clear" w:color="auto" w:fill="auto"/>
          </w:tcPr>
          <w:p w:rsidR="007A4F93" w:rsidRPr="00C83A31" w:rsidRDefault="007A4F93" w:rsidP="00623FC4">
            <w:pPr>
              <w:rPr>
                <w:ins w:id="59" w:author="Adarsh K. Ramasubramonian" w:date="2012-05-04T22:47:00Z"/>
                <w:b/>
                <w:szCs w:val="22"/>
                <w:lang w:val="en-SG"/>
                <w:rPrChange w:id="60" w:author="Adarsh K. Ramasubramonian" w:date="2012-05-04T22:52:00Z">
                  <w:rPr>
                    <w:ins w:id="61" w:author="Adarsh K. Ramasubramonian" w:date="2012-05-04T22:47:00Z"/>
                    <w:b/>
                    <w:szCs w:val="22"/>
                    <w:highlight w:val="yellow"/>
                    <w:lang w:val="en-SG"/>
                  </w:rPr>
                </w:rPrChange>
              </w:rPr>
            </w:pPr>
            <w:ins w:id="62" w:author="Adarsh K. Ramasubramonian" w:date="2012-05-04T22:47:00Z">
              <w:r w:rsidRPr="00C83A31">
                <w:rPr>
                  <w:b/>
                  <w:bCs/>
                  <w:szCs w:val="22"/>
                  <w:rPrChange w:id="63" w:author="Adarsh K. Ramasubramonian" w:date="2012-05-04T22:52:00Z">
                    <w:rPr>
                      <w:b/>
                      <w:bCs/>
                      <w:highlight w:val="yellow"/>
                    </w:rPr>
                  </w:rPrChange>
                </w:rPr>
                <w:t xml:space="preserve">Properties of </w:t>
              </w:r>
              <w:proofErr w:type="spellStart"/>
              <w:r w:rsidRPr="00C83A31">
                <w:rPr>
                  <w:b/>
                  <w:bCs/>
                  <w:szCs w:val="22"/>
                  <w:rPrChange w:id="64" w:author="Adarsh K. Ramasubramonian" w:date="2012-05-04T22:52:00Z">
                    <w:rPr>
                      <w:b/>
                      <w:bCs/>
                      <w:highlight w:val="yellow"/>
                    </w:rPr>
                  </w:rPrChange>
                </w:rPr>
                <w:t>i-th</w:t>
              </w:r>
              <w:proofErr w:type="spellEnd"/>
              <w:r w:rsidRPr="00C83A31">
                <w:rPr>
                  <w:b/>
                  <w:bCs/>
                  <w:szCs w:val="22"/>
                  <w:rPrChange w:id="65" w:author="Adarsh K. Ramasubramonian" w:date="2012-05-04T22:52:00Z">
                    <w:rPr>
                      <w:b/>
                      <w:bCs/>
                      <w:highlight w:val="yellow"/>
                    </w:rPr>
                  </w:rPrChange>
                </w:rPr>
                <w:t xml:space="preserve"> reference picture</w:t>
              </w:r>
            </w:ins>
          </w:p>
        </w:tc>
      </w:tr>
      <w:tr w:rsidR="007A4F93" w:rsidRPr="00C83A31" w:rsidTr="00623FC4">
        <w:trPr>
          <w:jc w:val="center"/>
          <w:ins w:id="66" w:author="Adarsh K. Ramasubramonian" w:date="2012-05-04T22:47:00Z"/>
        </w:trPr>
        <w:tc>
          <w:tcPr>
            <w:tcW w:w="1272" w:type="dxa"/>
            <w:shd w:val="clear" w:color="auto" w:fill="auto"/>
          </w:tcPr>
          <w:p w:rsidR="007A4F93" w:rsidRPr="00C83A31" w:rsidRDefault="007A4F93" w:rsidP="00623FC4">
            <w:pPr>
              <w:jc w:val="center"/>
              <w:rPr>
                <w:ins w:id="67" w:author="Adarsh K. Ramasubramonian" w:date="2012-05-04T22:47:00Z"/>
                <w:szCs w:val="22"/>
                <w:lang w:val="en-SG"/>
                <w:rPrChange w:id="68" w:author="Adarsh K. Ramasubramonian" w:date="2012-05-04T22:52:00Z">
                  <w:rPr>
                    <w:ins w:id="69" w:author="Adarsh K. Ramasubramonian" w:date="2012-05-04T22:47:00Z"/>
                    <w:szCs w:val="22"/>
                    <w:highlight w:val="yellow"/>
                    <w:lang w:val="en-SG"/>
                  </w:rPr>
                </w:rPrChange>
              </w:rPr>
            </w:pPr>
            <w:ins w:id="70" w:author="Adarsh K. Ramasubramonian" w:date="2012-05-04T22:47:00Z">
              <w:r w:rsidRPr="00C83A31">
                <w:rPr>
                  <w:bCs/>
                  <w:szCs w:val="22"/>
                  <w:rPrChange w:id="71" w:author="Adarsh K. Ramasubramonian" w:date="2012-05-04T22:52:00Z">
                    <w:rPr>
                      <w:bCs/>
                      <w:highlight w:val="yellow"/>
                    </w:rPr>
                  </w:rPrChange>
                </w:rPr>
                <w:t>1</w:t>
              </w:r>
            </w:ins>
          </w:p>
        </w:tc>
        <w:tc>
          <w:tcPr>
            <w:tcW w:w="1272" w:type="dxa"/>
            <w:shd w:val="clear" w:color="auto" w:fill="auto"/>
          </w:tcPr>
          <w:p w:rsidR="007A4F93" w:rsidRPr="00C83A31" w:rsidRDefault="007A4F93" w:rsidP="00623FC4">
            <w:pPr>
              <w:jc w:val="center"/>
              <w:rPr>
                <w:ins w:id="72" w:author="Adarsh K. Ramasubramonian" w:date="2012-05-04T22:47:00Z"/>
                <w:szCs w:val="22"/>
                <w:lang w:val="en-SG"/>
                <w:rPrChange w:id="73" w:author="Adarsh K. Ramasubramonian" w:date="2012-05-04T22:52:00Z">
                  <w:rPr>
                    <w:ins w:id="74" w:author="Adarsh K. Ramasubramonian" w:date="2012-05-04T22:47:00Z"/>
                    <w:szCs w:val="22"/>
                    <w:highlight w:val="yellow"/>
                    <w:lang w:val="en-SG"/>
                  </w:rPr>
                </w:rPrChange>
              </w:rPr>
            </w:pPr>
            <w:ins w:id="75" w:author="Adarsh K. Ramasubramonian" w:date="2012-05-04T22:47:00Z">
              <w:r w:rsidRPr="00C83A31">
                <w:rPr>
                  <w:szCs w:val="22"/>
                  <w:lang w:val="en-SG"/>
                  <w:rPrChange w:id="76" w:author="Adarsh K. Ramasubramonian" w:date="2012-05-04T22:52:00Z">
                    <w:rPr>
                      <w:szCs w:val="22"/>
                      <w:highlight w:val="yellow"/>
                      <w:lang w:val="en-SG"/>
                    </w:rPr>
                  </w:rPrChange>
                </w:rPr>
                <w:t>1</w:t>
              </w:r>
            </w:ins>
          </w:p>
        </w:tc>
        <w:tc>
          <w:tcPr>
            <w:tcW w:w="7027" w:type="dxa"/>
            <w:shd w:val="clear" w:color="auto" w:fill="auto"/>
          </w:tcPr>
          <w:p w:rsidR="007A4F93" w:rsidRPr="00C83A31" w:rsidRDefault="007A4F93" w:rsidP="00623FC4">
            <w:pPr>
              <w:rPr>
                <w:ins w:id="77" w:author="Adarsh K. Ramasubramonian" w:date="2012-05-04T22:47:00Z"/>
                <w:szCs w:val="22"/>
                <w:lang w:val="en-SG"/>
                <w:rPrChange w:id="78" w:author="Adarsh K. Ramasubramonian" w:date="2012-05-04T22:52:00Z">
                  <w:rPr>
                    <w:ins w:id="79" w:author="Adarsh K. Ramasubramonian" w:date="2012-05-04T22:47:00Z"/>
                    <w:szCs w:val="22"/>
                    <w:highlight w:val="yellow"/>
                    <w:lang w:val="en-SG"/>
                  </w:rPr>
                </w:rPrChange>
              </w:rPr>
            </w:pPr>
            <w:ins w:id="80" w:author="Adarsh K. Ramasubramonian" w:date="2012-05-04T22:47:00Z">
              <w:r w:rsidRPr="00C83A31">
                <w:rPr>
                  <w:bCs/>
                  <w:szCs w:val="22"/>
                  <w:rPrChange w:id="81" w:author="Adarsh K. Ramasubramonian" w:date="2012-05-04T22:52:00Z">
                    <w:rPr>
                      <w:bCs/>
                      <w:highlight w:val="yellow"/>
                    </w:rPr>
                  </w:rPrChange>
                </w:rPr>
                <w:t>Picture is used for reference by the current picture</w:t>
              </w:r>
              <w:r w:rsidRPr="00C83A31">
                <w:rPr>
                  <w:bCs/>
                  <w:szCs w:val="22"/>
                  <w:rPrChange w:id="82" w:author="Adarsh K. Ramasubramonian" w:date="2012-05-04T22:52:00Z">
                    <w:rPr>
                      <w:bCs/>
                      <w:highlight w:val="yellow"/>
                    </w:rPr>
                  </w:rPrChange>
                </w:rPr>
                <w:br/>
              </w:r>
              <w:proofErr w:type="spellStart"/>
              <w:r w:rsidRPr="00C83A31">
                <w:rPr>
                  <w:bCs/>
                  <w:szCs w:val="22"/>
                  <w:rPrChange w:id="83" w:author="Adarsh K. Ramasubramonian" w:date="2012-05-04T22:52:00Z">
                    <w:rPr>
                      <w:bCs/>
                      <w:highlight w:val="yellow"/>
                    </w:rPr>
                  </w:rPrChange>
                </w:rPr>
                <w:t>DeltaPoc</w:t>
              </w:r>
              <w:proofErr w:type="spellEnd"/>
              <w:r w:rsidRPr="00C83A31">
                <w:rPr>
                  <w:bCs/>
                  <w:szCs w:val="22"/>
                  <w:rPrChange w:id="84" w:author="Adarsh K. Ramasubramonian" w:date="2012-05-04T22:52:00Z">
                    <w:rPr>
                      <w:bCs/>
                      <w:szCs w:val="22"/>
                      <w:highlight w:val="yellow"/>
                    </w:rPr>
                  </w:rPrChange>
                </w:rPr>
                <w:t>[ </w:t>
              </w:r>
              <w:proofErr w:type="spellStart"/>
              <w:r w:rsidRPr="00C83A31">
                <w:rPr>
                  <w:bCs/>
                  <w:szCs w:val="22"/>
                  <w:rPrChange w:id="85" w:author="Adarsh K. Ramasubramonian" w:date="2012-05-04T22:52:00Z">
                    <w:rPr>
                      <w:bCs/>
                      <w:szCs w:val="22"/>
                      <w:highlight w:val="yellow"/>
                    </w:rPr>
                  </w:rPrChange>
                </w:rPr>
                <w:t>idx</w:t>
              </w:r>
              <w:proofErr w:type="spellEnd"/>
              <w:r w:rsidRPr="00C83A31">
                <w:rPr>
                  <w:bCs/>
                  <w:szCs w:val="22"/>
                  <w:rPrChange w:id="86" w:author="Adarsh K. Ramasubramonian" w:date="2012-05-04T22:52:00Z">
                    <w:rPr>
                      <w:bCs/>
                      <w:szCs w:val="22"/>
                      <w:highlight w:val="yellow"/>
                    </w:rPr>
                  </w:rPrChange>
                </w:rPr>
                <w:t> ]</w:t>
              </w:r>
              <w:r w:rsidRPr="00C83A31">
                <w:rPr>
                  <w:bCs/>
                  <w:szCs w:val="22"/>
                  <w:lang w:val="sv-SE"/>
                  <w:rPrChange w:id="87" w:author="Adarsh K. Ramasubramonian" w:date="2012-05-04T22:52:00Z">
                    <w:rPr>
                      <w:bCs/>
                      <w:szCs w:val="22"/>
                      <w:highlight w:val="yellow"/>
                      <w:lang w:val="sv-SE"/>
                    </w:rPr>
                  </w:rPrChange>
                </w:rPr>
                <w:t xml:space="preserve">[ i ] </w:t>
              </w:r>
              <w:r w:rsidRPr="00C83A31">
                <w:rPr>
                  <w:bCs/>
                  <w:szCs w:val="22"/>
                  <w:rPrChange w:id="88" w:author="Adarsh K. Ramasubramonian" w:date="2012-05-04T22:52:00Z">
                    <w:rPr>
                      <w:bCs/>
                      <w:highlight w:val="yellow"/>
                    </w:rPr>
                  </w:rPrChange>
                </w:rPr>
                <w:t xml:space="preserve">= </w:t>
              </w:r>
              <w:proofErr w:type="spellStart"/>
              <w:r w:rsidRPr="00C83A31">
                <w:rPr>
                  <w:bCs/>
                  <w:szCs w:val="22"/>
                  <w:rPrChange w:id="89" w:author="Adarsh K. Ramasubramonian" w:date="2012-05-04T22:52:00Z">
                    <w:rPr>
                      <w:bCs/>
                      <w:highlight w:val="yellow"/>
                    </w:rPr>
                  </w:rPrChange>
                </w:rPr>
                <w:t>DeltaPoc</w:t>
              </w:r>
              <w:proofErr w:type="spellEnd"/>
              <w:r w:rsidRPr="00C83A31">
                <w:rPr>
                  <w:bCs/>
                  <w:szCs w:val="22"/>
                  <w:rPrChange w:id="90" w:author="Adarsh K. Ramasubramonian" w:date="2012-05-04T22:52:00Z">
                    <w:rPr>
                      <w:bCs/>
                      <w:szCs w:val="22"/>
                      <w:highlight w:val="yellow"/>
                    </w:rPr>
                  </w:rPrChange>
                </w:rPr>
                <w:t>[ </w:t>
              </w:r>
              <w:proofErr w:type="spellStart"/>
              <w:r w:rsidRPr="00C83A31">
                <w:rPr>
                  <w:bCs/>
                  <w:szCs w:val="22"/>
                  <w:rPrChange w:id="91" w:author="Adarsh K. Ramasubramonian" w:date="2012-05-04T22:52:00Z">
                    <w:rPr>
                      <w:bCs/>
                      <w:szCs w:val="22"/>
                      <w:highlight w:val="yellow"/>
                    </w:rPr>
                  </w:rPrChange>
                </w:rPr>
                <w:t>RIdx</w:t>
              </w:r>
              <w:proofErr w:type="spellEnd"/>
              <w:r w:rsidRPr="00C83A31">
                <w:rPr>
                  <w:bCs/>
                  <w:szCs w:val="22"/>
                  <w:rPrChange w:id="92" w:author="Adarsh K. Ramasubramonian" w:date="2012-05-04T22:52:00Z">
                    <w:rPr>
                      <w:bCs/>
                      <w:szCs w:val="22"/>
                      <w:highlight w:val="yellow"/>
                    </w:rPr>
                  </w:rPrChange>
                </w:rPr>
                <w:t> ]</w:t>
              </w:r>
              <w:r w:rsidRPr="00C83A31">
                <w:rPr>
                  <w:bCs/>
                  <w:szCs w:val="22"/>
                  <w:lang w:val="sv-SE"/>
                  <w:rPrChange w:id="93" w:author="Adarsh K. Ramasubramonian" w:date="2012-05-04T22:52:00Z">
                    <w:rPr>
                      <w:bCs/>
                      <w:szCs w:val="22"/>
                      <w:highlight w:val="yellow"/>
                      <w:lang w:val="sv-SE"/>
                    </w:rPr>
                  </w:rPrChange>
                </w:rPr>
                <w:t>[ j ]</w:t>
              </w:r>
              <w:r w:rsidRPr="00C83A31">
                <w:rPr>
                  <w:szCs w:val="22"/>
                  <w:lang w:val="sv-SE"/>
                  <w:rPrChange w:id="94" w:author="Adarsh K. Ramasubramonian" w:date="2012-05-04T22:52:00Z">
                    <w:rPr>
                      <w:szCs w:val="22"/>
                      <w:highlight w:val="yellow"/>
                      <w:lang w:val="sv-SE"/>
                    </w:rPr>
                  </w:rPrChange>
                </w:rPr>
                <w:t xml:space="preserve"> </w:t>
              </w:r>
              <w:r w:rsidRPr="00C83A31">
                <w:rPr>
                  <w:bCs/>
                  <w:szCs w:val="22"/>
                  <w:rPrChange w:id="95" w:author="Adarsh K. Ramasubramonian" w:date="2012-05-04T22:52:00Z">
                    <w:rPr>
                      <w:bCs/>
                      <w:highlight w:val="yellow"/>
                    </w:rPr>
                  </w:rPrChange>
                </w:rPr>
                <w:t xml:space="preserve">+ </w:t>
              </w:r>
              <w:proofErr w:type="spellStart"/>
              <w:r w:rsidRPr="00C83A31">
                <w:rPr>
                  <w:bCs/>
                  <w:szCs w:val="22"/>
                  <w:rPrChange w:id="96" w:author="Adarsh K. Ramasubramonian" w:date="2012-05-04T22:52:00Z">
                    <w:rPr>
                      <w:bCs/>
                      <w:highlight w:val="yellow"/>
                    </w:rPr>
                  </w:rPrChange>
                </w:rPr>
                <w:t>DeltaRPS</w:t>
              </w:r>
              <w:proofErr w:type="spellEnd"/>
            </w:ins>
          </w:p>
        </w:tc>
      </w:tr>
      <w:tr w:rsidR="007A4F93" w:rsidRPr="00C83A31" w:rsidTr="00623FC4">
        <w:trPr>
          <w:jc w:val="center"/>
          <w:ins w:id="97" w:author="Adarsh K. Ramasubramonian" w:date="2012-05-04T22:47:00Z"/>
        </w:trPr>
        <w:tc>
          <w:tcPr>
            <w:tcW w:w="1272" w:type="dxa"/>
            <w:shd w:val="clear" w:color="auto" w:fill="auto"/>
          </w:tcPr>
          <w:p w:rsidR="007A4F93" w:rsidRPr="00C83A31" w:rsidRDefault="007A4F93" w:rsidP="00623FC4">
            <w:pPr>
              <w:jc w:val="center"/>
              <w:rPr>
                <w:ins w:id="98" w:author="Adarsh K. Ramasubramonian" w:date="2012-05-04T22:47:00Z"/>
                <w:szCs w:val="22"/>
                <w:lang w:val="en-SG"/>
                <w:rPrChange w:id="99" w:author="Adarsh K. Ramasubramonian" w:date="2012-05-04T22:52:00Z">
                  <w:rPr>
                    <w:ins w:id="100" w:author="Adarsh K. Ramasubramonian" w:date="2012-05-04T22:47:00Z"/>
                    <w:szCs w:val="22"/>
                    <w:highlight w:val="yellow"/>
                    <w:lang w:val="en-SG"/>
                  </w:rPr>
                </w:rPrChange>
              </w:rPr>
            </w:pPr>
            <w:ins w:id="101" w:author="Adarsh K. Ramasubramonian" w:date="2012-05-04T22:47:00Z">
              <w:r w:rsidRPr="00C83A31">
                <w:rPr>
                  <w:bCs/>
                  <w:szCs w:val="22"/>
                  <w:rPrChange w:id="102" w:author="Adarsh K. Ramasubramonian" w:date="2012-05-04T22:52:00Z">
                    <w:rPr>
                      <w:bCs/>
                      <w:highlight w:val="yellow"/>
                    </w:rPr>
                  </w:rPrChange>
                </w:rPr>
                <w:t>0</w:t>
              </w:r>
            </w:ins>
          </w:p>
        </w:tc>
        <w:tc>
          <w:tcPr>
            <w:tcW w:w="1272" w:type="dxa"/>
            <w:shd w:val="clear" w:color="auto" w:fill="auto"/>
          </w:tcPr>
          <w:p w:rsidR="007A4F93" w:rsidRPr="00C83A31" w:rsidRDefault="007A4F93" w:rsidP="00623FC4">
            <w:pPr>
              <w:jc w:val="center"/>
              <w:rPr>
                <w:ins w:id="103" w:author="Adarsh K. Ramasubramonian" w:date="2012-05-04T22:47:00Z"/>
                <w:szCs w:val="22"/>
                <w:lang w:val="en-SG"/>
                <w:rPrChange w:id="104" w:author="Adarsh K. Ramasubramonian" w:date="2012-05-04T22:52:00Z">
                  <w:rPr>
                    <w:ins w:id="105" w:author="Adarsh K. Ramasubramonian" w:date="2012-05-04T22:47:00Z"/>
                    <w:szCs w:val="22"/>
                    <w:highlight w:val="yellow"/>
                    <w:lang w:val="en-SG"/>
                  </w:rPr>
                </w:rPrChange>
              </w:rPr>
            </w:pPr>
            <w:ins w:id="106" w:author="Adarsh K. Ramasubramonian" w:date="2012-05-04T22:47:00Z">
              <w:r w:rsidRPr="00C83A31">
                <w:rPr>
                  <w:bCs/>
                  <w:szCs w:val="22"/>
                  <w:rPrChange w:id="107" w:author="Adarsh K. Ramasubramonian" w:date="2012-05-04T22:52:00Z">
                    <w:rPr>
                      <w:bCs/>
                      <w:highlight w:val="yellow"/>
                    </w:rPr>
                  </w:rPrChange>
                </w:rPr>
                <w:t>1</w:t>
              </w:r>
            </w:ins>
          </w:p>
        </w:tc>
        <w:tc>
          <w:tcPr>
            <w:tcW w:w="7027" w:type="dxa"/>
            <w:shd w:val="clear" w:color="auto" w:fill="auto"/>
          </w:tcPr>
          <w:p w:rsidR="007A4F93" w:rsidRPr="00C83A31" w:rsidRDefault="007A4F93" w:rsidP="00623FC4">
            <w:pPr>
              <w:rPr>
                <w:ins w:id="108" w:author="Adarsh K. Ramasubramonian" w:date="2012-05-04T22:47:00Z"/>
                <w:szCs w:val="22"/>
                <w:lang w:val="en-SG"/>
                <w:rPrChange w:id="109" w:author="Adarsh K. Ramasubramonian" w:date="2012-05-04T22:52:00Z">
                  <w:rPr>
                    <w:ins w:id="110" w:author="Adarsh K. Ramasubramonian" w:date="2012-05-04T22:47:00Z"/>
                    <w:szCs w:val="22"/>
                    <w:highlight w:val="yellow"/>
                    <w:lang w:val="en-SG"/>
                  </w:rPr>
                </w:rPrChange>
              </w:rPr>
            </w:pPr>
            <w:ins w:id="111" w:author="Adarsh K. Ramasubramonian" w:date="2012-05-04T22:47:00Z">
              <w:r w:rsidRPr="00C83A31">
                <w:rPr>
                  <w:bCs/>
                  <w:szCs w:val="22"/>
                  <w:rPrChange w:id="112" w:author="Adarsh K. Ramasubramonian" w:date="2012-05-04T22:52:00Z">
                    <w:rPr>
                      <w:bCs/>
                      <w:highlight w:val="yellow"/>
                    </w:rPr>
                  </w:rPrChange>
                </w:rPr>
                <w:t>Picture is not used for reference by the current picture (but used by future pictures)</w:t>
              </w:r>
              <w:r w:rsidRPr="00C83A31">
                <w:rPr>
                  <w:bCs/>
                  <w:szCs w:val="22"/>
                  <w:rPrChange w:id="113" w:author="Adarsh K. Ramasubramonian" w:date="2012-05-04T22:52:00Z">
                    <w:rPr>
                      <w:bCs/>
                      <w:highlight w:val="yellow"/>
                    </w:rPr>
                  </w:rPrChange>
                </w:rPr>
                <w:br/>
              </w:r>
              <w:proofErr w:type="spellStart"/>
              <w:r w:rsidRPr="00C83A31">
                <w:rPr>
                  <w:bCs/>
                  <w:szCs w:val="22"/>
                  <w:rPrChange w:id="114" w:author="Adarsh K. Ramasubramonian" w:date="2012-05-04T22:52:00Z">
                    <w:rPr>
                      <w:bCs/>
                      <w:highlight w:val="yellow"/>
                    </w:rPr>
                  </w:rPrChange>
                </w:rPr>
                <w:t>DeltaPoc</w:t>
              </w:r>
              <w:proofErr w:type="spellEnd"/>
              <w:r w:rsidRPr="00C83A31">
                <w:rPr>
                  <w:bCs/>
                  <w:szCs w:val="22"/>
                  <w:rPrChange w:id="115" w:author="Adarsh K. Ramasubramonian" w:date="2012-05-04T22:52:00Z">
                    <w:rPr>
                      <w:bCs/>
                      <w:szCs w:val="22"/>
                      <w:highlight w:val="yellow"/>
                    </w:rPr>
                  </w:rPrChange>
                </w:rPr>
                <w:t>[ </w:t>
              </w:r>
              <w:proofErr w:type="spellStart"/>
              <w:r w:rsidRPr="00C83A31">
                <w:rPr>
                  <w:bCs/>
                  <w:szCs w:val="22"/>
                  <w:rPrChange w:id="116" w:author="Adarsh K. Ramasubramonian" w:date="2012-05-04T22:52:00Z">
                    <w:rPr>
                      <w:bCs/>
                      <w:szCs w:val="22"/>
                      <w:highlight w:val="yellow"/>
                    </w:rPr>
                  </w:rPrChange>
                </w:rPr>
                <w:t>idx</w:t>
              </w:r>
              <w:proofErr w:type="spellEnd"/>
              <w:r w:rsidRPr="00C83A31">
                <w:rPr>
                  <w:bCs/>
                  <w:szCs w:val="22"/>
                  <w:rPrChange w:id="117" w:author="Adarsh K. Ramasubramonian" w:date="2012-05-04T22:52:00Z">
                    <w:rPr>
                      <w:bCs/>
                      <w:szCs w:val="22"/>
                      <w:highlight w:val="yellow"/>
                    </w:rPr>
                  </w:rPrChange>
                </w:rPr>
                <w:t> ]</w:t>
              </w:r>
              <w:r w:rsidRPr="00C83A31">
                <w:rPr>
                  <w:bCs/>
                  <w:szCs w:val="22"/>
                  <w:lang w:val="sv-SE"/>
                  <w:rPrChange w:id="118" w:author="Adarsh K. Ramasubramonian" w:date="2012-05-04T22:52:00Z">
                    <w:rPr>
                      <w:bCs/>
                      <w:szCs w:val="22"/>
                      <w:highlight w:val="yellow"/>
                      <w:lang w:val="sv-SE"/>
                    </w:rPr>
                  </w:rPrChange>
                </w:rPr>
                <w:t xml:space="preserve">[ i ] </w:t>
              </w:r>
              <w:r w:rsidRPr="00C83A31">
                <w:rPr>
                  <w:bCs/>
                  <w:szCs w:val="22"/>
                  <w:rPrChange w:id="119" w:author="Adarsh K. Ramasubramonian" w:date="2012-05-04T22:52:00Z">
                    <w:rPr>
                      <w:bCs/>
                      <w:highlight w:val="yellow"/>
                    </w:rPr>
                  </w:rPrChange>
                </w:rPr>
                <w:t xml:space="preserve">= </w:t>
              </w:r>
              <w:proofErr w:type="spellStart"/>
              <w:r w:rsidRPr="00C83A31">
                <w:rPr>
                  <w:bCs/>
                  <w:szCs w:val="22"/>
                  <w:rPrChange w:id="120" w:author="Adarsh K. Ramasubramonian" w:date="2012-05-04T22:52:00Z">
                    <w:rPr>
                      <w:bCs/>
                      <w:highlight w:val="yellow"/>
                    </w:rPr>
                  </w:rPrChange>
                </w:rPr>
                <w:t>DeltaPoc</w:t>
              </w:r>
              <w:proofErr w:type="spellEnd"/>
              <w:r w:rsidRPr="00C83A31">
                <w:rPr>
                  <w:bCs/>
                  <w:szCs w:val="22"/>
                  <w:rPrChange w:id="121" w:author="Adarsh K. Ramasubramonian" w:date="2012-05-04T22:52:00Z">
                    <w:rPr>
                      <w:bCs/>
                      <w:szCs w:val="22"/>
                      <w:highlight w:val="yellow"/>
                    </w:rPr>
                  </w:rPrChange>
                </w:rPr>
                <w:t>[ </w:t>
              </w:r>
              <w:proofErr w:type="spellStart"/>
              <w:r w:rsidRPr="00C83A31">
                <w:rPr>
                  <w:bCs/>
                  <w:szCs w:val="22"/>
                  <w:rPrChange w:id="122" w:author="Adarsh K. Ramasubramonian" w:date="2012-05-04T22:52:00Z">
                    <w:rPr>
                      <w:bCs/>
                      <w:szCs w:val="22"/>
                      <w:highlight w:val="yellow"/>
                    </w:rPr>
                  </w:rPrChange>
                </w:rPr>
                <w:t>RIdx</w:t>
              </w:r>
              <w:proofErr w:type="spellEnd"/>
              <w:r w:rsidRPr="00C83A31">
                <w:rPr>
                  <w:bCs/>
                  <w:szCs w:val="22"/>
                  <w:rPrChange w:id="123" w:author="Adarsh K. Ramasubramonian" w:date="2012-05-04T22:52:00Z">
                    <w:rPr>
                      <w:bCs/>
                      <w:szCs w:val="22"/>
                      <w:highlight w:val="yellow"/>
                    </w:rPr>
                  </w:rPrChange>
                </w:rPr>
                <w:t> ]</w:t>
              </w:r>
              <w:r w:rsidRPr="00C83A31">
                <w:rPr>
                  <w:bCs/>
                  <w:szCs w:val="22"/>
                  <w:lang w:val="sv-SE"/>
                  <w:rPrChange w:id="124" w:author="Adarsh K. Ramasubramonian" w:date="2012-05-04T22:52:00Z">
                    <w:rPr>
                      <w:bCs/>
                      <w:szCs w:val="22"/>
                      <w:highlight w:val="yellow"/>
                      <w:lang w:val="sv-SE"/>
                    </w:rPr>
                  </w:rPrChange>
                </w:rPr>
                <w:t>[ j ]</w:t>
              </w:r>
              <w:r w:rsidRPr="00C83A31">
                <w:rPr>
                  <w:szCs w:val="22"/>
                  <w:lang w:val="sv-SE"/>
                  <w:rPrChange w:id="125" w:author="Adarsh K. Ramasubramonian" w:date="2012-05-04T22:52:00Z">
                    <w:rPr>
                      <w:szCs w:val="22"/>
                      <w:highlight w:val="yellow"/>
                      <w:lang w:val="sv-SE"/>
                    </w:rPr>
                  </w:rPrChange>
                </w:rPr>
                <w:t xml:space="preserve"> </w:t>
              </w:r>
              <w:r w:rsidRPr="00C83A31">
                <w:rPr>
                  <w:bCs/>
                  <w:szCs w:val="22"/>
                  <w:rPrChange w:id="126" w:author="Adarsh K. Ramasubramonian" w:date="2012-05-04T22:52:00Z">
                    <w:rPr>
                      <w:bCs/>
                      <w:highlight w:val="yellow"/>
                    </w:rPr>
                  </w:rPrChange>
                </w:rPr>
                <w:t xml:space="preserve">+ </w:t>
              </w:r>
              <w:proofErr w:type="spellStart"/>
              <w:r w:rsidRPr="00C83A31">
                <w:rPr>
                  <w:bCs/>
                  <w:szCs w:val="22"/>
                  <w:rPrChange w:id="127" w:author="Adarsh K. Ramasubramonian" w:date="2012-05-04T22:52:00Z">
                    <w:rPr>
                      <w:bCs/>
                      <w:highlight w:val="yellow"/>
                    </w:rPr>
                  </w:rPrChange>
                </w:rPr>
                <w:t>DeltaRPS</w:t>
              </w:r>
              <w:proofErr w:type="spellEnd"/>
            </w:ins>
          </w:p>
        </w:tc>
      </w:tr>
      <w:tr w:rsidR="007A4F93" w:rsidRPr="00C83A31" w:rsidTr="00623FC4">
        <w:trPr>
          <w:jc w:val="center"/>
          <w:ins w:id="128" w:author="Adarsh K. Ramasubramonian" w:date="2012-05-04T22:47:00Z"/>
        </w:trPr>
        <w:tc>
          <w:tcPr>
            <w:tcW w:w="1272" w:type="dxa"/>
            <w:shd w:val="clear" w:color="auto" w:fill="auto"/>
          </w:tcPr>
          <w:p w:rsidR="007A4F93" w:rsidRPr="00C83A31" w:rsidRDefault="007A4F93" w:rsidP="00623FC4">
            <w:pPr>
              <w:jc w:val="center"/>
              <w:rPr>
                <w:ins w:id="129" w:author="Adarsh K. Ramasubramonian" w:date="2012-05-04T22:47:00Z"/>
                <w:szCs w:val="22"/>
                <w:lang w:val="en-SG"/>
                <w:rPrChange w:id="130" w:author="Adarsh K. Ramasubramonian" w:date="2012-05-04T22:52:00Z">
                  <w:rPr>
                    <w:ins w:id="131" w:author="Adarsh K. Ramasubramonian" w:date="2012-05-04T22:47:00Z"/>
                    <w:szCs w:val="22"/>
                    <w:highlight w:val="yellow"/>
                    <w:lang w:val="en-SG"/>
                  </w:rPr>
                </w:rPrChange>
              </w:rPr>
            </w:pPr>
            <w:ins w:id="132" w:author="Adarsh K. Ramasubramonian" w:date="2012-05-04T22:47:00Z">
              <w:r w:rsidRPr="00C83A31">
                <w:rPr>
                  <w:bCs/>
                  <w:szCs w:val="22"/>
                  <w:rPrChange w:id="133" w:author="Adarsh K. Ramasubramonian" w:date="2012-05-04T22:52:00Z">
                    <w:rPr>
                      <w:bCs/>
                      <w:highlight w:val="yellow"/>
                    </w:rPr>
                  </w:rPrChange>
                </w:rPr>
                <w:t>0</w:t>
              </w:r>
            </w:ins>
          </w:p>
        </w:tc>
        <w:tc>
          <w:tcPr>
            <w:tcW w:w="1272" w:type="dxa"/>
            <w:shd w:val="clear" w:color="auto" w:fill="auto"/>
          </w:tcPr>
          <w:p w:rsidR="007A4F93" w:rsidRPr="00C83A31" w:rsidRDefault="007A4F93" w:rsidP="00623FC4">
            <w:pPr>
              <w:jc w:val="center"/>
              <w:rPr>
                <w:ins w:id="134" w:author="Adarsh K. Ramasubramonian" w:date="2012-05-04T22:47:00Z"/>
                <w:szCs w:val="22"/>
                <w:lang w:val="en-SG"/>
                <w:rPrChange w:id="135" w:author="Adarsh K. Ramasubramonian" w:date="2012-05-04T22:52:00Z">
                  <w:rPr>
                    <w:ins w:id="136" w:author="Adarsh K. Ramasubramonian" w:date="2012-05-04T22:47:00Z"/>
                    <w:szCs w:val="22"/>
                    <w:highlight w:val="yellow"/>
                    <w:lang w:val="en-SG"/>
                  </w:rPr>
                </w:rPrChange>
              </w:rPr>
            </w:pPr>
            <w:ins w:id="137" w:author="Adarsh K. Ramasubramonian" w:date="2012-05-04T22:47:00Z">
              <w:r w:rsidRPr="00C83A31">
                <w:rPr>
                  <w:bCs/>
                  <w:szCs w:val="22"/>
                  <w:rPrChange w:id="138" w:author="Adarsh K. Ramasubramonian" w:date="2012-05-04T22:52:00Z">
                    <w:rPr>
                      <w:bCs/>
                      <w:highlight w:val="yellow"/>
                    </w:rPr>
                  </w:rPrChange>
                </w:rPr>
                <w:t>0</w:t>
              </w:r>
            </w:ins>
          </w:p>
        </w:tc>
        <w:tc>
          <w:tcPr>
            <w:tcW w:w="7027" w:type="dxa"/>
            <w:shd w:val="clear" w:color="auto" w:fill="auto"/>
          </w:tcPr>
          <w:p w:rsidR="007A4F93" w:rsidRPr="00C83A31" w:rsidRDefault="007A4F93" w:rsidP="00623FC4">
            <w:pPr>
              <w:rPr>
                <w:ins w:id="139" w:author="Adarsh K. Ramasubramonian" w:date="2012-05-04T22:47:00Z"/>
                <w:szCs w:val="22"/>
                <w:lang w:val="en-SG"/>
                <w:rPrChange w:id="140" w:author="Adarsh K. Ramasubramonian" w:date="2012-05-04T22:52:00Z">
                  <w:rPr>
                    <w:ins w:id="141" w:author="Adarsh K. Ramasubramonian" w:date="2012-05-04T22:47:00Z"/>
                    <w:szCs w:val="22"/>
                    <w:highlight w:val="yellow"/>
                    <w:lang w:val="en-SG"/>
                  </w:rPr>
                </w:rPrChange>
              </w:rPr>
            </w:pPr>
            <w:ins w:id="142" w:author="Adarsh K. Ramasubramonian" w:date="2012-05-04T22:47:00Z">
              <w:r w:rsidRPr="00C83A31">
                <w:rPr>
                  <w:bCs/>
                  <w:szCs w:val="22"/>
                  <w:rPrChange w:id="143" w:author="Adarsh K. Ramasubramonian" w:date="2012-05-04T22:52:00Z">
                    <w:rPr>
                      <w:bCs/>
                      <w:highlight w:val="yellow"/>
                    </w:rPr>
                  </w:rPrChange>
                </w:rPr>
                <w:t xml:space="preserve">There is no corresponding </w:t>
              </w:r>
              <w:proofErr w:type="spellStart"/>
              <w:r w:rsidRPr="00C83A31">
                <w:rPr>
                  <w:bCs/>
                  <w:szCs w:val="22"/>
                  <w:rPrChange w:id="144" w:author="Adarsh K. Ramasubramonian" w:date="2012-05-04T22:52:00Z">
                    <w:rPr>
                      <w:bCs/>
                      <w:highlight w:val="yellow"/>
                    </w:rPr>
                  </w:rPrChange>
                </w:rPr>
                <w:t>i-th</w:t>
              </w:r>
              <w:proofErr w:type="spellEnd"/>
              <w:r w:rsidRPr="00C83A31">
                <w:rPr>
                  <w:bCs/>
                  <w:szCs w:val="22"/>
                  <w:rPrChange w:id="145" w:author="Adarsh K. Ramasubramonian" w:date="2012-05-04T22:52:00Z">
                    <w:rPr>
                      <w:bCs/>
                      <w:highlight w:val="yellow"/>
                    </w:rPr>
                  </w:rPrChange>
                </w:rPr>
                <w:t xml:space="preserve"> reference picture for determining the value of </w:t>
              </w:r>
              <w:proofErr w:type="spellStart"/>
              <w:proofErr w:type="gramStart"/>
              <w:r w:rsidRPr="00C83A31">
                <w:rPr>
                  <w:bCs/>
                  <w:szCs w:val="22"/>
                  <w:rPrChange w:id="146" w:author="Adarsh K. Ramasubramonian" w:date="2012-05-04T22:52:00Z">
                    <w:rPr>
                      <w:bCs/>
                      <w:highlight w:val="yellow"/>
                    </w:rPr>
                  </w:rPrChange>
                </w:rPr>
                <w:t>DeltaPoc</w:t>
              </w:r>
              <w:proofErr w:type="spellEnd"/>
              <w:r w:rsidRPr="00C83A31">
                <w:rPr>
                  <w:bCs/>
                  <w:szCs w:val="22"/>
                  <w:rPrChange w:id="147" w:author="Adarsh K. Ramasubramonian" w:date="2012-05-04T22:52:00Z">
                    <w:rPr>
                      <w:bCs/>
                      <w:szCs w:val="22"/>
                      <w:highlight w:val="yellow"/>
                    </w:rPr>
                  </w:rPrChange>
                </w:rPr>
                <w:t>[</w:t>
              </w:r>
              <w:proofErr w:type="gramEnd"/>
              <w:r w:rsidRPr="00C83A31">
                <w:rPr>
                  <w:bCs/>
                  <w:szCs w:val="22"/>
                  <w:rPrChange w:id="148" w:author="Adarsh K. Ramasubramonian" w:date="2012-05-04T22:52:00Z">
                    <w:rPr>
                      <w:bCs/>
                      <w:szCs w:val="22"/>
                      <w:highlight w:val="yellow"/>
                    </w:rPr>
                  </w:rPrChange>
                </w:rPr>
                <w:t> </w:t>
              </w:r>
              <w:proofErr w:type="spellStart"/>
              <w:r w:rsidRPr="00C83A31">
                <w:rPr>
                  <w:bCs/>
                  <w:szCs w:val="22"/>
                  <w:rPrChange w:id="149" w:author="Adarsh K. Ramasubramonian" w:date="2012-05-04T22:52:00Z">
                    <w:rPr>
                      <w:bCs/>
                      <w:szCs w:val="22"/>
                      <w:highlight w:val="yellow"/>
                    </w:rPr>
                  </w:rPrChange>
                </w:rPr>
                <w:t>RIdx</w:t>
              </w:r>
              <w:proofErr w:type="spellEnd"/>
              <w:r w:rsidRPr="00C83A31">
                <w:rPr>
                  <w:bCs/>
                  <w:szCs w:val="22"/>
                  <w:rPrChange w:id="150" w:author="Adarsh K. Ramasubramonian" w:date="2012-05-04T22:52:00Z">
                    <w:rPr>
                      <w:bCs/>
                      <w:szCs w:val="22"/>
                      <w:highlight w:val="yellow"/>
                    </w:rPr>
                  </w:rPrChange>
                </w:rPr>
                <w:t> ]</w:t>
              </w:r>
              <w:r w:rsidRPr="00C83A31">
                <w:rPr>
                  <w:bCs/>
                  <w:szCs w:val="22"/>
                  <w:lang w:val="sv-SE"/>
                  <w:rPrChange w:id="151" w:author="Adarsh K. Ramasubramonian" w:date="2012-05-04T22:52:00Z">
                    <w:rPr>
                      <w:bCs/>
                      <w:szCs w:val="22"/>
                      <w:highlight w:val="yellow"/>
                      <w:lang w:val="sv-SE"/>
                    </w:rPr>
                  </w:rPrChange>
                </w:rPr>
                <w:t>[ j ].</w:t>
              </w:r>
            </w:ins>
          </w:p>
        </w:tc>
      </w:tr>
    </w:tbl>
    <w:p w:rsidR="007A4F93" w:rsidRPr="00C83A31" w:rsidRDefault="007A4F93" w:rsidP="007A4F93">
      <w:pPr>
        <w:rPr>
          <w:ins w:id="152" w:author="Adarsh K. Ramasubramonian" w:date="2012-05-04T22:47:00Z"/>
          <w:szCs w:val="22"/>
          <w:lang w:val="en-SG"/>
          <w:rPrChange w:id="153" w:author="Adarsh K. Ramasubramonian" w:date="2012-05-04T22:52:00Z">
            <w:rPr>
              <w:ins w:id="154" w:author="Adarsh K. Ramasubramonian" w:date="2012-05-04T22:47:00Z"/>
              <w:szCs w:val="22"/>
              <w:highlight w:val="yellow"/>
              <w:lang w:val="en-SG"/>
            </w:rPr>
          </w:rPrChange>
        </w:rPr>
      </w:pPr>
    </w:p>
    <w:p w:rsidR="007A4F93" w:rsidRPr="00C83A31" w:rsidRDefault="007A4F93" w:rsidP="007A4F93">
      <w:pPr>
        <w:rPr>
          <w:ins w:id="155" w:author="Adarsh K. Ramasubramonian" w:date="2012-05-04T22:47:00Z"/>
          <w:szCs w:val="22"/>
          <w:rPrChange w:id="156" w:author="Adarsh K. Ramasubramonian" w:date="2012-05-04T22:52:00Z">
            <w:rPr>
              <w:ins w:id="157" w:author="Adarsh K. Ramasubramonian" w:date="2012-05-04T22:47:00Z"/>
              <w:szCs w:val="22"/>
              <w:highlight w:val="yellow"/>
            </w:rPr>
          </w:rPrChange>
        </w:rPr>
      </w:pPr>
      <w:ins w:id="158" w:author="Adarsh K. Ramasubramonian" w:date="2012-05-04T22:47:00Z">
        <w:r w:rsidRPr="00C83A31">
          <w:rPr>
            <w:bCs/>
            <w:szCs w:val="22"/>
            <w:rPrChange w:id="159" w:author="Adarsh K. Ramasubramonian" w:date="2012-05-04T22:52:00Z">
              <w:rPr>
                <w:bCs/>
                <w:highlight w:val="yellow"/>
              </w:rPr>
            </w:rPrChange>
          </w:rPr>
          <w:t xml:space="preserve">When </w:t>
        </w:r>
        <w:proofErr w:type="spellStart"/>
        <w:r w:rsidRPr="00C83A31">
          <w:rPr>
            <w:bCs/>
            <w:szCs w:val="22"/>
            <w:rPrChange w:id="160" w:author="Adarsh K. Ramasubramonian" w:date="2012-05-04T22:52:00Z">
              <w:rPr>
                <w:bCs/>
                <w:highlight w:val="yellow"/>
              </w:rPr>
            </w:rPrChange>
          </w:rPr>
          <w:t>inter_ref_pic_set_prediction_flag</w:t>
        </w:r>
        <w:proofErr w:type="spellEnd"/>
        <w:r w:rsidRPr="00C83A31">
          <w:rPr>
            <w:b/>
            <w:szCs w:val="22"/>
            <w:rPrChange w:id="161" w:author="Adarsh K. Ramasubramonian" w:date="2012-05-04T22:52:00Z">
              <w:rPr>
                <w:b/>
                <w:highlight w:val="yellow"/>
              </w:rPr>
            </w:rPrChange>
          </w:rPr>
          <w:t xml:space="preserve"> </w:t>
        </w:r>
        <w:r w:rsidRPr="00C83A31">
          <w:rPr>
            <w:bCs/>
            <w:szCs w:val="22"/>
            <w:rPrChange w:id="162" w:author="Adarsh K. Ramasubramonian" w:date="2012-05-04T22:52:00Z">
              <w:rPr>
                <w:bCs/>
                <w:highlight w:val="yellow"/>
              </w:rPr>
            </w:rPrChange>
          </w:rPr>
          <w:t>is equal to 1, t</w:t>
        </w:r>
        <w:r w:rsidRPr="00C83A31">
          <w:rPr>
            <w:szCs w:val="22"/>
            <w:rPrChange w:id="163" w:author="Adarsh K. Ramasubramonian" w:date="2012-05-04T22:52:00Z">
              <w:rPr>
                <w:szCs w:val="22"/>
                <w:highlight w:val="yellow"/>
              </w:rPr>
            </w:rPrChange>
          </w:rPr>
          <w:t>he variables DeltaPocS0[ </w:t>
        </w:r>
        <w:proofErr w:type="spellStart"/>
        <w:r w:rsidRPr="00C83A31">
          <w:rPr>
            <w:szCs w:val="22"/>
            <w:rPrChange w:id="164" w:author="Adarsh K. Ramasubramonian" w:date="2012-05-04T22:52:00Z">
              <w:rPr>
                <w:szCs w:val="22"/>
                <w:highlight w:val="yellow"/>
              </w:rPr>
            </w:rPrChange>
          </w:rPr>
          <w:t>idx</w:t>
        </w:r>
        <w:proofErr w:type="spellEnd"/>
        <w:r w:rsidRPr="00C83A31">
          <w:rPr>
            <w:szCs w:val="22"/>
            <w:rPrChange w:id="165" w:author="Adarsh K. Ramasubramonian" w:date="2012-05-04T22:52:00Z">
              <w:rPr>
                <w:szCs w:val="22"/>
                <w:highlight w:val="yellow"/>
              </w:rPr>
            </w:rPrChange>
          </w:rPr>
          <w:t> ][ i0 ], UsedByCurrPicS0[ </w:t>
        </w:r>
        <w:proofErr w:type="spellStart"/>
        <w:r w:rsidRPr="00C83A31">
          <w:rPr>
            <w:szCs w:val="22"/>
            <w:rPrChange w:id="166" w:author="Adarsh K. Ramasubramonian" w:date="2012-05-04T22:52:00Z">
              <w:rPr>
                <w:szCs w:val="22"/>
                <w:highlight w:val="yellow"/>
              </w:rPr>
            </w:rPrChange>
          </w:rPr>
          <w:t>idx</w:t>
        </w:r>
        <w:proofErr w:type="spellEnd"/>
        <w:r w:rsidRPr="00C83A31">
          <w:rPr>
            <w:szCs w:val="22"/>
            <w:rPrChange w:id="167" w:author="Adarsh K. Ramasubramonian" w:date="2012-05-04T22:52:00Z">
              <w:rPr>
                <w:szCs w:val="22"/>
                <w:highlight w:val="yellow"/>
              </w:rPr>
            </w:rPrChange>
          </w:rPr>
          <w:t> ][ i0 ], DeltaPocS1[ </w:t>
        </w:r>
        <w:proofErr w:type="spellStart"/>
        <w:r w:rsidRPr="00C83A31">
          <w:rPr>
            <w:szCs w:val="22"/>
            <w:rPrChange w:id="168" w:author="Adarsh K. Ramasubramonian" w:date="2012-05-04T22:52:00Z">
              <w:rPr>
                <w:szCs w:val="22"/>
                <w:highlight w:val="yellow"/>
              </w:rPr>
            </w:rPrChange>
          </w:rPr>
          <w:t>idx</w:t>
        </w:r>
        <w:proofErr w:type="spellEnd"/>
        <w:r w:rsidRPr="00C83A31">
          <w:rPr>
            <w:szCs w:val="22"/>
            <w:rPrChange w:id="169" w:author="Adarsh K. Ramasubramonian" w:date="2012-05-04T22:52:00Z">
              <w:rPr>
                <w:szCs w:val="22"/>
                <w:highlight w:val="yellow"/>
              </w:rPr>
            </w:rPrChange>
          </w:rPr>
          <w:t> ][ i1 ], UsedByCurrPicS1[ </w:t>
        </w:r>
        <w:proofErr w:type="spellStart"/>
        <w:r w:rsidRPr="00C83A31">
          <w:rPr>
            <w:szCs w:val="22"/>
            <w:rPrChange w:id="170" w:author="Adarsh K. Ramasubramonian" w:date="2012-05-04T22:52:00Z">
              <w:rPr>
                <w:szCs w:val="22"/>
                <w:highlight w:val="yellow"/>
              </w:rPr>
            </w:rPrChange>
          </w:rPr>
          <w:t>idx</w:t>
        </w:r>
        <w:proofErr w:type="spellEnd"/>
        <w:r w:rsidRPr="00C83A31">
          <w:rPr>
            <w:szCs w:val="22"/>
            <w:rPrChange w:id="171" w:author="Adarsh K. Ramasubramonian" w:date="2012-05-04T22:52:00Z">
              <w:rPr>
                <w:szCs w:val="22"/>
                <w:highlight w:val="yellow"/>
              </w:rPr>
            </w:rPrChange>
          </w:rPr>
          <w:t xml:space="preserve"> ][ i1], </w:t>
        </w:r>
        <w:proofErr w:type="spellStart"/>
        <w:r w:rsidRPr="00C83A31">
          <w:rPr>
            <w:szCs w:val="22"/>
            <w:rPrChange w:id="172" w:author="Adarsh K. Ramasubramonian" w:date="2012-05-04T22:52:00Z">
              <w:rPr>
                <w:szCs w:val="22"/>
                <w:highlight w:val="yellow"/>
              </w:rPr>
            </w:rPrChange>
          </w:rPr>
          <w:t>NumNegativePics</w:t>
        </w:r>
        <w:proofErr w:type="spellEnd"/>
        <w:r w:rsidRPr="00C83A31">
          <w:rPr>
            <w:szCs w:val="22"/>
            <w:rPrChange w:id="173" w:author="Adarsh K. Ramasubramonian" w:date="2012-05-04T22:52:00Z">
              <w:rPr>
                <w:szCs w:val="22"/>
                <w:highlight w:val="yellow"/>
              </w:rPr>
            </w:rPrChange>
          </w:rPr>
          <w:t>[ </w:t>
        </w:r>
        <w:proofErr w:type="spellStart"/>
        <w:r w:rsidRPr="00C83A31">
          <w:rPr>
            <w:szCs w:val="22"/>
            <w:rPrChange w:id="174" w:author="Adarsh K. Ramasubramonian" w:date="2012-05-04T22:52:00Z">
              <w:rPr>
                <w:szCs w:val="22"/>
                <w:highlight w:val="yellow"/>
              </w:rPr>
            </w:rPrChange>
          </w:rPr>
          <w:t>idx</w:t>
        </w:r>
        <w:proofErr w:type="spellEnd"/>
        <w:r w:rsidRPr="00C83A31">
          <w:rPr>
            <w:szCs w:val="22"/>
            <w:rPrChange w:id="175" w:author="Adarsh K. Ramasubramonian" w:date="2012-05-04T22:52:00Z">
              <w:rPr>
                <w:szCs w:val="22"/>
                <w:highlight w:val="yellow"/>
              </w:rPr>
            </w:rPrChange>
          </w:rPr>
          <w:t xml:space="preserve"> ] and </w:t>
        </w:r>
        <w:proofErr w:type="spellStart"/>
        <w:r w:rsidRPr="00C83A31">
          <w:rPr>
            <w:szCs w:val="22"/>
            <w:rPrChange w:id="176" w:author="Adarsh K. Ramasubramonian" w:date="2012-05-04T22:52:00Z">
              <w:rPr>
                <w:szCs w:val="22"/>
                <w:highlight w:val="yellow"/>
              </w:rPr>
            </w:rPrChange>
          </w:rPr>
          <w:t>NumPositivePics</w:t>
        </w:r>
        <w:proofErr w:type="spellEnd"/>
        <w:r w:rsidRPr="00C83A31">
          <w:rPr>
            <w:szCs w:val="22"/>
            <w:rPrChange w:id="177" w:author="Adarsh K. Ramasubramonian" w:date="2012-05-04T22:52:00Z">
              <w:rPr>
                <w:szCs w:val="22"/>
                <w:highlight w:val="yellow"/>
              </w:rPr>
            </w:rPrChange>
          </w:rPr>
          <w:t>[ </w:t>
        </w:r>
        <w:proofErr w:type="spellStart"/>
        <w:r w:rsidRPr="00C83A31">
          <w:rPr>
            <w:szCs w:val="22"/>
            <w:rPrChange w:id="178" w:author="Adarsh K. Ramasubramonian" w:date="2012-05-04T22:52:00Z">
              <w:rPr>
                <w:szCs w:val="22"/>
                <w:highlight w:val="yellow"/>
              </w:rPr>
            </w:rPrChange>
          </w:rPr>
          <w:t>idx</w:t>
        </w:r>
        <w:proofErr w:type="spellEnd"/>
        <w:r w:rsidRPr="00C83A31">
          <w:rPr>
            <w:szCs w:val="22"/>
            <w:rPrChange w:id="179" w:author="Adarsh K. Ramasubramonian" w:date="2012-05-04T22:52:00Z">
              <w:rPr>
                <w:szCs w:val="22"/>
                <w:highlight w:val="yellow"/>
              </w:rPr>
            </w:rPrChange>
          </w:rPr>
          <w:t> ] are derived as follows.</w:t>
        </w:r>
      </w:ins>
    </w:p>
    <w:p w:rsidR="00C83A31" w:rsidRPr="00C83A31" w:rsidRDefault="00C83A31" w:rsidP="00C83A31">
      <w:pPr>
        <w:tabs>
          <w:tab w:val="right" w:pos="9356"/>
        </w:tabs>
        <w:ind w:left="720"/>
        <w:rPr>
          <w:ins w:id="180" w:author="Adarsh K. Ramasubramonian" w:date="2012-05-04T22:51:00Z"/>
          <w:szCs w:val="22"/>
          <w:rPrChange w:id="181" w:author="Adarsh K. Ramasubramonian" w:date="2012-05-04T22:52:00Z">
            <w:rPr>
              <w:ins w:id="182" w:author="Adarsh K. Ramasubramonian" w:date="2012-05-04T22:51:00Z"/>
              <w:szCs w:val="22"/>
              <w:highlight w:val="yellow"/>
            </w:rPr>
          </w:rPrChange>
        </w:rPr>
      </w:pPr>
      <w:ins w:id="183" w:author="Adarsh K. Ramasubramonian" w:date="2012-05-04T22:51:00Z">
        <w:r w:rsidRPr="00C83A31">
          <w:rPr>
            <w:szCs w:val="22"/>
            <w:rPrChange w:id="184" w:author="Adarsh K. Ramasubramonian" w:date="2012-05-04T22:52:00Z">
              <w:rPr>
                <w:szCs w:val="22"/>
                <w:highlight w:val="yellow"/>
              </w:rPr>
            </w:rPrChange>
          </w:rPr>
          <w:t xml:space="preserve">for( j = 0, i0 = 0, i1 = 0; j &lt;= </w:t>
        </w:r>
        <w:proofErr w:type="spellStart"/>
        <w:r w:rsidRPr="00C83A31">
          <w:rPr>
            <w:szCs w:val="22"/>
            <w:rPrChange w:id="185" w:author="Adarsh K. Ramasubramonian" w:date="2012-05-04T22:52:00Z">
              <w:rPr>
                <w:szCs w:val="22"/>
                <w:highlight w:val="yellow"/>
              </w:rPr>
            </w:rPrChange>
          </w:rPr>
          <w:t>NumDeltaPocs</w:t>
        </w:r>
        <w:proofErr w:type="spellEnd"/>
        <w:r w:rsidRPr="00C83A31">
          <w:rPr>
            <w:szCs w:val="22"/>
            <w:rPrChange w:id="186" w:author="Adarsh K. Ramasubramonian" w:date="2012-05-04T22:52:00Z">
              <w:rPr>
                <w:szCs w:val="22"/>
                <w:highlight w:val="yellow"/>
              </w:rPr>
            </w:rPrChange>
          </w:rPr>
          <w:t>[ </w:t>
        </w:r>
        <w:proofErr w:type="spellStart"/>
        <w:r w:rsidRPr="00C83A31">
          <w:rPr>
            <w:szCs w:val="22"/>
            <w:rPrChange w:id="187" w:author="Adarsh K. Ramasubramonian" w:date="2012-05-04T22:52:00Z">
              <w:rPr>
                <w:szCs w:val="22"/>
                <w:highlight w:val="yellow"/>
              </w:rPr>
            </w:rPrChange>
          </w:rPr>
          <w:t>RIdx</w:t>
        </w:r>
        <w:proofErr w:type="spellEnd"/>
        <w:r w:rsidRPr="00C83A31">
          <w:rPr>
            <w:szCs w:val="22"/>
            <w:rPrChange w:id="188" w:author="Adarsh K. Ramasubramonian" w:date="2012-05-04T22:52:00Z">
              <w:rPr>
                <w:szCs w:val="22"/>
                <w:highlight w:val="yellow"/>
              </w:rPr>
            </w:rPrChange>
          </w:rPr>
          <w:t> ]; j++ )</w:t>
        </w:r>
        <w:r w:rsidRPr="00C83A31">
          <w:rPr>
            <w:szCs w:val="22"/>
            <w:rPrChange w:id="189" w:author="Adarsh K. Ramasubramonian" w:date="2012-05-04T22:52:00Z">
              <w:rPr>
                <w:szCs w:val="22"/>
                <w:highlight w:val="yellow"/>
              </w:rPr>
            </w:rPrChange>
          </w:rPr>
          <w:br/>
        </w:r>
        <w:r w:rsidRPr="00C83A31">
          <w:rPr>
            <w:szCs w:val="22"/>
            <w:rPrChange w:id="190" w:author="Adarsh K. Ramasubramonian" w:date="2012-05-04T22:52:00Z">
              <w:rPr>
                <w:szCs w:val="22"/>
                <w:highlight w:val="yellow"/>
              </w:rPr>
            </w:rPrChange>
          </w:rPr>
          <w:tab/>
          <w:t xml:space="preserve">if( </w:t>
        </w:r>
        <w:proofErr w:type="spellStart"/>
        <w:r w:rsidRPr="00C83A31">
          <w:rPr>
            <w:szCs w:val="22"/>
            <w:rPrChange w:id="191" w:author="Adarsh K. Ramasubramonian" w:date="2012-05-04T22:52:00Z">
              <w:rPr>
                <w:szCs w:val="22"/>
                <w:highlight w:val="yellow"/>
              </w:rPr>
            </w:rPrChange>
          </w:rPr>
          <w:t>used_by_curr_pic_flag</w:t>
        </w:r>
        <w:proofErr w:type="spellEnd"/>
        <w:r w:rsidRPr="00C83A31">
          <w:rPr>
            <w:szCs w:val="22"/>
            <w:rPrChange w:id="192" w:author="Adarsh K. Ramasubramonian" w:date="2012-05-04T22:52:00Z">
              <w:rPr>
                <w:szCs w:val="22"/>
                <w:highlight w:val="yellow"/>
              </w:rPr>
            </w:rPrChange>
          </w:rPr>
          <w:t xml:space="preserve">[ j ]  | |  </w:t>
        </w:r>
        <w:proofErr w:type="spellStart"/>
        <w:r w:rsidRPr="00C83A31">
          <w:rPr>
            <w:szCs w:val="22"/>
            <w:rPrChange w:id="193" w:author="Adarsh K. Ramasubramonian" w:date="2012-05-04T22:52:00Z">
              <w:rPr>
                <w:szCs w:val="22"/>
                <w:highlight w:val="yellow"/>
              </w:rPr>
            </w:rPrChange>
          </w:rPr>
          <w:t>use_delta_flag</w:t>
        </w:r>
        <w:proofErr w:type="spellEnd"/>
        <w:r w:rsidRPr="00C83A31">
          <w:rPr>
            <w:szCs w:val="22"/>
            <w:rPrChange w:id="194" w:author="Adarsh K. Ramasubramonian" w:date="2012-05-04T22:52:00Z">
              <w:rPr>
                <w:szCs w:val="22"/>
                <w:highlight w:val="yellow"/>
              </w:rPr>
            </w:rPrChange>
          </w:rPr>
          <w:t>[ j ] ) {</w:t>
        </w:r>
        <w:r w:rsidRPr="00C83A31">
          <w:rPr>
            <w:szCs w:val="22"/>
            <w:rPrChange w:id="195" w:author="Adarsh K. Ramasubramonian" w:date="2012-05-04T22:52:00Z">
              <w:rPr>
                <w:szCs w:val="22"/>
                <w:highlight w:val="yellow"/>
              </w:rPr>
            </w:rPrChange>
          </w:rPr>
          <w:br/>
        </w:r>
        <w:r w:rsidRPr="00C83A31">
          <w:rPr>
            <w:szCs w:val="22"/>
            <w:rPrChange w:id="196" w:author="Adarsh K. Ramasubramonian" w:date="2012-05-04T22:52:00Z">
              <w:rPr>
                <w:szCs w:val="22"/>
                <w:highlight w:val="yellow"/>
              </w:rPr>
            </w:rPrChange>
          </w:rPr>
          <w:tab/>
        </w:r>
        <w:r w:rsidRPr="00C83A31">
          <w:rPr>
            <w:szCs w:val="22"/>
            <w:rPrChange w:id="197" w:author="Adarsh K. Ramasubramonian" w:date="2012-05-04T22:52:00Z">
              <w:rPr>
                <w:szCs w:val="22"/>
                <w:highlight w:val="yellow"/>
              </w:rPr>
            </w:rPrChange>
          </w:rPr>
          <w:tab/>
        </w:r>
        <w:proofErr w:type="spellStart"/>
        <w:r w:rsidRPr="00C83A31">
          <w:rPr>
            <w:szCs w:val="22"/>
            <w:rPrChange w:id="198" w:author="Adarsh K. Ramasubramonian" w:date="2012-05-04T22:52:00Z">
              <w:rPr>
                <w:szCs w:val="22"/>
                <w:highlight w:val="yellow"/>
              </w:rPr>
            </w:rPrChange>
          </w:rPr>
          <w:t>DPoc</w:t>
        </w:r>
        <w:proofErr w:type="spellEnd"/>
        <w:r w:rsidRPr="00C83A31">
          <w:rPr>
            <w:szCs w:val="22"/>
            <w:lang w:val="sv-SE"/>
            <w:rPrChange w:id="199" w:author="Adarsh K. Ramasubramonian" w:date="2012-05-04T22:52:00Z">
              <w:rPr>
                <w:szCs w:val="22"/>
                <w:highlight w:val="yellow"/>
                <w:lang w:val="sv-SE"/>
              </w:rPr>
            </w:rPrChange>
          </w:rPr>
          <w:t xml:space="preserve"> </w:t>
        </w:r>
        <w:r w:rsidRPr="00C83A31">
          <w:rPr>
            <w:szCs w:val="22"/>
            <w:rPrChange w:id="200" w:author="Adarsh K. Ramasubramonian" w:date="2012-05-04T22:52:00Z">
              <w:rPr>
                <w:szCs w:val="22"/>
                <w:highlight w:val="yellow"/>
              </w:rPr>
            </w:rPrChange>
          </w:rPr>
          <w:t xml:space="preserve">= </w:t>
        </w:r>
        <w:proofErr w:type="spellStart"/>
        <w:r w:rsidRPr="00C83A31">
          <w:rPr>
            <w:szCs w:val="22"/>
            <w:rPrChange w:id="201" w:author="Adarsh K. Ramasubramonian" w:date="2012-05-04T22:52:00Z">
              <w:rPr>
                <w:szCs w:val="22"/>
                <w:highlight w:val="yellow"/>
              </w:rPr>
            </w:rPrChange>
          </w:rPr>
          <w:t>DeltaPoc</w:t>
        </w:r>
        <w:proofErr w:type="spellEnd"/>
        <w:r w:rsidRPr="00C83A31">
          <w:rPr>
            <w:szCs w:val="22"/>
            <w:rPrChange w:id="202" w:author="Adarsh K. Ramasubramonian" w:date="2012-05-04T22:52:00Z">
              <w:rPr>
                <w:szCs w:val="22"/>
                <w:highlight w:val="yellow"/>
              </w:rPr>
            </w:rPrChange>
          </w:rPr>
          <w:t>[ </w:t>
        </w:r>
        <w:proofErr w:type="spellStart"/>
        <w:r w:rsidRPr="00C83A31">
          <w:rPr>
            <w:szCs w:val="22"/>
            <w:rPrChange w:id="203" w:author="Adarsh K. Ramasubramonian" w:date="2012-05-04T22:52:00Z">
              <w:rPr>
                <w:szCs w:val="22"/>
                <w:highlight w:val="yellow"/>
              </w:rPr>
            </w:rPrChange>
          </w:rPr>
          <w:t>RIdx</w:t>
        </w:r>
        <w:proofErr w:type="spellEnd"/>
        <w:r w:rsidRPr="00C83A31">
          <w:rPr>
            <w:szCs w:val="22"/>
            <w:rPrChange w:id="204" w:author="Adarsh K. Ramasubramonian" w:date="2012-05-04T22:52:00Z">
              <w:rPr>
                <w:szCs w:val="22"/>
                <w:highlight w:val="yellow"/>
              </w:rPr>
            </w:rPrChange>
          </w:rPr>
          <w:t> ]</w:t>
        </w:r>
        <w:r w:rsidRPr="00C83A31">
          <w:rPr>
            <w:szCs w:val="22"/>
            <w:lang w:val="sv-SE"/>
            <w:rPrChange w:id="205" w:author="Adarsh K. Ramasubramonian" w:date="2012-05-04T22:52:00Z">
              <w:rPr>
                <w:szCs w:val="22"/>
                <w:highlight w:val="yellow"/>
                <w:lang w:val="sv-SE"/>
              </w:rPr>
            </w:rPrChange>
          </w:rPr>
          <w:t xml:space="preserve">[ j ] </w:t>
        </w:r>
        <w:r w:rsidRPr="00C83A31">
          <w:rPr>
            <w:szCs w:val="22"/>
            <w:rPrChange w:id="206" w:author="Adarsh K. Ramasubramonian" w:date="2012-05-04T22:52:00Z">
              <w:rPr>
                <w:szCs w:val="22"/>
                <w:highlight w:val="yellow"/>
              </w:rPr>
            </w:rPrChange>
          </w:rPr>
          <w:t xml:space="preserve">+ </w:t>
        </w:r>
        <w:proofErr w:type="spellStart"/>
        <w:r w:rsidRPr="00C83A31">
          <w:rPr>
            <w:szCs w:val="22"/>
            <w:rPrChange w:id="207" w:author="Adarsh K. Ramasubramonian" w:date="2012-05-04T22:52:00Z">
              <w:rPr>
                <w:szCs w:val="22"/>
                <w:highlight w:val="yellow"/>
              </w:rPr>
            </w:rPrChange>
          </w:rPr>
          <w:t>DeltaRPS</w:t>
        </w:r>
        <w:proofErr w:type="spellEnd"/>
        <w:r w:rsidRPr="00C83A31">
          <w:rPr>
            <w:szCs w:val="22"/>
            <w:rPrChange w:id="208" w:author="Adarsh K. Ramasubramonian" w:date="2012-05-04T22:52:00Z">
              <w:rPr>
                <w:szCs w:val="22"/>
                <w:highlight w:val="yellow"/>
              </w:rPr>
            </w:rPrChange>
          </w:rPr>
          <w:br/>
        </w:r>
        <w:r w:rsidRPr="00C83A31">
          <w:rPr>
            <w:szCs w:val="22"/>
            <w:rPrChange w:id="209" w:author="Adarsh K. Ramasubramonian" w:date="2012-05-04T22:52:00Z">
              <w:rPr>
                <w:szCs w:val="22"/>
                <w:highlight w:val="yellow"/>
              </w:rPr>
            </w:rPrChange>
          </w:rPr>
          <w:tab/>
        </w:r>
        <w:r w:rsidRPr="00C83A31">
          <w:rPr>
            <w:szCs w:val="22"/>
            <w:rPrChange w:id="210" w:author="Adarsh K. Ramasubramonian" w:date="2012-05-04T22:52:00Z">
              <w:rPr>
                <w:szCs w:val="22"/>
                <w:highlight w:val="yellow"/>
              </w:rPr>
            </w:rPrChange>
          </w:rPr>
          <w:tab/>
          <w:t xml:space="preserve">if( </w:t>
        </w:r>
        <w:proofErr w:type="spellStart"/>
        <w:r w:rsidRPr="00C83A31">
          <w:rPr>
            <w:szCs w:val="22"/>
            <w:rPrChange w:id="211" w:author="Adarsh K. Ramasubramonian" w:date="2012-05-04T22:52:00Z">
              <w:rPr>
                <w:szCs w:val="22"/>
                <w:highlight w:val="yellow"/>
              </w:rPr>
            </w:rPrChange>
          </w:rPr>
          <w:t>DPoc</w:t>
        </w:r>
        <w:proofErr w:type="spellEnd"/>
        <w:r w:rsidRPr="00C83A31">
          <w:rPr>
            <w:szCs w:val="22"/>
            <w:rPrChange w:id="212" w:author="Adarsh K. Ramasubramonian" w:date="2012-05-04T22:52:00Z">
              <w:rPr>
                <w:szCs w:val="22"/>
                <w:highlight w:val="yellow"/>
              </w:rPr>
            </w:rPrChange>
          </w:rPr>
          <w:t xml:space="preserve"> &lt; 0 ) {</w:t>
        </w:r>
        <w:r w:rsidRPr="00C83A31">
          <w:rPr>
            <w:szCs w:val="22"/>
            <w:rPrChange w:id="213" w:author="Adarsh K. Ramasubramonian" w:date="2012-05-04T22:52:00Z">
              <w:rPr>
                <w:szCs w:val="22"/>
                <w:highlight w:val="yellow"/>
              </w:rPr>
            </w:rPrChange>
          </w:rPr>
          <w:br/>
        </w:r>
        <w:r w:rsidRPr="00C83A31">
          <w:rPr>
            <w:szCs w:val="22"/>
            <w:rPrChange w:id="214" w:author="Adarsh K. Ramasubramonian" w:date="2012-05-04T22:52:00Z">
              <w:rPr>
                <w:szCs w:val="22"/>
                <w:highlight w:val="yellow"/>
              </w:rPr>
            </w:rPrChange>
          </w:rPr>
          <w:tab/>
        </w:r>
        <w:r w:rsidRPr="00C83A31">
          <w:rPr>
            <w:szCs w:val="22"/>
            <w:rPrChange w:id="215" w:author="Adarsh K. Ramasubramonian" w:date="2012-05-04T22:52:00Z">
              <w:rPr>
                <w:szCs w:val="22"/>
                <w:highlight w:val="yellow"/>
              </w:rPr>
            </w:rPrChange>
          </w:rPr>
          <w:tab/>
          <w:t xml:space="preserve">    DeltaPocS0[ </w:t>
        </w:r>
        <w:proofErr w:type="spellStart"/>
        <w:r w:rsidRPr="00C83A31">
          <w:rPr>
            <w:szCs w:val="22"/>
            <w:rPrChange w:id="216" w:author="Adarsh K. Ramasubramonian" w:date="2012-05-04T22:52:00Z">
              <w:rPr>
                <w:szCs w:val="22"/>
                <w:highlight w:val="yellow"/>
              </w:rPr>
            </w:rPrChange>
          </w:rPr>
          <w:t>idx</w:t>
        </w:r>
        <w:proofErr w:type="spellEnd"/>
        <w:r w:rsidRPr="00C83A31">
          <w:rPr>
            <w:szCs w:val="22"/>
            <w:rPrChange w:id="217" w:author="Adarsh K. Ramasubramonian" w:date="2012-05-04T22:52:00Z">
              <w:rPr>
                <w:szCs w:val="22"/>
                <w:highlight w:val="yellow"/>
              </w:rPr>
            </w:rPrChange>
          </w:rPr>
          <w:t xml:space="preserve"> ][ i0 ] = </w:t>
        </w:r>
        <w:proofErr w:type="spellStart"/>
        <w:r w:rsidRPr="00C83A31">
          <w:rPr>
            <w:szCs w:val="22"/>
            <w:rPrChange w:id="218" w:author="Adarsh K. Ramasubramonian" w:date="2012-05-04T22:52:00Z">
              <w:rPr>
                <w:szCs w:val="22"/>
                <w:highlight w:val="yellow"/>
              </w:rPr>
            </w:rPrChange>
          </w:rPr>
          <w:t>DPoc</w:t>
        </w:r>
        <w:proofErr w:type="spellEnd"/>
        <w:r w:rsidRPr="00C83A31">
          <w:rPr>
            <w:szCs w:val="22"/>
            <w:rPrChange w:id="219" w:author="Adarsh K. Ramasubramonian" w:date="2012-05-04T22:52:00Z">
              <w:rPr>
                <w:szCs w:val="22"/>
                <w:highlight w:val="yellow"/>
              </w:rPr>
            </w:rPrChange>
          </w:rPr>
          <w:tab/>
          <w:t>(</w:t>
        </w:r>
        <w:r w:rsidRPr="00C83A31">
          <w:rPr>
            <w:szCs w:val="22"/>
            <w:rPrChange w:id="220" w:author="Adarsh K. Ramasubramonian" w:date="2012-05-04T22:52:00Z">
              <w:rPr>
                <w:szCs w:val="22"/>
                <w:highlight w:val="yellow"/>
              </w:rPr>
            </w:rPrChange>
          </w:rPr>
          <w:fldChar w:fldCharType="begin" w:fldLock="1"/>
        </w:r>
        <w:r w:rsidRPr="00C83A31">
          <w:rPr>
            <w:szCs w:val="22"/>
            <w:rPrChange w:id="221" w:author="Adarsh K. Ramasubramonian" w:date="2012-05-04T22:52:00Z">
              <w:rPr>
                <w:szCs w:val="22"/>
                <w:highlight w:val="yellow"/>
              </w:rPr>
            </w:rPrChange>
          </w:rPr>
          <w:instrText xml:space="preserve"> STYLEREF 1 \s </w:instrText>
        </w:r>
        <w:r w:rsidRPr="00C83A31">
          <w:rPr>
            <w:szCs w:val="22"/>
            <w:rPrChange w:id="222" w:author="Adarsh K. Ramasubramonian" w:date="2012-05-04T22:52:00Z">
              <w:rPr>
                <w:szCs w:val="22"/>
                <w:highlight w:val="yellow"/>
              </w:rPr>
            </w:rPrChange>
          </w:rPr>
          <w:fldChar w:fldCharType="separate"/>
        </w:r>
        <w:r w:rsidRPr="00C83A31">
          <w:rPr>
            <w:noProof/>
            <w:szCs w:val="22"/>
            <w:rPrChange w:id="223" w:author="Adarsh K. Ramasubramonian" w:date="2012-05-04T22:52:00Z">
              <w:rPr>
                <w:noProof/>
                <w:szCs w:val="22"/>
                <w:highlight w:val="yellow"/>
              </w:rPr>
            </w:rPrChange>
          </w:rPr>
          <w:t>7</w:t>
        </w:r>
        <w:r w:rsidRPr="00C83A31">
          <w:rPr>
            <w:szCs w:val="22"/>
            <w:rPrChange w:id="224" w:author="Adarsh K. Ramasubramonian" w:date="2012-05-04T22:52:00Z">
              <w:rPr>
                <w:szCs w:val="22"/>
                <w:highlight w:val="yellow"/>
              </w:rPr>
            </w:rPrChange>
          </w:rPr>
          <w:fldChar w:fldCharType="end"/>
        </w:r>
        <w:r w:rsidRPr="00C83A31">
          <w:rPr>
            <w:szCs w:val="22"/>
            <w:rPrChange w:id="225" w:author="Adarsh K. Ramasubramonian" w:date="2012-05-04T22:52:00Z">
              <w:rPr>
                <w:szCs w:val="22"/>
                <w:highlight w:val="yellow"/>
              </w:rPr>
            </w:rPrChange>
          </w:rPr>
          <w:noBreakHyphen/>
        </w:r>
        <w:r w:rsidRPr="00C83A31">
          <w:rPr>
            <w:szCs w:val="22"/>
            <w:rPrChange w:id="226" w:author="Adarsh K. Ramasubramonian" w:date="2012-05-04T22:52:00Z">
              <w:rPr>
                <w:szCs w:val="22"/>
                <w:highlight w:val="yellow"/>
              </w:rPr>
            </w:rPrChange>
          </w:rPr>
          <w:fldChar w:fldCharType="begin" w:fldLock="1"/>
        </w:r>
        <w:r w:rsidRPr="00C83A31">
          <w:rPr>
            <w:szCs w:val="22"/>
            <w:rPrChange w:id="227" w:author="Adarsh K. Ramasubramonian" w:date="2012-05-04T22:52:00Z">
              <w:rPr>
                <w:szCs w:val="22"/>
                <w:highlight w:val="yellow"/>
              </w:rPr>
            </w:rPrChange>
          </w:rPr>
          <w:instrText xml:space="preserve"> SEQ Equation \* ARABIC \s 1 </w:instrText>
        </w:r>
        <w:r w:rsidRPr="00C83A31">
          <w:rPr>
            <w:szCs w:val="22"/>
            <w:rPrChange w:id="228" w:author="Adarsh K. Ramasubramonian" w:date="2012-05-04T22:52:00Z">
              <w:rPr>
                <w:szCs w:val="22"/>
                <w:highlight w:val="yellow"/>
              </w:rPr>
            </w:rPrChange>
          </w:rPr>
          <w:fldChar w:fldCharType="separate"/>
        </w:r>
        <w:r w:rsidRPr="00C83A31">
          <w:rPr>
            <w:noProof/>
            <w:szCs w:val="22"/>
            <w:rPrChange w:id="229" w:author="Adarsh K. Ramasubramonian" w:date="2012-05-04T22:52:00Z">
              <w:rPr>
                <w:noProof/>
                <w:szCs w:val="22"/>
                <w:highlight w:val="yellow"/>
              </w:rPr>
            </w:rPrChange>
          </w:rPr>
          <w:t>47</w:t>
        </w:r>
        <w:r w:rsidRPr="00C83A31">
          <w:rPr>
            <w:szCs w:val="22"/>
            <w:rPrChange w:id="230" w:author="Adarsh K. Ramasubramonian" w:date="2012-05-04T22:52:00Z">
              <w:rPr>
                <w:szCs w:val="22"/>
                <w:highlight w:val="yellow"/>
              </w:rPr>
            </w:rPrChange>
          </w:rPr>
          <w:fldChar w:fldCharType="end"/>
        </w:r>
        <w:r w:rsidRPr="00C83A31">
          <w:rPr>
            <w:szCs w:val="22"/>
            <w:rPrChange w:id="231" w:author="Adarsh K. Ramasubramonian" w:date="2012-05-04T22:52:00Z">
              <w:rPr>
                <w:szCs w:val="22"/>
                <w:highlight w:val="yellow"/>
              </w:rPr>
            </w:rPrChange>
          </w:rPr>
          <w:t>)</w:t>
        </w:r>
        <w:r w:rsidRPr="00C83A31">
          <w:rPr>
            <w:szCs w:val="22"/>
            <w:rPrChange w:id="232" w:author="Adarsh K. Ramasubramonian" w:date="2012-05-04T22:52:00Z">
              <w:rPr>
                <w:szCs w:val="22"/>
                <w:highlight w:val="yellow"/>
              </w:rPr>
            </w:rPrChange>
          </w:rPr>
          <w:br/>
        </w:r>
        <w:r w:rsidRPr="00C83A31">
          <w:rPr>
            <w:szCs w:val="22"/>
            <w:rPrChange w:id="233" w:author="Adarsh K. Ramasubramonian" w:date="2012-05-04T22:52:00Z">
              <w:rPr>
                <w:szCs w:val="22"/>
                <w:highlight w:val="yellow"/>
              </w:rPr>
            </w:rPrChange>
          </w:rPr>
          <w:tab/>
        </w:r>
        <w:r w:rsidRPr="00C83A31">
          <w:rPr>
            <w:szCs w:val="22"/>
            <w:rPrChange w:id="234" w:author="Adarsh K. Ramasubramonian" w:date="2012-05-04T22:52:00Z">
              <w:rPr>
                <w:szCs w:val="22"/>
                <w:highlight w:val="yellow"/>
              </w:rPr>
            </w:rPrChange>
          </w:rPr>
          <w:tab/>
          <w:t xml:space="preserve">    UsedByCurrPicS0[ </w:t>
        </w:r>
        <w:proofErr w:type="spellStart"/>
        <w:r w:rsidRPr="00C83A31">
          <w:rPr>
            <w:szCs w:val="22"/>
            <w:rPrChange w:id="235" w:author="Adarsh K. Ramasubramonian" w:date="2012-05-04T22:52:00Z">
              <w:rPr>
                <w:szCs w:val="22"/>
                <w:highlight w:val="yellow"/>
              </w:rPr>
            </w:rPrChange>
          </w:rPr>
          <w:t>idx</w:t>
        </w:r>
        <w:proofErr w:type="spellEnd"/>
        <w:r w:rsidRPr="00C83A31">
          <w:rPr>
            <w:szCs w:val="22"/>
            <w:rPrChange w:id="236" w:author="Adarsh K. Ramasubramonian" w:date="2012-05-04T22:52:00Z">
              <w:rPr>
                <w:szCs w:val="22"/>
                <w:highlight w:val="yellow"/>
              </w:rPr>
            </w:rPrChange>
          </w:rPr>
          <w:t xml:space="preserve"> ][ i0 ] = </w:t>
        </w:r>
        <w:proofErr w:type="spellStart"/>
        <w:r w:rsidRPr="00C83A31">
          <w:rPr>
            <w:szCs w:val="22"/>
            <w:rPrChange w:id="237" w:author="Adarsh K. Ramasubramonian" w:date="2012-05-04T22:52:00Z">
              <w:rPr>
                <w:szCs w:val="22"/>
                <w:highlight w:val="yellow"/>
              </w:rPr>
            </w:rPrChange>
          </w:rPr>
          <w:t>used_by_curr_pic_flag</w:t>
        </w:r>
        <w:proofErr w:type="spellEnd"/>
        <w:r w:rsidRPr="00C83A31">
          <w:rPr>
            <w:szCs w:val="22"/>
            <w:rPrChange w:id="238" w:author="Adarsh K. Ramasubramonian" w:date="2012-05-04T22:52:00Z">
              <w:rPr>
                <w:szCs w:val="22"/>
                <w:highlight w:val="yellow"/>
              </w:rPr>
            </w:rPrChange>
          </w:rPr>
          <w:t>[ j ]</w:t>
        </w:r>
        <w:r w:rsidRPr="00C83A31">
          <w:rPr>
            <w:szCs w:val="22"/>
            <w:rPrChange w:id="239" w:author="Adarsh K. Ramasubramonian" w:date="2012-05-04T22:52:00Z">
              <w:rPr>
                <w:szCs w:val="22"/>
                <w:highlight w:val="yellow"/>
              </w:rPr>
            </w:rPrChange>
          </w:rPr>
          <w:tab/>
          <w:t>(</w:t>
        </w:r>
        <w:r w:rsidRPr="00C83A31">
          <w:rPr>
            <w:szCs w:val="22"/>
            <w:rPrChange w:id="240" w:author="Adarsh K. Ramasubramonian" w:date="2012-05-04T22:52:00Z">
              <w:rPr>
                <w:szCs w:val="22"/>
                <w:highlight w:val="yellow"/>
              </w:rPr>
            </w:rPrChange>
          </w:rPr>
          <w:fldChar w:fldCharType="begin" w:fldLock="1"/>
        </w:r>
        <w:r w:rsidRPr="00C83A31">
          <w:rPr>
            <w:szCs w:val="22"/>
            <w:rPrChange w:id="241" w:author="Adarsh K. Ramasubramonian" w:date="2012-05-04T22:52:00Z">
              <w:rPr>
                <w:szCs w:val="22"/>
                <w:highlight w:val="yellow"/>
              </w:rPr>
            </w:rPrChange>
          </w:rPr>
          <w:instrText xml:space="preserve"> STYLEREF 1 \s </w:instrText>
        </w:r>
        <w:r w:rsidRPr="00C83A31">
          <w:rPr>
            <w:szCs w:val="22"/>
            <w:rPrChange w:id="242" w:author="Adarsh K. Ramasubramonian" w:date="2012-05-04T22:52:00Z">
              <w:rPr>
                <w:szCs w:val="22"/>
                <w:highlight w:val="yellow"/>
              </w:rPr>
            </w:rPrChange>
          </w:rPr>
          <w:fldChar w:fldCharType="separate"/>
        </w:r>
        <w:r w:rsidRPr="00C83A31">
          <w:rPr>
            <w:noProof/>
            <w:szCs w:val="22"/>
            <w:rPrChange w:id="243" w:author="Adarsh K. Ramasubramonian" w:date="2012-05-04T22:52:00Z">
              <w:rPr>
                <w:noProof/>
                <w:szCs w:val="22"/>
                <w:highlight w:val="yellow"/>
              </w:rPr>
            </w:rPrChange>
          </w:rPr>
          <w:t>7</w:t>
        </w:r>
        <w:r w:rsidRPr="00C83A31">
          <w:rPr>
            <w:szCs w:val="22"/>
            <w:rPrChange w:id="244" w:author="Adarsh K. Ramasubramonian" w:date="2012-05-04T22:52:00Z">
              <w:rPr>
                <w:szCs w:val="22"/>
                <w:highlight w:val="yellow"/>
              </w:rPr>
            </w:rPrChange>
          </w:rPr>
          <w:fldChar w:fldCharType="end"/>
        </w:r>
        <w:r w:rsidRPr="00C83A31">
          <w:rPr>
            <w:szCs w:val="22"/>
            <w:rPrChange w:id="245" w:author="Adarsh K. Ramasubramonian" w:date="2012-05-04T22:52:00Z">
              <w:rPr>
                <w:szCs w:val="22"/>
                <w:highlight w:val="yellow"/>
              </w:rPr>
            </w:rPrChange>
          </w:rPr>
          <w:noBreakHyphen/>
        </w:r>
        <w:r w:rsidRPr="00C83A31">
          <w:rPr>
            <w:szCs w:val="22"/>
            <w:rPrChange w:id="246" w:author="Adarsh K. Ramasubramonian" w:date="2012-05-04T22:52:00Z">
              <w:rPr>
                <w:szCs w:val="22"/>
                <w:highlight w:val="yellow"/>
              </w:rPr>
            </w:rPrChange>
          </w:rPr>
          <w:fldChar w:fldCharType="begin" w:fldLock="1"/>
        </w:r>
        <w:r w:rsidRPr="00C83A31">
          <w:rPr>
            <w:szCs w:val="22"/>
            <w:rPrChange w:id="247" w:author="Adarsh K. Ramasubramonian" w:date="2012-05-04T22:52:00Z">
              <w:rPr>
                <w:szCs w:val="22"/>
                <w:highlight w:val="yellow"/>
              </w:rPr>
            </w:rPrChange>
          </w:rPr>
          <w:instrText xml:space="preserve"> SEQ Equation \* ARABIC \s 1 </w:instrText>
        </w:r>
        <w:r w:rsidRPr="00C83A31">
          <w:rPr>
            <w:szCs w:val="22"/>
            <w:rPrChange w:id="248" w:author="Adarsh K. Ramasubramonian" w:date="2012-05-04T22:52:00Z">
              <w:rPr>
                <w:szCs w:val="22"/>
                <w:highlight w:val="yellow"/>
              </w:rPr>
            </w:rPrChange>
          </w:rPr>
          <w:fldChar w:fldCharType="separate"/>
        </w:r>
        <w:r w:rsidRPr="00C83A31">
          <w:rPr>
            <w:noProof/>
            <w:szCs w:val="22"/>
            <w:rPrChange w:id="249" w:author="Adarsh K. Ramasubramonian" w:date="2012-05-04T22:52:00Z">
              <w:rPr>
                <w:noProof/>
                <w:szCs w:val="22"/>
                <w:highlight w:val="yellow"/>
              </w:rPr>
            </w:rPrChange>
          </w:rPr>
          <w:t>48</w:t>
        </w:r>
        <w:r w:rsidRPr="00C83A31">
          <w:rPr>
            <w:szCs w:val="22"/>
            <w:rPrChange w:id="250" w:author="Adarsh K. Ramasubramonian" w:date="2012-05-04T22:52:00Z">
              <w:rPr>
                <w:szCs w:val="22"/>
                <w:highlight w:val="yellow"/>
              </w:rPr>
            </w:rPrChange>
          </w:rPr>
          <w:fldChar w:fldCharType="end"/>
        </w:r>
        <w:r w:rsidRPr="00C83A31">
          <w:rPr>
            <w:szCs w:val="22"/>
            <w:rPrChange w:id="251" w:author="Adarsh K. Ramasubramonian" w:date="2012-05-04T22:52:00Z">
              <w:rPr>
                <w:szCs w:val="22"/>
                <w:highlight w:val="yellow"/>
              </w:rPr>
            </w:rPrChange>
          </w:rPr>
          <w:t>)</w:t>
        </w:r>
        <w:r w:rsidRPr="00C83A31">
          <w:rPr>
            <w:szCs w:val="22"/>
            <w:rPrChange w:id="252" w:author="Adarsh K. Ramasubramonian" w:date="2012-05-04T22:52:00Z">
              <w:rPr>
                <w:szCs w:val="22"/>
                <w:highlight w:val="yellow"/>
              </w:rPr>
            </w:rPrChange>
          </w:rPr>
          <w:br/>
        </w:r>
        <w:r w:rsidRPr="00C83A31">
          <w:rPr>
            <w:szCs w:val="22"/>
            <w:rPrChange w:id="253" w:author="Adarsh K. Ramasubramonian" w:date="2012-05-04T22:52:00Z">
              <w:rPr>
                <w:szCs w:val="22"/>
                <w:highlight w:val="yellow"/>
              </w:rPr>
            </w:rPrChange>
          </w:rPr>
          <w:tab/>
        </w:r>
        <w:r w:rsidRPr="00C83A31">
          <w:rPr>
            <w:szCs w:val="22"/>
            <w:rPrChange w:id="254" w:author="Adarsh K. Ramasubramonian" w:date="2012-05-04T22:52:00Z">
              <w:rPr>
                <w:szCs w:val="22"/>
                <w:highlight w:val="yellow"/>
              </w:rPr>
            </w:rPrChange>
          </w:rPr>
          <w:tab/>
          <w:t xml:space="preserve">    i0++</w:t>
        </w:r>
        <w:r w:rsidRPr="00C83A31">
          <w:rPr>
            <w:szCs w:val="22"/>
            <w:rPrChange w:id="255" w:author="Adarsh K. Ramasubramonian" w:date="2012-05-04T22:52:00Z">
              <w:rPr>
                <w:szCs w:val="22"/>
                <w:highlight w:val="yellow"/>
              </w:rPr>
            </w:rPrChange>
          </w:rPr>
          <w:br/>
        </w:r>
        <w:r w:rsidRPr="00C83A31">
          <w:rPr>
            <w:szCs w:val="22"/>
            <w:rPrChange w:id="256" w:author="Adarsh K. Ramasubramonian" w:date="2012-05-04T22:52:00Z">
              <w:rPr>
                <w:szCs w:val="22"/>
                <w:highlight w:val="yellow"/>
              </w:rPr>
            </w:rPrChange>
          </w:rPr>
          <w:tab/>
        </w:r>
        <w:r w:rsidRPr="00C83A31">
          <w:rPr>
            <w:szCs w:val="22"/>
            <w:rPrChange w:id="257" w:author="Adarsh K. Ramasubramonian" w:date="2012-05-04T22:52:00Z">
              <w:rPr>
                <w:szCs w:val="22"/>
                <w:highlight w:val="yellow"/>
              </w:rPr>
            </w:rPrChange>
          </w:rPr>
          <w:tab/>
          <w:t>} else {</w:t>
        </w:r>
        <w:r w:rsidRPr="00C83A31">
          <w:rPr>
            <w:szCs w:val="22"/>
            <w:rPrChange w:id="258" w:author="Adarsh K. Ramasubramonian" w:date="2012-05-04T22:52:00Z">
              <w:rPr>
                <w:szCs w:val="22"/>
                <w:highlight w:val="yellow"/>
              </w:rPr>
            </w:rPrChange>
          </w:rPr>
          <w:br/>
        </w:r>
        <w:r w:rsidRPr="00C83A31">
          <w:rPr>
            <w:szCs w:val="22"/>
            <w:rPrChange w:id="259" w:author="Adarsh K. Ramasubramonian" w:date="2012-05-04T22:52:00Z">
              <w:rPr>
                <w:szCs w:val="22"/>
                <w:highlight w:val="yellow"/>
              </w:rPr>
            </w:rPrChange>
          </w:rPr>
          <w:tab/>
        </w:r>
        <w:r w:rsidRPr="00C83A31">
          <w:rPr>
            <w:szCs w:val="22"/>
            <w:rPrChange w:id="260" w:author="Adarsh K. Ramasubramonian" w:date="2012-05-04T22:52:00Z">
              <w:rPr>
                <w:szCs w:val="22"/>
                <w:highlight w:val="yellow"/>
              </w:rPr>
            </w:rPrChange>
          </w:rPr>
          <w:tab/>
          <w:t xml:space="preserve">    DeltaPocS1[ </w:t>
        </w:r>
        <w:proofErr w:type="spellStart"/>
        <w:r w:rsidRPr="00C83A31">
          <w:rPr>
            <w:szCs w:val="22"/>
            <w:rPrChange w:id="261" w:author="Adarsh K. Ramasubramonian" w:date="2012-05-04T22:52:00Z">
              <w:rPr>
                <w:szCs w:val="22"/>
                <w:highlight w:val="yellow"/>
              </w:rPr>
            </w:rPrChange>
          </w:rPr>
          <w:t>idx</w:t>
        </w:r>
        <w:proofErr w:type="spellEnd"/>
        <w:r w:rsidRPr="00C83A31">
          <w:rPr>
            <w:szCs w:val="22"/>
            <w:rPrChange w:id="262" w:author="Adarsh K. Ramasubramonian" w:date="2012-05-04T22:52:00Z">
              <w:rPr>
                <w:szCs w:val="22"/>
                <w:highlight w:val="yellow"/>
              </w:rPr>
            </w:rPrChange>
          </w:rPr>
          <w:t xml:space="preserve"> ][ i1 ] = </w:t>
        </w:r>
        <w:proofErr w:type="spellStart"/>
        <w:r w:rsidRPr="00C83A31">
          <w:rPr>
            <w:szCs w:val="22"/>
            <w:rPrChange w:id="263" w:author="Adarsh K. Ramasubramonian" w:date="2012-05-04T22:52:00Z">
              <w:rPr>
                <w:szCs w:val="22"/>
                <w:highlight w:val="yellow"/>
              </w:rPr>
            </w:rPrChange>
          </w:rPr>
          <w:t>DPoc</w:t>
        </w:r>
        <w:proofErr w:type="spellEnd"/>
        <w:r w:rsidRPr="00C83A31">
          <w:rPr>
            <w:szCs w:val="22"/>
            <w:rPrChange w:id="264" w:author="Adarsh K. Ramasubramonian" w:date="2012-05-04T22:52:00Z">
              <w:rPr>
                <w:szCs w:val="22"/>
                <w:highlight w:val="yellow"/>
              </w:rPr>
            </w:rPrChange>
          </w:rPr>
          <w:tab/>
          <w:t>(</w:t>
        </w:r>
        <w:r w:rsidRPr="00C83A31">
          <w:rPr>
            <w:szCs w:val="22"/>
            <w:rPrChange w:id="265" w:author="Adarsh K. Ramasubramonian" w:date="2012-05-04T22:52:00Z">
              <w:rPr>
                <w:szCs w:val="22"/>
                <w:highlight w:val="yellow"/>
              </w:rPr>
            </w:rPrChange>
          </w:rPr>
          <w:fldChar w:fldCharType="begin" w:fldLock="1"/>
        </w:r>
        <w:r w:rsidRPr="00C83A31">
          <w:rPr>
            <w:szCs w:val="22"/>
            <w:rPrChange w:id="266" w:author="Adarsh K. Ramasubramonian" w:date="2012-05-04T22:52:00Z">
              <w:rPr>
                <w:szCs w:val="22"/>
                <w:highlight w:val="yellow"/>
              </w:rPr>
            </w:rPrChange>
          </w:rPr>
          <w:instrText xml:space="preserve"> STYLEREF 1 \s </w:instrText>
        </w:r>
        <w:r w:rsidRPr="00C83A31">
          <w:rPr>
            <w:szCs w:val="22"/>
            <w:rPrChange w:id="267" w:author="Adarsh K. Ramasubramonian" w:date="2012-05-04T22:52:00Z">
              <w:rPr>
                <w:szCs w:val="22"/>
                <w:highlight w:val="yellow"/>
              </w:rPr>
            </w:rPrChange>
          </w:rPr>
          <w:fldChar w:fldCharType="separate"/>
        </w:r>
        <w:r w:rsidRPr="00C83A31">
          <w:rPr>
            <w:noProof/>
            <w:szCs w:val="22"/>
            <w:rPrChange w:id="268" w:author="Adarsh K. Ramasubramonian" w:date="2012-05-04T22:52:00Z">
              <w:rPr>
                <w:noProof/>
                <w:szCs w:val="22"/>
                <w:highlight w:val="yellow"/>
              </w:rPr>
            </w:rPrChange>
          </w:rPr>
          <w:t>7</w:t>
        </w:r>
        <w:r w:rsidRPr="00C83A31">
          <w:rPr>
            <w:szCs w:val="22"/>
            <w:rPrChange w:id="269" w:author="Adarsh K. Ramasubramonian" w:date="2012-05-04T22:52:00Z">
              <w:rPr>
                <w:szCs w:val="22"/>
                <w:highlight w:val="yellow"/>
              </w:rPr>
            </w:rPrChange>
          </w:rPr>
          <w:fldChar w:fldCharType="end"/>
        </w:r>
        <w:r w:rsidRPr="00C83A31">
          <w:rPr>
            <w:szCs w:val="22"/>
            <w:rPrChange w:id="270" w:author="Adarsh K. Ramasubramonian" w:date="2012-05-04T22:52:00Z">
              <w:rPr>
                <w:szCs w:val="22"/>
                <w:highlight w:val="yellow"/>
              </w:rPr>
            </w:rPrChange>
          </w:rPr>
          <w:noBreakHyphen/>
        </w:r>
        <w:r w:rsidRPr="00C83A31">
          <w:rPr>
            <w:szCs w:val="22"/>
            <w:rPrChange w:id="271" w:author="Adarsh K. Ramasubramonian" w:date="2012-05-04T22:52:00Z">
              <w:rPr>
                <w:szCs w:val="22"/>
                <w:highlight w:val="yellow"/>
              </w:rPr>
            </w:rPrChange>
          </w:rPr>
          <w:fldChar w:fldCharType="begin" w:fldLock="1"/>
        </w:r>
        <w:r w:rsidRPr="00C83A31">
          <w:rPr>
            <w:szCs w:val="22"/>
            <w:rPrChange w:id="272" w:author="Adarsh K. Ramasubramonian" w:date="2012-05-04T22:52:00Z">
              <w:rPr>
                <w:szCs w:val="22"/>
                <w:highlight w:val="yellow"/>
              </w:rPr>
            </w:rPrChange>
          </w:rPr>
          <w:instrText xml:space="preserve"> SEQ Equation \* ARABIC \s 1 </w:instrText>
        </w:r>
        <w:r w:rsidRPr="00C83A31">
          <w:rPr>
            <w:szCs w:val="22"/>
            <w:rPrChange w:id="273" w:author="Adarsh K. Ramasubramonian" w:date="2012-05-04T22:52:00Z">
              <w:rPr>
                <w:szCs w:val="22"/>
                <w:highlight w:val="yellow"/>
              </w:rPr>
            </w:rPrChange>
          </w:rPr>
          <w:fldChar w:fldCharType="separate"/>
        </w:r>
        <w:r w:rsidRPr="00C83A31">
          <w:rPr>
            <w:noProof/>
            <w:szCs w:val="22"/>
            <w:rPrChange w:id="274" w:author="Adarsh K. Ramasubramonian" w:date="2012-05-04T22:52:00Z">
              <w:rPr>
                <w:noProof/>
                <w:szCs w:val="22"/>
                <w:highlight w:val="yellow"/>
              </w:rPr>
            </w:rPrChange>
          </w:rPr>
          <w:t>49</w:t>
        </w:r>
        <w:r w:rsidRPr="00C83A31">
          <w:rPr>
            <w:szCs w:val="22"/>
            <w:rPrChange w:id="275" w:author="Adarsh K. Ramasubramonian" w:date="2012-05-04T22:52:00Z">
              <w:rPr>
                <w:szCs w:val="22"/>
                <w:highlight w:val="yellow"/>
              </w:rPr>
            </w:rPrChange>
          </w:rPr>
          <w:fldChar w:fldCharType="end"/>
        </w:r>
        <w:r w:rsidRPr="00C83A31">
          <w:rPr>
            <w:szCs w:val="22"/>
            <w:rPrChange w:id="276" w:author="Adarsh K. Ramasubramonian" w:date="2012-05-04T22:52:00Z">
              <w:rPr>
                <w:szCs w:val="22"/>
                <w:highlight w:val="yellow"/>
              </w:rPr>
            </w:rPrChange>
          </w:rPr>
          <w:t>)</w:t>
        </w:r>
        <w:r w:rsidRPr="00C83A31">
          <w:rPr>
            <w:szCs w:val="22"/>
            <w:rPrChange w:id="277" w:author="Adarsh K. Ramasubramonian" w:date="2012-05-04T22:52:00Z">
              <w:rPr>
                <w:szCs w:val="22"/>
                <w:highlight w:val="yellow"/>
              </w:rPr>
            </w:rPrChange>
          </w:rPr>
          <w:br/>
        </w:r>
        <w:r w:rsidRPr="00C83A31">
          <w:rPr>
            <w:szCs w:val="22"/>
            <w:rPrChange w:id="278" w:author="Adarsh K. Ramasubramonian" w:date="2012-05-04T22:52:00Z">
              <w:rPr>
                <w:szCs w:val="22"/>
                <w:highlight w:val="yellow"/>
              </w:rPr>
            </w:rPrChange>
          </w:rPr>
          <w:tab/>
        </w:r>
        <w:r w:rsidRPr="00C83A31">
          <w:rPr>
            <w:szCs w:val="22"/>
            <w:rPrChange w:id="279" w:author="Adarsh K. Ramasubramonian" w:date="2012-05-04T22:52:00Z">
              <w:rPr>
                <w:szCs w:val="22"/>
                <w:highlight w:val="yellow"/>
              </w:rPr>
            </w:rPrChange>
          </w:rPr>
          <w:tab/>
          <w:t xml:space="preserve">    UsedByCurrPicS1[ </w:t>
        </w:r>
        <w:proofErr w:type="spellStart"/>
        <w:r w:rsidRPr="00C83A31">
          <w:rPr>
            <w:szCs w:val="22"/>
            <w:rPrChange w:id="280" w:author="Adarsh K. Ramasubramonian" w:date="2012-05-04T22:52:00Z">
              <w:rPr>
                <w:szCs w:val="22"/>
                <w:highlight w:val="yellow"/>
              </w:rPr>
            </w:rPrChange>
          </w:rPr>
          <w:t>idx</w:t>
        </w:r>
        <w:proofErr w:type="spellEnd"/>
        <w:r w:rsidRPr="00C83A31">
          <w:rPr>
            <w:szCs w:val="22"/>
            <w:rPrChange w:id="281" w:author="Adarsh K. Ramasubramonian" w:date="2012-05-04T22:52:00Z">
              <w:rPr>
                <w:szCs w:val="22"/>
                <w:highlight w:val="yellow"/>
              </w:rPr>
            </w:rPrChange>
          </w:rPr>
          <w:t xml:space="preserve"> ][ i1 ] = </w:t>
        </w:r>
        <w:proofErr w:type="spellStart"/>
        <w:r w:rsidRPr="00C83A31">
          <w:rPr>
            <w:szCs w:val="22"/>
            <w:rPrChange w:id="282" w:author="Adarsh K. Ramasubramonian" w:date="2012-05-04T22:52:00Z">
              <w:rPr>
                <w:szCs w:val="22"/>
                <w:highlight w:val="yellow"/>
              </w:rPr>
            </w:rPrChange>
          </w:rPr>
          <w:t>used_by_curr_pic_flag</w:t>
        </w:r>
        <w:proofErr w:type="spellEnd"/>
        <w:r w:rsidRPr="00C83A31">
          <w:rPr>
            <w:szCs w:val="22"/>
            <w:rPrChange w:id="283" w:author="Adarsh K. Ramasubramonian" w:date="2012-05-04T22:52:00Z">
              <w:rPr>
                <w:szCs w:val="22"/>
                <w:highlight w:val="yellow"/>
              </w:rPr>
            </w:rPrChange>
          </w:rPr>
          <w:t>[ j ]</w:t>
        </w:r>
        <w:r w:rsidRPr="00C83A31">
          <w:rPr>
            <w:szCs w:val="22"/>
            <w:rPrChange w:id="284" w:author="Adarsh K. Ramasubramonian" w:date="2012-05-04T22:52:00Z">
              <w:rPr>
                <w:szCs w:val="22"/>
                <w:highlight w:val="yellow"/>
              </w:rPr>
            </w:rPrChange>
          </w:rPr>
          <w:tab/>
          <w:t>(</w:t>
        </w:r>
        <w:r w:rsidRPr="00C83A31">
          <w:rPr>
            <w:szCs w:val="22"/>
            <w:rPrChange w:id="285" w:author="Adarsh K. Ramasubramonian" w:date="2012-05-04T22:52:00Z">
              <w:rPr>
                <w:szCs w:val="22"/>
                <w:highlight w:val="yellow"/>
              </w:rPr>
            </w:rPrChange>
          </w:rPr>
          <w:fldChar w:fldCharType="begin" w:fldLock="1"/>
        </w:r>
        <w:r w:rsidRPr="00C83A31">
          <w:rPr>
            <w:szCs w:val="22"/>
            <w:rPrChange w:id="286" w:author="Adarsh K. Ramasubramonian" w:date="2012-05-04T22:52:00Z">
              <w:rPr>
                <w:szCs w:val="22"/>
                <w:highlight w:val="yellow"/>
              </w:rPr>
            </w:rPrChange>
          </w:rPr>
          <w:instrText xml:space="preserve"> STYLEREF 1 \s </w:instrText>
        </w:r>
        <w:r w:rsidRPr="00C83A31">
          <w:rPr>
            <w:szCs w:val="22"/>
            <w:rPrChange w:id="287" w:author="Adarsh K. Ramasubramonian" w:date="2012-05-04T22:52:00Z">
              <w:rPr>
                <w:szCs w:val="22"/>
                <w:highlight w:val="yellow"/>
              </w:rPr>
            </w:rPrChange>
          </w:rPr>
          <w:fldChar w:fldCharType="separate"/>
        </w:r>
        <w:r w:rsidRPr="00C83A31">
          <w:rPr>
            <w:noProof/>
            <w:szCs w:val="22"/>
            <w:rPrChange w:id="288" w:author="Adarsh K. Ramasubramonian" w:date="2012-05-04T22:52:00Z">
              <w:rPr>
                <w:noProof/>
                <w:szCs w:val="22"/>
                <w:highlight w:val="yellow"/>
              </w:rPr>
            </w:rPrChange>
          </w:rPr>
          <w:t>7</w:t>
        </w:r>
        <w:r w:rsidRPr="00C83A31">
          <w:rPr>
            <w:szCs w:val="22"/>
            <w:rPrChange w:id="289" w:author="Adarsh K. Ramasubramonian" w:date="2012-05-04T22:52:00Z">
              <w:rPr>
                <w:szCs w:val="22"/>
                <w:highlight w:val="yellow"/>
              </w:rPr>
            </w:rPrChange>
          </w:rPr>
          <w:fldChar w:fldCharType="end"/>
        </w:r>
        <w:r w:rsidRPr="00C83A31">
          <w:rPr>
            <w:szCs w:val="22"/>
            <w:rPrChange w:id="290" w:author="Adarsh K. Ramasubramonian" w:date="2012-05-04T22:52:00Z">
              <w:rPr>
                <w:szCs w:val="22"/>
                <w:highlight w:val="yellow"/>
              </w:rPr>
            </w:rPrChange>
          </w:rPr>
          <w:noBreakHyphen/>
        </w:r>
        <w:r w:rsidRPr="00C83A31">
          <w:rPr>
            <w:szCs w:val="22"/>
            <w:rPrChange w:id="291" w:author="Adarsh K. Ramasubramonian" w:date="2012-05-04T22:52:00Z">
              <w:rPr>
                <w:szCs w:val="22"/>
                <w:highlight w:val="yellow"/>
              </w:rPr>
            </w:rPrChange>
          </w:rPr>
          <w:fldChar w:fldCharType="begin" w:fldLock="1"/>
        </w:r>
        <w:r w:rsidRPr="00C83A31">
          <w:rPr>
            <w:szCs w:val="22"/>
            <w:rPrChange w:id="292" w:author="Adarsh K. Ramasubramonian" w:date="2012-05-04T22:52:00Z">
              <w:rPr>
                <w:szCs w:val="22"/>
                <w:highlight w:val="yellow"/>
              </w:rPr>
            </w:rPrChange>
          </w:rPr>
          <w:instrText xml:space="preserve"> SEQ Equation \* ARABIC \s 1 </w:instrText>
        </w:r>
        <w:r w:rsidRPr="00C83A31">
          <w:rPr>
            <w:szCs w:val="22"/>
            <w:rPrChange w:id="293" w:author="Adarsh K. Ramasubramonian" w:date="2012-05-04T22:52:00Z">
              <w:rPr>
                <w:szCs w:val="22"/>
                <w:highlight w:val="yellow"/>
              </w:rPr>
            </w:rPrChange>
          </w:rPr>
          <w:fldChar w:fldCharType="separate"/>
        </w:r>
        <w:r w:rsidRPr="00C83A31">
          <w:rPr>
            <w:noProof/>
            <w:szCs w:val="22"/>
            <w:rPrChange w:id="294" w:author="Adarsh K. Ramasubramonian" w:date="2012-05-04T22:52:00Z">
              <w:rPr>
                <w:noProof/>
                <w:szCs w:val="22"/>
                <w:highlight w:val="yellow"/>
              </w:rPr>
            </w:rPrChange>
          </w:rPr>
          <w:t>50</w:t>
        </w:r>
        <w:r w:rsidRPr="00C83A31">
          <w:rPr>
            <w:szCs w:val="22"/>
            <w:rPrChange w:id="295" w:author="Adarsh K. Ramasubramonian" w:date="2012-05-04T22:52:00Z">
              <w:rPr>
                <w:szCs w:val="22"/>
                <w:highlight w:val="yellow"/>
              </w:rPr>
            </w:rPrChange>
          </w:rPr>
          <w:fldChar w:fldCharType="end"/>
        </w:r>
        <w:r w:rsidRPr="00C83A31">
          <w:rPr>
            <w:szCs w:val="22"/>
            <w:rPrChange w:id="296" w:author="Adarsh K. Ramasubramonian" w:date="2012-05-04T22:52:00Z">
              <w:rPr>
                <w:szCs w:val="22"/>
                <w:highlight w:val="yellow"/>
              </w:rPr>
            </w:rPrChange>
          </w:rPr>
          <w:t>)</w:t>
        </w:r>
        <w:r w:rsidRPr="00C83A31">
          <w:rPr>
            <w:szCs w:val="22"/>
            <w:rPrChange w:id="297" w:author="Adarsh K. Ramasubramonian" w:date="2012-05-04T22:52:00Z">
              <w:rPr>
                <w:szCs w:val="22"/>
                <w:highlight w:val="yellow"/>
              </w:rPr>
            </w:rPrChange>
          </w:rPr>
          <w:br/>
        </w:r>
        <w:r w:rsidRPr="00C83A31">
          <w:rPr>
            <w:szCs w:val="22"/>
            <w:rPrChange w:id="298" w:author="Adarsh K. Ramasubramonian" w:date="2012-05-04T22:52:00Z">
              <w:rPr>
                <w:szCs w:val="22"/>
                <w:highlight w:val="yellow"/>
              </w:rPr>
            </w:rPrChange>
          </w:rPr>
          <w:tab/>
        </w:r>
        <w:r w:rsidRPr="00C83A31">
          <w:rPr>
            <w:szCs w:val="22"/>
            <w:rPrChange w:id="299" w:author="Adarsh K. Ramasubramonian" w:date="2012-05-04T22:52:00Z">
              <w:rPr>
                <w:szCs w:val="22"/>
                <w:highlight w:val="yellow"/>
              </w:rPr>
            </w:rPrChange>
          </w:rPr>
          <w:tab/>
          <w:t xml:space="preserve">    i1++</w:t>
        </w:r>
        <w:r w:rsidRPr="00C83A31">
          <w:rPr>
            <w:szCs w:val="22"/>
            <w:rPrChange w:id="300" w:author="Adarsh K. Ramasubramonian" w:date="2012-05-04T22:52:00Z">
              <w:rPr>
                <w:szCs w:val="22"/>
                <w:highlight w:val="yellow"/>
              </w:rPr>
            </w:rPrChange>
          </w:rPr>
          <w:br/>
        </w:r>
        <w:r w:rsidRPr="00C83A31">
          <w:rPr>
            <w:szCs w:val="22"/>
            <w:rPrChange w:id="301" w:author="Adarsh K. Ramasubramonian" w:date="2012-05-04T22:52:00Z">
              <w:rPr>
                <w:szCs w:val="22"/>
                <w:highlight w:val="yellow"/>
              </w:rPr>
            </w:rPrChange>
          </w:rPr>
          <w:tab/>
        </w:r>
        <w:r w:rsidRPr="00C83A31">
          <w:rPr>
            <w:szCs w:val="22"/>
            <w:rPrChange w:id="302" w:author="Adarsh K. Ramasubramonian" w:date="2012-05-04T22:52:00Z">
              <w:rPr>
                <w:szCs w:val="22"/>
                <w:highlight w:val="yellow"/>
              </w:rPr>
            </w:rPrChange>
          </w:rPr>
          <w:tab/>
          <w:t>}</w:t>
        </w:r>
        <w:r w:rsidRPr="00C83A31">
          <w:rPr>
            <w:szCs w:val="22"/>
            <w:rPrChange w:id="303" w:author="Adarsh K. Ramasubramonian" w:date="2012-05-04T22:52:00Z">
              <w:rPr>
                <w:szCs w:val="22"/>
                <w:highlight w:val="yellow"/>
              </w:rPr>
            </w:rPrChange>
          </w:rPr>
          <w:br/>
        </w:r>
        <w:r w:rsidRPr="00C83A31">
          <w:rPr>
            <w:szCs w:val="22"/>
            <w:rPrChange w:id="304" w:author="Adarsh K. Ramasubramonian" w:date="2012-05-04T22:52:00Z">
              <w:rPr>
                <w:szCs w:val="22"/>
                <w:highlight w:val="yellow"/>
              </w:rPr>
            </w:rPrChange>
          </w:rPr>
          <w:tab/>
          <w:t>}</w:t>
        </w:r>
        <w:r w:rsidRPr="00C83A31">
          <w:rPr>
            <w:szCs w:val="22"/>
            <w:rPrChange w:id="305" w:author="Adarsh K. Ramasubramonian" w:date="2012-05-04T22:52:00Z">
              <w:rPr>
                <w:szCs w:val="22"/>
                <w:highlight w:val="yellow"/>
              </w:rPr>
            </w:rPrChange>
          </w:rPr>
          <w:br/>
        </w:r>
        <w:proofErr w:type="spellStart"/>
        <w:r w:rsidRPr="00C83A31">
          <w:rPr>
            <w:szCs w:val="22"/>
            <w:rPrChange w:id="306" w:author="Adarsh K. Ramasubramonian" w:date="2012-05-04T22:52:00Z">
              <w:rPr>
                <w:szCs w:val="22"/>
                <w:highlight w:val="yellow"/>
              </w:rPr>
            </w:rPrChange>
          </w:rPr>
          <w:t>NumNegativePics</w:t>
        </w:r>
        <w:proofErr w:type="spellEnd"/>
        <w:r w:rsidRPr="00C83A31">
          <w:rPr>
            <w:szCs w:val="22"/>
            <w:rPrChange w:id="307" w:author="Adarsh K. Ramasubramonian" w:date="2012-05-04T22:52:00Z">
              <w:rPr>
                <w:szCs w:val="22"/>
                <w:highlight w:val="yellow"/>
              </w:rPr>
            </w:rPrChange>
          </w:rPr>
          <w:t>[ </w:t>
        </w:r>
        <w:proofErr w:type="spellStart"/>
        <w:r w:rsidRPr="00C83A31">
          <w:rPr>
            <w:szCs w:val="22"/>
            <w:rPrChange w:id="308" w:author="Adarsh K. Ramasubramonian" w:date="2012-05-04T22:52:00Z">
              <w:rPr>
                <w:szCs w:val="22"/>
                <w:highlight w:val="yellow"/>
              </w:rPr>
            </w:rPrChange>
          </w:rPr>
          <w:t>idx</w:t>
        </w:r>
        <w:proofErr w:type="spellEnd"/>
        <w:r w:rsidRPr="00C83A31">
          <w:rPr>
            <w:szCs w:val="22"/>
            <w:rPrChange w:id="309" w:author="Adarsh K. Ramasubramonian" w:date="2012-05-04T22:52:00Z">
              <w:rPr>
                <w:szCs w:val="22"/>
                <w:highlight w:val="yellow"/>
              </w:rPr>
            </w:rPrChange>
          </w:rPr>
          <w:t> ] = i0</w:t>
        </w:r>
        <w:r w:rsidRPr="00C83A31">
          <w:rPr>
            <w:szCs w:val="22"/>
            <w:rPrChange w:id="310" w:author="Adarsh K. Ramasubramonian" w:date="2012-05-04T22:52:00Z">
              <w:rPr>
                <w:szCs w:val="22"/>
                <w:highlight w:val="yellow"/>
              </w:rPr>
            </w:rPrChange>
          </w:rPr>
          <w:tab/>
          <w:t>(</w:t>
        </w:r>
        <w:r w:rsidRPr="00C83A31">
          <w:rPr>
            <w:szCs w:val="22"/>
            <w:rPrChange w:id="311" w:author="Adarsh K. Ramasubramonian" w:date="2012-05-04T22:52:00Z">
              <w:rPr>
                <w:szCs w:val="22"/>
                <w:highlight w:val="yellow"/>
              </w:rPr>
            </w:rPrChange>
          </w:rPr>
          <w:fldChar w:fldCharType="begin" w:fldLock="1"/>
        </w:r>
        <w:r w:rsidRPr="00C83A31">
          <w:rPr>
            <w:szCs w:val="22"/>
            <w:rPrChange w:id="312" w:author="Adarsh K. Ramasubramonian" w:date="2012-05-04T22:52:00Z">
              <w:rPr>
                <w:szCs w:val="22"/>
                <w:highlight w:val="yellow"/>
              </w:rPr>
            </w:rPrChange>
          </w:rPr>
          <w:instrText xml:space="preserve"> STYLEREF 1 \s </w:instrText>
        </w:r>
        <w:r w:rsidRPr="00C83A31">
          <w:rPr>
            <w:szCs w:val="22"/>
            <w:rPrChange w:id="313" w:author="Adarsh K. Ramasubramonian" w:date="2012-05-04T22:52:00Z">
              <w:rPr>
                <w:szCs w:val="22"/>
                <w:highlight w:val="yellow"/>
              </w:rPr>
            </w:rPrChange>
          </w:rPr>
          <w:fldChar w:fldCharType="separate"/>
        </w:r>
        <w:r w:rsidRPr="00C83A31">
          <w:rPr>
            <w:noProof/>
            <w:szCs w:val="22"/>
            <w:rPrChange w:id="314" w:author="Adarsh K. Ramasubramonian" w:date="2012-05-04T22:52:00Z">
              <w:rPr>
                <w:noProof/>
                <w:szCs w:val="22"/>
                <w:highlight w:val="yellow"/>
              </w:rPr>
            </w:rPrChange>
          </w:rPr>
          <w:t>7</w:t>
        </w:r>
        <w:r w:rsidRPr="00C83A31">
          <w:rPr>
            <w:szCs w:val="22"/>
            <w:rPrChange w:id="315" w:author="Adarsh K. Ramasubramonian" w:date="2012-05-04T22:52:00Z">
              <w:rPr>
                <w:szCs w:val="22"/>
                <w:highlight w:val="yellow"/>
              </w:rPr>
            </w:rPrChange>
          </w:rPr>
          <w:fldChar w:fldCharType="end"/>
        </w:r>
        <w:r w:rsidRPr="00C83A31">
          <w:rPr>
            <w:szCs w:val="22"/>
            <w:rPrChange w:id="316" w:author="Adarsh K. Ramasubramonian" w:date="2012-05-04T22:52:00Z">
              <w:rPr>
                <w:szCs w:val="22"/>
                <w:highlight w:val="yellow"/>
              </w:rPr>
            </w:rPrChange>
          </w:rPr>
          <w:noBreakHyphen/>
        </w:r>
        <w:r w:rsidRPr="00C83A31">
          <w:rPr>
            <w:szCs w:val="22"/>
            <w:rPrChange w:id="317" w:author="Adarsh K. Ramasubramonian" w:date="2012-05-04T22:52:00Z">
              <w:rPr>
                <w:szCs w:val="22"/>
                <w:highlight w:val="yellow"/>
              </w:rPr>
            </w:rPrChange>
          </w:rPr>
          <w:fldChar w:fldCharType="begin" w:fldLock="1"/>
        </w:r>
        <w:r w:rsidRPr="00C83A31">
          <w:rPr>
            <w:szCs w:val="22"/>
            <w:rPrChange w:id="318" w:author="Adarsh K. Ramasubramonian" w:date="2012-05-04T22:52:00Z">
              <w:rPr>
                <w:szCs w:val="22"/>
                <w:highlight w:val="yellow"/>
              </w:rPr>
            </w:rPrChange>
          </w:rPr>
          <w:instrText xml:space="preserve"> SEQ Equation \* ARABIC \s 1 </w:instrText>
        </w:r>
        <w:r w:rsidRPr="00C83A31">
          <w:rPr>
            <w:szCs w:val="22"/>
            <w:rPrChange w:id="319" w:author="Adarsh K. Ramasubramonian" w:date="2012-05-04T22:52:00Z">
              <w:rPr>
                <w:szCs w:val="22"/>
                <w:highlight w:val="yellow"/>
              </w:rPr>
            </w:rPrChange>
          </w:rPr>
          <w:fldChar w:fldCharType="separate"/>
        </w:r>
        <w:r w:rsidRPr="00C83A31">
          <w:rPr>
            <w:noProof/>
            <w:szCs w:val="22"/>
            <w:rPrChange w:id="320" w:author="Adarsh K. Ramasubramonian" w:date="2012-05-04T22:52:00Z">
              <w:rPr>
                <w:noProof/>
                <w:szCs w:val="22"/>
                <w:highlight w:val="yellow"/>
              </w:rPr>
            </w:rPrChange>
          </w:rPr>
          <w:t>51</w:t>
        </w:r>
        <w:r w:rsidRPr="00C83A31">
          <w:rPr>
            <w:szCs w:val="22"/>
            <w:rPrChange w:id="321" w:author="Adarsh K. Ramasubramonian" w:date="2012-05-04T22:52:00Z">
              <w:rPr>
                <w:szCs w:val="22"/>
                <w:highlight w:val="yellow"/>
              </w:rPr>
            </w:rPrChange>
          </w:rPr>
          <w:fldChar w:fldCharType="end"/>
        </w:r>
        <w:r w:rsidRPr="00C83A31">
          <w:rPr>
            <w:szCs w:val="22"/>
            <w:rPrChange w:id="322" w:author="Adarsh K. Ramasubramonian" w:date="2012-05-04T22:52:00Z">
              <w:rPr>
                <w:szCs w:val="22"/>
                <w:highlight w:val="yellow"/>
              </w:rPr>
            </w:rPrChange>
          </w:rPr>
          <w:t>)</w:t>
        </w:r>
        <w:r w:rsidRPr="00C83A31">
          <w:rPr>
            <w:szCs w:val="22"/>
            <w:rPrChange w:id="323" w:author="Adarsh K. Ramasubramonian" w:date="2012-05-04T22:52:00Z">
              <w:rPr>
                <w:szCs w:val="22"/>
                <w:highlight w:val="yellow"/>
              </w:rPr>
            </w:rPrChange>
          </w:rPr>
          <w:br/>
        </w:r>
        <w:proofErr w:type="spellStart"/>
        <w:r w:rsidRPr="00C83A31">
          <w:rPr>
            <w:szCs w:val="22"/>
            <w:rPrChange w:id="324" w:author="Adarsh K. Ramasubramonian" w:date="2012-05-04T22:52:00Z">
              <w:rPr>
                <w:szCs w:val="22"/>
                <w:highlight w:val="yellow"/>
              </w:rPr>
            </w:rPrChange>
          </w:rPr>
          <w:t>NumPositivePics</w:t>
        </w:r>
        <w:proofErr w:type="spellEnd"/>
        <w:r w:rsidRPr="00C83A31">
          <w:rPr>
            <w:szCs w:val="22"/>
            <w:rPrChange w:id="325" w:author="Adarsh K. Ramasubramonian" w:date="2012-05-04T22:52:00Z">
              <w:rPr>
                <w:szCs w:val="22"/>
                <w:highlight w:val="yellow"/>
              </w:rPr>
            </w:rPrChange>
          </w:rPr>
          <w:t>[ </w:t>
        </w:r>
        <w:proofErr w:type="spellStart"/>
        <w:r w:rsidRPr="00C83A31">
          <w:rPr>
            <w:szCs w:val="22"/>
            <w:rPrChange w:id="326" w:author="Adarsh K. Ramasubramonian" w:date="2012-05-04T22:52:00Z">
              <w:rPr>
                <w:szCs w:val="22"/>
                <w:highlight w:val="yellow"/>
              </w:rPr>
            </w:rPrChange>
          </w:rPr>
          <w:t>idx</w:t>
        </w:r>
        <w:proofErr w:type="spellEnd"/>
        <w:r w:rsidRPr="00C83A31">
          <w:rPr>
            <w:szCs w:val="22"/>
            <w:rPrChange w:id="327" w:author="Adarsh K. Ramasubramonian" w:date="2012-05-04T22:52:00Z">
              <w:rPr>
                <w:szCs w:val="22"/>
                <w:highlight w:val="yellow"/>
              </w:rPr>
            </w:rPrChange>
          </w:rPr>
          <w:t> ] = i1</w:t>
        </w:r>
        <w:r w:rsidRPr="00C83A31">
          <w:rPr>
            <w:szCs w:val="22"/>
            <w:rPrChange w:id="328" w:author="Adarsh K. Ramasubramonian" w:date="2012-05-04T22:52:00Z">
              <w:rPr>
                <w:szCs w:val="22"/>
                <w:highlight w:val="yellow"/>
              </w:rPr>
            </w:rPrChange>
          </w:rPr>
          <w:tab/>
          <w:t>(</w:t>
        </w:r>
        <w:r w:rsidRPr="00C83A31">
          <w:rPr>
            <w:szCs w:val="22"/>
            <w:rPrChange w:id="329" w:author="Adarsh K. Ramasubramonian" w:date="2012-05-04T22:52:00Z">
              <w:rPr>
                <w:szCs w:val="22"/>
                <w:highlight w:val="yellow"/>
              </w:rPr>
            </w:rPrChange>
          </w:rPr>
          <w:fldChar w:fldCharType="begin" w:fldLock="1"/>
        </w:r>
        <w:r w:rsidRPr="00C83A31">
          <w:rPr>
            <w:szCs w:val="22"/>
            <w:rPrChange w:id="330" w:author="Adarsh K. Ramasubramonian" w:date="2012-05-04T22:52:00Z">
              <w:rPr>
                <w:szCs w:val="22"/>
                <w:highlight w:val="yellow"/>
              </w:rPr>
            </w:rPrChange>
          </w:rPr>
          <w:instrText xml:space="preserve"> STYLEREF 1 \s </w:instrText>
        </w:r>
        <w:r w:rsidRPr="00C83A31">
          <w:rPr>
            <w:szCs w:val="22"/>
            <w:rPrChange w:id="331" w:author="Adarsh K. Ramasubramonian" w:date="2012-05-04T22:52:00Z">
              <w:rPr>
                <w:szCs w:val="22"/>
                <w:highlight w:val="yellow"/>
              </w:rPr>
            </w:rPrChange>
          </w:rPr>
          <w:fldChar w:fldCharType="separate"/>
        </w:r>
        <w:r w:rsidRPr="00C83A31">
          <w:rPr>
            <w:noProof/>
            <w:szCs w:val="22"/>
            <w:rPrChange w:id="332" w:author="Adarsh K. Ramasubramonian" w:date="2012-05-04T22:52:00Z">
              <w:rPr>
                <w:noProof/>
                <w:szCs w:val="22"/>
                <w:highlight w:val="yellow"/>
              </w:rPr>
            </w:rPrChange>
          </w:rPr>
          <w:t>7</w:t>
        </w:r>
        <w:r w:rsidRPr="00C83A31">
          <w:rPr>
            <w:szCs w:val="22"/>
            <w:rPrChange w:id="333" w:author="Adarsh K. Ramasubramonian" w:date="2012-05-04T22:52:00Z">
              <w:rPr>
                <w:szCs w:val="22"/>
                <w:highlight w:val="yellow"/>
              </w:rPr>
            </w:rPrChange>
          </w:rPr>
          <w:fldChar w:fldCharType="end"/>
        </w:r>
        <w:r w:rsidRPr="00C83A31">
          <w:rPr>
            <w:szCs w:val="22"/>
            <w:rPrChange w:id="334" w:author="Adarsh K. Ramasubramonian" w:date="2012-05-04T22:52:00Z">
              <w:rPr>
                <w:szCs w:val="22"/>
                <w:highlight w:val="yellow"/>
              </w:rPr>
            </w:rPrChange>
          </w:rPr>
          <w:noBreakHyphen/>
        </w:r>
        <w:r w:rsidRPr="00C83A31">
          <w:rPr>
            <w:szCs w:val="22"/>
            <w:rPrChange w:id="335" w:author="Adarsh K. Ramasubramonian" w:date="2012-05-04T22:52:00Z">
              <w:rPr>
                <w:szCs w:val="22"/>
                <w:highlight w:val="yellow"/>
              </w:rPr>
            </w:rPrChange>
          </w:rPr>
          <w:fldChar w:fldCharType="begin" w:fldLock="1"/>
        </w:r>
        <w:r w:rsidRPr="00C83A31">
          <w:rPr>
            <w:szCs w:val="22"/>
            <w:rPrChange w:id="336" w:author="Adarsh K. Ramasubramonian" w:date="2012-05-04T22:52:00Z">
              <w:rPr>
                <w:szCs w:val="22"/>
                <w:highlight w:val="yellow"/>
              </w:rPr>
            </w:rPrChange>
          </w:rPr>
          <w:instrText xml:space="preserve"> SEQ Equation \* ARABIC \s 1 </w:instrText>
        </w:r>
        <w:r w:rsidRPr="00C83A31">
          <w:rPr>
            <w:szCs w:val="22"/>
            <w:rPrChange w:id="337" w:author="Adarsh K. Ramasubramonian" w:date="2012-05-04T22:52:00Z">
              <w:rPr>
                <w:szCs w:val="22"/>
                <w:highlight w:val="yellow"/>
              </w:rPr>
            </w:rPrChange>
          </w:rPr>
          <w:fldChar w:fldCharType="separate"/>
        </w:r>
        <w:r w:rsidRPr="00C83A31">
          <w:rPr>
            <w:noProof/>
            <w:szCs w:val="22"/>
            <w:rPrChange w:id="338" w:author="Adarsh K. Ramasubramonian" w:date="2012-05-04T22:52:00Z">
              <w:rPr>
                <w:noProof/>
                <w:szCs w:val="22"/>
                <w:highlight w:val="yellow"/>
              </w:rPr>
            </w:rPrChange>
          </w:rPr>
          <w:t>52</w:t>
        </w:r>
        <w:r w:rsidRPr="00C83A31">
          <w:rPr>
            <w:szCs w:val="22"/>
            <w:rPrChange w:id="339" w:author="Adarsh K. Ramasubramonian" w:date="2012-05-04T22:52:00Z">
              <w:rPr>
                <w:szCs w:val="22"/>
                <w:highlight w:val="yellow"/>
              </w:rPr>
            </w:rPrChange>
          </w:rPr>
          <w:fldChar w:fldCharType="end"/>
        </w:r>
        <w:r w:rsidRPr="00C83A31">
          <w:rPr>
            <w:szCs w:val="22"/>
            <w:rPrChange w:id="340" w:author="Adarsh K. Ramasubramonian" w:date="2012-05-04T22:52:00Z">
              <w:rPr>
                <w:szCs w:val="22"/>
                <w:highlight w:val="yellow"/>
              </w:rPr>
            </w:rPrChange>
          </w:rPr>
          <w:t>)</w:t>
        </w:r>
      </w:ins>
    </w:p>
    <w:p w:rsidR="007A4F93" w:rsidRPr="00C83A31" w:rsidRDefault="007A4F93" w:rsidP="007A4F93">
      <w:pPr>
        <w:rPr>
          <w:ins w:id="341" w:author="Adarsh K. Ramasubramonian" w:date="2012-05-04T22:47:00Z"/>
          <w:szCs w:val="22"/>
          <w:rPrChange w:id="342" w:author="Adarsh K. Ramasubramonian" w:date="2012-05-04T22:52:00Z">
            <w:rPr>
              <w:ins w:id="343" w:author="Adarsh K. Ramasubramonian" w:date="2012-05-04T22:47:00Z"/>
              <w:szCs w:val="22"/>
              <w:highlight w:val="yellow"/>
            </w:rPr>
          </w:rPrChange>
        </w:rPr>
      </w:pPr>
      <w:ins w:id="344" w:author="Adarsh K. Ramasubramonian" w:date="2012-05-04T22:47:00Z">
        <w:r w:rsidRPr="00C83A31">
          <w:rPr>
            <w:szCs w:val="22"/>
            <w:rPrChange w:id="345" w:author="Adarsh K. Ramasubramonian" w:date="2012-05-04T22:52:00Z">
              <w:rPr>
                <w:szCs w:val="22"/>
                <w:highlight w:val="yellow"/>
              </w:rPr>
            </w:rPrChange>
          </w:rPr>
          <w:t xml:space="preserve">When </w:t>
        </w:r>
        <w:proofErr w:type="spellStart"/>
        <w:proofErr w:type="gramStart"/>
        <w:r w:rsidRPr="00C83A31">
          <w:rPr>
            <w:szCs w:val="22"/>
            <w:rPrChange w:id="346" w:author="Adarsh K. Ramasubramonian" w:date="2012-05-04T22:52:00Z">
              <w:rPr>
                <w:szCs w:val="22"/>
                <w:highlight w:val="yellow"/>
              </w:rPr>
            </w:rPrChange>
          </w:rPr>
          <w:t>DeltaPoc</w:t>
        </w:r>
        <w:proofErr w:type="spellEnd"/>
        <w:r w:rsidRPr="00C83A31">
          <w:rPr>
            <w:szCs w:val="22"/>
            <w:rPrChange w:id="347" w:author="Adarsh K. Ramasubramonian" w:date="2012-05-04T22:52:00Z">
              <w:rPr>
                <w:szCs w:val="22"/>
                <w:highlight w:val="yellow"/>
              </w:rPr>
            </w:rPrChange>
          </w:rPr>
          <w:t>[</w:t>
        </w:r>
        <w:proofErr w:type="gramEnd"/>
        <w:r w:rsidRPr="00C83A31">
          <w:rPr>
            <w:szCs w:val="22"/>
            <w:rPrChange w:id="348" w:author="Adarsh K. Ramasubramonian" w:date="2012-05-04T22:52:00Z">
              <w:rPr>
                <w:szCs w:val="22"/>
                <w:highlight w:val="yellow"/>
              </w:rPr>
            </w:rPrChange>
          </w:rPr>
          <w:t> </w:t>
        </w:r>
        <w:proofErr w:type="spellStart"/>
        <w:r w:rsidRPr="00C83A31">
          <w:rPr>
            <w:szCs w:val="22"/>
            <w:rPrChange w:id="349" w:author="Adarsh K. Ramasubramonian" w:date="2012-05-04T22:52:00Z">
              <w:rPr>
                <w:szCs w:val="22"/>
                <w:highlight w:val="yellow"/>
              </w:rPr>
            </w:rPrChange>
          </w:rPr>
          <w:t>RIdx</w:t>
        </w:r>
        <w:proofErr w:type="spellEnd"/>
        <w:r w:rsidRPr="00C83A31">
          <w:rPr>
            <w:szCs w:val="22"/>
            <w:rPrChange w:id="350" w:author="Adarsh K. Ramasubramonian" w:date="2012-05-04T22:52:00Z">
              <w:rPr>
                <w:szCs w:val="22"/>
                <w:highlight w:val="yellow"/>
              </w:rPr>
            </w:rPrChange>
          </w:rPr>
          <w:t> ][ j ] is unavailable, it is set to 0.</w:t>
        </w:r>
      </w:ins>
    </w:p>
    <w:p w:rsidR="007A4F93" w:rsidRPr="00C83A31" w:rsidRDefault="007A4F93" w:rsidP="007A4F93">
      <w:pPr>
        <w:rPr>
          <w:ins w:id="351" w:author="Adarsh K. Ramasubramonian" w:date="2012-05-04T22:47:00Z"/>
          <w:szCs w:val="22"/>
          <w:rPrChange w:id="352" w:author="Adarsh K. Ramasubramonian" w:date="2012-05-04T22:52:00Z">
            <w:rPr>
              <w:ins w:id="353" w:author="Adarsh K. Ramasubramonian" w:date="2012-05-04T22:47:00Z"/>
              <w:highlight w:val="yellow"/>
            </w:rPr>
          </w:rPrChange>
        </w:rPr>
      </w:pPr>
      <w:ins w:id="354" w:author="Adarsh K. Ramasubramonian" w:date="2012-05-04T22:47:00Z">
        <w:r w:rsidRPr="00C83A31">
          <w:rPr>
            <w:szCs w:val="22"/>
            <w:rPrChange w:id="355" w:author="Adarsh K. Ramasubramonian" w:date="2012-05-04T22:52:00Z">
              <w:rPr>
                <w:highlight w:val="yellow"/>
              </w:rPr>
            </w:rPrChange>
          </w:rPr>
          <w:t>The elements of the lists DeltaPocS0[ </w:t>
        </w:r>
        <w:proofErr w:type="spellStart"/>
        <w:r w:rsidRPr="00C83A31">
          <w:rPr>
            <w:szCs w:val="22"/>
            <w:rPrChange w:id="356" w:author="Adarsh K. Ramasubramonian" w:date="2012-05-04T22:52:00Z">
              <w:rPr>
                <w:highlight w:val="yellow"/>
              </w:rPr>
            </w:rPrChange>
          </w:rPr>
          <w:t>idx</w:t>
        </w:r>
        <w:proofErr w:type="spellEnd"/>
        <w:r w:rsidRPr="00C83A31">
          <w:rPr>
            <w:szCs w:val="22"/>
            <w:rPrChange w:id="357" w:author="Adarsh K. Ramasubramonian" w:date="2012-05-04T22:52:00Z">
              <w:rPr>
                <w:highlight w:val="yellow"/>
              </w:rPr>
            </w:rPrChange>
          </w:rPr>
          <w:t> ] and UsedByCurrPicS0[ </w:t>
        </w:r>
        <w:proofErr w:type="spellStart"/>
        <w:r w:rsidRPr="00C83A31">
          <w:rPr>
            <w:szCs w:val="22"/>
            <w:rPrChange w:id="358" w:author="Adarsh K. Ramasubramonian" w:date="2012-05-04T22:52:00Z">
              <w:rPr>
                <w:szCs w:val="22"/>
                <w:highlight w:val="yellow"/>
              </w:rPr>
            </w:rPrChange>
          </w:rPr>
          <w:t>idx</w:t>
        </w:r>
        <w:proofErr w:type="spellEnd"/>
        <w:r w:rsidRPr="00C83A31">
          <w:rPr>
            <w:szCs w:val="22"/>
            <w:rPrChange w:id="359" w:author="Adarsh K. Ramasubramonian" w:date="2012-05-04T22:52:00Z">
              <w:rPr>
                <w:szCs w:val="22"/>
                <w:highlight w:val="yellow"/>
              </w:rPr>
            </w:rPrChange>
          </w:rPr>
          <w:t> ] are sorted together by the decoder, such that DeltaPocS0[ </w:t>
        </w:r>
        <w:proofErr w:type="spellStart"/>
        <w:r w:rsidRPr="00C83A31">
          <w:rPr>
            <w:szCs w:val="22"/>
            <w:rPrChange w:id="360" w:author="Adarsh K. Ramasubramonian" w:date="2012-05-04T22:52:00Z">
              <w:rPr>
                <w:highlight w:val="yellow"/>
              </w:rPr>
            </w:rPrChange>
          </w:rPr>
          <w:t>idx</w:t>
        </w:r>
        <w:proofErr w:type="spellEnd"/>
        <w:r w:rsidRPr="00C83A31">
          <w:rPr>
            <w:szCs w:val="22"/>
            <w:rPrChange w:id="361" w:author="Adarsh K. Ramasubramonian" w:date="2012-05-04T22:52:00Z">
              <w:rPr>
                <w:highlight w:val="yellow"/>
              </w:rPr>
            </w:rPrChange>
          </w:rPr>
          <w:t> ][ i0 ] &gt; DeltaPocS0[ </w:t>
        </w:r>
        <w:proofErr w:type="spellStart"/>
        <w:r w:rsidRPr="00C83A31">
          <w:rPr>
            <w:szCs w:val="22"/>
            <w:rPrChange w:id="362" w:author="Adarsh K. Ramasubramonian" w:date="2012-05-04T22:52:00Z">
              <w:rPr>
                <w:highlight w:val="yellow"/>
              </w:rPr>
            </w:rPrChange>
          </w:rPr>
          <w:t>idx</w:t>
        </w:r>
        <w:proofErr w:type="spellEnd"/>
        <w:r w:rsidRPr="00C83A31">
          <w:rPr>
            <w:szCs w:val="22"/>
            <w:rPrChange w:id="363" w:author="Adarsh K. Ramasubramonian" w:date="2012-05-04T22:52:00Z">
              <w:rPr>
                <w:highlight w:val="yellow"/>
              </w:rPr>
            </w:rPrChange>
          </w:rPr>
          <w:t xml:space="preserve"> ][ i0 + 1 ] for i0 in the range of 0 to </w:t>
        </w:r>
        <w:proofErr w:type="spellStart"/>
        <w:r w:rsidRPr="00C83A31">
          <w:rPr>
            <w:szCs w:val="22"/>
            <w:rPrChange w:id="364" w:author="Adarsh K. Ramasubramonian" w:date="2012-05-04T22:52:00Z">
              <w:rPr>
                <w:szCs w:val="22"/>
                <w:highlight w:val="yellow"/>
              </w:rPr>
            </w:rPrChange>
          </w:rPr>
          <w:t>NumNegativePics</w:t>
        </w:r>
        <w:proofErr w:type="spellEnd"/>
        <w:r w:rsidRPr="00C83A31">
          <w:rPr>
            <w:szCs w:val="22"/>
            <w:rPrChange w:id="365" w:author="Adarsh K. Ramasubramonian" w:date="2012-05-04T22:52:00Z">
              <w:rPr>
                <w:szCs w:val="22"/>
                <w:highlight w:val="yellow"/>
              </w:rPr>
            </w:rPrChange>
          </w:rPr>
          <w:t>[ </w:t>
        </w:r>
        <w:proofErr w:type="spellStart"/>
        <w:r w:rsidRPr="00C83A31">
          <w:rPr>
            <w:szCs w:val="22"/>
            <w:rPrChange w:id="366" w:author="Adarsh K. Ramasubramonian" w:date="2012-05-04T22:52:00Z">
              <w:rPr>
                <w:szCs w:val="22"/>
                <w:highlight w:val="yellow"/>
              </w:rPr>
            </w:rPrChange>
          </w:rPr>
          <w:t>idx</w:t>
        </w:r>
        <w:proofErr w:type="spellEnd"/>
        <w:r w:rsidRPr="00C83A31">
          <w:rPr>
            <w:szCs w:val="22"/>
            <w:rPrChange w:id="367" w:author="Adarsh K. Ramasubramonian" w:date="2012-05-04T22:52:00Z">
              <w:rPr>
                <w:szCs w:val="22"/>
                <w:highlight w:val="yellow"/>
              </w:rPr>
            </w:rPrChange>
          </w:rPr>
          <w:t> ] − 2.</w:t>
        </w:r>
      </w:ins>
    </w:p>
    <w:p w:rsidR="007A4F93" w:rsidRPr="00C83A31" w:rsidRDefault="007A4F93" w:rsidP="007A4F93">
      <w:pPr>
        <w:rPr>
          <w:ins w:id="368" w:author="Adarsh K. Ramasubramonian" w:date="2012-05-04T22:47:00Z"/>
          <w:szCs w:val="22"/>
        </w:rPr>
      </w:pPr>
      <w:ins w:id="369" w:author="Adarsh K. Ramasubramonian" w:date="2012-05-04T22:47:00Z">
        <w:r w:rsidRPr="00C83A31">
          <w:rPr>
            <w:szCs w:val="22"/>
            <w:rPrChange w:id="370" w:author="Adarsh K. Ramasubramonian" w:date="2012-05-04T22:52:00Z">
              <w:rPr>
                <w:highlight w:val="yellow"/>
              </w:rPr>
            </w:rPrChange>
          </w:rPr>
          <w:t>The elements of the lists DeltaPocS1[ </w:t>
        </w:r>
        <w:proofErr w:type="spellStart"/>
        <w:r w:rsidRPr="00C83A31">
          <w:rPr>
            <w:szCs w:val="22"/>
            <w:rPrChange w:id="371" w:author="Adarsh K. Ramasubramonian" w:date="2012-05-04T22:52:00Z">
              <w:rPr>
                <w:highlight w:val="yellow"/>
              </w:rPr>
            </w:rPrChange>
          </w:rPr>
          <w:t>idx</w:t>
        </w:r>
        <w:proofErr w:type="spellEnd"/>
        <w:r w:rsidRPr="00C83A31">
          <w:rPr>
            <w:szCs w:val="22"/>
            <w:rPrChange w:id="372" w:author="Adarsh K. Ramasubramonian" w:date="2012-05-04T22:52:00Z">
              <w:rPr>
                <w:highlight w:val="yellow"/>
              </w:rPr>
            </w:rPrChange>
          </w:rPr>
          <w:t> ] and UsedByCurrPicS1[ </w:t>
        </w:r>
        <w:proofErr w:type="spellStart"/>
        <w:r w:rsidRPr="00C83A31">
          <w:rPr>
            <w:szCs w:val="22"/>
            <w:rPrChange w:id="373" w:author="Adarsh K. Ramasubramonian" w:date="2012-05-04T22:52:00Z">
              <w:rPr>
                <w:szCs w:val="22"/>
                <w:highlight w:val="yellow"/>
              </w:rPr>
            </w:rPrChange>
          </w:rPr>
          <w:t>idx</w:t>
        </w:r>
        <w:proofErr w:type="spellEnd"/>
        <w:r w:rsidRPr="00C83A31">
          <w:rPr>
            <w:szCs w:val="22"/>
            <w:rPrChange w:id="374" w:author="Adarsh K. Ramasubramonian" w:date="2012-05-04T22:52:00Z">
              <w:rPr>
                <w:szCs w:val="22"/>
                <w:highlight w:val="yellow"/>
              </w:rPr>
            </w:rPrChange>
          </w:rPr>
          <w:t> ] are sorted together by the decoder, such that DeltaPocS1[ </w:t>
        </w:r>
        <w:proofErr w:type="spellStart"/>
        <w:r w:rsidRPr="00C83A31">
          <w:rPr>
            <w:szCs w:val="22"/>
            <w:rPrChange w:id="375" w:author="Adarsh K. Ramasubramonian" w:date="2012-05-04T22:52:00Z">
              <w:rPr>
                <w:highlight w:val="yellow"/>
              </w:rPr>
            </w:rPrChange>
          </w:rPr>
          <w:t>idx</w:t>
        </w:r>
        <w:proofErr w:type="spellEnd"/>
        <w:r w:rsidRPr="00C83A31">
          <w:rPr>
            <w:szCs w:val="22"/>
            <w:rPrChange w:id="376" w:author="Adarsh K. Ramasubramonian" w:date="2012-05-04T22:52:00Z">
              <w:rPr>
                <w:highlight w:val="yellow"/>
              </w:rPr>
            </w:rPrChange>
          </w:rPr>
          <w:t> ][ i1 ] &lt; DeltaPocS1[ </w:t>
        </w:r>
        <w:proofErr w:type="spellStart"/>
        <w:r w:rsidRPr="00C83A31">
          <w:rPr>
            <w:szCs w:val="22"/>
            <w:rPrChange w:id="377" w:author="Adarsh K. Ramasubramonian" w:date="2012-05-04T22:52:00Z">
              <w:rPr>
                <w:highlight w:val="yellow"/>
              </w:rPr>
            </w:rPrChange>
          </w:rPr>
          <w:t>idx</w:t>
        </w:r>
        <w:proofErr w:type="spellEnd"/>
        <w:r w:rsidRPr="00C83A31">
          <w:rPr>
            <w:szCs w:val="22"/>
            <w:rPrChange w:id="378" w:author="Adarsh K. Ramasubramonian" w:date="2012-05-04T22:52:00Z">
              <w:rPr>
                <w:highlight w:val="yellow"/>
              </w:rPr>
            </w:rPrChange>
          </w:rPr>
          <w:t xml:space="preserve"> ][ i1 + 1 ] for i1 in the range of 0 to </w:t>
        </w:r>
        <w:proofErr w:type="spellStart"/>
        <w:r w:rsidRPr="00C83A31">
          <w:rPr>
            <w:szCs w:val="22"/>
            <w:rPrChange w:id="379" w:author="Adarsh K. Ramasubramonian" w:date="2012-05-04T22:52:00Z">
              <w:rPr>
                <w:szCs w:val="22"/>
                <w:highlight w:val="yellow"/>
              </w:rPr>
            </w:rPrChange>
          </w:rPr>
          <w:t>NumPositivePics</w:t>
        </w:r>
        <w:proofErr w:type="spellEnd"/>
        <w:r w:rsidRPr="00C83A31">
          <w:rPr>
            <w:szCs w:val="22"/>
            <w:rPrChange w:id="380" w:author="Adarsh K. Ramasubramonian" w:date="2012-05-04T22:52:00Z">
              <w:rPr>
                <w:szCs w:val="22"/>
                <w:highlight w:val="yellow"/>
              </w:rPr>
            </w:rPrChange>
          </w:rPr>
          <w:t>[ </w:t>
        </w:r>
        <w:proofErr w:type="spellStart"/>
        <w:r w:rsidRPr="00C83A31">
          <w:rPr>
            <w:szCs w:val="22"/>
            <w:rPrChange w:id="381" w:author="Adarsh K. Ramasubramonian" w:date="2012-05-04T22:52:00Z">
              <w:rPr>
                <w:szCs w:val="22"/>
                <w:highlight w:val="yellow"/>
              </w:rPr>
            </w:rPrChange>
          </w:rPr>
          <w:t>idx</w:t>
        </w:r>
        <w:proofErr w:type="spellEnd"/>
        <w:r w:rsidRPr="00C83A31">
          <w:rPr>
            <w:szCs w:val="22"/>
            <w:rPrChange w:id="382" w:author="Adarsh K. Ramasubramonian" w:date="2012-05-04T22:52:00Z">
              <w:rPr>
                <w:szCs w:val="22"/>
                <w:highlight w:val="yellow"/>
              </w:rPr>
            </w:rPrChange>
          </w:rPr>
          <w:t> ] − 2.</w:t>
        </w:r>
      </w:ins>
    </w:p>
    <w:p w:rsidR="001470B7" w:rsidRDefault="009347F6" w:rsidP="0013146C">
      <w:pPr>
        <w:pStyle w:val="Heading1"/>
        <w:ind w:left="360" w:hanging="360"/>
        <w:rPr>
          <w:lang w:val="en-CA"/>
        </w:rPr>
      </w:pPr>
      <w:r>
        <w:rPr>
          <w:lang w:val="en-CA"/>
        </w:rPr>
        <w:t>Proposal</w:t>
      </w:r>
    </w:p>
    <w:p w:rsidR="00AF5DE0" w:rsidRDefault="00AF5DE0" w:rsidP="00AF5DE0">
      <w:pPr>
        <w:rPr>
          <w:lang w:val="en-CA"/>
        </w:rPr>
      </w:pPr>
      <w:r>
        <w:rPr>
          <w:lang w:val="en-CA"/>
        </w:rPr>
        <w:t>In this document, the following modifications are proposed:</w:t>
      </w:r>
    </w:p>
    <w:p w:rsidR="00AF5DE0" w:rsidRPr="00AF5DE0" w:rsidRDefault="00AF5DE0" w:rsidP="00AF5DE0">
      <w:pPr>
        <w:pStyle w:val="ListParagraph"/>
        <w:numPr>
          <w:ilvl w:val="0"/>
          <w:numId w:val="24"/>
        </w:numPr>
        <w:rPr>
          <w:rFonts w:ascii="Times New Roman" w:hAnsi="Times New Roman"/>
          <w:lang w:val="en-CA"/>
        </w:rPr>
      </w:pPr>
      <w:proofErr w:type="spellStart"/>
      <w:r w:rsidRPr="00AF5DE0">
        <w:rPr>
          <w:rFonts w:ascii="Times New Roman" w:hAnsi="Times New Roman"/>
        </w:rPr>
        <w:t>delta_rps_sign</w:t>
      </w:r>
      <w:proofErr w:type="spellEnd"/>
      <w:r w:rsidRPr="00AF5DE0">
        <w:rPr>
          <w:rFonts w:ascii="Times New Roman" w:hAnsi="Times New Roman"/>
        </w:rPr>
        <w:t xml:space="preserve"> and abs_delta_rps_minus1 are merged into one syntax element;</w:t>
      </w:r>
    </w:p>
    <w:p w:rsidR="00AF5DE0" w:rsidRPr="00AF5DE0" w:rsidRDefault="00AF5DE0" w:rsidP="00AF5DE0">
      <w:pPr>
        <w:pStyle w:val="ListParagraph"/>
        <w:numPr>
          <w:ilvl w:val="0"/>
          <w:numId w:val="24"/>
        </w:numPr>
        <w:rPr>
          <w:rFonts w:ascii="Times New Roman" w:hAnsi="Times New Roman"/>
          <w:lang w:val="en-CA"/>
        </w:rPr>
      </w:pPr>
      <w:proofErr w:type="spellStart"/>
      <w:r w:rsidRPr="00AF5DE0">
        <w:rPr>
          <w:rFonts w:ascii="Times New Roman" w:hAnsi="Times New Roman"/>
          <w:lang w:val="en-CA"/>
        </w:rPr>
        <w:t>used_by_curr_pic_flag</w:t>
      </w:r>
      <w:proofErr w:type="spellEnd"/>
      <w:r w:rsidRPr="00AF5DE0">
        <w:rPr>
          <w:rFonts w:ascii="Times New Roman" w:hAnsi="Times New Roman"/>
          <w:lang w:val="en-CA"/>
        </w:rPr>
        <w:t xml:space="preserve"> for each reference picture in the inter-predicted RPS is not signalled and always derived to be the same value as that flag of the corresponding picture in the reference RPS;</w:t>
      </w:r>
    </w:p>
    <w:p w:rsidR="00AF5DE0" w:rsidRPr="00025ADF" w:rsidRDefault="00AF5DE0" w:rsidP="00AF5DE0">
      <w:pPr>
        <w:pStyle w:val="ListParagraph"/>
        <w:numPr>
          <w:ilvl w:val="0"/>
          <w:numId w:val="24"/>
        </w:numPr>
        <w:rPr>
          <w:rFonts w:ascii="Times New Roman" w:hAnsi="Times New Roman"/>
          <w:lang w:val="en-CA"/>
        </w:rPr>
      </w:pPr>
      <w:r w:rsidRPr="00AF5DE0">
        <w:rPr>
          <w:rFonts w:ascii="Times New Roman" w:hAnsi="Times New Roman"/>
        </w:rPr>
        <w:t>An inter-predicted RPS can include not only the pictures in a reference RPS, but also the current picture of a reference RPS.</w:t>
      </w:r>
    </w:p>
    <w:p w:rsidR="00AF5DE0" w:rsidRDefault="00623FC4" w:rsidP="00AF5DE0">
      <w:pPr>
        <w:pStyle w:val="Heading2"/>
        <w:rPr>
          <w:lang w:val="en-CA"/>
        </w:rPr>
      </w:pPr>
      <w:ins w:id="383" w:author="Adarsh K. Ramasubramonian" w:date="2012-05-04T23:05:00Z">
        <w:r>
          <w:rPr>
            <w:lang w:val="en-CA"/>
          </w:rPr>
          <w:lastRenderedPageBreak/>
          <w:t xml:space="preserve">The </w:t>
        </w:r>
        <w:proofErr w:type="spellStart"/>
        <w:r>
          <w:rPr>
            <w:lang w:val="en-CA"/>
          </w:rPr>
          <w:t>s</w:t>
        </w:r>
      </w:ins>
      <w:ins w:id="384" w:author="Adarsh K. Ramasubramonian" w:date="2012-05-04T23:04:00Z">
        <w:r>
          <w:rPr>
            <w:lang w:val="en-CA"/>
          </w:rPr>
          <w:t>implied</w:t>
        </w:r>
        <w:proofErr w:type="spellEnd"/>
        <w:r>
          <w:rPr>
            <w:lang w:val="en-CA"/>
          </w:rPr>
          <w:t xml:space="preserve"> s</w:t>
        </w:r>
      </w:ins>
      <w:ins w:id="385" w:author="Adarsh K. Ramasubramonian" w:date="2012-05-04T23:03:00Z">
        <w:r>
          <w:rPr>
            <w:lang w:val="en-CA"/>
          </w:rPr>
          <w:t>yntax</w:t>
        </w:r>
      </w:ins>
      <w:del w:id="386" w:author="Adarsh K. Ramasubramonian" w:date="2012-05-04T23:03:00Z">
        <w:r w:rsidR="00AF5DE0" w:rsidRPr="002451D2" w:rsidDel="00623FC4">
          <w:rPr>
            <w:lang w:val="en-CA"/>
          </w:rPr>
          <w:delText>Short-term reference picture set syntax</w:delText>
        </w:r>
      </w:del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55"/>
        <w:gridCol w:w="1157"/>
      </w:tblGrid>
      <w:tr w:rsidR="00025ADF" w:rsidRPr="00FB08DB" w:rsidTr="00623FC4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DF" w:rsidRPr="00FB08DB" w:rsidRDefault="00025ADF" w:rsidP="00623FC4">
            <w:pPr>
              <w:pStyle w:val="tablesyntax"/>
            </w:pPr>
            <w:proofErr w:type="spellStart"/>
            <w:r w:rsidRPr="00FB08DB">
              <w:t>short_term_ref_pic_set</w:t>
            </w:r>
            <w:proofErr w:type="spellEnd"/>
            <w:r w:rsidRPr="00FB08DB">
              <w:t>( </w:t>
            </w:r>
            <w:proofErr w:type="spellStart"/>
            <w:r w:rsidRPr="00FB08DB">
              <w:t>idx</w:t>
            </w:r>
            <w:proofErr w:type="spellEnd"/>
            <w:r w:rsidRPr="00FB08DB">
              <w:t> 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DF" w:rsidRPr="00FB08DB" w:rsidRDefault="00025ADF" w:rsidP="00623FC4">
            <w:pPr>
              <w:pStyle w:val="tableheading"/>
            </w:pPr>
            <w:r w:rsidRPr="00FB08DB">
              <w:t>Descriptor</w:t>
            </w:r>
          </w:p>
        </w:tc>
      </w:tr>
      <w:tr w:rsidR="00025ADF" w:rsidRPr="00DA7363" w:rsidTr="00623FC4">
        <w:trPr>
          <w:cantSplit/>
          <w:jc w:val="center"/>
        </w:trPr>
        <w:tc>
          <w:tcPr>
            <w:tcW w:w="6655" w:type="dxa"/>
          </w:tcPr>
          <w:p w:rsidR="00025ADF" w:rsidRPr="00DA7363" w:rsidRDefault="00025ADF" w:rsidP="00623FC4">
            <w:pPr>
              <w:pStyle w:val="tablesyntax"/>
              <w:rPr>
                <w:lang w:eastAsia="ko-KR"/>
              </w:rPr>
            </w:pPr>
            <w:r w:rsidRPr="00DA7363">
              <w:rPr>
                <w:b/>
                <w:bCs/>
                <w:lang w:eastAsia="ko-KR"/>
              </w:rPr>
              <w:tab/>
            </w:r>
            <w:proofErr w:type="spellStart"/>
            <w:r w:rsidRPr="00DA7363">
              <w:rPr>
                <w:b/>
                <w:bCs/>
              </w:rPr>
              <w:t>inter_ref_pic_set_prediction_flag</w:t>
            </w:r>
            <w:proofErr w:type="spellEnd"/>
          </w:p>
        </w:tc>
        <w:tc>
          <w:tcPr>
            <w:tcW w:w="1157" w:type="dxa"/>
          </w:tcPr>
          <w:p w:rsidR="00025ADF" w:rsidRPr="00DA7363" w:rsidRDefault="00025ADF" w:rsidP="00623FC4">
            <w:pPr>
              <w:pStyle w:val="tablecell"/>
            </w:pPr>
            <w:r w:rsidRPr="00DA7363">
              <w:t>u(1)</w:t>
            </w:r>
          </w:p>
        </w:tc>
      </w:tr>
      <w:tr w:rsidR="00025ADF" w:rsidRPr="00DA7363" w:rsidTr="00623FC4">
        <w:trPr>
          <w:cantSplit/>
          <w:jc w:val="center"/>
        </w:trPr>
        <w:tc>
          <w:tcPr>
            <w:tcW w:w="6655" w:type="dxa"/>
          </w:tcPr>
          <w:p w:rsidR="00025ADF" w:rsidRPr="00DA7363" w:rsidRDefault="00025ADF" w:rsidP="00623FC4">
            <w:pPr>
              <w:pStyle w:val="tablesyntax"/>
              <w:rPr>
                <w:lang w:eastAsia="ko-KR"/>
              </w:rPr>
            </w:pPr>
            <w:r w:rsidRPr="00DA7363">
              <w:rPr>
                <w:lang w:eastAsia="ko-KR"/>
              </w:rPr>
              <w:tab/>
              <w:t>i</w:t>
            </w:r>
            <w:r w:rsidRPr="00DA7363">
              <w:rPr>
                <w:szCs w:val="22"/>
              </w:rPr>
              <w:t>f(</w:t>
            </w:r>
            <w:r w:rsidRPr="00DA7363">
              <w:rPr>
                <w:bCs/>
                <w:szCs w:val="22"/>
              </w:rPr>
              <w:t xml:space="preserve"> </w:t>
            </w:r>
            <w:proofErr w:type="spellStart"/>
            <w:r w:rsidRPr="00DA7363">
              <w:rPr>
                <w:bCs/>
              </w:rPr>
              <w:t>inter_</w:t>
            </w:r>
            <w:r w:rsidRPr="00DA7363">
              <w:t>ref_pic_set</w:t>
            </w:r>
            <w:r w:rsidRPr="00DA7363">
              <w:rPr>
                <w:bCs/>
              </w:rPr>
              <w:t>_prediction_flag</w:t>
            </w:r>
            <w:proofErr w:type="spellEnd"/>
            <w:r w:rsidRPr="00DA7363">
              <w:rPr>
                <w:b/>
              </w:rPr>
              <w:t xml:space="preserve"> </w:t>
            </w:r>
            <w:r w:rsidRPr="00DA7363">
              <w:rPr>
                <w:szCs w:val="22"/>
              </w:rPr>
              <w:t>) {</w:t>
            </w:r>
          </w:p>
        </w:tc>
        <w:tc>
          <w:tcPr>
            <w:tcW w:w="1157" w:type="dxa"/>
          </w:tcPr>
          <w:p w:rsidR="00025ADF" w:rsidRPr="00DA7363" w:rsidRDefault="00025ADF" w:rsidP="00623FC4">
            <w:pPr>
              <w:pStyle w:val="tablecell"/>
            </w:pPr>
          </w:p>
        </w:tc>
      </w:tr>
      <w:tr w:rsidR="00025ADF" w:rsidRPr="00DA7363" w:rsidTr="00623FC4">
        <w:trPr>
          <w:cantSplit/>
          <w:jc w:val="center"/>
        </w:trPr>
        <w:tc>
          <w:tcPr>
            <w:tcW w:w="6655" w:type="dxa"/>
          </w:tcPr>
          <w:p w:rsidR="00025ADF" w:rsidRPr="00DA7363" w:rsidRDefault="00025ADF" w:rsidP="00623FC4">
            <w:pPr>
              <w:pStyle w:val="tablesyntax"/>
              <w:rPr>
                <w:lang w:eastAsia="ko-KR"/>
              </w:rPr>
            </w:pPr>
            <w:r w:rsidRPr="00DA7363">
              <w:rPr>
                <w:lang w:eastAsia="ko-KR"/>
              </w:rPr>
              <w:tab/>
            </w:r>
            <w:r w:rsidRPr="00DA7363">
              <w:rPr>
                <w:lang w:eastAsia="ko-KR"/>
              </w:rPr>
              <w:tab/>
            </w:r>
            <w:r w:rsidRPr="00DA7363">
              <w:rPr>
                <w:b/>
              </w:rPr>
              <w:t>delta_idx_minus1</w:t>
            </w:r>
          </w:p>
        </w:tc>
        <w:tc>
          <w:tcPr>
            <w:tcW w:w="1157" w:type="dxa"/>
          </w:tcPr>
          <w:p w:rsidR="00025ADF" w:rsidRPr="00DA7363" w:rsidRDefault="00025ADF" w:rsidP="00623FC4">
            <w:pPr>
              <w:pStyle w:val="tablecell"/>
            </w:pPr>
            <w:proofErr w:type="spellStart"/>
            <w:r w:rsidRPr="00DA7363">
              <w:t>ue</w:t>
            </w:r>
            <w:proofErr w:type="spellEnd"/>
            <w:r w:rsidRPr="00DA7363">
              <w:t>(v)</w:t>
            </w:r>
          </w:p>
        </w:tc>
      </w:tr>
      <w:tr w:rsidR="00C83A31" w:rsidRPr="00C83A31" w:rsidTr="00623FC4">
        <w:trPr>
          <w:cantSplit/>
          <w:jc w:val="center"/>
        </w:trPr>
        <w:tc>
          <w:tcPr>
            <w:tcW w:w="6655" w:type="dxa"/>
          </w:tcPr>
          <w:p w:rsidR="00025ADF" w:rsidRPr="00C83A31" w:rsidRDefault="00025ADF" w:rsidP="00623FC4">
            <w:pPr>
              <w:pStyle w:val="tablesyntax"/>
              <w:rPr>
                <w:strike/>
                <w:color w:val="FF0000"/>
                <w:lang w:eastAsia="ko-KR"/>
                <w:rPrChange w:id="387" w:author="Adarsh K. Ramasubramonian" w:date="2012-05-04T22:56:00Z">
                  <w:rPr>
                    <w:strike/>
                    <w:lang w:eastAsia="ko-KR"/>
                  </w:rPr>
                </w:rPrChange>
              </w:rPr>
            </w:pPr>
            <w:r w:rsidRPr="00C83A31">
              <w:rPr>
                <w:b/>
                <w:bCs/>
                <w:strike/>
                <w:color w:val="FF0000"/>
                <w:lang w:eastAsia="ko-KR"/>
                <w:rPrChange w:id="388" w:author="Adarsh K. Ramasubramonian" w:date="2012-05-04T22:56:00Z">
                  <w:rPr>
                    <w:rFonts w:eastAsia="Times New Roman"/>
                    <w:b/>
                    <w:bCs/>
                    <w:strike/>
                    <w:sz w:val="22"/>
                    <w:lang w:val="en-US" w:eastAsia="ko-KR"/>
                  </w:rPr>
                </w:rPrChange>
              </w:rPr>
              <w:tab/>
            </w:r>
            <w:r w:rsidRPr="00C83A31">
              <w:rPr>
                <w:b/>
                <w:bCs/>
                <w:strike/>
                <w:color w:val="FF0000"/>
                <w:lang w:eastAsia="ko-KR"/>
                <w:rPrChange w:id="389" w:author="Adarsh K. Ramasubramonian" w:date="2012-05-04T22:56:00Z">
                  <w:rPr>
                    <w:rFonts w:eastAsia="Times New Roman"/>
                    <w:b/>
                    <w:bCs/>
                    <w:strike/>
                    <w:sz w:val="22"/>
                    <w:lang w:val="en-US" w:eastAsia="ko-KR"/>
                  </w:rPr>
                </w:rPrChange>
              </w:rPr>
              <w:tab/>
            </w:r>
            <w:proofErr w:type="spellStart"/>
            <w:r w:rsidRPr="00C83A31">
              <w:rPr>
                <w:b/>
                <w:bCs/>
                <w:strike/>
                <w:color w:val="FF0000"/>
                <w:lang w:eastAsia="ko-KR"/>
                <w:rPrChange w:id="390" w:author="Adarsh K. Ramasubramonian" w:date="2012-05-04T22:56:00Z">
                  <w:rPr>
                    <w:rFonts w:eastAsia="Times New Roman"/>
                    <w:b/>
                    <w:bCs/>
                    <w:strike/>
                    <w:sz w:val="22"/>
                    <w:lang w:val="en-US" w:eastAsia="ko-KR"/>
                  </w:rPr>
                </w:rPrChange>
              </w:rPr>
              <w:t>delta_rps_sign</w:t>
            </w:r>
            <w:proofErr w:type="spellEnd"/>
          </w:p>
        </w:tc>
        <w:tc>
          <w:tcPr>
            <w:tcW w:w="1157" w:type="dxa"/>
          </w:tcPr>
          <w:p w:rsidR="00025ADF" w:rsidRPr="00C83A31" w:rsidRDefault="00025ADF" w:rsidP="00623FC4">
            <w:pPr>
              <w:pStyle w:val="tablecell"/>
              <w:rPr>
                <w:strike/>
                <w:color w:val="FF0000"/>
                <w:rPrChange w:id="391" w:author="Adarsh K. Ramasubramonian" w:date="2012-05-04T22:56:00Z">
                  <w:rPr>
                    <w:strike/>
                  </w:rPr>
                </w:rPrChange>
              </w:rPr>
            </w:pPr>
            <w:r w:rsidRPr="00C83A31">
              <w:rPr>
                <w:strike/>
                <w:color w:val="FF0000"/>
                <w:lang w:eastAsia="ko-KR"/>
                <w:rPrChange w:id="392" w:author="Adarsh K. Ramasubramonian" w:date="2012-05-04T22:56:00Z">
                  <w:rPr>
                    <w:strike/>
                    <w:sz w:val="22"/>
                    <w:lang w:val="en-US" w:eastAsia="ko-KR"/>
                  </w:rPr>
                </w:rPrChange>
              </w:rPr>
              <w:t>u(1)</w:t>
            </w:r>
          </w:p>
        </w:tc>
      </w:tr>
      <w:tr w:rsidR="00C83A31" w:rsidRPr="00C83A31" w:rsidTr="00623FC4">
        <w:trPr>
          <w:cantSplit/>
          <w:jc w:val="center"/>
        </w:trPr>
        <w:tc>
          <w:tcPr>
            <w:tcW w:w="6655" w:type="dxa"/>
          </w:tcPr>
          <w:p w:rsidR="00025ADF" w:rsidRPr="00C83A31" w:rsidRDefault="00025ADF" w:rsidP="00623FC4">
            <w:pPr>
              <w:pStyle w:val="tablesyntax"/>
              <w:rPr>
                <w:strike/>
                <w:color w:val="FF0000"/>
                <w:lang w:eastAsia="ko-KR"/>
                <w:rPrChange w:id="393" w:author="Adarsh K. Ramasubramonian" w:date="2012-05-04T22:56:00Z">
                  <w:rPr>
                    <w:strike/>
                    <w:lang w:eastAsia="ko-KR"/>
                  </w:rPr>
                </w:rPrChange>
              </w:rPr>
            </w:pPr>
            <w:r w:rsidRPr="00C83A31">
              <w:rPr>
                <w:b/>
                <w:bCs/>
                <w:strike/>
                <w:color w:val="FF0000"/>
                <w:lang w:eastAsia="ko-KR"/>
                <w:rPrChange w:id="394" w:author="Adarsh K. Ramasubramonian" w:date="2012-05-04T22:56:00Z">
                  <w:rPr>
                    <w:rFonts w:eastAsia="Times New Roman"/>
                    <w:b/>
                    <w:bCs/>
                    <w:strike/>
                    <w:sz w:val="22"/>
                    <w:lang w:val="en-US" w:eastAsia="ko-KR"/>
                  </w:rPr>
                </w:rPrChange>
              </w:rPr>
              <w:tab/>
            </w:r>
            <w:r w:rsidRPr="00C83A31">
              <w:rPr>
                <w:b/>
                <w:bCs/>
                <w:strike/>
                <w:color w:val="FF0000"/>
                <w:lang w:eastAsia="ko-KR"/>
                <w:rPrChange w:id="395" w:author="Adarsh K. Ramasubramonian" w:date="2012-05-04T22:56:00Z">
                  <w:rPr>
                    <w:rFonts w:eastAsia="Times New Roman"/>
                    <w:b/>
                    <w:bCs/>
                    <w:strike/>
                    <w:sz w:val="22"/>
                    <w:lang w:val="en-US" w:eastAsia="ko-KR"/>
                  </w:rPr>
                </w:rPrChange>
              </w:rPr>
              <w:tab/>
              <w:t>abs_delta_rps_minus1</w:t>
            </w:r>
          </w:p>
        </w:tc>
        <w:tc>
          <w:tcPr>
            <w:tcW w:w="1157" w:type="dxa"/>
          </w:tcPr>
          <w:p w:rsidR="00025ADF" w:rsidRPr="00C83A31" w:rsidRDefault="00025ADF" w:rsidP="00623FC4">
            <w:pPr>
              <w:pStyle w:val="tablecell"/>
              <w:rPr>
                <w:strike/>
                <w:color w:val="FF0000"/>
                <w:rPrChange w:id="396" w:author="Adarsh K. Ramasubramonian" w:date="2012-05-04T22:56:00Z">
                  <w:rPr>
                    <w:strike/>
                  </w:rPr>
                </w:rPrChange>
              </w:rPr>
            </w:pPr>
            <w:proofErr w:type="spellStart"/>
            <w:r w:rsidRPr="00C83A31">
              <w:rPr>
                <w:strike/>
                <w:color w:val="FF0000"/>
                <w:lang w:eastAsia="ko-KR"/>
                <w:rPrChange w:id="397" w:author="Adarsh K. Ramasubramonian" w:date="2012-05-04T22:56:00Z">
                  <w:rPr>
                    <w:strike/>
                    <w:sz w:val="22"/>
                    <w:lang w:val="en-US" w:eastAsia="ko-KR"/>
                  </w:rPr>
                </w:rPrChange>
              </w:rPr>
              <w:t>ue</w:t>
            </w:r>
            <w:proofErr w:type="spellEnd"/>
            <w:r w:rsidRPr="00C83A31">
              <w:rPr>
                <w:strike/>
                <w:color w:val="FF0000"/>
                <w:lang w:eastAsia="ko-KR"/>
                <w:rPrChange w:id="398" w:author="Adarsh K. Ramasubramonian" w:date="2012-05-04T22:56:00Z">
                  <w:rPr>
                    <w:strike/>
                    <w:sz w:val="22"/>
                    <w:lang w:val="en-US" w:eastAsia="ko-KR"/>
                  </w:rPr>
                </w:rPrChange>
              </w:rPr>
              <w:t>(v)</w:t>
            </w:r>
          </w:p>
        </w:tc>
      </w:tr>
      <w:tr w:rsidR="00025ADF" w:rsidRPr="000A22A7" w:rsidTr="00623FC4">
        <w:trPr>
          <w:cantSplit/>
          <w:jc w:val="center"/>
        </w:trPr>
        <w:tc>
          <w:tcPr>
            <w:tcW w:w="6655" w:type="dxa"/>
          </w:tcPr>
          <w:p w:rsidR="00025ADF" w:rsidRPr="000A22A7" w:rsidRDefault="00025ADF">
            <w:pPr>
              <w:pStyle w:val="tablesyntax"/>
              <w:rPr>
                <w:highlight w:val="green"/>
                <w:lang w:eastAsia="ko-KR"/>
              </w:rPr>
            </w:pPr>
            <w:r w:rsidRPr="000A22A7">
              <w:rPr>
                <w:b/>
                <w:bCs/>
                <w:highlight w:val="green"/>
                <w:lang w:eastAsia="ko-KR"/>
              </w:rPr>
              <w:tab/>
            </w:r>
            <w:r w:rsidRPr="000A22A7">
              <w:rPr>
                <w:b/>
                <w:bCs/>
                <w:highlight w:val="green"/>
                <w:lang w:eastAsia="ko-KR"/>
              </w:rPr>
              <w:tab/>
              <w:t>delta_rps_minus1</w:t>
            </w:r>
          </w:p>
        </w:tc>
        <w:tc>
          <w:tcPr>
            <w:tcW w:w="1157" w:type="dxa"/>
          </w:tcPr>
          <w:p w:rsidR="00025ADF" w:rsidRPr="000A22A7" w:rsidRDefault="00623FC4" w:rsidP="00623FC4">
            <w:pPr>
              <w:pStyle w:val="tablecell"/>
              <w:rPr>
                <w:highlight w:val="green"/>
              </w:rPr>
            </w:pPr>
            <w:ins w:id="399" w:author="Adarsh K. Ramasubramonian" w:date="2012-05-04T23:06:00Z">
              <w:r>
                <w:rPr>
                  <w:highlight w:val="green"/>
                  <w:lang w:eastAsia="ko-KR"/>
                </w:rPr>
                <w:t>s</w:t>
              </w:r>
            </w:ins>
            <w:del w:id="400" w:author="Adarsh K. Ramasubramonian" w:date="2012-05-04T23:06:00Z">
              <w:r w:rsidR="00025ADF" w:rsidRPr="000A22A7" w:rsidDel="00623FC4">
                <w:rPr>
                  <w:highlight w:val="green"/>
                  <w:lang w:eastAsia="ko-KR"/>
                </w:rPr>
                <w:delText>i</w:delText>
              </w:r>
            </w:del>
            <w:r w:rsidR="00025ADF" w:rsidRPr="000A22A7">
              <w:rPr>
                <w:highlight w:val="green"/>
                <w:lang w:eastAsia="ko-KR"/>
              </w:rPr>
              <w:t>e(v)</w:t>
            </w:r>
          </w:p>
        </w:tc>
      </w:tr>
      <w:tr w:rsidR="00C83A31" w:rsidRPr="00C83A31" w:rsidTr="00623FC4">
        <w:trPr>
          <w:cantSplit/>
          <w:jc w:val="center"/>
        </w:trPr>
        <w:tc>
          <w:tcPr>
            <w:tcW w:w="6655" w:type="dxa"/>
          </w:tcPr>
          <w:p w:rsidR="00025ADF" w:rsidRPr="00C83A31" w:rsidRDefault="00025ADF" w:rsidP="00623FC4">
            <w:pPr>
              <w:pStyle w:val="tablesyntax"/>
              <w:rPr>
                <w:strike/>
                <w:color w:val="FF0000"/>
                <w:lang w:eastAsia="ko-KR"/>
                <w:rPrChange w:id="401" w:author="Adarsh K. Ramasubramonian" w:date="2012-05-04T22:56:00Z">
                  <w:rPr>
                    <w:strike/>
                    <w:lang w:eastAsia="ko-KR"/>
                  </w:rPr>
                </w:rPrChange>
              </w:rPr>
            </w:pPr>
            <w:r w:rsidRPr="00C83A31">
              <w:rPr>
                <w:strike/>
                <w:color w:val="FF0000"/>
                <w:lang w:eastAsia="ko-KR"/>
                <w:rPrChange w:id="402" w:author="Adarsh K. Ramasubramonian" w:date="2012-05-04T22:56:00Z">
                  <w:rPr>
                    <w:rFonts w:eastAsia="Times New Roman"/>
                    <w:strike/>
                    <w:sz w:val="22"/>
                    <w:lang w:val="en-US" w:eastAsia="ko-KR"/>
                  </w:rPr>
                </w:rPrChange>
              </w:rPr>
              <w:tab/>
            </w:r>
            <w:r w:rsidRPr="00C83A31">
              <w:rPr>
                <w:b/>
                <w:bCs/>
                <w:strike/>
                <w:color w:val="FF0000"/>
                <w:lang w:eastAsia="ko-KR"/>
                <w:rPrChange w:id="403" w:author="Adarsh K. Ramasubramonian" w:date="2012-05-04T22:56:00Z">
                  <w:rPr>
                    <w:rFonts w:eastAsia="Times New Roman"/>
                    <w:b/>
                    <w:bCs/>
                    <w:strike/>
                    <w:sz w:val="22"/>
                    <w:lang w:val="en-US" w:eastAsia="ko-KR"/>
                  </w:rPr>
                </w:rPrChange>
              </w:rPr>
              <w:tab/>
            </w:r>
            <w:r w:rsidRPr="00C83A31">
              <w:rPr>
                <w:strike/>
                <w:color w:val="FF0000"/>
                <w:lang w:eastAsia="ko-KR"/>
                <w:rPrChange w:id="404" w:author="Adarsh K. Ramasubramonian" w:date="2012-05-04T22:56:00Z">
                  <w:rPr>
                    <w:rFonts w:eastAsia="Times New Roman"/>
                    <w:strike/>
                    <w:sz w:val="22"/>
                    <w:lang w:val="en-US" w:eastAsia="ko-KR"/>
                  </w:rPr>
                </w:rPrChange>
              </w:rPr>
              <w:t xml:space="preserve">for( j = 0; j &lt;= </w:t>
            </w:r>
            <w:proofErr w:type="spellStart"/>
            <w:r w:rsidRPr="00C83A31">
              <w:rPr>
                <w:strike/>
                <w:color w:val="FF0000"/>
                <w:lang w:eastAsia="ko-KR"/>
                <w:rPrChange w:id="405" w:author="Adarsh K. Ramasubramonian" w:date="2012-05-04T22:56:00Z">
                  <w:rPr>
                    <w:rFonts w:eastAsia="Times New Roman"/>
                    <w:strike/>
                    <w:sz w:val="22"/>
                    <w:lang w:val="en-US" w:eastAsia="ko-KR"/>
                  </w:rPr>
                </w:rPrChange>
              </w:rPr>
              <w:t>NumDeltaPocs</w:t>
            </w:r>
            <w:proofErr w:type="spellEnd"/>
            <w:r w:rsidRPr="00C83A31">
              <w:rPr>
                <w:strike/>
                <w:color w:val="FF0000"/>
                <w:lang w:eastAsia="ko-KR"/>
                <w:rPrChange w:id="406" w:author="Adarsh K. Ramasubramonian" w:date="2012-05-04T22:56:00Z">
                  <w:rPr>
                    <w:rFonts w:eastAsia="Times New Roman"/>
                    <w:strike/>
                    <w:sz w:val="22"/>
                    <w:lang w:val="en-US" w:eastAsia="ko-KR"/>
                  </w:rPr>
                </w:rPrChange>
              </w:rPr>
              <w:t>[ </w:t>
            </w:r>
            <w:proofErr w:type="spellStart"/>
            <w:r w:rsidRPr="00C83A31">
              <w:rPr>
                <w:strike/>
                <w:color w:val="FF0000"/>
                <w:lang w:eastAsia="ko-KR"/>
                <w:rPrChange w:id="407" w:author="Adarsh K. Ramasubramonian" w:date="2012-05-04T22:56:00Z">
                  <w:rPr>
                    <w:rFonts w:eastAsia="Times New Roman"/>
                    <w:strike/>
                    <w:sz w:val="22"/>
                    <w:lang w:val="en-US" w:eastAsia="ko-KR"/>
                  </w:rPr>
                </w:rPrChange>
              </w:rPr>
              <w:t>RIdx</w:t>
            </w:r>
            <w:proofErr w:type="spellEnd"/>
            <w:r w:rsidRPr="00C83A31">
              <w:rPr>
                <w:strike/>
                <w:color w:val="FF0000"/>
                <w:lang w:eastAsia="ko-KR"/>
                <w:rPrChange w:id="408" w:author="Adarsh K. Ramasubramonian" w:date="2012-05-04T22:56:00Z">
                  <w:rPr>
                    <w:rFonts w:eastAsia="Times New Roman"/>
                    <w:strike/>
                    <w:sz w:val="22"/>
                    <w:lang w:val="en-US" w:eastAsia="ko-KR"/>
                  </w:rPr>
                </w:rPrChange>
              </w:rPr>
              <w:t xml:space="preserve"> ]; j++ ) </w:t>
            </w:r>
            <w:r w:rsidRPr="00C83A31">
              <w:rPr>
                <w:strike/>
                <w:color w:val="FF0000"/>
                <w:rPrChange w:id="409" w:author="Adarsh K. Ramasubramonian" w:date="2012-05-04T22:56:00Z">
                  <w:rPr>
                    <w:rFonts w:eastAsia="Times New Roman"/>
                    <w:strike/>
                    <w:sz w:val="22"/>
                    <w:lang w:val="en-US"/>
                  </w:rPr>
                </w:rPrChange>
              </w:rPr>
              <w:t>{</w:t>
            </w:r>
          </w:p>
        </w:tc>
        <w:tc>
          <w:tcPr>
            <w:tcW w:w="1157" w:type="dxa"/>
          </w:tcPr>
          <w:p w:rsidR="00025ADF" w:rsidRPr="00C83A31" w:rsidRDefault="00025ADF" w:rsidP="00623FC4">
            <w:pPr>
              <w:pStyle w:val="tablecell"/>
              <w:rPr>
                <w:strike/>
                <w:color w:val="FF0000"/>
                <w:rPrChange w:id="410" w:author="Adarsh K. Ramasubramonian" w:date="2012-05-04T22:56:00Z">
                  <w:rPr>
                    <w:strike/>
                  </w:rPr>
                </w:rPrChange>
              </w:rPr>
            </w:pPr>
          </w:p>
        </w:tc>
      </w:tr>
      <w:tr w:rsidR="00C83A31" w:rsidRPr="00C83A31" w:rsidTr="00623FC4">
        <w:trPr>
          <w:cantSplit/>
          <w:jc w:val="center"/>
        </w:trPr>
        <w:tc>
          <w:tcPr>
            <w:tcW w:w="6655" w:type="dxa"/>
          </w:tcPr>
          <w:p w:rsidR="00025ADF" w:rsidRPr="00C83A31" w:rsidRDefault="00025ADF" w:rsidP="00623FC4">
            <w:pPr>
              <w:pStyle w:val="tablesyntax"/>
              <w:rPr>
                <w:strike/>
                <w:color w:val="FF0000"/>
                <w:lang w:eastAsia="ko-KR"/>
                <w:rPrChange w:id="411" w:author="Adarsh K. Ramasubramonian" w:date="2012-05-04T22:56:00Z">
                  <w:rPr>
                    <w:strike/>
                    <w:lang w:eastAsia="ko-KR"/>
                  </w:rPr>
                </w:rPrChange>
              </w:rPr>
            </w:pPr>
            <w:r w:rsidRPr="00C83A31">
              <w:rPr>
                <w:strike/>
                <w:color w:val="FF0000"/>
                <w:lang w:eastAsia="ko-KR"/>
                <w:rPrChange w:id="412" w:author="Adarsh K. Ramasubramonian" w:date="2012-05-04T22:56:00Z">
                  <w:rPr>
                    <w:rFonts w:eastAsia="Times New Roman"/>
                    <w:strike/>
                    <w:sz w:val="22"/>
                    <w:lang w:val="en-US" w:eastAsia="ko-KR"/>
                  </w:rPr>
                </w:rPrChange>
              </w:rPr>
              <w:tab/>
            </w:r>
            <w:r w:rsidRPr="00C83A31">
              <w:rPr>
                <w:strike/>
                <w:color w:val="FF0000"/>
                <w:lang w:eastAsia="ko-KR"/>
                <w:rPrChange w:id="413" w:author="Adarsh K. Ramasubramonian" w:date="2012-05-04T22:56:00Z">
                  <w:rPr>
                    <w:rFonts w:eastAsia="Times New Roman"/>
                    <w:strike/>
                    <w:sz w:val="22"/>
                    <w:lang w:val="en-US" w:eastAsia="ko-KR"/>
                  </w:rPr>
                </w:rPrChange>
              </w:rPr>
              <w:tab/>
            </w:r>
            <w:r w:rsidRPr="00C83A31">
              <w:rPr>
                <w:b/>
                <w:bCs/>
                <w:strike/>
                <w:color w:val="FF0000"/>
                <w:lang w:eastAsia="ko-KR"/>
                <w:rPrChange w:id="414" w:author="Adarsh K. Ramasubramonian" w:date="2012-05-04T22:56:00Z">
                  <w:rPr>
                    <w:rFonts w:eastAsia="Times New Roman"/>
                    <w:b/>
                    <w:bCs/>
                    <w:strike/>
                    <w:sz w:val="22"/>
                    <w:lang w:val="en-US" w:eastAsia="ko-KR"/>
                  </w:rPr>
                </w:rPrChange>
              </w:rPr>
              <w:tab/>
            </w:r>
            <w:proofErr w:type="spellStart"/>
            <w:r w:rsidRPr="00C83A31">
              <w:rPr>
                <w:b/>
                <w:bCs/>
                <w:strike/>
                <w:color w:val="FF0000"/>
                <w:lang w:eastAsia="ko-KR"/>
                <w:rPrChange w:id="415" w:author="Adarsh K. Ramasubramonian" w:date="2012-05-04T22:56:00Z">
                  <w:rPr>
                    <w:rFonts w:eastAsia="Times New Roman"/>
                    <w:b/>
                    <w:bCs/>
                    <w:strike/>
                    <w:sz w:val="22"/>
                    <w:lang w:val="en-US" w:eastAsia="ko-KR"/>
                  </w:rPr>
                </w:rPrChange>
              </w:rPr>
              <w:t>used_by_curr_pic_flag</w:t>
            </w:r>
            <w:proofErr w:type="spellEnd"/>
            <w:r w:rsidRPr="00C83A31">
              <w:rPr>
                <w:strike/>
                <w:color w:val="FF0000"/>
                <w:lang w:eastAsia="ko-KR"/>
                <w:rPrChange w:id="416" w:author="Adarsh K. Ramasubramonian" w:date="2012-05-04T22:56:00Z">
                  <w:rPr>
                    <w:rFonts w:eastAsia="Times New Roman"/>
                    <w:strike/>
                    <w:sz w:val="22"/>
                    <w:lang w:val="en-US" w:eastAsia="ko-KR"/>
                  </w:rPr>
                </w:rPrChange>
              </w:rPr>
              <w:t>[ j ]</w:t>
            </w:r>
          </w:p>
        </w:tc>
        <w:tc>
          <w:tcPr>
            <w:tcW w:w="1157" w:type="dxa"/>
          </w:tcPr>
          <w:p w:rsidR="00025ADF" w:rsidRPr="00C83A31" w:rsidRDefault="00025ADF" w:rsidP="00623FC4">
            <w:pPr>
              <w:pStyle w:val="tablecell"/>
              <w:rPr>
                <w:strike/>
                <w:color w:val="FF0000"/>
                <w:rPrChange w:id="417" w:author="Adarsh K. Ramasubramonian" w:date="2012-05-04T22:56:00Z">
                  <w:rPr>
                    <w:strike/>
                  </w:rPr>
                </w:rPrChange>
              </w:rPr>
            </w:pPr>
            <w:r w:rsidRPr="00C83A31">
              <w:rPr>
                <w:strike/>
                <w:color w:val="FF0000"/>
                <w:lang w:eastAsia="ko-KR"/>
                <w:rPrChange w:id="418" w:author="Adarsh K. Ramasubramonian" w:date="2012-05-04T22:56:00Z">
                  <w:rPr>
                    <w:strike/>
                    <w:sz w:val="22"/>
                    <w:lang w:val="en-US" w:eastAsia="ko-KR"/>
                  </w:rPr>
                </w:rPrChange>
              </w:rPr>
              <w:t>u(1)</w:t>
            </w:r>
          </w:p>
        </w:tc>
      </w:tr>
      <w:tr w:rsidR="00C83A31" w:rsidRPr="00C83A31" w:rsidTr="00623FC4">
        <w:trPr>
          <w:cantSplit/>
          <w:jc w:val="center"/>
        </w:trPr>
        <w:tc>
          <w:tcPr>
            <w:tcW w:w="6655" w:type="dxa"/>
          </w:tcPr>
          <w:p w:rsidR="00025ADF" w:rsidRPr="00C83A31" w:rsidRDefault="00025ADF" w:rsidP="00623FC4">
            <w:pPr>
              <w:pStyle w:val="tablesyntax"/>
              <w:rPr>
                <w:b/>
                <w:strike/>
                <w:color w:val="FF0000"/>
                <w:rPrChange w:id="419" w:author="Adarsh K. Ramasubramonian" w:date="2012-05-04T22:56:00Z">
                  <w:rPr>
                    <w:b/>
                    <w:strike/>
                  </w:rPr>
                </w:rPrChange>
              </w:rPr>
            </w:pPr>
            <w:r w:rsidRPr="00C83A31">
              <w:rPr>
                <w:strike/>
                <w:color w:val="FF0000"/>
                <w:lang w:eastAsia="ko-KR"/>
                <w:rPrChange w:id="420" w:author="Adarsh K. Ramasubramonian" w:date="2012-05-04T22:56:00Z">
                  <w:rPr>
                    <w:rFonts w:eastAsia="Times New Roman"/>
                    <w:strike/>
                    <w:sz w:val="22"/>
                    <w:lang w:val="en-US" w:eastAsia="ko-KR"/>
                  </w:rPr>
                </w:rPrChange>
              </w:rPr>
              <w:tab/>
            </w:r>
            <w:r w:rsidRPr="00C83A31">
              <w:rPr>
                <w:strike/>
                <w:color w:val="FF0000"/>
                <w:lang w:eastAsia="ko-KR"/>
                <w:rPrChange w:id="421" w:author="Adarsh K. Ramasubramonian" w:date="2012-05-04T22:56:00Z">
                  <w:rPr>
                    <w:rFonts w:eastAsia="Times New Roman"/>
                    <w:strike/>
                    <w:sz w:val="22"/>
                    <w:lang w:val="en-US" w:eastAsia="ko-KR"/>
                  </w:rPr>
                </w:rPrChange>
              </w:rPr>
              <w:tab/>
            </w:r>
            <w:r w:rsidRPr="00C83A31">
              <w:rPr>
                <w:strike/>
                <w:color w:val="FF0000"/>
                <w:lang w:eastAsia="ko-KR"/>
                <w:rPrChange w:id="422" w:author="Adarsh K. Ramasubramonian" w:date="2012-05-04T22:56:00Z">
                  <w:rPr>
                    <w:rFonts w:eastAsia="Times New Roman"/>
                    <w:strike/>
                    <w:sz w:val="22"/>
                    <w:lang w:val="en-US" w:eastAsia="ko-KR"/>
                  </w:rPr>
                </w:rPrChange>
              </w:rPr>
              <w:tab/>
              <w:t>i</w:t>
            </w:r>
            <w:r w:rsidRPr="00C83A31">
              <w:rPr>
                <w:strike/>
                <w:color w:val="FF0000"/>
                <w:szCs w:val="22"/>
                <w:rPrChange w:id="423" w:author="Adarsh K. Ramasubramonian" w:date="2012-05-04T22:56:00Z">
                  <w:rPr>
                    <w:rFonts w:eastAsia="Times New Roman"/>
                    <w:strike/>
                    <w:sz w:val="22"/>
                    <w:szCs w:val="22"/>
                    <w:lang w:val="en-US"/>
                  </w:rPr>
                </w:rPrChange>
              </w:rPr>
              <w:t>f(</w:t>
            </w:r>
            <w:r w:rsidRPr="00C83A31">
              <w:rPr>
                <w:bCs/>
                <w:strike/>
                <w:color w:val="FF0000"/>
                <w:szCs w:val="22"/>
                <w:rPrChange w:id="424" w:author="Adarsh K. Ramasubramonian" w:date="2012-05-04T22:56:00Z">
                  <w:rPr>
                    <w:rFonts w:eastAsia="Times New Roman"/>
                    <w:bCs/>
                    <w:strike/>
                    <w:sz w:val="22"/>
                    <w:szCs w:val="22"/>
                    <w:lang w:val="en-US"/>
                  </w:rPr>
                </w:rPrChange>
              </w:rPr>
              <w:t xml:space="preserve"> </w:t>
            </w:r>
            <w:r w:rsidRPr="00C83A31">
              <w:rPr>
                <w:bCs/>
                <w:strike/>
                <w:color w:val="FF0000"/>
                <w:rPrChange w:id="425" w:author="Adarsh K. Ramasubramonian" w:date="2012-05-04T22:56:00Z">
                  <w:rPr>
                    <w:rFonts w:eastAsia="Times New Roman"/>
                    <w:bCs/>
                    <w:strike/>
                    <w:sz w:val="22"/>
                    <w:lang w:val="en-US"/>
                  </w:rPr>
                </w:rPrChange>
              </w:rPr>
              <w:t>!</w:t>
            </w:r>
            <w:proofErr w:type="spellStart"/>
            <w:r w:rsidRPr="00C83A31">
              <w:rPr>
                <w:b/>
                <w:bCs/>
                <w:strike/>
                <w:color w:val="FF0000"/>
                <w:lang w:eastAsia="ko-KR"/>
                <w:rPrChange w:id="426" w:author="Adarsh K. Ramasubramonian" w:date="2012-05-04T22:56:00Z">
                  <w:rPr>
                    <w:rFonts w:eastAsia="Times New Roman"/>
                    <w:b/>
                    <w:bCs/>
                    <w:strike/>
                    <w:sz w:val="22"/>
                    <w:lang w:val="en-US" w:eastAsia="ko-KR"/>
                  </w:rPr>
                </w:rPrChange>
              </w:rPr>
              <w:t>used_by_curr_pic_flag</w:t>
            </w:r>
            <w:proofErr w:type="spellEnd"/>
            <w:r w:rsidRPr="00C83A31">
              <w:rPr>
                <w:strike/>
                <w:color w:val="FF0000"/>
                <w:lang w:eastAsia="ko-KR"/>
                <w:rPrChange w:id="427" w:author="Adarsh K. Ramasubramonian" w:date="2012-05-04T22:56:00Z">
                  <w:rPr>
                    <w:rFonts w:eastAsia="Times New Roman"/>
                    <w:strike/>
                    <w:sz w:val="22"/>
                    <w:lang w:val="en-US" w:eastAsia="ko-KR"/>
                  </w:rPr>
                </w:rPrChange>
              </w:rPr>
              <w:t>[ j ]</w:t>
            </w:r>
            <w:r w:rsidRPr="00C83A31">
              <w:rPr>
                <w:b/>
                <w:strike/>
                <w:color w:val="FF0000"/>
                <w:rPrChange w:id="428" w:author="Adarsh K. Ramasubramonian" w:date="2012-05-04T22:56:00Z">
                  <w:rPr>
                    <w:rFonts w:eastAsia="Times New Roman"/>
                    <w:b/>
                    <w:strike/>
                    <w:sz w:val="22"/>
                    <w:lang w:val="en-US"/>
                  </w:rPr>
                </w:rPrChange>
              </w:rPr>
              <w:t xml:space="preserve"> </w:t>
            </w:r>
            <w:r w:rsidRPr="00C83A31">
              <w:rPr>
                <w:strike/>
                <w:color w:val="FF0000"/>
                <w:szCs w:val="22"/>
                <w:rPrChange w:id="429" w:author="Adarsh K. Ramasubramonian" w:date="2012-05-04T22:56:00Z">
                  <w:rPr>
                    <w:rFonts w:eastAsia="Times New Roman"/>
                    <w:strike/>
                    <w:sz w:val="22"/>
                    <w:szCs w:val="22"/>
                    <w:lang w:val="en-US"/>
                  </w:rPr>
                </w:rPrChange>
              </w:rPr>
              <w:t>)</w:t>
            </w:r>
          </w:p>
        </w:tc>
        <w:tc>
          <w:tcPr>
            <w:tcW w:w="1157" w:type="dxa"/>
          </w:tcPr>
          <w:p w:rsidR="00025ADF" w:rsidRPr="00C83A31" w:rsidRDefault="00025ADF" w:rsidP="00623FC4">
            <w:pPr>
              <w:pStyle w:val="tablecell"/>
              <w:rPr>
                <w:strike/>
                <w:color w:val="FF0000"/>
                <w:rPrChange w:id="430" w:author="Adarsh K. Ramasubramonian" w:date="2012-05-04T22:56:00Z">
                  <w:rPr>
                    <w:strike/>
                  </w:rPr>
                </w:rPrChange>
              </w:rPr>
            </w:pPr>
          </w:p>
        </w:tc>
      </w:tr>
      <w:tr w:rsidR="00C83A31" w:rsidRPr="00C83A31" w:rsidTr="00623FC4">
        <w:trPr>
          <w:cantSplit/>
          <w:jc w:val="center"/>
        </w:trPr>
        <w:tc>
          <w:tcPr>
            <w:tcW w:w="6655" w:type="dxa"/>
          </w:tcPr>
          <w:p w:rsidR="00025ADF" w:rsidRPr="00C83A31" w:rsidRDefault="00025ADF" w:rsidP="00623FC4">
            <w:pPr>
              <w:pStyle w:val="tablesyntax"/>
              <w:rPr>
                <w:b/>
                <w:strike/>
                <w:color w:val="FF0000"/>
                <w:rPrChange w:id="431" w:author="Adarsh K. Ramasubramonian" w:date="2012-05-04T22:56:00Z">
                  <w:rPr>
                    <w:b/>
                    <w:strike/>
                  </w:rPr>
                </w:rPrChange>
              </w:rPr>
            </w:pPr>
            <w:r w:rsidRPr="00C83A31">
              <w:rPr>
                <w:strike/>
                <w:color w:val="FF0000"/>
                <w:lang w:eastAsia="ko-KR"/>
                <w:rPrChange w:id="432" w:author="Adarsh K. Ramasubramonian" w:date="2012-05-04T22:56:00Z">
                  <w:rPr>
                    <w:rFonts w:eastAsia="Times New Roman"/>
                    <w:strike/>
                    <w:sz w:val="22"/>
                    <w:lang w:val="en-US" w:eastAsia="ko-KR"/>
                  </w:rPr>
                </w:rPrChange>
              </w:rPr>
              <w:tab/>
            </w:r>
            <w:r w:rsidRPr="00C83A31">
              <w:rPr>
                <w:strike/>
                <w:color w:val="FF0000"/>
                <w:lang w:eastAsia="ko-KR"/>
                <w:rPrChange w:id="433" w:author="Adarsh K. Ramasubramonian" w:date="2012-05-04T22:56:00Z">
                  <w:rPr>
                    <w:rFonts w:eastAsia="Times New Roman"/>
                    <w:strike/>
                    <w:sz w:val="22"/>
                    <w:lang w:val="en-US" w:eastAsia="ko-KR"/>
                  </w:rPr>
                </w:rPrChange>
              </w:rPr>
              <w:tab/>
            </w:r>
            <w:r w:rsidRPr="00C83A31">
              <w:rPr>
                <w:b/>
                <w:bCs/>
                <w:strike/>
                <w:color w:val="FF0000"/>
                <w:lang w:eastAsia="ko-KR"/>
                <w:rPrChange w:id="434" w:author="Adarsh K. Ramasubramonian" w:date="2012-05-04T22:56:00Z">
                  <w:rPr>
                    <w:rFonts w:eastAsia="Times New Roman"/>
                    <w:b/>
                    <w:bCs/>
                    <w:strike/>
                    <w:sz w:val="22"/>
                    <w:lang w:val="en-US" w:eastAsia="ko-KR"/>
                  </w:rPr>
                </w:rPrChange>
              </w:rPr>
              <w:tab/>
            </w:r>
            <w:r w:rsidRPr="00C83A31">
              <w:rPr>
                <w:b/>
                <w:bCs/>
                <w:strike/>
                <w:color w:val="FF0000"/>
                <w:lang w:eastAsia="ko-KR"/>
                <w:rPrChange w:id="435" w:author="Adarsh K. Ramasubramonian" w:date="2012-05-04T22:56:00Z">
                  <w:rPr>
                    <w:rFonts w:eastAsia="Times New Roman"/>
                    <w:b/>
                    <w:bCs/>
                    <w:strike/>
                    <w:sz w:val="22"/>
                    <w:lang w:val="en-US" w:eastAsia="ko-KR"/>
                  </w:rPr>
                </w:rPrChange>
              </w:rPr>
              <w:tab/>
            </w:r>
            <w:proofErr w:type="spellStart"/>
            <w:r w:rsidRPr="00C83A31">
              <w:rPr>
                <w:b/>
                <w:bCs/>
                <w:strike/>
                <w:color w:val="FF0000"/>
                <w:lang w:eastAsia="ko-KR"/>
                <w:rPrChange w:id="436" w:author="Adarsh K. Ramasubramonian" w:date="2012-05-04T22:56:00Z">
                  <w:rPr>
                    <w:rFonts w:eastAsia="Times New Roman"/>
                    <w:b/>
                    <w:bCs/>
                    <w:strike/>
                    <w:sz w:val="22"/>
                    <w:lang w:val="en-US" w:eastAsia="ko-KR"/>
                  </w:rPr>
                </w:rPrChange>
              </w:rPr>
              <w:t>use_delta_flag</w:t>
            </w:r>
            <w:proofErr w:type="spellEnd"/>
            <w:r w:rsidRPr="00C83A31">
              <w:rPr>
                <w:strike/>
                <w:color w:val="FF0000"/>
                <w:lang w:eastAsia="ko-KR"/>
                <w:rPrChange w:id="437" w:author="Adarsh K. Ramasubramonian" w:date="2012-05-04T22:56:00Z">
                  <w:rPr>
                    <w:rFonts w:eastAsia="Times New Roman"/>
                    <w:strike/>
                    <w:sz w:val="22"/>
                    <w:lang w:val="en-US" w:eastAsia="ko-KR"/>
                  </w:rPr>
                </w:rPrChange>
              </w:rPr>
              <w:t>[ j ]</w:t>
            </w:r>
          </w:p>
        </w:tc>
        <w:tc>
          <w:tcPr>
            <w:tcW w:w="1157" w:type="dxa"/>
          </w:tcPr>
          <w:p w:rsidR="00025ADF" w:rsidRPr="00C83A31" w:rsidRDefault="00025ADF" w:rsidP="00623FC4">
            <w:pPr>
              <w:pStyle w:val="tablecell"/>
              <w:rPr>
                <w:strike/>
                <w:color w:val="FF0000"/>
                <w:rPrChange w:id="438" w:author="Adarsh K. Ramasubramonian" w:date="2012-05-04T22:56:00Z">
                  <w:rPr>
                    <w:strike/>
                  </w:rPr>
                </w:rPrChange>
              </w:rPr>
            </w:pPr>
            <w:r w:rsidRPr="00C83A31">
              <w:rPr>
                <w:strike/>
                <w:color w:val="FF0000"/>
                <w:lang w:eastAsia="ko-KR"/>
                <w:rPrChange w:id="439" w:author="Adarsh K. Ramasubramonian" w:date="2012-05-04T22:56:00Z">
                  <w:rPr>
                    <w:strike/>
                    <w:sz w:val="22"/>
                    <w:lang w:val="en-US" w:eastAsia="ko-KR"/>
                  </w:rPr>
                </w:rPrChange>
              </w:rPr>
              <w:t>u(1)</w:t>
            </w:r>
          </w:p>
        </w:tc>
      </w:tr>
      <w:tr w:rsidR="00C83A31" w:rsidRPr="00C83A31" w:rsidTr="00623FC4">
        <w:trPr>
          <w:cantSplit/>
          <w:jc w:val="center"/>
        </w:trPr>
        <w:tc>
          <w:tcPr>
            <w:tcW w:w="6655" w:type="dxa"/>
          </w:tcPr>
          <w:p w:rsidR="00025ADF" w:rsidRPr="00C83A31" w:rsidRDefault="00025ADF" w:rsidP="00623FC4">
            <w:pPr>
              <w:pStyle w:val="tablesyntax"/>
              <w:rPr>
                <w:b/>
                <w:strike/>
                <w:color w:val="FF0000"/>
                <w:rPrChange w:id="440" w:author="Adarsh K. Ramasubramonian" w:date="2012-05-04T22:56:00Z">
                  <w:rPr>
                    <w:b/>
                    <w:strike/>
                  </w:rPr>
                </w:rPrChange>
              </w:rPr>
            </w:pPr>
            <w:r w:rsidRPr="00C83A31">
              <w:rPr>
                <w:b/>
                <w:strike/>
                <w:color w:val="FF0000"/>
                <w:rPrChange w:id="441" w:author="Adarsh K. Ramasubramonian" w:date="2012-05-04T22:56:00Z">
                  <w:rPr>
                    <w:rFonts w:eastAsia="Times New Roman"/>
                    <w:b/>
                    <w:strike/>
                    <w:sz w:val="22"/>
                    <w:lang w:val="en-US"/>
                  </w:rPr>
                </w:rPrChange>
              </w:rPr>
              <w:tab/>
            </w:r>
            <w:r w:rsidRPr="00C83A31">
              <w:rPr>
                <w:b/>
                <w:strike/>
                <w:color w:val="FF0000"/>
                <w:rPrChange w:id="442" w:author="Adarsh K. Ramasubramonian" w:date="2012-05-04T22:56:00Z">
                  <w:rPr>
                    <w:rFonts w:eastAsia="Times New Roman"/>
                    <w:b/>
                    <w:strike/>
                    <w:sz w:val="22"/>
                    <w:lang w:val="en-US"/>
                  </w:rPr>
                </w:rPrChange>
              </w:rPr>
              <w:tab/>
            </w:r>
            <w:r w:rsidRPr="00C83A31">
              <w:rPr>
                <w:strike/>
                <w:color w:val="FF0000"/>
                <w:rPrChange w:id="443" w:author="Adarsh K. Ramasubramonian" w:date="2012-05-04T22:56:00Z">
                  <w:rPr>
                    <w:rFonts w:eastAsia="Times New Roman"/>
                    <w:strike/>
                    <w:sz w:val="22"/>
                    <w:lang w:val="en-US"/>
                  </w:rPr>
                </w:rPrChange>
              </w:rPr>
              <w:t>}</w:t>
            </w:r>
          </w:p>
        </w:tc>
        <w:tc>
          <w:tcPr>
            <w:tcW w:w="1157" w:type="dxa"/>
          </w:tcPr>
          <w:p w:rsidR="00025ADF" w:rsidRPr="00C83A31" w:rsidRDefault="00025ADF" w:rsidP="00623FC4">
            <w:pPr>
              <w:pStyle w:val="tablecell"/>
              <w:rPr>
                <w:strike/>
                <w:color w:val="FF0000"/>
                <w:rPrChange w:id="444" w:author="Adarsh K. Ramasubramonian" w:date="2012-05-04T22:56:00Z">
                  <w:rPr>
                    <w:strike/>
                  </w:rPr>
                </w:rPrChange>
              </w:rPr>
            </w:pPr>
          </w:p>
        </w:tc>
      </w:tr>
      <w:tr w:rsidR="00025ADF" w:rsidRPr="00DA7363" w:rsidTr="00623FC4">
        <w:trPr>
          <w:cantSplit/>
          <w:jc w:val="center"/>
        </w:trPr>
        <w:tc>
          <w:tcPr>
            <w:tcW w:w="6655" w:type="dxa"/>
          </w:tcPr>
          <w:p w:rsidR="00025ADF" w:rsidRPr="00401A21" w:rsidRDefault="00025ADF" w:rsidP="00623FC4">
            <w:pPr>
              <w:pStyle w:val="tablesyntax"/>
              <w:rPr>
                <w:b/>
                <w:bCs/>
                <w:highlight w:val="green"/>
                <w:lang w:val="en-US" w:eastAsia="ko-KR"/>
              </w:rPr>
            </w:pPr>
            <w:r w:rsidRPr="00401A21">
              <w:rPr>
                <w:b/>
                <w:color w:val="FF0000"/>
                <w:highlight w:val="green"/>
              </w:rPr>
              <w:tab/>
            </w:r>
            <w:r w:rsidRPr="00401A21">
              <w:rPr>
                <w:b/>
                <w:color w:val="FF0000"/>
                <w:highlight w:val="green"/>
              </w:rPr>
              <w:tab/>
            </w:r>
            <w:proofErr w:type="spellStart"/>
            <w:r w:rsidRPr="00401A21">
              <w:rPr>
                <w:b/>
                <w:highlight w:val="green"/>
              </w:rPr>
              <w:t>add_predictor_rps_pic_flag</w:t>
            </w:r>
            <w:proofErr w:type="spellEnd"/>
          </w:p>
        </w:tc>
        <w:tc>
          <w:tcPr>
            <w:tcW w:w="1157" w:type="dxa"/>
          </w:tcPr>
          <w:p w:rsidR="00025ADF" w:rsidRPr="00401A21" w:rsidRDefault="00025ADF" w:rsidP="00623FC4">
            <w:pPr>
              <w:pStyle w:val="tablecell"/>
              <w:rPr>
                <w:highlight w:val="green"/>
                <w:lang w:eastAsia="ko-KR"/>
              </w:rPr>
            </w:pPr>
            <w:r w:rsidRPr="00401A21">
              <w:rPr>
                <w:highlight w:val="green"/>
              </w:rPr>
              <w:t>u(1)</w:t>
            </w:r>
          </w:p>
        </w:tc>
      </w:tr>
      <w:tr w:rsidR="00025ADF" w:rsidRPr="00DA7363" w:rsidTr="00623FC4">
        <w:trPr>
          <w:cantSplit/>
          <w:jc w:val="center"/>
        </w:trPr>
        <w:tc>
          <w:tcPr>
            <w:tcW w:w="6655" w:type="dxa"/>
          </w:tcPr>
          <w:p w:rsidR="00025ADF" w:rsidRPr="005F5D98" w:rsidRDefault="00025ADF" w:rsidP="00623FC4">
            <w:pPr>
              <w:pStyle w:val="tablesyntax"/>
              <w:rPr>
                <w:b/>
                <w:color w:val="FF0000"/>
                <w:highlight w:val="green"/>
              </w:rPr>
            </w:pPr>
            <w:r w:rsidRPr="005F5D98">
              <w:rPr>
                <w:b/>
                <w:color w:val="FF0000"/>
                <w:highlight w:val="green"/>
              </w:rPr>
              <w:tab/>
            </w:r>
            <w:r w:rsidRPr="005F5D98">
              <w:rPr>
                <w:b/>
                <w:color w:val="FF0000"/>
                <w:highlight w:val="green"/>
              </w:rPr>
              <w:tab/>
            </w:r>
            <w:proofErr w:type="spellStart"/>
            <w:r w:rsidRPr="005F5D98">
              <w:rPr>
                <w:rFonts w:eastAsia="Malgun Gothic"/>
                <w:b/>
                <w:highlight w:val="green"/>
              </w:rPr>
              <w:t>num_ref_pics_drops_from_begin</w:t>
            </w:r>
            <w:proofErr w:type="spellEnd"/>
          </w:p>
        </w:tc>
        <w:tc>
          <w:tcPr>
            <w:tcW w:w="1157" w:type="dxa"/>
          </w:tcPr>
          <w:p w:rsidR="00025ADF" w:rsidRPr="00EB663E" w:rsidRDefault="00025ADF" w:rsidP="00623FC4">
            <w:pPr>
              <w:pStyle w:val="tablecell"/>
              <w:rPr>
                <w:highlight w:val="green"/>
                <w:lang w:eastAsia="ko-KR"/>
              </w:rPr>
            </w:pPr>
            <w:proofErr w:type="spellStart"/>
            <w:r w:rsidRPr="00EB663E">
              <w:rPr>
                <w:highlight w:val="green"/>
                <w:lang w:eastAsia="ko-KR"/>
              </w:rPr>
              <w:t>ue</w:t>
            </w:r>
            <w:proofErr w:type="spellEnd"/>
            <w:r w:rsidRPr="00EB663E">
              <w:rPr>
                <w:highlight w:val="green"/>
                <w:lang w:eastAsia="ko-KR"/>
              </w:rPr>
              <w:t>(v)</w:t>
            </w:r>
          </w:p>
        </w:tc>
      </w:tr>
      <w:tr w:rsidR="00025ADF" w:rsidRPr="00DA7363" w:rsidTr="00623FC4">
        <w:trPr>
          <w:cantSplit/>
          <w:jc w:val="center"/>
        </w:trPr>
        <w:tc>
          <w:tcPr>
            <w:tcW w:w="6655" w:type="dxa"/>
          </w:tcPr>
          <w:p w:rsidR="00025ADF" w:rsidRPr="005F5D98" w:rsidRDefault="00025ADF" w:rsidP="00623FC4">
            <w:pPr>
              <w:pStyle w:val="tablesyntax"/>
              <w:rPr>
                <w:b/>
                <w:color w:val="FF0000"/>
                <w:highlight w:val="green"/>
              </w:rPr>
            </w:pPr>
            <w:r w:rsidRPr="005F5D98">
              <w:rPr>
                <w:b/>
                <w:color w:val="FF0000"/>
                <w:highlight w:val="green"/>
              </w:rPr>
              <w:tab/>
            </w:r>
            <w:r w:rsidRPr="005F5D98">
              <w:rPr>
                <w:b/>
                <w:color w:val="FF0000"/>
                <w:highlight w:val="green"/>
              </w:rPr>
              <w:tab/>
            </w:r>
            <w:proofErr w:type="spellStart"/>
            <w:r w:rsidRPr="005F5D98">
              <w:rPr>
                <w:rFonts w:eastAsia="Malgun Gothic"/>
                <w:b/>
                <w:highlight w:val="green"/>
              </w:rPr>
              <w:t>num_ref_pics_drops_from_end</w:t>
            </w:r>
            <w:proofErr w:type="spellEnd"/>
          </w:p>
        </w:tc>
        <w:tc>
          <w:tcPr>
            <w:tcW w:w="1157" w:type="dxa"/>
          </w:tcPr>
          <w:p w:rsidR="00025ADF" w:rsidRPr="00EB663E" w:rsidRDefault="00025ADF" w:rsidP="00623FC4">
            <w:pPr>
              <w:pStyle w:val="tablecell"/>
              <w:rPr>
                <w:highlight w:val="green"/>
                <w:lang w:eastAsia="ko-KR"/>
              </w:rPr>
            </w:pPr>
            <w:proofErr w:type="spellStart"/>
            <w:r w:rsidRPr="00EB663E">
              <w:rPr>
                <w:highlight w:val="green"/>
                <w:lang w:eastAsia="ko-KR"/>
              </w:rPr>
              <w:t>ue</w:t>
            </w:r>
            <w:proofErr w:type="spellEnd"/>
            <w:r w:rsidRPr="00EB663E">
              <w:rPr>
                <w:highlight w:val="green"/>
                <w:lang w:eastAsia="ko-KR"/>
              </w:rPr>
              <w:t>(v)</w:t>
            </w:r>
          </w:p>
        </w:tc>
      </w:tr>
      <w:tr w:rsidR="00025ADF" w:rsidRPr="00DA7363" w:rsidTr="00623FC4">
        <w:trPr>
          <w:cantSplit/>
          <w:jc w:val="center"/>
        </w:trPr>
        <w:tc>
          <w:tcPr>
            <w:tcW w:w="6655" w:type="dxa"/>
          </w:tcPr>
          <w:p w:rsidR="00025ADF" w:rsidRPr="00DA7363" w:rsidRDefault="00025ADF" w:rsidP="00623FC4">
            <w:pPr>
              <w:pStyle w:val="tablesyntax"/>
              <w:rPr>
                <w:lang w:eastAsia="ko-KR"/>
              </w:rPr>
            </w:pPr>
            <w:r w:rsidRPr="00DA7363">
              <w:rPr>
                <w:b/>
              </w:rPr>
              <w:tab/>
            </w:r>
            <w:r w:rsidRPr="00DA7363">
              <w:t>}</w:t>
            </w:r>
          </w:p>
        </w:tc>
        <w:tc>
          <w:tcPr>
            <w:tcW w:w="1157" w:type="dxa"/>
          </w:tcPr>
          <w:p w:rsidR="00025ADF" w:rsidRPr="00DA7363" w:rsidRDefault="00025ADF" w:rsidP="00623FC4">
            <w:pPr>
              <w:pStyle w:val="tablecell"/>
            </w:pPr>
          </w:p>
        </w:tc>
      </w:tr>
      <w:tr w:rsidR="00025ADF" w:rsidRPr="00FB08DB" w:rsidTr="00623FC4">
        <w:trPr>
          <w:cantSplit/>
          <w:jc w:val="center"/>
        </w:trPr>
        <w:tc>
          <w:tcPr>
            <w:tcW w:w="6655" w:type="dxa"/>
          </w:tcPr>
          <w:p w:rsidR="00025ADF" w:rsidRPr="00FB08DB" w:rsidRDefault="00025ADF" w:rsidP="00623FC4">
            <w:pPr>
              <w:pStyle w:val="tablesyntax"/>
              <w:rPr>
                <w:lang w:eastAsia="ko-KR"/>
              </w:rPr>
            </w:pPr>
            <w:r w:rsidRPr="00FB08DB">
              <w:rPr>
                <w:lang w:eastAsia="ko-KR"/>
              </w:rPr>
              <w:tab/>
              <w:t xml:space="preserve">else </w:t>
            </w:r>
            <w:r w:rsidRPr="00FB08DB">
              <w:rPr>
                <w:sz w:val="18"/>
                <w:szCs w:val="18"/>
                <w:lang w:eastAsia="ko-KR"/>
              </w:rPr>
              <w:t>{</w:t>
            </w:r>
          </w:p>
        </w:tc>
        <w:tc>
          <w:tcPr>
            <w:tcW w:w="1157" w:type="dxa"/>
          </w:tcPr>
          <w:p w:rsidR="00025ADF" w:rsidRPr="00FB08DB" w:rsidRDefault="00025ADF" w:rsidP="00623FC4">
            <w:pPr>
              <w:pStyle w:val="tablecell"/>
            </w:pPr>
          </w:p>
        </w:tc>
      </w:tr>
      <w:tr w:rsidR="00025ADF" w:rsidRPr="00FB08DB" w:rsidTr="00623FC4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DF" w:rsidRPr="00FB08DB" w:rsidRDefault="00025ADF" w:rsidP="00623FC4">
            <w:pPr>
              <w:pStyle w:val="tablesyntax"/>
            </w:pPr>
            <w:r w:rsidRPr="00FB08DB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proofErr w:type="spellStart"/>
            <w:r w:rsidRPr="00FB08DB">
              <w:rPr>
                <w:b/>
              </w:rPr>
              <w:t>num_negative_pics</w:t>
            </w:r>
            <w:proofErr w:type="spell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DF" w:rsidRPr="00FB08DB" w:rsidRDefault="00025ADF" w:rsidP="00623FC4">
            <w:pPr>
              <w:pStyle w:val="tablecell"/>
            </w:pPr>
            <w:proofErr w:type="spellStart"/>
            <w:r w:rsidRPr="00FB08DB">
              <w:t>ue</w:t>
            </w:r>
            <w:proofErr w:type="spellEnd"/>
            <w:r w:rsidRPr="00FB08DB">
              <w:t>(v)</w:t>
            </w:r>
          </w:p>
        </w:tc>
      </w:tr>
      <w:tr w:rsidR="00025ADF" w:rsidRPr="00FB08DB" w:rsidTr="00623FC4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DF" w:rsidRPr="00FB08DB" w:rsidRDefault="00025ADF" w:rsidP="00623FC4">
            <w:pPr>
              <w:pStyle w:val="tablesyntax"/>
            </w:pPr>
            <w:r w:rsidRPr="00FB08DB">
              <w:rPr>
                <w:lang w:eastAsia="ko-KR"/>
              </w:rPr>
              <w:tab/>
            </w:r>
            <w:r w:rsidRPr="00FB08DB">
              <w:rPr>
                <w:b/>
                <w:lang w:eastAsia="ko-KR"/>
              </w:rPr>
              <w:tab/>
            </w:r>
            <w:proofErr w:type="spellStart"/>
            <w:r w:rsidRPr="00FB08DB">
              <w:rPr>
                <w:b/>
                <w:lang w:eastAsia="ko-KR"/>
              </w:rPr>
              <w:t>num_positive_pics</w:t>
            </w:r>
            <w:proofErr w:type="spell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DF" w:rsidRPr="00FB08DB" w:rsidRDefault="00025ADF" w:rsidP="00623FC4">
            <w:pPr>
              <w:pStyle w:val="tablecell"/>
            </w:pPr>
            <w:proofErr w:type="spellStart"/>
            <w:r w:rsidRPr="00FB08DB">
              <w:t>ue</w:t>
            </w:r>
            <w:proofErr w:type="spellEnd"/>
            <w:r w:rsidRPr="00FB08DB">
              <w:t>(v)</w:t>
            </w:r>
          </w:p>
        </w:tc>
      </w:tr>
      <w:tr w:rsidR="00025ADF" w:rsidRPr="00FB08DB" w:rsidTr="00623FC4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DF" w:rsidRPr="00FB08DB" w:rsidRDefault="00025ADF" w:rsidP="00623FC4">
            <w:pPr>
              <w:pStyle w:val="tablesyntax"/>
            </w:pPr>
            <w:r w:rsidRPr="00FB08DB">
              <w:rPr>
                <w:lang w:eastAsia="ko-KR"/>
              </w:rPr>
              <w:tab/>
            </w:r>
            <w:r w:rsidRPr="00FB08DB">
              <w:tab/>
              <w:t xml:space="preserve">for( </w:t>
            </w:r>
            <w:proofErr w:type="spellStart"/>
            <w:r w:rsidRPr="00FB08DB">
              <w:t>i</w:t>
            </w:r>
            <w:proofErr w:type="spellEnd"/>
            <w:r w:rsidRPr="00FB08DB">
              <w:t xml:space="preserve"> = 0; </w:t>
            </w:r>
            <w:proofErr w:type="spellStart"/>
            <w:r w:rsidRPr="00FB08DB">
              <w:t>i</w:t>
            </w:r>
            <w:proofErr w:type="spellEnd"/>
            <w:r w:rsidRPr="00FB08DB">
              <w:t xml:space="preserve"> &lt; </w:t>
            </w:r>
            <w:proofErr w:type="spellStart"/>
            <w:r w:rsidRPr="00FB08DB">
              <w:t>num_negative_pics</w:t>
            </w:r>
            <w:proofErr w:type="spellEnd"/>
            <w:r w:rsidRPr="00FB08DB">
              <w:t xml:space="preserve">; </w:t>
            </w:r>
            <w:proofErr w:type="spellStart"/>
            <w:r w:rsidRPr="00FB08DB">
              <w:t>i</w:t>
            </w:r>
            <w:proofErr w:type="spellEnd"/>
            <w:r w:rsidRPr="00FB08DB">
              <w:t>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DF" w:rsidRPr="00FB08DB" w:rsidRDefault="00025ADF" w:rsidP="00623FC4">
            <w:pPr>
              <w:pStyle w:val="tablecell"/>
            </w:pPr>
          </w:p>
        </w:tc>
      </w:tr>
      <w:tr w:rsidR="00025ADF" w:rsidRPr="00FB08DB" w:rsidTr="00623FC4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DF" w:rsidRPr="00FB08DB" w:rsidRDefault="00025ADF" w:rsidP="00623FC4">
            <w:pPr>
              <w:pStyle w:val="tablesyntax"/>
              <w:rPr>
                <w:b/>
                <w:bCs/>
              </w:rPr>
            </w:pPr>
            <w:r w:rsidRPr="00FB08DB">
              <w:rPr>
                <w:lang w:eastAsia="ko-KR"/>
              </w:rPr>
              <w:tab/>
            </w:r>
            <w:r w:rsidRPr="00FB08DB">
              <w:rPr>
                <w:b/>
              </w:rPr>
              <w:tab/>
            </w:r>
            <w:r w:rsidRPr="00FB08DB">
              <w:rPr>
                <w:b/>
              </w:rPr>
              <w:tab/>
              <w:t>delta_poc_s0_minus1</w:t>
            </w:r>
            <w:r w:rsidRPr="00FB08DB">
              <w:rPr>
                <w:bCs/>
              </w:rPr>
              <w:t>[ </w:t>
            </w:r>
            <w:proofErr w:type="spellStart"/>
            <w:r w:rsidRPr="00FB08DB">
              <w:rPr>
                <w:bCs/>
              </w:rPr>
              <w:t>i</w:t>
            </w:r>
            <w:proofErr w:type="spellEnd"/>
            <w:r w:rsidRPr="00FB08DB">
              <w:rPr>
                <w:bCs/>
              </w:rPr>
              <w:t> 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DF" w:rsidRPr="00FB08DB" w:rsidRDefault="00025ADF" w:rsidP="00623FC4">
            <w:pPr>
              <w:pStyle w:val="tablecell"/>
            </w:pPr>
            <w:proofErr w:type="spellStart"/>
            <w:r w:rsidRPr="00FB08DB">
              <w:t>ue</w:t>
            </w:r>
            <w:proofErr w:type="spellEnd"/>
            <w:r w:rsidRPr="00FB08DB">
              <w:t>(v)</w:t>
            </w:r>
          </w:p>
        </w:tc>
      </w:tr>
      <w:tr w:rsidR="00025ADF" w:rsidRPr="00FB08DB" w:rsidTr="00623FC4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DF" w:rsidRPr="00FB08DB" w:rsidRDefault="00025ADF" w:rsidP="00623FC4">
            <w:pPr>
              <w:pStyle w:val="tablesyntax"/>
            </w:pPr>
            <w:r w:rsidRPr="00FB08DB">
              <w:rPr>
                <w:lang w:eastAsia="ko-KR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rPr>
                <w:b/>
              </w:rPr>
              <w:t>used_by_curr_pic_s0_flag</w:t>
            </w:r>
            <w:r w:rsidRPr="00FB08DB">
              <w:t>[ </w:t>
            </w:r>
            <w:proofErr w:type="spellStart"/>
            <w:r w:rsidRPr="00FB08DB">
              <w:t>i</w:t>
            </w:r>
            <w:proofErr w:type="spellEnd"/>
            <w:r w:rsidRPr="00FB08DB">
              <w:t> 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DF" w:rsidRPr="00FB08DB" w:rsidRDefault="00025ADF" w:rsidP="00623FC4">
            <w:pPr>
              <w:pStyle w:val="tablecell"/>
            </w:pPr>
            <w:r w:rsidRPr="00FB08DB">
              <w:t>u(1)</w:t>
            </w:r>
          </w:p>
        </w:tc>
      </w:tr>
      <w:tr w:rsidR="00025ADF" w:rsidRPr="00FB08DB" w:rsidTr="00623FC4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DF" w:rsidRPr="00FB08DB" w:rsidRDefault="00025ADF" w:rsidP="00623FC4">
            <w:pPr>
              <w:pStyle w:val="tablesyntax"/>
            </w:pPr>
            <w:r w:rsidRPr="00FB08DB">
              <w:rPr>
                <w:lang w:eastAsia="ko-KR"/>
              </w:rPr>
              <w:tab/>
            </w:r>
            <w:r w:rsidRPr="00FB08DB">
              <w:rPr>
                <w:b/>
              </w:rPr>
              <w:tab/>
            </w:r>
            <w:r w:rsidRPr="00FB08DB"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DF" w:rsidRPr="00FB08DB" w:rsidRDefault="00025ADF" w:rsidP="00623FC4">
            <w:pPr>
              <w:pStyle w:val="tableheading"/>
              <w:rPr>
                <w:b w:val="0"/>
              </w:rPr>
            </w:pPr>
          </w:p>
        </w:tc>
      </w:tr>
      <w:tr w:rsidR="00025ADF" w:rsidRPr="00FB08DB" w:rsidTr="00623FC4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DF" w:rsidRPr="00FB08DB" w:rsidRDefault="00025ADF" w:rsidP="00623FC4">
            <w:pPr>
              <w:pStyle w:val="tablesyntax"/>
            </w:pPr>
            <w:r w:rsidRPr="00FB08DB">
              <w:rPr>
                <w:lang w:eastAsia="ko-KR"/>
              </w:rPr>
              <w:tab/>
            </w:r>
            <w:r w:rsidRPr="00FB08DB">
              <w:tab/>
              <w:t xml:space="preserve">for( </w:t>
            </w:r>
            <w:proofErr w:type="spellStart"/>
            <w:r w:rsidRPr="00FB08DB">
              <w:t>i</w:t>
            </w:r>
            <w:proofErr w:type="spellEnd"/>
            <w:r w:rsidRPr="00FB08DB">
              <w:t xml:space="preserve"> = 0; </w:t>
            </w:r>
            <w:proofErr w:type="spellStart"/>
            <w:r w:rsidRPr="00FB08DB">
              <w:t>i</w:t>
            </w:r>
            <w:proofErr w:type="spellEnd"/>
            <w:r w:rsidRPr="00FB08DB">
              <w:t xml:space="preserve"> &lt; </w:t>
            </w:r>
            <w:proofErr w:type="spellStart"/>
            <w:r w:rsidRPr="00FB08DB">
              <w:t>num_positive_pics</w:t>
            </w:r>
            <w:proofErr w:type="spellEnd"/>
            <w:r w:rsidRPr="00FB08DB">
              <w:t xml:space="preserve">; </w:t>
            </w:r>
            <w:proofErr w:type="spellStart"/>
            <w:r w:rsidRPr="00FB08DB">
              <w:t>i</w:t>
            </w:r>
            <w:proofErr w:type="spellEnd"/>
            <w:r w:rsidRPr="00FB08DB">
              <w:t>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DF" w:rsidRPr="00FB08DB" w:rsidRDefault="00025ADF" w:rsidP="00623FC4">
            <w:pPr>
              <w:pStyle w:val="tablecell"/>
            </w:pPr>
          </w:p>
        </w:tc>
      </w:tr>
      <w:tr w:rsidR="00025ADF" w:rsidRPr="00FB08DB" w:rsidTr="00623FC4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DF" w:rsidRPr="00FB08DB" w:rsidRDefault="00025ADF" w:rsidP="00623FC4">
            <w:pPr>
              <w:pStyle w:val="tablesyntax"/>
            </w:pPr>
            <w:r w:rsidRPr="00FB08DB">
              <w:rPr>
                <w:lang w:eastAsia="ko-KR"/>
              </w:rPr>
              <w:tab/>
            </w:r>
            <w:r w:rsidRPr="00FB08DB">
              <w:rPr>
                <w:b/>
              </w:rPr>
              <w:tab/>
            </w:r>
            <w:r w:rsidRPr="00FB08DB">
              <w:rPr>
                <w:b/>
              </w:rPr>
              <w:tab/>
              <w:t>delta_poc_s1_minus1</w:t>
            </w:r>
            <w:r w:rsidRPr="00FB08DB">
              <w:t>[ </w:t>
            </w:r>
            <w:proofErr w:type="spellStart"/>
            <w:r w:rsidRPr="00FB08DB">
              <w:t>i</w:t>
            </w:r>
            <w:proofErr w:type="spellEnd"/>
            <w:r w:rsidRPr="00FB08DB">
              <w:t> 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DF" w:rsidRPr="00FB08DB" w:rsidRDefault="00025ADF" w:rsidP="00623FC4">
            <w:pPr>
              <w:pStyle w:val="tablecell"/>
            </w:pPr>
            <w:proofErr w:type="spellStart"/>
            <w:r w:rsidRPr="00FB08DB">
              <w:t>ue</w:t>
            </w:r>
            <w:proofErr w:type="spellEnd"/>
            <w:r w:rsidRPr="00FB08DB">
              <w:t>(v)</w:t>
            </w:r>
          </w:p>
        </w:tc>
      </w:tr>
      <w:tr w:rsidR="00025ADF" w:rsidRPr="00FB08DB" w:rsidTr="00623FC4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DF" w:rsidRPr="00FB08DB" w:rsidRDefault="00025ADF" w:rsidP="00623FC4">
            <w:pPr>
              <w:pStyle w:val="tablesyntax"/>
            </w:pPr>
            <w:r w:rsidRPr="00FB08DB">
              <w:rPr>
                <w:lang w:eastAsia="ko-KR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rPr>
                <w:b/>
              </w:rPr>
              <w:t>used_by_curr_pic_s1_flag</w:t>
            </w:r>
            <w:r w:rsidRPr="00FB08DB">
              <w:t>[ </w:t>
            </w:r>
            <w:proofErr w:type="spellStart"/>
            <w:r w:rsidRPr="00FB08DB">
              <w:t>i</w:t>
            </w:r>
            <w:proofErr w:type="spellEnd"/>
            <w:r w:rsidRPr="00FB08DB">
              <w:t> 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DF" w:rsidRPr="00FB08DB" w:rsidRDefault="00025ADF" w:rsidP="00623FC4">
            <w:pPr>
              <w:pStyle w:val="tablecell"/>
            </w:pPr>
            <w:r w:rsidRPr="00FB08DB">
              <w:t>u(1)</w:t>
            </w:r>
          </w:p>
        </w:tc>
      </w:tr>
      <w:tr w:rsidR="00025ADF" w:rsidRPr="00FB08DB" w:rsidTr="00623FC4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DF" w:rsidRPr="00FB08DB" w:rsidRDefault="00025ADF" w:rsidP="00623FC4">
            <w:pPr>
              <w:pStyle w:val="tablesyntax"/>
            </w:pPr>
            <w:r w:rsidRPr="00FB08DB">
              <w:rPr>
                <w:lang w:eastAsia="ko-KR"/>
              </w:rPr>
              <w:tab/>
            </w:r>
            <w:r w:rsidRPr="00FB08DB"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DF" w:rsidRPr="00FB08DB" w:rsidRDefault="00025ADF" w:rsidP="00623FC4">
            <w:pPr>
              <w:pStyle w:val="tablecell"/>
            </w:pPr>
          </w:p>
        </w:tc>
      </w:tr>
      <w:tr w:rsidR="00025ADF" w:rsidRPr="00FB08DB" w:rsidTr="00623FC4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DF" w:rsidRPr="00FB08DB" w:rsidRDefault="00025ADF" w:rsidP="00623FC4">
            <w:pPr>
              <w:pStyle w:val="tablesyntax"/>
            </w:pPr>
            <w:r w:rsidRPr="00FB08DB"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DF" w:rsidRPr="00FB08DB" w:rsidRDefault="00025ADF" w:rsidP="00623FC4">
            <w:pPr>
              <w:pStyle w:val="tablecell"/>
            </w:pPr>
          </w:p>
        </w:tc>
      </w:tr>
      <w:tr w:rsidR="00025ADF" w:rsidRPr="00FB08DB" w:rsidTr="00623FC4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DF" w:rsidRPr="00FB08DB" w:rsidRDefault="00025ADF" w:rsidP="00623FC4">
            <w:pPr>
              <w:pStyle w:val="tablesyntax"/>
              <w:keepNext w:val="0"/>
            </w:pPr>
            <w:r w:rsidRPr="00FB08DB"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DF" w:rsidRPr="00FB08DB" w:rsidRDefault="00025ADF" w:rsidP="00623FC4">
            <w:pPr>
              <w:pStyle w:val="tablecell"/>
            </w:pPr>
          </w:p>
        </w:tc>
      </w:tr>
    </w:tbl>
    <w:p w:rsidR="00707F61" w:rsidRDefault="00623FC4" w:rsidP="00707F61">
      <w:pPr>
        <w:pStyle w:val="Heading2"/>
        <w:rPr>
          <w:lang w:val="en-CA"/>
        </w:rPr>
      </w:pPr>
      <w:ins w:id="445" w:author="Adarsh K. Ramasubramonian" w:date="2012-05-04T23:04:00Z">
        <w:r>
          <w:rPr>
            <w:lang w:val="en-CA"/>
          </w:rPr>
          <w:t xml:space="preserve">Semantics of </w:t>
        </w:r>
      </w:ins>
      <w:ins w:id="446" w:author="Adarsh K. Ramasubramonian" w:date="2012-05-04T23:05:00Z">
        <w:r>
          <w:rPr>
            <w:lang w:val="en-CA"/>
          </w:rPr>
          <w:t xml:space="preserve">the </w:t>
        </w:r>
      </w:ins>
      <w:proofErr w:type="spellStart"/>
      <w:ins w:id="447" w:author="Adarsh K. Ramasubramonian" w:date="2012-05-04T23:04:00Z">
        <w:r>
          <w:rPr>
            <w:lang w:val="en-CA"/>
          </w:rPr>
          <w:t>simplied</w:t>
        </w:r>
      </w:ins>
      <w:proofErr w:type="spellEnd"/>
      <w:ins w:id="448" w:author="Adarsh K. Ramasubramonian" w:date="2012-05-04T23:05:00Z">
        <w:r>
          <w:rPr>
            <w:lang w:val="en-CA"/>
          </w:rPr>
          <w:t xml:space="preserve"> syntax</w:t>
        </w:r>
      </w:ins>
      <w:del w:id="449" w:author="Adarsh K. Ramasubramonian" w:date="2012-05-04T23:04:00Z">
        <w:r w:rsidR="00707F61" w:rsidRPr="002451D2" w:rsidDel="00623FC4">
          <w:rPr>
            <w:lang w:val="en-CA"/>
          </w:rPr>
          <w:delText xml:space="preserve">Short-term reference picture set </w:delText>
        </w:r>
        <w:r w:rsidR="00707F61" w:rsidDel="00623FC4">
          <w:rPr>
            <w:lang w:val="en-CA"/>
          </w:rPr>
          <w:delText>semantics</w:delText>
        </w:r>
      </w:del>
    </w:p>
    <w:p w:rsidR="00707F61" w:rsidRPr="00F4763E" w:rsidRDefault="00707F61" w:rsidP="00707F61">
      <w:pPr>
        <w:tabs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/>
        </w:rPr>
      </w:pPr>
      <w:proofErr w:type="gramStart"/>
      <w:r w:rsidRPr="00F4763E">
        <w:rPr>
          <w:rFonts w:eastAsia="Malgun Gothic"/>
          <w:b/>
          <w:bCs/>
          <w:sz w:val="20"/>
          <w:lang w:val="en-GB"/>
        </w:rPr>
        <w:t>delta_rps_minus1</w:t>
      </w:r>
      <w:proofErr w:type="gramEnd"/>
      <w:r w:rsidRPr="00F4763E">
        <w:rPr>
          <w:rFonts w:eastAsia="Malgun Gothic"/>
          <w:b/>
          <w:bCs/>
          <w:sz w:val="20"/>
          <w:lang w:val="en-GB"/>
        </w:rPr>
        <w:t xml:space="preserve"> </w:t>
      </w:r>
      <w:r w:rsidRPr="00F4763E">
        <w:rPr>
          <w:rFonts w:eastAsia="Malgun Gothic"/>
          <w:sz w:val="20"/>
          <w:lang w:val="en-GB"/>
        </w:rPr>
        <w:t xml:space="preserve">specifies the POC difference between </w:t>
      </w:r>
      <w:proofErr w:type="spellStart"/>
      <w:r w:rsidRPr="00F4763E">
        <w:rPr>
          <w:rFonts w:eastAsia="Malgun Gothic"/>
          <w:sz w:val="20"/>
          <w:lang w:val="en-GB"/>
        </w:rPr>
        <w:t>picA</w:t>
      </w:r>
      <w:proofErr w:type="spellEnd"/>
      <w:r w:rsidRPr="00F4763E">
        <w:rPr>
          <w:rFonts w:eastAsia="Malgun Gothic"/>
          <w:sz w:val="20"/>
          <w:lang w:val="en-GB"/>
        </w:rPr>
        <w:t xml:space="preserve"> and </w:t>
      </w:r>
      <w:proofErr w:type="spellStart"/>
      <w:r w:rsidRPr="00F4763E">
        <w:rPr>
          <w:rFonts w:eastAsia="Malgun Gothic"/>
          <w:sz w:val="20"/>
          <w:lang w:val="en-GB"/>
        </w:rPr>
        <w:t>picB</w:t>
      </w:r>
      <w:proofErr w:type="spellEnd"/>
      <w:r w:rsidRPr="00F4763E">
        <w:rPr>
          <w:rFonts w:eastAsia="Malgun Gothic"/>
          <w:sz w:val="20"/>
          <w:lang w:val="en-GB"/>
        </w:rPr>
        <w:t xml:space="preserve">, where </w:t>
      </w:r>
      <w:proofErr w:type="spellStart"/>
      <w:r w:rsidRPr="00F4763E">
        <w:rPr>
          <w:rFonts w:eastAsia="Malgun Gothic"/>
          <w:sz w:val="20"/>
          <w:lang w:val="en-GB"/>
        </w:rPr>
        <w:t>picA</w:t>
      </w:r>
      <w:proofErr w:type="spellEnd"/>
      <w:r w:rsidRPr="00F4763E">
        <w:rPr>
          <w:rFonts w:eastAsia="Malgun Gothic"/>
          <w:sz w:val="20"/>
          <w:lang w:val="en-GB"/>
        </w:rPr>
        <w:t xml:space="preserve"> is associated with </w:t>
      </w:r>
      <w:proofErr w:type="spellStart"/>
      <w:r w:rsidRPr="00F4763E">
        <w:rPr>
          <w:rFonts w:eastAsia="Malgun Gothic"/>
          <w:sz w:val="20"/>
          <w:lang w:val="en-GB"/>
        </w:rPr>
        <w:t>DeltaPoc</w:t>
      </w:r>
      <w:proofErr w:type="spellEnd"/>
      <w:r w:rsidRPr="00F4763E">
        <w:rPr>
          <w:rFonts w:eastAsia="Malgun Gothic"/>
          <w:sz w:val="20"/>
          <w:lang w:val="en-GB"/>
        </w:rPr>
        <w:t>[ </w:t>
      </w:r>
      <w:proofErr w:type="spellStart"/>
      <w:r w:rsidRPr="00F4763E">
        <w:rPr>
          <w:rFonts w:eastAsia="Malgun Gothic"/>
          <w:sz w:val="20"/>
          <w:lang w:val="en-GB"/>
        </w:rPr>
        <w:t>RIdx</w:t>
      </w:r>
      <w:proofErr w:type="spellEnd"/>
      <w:r w:rsidRPr="00F4763E">
        <w:rPr>
          <w:rFonts w:eastAsia="Malgun Gothic"/>
          <w:sz w:val="20"/>
          <w:lang w:val="en-GB"/>
        </w:rPr>
        <w:t xml:space="preserve"> ] and </w:t>
      </w:r>
      <w:proofErr w:type="spellStart"/>
      <w:r w:rsidRPr="00F4763E">
        <w:rPr>
          <w:rFonts w:eastAsia="Malgun Gothic"/>
          <w:sz w:val="20"/>
          <w:lang w:val="en-GB"/>
        </w:rPr>
        <w:t>picB</w:t>
      </w:r>
      <w:proofErr w:type="spellEnd"/>
      <w:r w:rsidRPr="00F4763E">
        <w:rPr>
          <w:rFonts w:eastAsia="Malgun Gothic"/>
          <w:sz w:val="20"/>
          <w:lang w:val="en-GB"/>
        </w:rPr>
        <w:t xml:space="preserve"> is associated with </w:t>
      </w:r>
      <w:proofErr w:type="spellStart"/>
      <w:r w:rsidRPr="00F4763E">
        <w:rPr>
          <w:rFonts w:eastAsia="Malgun Gothic"/>
          <w:sz w:val="20"/>
          <w:lang w:val="en-GB"/>
        </w:rPr>
        <w:t>DeltaPoc</w:t>
      </w:r>
      <w:proofErr w:type="spellEnd"/>
      <w:r w:rsidRPr="00F4763E">
        <w:rPr>
          <w:rFonts w:eastAsia="Malgun Gothic"/>
          <w:sz w:val="20"/>
          <w:lang w:val="en-GB"/>
        </w:rPr>
        <w:t>[ </w:t>
      </w:r>
      <w:proofErr w:type="spellStart"/>
      <w:r w:rsidRPr="00F4763E">
        <w:rPr>
          <w:rFonts w:eastAsia="Malgun Gothic"/>
          <w:sz w:val="20"/>
          <w:lang w:val="en-GB"/>
        </w:rPr>
        <w:t>idx</w:t>
      </w:r>
      <w:proofErr w:type="spellEnd"/>
      <w:r w:rsidRPr="00F4763E">
        <w:rPr>
          <w:rFonts w:eastAsia="Malgun Gothic"/>
          <w:sz w:val="20"/>
          <w:lang w:val="en-GB"/>
        </w:rPr>
        <w:t xml:space="preserve"> ]. Note </w:t>
      </w:r>
      <w:proofErr w:type="spellStart"/>
      <w:r w:rsidRPr="00F4763E">
        <w:rPr>
          <w:rFonts w:eastAsia="Malgun Gothic"/>
          <w:sz w:val="20"/>
          <w:lang w:val="en-GB"/>
        </w:rPr>
        <w:t>picA</w:t>
      </w:r>
      <w:proofErr w:type="spellEnd"/>
      <w:r w:rsidRPr="00F4763E">
        <w:rPr>
          <w:rFonts w:eastAsia="Malgun Gothic"/>
          <w:sz w:val="20"/>
          <w:lang w:val="en-GB"/>
        </w:rPr>
        <w:t xml:space="preserve"> is called the current picture of </w:t>
      </w:r>
      <w:proofErr w:type="spellStart"/>
      <w:proofErr w:type="gramStart"/>
      <w:r w:rsidRPr="00F4763E">
        <w:rPr>
          <w:rFonts w:eastAsia="Malgun Gothic"/>
          <w:sz w:val="20"/>
          <w:lang w:val="en-GB"/>
        </w:rPr>
        <w:t>DeltaPoc</w:t>
      </w:r>
      <w:proofErr w:type="spellEnd"/>
      <w:r w:rsidRPr="00F4763E">
        <w:rPr>
          <w:rFonts w:eastAsia="Malgun Gothic"/>
          <w:sz w:val="20"/>
          <w:lang w:val="en-GB"/>
        </w:rPr>
        <w:t>[</w:t>
      </w:r>
      <w:proofErr w:type="gramEnd"/>
      <w:r w:rsidRPr="00F4763E">
        <w:rPr>
          <w:rFonts w:eastAsia="Malgun Gothic"/>
          <w:sz w:val="20"/>
          <w:lang w:val="en-GB"/>
        </w:rPr>
        <w:t> </w:t>
      </w:r>
      <w:proofErr w:type="spellStart"/>
      <w:r w:rsidRPr="00F4763E">
        <w:rPr>
          <w:rFonts w:eastAsia="Malgun Gothic"/>
          <w:sz w:val="20"/>
          <w:lang w:val="en-GB"/>
        </w:rPr>
        <w:t>RIdx</w:t>
      </w:r>
      <w:proofErr w:type="spellEnd"/>
      <w:r w:rsidRPr="00F4763E">
        <w:rPr>
          <w:rFonts w:eastAsia="Malgun Gothic"/>
          <w:sz w:val="20"/>
          <w:lang w:val="en-GB"/>
        </w:rPr>
        <w:t xml:space="preserve"> ] and </w:t>
      </w:r>
      <w:proofErr w:type="spellStart"/>
      <w:r w:rsidRPr="00F4763E">
        <w:rPr>
          <w:rFonts w:eastAsia="Malgun Gothic"/>
          <w:sz w:val="20"/>
          <w:lang w:val="en-GB"/>
        </w:rPr>
        <w:t>picB</w:t>
      </w:r>
      <w:proofErr w:type="spellEnd"/>
      <w:r w:rsidRPr="00F4763E">
        <w:rPr>
          <w:rFonts w:eastAsia="Malgun Gothic"/>
          <w:sz w:val="20"/>
          <w:lang w:val="en-GB"/>
        </w:rPr>
        <w:t xml:space="preserve"> is called the current picture of </w:t>
      </w:r>
      <w:proofErr w:type="spellStart"/>
      <w:r w:rsidRPr="00F4763E">
        <w:rPr>
          <w:rFonts w:eastAsia="Malgun Gothic"/>
          <w:sz w:val="20"/>
          <w:lang w:val="en-GB"/>
        </w:rPr>
        <w:t>DeltaPoc</w:t>
      </w:r>
      <w:proofErr w:type="spellEnd"/>
      <w:r w:rsidRPr="00F4763E">
        <w:rPr>
          <w:rFonts w:eastAsia="Malgun Gothic"/>
          <w:sz w:val="20"/>
          <w:lang w:val="en-GB"/>
        </w:rPr>
        <w:t>[ </w:t>
      </w:r>
      <w:proofErr w:type="spellStart"/>
      <w:r w:rsidRPr="00F4763E">
        <w:rPr>
          <w:rFonts w:eastAsia="Malgun Gothic"/>
          <w:sz w:val="20"/>
          <w:lang w:val="en-GB"/>
        </w:rPr>
        <w:t>idx</w:t>
      </w:r>
      <w:proofErr w:type="spellEnd"/>
      <w:r w:rsidRPr="00F4763E">
        <w:rPr>
          <w:rFonts w:eastAsia="Malgun Gothic"/>
          <w:sz w:val="20"/>
          <w:lang w:val="en-GB"/>
        </w:rPr>
        <w:t> ].</w:t>
      </w:r>
    </w:p>
    <w:p w:rsidR="00707F61" w:rsidRPr="00F4763E" w:rsidRDefault="00707F61" w:rsidP="00707F61">
      <w:pPr>
        <w:tabs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/>
        </w:rPr>
      </w:pPr>
      <w:r w:rsidRPr="00F4763E">
        <w:rPr>
          <w:rFonts w:eastAsia="Malgun Gothic"/>
          <w:sz w:val="20"/>
          <w:lang w:val="en-GB"/>
        </w:rPr>
        <w:t xml:space="preserve">The variable </w:t>
      </w:r>
      <w:proofErr w:type="spellStart"/>
      <w:r w:rsidRPr="00F4763E">
        <w:rPr>
          <w:rFonts w:eastAsia="Malgun Gothic"/>
          <w:sz w:val="20"/>
          <w:lang w:val="en-GB"/>
        </w:rPr>
        <w:t>DeltaRPS</w:t>
      </w:r>
      <w:proofErr w:type="spellEnd"/>
      <w:r w:rsidRPr="00F4763E">
        <w:rPr>
          <w:rFonts w:eastAsia="Malgun Gothic"/>
          <w:sz w:val="20"/>
          <w:lang w:val="en-GB"/>
        </w:rPr>
        <w:t xml:space="preserve"> is derived as follows.</w:t>
      </w:r>
    </w:p>
    <w:p w:rsidR="00707F61" w:rsidRPr="00F4763E" w:rsidRDefault="00707F61" w:rsidP="00707F61">
      <w:pPr>
        <w:rPr>
          <w:rFonts w:eastAsia="Malgun Gothic"/>
          <w:sz w:val="20"/>
          <w:lang w:val="en-GB"/>
        </w:rPr>
      </w:pPr>
      <w:proofErr w:type="spellStart"/>
      <w:r w:rsidRPr="00F4763E">
        <w:rPr>
          <w:rFonts w:eastAsia="Malgun Gothic"/>
          <w:sz w:val="20"/>
          <w:lang w:val="en-GB"/>
        </w:rPr>
        <w:t>DeltaRPS</w:t>
      </w:r>
      <w:proofErr w:type="spellEnd"/>
      <w:r w:rsidRPr="00F4763E">
        <w:rPr>
          <w:rFonts w:eastAsia="Malgun Gothic"/>
          <w:sz w:val="20"/>
          <w:lang w:val="en-GB"/>
        </w:rPr>
        <w:t xml:space="preserve"> = sign (</w:t>
      </w:r>
      <w:r w:rsidRPr="00F4763E">
        <w:rPr>
          <w:rFonts w:eastAsia="Malgun Gothic"/>
          <w:bCs/>
          <w:sz w:val="20"/>
          <w:lang w:val="en-GB"/>
        </w:rPr>
        <w:t>delta_rps_minus1</w:t>
      </w:r>
      <w:proofErr w:type="gramStart"/>
      <w:r w:rsidRPr="00F4763E">
        <w:rPr>
          <w:rFonts w:eastAsia="Malgun Gothic"/>
          <w:sz w:val="20"/>
          <w:lang w:val="en-GB"/>
        </w:rPr>
        <w:t>) ?</w:t>
      </w:r>
      <w:proofErr w:type="gramEnd"/>
      <w:r w:rsidRPr="00F4763E">
        <w:rPr>
          <w:rFonts w:eastAsia="Malgun Gothic"/>
          <w:sz w:val="20"/>
          <w:lang w:val="en-GB"/>
        </w:rPr>
        <w:t xml:space="preserve"> (delta_rps_minus1 + 1</w:t>
      </w:r>
      <w:proofErr w:type="gramStart"/>
      <w:r w:rsidRPr="00F4763E">
        <w:rPr>
          <w:rFonts w:eastAsia="Malgun Gothic"/>
          <w:sz w:val="20"/>
          <w:lang w:val="en-GB"/>
        </w:rPr>
        <w:t>) :</w:t>
      </w:r>
      <w:proofErr w:type="gramEnd"/>
      <w:r w:rsidRPr="00F4763E">
        <w:rPr>
          <w:rFonts w:eastAsia="Malgun Gothic"/>
          <w:sz w:val="20"/>
          <w:lang w:val="en-GB"/>
        </w:rPr>
        <w:t xml:space="preserve"> (delta_rps_minus1 - 1) </w:t>
      </w:r>
    </w:p>
    <w:p w:rsidR="004004BD" w:rsidRPr="00F4763E" w:rsidRDefault="004004BD" w:rsidP="004004BD">
      <w:pPr>
        <w:jc w:val="both"/>
        <w:rPr>
          <w:sz w:val="20"/>
          <w:lang w:eastAsia="ko-KR"/>
        </w:rPr>
      </w:pPr>
      <w:proofErr w:type="spellStart"/>
      <w:proofErr w:type="gramStart"/>
      <w:r w:rsidRPr="00F4763E">
        <w:rPr>
          <w:b/>
          <w:sz w:val="20"/>
          <w:lang w:eastAsia="ko-KR"/>
        </w:rPr>
        <w:t>add_predictor_rps_pic_flag</w:t>
      </w:r>
      <w:proofErr w:type="spellEnd"/>
      <w:proofErr w:type="gramEnd"/>
      <w:r w:rsidRPr="00F4763E">
        <w:rPr>
          <w:sz w:val="20"/>
          <w:lang w:eastAsia="ko-KR"/>
        </w:rPr>
        <w:t xml:space="preserve"> equal to 1 indicates</w:t>
      </w:r>
      <w:r>
        <w:rPr>
          <w:sz w:val="20"/>
          <w:lang w:eastAsia="ko-KR"/>
        </w:rPr>
        <w:t xml:space="preserve"> that</w:t>
      </w:r>
      <w:r w:rsidRPr="00F4763E">
        <w:rPr>
          <w:sz w:val="20"/>
          <w:lang w:eastAsia="ko-KR"/>
        </w:rPr>
        <w:t xml:space="preserve"> the </w:t>
      </w:r>
      <w:r>
        <w:rPr>
          <w:sz w:val="20"/>
          <w:lang w:eastAsia="ko-KR"/>
        </w:rPr>
        <w:t xml:space="preserve">previous </w:t>
      </w:r>
      <w:r w:rsidRPr="00F4763E">
        <w:rPr>
          <w:sz w:val="20"/>
          <w:lang w:eastAsia="ko-KR"/>
        </w:rPr>
        <w:t xml:space="preserve">picture </w:t>
      </w:r>
      <w:r>
        <w:rPr>
          <w:sz w:val="20"/>
          <w:lang w:eastAsia="ko-KR"/>
        </w:rPr>
        <w:t xml:space="preserve">in decoding order using </w:t>
      </w:r>
      <w:r w:rsidRPr="00F4763E">
        <w:rPr>
          <w:sz w:val="20"/>
          <w:lang w:eastAsia="ko-KR"/>
        </w:rPr>
        <w:t xml:space="preserve">the reference RPS (with index equal to </w:t>
      </w:r>
      <w:proofErr w:type="spellStart"/>
      <w:r w:rsidRPr="00F4763E">
        <w:rPr>
          <w:sz w:val="20"/>
          <w:lang w:eastAsia="ko-KR"/>
        </w:rPr>
        <w:t>RIdx</w:t>
      </w:r>
      <w:proofErr w:type="spellEnd"/>
      <w:r w:rsidRPr="00F4763E">
        <w:rPr>
          <w:sz w:val="20"/>
          <w:lang w:eastAsia="ko-KR"/>
        </w:rPr>
        <w:t xml:space="preserve"> = </w:t>
      </w:r>
      <w:proofErr w:type="spellStart"/>
      <w:r w:rsidRPr="00F4763E">
        <w:rPr>
          <w:sz w:val="20"/>
          <w:lang w:eastAsia="ko-KR"/>
        </w:rPr>
        <w:t>idx</w:t>
      </w:r>
      <w:proofErr w:type="spellEnd"/>
      <w:r w:rsidRPr="00F4763E">
        <w:rPr>
          <w:sz w:val="20"/>
          <w:lang w:eastAsia="ko-KR"/>
        </w:rPr>
        <w:t xml:space="preserve"> - delta_idx_minus1-1) is included</w:t>
      </w:r>
      <w:r>
        <w:rPr>
          <w:sz w:val="20"/>
          <w:lang w:eastAsia="ko-KR"/>
        </w:rPr>
        <w:t xml:space="preserve"> in</w:t>
      </w:r>
      <w:r w:rsidRPr="00F4763E">
        <w:rPr>
          <w:sz w:val="20"/>
          <w:lang w:eastAsia="ko-KR"/>
        </w:rPr>
        <w:t xml:space="preserve"> the RPS with index equal to </w:t>
      </w:r>
      <w:proofErr w:type="spellStart"/>
      <w:r w:rsidRPr="00F4763E">
        <w:rPr>
          <w:sz w:val="20"/>
          <w:lang w:eastAsia="ko-KR"/>
        </w:rPr>
        <w:t>idx</w:t>
      </w:r>
      <w:proofErr w:type="spellEnd"/>
      <w:r w:rsidRPr="00F4763E">
        <w:rPr>
          <w:sz w:val="20"/>
          <w:lang w:eastAsia="ko-KR"/>
        </w:rPr>
        <w:t xml:space="preserve">. </w:t>
      </w:r>
      <w:proofErr w:type="spellStart"/>
      <w:proofErr w:type="gramStart"/>
      <w:r w:rsidRPr="00F4763E">
        <w:rPr>
          <w:sz w:val="20"/>
          <w:lang w:eastAsia="ko-KR"/>
        </w:rPr>
        <w:t>add_predictor_rps_pic_flag</w:t>
      </w:r>
      <w:proofErr w:type="spellEnd"/>
      <w:proofErr w:type="gramEnd"/>
      <w:r w:rsidRPr="00F4763E">
        <w:rPr>
          <w:sz w:val="20"/>
          <w:lang w:eastAsia="ko-KR"/>
        </w:rPr>
        <w:t xml:space="preserve"> equal to 0 indicates the </w:t>
      </w:r>
      <w:r>
        <w:rPr>
          <w:sz w:val="20"/>
          <w:lang w:eastAsia="ko-KR"/>
        </w:rPr>
        <w:t>previous</w:t>
      </w:r>
      <w:r w:rsidRPr="00F4763E">
        <w:rPr>
          <w:sz w:val="20"/>
          <w:lang w:eastAsia="ko-KR"/>
        </w:rPr>
        <w:t xml:space="preserve"> picture </w:t>
      </w:r>
      <w:r>
        <w:rPr>
          <w:sz w:val="20"/>
          <w:lang w:eastAsia="ko-KR"/>
        </w:rPr>
        <w:t xml:space="preserve">in decoding order </w:t>
      </w:r>
      <w:r w:rsidRPr="00F4763E">
        <w:rPr>
          <w:sz w:val="20"/>
          <w:lang w:eastAsia="ko-KR"/>
        </w:rPr>
        <w:t xml:space="preserve">of the reference RPS (with index equal to </w:t>
      </w:r>
      <w:proofErr w:type="spellStart"/>
      <w:r w:rsidRPr="00F4763E">
        <w:rPr>
          <w:sz w:val="20"/>
          <w:lang w:eastAsia="ko-KR"/>
        </w:rPr>
        <w:t>RIdx</w:t>
      </w:r>
      <w:proofErr w:type="spellEnd"/>
      <w:r w:rsidRPr="00F4763E">
        <w:rPr>
          <w:sz w:val="20"/>
          <w:lang w:eastAsia="ko-KR"/>
        </w:rPr>
        <w:t xml:space="preserve"> ) is not included in the RPS with index equal to </w:t>
      </w:r>
      <w:proofErr w:type="spellStart"/>
      <w:r w:rsidRPr="00F4763E">
        <w:rPr>
          <w:sz w:val="20"/>
          <w:lang w:eastAsia="ko-KR"/>
        </w:rPr>
        <w:t>idx</w:t>
      </w:r>
      <w:proofErr w:type="spellEnd"/>
      <w:r w:rsidRPr="00F4763E">
        <w:rPr>
          <w:sz w:val="20"/>
          <w:lang w:eastAsia="ko-KR"/>
        </w:rPr>
        <w:t xml:space="preserve">. </w:t>
      </w:r>
    </w:p>
    <w:p w:rsidR="00377E56" w:rsidRPr="00F4763E" w:rsidRDefault="00377E56" w:rsidP="00377E56">
      <w:pPr>
        <w:jc w:val="both"/>
        <w:rPr>
          <w:sz w:val="20"/>
          <w:lang w:eastAsia="ko-KR"/>
        </w:rPr>
      </w:pPr>
      <w:proofErr w:type="spellStart"/>
      <w:proofErr w:type="gramStart"/>
      <w:r w:rsidRPr="00F4763E">
        <w:rPr>
          <w:rFonts w:eastAsia="Malgun Gothic"/>
          <w:b/>
          <w:sz w:val="20"/>
          <w:lang w:val="en-GB"/>
        </w:rPr>
        <w:t>num_ref_pics_drops_from_begin</w:t>
      </w:r>
      <w:proofErr w:type="spellEnd"/>
      <w:proofErr w:type="gramEnd"/>
      <w:r w:rsidRPr="00F4763E">
        <w:rPr>
          <w:rFonts w:eastAsia="Malgun Gothic"/>
          <w:b/>
          <w:sz w:val="20"/>
          <w:lang w:val="en-GB"/>
        </w:rPr>
        <w:t xml:space="preserve"> </w:t>
      </w:r>
      <w:r w:rsidRPr="00F4763E">
        <w:rPr>
          <w:rFonts w:eastAsia="Malgun Gothic"/>
          <w:sz w:val="20"/>
          <w:lang w:val="en-GB"/>
        </w:rPr>
        <w:t xml:space="preserve">specifies the number of reference pictures </w:t>
      </w:r>
      <w:r w:rsidRPr="00F4763E">
        <w:rPr>
          <w:sz w:val="20"/>
          <w:lang w:eastAsia="ko-KR"/>
        </w:rPr>
        <w:t xml:space="preserve">starting from the beginning of the </w:t>
      </w:r>
      <w:r w:rsidRPr="00F4763E">
        <w:rPr>
          <w:rFonts w:eastAsia="Malgun Gothic"/>
          <w:sz w:val="20"/>
          <w:lang w:val="en-GB"/>
        </w:rPr>
        <w:t xml:space="preserve">reference RPS (with index equal to </w:t>
      </w:r>
      <w:proofErr w:type="spellStart"/>
      <w:r w:rsidRPr="00F4763E">
        <w:rPr>
          <w:sz w:val="20"/>
          <w:lang w:eastAsia="ko-KR"/>
        </w:rPr>
        <w:t>RIdx</w:t>
      </w:r>
      <w:proofErr w:type="spellEnd"/>
      <w:r w:rsidRPr="00F4763E">
        <w:rPr>
          <w:sz w:val="20"/>
          <w:lang w:eastAsia="ko-KR"/>
        </w:rPr>
        <w:t xml:space="preserve">) that are not used to predict the current RPS (with index equal to </w:t>
      </w:r>
      <w:proofErr w:type="spellStart"/>
      <w:r w:rsidRPr="00F4763E">
        <w:rPr>
          <w:sz w:val="20"/>
          <w:lang w:eastAsia="ko-KR"/>
        </w:rPr>
        <w:t>idx</w:t>
      </w:r>
      <w:proofErr w:type="spellEnd"/>
      <w:r w:rsidRPr="00F4763E">
        <w:rPr>
          <w:sz w:val="20"/>
          <w:lang w:eastAsia="ko-KR"/>
        </w:rPr>
        <w:t xml:space="preserve">). </w:t>
      </w:r>
      <w:r w:rsidR="004004BD">
        <w:rPr>
          <w:sz w:val="20"/>
          <w:lang w:eastAsia="ko-KR"/>
        </w:rPr>
        <w:t xml:space="preserve">Let RNPP and RNNP </w:t>
      </w:r>
      <w:proofErr w:type="gramStart"/>
      <w:r w:rsidR="004004BD">
        <w:rPr>
          <w:sz w:val="20"/>
          <w:lang w:eastAsia="ko-KR"/>
        </w:rPr>
        <w:t xml:space="preserve">be  </w:t>
      </w:r>
      <w:proofErr w:type="spellStart"/>
      <w:r w:rsidRPr="00F4763E">
        <w:rPr>
          <w:sz w:val="20"/>
          <w:lang w:eastAsia="ko-KR"/>
        </w:rPr>
        <w:t>num</w:t>
      </w:r>
      <w:proofErr w:type="gramEnd"/>
      <w:r w:rsidRPr="00F4763E">
        <w:rPr>
          <w:sz w:val="20"/>
          <w:lang w:eastAsia="ko-KR"/>
        </w:rPr>
        <w:t>_positive_pics</w:t>
      </w:r>
      <w:proofErr w:type="spellEnd"/>
      <w:r w:rsidRPr="00F4763E">
        <w:rPr>
          <w:sz w:val="20"/>
          <w:lang w:eastAsia="ko-KR"/>
        </w:rPr>
        <w:t xml:space="preserve"> and </w:t>
      </w:r>
      <w:proofErr w:type="spellStart"/>
      <w:r w:rsidRPr="00F4763E">
        <w:rPr>
          <w:sz w:val="20"/>
          <w:lang w:eastAsia="ko-KR"/>
        </w:rPr>
        <w:t>num_negative_pics</w:t>
      </w:r>
      <w:proofErr w:type="spellEnd"/>
      <w:r w:rsidRPr="00F4763E">
        <w:rPr>
          <w:sz w:val="20"/>
          <w:lang w:eastAsia="ko-KR"/>
        </w:rPr>
        <w:t xml:space="preserve"> of the reference RPS</w:t>
      </w:r>
      <w:r w:rsidR="004004BD">
        <w:rPr>
          <w:sz w:val="20"/>
          <w:lang w:eastAsia="ko-KR"/>
        </w:rPr>
        <w:t xml:space="preserve">, </w:t>
      </w:r>
      <w:r w:rsidRPr="00F4763E">
        <w:rPr>
          <w:sz w:val="20"/>
          <w:lang w:eastAsia="ko-KR"/>
        </w:rPr>
        <w:t xml:space="preserve">respectively. </w:t>
      </w:r>
      <w:r w:rsidR="004004BD">
        <w:rPr>
          <w:sz w:val="20"/>
          <w:lang w:eastAsia="ko-KR"/>
        </w:rPr>
        <w:t xml:space="preserve">The value of </w:t>
      </w:r>
      <w:proofErr w:type="spellStart"/>
      <w:r w:rsidRPr="00F4763E">
        <w:rPr>
          <w:sz w:val="20"/>
          <w:lang w:eastAsia="ko-KR"/>
        </w:rPr>
        <w:t>num_ref_pics_drops_from_begin</w:t>
      </w:r>
      <w:proofErr w:type="spellEnd"/>
      <w:r w:rsidRPr="00F4763E">
        <w:rPr>
          <w:sz w:val="20"/>
          <w:lang w:eastAsia="ko-KR"/>
        </w:rPr>
        <w:t xml:space="preserve"> </w:t>
      </w:r>
      <w:r w:rsidR="004004BD">
        <w:rPr>
          <w:sz w:val="20"/>
          <w:lang w:eastAsia="ko-KR"/>
        </w:rPr>
        <w:t xml:space="preserve">shall be </w:t>
      </w:r>
      <w:r w:rsidRPr="00F4763E">
        <w:rPr>
          <w:sz w:val="20"/>
          <w:lang w:eastAsia="ko-KR"/>
        </w:rPr>
        <w:t>in the range of 0 to RNPP</w:t>
      </w:r>
      <w:r w:rsidR="004004BD">
        <w:rPr>
          <w:sz w:val="20"/>
          <w:lang w:eastAsia="ko-KR"/>
        </w:rPr>
        <w:t> </w:t>
      </w:r>
      <w:r w:rsidRPr="00F4763E">
        <w:rPr>
          <w:sz w:val="20"/>
          <w:lang w:eastAsia="ko-KR"/>
        </w:rPr>
        <w:t>+</w:t>
      </w:r>
      <w:r w:rsidR="004004BD">
        <w:rPr>
          <w:sz w:val="20"/>
          <w:lang w:eastAsia="ko-KR"/>
        </w:rPr>
        <w:t> </w:t>
      </w:r>
      <w:r w:rsidRPr="00F4763E">
        <w:rPr>
          <w:sz w:val="20"/>
          <w:lang w:eastAsia="ko-KR"/>
        </w:rPr>
        <w:t>RNNP</w:t>
      </w:r>
      <w:r w:rsidR="004004BD">
        <w:rPr>
          <w:sz w:val="20"/>
          <w:lang w:eastAsia="ko-KR"/>
        </w:rPr>
        <w:t> </w:t>
      </w:r>
      <w:r w:rsidRPr="00F4763E">
        <w:rPr>
          <w:sz w:val="20"/>
          <w:lang w:eastAsia="ko-KR"/>
        </w:rPr>
        <w:t>-</w:t>
      </w:r>
      <w:r w:rsidR="004004BD">
        <w:rPr>
          <w:sz w:val="20"/>
          <w:lang w:eastAsia="ko-KR"/>
        </w:rPr>
        <w:t> </w:t>
      </w:r>
      <w:r w:rsidRPr="00F4763E">
        <w:rPr>
          <w:sz w:val="20"/>
          <w:lang w:eastAsia="ko-KR"/>
        </w:rPr>
        <w:t>1</w:t>
      </w:r>
      <w:r w:rsidR="00133DCA">
        <w:rPr>
          <w:sz w:val="20"/>
          <w:lang w:eastAsia="ko-KR"/>
        </w:rPr>
        <w:t>, inclusive</w:t>
      </w:r>
      <w:r w:rsidRPr="00F4763E">
        <w:rPr>
          <w:sz w:val="20"/>
          <w:lang w:eastAsia="ko-KR"/>
        </w:rPr>
        <w:t>.</w:t>
      </w:r>
    </w:p>
    <w:p w:rsidR="00377E56" w:rsidRPr="00F4763E" w:rsidRDefault="00377E56" w:rsidP="00377E56">
      <w:pPr>
        <w:jc w:val="both"/>
        <w:rPr>
          <w:sz w:val="20"/>
          <w:lang w:eastAsia="ko-KR"/>
        </w:rPr>
      </w:pPr>
      <w:proofErr w:type="spellStart"/>
      <w:proofErr w:type="gramStart"/>
      <w:r w:rsidRPr="00F4763E">
        <w:rPr>
          <w:rFonts w:eastAsia="Malgun Gothic"/>
          <w:b/>
          <w:sz w:val="20"/>
          <w:lang w:val="en-GB"/>
        </w:rPr>
        <w:t>num_ref_pics_drops_from_end</w:t>
      </w:r>
      <w:proofErr w:type="spellEnd"/>
      <w:proofErr w:type="gramEnd"/>
      <w:r w:rsidRPr="00F4763E">
        <w:rPr>
          <w:rFonts w:eastAsia="Malgun Gothic"/>
          <w:b/>
          <w:sz w:val="20"/>
          <w:lang w:val="en-GB"/>
        </w:rPr>
        <w:t xml:space="preserve"> </w:t>
      </w:r>
      <w:r w:rsidRPr="00F4763E">
        <w:rPr>
          <w:rFonts w:eastAsia="Malgun Gothic"/>
          <w:sz w:val="20"/>
          <w:lang w:val="en-GB"/>
        </w:rPr>
        <w:t xml:space="preserve">specifies the number of reference pictures </w:t>
      </w:r>
      <w:r w:rsidRPr="00F4763E">
        <w:rPr>
          <w:sz w:val="20"/>
          <w:lang w:eastAsia="ko-KR"/>
        </w:rPr>
        <w:t xml:space="preserve">starting from the end </w:t>
      </w:r>
      <w:r w:rsidRPr="00F4763E">
        <w:rPr>
          <w:rFonts w:eastAsia="Malgun Gothic"/>
          <w:sz w:val="20"/>
          <w:lang w:val="en-GB"/>
        </w:rPr>
        <w:t xml:space="preserve">of the reference RPS (with index equal to </w:t>
      </w:r>
      <w:proofErr w:type="spellStart"/>
      <w:r w:rsidRPr="00F4763E">
        <w:rPr>
          <w:sz w:val="20"/>
          <w:lang w:eastAsia="ko-KR"/>
        </w:rPr>
        <w:t>RIdx</w:t>
      </w:r>
      <w:proofErr w:type="spellEnd"/>
      <w:r w:rsidRPr="00F4763E">
        <w:rPr>
          <w:sz w:val="20"/>
          <w:lang w:eastAsia="ko-KR"/>
        </w:rPr>
        <w:t xml:space="preserve">) that are not used to predict the current RPS (with index equal to </w:t>
      </w:r>
      <w:proofErr w:type="spellStart"/>
      <w:r w:rsidRPr="00F4763E">
        <w:rPr>
          <w:sz w:val="20"/>
          <w:lang w:eastAsia="ko-KR"/>
        </w:rPr>
        <w:t>idx</w:t>
      </w:r>
      <w:proofErr w:type="spellEnd"/>
      <w:r w:rsidRPr="00F4763E">
        <w:rPr>
          <w:sz w:val="20"/>
          <w:lang w:eastAsia="ko-KR"/>
        </w:rPr>
        <w:t xml:space="preserve">). </w:t>
      </w:r>
      <w:proofErr w:type="spellStart"/>
      <w:proofErr w:type="gramStart"/>
      <w:r w:rsidRPr="00F4763E">
        <w:rPr>
          <w:sz w:val="20"/>
          <w:lang w:eastAsia="ko-KR"/>
        </w:rPr>
        <w:lastRenderedPageBreak/>
        <w:t>num_ref_pics_drops_from_</w:t>
      </w:r>
      <w:r w:rsidR="00FF50AB">
        <w:rPr>
          <w:sz w:val="20"/>
          <w:lang w:eastAsia="ko-KR"/>
        </w:rPr>
        <w:t>end</w:t>
      </w:r>
      <w:proofErr w:type="spellEnd"/>
      <w:proofErr w:type="gramEnd"/>
      <w:r w:rsidR="00FF50AB" w:rsidRPr="00F4763E">
        <w:rPr>
          <w:sz w:val="20"/>
          <w:lang w:eastAsia="ko-KR"/>
        </w:rPr>
        <w:t xml:space="preserve"> </w:t>
      </w:r>
      <w:r w:rsidRPr="00F4763E">
        <w:rPr>
          <w:sz w:val="20"/>
          <w:lang w:eastAsia="ko-KR"/>
        </w:rPr>
        <w:t>is in the range of 0 to RNPP + RNNP -1-</w:t>
      </w:r>
      <w:r w:rsidRPr="00F4763E">
        <w:rPr>
          <w:sz w:val="20"/>
        </w:rPr>
        <w:t xml:space="preserve"> </w:t>
      </w:r>
      <w:proofErr w:type="spellStart"/>
      <w:r w:rsidRPr="00F4763E">
        <w:rPr>
          <w:sz w:val="20"/>
          <w:lang w:eastAsia="ko-KR"/>
        </w:rPr>
        <w:t>num_ref_pics_drops_from_begin</w:t>
      </w:r>
      <w:proofErr w:type="spellEnd"/>
      <w:r w:rsidR="00133DCA">
        <w:rPr>
          <w:sz w:val="20"/>
          <w:lang w:eastAsia="ko-KR"/>
        </w:rPr>
        <w:t>, inclusive</w:t>
      </w:r>
      <w:r w:rsidRPr="00F4763E">
        <w:rPr>
          <w:sz w:val="20"/>
          <w:lang w:eastAsia="ko-KR"/>
        </w:rPr>
        <w:t xml:space="preserve">. </w:t>
      </w:r>
    </w:p>
    <w:p w:rsidR="00377E56" w:rsidRPr="00F4763E" w:rsidRDefault="00377E56" w:rsidP="00377E56">
      <w:pPr>
        <w:jc w:val="both"/>
        <w:rPr>
          <w:sz w:val="20"/>
          <w:lang w:eastAsia="ko-KR"/>
        </w:rPr>
      </w:pPr>
      <w:r w:rsidRPr="00F4763E">
        <w:rPr>
          <w:sz w:val="20"/>
          <w:lang w:eastAsia="ko-KR"/>
        </w:rPr>
        <w:t xml:space="preserve">Note that it is assumed that the reference RPS (short-term) has been sorted in a way that all the entries </w:t>
      </w:r>
      <w:r w:rsidR="00347812">
        <w:rPr>
          <w:sz w:val="20"/>
          <w:lang w:eastAsia="ko-KR"/>
        </w:rPr>
        <w:t xml:space="preserve">are </w:t>
      </w:r>
      <w:r w:rsidRPr="00F4763E">
        <w:rPr>
          <w:sz w:val="20"/>
          <w:lang w:eastAsia="ko-KR"/>
        </w:rPr>
        <w:t>ordered in the ascending order of POC</w:t>
      </w:r>
      <w:r w:rsidR="00347812">
        <w:rPr>
          <w:sz w:val="20"/>
          <w:lang w:eastAsia="ko-KR"/>
        </w:rPr>
        <w:t xml:space="preserve"> values</w:t>
      </w:r>
      <w:r w:rsidRPr="00F4763E">
        <w:rPr>
          <w:sz w:val="20"/>
          <w:lang w:eastAsia="ko-KR"/>
        </w:rPr>
        <w:t>.</w:t>
      </w:r>
      <w:r w:rsidR="003A3258" w:rsidRPr="00F4763E">
        <w:rPr>
          <w:sz w:val="20"/>
          <w:lang w:eastAsia="ko-KR"/>
        </w:rPr>
        <w:t xml:space="preserve"> </w:t>
      </w:r>
    </w:p>
    <w:p w:rsidR="00D82884" w:rsidDel="00623FC4" w:rsidRDefault="00D82884" w:rsidP="00D82884">
      <w:pPr>
        <w:pStyle w:val="Heading2"/>
        <w:rPr>
          <w:del w:id="450" w:author="Adarsh K. Ramasubramonian" w:date="2012-05-04T23:04:00Z"/>
          <w:lang w:val="en-CA"/>
        </w:rPr>
      </w:pPr>
      <w:del w:id="451" w:author="Adarsh K. Ramasubramonian" w:date="2012-05-04T23:04:00Z">
        <w:r w:rsidDel="00623FC4">
          <w:rPr>
            <w:lang w:val="en-CA"/>
          </w:rPr>
          <w:delText>Decoding processes</w:delText>
        </w:r>
      </w:del>
    </w:p>
    <w:p w:rsidR="00D82884" w:rsidRPr="00347812" w:rsidRDefault="00D82884" w:rsidP="00D82884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szCs w:val="22"/>
          <w:lang w:val="en-GB"/>
        </w:rPr>
      </w:pPr>
      <w:r w:rsidRPr="00347812">
        <w:rPr>
          <w:rFonts w:eastAsia="Malgun Gothic"/>
          <w:sz w:val="20"/>
          <w:szCs w:val="22"/>
          <w:lang w:val="en-GB"/>
        </w:rPr>
        <w:t xml:space="preserve">When </w:t>
      </w:r>
      <w:proofErr w:type="spellStart"/>
      <w:r w:rsidRPr="00347812">
        <w:rPr>
          <w:rFonts w:eastAsia="Malgun Gothic"/>
          <w:sz w:val="20"/>
          <w:szCs w:val="22"/>
          <w:lang w:val="en-GB"/>
        </w:rPr>
        <w:t>inter_ref_pic_set_prediction_flag</w:t>
      </w:r>
      <w:proofErr w:type="spellEnd"/>
      <w:r w:rsidRPr="00347812">
        <w:rPr>
          <w:rFonts w:eastAsia="Malgun Gothic"/>
          <w:sz w:val="20"/>
          <w:szCs w:val="22"/>
          <w:lang w:val="en-GB"/>
        </w:rPr>
        <w:t xml:space="preserve"> is equal to 1, the variables DeltaPocS0[ </w:t>
      </w:r>
      <w:proofErr w:type="spellStart"/>
      <w:r w:rsidRPr="00347812">
        <w:rPr>
          <w:rFonts w:eastAsia="Malgun Gothic"/>
          <w:sz w:val="20"/>
          <w:szCs w:val="22"/>
          <w:lang w:val="en-GB"/>
        </w:rPr>
        <w:t>idx</w:t>
      </w:r>
      <w:proofErr w:type="spellEnd"/>
      <w:r w:rsidRPr="00347812">
        <w:rPr>
          <w:rFonts w:eastAsia="Malgun Gothic"/>
          <w:sz w:val="20"/>
          <w:szCs w:val="22"/>
          <w:lang w:val="en-GB"/>
        </w:rPr>
        <w:t xml:space="preserve"> ][ i0 ], UsedByCurrPicS0[ </w:t>
      </w:r>
      <w:proofErr w:type="spellStart"/>
      <w:r w:rsidRPr="00347812">
        <w:rPr>
          <w:rFonts w:eastAsia="Malgun Gothic"/>
          <w:sz w:val="20"/>
          <w:szCs w:val="22"/>
          <w:lang w:val="en-GB"/>
        </w:rPr>
        <w:t>idx</w:t>
      </w:r>
      <w:proofErr w:type="spellEnd"/>
      <w:r w:rsidRPr="00347812">
        <w:rPr>
          <w:rFonts w:eastAsia="Malgun Gothic"/>
          <w:sz w:val="20"/>
          <w:szCs w:val="22"/>
          <w:lang w:val="en-GB"/>
        </w:rPr>
        <w:t xml:space="preserve"> ][ i0 ], DeltaPocS1[ </w:t>
      </w:r>
      <w:proofErr w:type="spellStart"/>
      <w:r w:rsidRPr="00347812">
        <w:rPr>
          <w:rFonts w:eastAsia="Malgun Gothic"/>
          <w:sz w:val="20"/>
          <w:szCs w:val="22"/>
          <w:lang w:val="en-GB"/>
        </w:rPr>
        <w:t>idx</w:t>
      </w:r>
      <w:proofErr w:type="spellEnd"/>
      <w:r w:rsidRPr="00347812">
        <w:rPr>
          <w:rFonts w:eastAsia="Malgun Gothic"/>
          <w:sz w:val="20"/>
          <w:szCs w:val="22"/>
          <w:lang w:val="en-GB"/>
        </w:rPr>
        <w:t xml:space="preserve"> ][ i1 ], UsedByCurrPicS1[ </w:t>
      </w:r>
      <w:proofErr w:type="spellStart"/>
      <w:r w:rsidRPr="00347812">
        <w:rPr>
          <w:rFonts w:eastAsia="Malgun Gothic"/>
          <w:sz w:val="20"/>
          <w:szCs w:val="22"/>
          <w:lang w:val="en-GB"/>
        </w:rPr>
        <w:t>idx</w:t>
      </w:r>
      <w:proofErr w:type="spellEnd"/>
      <w:r w:rsidRPr="00347812">
        <w:rPr>
          <w:rFonts w:eastAsia="Malgun Gothic"/>
          <w:sz w:val="20"/>
          <w:szCs w:val="22"/>
          <w:lang w:val="en-GB"/>
        </w:rPr>
        <w:t xml:space="preserve"> ][ i1], </w:t>
      </w:r>
      <w:proofErr w:type="spellStart"/>
      <w:r w:rsidRPr="00347812">
        <w:rPr>
          <w:rFonts w:eastAsia="Malgun Gothic"/>
          <w:sz w:val="20"/>
          <w:szCs w:val="22"/>
          <w:lang w:val="en-GB"/>
        </w:rPr>
        <w:t>NumNegativePics</w:t>
      </w:r>
      <w:proofErr w:type="spellEnd"/>
      <w:r w:rsidRPr="00347812">
        <w:rPr>
          <w:rFonts w:eastAsia="Malgun Gothic"/>
          <w:sz w:val="20"/>
          <w:szCs w:val="22"/>
          <w:lang w:val="en-GB"/>
        </w:rPr>
        <w:t xml:space="preserve">[ </w:t>
      </w:r>
      <w:proofErr w:type="spellStart"/>
      <w:r w:rsidRPr="00347812">
        <w:rPr>
          <w:rFonts w:eastAsia="Malgun Gothic"/>
          <w:sz w:val="20"/>
          <w:szCs w:val="22"/>
          <w:lang w:val="en-GB"/>
        </w:rPr>
        <w:t>idx</w:t>
      </w:r>
      <w:proofErr w:type="spellEnd"/>
      <w:r w:rsidRPr="00347812">
        <w:rPr>
          <w:rFonts w:eastAsia="Malgun Gothic"/>
          <w:sz w:val="20"/>
          <w:szCs w:val="22"/>
          <w:lang w:val="en-GB"/>
        </w:rPr>
        <w:t xml:space="preserve"> ] and </w:t>
      </w:r>
      <w:proofErr w:type="spellStart"/>
      <w:r w:rsidRPr="00347812">
        <w:rPr>
          <w:rFonts w:eastAsia="Malgun Gothic"/>
          <w:sz w:val="20"/>
          <w:szCs w:val="22"/>
          <w:lang w:val="en-GB"/>
        </w:rPr>
        <w:t>NumPositivePics</w:t>
      </w:r>
      <w:proofErr w:type="spellEnd"/>
      <w:r w:rsidRPr="00347812">
        <w:rPr>
          <w:rFonts w:eastAsia="Malgun Gothic"/>
          <w:sz w:val="20"/>
          <w:szCs w:val="22"/>
          <w:lang w:val="en-GB"/>
        </w:rPr>
        <w:t xml:space="preserve">[ </w:t>
      </w:r>
      <w:proofErr w:type="spellStart"/>
      <w:r w:rsidRPr="00347812">
        <w:rPr>
          <w:rFonts w:eastAsia="Malgun Gothic"/>
          <w:sz w:val="20"/>
          <w:szCs w:val="22"/>
          <w:lang w:val="en-GB"/>
        </w:rPr>
        <w:t>idx</w:t>
      </w:r>
      <w:proofErr w:type="spellEnd"/>
      <w:r w:rsidRPr="00347812">
        <w:rPr>
          <w:rFonts w:eastAsia="Malgun Gothic"/>
          <w:sz w:val="20"/>
          <w:szCs w:val="22"/>
          <w:lang w:val="en-GB"/>
        </w:rPr>
        <w:t xml:space="preserve"> ] are derived as follows.</w:t>
      </w:r>
    </w:p>
    <w:p w:rsidR="006D7BEB" w:rsidRPr="00347812" w:rsidRDefault="00D82884" w:rsidP="00EF0B33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0"/>
        <w:ind w:left="794"/>
        <w:jc w:val="both"/>
        <w:rPr>
          <w:rFonts w:eastAsia="Malgun Gothic"/>
          <w:sz w:val="20"/>
          <w:szCs w:val="22"/>
          <w:lang w:val="en-GB"/>
        </w:rPr>
      </w:pPr>
      <w:r w:rsidRPr="00347812">
        <w:rPr>
          <w:rFonts w:eastAsia="Malgun Gothic"/>
          <w:sz w:val="20"/>
          <w:lang w:val="en-GB"/>
        </w:rPr>
        <w:t xml:space="preserve">for( j = </w:t>
      </w:r>
      <w:proofErr w:type="spellStart"/>
      <w:r w:rsidRPr="00347812">
        <w:rPr>
          <w:rFonts w:eastAsia="Malgun Gothic"/>
          <w:sz w:val="20"/>
          <w:lang w:val="en-GB"/>
        </w:rPr>
        <w:t>num_ref_pics_drops_from_begin</w:t>
      </w:r>
      <w:proofErr w:type="spellEnd"/>
      <w:r w:rsidRPr="00347812">
        <w:rPr>
          <w:rFonts w:eastAsia="Malgun Gothic"/>
          <w:sz w:val="20"/>
          <w:lang w:val="en-GB"/>
        </w:rPr>
        <w:t xml:space="preserve">, i0 = 0, i1 = 0, </w:t>
      </w:r>
      <w:proofErr w:type="spellStart"/>
      <w:r w:rsidRPr="00347812">
        <w:rPr>
          <w:rFonts w:eastAsia="Malgun Gothic"/>
          <w:sz w:val="20"/>
          <w:lang w:val="en-GB"/>
        </w:rPr>
        <w:t>insertFlag</w:t>
      </w:r>
      <w:proofErr w:type="spellEnd"/>
      <w:r w:rsidRPr="00347812">
        <w:rPr>
          <w:rFonts w:eastAsia="Malgun Gothic"/>
          <w:sz w:val="20"/>
          <w:lang w:val="en-GB"/>
        </w:rPr>
        <w:t xml:space="preserve"> = </w:t>
      </w:r>
      <w:proofErr w:type="spellStart"/>
      <w:r w:rsidRPr="00347812">
        <w:rPr>
          <w:rFonts w:eastAsia="Malgun Gothic"/>
          <w:sz w:val="20"/>
          <w:lang w:val="en-GB"/>
        </w:rPr>
        <w:t>add_predictor_rps_pic_flag</w:t>
      </w:r>
      <w:proofErr w:type="spellEnd"/>
      <w:r w:rsidRPr="00347812">
        <w:rPr>
          <w:rFonts w:eastAsia="Malgun Gothic"/>
          <w:sz w:val="20"/>
          <w:lang w:val="en-GB"/>
        </w:rPr>
        <w:t xml:space="preserve">; j &lt;= </w:t>
      </w:r>
      <w:proofErr w:type="spellStart"/>
      <w:r w:rsidRPr="00347812">
        <w:rPr>
          <w:rFonts w:eastAsia="Malgun Gothic"/>
          <w:sz w:val="20"/>
          <w:lang w:val="en-GB"/>
        </w:rPr>
        <w:t>NumDeltaPocs</w:t>
      </w:r>
      <w:proofErr w:type="spellEnd"/>
      <w:r w:rsidRPr="00347812">
        <w:rPr>
          <w:rFonts w:eastAsia="Malgun Gothic"/>
          <w:sz w:val="20"/>
          <w:lang w:val="en-GB"/>
        </w:rPr>
        <w:t xml:space="preserve">[ </w:t>
      </w:r>
      <w:proofErr w:type="spellStart"/>
      <w:r w:rsidRPr="00347812">
        <w:rPr>
          <w:rFonts w:eastAsia="Malgun Gothic"/>
          <w:sz w:val="20"/>
          <w:lang w:val="en-GB"/>
        </w:rPr>
        <w:t>RIdx</w:t>
      </w:r>
      <w:proofErr w:type="spellEnd"/>
      <w:r w:rsidRPr="00347812">
        <w:rPr>
          <w:rFonts w:eastAsia="Malgun Gothic"/>
          <w:sz w:val="20"/>
          <w:lang w:val="en-GB"/>
        </w:rPr>
        <w:t xml:space="preserve"> ]- </w:t>
      </w:r>
      <w:proofErr w:type="spellStart"/>
      <w:r w:rsidRPr="00347812">
        <w:rPr>
          <w:rFonts w:eastAsia="Malgun Gothic"/>
          <w:sz w:val="20"/>
          <w:lang w:val="en-GB"/>
        </w:rPr>
        <w:t>num_ref_pics_drops_from_end</w:t>
      </w:r>
      <w:proofErr w:type="spellEnd"/>
      <w:r w:rsidRPr="00347812">
        <w:rPr>
          <w:rFonts w:eastAsia="Malgun Gothic"/>
          <w:sz w:val="20"/>
          <w:lang w:val="en-GB"/>
        </w:rPr>
        <w:t>; j++ )</w:t>
      </w:r>
      <w:r w:rsidRPr="00347812">
        <w:rPr>
          <w:rFonts w:eastAsia="Malgun Gothic"/>
          <w:sz w:val="20"/>
          <w:lang w:val="en-GB"/>
        </w:rPr>
        <w:br/>
        <w:t>{</w:t>
      </w:r>
      <w:r w:rsidRPr="00347812">
        <w:rPr>
          <w:rFonts w:eastAsia="Malgun Gothic"/>
          <w:sz w:val="20"/>
          <w:lang w:val="en-GB"/>
        </w:rPr>
        <w:br/>
      </w:r>
      <w:r w:rsidRPr="00347812">
        <w:rPr>
          <w:rFonts w:eastAsia="Malgun Gothic"/>
          <w:sz w:val="20"/>
          <w:lang w:val="en-GB"/>
        </w:rPr>
        <w:tab/>
        <w:t>if  ((</w:t>
      </w:r>
      <w:proofErr w:type="spellStart"/>
      <w:r w:rsidRPr="00BD7D9F">
        <w:rPr>
          <w:rFonts w:eastAsia="Malgun Gothic"/>
          <w:sz w:val="20"/>
          <w:lang w:val="en-GB"/>
        </w:rPr>
        <w:t>DeltaPocSorted</w:t>
      </w:r>
      <w:proofErr w:type="spellEnd"/>
      <w:r w:rsidRPr="00BD7D9F">
        <w:rPr>
          <w:rFonts w:eastAsia="Malgun Gothic"/>
          <w:sz w:val="20"/>
          <w:lang w:val="en-GB"/>
        </w:rPr>
        <w:t xml:space="preserve">[ </w:t>
      </w:r>
      <w:proofErr w:type="spellStart"/>
      <w:r w:rsidRPr="00BD7D9F">
        <w:rPr>
          <w:rFonts w:eastAsia="Malgun Gothic"/>
          <w:sz w:val="20"/>
          <w:lang w:val="en-GB"/>
        </w:rPr>
        <w:t>RIdx</w:t>
      </w:r>
      <w:proofErr w:type="spellEnd"/>
      <w:r w:rsidRPr="00BD7D9F">
        <w:rPr>
          <w:rFonts w:eastAsia="Malgun Gothic"/>
          <w:sz w:val="20"/>
          <w:lang w:val="en-GB"/>
        </w:rPr>
        <w:t xml:space="preserve"> ][ j ]&gt;</w:t>
      </w:r>
      <w:proofErr w:type="spellStart"/>
      <w:r w:rsidRPr="00BD7D9F">
        <w:rPr>
          <w:rFonts w:eastAsia="Malgun Gothic"/>
          <w:sz w:val="20"/>
          <w:lang w:val="en-GB"/>
        </w:rPr>
        <w:t>DeltaRPS</w:t>
      </w:r>
      <w:proofErr w:type="spellEnd"/>
      <w:r w:rsidRPr="00BD7D9F">
        <w:rPr>
          <w:rFonts w:eastAsia="Malgun Gothic"/>
          <w:sz w:val="20"/>
          <w:lang w:val="en-GB"/>
        </w:rPr>
        <w:t xml:space="preserve"> | | </w:t>
      </w:r>
      <w:r w:rsidRPr="00BD7D9F">
        <w:rPr>
          <w:rFonts w:eastAsia="Malgun Gothic"/>
          <w:sz w:val="20"/>
          <w:lang w:val="en-GB"/>
        </w:rPr>
        <w:br/>
      </w:r>
      <w:r w:rsidRPr="00BD7D9F">
        <w:rPr>
          <w:rFonts w:eastAsia="Malgun Gothic"/>
          <w:sz w:val="20"/>
          <w:lang w:val="en-GB"/>
        </w:rPr>
        <w:tab/>
      </w:r>
      <w:r w:rsidRPr="00BD7D9F">
        <w:rPr>
          <w:rFonts w:eastAsia="Malgun Gothic"/>
          <w:sz w:val="20"/>
          <w:lang w:val="en-GB"/>
        </w:rPr>
        <w:tab/>
        <w:t xml:space="preserve">j= = </w:t>
      </w:r>
      <w:proofErr w:type="spellStart"/>
      <w:r w:rsidRPr="00BD7D9F">
        <w:rPr>
          <w:rFonts w:eastAsia="Malgun Gothic"/>
          <w:sz w:val="20"/>
          <w:lang w:val="en-GB"/>
        </w:rPr>
        <w:t>NumDeltaPocs</w:t>
      </w:r>
      <w:proofErr w:type="spellEnd"/>
      <w:r w:rsidRPr="00BD7D9F">
        <w:rPr>
          <w:rFonts w:eastAsia="Malgun Gothic"/>
          <w:sz w:val="20"/>
          <w:lang w:val="en-GB"/>
        </w:rPr>
        <w:t xml:space="preserve">[ </w:t>
      </w:r>
      <w:proofErr w:type="spellStart"/>
      <w:r w:rsidRPr="00BD7D9F">
        <w:rPr>
          <w:rFonts w:eastAsia="Malgun Gothic"/>
          <w:sz w:val="20"/>
          <w:lang w:val="en-GB"/>
        </w:rPr>
        <w:t>RIdx</w:t>
      </w:r>
      <w:proofErr w:type="spellEnd"/>
      <w:r w:rsidRPr="00BD7D9F">
        <w:rPr>
          <w:rFonts w:eastAsia="Malgun Gothic"/>
          <w:sz w:val="20"/>
          <w:lang w:val="en-GB"/>
        </w:rPr>
        <w:t xml:space="preserve"> ]- </w:t>
      </w:r>
      <w:proofErr w:type="spellStart"/>
      <w:r w:rsidRPr="00BD7D9F">
        <w:rPr>
          <w:rFonts w:eastAsia="Malgun Gothic"/>
          <w:sz w:val="20"/>
          <w:lang w:val="en-GB"/>
        </w:rPr>
        <w:t>num_ref_pics_drops_from_end</w:t>
      </w:r>
      <w:proofErr w:type="spellEnd"/>
      <w:r w:rsidRPr="00BD7D9F">
        <w:rPr>
          <w:rFonts w:eastAsia="Malgun Gothic"/>
          <w:sz w:val="20"/>
          <w:lang w:val="en-GB"/>
        </w:rPr>
        <w:t xml:space="preserve">)  &amp;&amp; </w:t>
      </w:r>
      <w:proofErr w:type="spellStart"/>
      <w:r w:rsidRPr="00BD7D9F">
        <w:rPr>
          <w:rFonts w:eastAsia="Malgun Gothic"/>
          <w:sz w:val="20"/>
          <w:lang w:val="en-GB"/>
        </w:rPr>
        <w:t>insert_flag</w:t>
      </w:r>
      <w:proofErr w:type="spellEnd"/>
      <w:r w:rsidRPr="00BD7D9F">
        <w:rPr>
          <w:rFonts w:eastAsia="Malgun Gothic"/>
          <w:sz w:val="20"/>
          <w:lang w:val="en-GB"/>
        </w:rPr>
        <w:t>)</w:t>
      </w:r>
      <w:r w:rsidRPr="00347812">
        <w:rPr>
          <w:rFonts w:eastAsia="Malgun Gothic"/>
          <w:sz w:val="20"/>
          <w:lang w:val="en-GB"/>
        </w:rPr>
        <w:t xml:space="preserve"> {</w:t>
      </w:r>
      <w:r w:rsidRPr="00347812">
        <w:rPr>
          <w:rFonts w:eastAsia="Malgun Gothic"/>
          <w:sz w:val="20"/>
          <w:lang w:val="en-GB"/>
        </w:rPr>
        <w:br/>
      </w:r>
      <w:r w:rsidRPr="00347812">
        <w:rPr>
          <w:rFonts w:eastAsia="Malgun Gothic"/>
          <w:sz w:val="20"/>
          <w:lang w:val="en-GB"/>
        </w:rPr>
        <w:tab/>
      </w:r>
      <w:r w:rsidRPr="00347812">
        <w:rPr>
          <w:rFonts w:eastAsia="Malgun Gothic"/>
          <w:sz w:val="20"/>
          <w:lang w:val="en-GB"/>
        </w:rPr>
        <w:tab/>
      </w:r>
      <w:proofErr w:type="spellStart"/>
      <w:r w:rsidRPr="00BD7D9F">
        <w:rPr>
          <w:rFonts w:eastAsia="Malgun Gothic"/>
          <w:sz w:val="20"/>
          <w:lang w:val="en-GB"/>
        </w:rPr>
        <w:t>DPoc</w:t>
      </w:r>
      <w:proofErr w:type="spellEnd"/>
      <w:r w:rsidRPr="00BD7D9F">
        <w:rPr>
          <w:rFonts w:eastAsia="Malgun Gothic"/>
          <w:sz w:val="20"/>
          <w:lang w:val="en-GB"/>
        </w:rPr>
        <w:t xml:space="preserve"> =  </w:t>
      </w:r>
      <w:proofErr w:type="spellStart"/>
      <w:r w:rsidRPr="00BD7D9F">
        <w:rPr>
          <w:rFonts w:eastAsia="Malgun Gothic"/>
          <w:sz w:val="20"/>
          <w:lang w:val="en-GB"/>
        </w:rPr>
        <w:t>DeltaRPS</w:t>
      </w:r>
      <w:proofErr w:type="spellEnd"/>
      <w:r w:rsidRPr="00BD7D9F">
        <w:rPr>
          <w:rFonts w:eastAsia="Malgun Gothic"/>
          <w:sz w:val="20"/>
          <w:lang w:val="en-GB"/>
        </w:rPr>
        <w:br/>
      </w:r>
      <w:r w:rsidRPr="00BD7D9F">
        <w:rPr>
          <w:rFonts w:eastAsia="Malgun Gothic"/>
          <w:sz w:val="20"/>
          <w:lang w:val="en-GB"/>
        </w:rPr>
        <w:tab/>
      </w:r>
      <w:r w:rsidRPr="00BD7D9F">
        <w:rPr>
          <w:rFonts w:eastAsia="Malgun Gothic"/>
          <w:sz w:val="20"/>
          <w:lang w:val="en-GB"/>
        </w:rPr>
        <w:tab/>
      </w:r>
      <w:proofErr w:type="spellStart"/>
      <w:r w:rsidRPr="00BD7D9F">
        <w:rPr>
          <w:rFonts w:eastAsia="Malgun Gothic"/>
          <w:sz w:val="20"/>
          <w:lang w:val="en-GB"/>
        </w:rPr>
        <w:t>currFlag</w:t>
      </w:r>
      <w:proofErr w:type="spellEnd"/>
      <w:r w:rsidRPr="00BD7D9F">
        <w:rPr>
          <w:rFonts w:eastAsia="Malgun Gothic"/>
          <w:sz w:val="20"/>
          <w:lang w:val="en-GB"/>
        </w:rPr>
        <w:t xml:space="preserve"> = 1 </w:t>
      </w:r>
      <w:r w:rsidRPr="00BD7D9F">
        <w:rPr>
          <w:rFonts w:eastAsia="Malgun Gothic"/>
          <w:sz w:val="20"/>
          <w:lang w:val="en-GB"/>
        </w:rPr>
        <w:br/>
      </w:r>
      <w:r w:rsidRPr="00BD7D9F">
        <w:rPr>
          <w:rFonts w:eastAsia="Malgun Gothic"/>
          <w:sz w:val="20"/>
          <w:lang w:val="en-GB"/>
        </w:rPr>
        <w:tab/>
      </w:r>
      <w:r w:rsidRPr="00BD7D9F">
        <w:rPr>
          <w:rFonts w:eastAsia="Malgun Gothic"/>
          <w:sz w:val="20"/>
          <w:lang w:val="en-GB"/>
        </w:rPr>
        <w:tab/>
      </w:r>
      <w:proofErr w:type="spellStart"/>
      <w:r w:rsidRPr="00BD7D9F">
        <w:rPr>
          <w:rFonts w:eastAsia="Malgun Gothic"/>
          <w:sz w:val="20"/>
          <w:lang w:val="en-GB"/>
        </w:rPr>
        <w:t>insertFlag</w:t>
      </w:r>
      <w:proofErr w:type="spellEnd"/>
      <w:r w:rsidRPr="00BD7D9F">
        <w:rPr>
          <w:rFonts w:eastAsia="Malgun Gothic"/>
          <w:sz w:val="20"/>
          <w:lang w:val="en-GB"/>
        </w:rPr>
        <w:t xml:space="preserve"> = 0</w:t>
      </w:r>
      <w:r w:rsidRPr="00BD7D9F">
        <w:rPr>
          <w:rFonts w:eastAsia="Malgun Gothic"/>
          <w:sz w:val="20"/>
          <w:lang w:val="en-GB"/>
        </w:rPr>
        <w:br/>
      </w:r>
      <w:r w:rsidRPr="00BD7D9F">
        <w:rPr>
          <w:rFonts w:eastAsia="Malgun Gothic"/>
          <w:sz w:val="20"/>
          <w:lang w:val="en-GB"/>
        </w:rPr>
        <w:tab/>
      </w:r>
      <w:r w:rsidRPr="00BD7D9F">
        <w:rPr>
          <w:rFonts w:eastAsia="Malgun Gothic"/>
          <w:sz w:val="20"/>
          <w:lang w:val="en-GB"/>
        </w:rPr>
        <w:tab/>
        <w:t xml:space="preserve">if (j&lt; </w:t>
      </w:r>
      <w:proofErr w:type="spellStart"/>
      <w:r w:rsidRPr="00BD7D9F">
        <w:rPr>
          <w:rFonts w:eastAsia="Malgun Gothic"/>
          <w:sz w:val="20"/>
          <w:lang w:val="en-GB"/>
        </w:rPr>
        <w:t>NumDeltaPocs</w:t>
      </w:r>
      <w:proofErr w:type="spellEnd"/>
      <w:r w:rsidRPr="00BD7D9F">
        <w:rPr>
          <w:rFonts w:eastAsia="Malgun Gothic"/>
          <w:sz w:val="20"/>
          <w:lang w:val="en-GB"/>
        </w:rPr>
        <w:t>[</w:t>
      </w:r>
      <w:proofErr w:type="spellStart"/>
      <w:r w:rsidRPr="00BD7D9F">
        <w:rPr>
          <w:rFonts w:eastAsia="Malgun Gothic"/>
          <w:sz w:val="20"/>
          <w:lang w:val="en-GB"/>
        </w:rPr>
        <w:t>RIdx</w:t>
      </w:r>
      <w:proofErr w:type="spellEnd"/>
      <w:r w:rsidRPr="00BD7D9F">
        <w:rPr>
          <w:rFonts w:eastAsia="Malgun Gothic"/>
          <w:sz w:val="20"/>
          <w:lang w:val="en-GB"/>
        </w:rPr>
        <w:t>]) j--</w:t>
      </w:r>
      <w:r w:rsidRPr="00347812">
        <w:rPr>
          <w:rFonts w:eastAsia="Malgun Gothic"/>
          <w:sz w:val="20"/>
          <w:lang w:val="en-GB"/>
        </w:rPr>
        <w:tab/>
      </w:r>
      <w:r w:rsidR="006D7BEB" w:rsidRPr="00347812">
        <w:rPr>
          <w:rFonts w:eastAsia="Malgun Gothic"/>
          <w:sz w:val="20"/>
          <w:lang w:val="en-GB"/>
        </w:rPr>
        <w:br/>
      </w:r>
      <w:r w:rsidR="006D7BEB" w:rsidRPr="00347812">
        <w:rPr>
          <w:rFonts w:eastAsia="Malgun Gothic"/>
          <w:sz w:val="20"/>
          <w:lang w:val="en-GB"/>
        </w:rPr>
        <w:tab/>
      </w:r>
      <w:r w:rsidR="006D7BEB" w:rsidRPr="00BD7D9F">
        <w:rPr>
          <w:rFonts w:eastAsia="Malgun Gothic"/>
          <w:sz w:val="20"/>
          <w:lang w:val="en-GB"/>
        </w:rPr>
        <w:t>}</w:t>
      </w:r>
      <w:r w:rsidR="006D7BEB" w:rsidRPr="00BD7D9F">
        <w:rPr>
          <w:rFonts w:eastAsia="Malgun Gothic"/>
          <w:sz w:val="20"/>
          <w:lang w:val="en-GB"/>
        </w:rPr>
        <w:br/>
      </w:r>
      <w:r w:rsidRPr="00BD7D9F">
        <w:rPr>
          <w:rFonts w:eastAsia="Malgun Gothic"/>
          <w:sz w:val="20"/>
          <w:lang w:val="en-GB"/>
        </w:rPr>
        <w:tab/>
        <w:t>else {</w:t>
      </w:r>
      <w:r w:rsidRPr="00347812">
        <w:rPr>
          <w:rFonts w:eastAsia="Malgun Gothic"/>
          <w:sz w:val="20"/>
          <w:lang w:val="en-GB"/>
        </w:rPr>
        <w:br/>
      </w:r>
      <w:r w:rsidRPr="00347812">
        <w:rPr>
          <w:rFonts w:eastAsia="Malgun Gothic"/>
          <w:sz w:val="20"/>
          <w:lang w:val="en-GB"/>
        </w:rPr>
        <w:tab/>
      </w:r>
      <w:r w:rsidR="006D7BEB" w:rsidRPr="00347812">
        <w:rPr>
          <w:rFonts w:eastAsia="Malgun Gothic"/>
          <w:sz w:val="20"/>
          <w:lang w:val="en-GB"/>
        </w:rPr>
        <w:tab/>
      </w:r>
      <w:proofErr w:type="spellStart"/>
      <w:r w:rsidRPr="00347812">
        <w:rPr>
          <w:rFonts w:eastAsia="Malgun Gothic"/>
          <w:sz w:val="20"/>
          <w:lang w:val="en-GB"/>
        </w:rPr>
        <w:t>DPoc</w:t>
      </w:r>
      <w:proofErr w:type="spellEnd"/>
      <w:r w:rsidRPr="00347812">
        <w:rPr>
          <w:rFonts w:eastAsia="Malgun Gothic"/>
          <w:sz w:val="20"/>
          <w:lang w:val="en-GB"/>
        </w:rPr>
        <w:t xml:space="preserve"> = </w:t>
      </w:r>
      <w:proofErr w:type="spellStart"/>
      <w:r w:rsidRPr="00347812">
        <w:rPr>
          <w:rFonts w:eastAsia="Malgun Gothic"/>
          <w:sz w:val="20"/>
          <w:lang w:val="en-GB"/>
        </w:rPr>
        <w:t>DeltaPocSorted</w:t>
      </w:r>
      <w:proofErr w:type="spellEnd"/>
      <w:r w:rsidRPr="00347812">
        <w:rPr>
          <w:rFonts w:eastAsia="Malgun Gothic"/>
          <w:sz w:val="20"/>
          <w:lang w:val="en-GB"/>
        </w:rPr>
        <w:t xml:space="preserve">[ </w:t>
      </w:r>
      <w:proofErr w:type="spellStart"/>
      <w:r w:rsidRPr="00347812">
        <w:rPr>
          <w:rFonts w:eastAsia="Malgun Gothic"/>
          <w:sz w:val="20"/>
          <w:lang w:val="en-GB"/>
        </w:rPr>
        <w:t>RIdx</w:t>
      </w:r>
      <w:proofErr w:type="spellEnd"/>
      <w:r w:rsidRPr="00347812">
        <w:rPr>
          <w:rFonts w:eastAsia="Malgun Gothic"/>
          <w:sz w:val="20"/>
          <w:lang w:val="en-GB"/>
        </w:rPr>
        <w:t xml:space="preserve"> ][ j ] + </w:t>
      </w:r>
      <w:proofErr w:type="spellStart"/>
      <w:r w:rsidRPr="00347812">
        <w:rPr>
          <w:rFonts w:eastAsia="Malgun Gothic"/>
          <w:sz w:val="20"/>
          <w:lang w:val="en-GB"/>
        </w:rPr>
        <w:t>DeltaRPS</w:t>
      </w:r>
      <w:proofErr w:type="spellEnd"/>
      <w:r w:rsidRPr="00347812">
        <w:rPr>
          <w:rFonts w:eastAsia="Malgun Gothic"/>
          <w:sz w:val="20"/>
          <w:lang w:val="en-GB"/>
        </w:rPr>
        <w:br/>
      </w:r>
      <w:r w:rsidRPr="00347812">
        <w:rPr>
          <w:rFonts w:eastAsia="Malgun Gothic"/>
          <w:sz w:val="20"/>
          <w:lang w:val="en-GB"/>
        </w:rPr>
        <w:tab/>
      </w:r>
      <w:r w:rsidRPr="00347812">
        <w:rPr>
          <w:rFonts w:eastAsia="Malgun Gothic"/>
          <w:sz w:val="20"/>
          <w:lang w:val="en-GB"/>
        </w:rPr>
        <w:tab/>
      </w:r>
      <w:proofErr w:type="spellStart"/>
      <w:r w:rsidRPr="00BD7D9F">
        <w:rPr>
          <w:rFonts w:eastAsia="Malgun Gothic"/>
          <w:sz w:val="20"/>
          <w:lang w:val="en-GB"/>
        </w:rPr>
        <w:t>currFlag</w:t>
      </w:r>
      <w:proofErr w:type="spellEnd"/>
      <w:r w:rsidRPr="00BD7D9F">
        <w:rPr>
          <w:rFonts w:eastAsia="Malgun Gothic"/>
          <w:sz w:val="20"/>
          <w:lang w:val="en-GB"/>
        </w:rPr>
        <w:t xml:space="preserve"> = </w:t>
      </w:r>
      <w:proofErr w:type="spellStart"/>
      <w:r w:rsidRPr="00BD7D9F">
        <w:rPr>
          <w:rFonts w:eastAsia="Malgun Gothic"/>
          <w:sz w:val="20"/>
          <w:lang w:val="en-GB"/>
        </w:rPr>
        <w:t>UsedByCurrPic</w:t>
      </w:r>
      <w:proofErr w:type="spellEnd"/>
      <w:r w:rsidRPr="00BD7D9F">
        <w:rPr>
          <w:rFonts w:eastAsia="Malgun Gothic"/>
          <w:sz w:val="20"/>
          <w:lang w:val="en-GB"/>
        </w:rPr>
        <w:t xml:space="preserve">[ </w:t>
      </w:r>
      <w:proofErr w:type="spellStart"/>
      <w:r w:rsidRPr="00BD7D9F">
        <w:rPr>
          <w:rFonts w:eastAsia="Malgun Gothic"/>
          <w:sz w:val="20"/>
          <w:lang w:val="en-GB"/>
        </w:rPr>
        <w:t>Ridx</w:t>
      </w:r>
      <w:proofErr w:type="spellEnd"/>
      <w:r w:rsidRPr="00BD7D9F">
        <w:rPr>
          <w:rFonts w:eastAsia="Malgun Gothic"/>
          <w:sz w:val="20"/>
          <w:lang w:val="en-GB"/>
        </w:rPr>
        <w:t xml:space="preserve"> ][ j ]</w:t>
      </w:r>
      <w:r w:rsidRPr="00347812">
        <w:rPr>
          <w:rFonts w:eastAsia="Malgun Gothic"/>
          <w:sz w:val="20"/>
          <w:lang w:val="en-GB"/>
        </w:rPr>
        <w:br/>
      </w:r>
      <w:r w:rsidRPr="00347812">
        <w:rPr>
          <w:rFonts w:eastAsia="Malgun Gothic"/>
          <w:sz w:val="20"/>
          <w:lang w:val="en-GB"/>
        </w:rPr>
        <w:tab/>
        <w:t>}</w:t>
      </w:r>
      <w:r w:rsidRPr="00347812">
        <w:rPr>
          <w:rFonts w:eastAsia="Malgun Gothic"/>
          <w:sz w:val="20"/>
          <w:lang w:val="en-GB"/>
        </w:rPr>
        <w:br/>
      </w:r>
      <w:r w:rsidRPr="00347812">
        <w:rPr>
          <w:rFonts w:eastAsia="Malgun Gothic"/>
          <w:sz w:val="20"/>
          <w:lang w:val="en-GB"/>
        </w:rPr>
        <w:tab/>
        <w:t xml:space="preserve">if( </w:t>
      </w:r>
      <w:proofErr w:type="spellStart"/>
      <w:r w:rsidRPr="00347812">
        <w:rPr>
          <w:rFonts w:eastAsia="Malgun Gothic"/>
          <w:sz w:val="20"/>
          <w:lang w:val="en-GB"/>
        </w:rPr>
        <w:t>DPoc</w:t>
      </w:r>
      <w:proofErr w:type="spellEnd"/>
      <w:r w:rsidRPr="00347812">
        <w:rPr>
          <w:rFonts w:eastAsia="Malgun Gothic"/>
          <w:sz w:val="20"/>
          <w:lang w:val="en-GB"/>
        </w:rPr>
        <w:t xml:space="preserve"> &lt; 0 ) {</w:t>
      </w:r>
      <w:r w:rsidRPr="00347812">
        <w:rPr>
          <w:rFonts w:eastAsia="Malgun Gothic"/>
          <w:sz w:val="20"/>
          <w:lang w:val="en-GB"/>
        </w:rPr>
        <w:br/>
      </w:r>
      <w:r w:rsidRPr="00347812">
        <w:rPr>
          <w:rFonts w:eastAsia="Malgun Gothic"/>
          <w:sz w:val="20"/>
          <w:lang w:val="en-GB"/>
        </w:rPr>
        <w:tab/>
      </w:r>
      <w:r w:rsidRPr="00347812">
        <w:rPr>
          <w:rFonts w:eastAsia="Malgun Gothic"/>
          <w:sz w:val="20"/>
          <w:lang w:val="en-GB"/>
        </w:rPr>
        <w:tab/>
        <w:t xml:space="preserve">DeltaPocS0[ </w:t>
      </w:r>
      <w:proofErr w:type="spellStart"/>
      <w:r w:rsidRPr="00347812">
        <w:rPr>
          <w:rFonts w:eastAsia="Malgun Gothic"/>
          <w:sz w:val="20"/>
          <w:lang w:val="en-GB"/>
        </w:rPr>
        <w:t>idx</w:t>
      </w:r>
      <w:proofErr w:type="spellEnd"/>
      <w:r w:rsidRPr="00347812">
        <w:rPr>
          <w:rFonts w:eastAsia="Malgun Gothic"/>
          <w:sz w:val="20"/>
          <w:lang w:val="en-GB"/>
        </w:rPr>
        <w:t xml:space="preserve"> ][ i0 ] = </w:t>
      </w:r>
      <w:proofErr w:type="spellStart"/>
      <w:r w:rsidRPr="00347812">
        <w:rPr>
          <w:rFonts w:eastAsia="Malgun Gothic"/>
          <w:sz w:val="20"/>
          <w:lang w:val="en-GB"/>
        </w:rPr>
        <w:t>DPoc</w:t>
      </w:r>
      <w:proofErr w:type="spellEnd"/>
      <w:r w:rsidRPr="00347812">
        <w:rPr>
          <w:rFonts w:eastAsia="Malgun Gothic"/>
          <w:sz w:val="20"/>
          <w:lang w:val="en-GB"/>
        </w:rPr>
        <w:br/>
      </w:r>
      <w:r w:rsidRPr="00347812">
        <w:rPr>
          <w:rFonts w:eastAsia="Malgun Gothic"/>
          <w:sz w:val="20"/>
          <w:lang w:val="en-GB"/>
        </w:rPr>
        <w:tab/>
      </w:r>
      <w:r w:rsidRPr="00347812">
        <w:rPr>
          <w:rFonts w:eastAsia="Malgun Gothic"/>
          <w:sz w:val="20"/>
          <w:lang w:val="en-GB"/>
        </w:rPr>
        <w:tab/>
        <w:t xml:space="preserve">UsedByCurrPicS0[ </w:t>
      </w:r>
      <w:proofErr w:type="spellStart"/>
      <w:r w:rsidRPr="00347812">
        <w:rPr>
          <w:rFonts w:eastAsia="Malgun Gothic"/>
          <w:sz w:val="20"/>
          <w:lang w:val="en-GB"/>
        </w:rPr>
        <w:t>idx</w:t>
      </w:r>
      <w:proofErr w:type="spellEnd"/>
      <w:r w:rsidRPr="00347812">
        <w:rPr>
          <w:rFonts w:eastAsia="Malgun Gothic"/>
          <w:sz w:val="20"/>
          <w:lang w:val="en-GB"/>
        </w:rPr>
        <w:t xml:space="preserve"> ][ i0 ] = </w:t>
      </w:r>
      <w:proofErr w:type="spellStart"/>
      <w:r w:rsidRPr="00347812">
        <w:rPr>
          <w:rFonts w:eastAsia="Malgun Gothic"/>
          <w:sz w:val="20"/>
          <w:lang w:val="en-GB"/>
        </w:rPr>
        <w:t>currFlag</w:t>
      </w:r>
      <w:proofErr w:type="spellEnd"/>
      <w:r w:rsidRPr="00347812">
        <w:rPr>
          <w:rFonts w:eastAsia="Malgun Gothic"/>
          <w:sz w:val="20"/>
          <w:lang w:val="en-GB"/>
        </w:rPr>
        <w:t xml:space="preserve"> </w:t>
      </w:r>
      <w:proofErr w:type="spellStart"/>
      <w:r w:rsidRPr="00347812">
        <w:rPr>
          <w:rFonts w:eastAsia="Malgun Gothic"/>
          <w:strike/>
          <w:sz w:val="20"/>
          <w:lang w:val="en-GB"/>
        </w:rPr>
        <w:t>used_by_curr_pic_flag</w:t>
      </w:r>
      <w:proofErr w:type="spellEnd"/>
      <w:r w:rsidRPr="00347812">
        <w:rPr>
          <w:rFonts w:eastAsia="Malgun Gothic"/>
          <w:strike/>
          <w:sz w:val="20"/>
          <w:lang w:val="en-GB"/>
        </w:rPr>
        <w:t>[ j ]</w:t>
      </w:r>
      <w:r w:rsidR="00347812" w:rsidRPr="00347812">
        <w:rPr>
          <w:rFonts w:eastAsia="Malgun Gothic"/>
          <w:sz w:val="20"/>
          <w:lang w:val="en-GB"/>
        </w:rPr>
        <w:t xml:space="preserve"> </w:t>
      </w:r>
      <w:r w:rsidRPr="00347812">
        <w:rPr>
          <w:rFonts w:eastAsia="Malgun Gothic"/>
          <w:sz w:val="20"/>
          <w:lang w:val="en-GB"/>
        </w:rPr>
        <w:br/>
      </w:r>
      <w:r w:rsidRPr="00347812">
        <w:rPr>
          <w:rFonts w:eastAsia="Malgun Gothic"/>
          <w:sz w:val="20"/>
          <w:lang w:val="en-GB"/>
        </w:rPr>
        <w:tab/>
      </w:r>
      <w:r w:rsidRPr="00347812">
        <w:rPr>
          <w:rFonts w:eastAsia="Malgun Gothic"/>
          <w:sz w:val="20"/>
          <w:lang w:val="en-GB"/>
        </w:rPr>
        <w:tab/>
        <w:t>i0++</w:t>
      </w:r>
      <w:r w:rsidRPr="00347812">
        <w:rPr>
          <w:rFonts w:eastAsia="Malgun Gothic"/>
          <w:sz w:val="20"/>
          <w:lang w:val="en-GB"/>
        </w:rPr>
        <w:br/>
      </w:r>
      <w:r w:rsidRPr="00347812">
        <w:rPr>
          <w:rFonts w:eastAsia="Malgun Gothic"/>
          <w:sz w:val="20"/>
          <w:lang w:val="en-GB"/>
        </w:rPr>
        <w:tab/>
        <w:t>} else {</w:t>
      </w:r>
      <w:r w:rsidRPr="00347812">
        <w:rPr>
          <w:rFonts w:eastAsia="Malgun Gothic"/>
          <w:sz w:val="20"/>
          <w:lang w:val="en-GB"/>
        </w:rPr>
        <w:br/>
      </w:r>
      <w:r w:rsidRPr="00347812">
        <w:rPr>
          <w:rFonts w:eastAsia="Malgun Gothic"/>
          <w:sz w:val="20"/>
          <w:lang w:val="en-GB"/>
        </w:rPr>
        <w:tab/>
      </w:r>
      <w:r w:rsidRPr="00347812">
        <w:rPr>
          <w:rFonts w:eastAsia="Malgun Gothic"/>
          <w:sz w:val="20"/>
          <w:lang w:val="en-GB"/>
        </w:rPr>
        <w:tab/>
        <w:t xml:space="preserve">DeltaPocS1[ </w:t>
      </w:r>
      <w:proofErr w:type="spellStart"/>
      <w:r w:rsidRPr="00347812">
        <w:rPr>
          <w:rFonts w:eastAsia="Malgun Gothic"/>
          <w:sz w:val="20"/>
          <w:lang w:val="en-GB"/>
        </w:rPr>
        <w:t>idx</w:t>
      </w:r>
      <w:proofErr w:type="spellEnd"/>
      <w:r w:rsidRPr="00347812">
        <w:rPr>
          <w:rFonts w:eastAsia="Malgun Gothic"/>
          <w:sz w:val="20"/>
          <w:lang w:val="en-GB"/>
        </w:rPr>
        <w:t xml:space="preserve"> ][ i1 ] = </w:t>
      </w:r>
      <w:proofErr w:type="spellStart"/>
      <w:r w:rsidRPr="00347812">
        <w:rPr>
          <w:rFonts w:eastAsia="Malgun Gothic"/>
          <w:sz w:val="20"/>
          <w:lang w:val="en-GB"/>
        </w:rPr>
        <w:t>DPoc</w:t>
      </w:r>
      <w:proofErr w:type="spellEnd"/>
      <w:r w:rsidRPr="00347812">
        <w:rPr>
          <w:rFonts w:eastAsia="Malgun Gothic"/>
          <w:sz w:val="20"/>
          <w:lang w:val="en-GB"/>
        </w:rPr>
        <w:br/>
      </w:r>
      <w:r w:rsidRPr="00347812">
        <w:rPr>
          <w:rFonts w:eastAsia="Malgun Gothic"/>
          <w:sz w:val="20"/>
          <w:lang w:val="en-GB"/>
        </w:rPr>
        <w:tab/>
      </w:r>
      <w:r w:rsidRPr="00347812">
        <w:rPr>
          <w:rFonts w:eastAsia="Malgun Gothic"/>
          <w:sz w:val="20"/>
          <w:lang w:val="en-GB"/>
        </w:rPr>
        <w:tab/>
        <w:t xml:space="preserve">UsedByCurrPicS1[ </w:t>
      </w:r>
      <w:proofErr w:type="spellStart"/>
      <w:r w:rsidRPr="00347812">
        <w:rPr>
          <w:rFonts w:eastAsia="Malgun Gothic"/>
          <w:sz w:val="20"/>
          <w:lang w:val="en-GB"/>
        </w:rPr>
        <w:t>idx</w:t>
      </w:r>
      <w:proofErr w:type="spellEnd"/>
      <w:r w:rsidRPr="00347812">
        <w:rPr>
          <w:rFonts w:eastAsia="Malgun Gothic"/>
          <w:sz w:val="20"/>
          <w:lang w:val="en-GB"/>
        </w:rPr>
        <w:t xml:space="preserve"> ][ i1 ] = </w:t>
      </w:r>
      <w:proofErr w:type="spellStart"/>
      <w:r w:rsidRPr="00347812">
        <w:rPr>
          <w:rFonts w:eastAsia="Malgun Gothic"/>
          <w:sz w:val="20"/>
          <w:lang w:val="en-GB"/>
        </w:rPr>
        <w:t>currFlag</w:t>
      </w:r>
      <w:proofErr w:type="spellEnd"/>
      <w:r w:rsidRPr="00347812">
        <w:rPr>
          <w:rFonts w:eastAsia="Malgun Gothic"/>
          <w:sz w:val="20"/>
          <w:lang w:val="en-GB"/>
        </w:rPr>
        <w:t xml:space="preserve"> </w:t>
      </w:r>
      <w:proofErr w:type="spellStart"/>
      <w:r w:rsidRPr="00347812">
        <w:rPr>
          <w:rFonts w:eastAsia="Malgun Gothic"/>
          <w:strike/>
          <w:sz w:val="20"/>
          <w:lang w:val="en-GB"/>
        </w:rPr>
        <w:t>used_by_curr_pic_flag</w:t>
      </w:r>
      <w:proofErr w:type="spellEnd"/>
      <w:r w:rsidRPr="00347812">
        <w:rPr>
          <w:rFonts w:eastAsia="Malgun Gothic"/>
          <w:strike/>
          <w:sz w:val="20"/>
          <w:lang w:val="en-GB"/>
        </w:rPr>
        <w:t>[ j ]</w:t>
      </w:r>
      <w:r w:rsidR="00347812" w:rsidRPr="00347812">
        <w:rPr>
          <w:rFonts w:eastAsia="Malgun Gothic"/>
          <w:sz w:val="20"/>
          <w:lang w:val="en-GB"/>
        </w:rPr>
        <w:t xml:space="preserve"> </w:t>
      </w:r>
      <w:r w:rsidRPr="00347812">
        <w:rPr>
          <w:rFonts w:eastAsia="Malgun Gothic"/>
          <w:sz w:val="20"/>
          <w:lang w:val="en-GB"/>
        </w:rPr>
        <w:br/>
      </w:r>
      <w:r w:rsidRPr="00347812">
        <w:rPr>
          <w:rFonts w:eastAsia="Malgun Gothic"/>
          <w:sz w:val="20"/>
          <w:lang w:val="en-GB"/>
        </w:rPr>
        <w:tab/>
      </w:r>
      <w:r w:rsidRPr="00347812">
        <w:rPr>
          <w:rFonts w:eastAsia="Malgun Gothic"/>
          <w:sz w:val="20"/>
          <w:lang w:val="en-GB"/>
        </w:rPr>
        <w:tab/>
        <w:t>i1++</w:t>
      </w:r>
      <w:r w:rsidRPr="00347812">
        <w:rPr>
          <w:rFonts w:eastAsia="Malgun Gothic"/>
          <w:sz w:val="20"/>
          <w:lang w:val="en-GB"/>
        </w:rPr>
        <w:br/>
      </w:r>
      <w:r w:rsidRPr="00347812">
        <w:rPr>
          <w:rFonts w:eastAsia="Malgun Gothic"/>
          <w:sz w:val="20"/>
          <w:lang w:val="en-GB"/>
        </w:rPr>
        <w:tab/>
        <w:t xml:space="preserve">} </w:t>
      </w:r>
      <w:r w:rsidRPr="00347812">
        <w:rPr>
          <w:rFonts w:eastAsia="Malgun Gothic"/>
          <w:sz w:val="20"/>
          <w:lang w:val="en-GB"/>
        </w:rPr>
        <w:br/>
        <w:t>}</w:t>
      </w:r>
      <w:r w:rsidRPr="00347812">
        <w:rPr>
          <w:sz w:val="20"/>
        </w:rPr>
        <w:br/>
      </w:r>
      <w:proofErr w:type="spellStart"/>
      <w:r w:rsidRPr="00347812">
        <w:rPr>
          <w:rFonts w:eastAsia="Malgun Gothic"/>
          <w:sz w:val="20"/>
          <w:szCs w:val="22"/>
          <w:lang w:val="en-GB"/>
        </w:rPr>
        <w:t>NumNegativePics</w:t>
      </w:r>
      <w:proofErr w:type="spellEnd"/>
      <w:r w:rsidRPr="00347812">
        <w:rPr>
          <w:rFonts w:eastAsia="Malgun Gothic"/>
          <w:sz w:val="20"/>
          <w:szCs w:val="22"/>
          <w:lang w:val="en-GB"/>
        </w:rPr>
        <w:t xml:space="preserve">[ </w:t>
      </w:r>
      <w:proofErr w:type="spellStart"/>
      <w:r w:rsidRPr="00347812">
        <w:rPr>
          <w:rFonts w:eastAsia="Malgun Gothic"/>
          <w:sz w:val="20"/>
          <w:szCs w:val="22"/>
          <w:lang w:val="en-GB"/>
        </w:rPr>
        <w:t>idx</w:t>
      </w:r>
      <w:proofErr w:type="spellEnd"/>
      <w:r w:rsidRPr="00347812">
        <w:rPr>
          <w:rFonts w:eastAsia="Malgun Gothic"/>
          <w:sz w:val="20"/>
          <w:szCs w:val="22"/>
          <w:lang w:val="en-GB"/>
        </w:rPr>
        <w:t xml:space="preserve"> ] = i0</w:t>
      </w:r>
    </w:p>
    <w:p w:rsidR="00D82884" w:rsidRPr="00347812" w:rsidRDefault="00D82884" w:rsidP="00347812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0"/>
        <w:ind w:left="794"/>
        <w:jc w:val="both"/>
        <w:rPr>
          <w:rFonts w:eastAsia="Malgun Gothic"/>
          <w:sz w:val="20"/>
          <w:szCs w:val="22"/>
          <w:lang w:val="en-GB"/>
        </w:rPr>
      </w:pPr>
      <w:proofErr w:type="spellStart"/>
      <w:proofErr w:type="gramStart"/>
      <w:r w:rsidRPr="00347812">
        <w:rPr>
          <w:rFonts w:eastAsia="Malgun Gothic"/>
          <w:sz w:val="20"/>
          <w:szCs w:val="22"/>
          <w:lang w:val="en-GB"/>
        </w:rPr>
        <w:t>NumPositivePics</w:t>
      </w:r>
      <w:proofErr w:type="spellEnd"/>
      <w:r w:rsidRPr="00347812">
        <w:rPr>
          <w:rFonts w:eastAsia="Malgun Gothic"/>
          <w:sz w:val="20"/>
          <w:szCs w:val="22"/>
          <w:lang w:val="en-GB"/>
        </w:rPr>
        <w:t>[</w:t>
      </w:r>
      <w:proofErr w:type="gramEnd"/>
      <w:r w:rsidRPr="00347812">
        <w:rPr>
          <w:rFonts w:eastAsia="Malgun Gothic"/>
          <w:sz w:val="20"/>
          <w:szCs w:val="22"/>
          <w:lang w:val="en-GB"/>
        </w:rPr>
        <w:t xml:space="preserve"> </w:t>
      </w:r>
      <w:proofErr w:type="spellStart"/>
      <w:r w:rsidRPr="00347812">
        <w:rPr>
          <w:rFonts w:eastAsia="Malgun Gothic"/>
          <w:sz w:val="20"/>
          <w:szCs w:val="22"/>
          <w:lang w:val="en-GB"/>
        </w:rPr>
        <w:t>idx</w:t>
      </w:r>
      <w:proofErr w:type="spellEnd"/>
      <w:r w:rsidRPr="00347812">
        <w:rPr>
          <w:rFonts w:eastAsia="Malgun Gothic"/>
          <w:sz w:val="20"/>
          <w:szCs w:val="22"/>
          <w:lang w:val="en-GB"/>
        </w:rPr>
        <w:t xml:space="preserve"> ] = i1</w:t>
      </w:r>
    </w:p>
    <w:p w:rsidR="00D82884" w:rsidRPr="00347812" w:rsidRDefault="00D82884" w:rsidP="003F2B0D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szCs w:val="22"/>
          <w:lang w:val="en-GB"/>
        </w:rPr>
      </w:pPr>
      <w:r w:rsidRPr="00BD7D9F">
        <w:rPr>
          <w:rFonts w:eastAsia="Malgun Gothic"/>
          <w:sz w:val="20"/>
          <w:szCs w:val="22"/>
          <w:lang w:val="en-GB"/>
        </w:rPr>
        <w:t xml:space="preserve">Regardless the value of </w:t>
      </w:r>
      <w:proofErr w:type="spellStart"/>
      <w:r w:rsidRPr="00BD7D9F">
        <w:rPr>
          <w:rFonts w:eastAsia="Malgun Gothic"/>
          <w:sz w:val="20"/>
          <w:szCs w:val="22"/>
          <w:lang w:val="en-GB"/>
        </w:rPr>
        <w:t>inter_ref_pic_set_prediction_flag</w:t>
      </w:r>
      <w:proofErr w:type="spellEnd"/>
      <w:r w:rsidRPr="00BD7D9F">
        <w:rPr>
          <w:rFonts w:eastAsia="Malgun Gothic"/>
          <w:sz w:val="20"/>
          <w:szCs w:val="22"/>
          <w:lang w:val="en-GB"/>
        </w:rPr>
        <w:t xml:space="preserve">, the following process is used to derive a sorted list of delta POC values and the associated </w:t>
      </w:r>
      <w:proofErr w:type="spellStart"/>
      <w:r w:rsidRPr="00BD7D9F">
        <w:rPr>
          <w:rFonts w:eastAsia="Malgun Gothic"/>
          <w:sz w:val="20"/>
          <w:szCs w:val="22"/>
          <w:lang w:val="en-GB"/>
        </w:rPr>
        <w:t>used_by_curr_pic_sx_flag</w:t>
      </w:r>
      <w:proofErr w:type="spellEnd"/>
      <w:r w:rsidRPr="00BD7D9F">
        <w:rPr>
          <w:rFonts w:eastAsia="Malgun Gothic"/>
          <w:sz w:val="20"/>
          <w:szCs w:val="22"/>
          <w:lang w:val="en-GB"/>
        </w:rPr>
        <w:t xml:space="preserve"> values of the entries in the RPS. The arrays </w:t>
      </w:r>
      <w:proofErr w:type="spellStart"/>
      <w:proofErr w:type="gramStart"/>
      <w:r w:rsidRPr="00BD7D9F">
        <w:rPr>
          <w:rFonts w:eastAsia="Malgun Gothic"/>
          <w:sz w:val="20"/>
          <w:szCs w:val="22"/>
          <w:lang w:val="en-GB"/>
        </w:rPr>
        <w:t>DeltaPocSorted</w:t>
      </w:r>
      <w:proofErr w:type="spellEnd"/>
      <w:r w:rsidRPr="00BD7D9F">
        <w:rPr>
          <w:rFonts w:eastAsia="Malgun Gothic"/>
          <w:sz w:val="20"/>
          <w:szCs w:val="22"/>
          <w:lang w:val="en-GB"/>
        </w:rPr>
        <w:t>[</w:t>
      </w:r>
      <w:proofErr w:type="gramEnd"/>
      <w:r w:rsidRPr="00BD7D9F">
        <w:rPr>
          <w:rFonts w:eastAsia="Malgun Gothic"/>
          <w:sz w:val="20"/>
          <w:szCs w:val="22"/>
          <w:lang w:val="en-GB"/>
        </w:rPr>
        <w:t xml:space="preserve"> </w:t>
      </w:r>
      <w:proofErr w:type="spellStart"/>
      <w:r w:rsidRPr="00BD7D9F">
        <w:rPr>
          <w:rFonts w:eastAsia="Malgun Gothic"/>
          <w:sz w:val="20"/>
          <w:szCs w:val="22"/>
          <w:lang w:val="en-GB"/>
        </w:rPr>
        <w:t>idx</w:t>
      </w:r>
      <w:proofErr w:type="spellEnd"/>
      <w:r w:rsidRPr="00BD7D9F">
        <w:rPr>
          <w:rFonts w:eastAsia="Malgun Gothic"/>
          <w:sz w:val="20"/>
          <w:szCs w:val="22"/>
          <w:lang w:val="en-GB"/>
        </w:rPr>
        <w:t xml:space="preserve"> ] and </w:t>
      </w:r>
      <w:proofErr w:type="spellStart"/>
      <w:r w:rsidRPr="00BD7D9F">
        <w:rPr>
          <w:rFonts w:eastAsia="Malgun Gothic"/>
          <w:sz w:val="20"/>
          <w:szCs w:val="22"/>
          <w:lang w:val="en-GB"/>
        </w:rPr>
        <w:t>UsedByCurrPic</w:t>
      </w:r>
      <w:proofErr w:type="spellEnd"/>
      <w:r w:rsidRPr="00BD7D9F">
        <w:rPr>
          <w:rFonts w:eastAsia="Malgun Gothic"/>
          <w:sz w:val="20"/>
          <w:szCs w:val="22"/>
          <w:lang w:val="en-GB"/>
        </w:rPr>
        <w:t xml:space="preserve">[ </w:t>
      </w:r>
      <w:proofErr w:type="spellStart"/>
      <w:r w:rsidRPr="00BD7D9F">
        <w:rPr>
          <w:rFonts w:eastAsia="Malgun Gothic"/>
          <w:sz w:val="20"/>
          <w:szCs w:val="22"/>
          <w:lang w:val="en-GB"/>
        </w:rPr>
        <w:t>idx</w:t>
      </w:r>
      <w:proofErr w:type="spellEnd"/>
      <w:r w:rsidRPr="00BD7D9F">
        <w:rPr>
          <w:rFonts w:eastAsia="Malgun Gothic"/>
          <w:sz w:val="20"/>
          <w:szCs w:val="22"/>
          <w:lang w:val="en-GB"/>
        </w:rPr>
        <w:t xml:space="preserve"> ][ ] are derived as follows.</w:t>
      </w:r>
    </w:p>
    <w:p w:rsidR="00D82884" w:rsidRPr="00BD7D9F" w:rsidRDefault="00D82884" w:rsidP="00D82884">
      <w:pPr>
        <w:jc w:val="both"/>
        <w:rPr>
          <w:sz w:val="20"/>
        </w:rPr>
      </w:pPr>
    </w:p>
    <w:p w:rsidR="00D82884" w:rsidRPr="00BD7D9F" w:rsidRDefault="00D82884" w:rsidP="003F2B0D">
      <w:pPr>
        <w:ind w:left="360"/>
        <w:rPr>
          <w:rFonts w:eastAsia="Malgun Gothic"/>
          <w:sz w:val="20"/>
          <w:lang w:val="en-GB"/>
        </w:rPr>
      </w:pPr>
      <w:proofErr w:type="gramStart"/>
      <w:r w:rsidRPr="00BD7D9F">
        <w:rPr>
          <w:rFonts w:eastAsia="Malgun Gothic"/>
          <w:sz w:val="20"/>
          <w:lang w:val="en-GB"/>
        </w:rPr>
        <w:t>for(</w:t>
      </w:r>
      <w:proofErr w:type="gramEnd"/>
      <w:r w:rsidRPr="00BD7D9F">
        <w:rPr>
          <w:rFonts w:eastAsia="Malgun Gothic"/>
          <w:sz w:val="20"/>
          <w:lang w:val="en-GB"/>
        </w:rPr>
        <w:t xml:space="preserve">j = 0, </w:t>
      </w:r>
      <w:proofErr w:type="spellStart"/>
      <w:r w:rsidRPr="00BD7D9F">
        <w:rPr>
          <w:rFonts w:eastAsia="Malgun Gothic"/>
          <w:sz w:val="20"/>
          <w:lang w:val="en-GB"/>
        </w:rPr>
        <w:t>i</w:t>
      </w:r>
      <w:proofErr w:type="spellEnd"/>
      <w:r w:rsidRPr="00BD7D9F">
        <w:rPr>
          <w:rFonts w:eastAsia="Malgun Gothic"/>
          <w:sz w:val="20"/>
          <w:lang w:val="en-GB"/>
        </w:rPr>
        <w:t xml:space="preserve"> = </w:t>
      </w:r>
      <w:proofErr w:type="spellStart"/>
      <w:r w:rsidRPr="00BD7D9F">
        <w:rPr>
          <w:rFonts w:eastAsia="Malgun Gothic"/>
          <w:sz w:val="20"/>
          <w:lang w:val="en-GB"/>
        </w:rPr>
        <w:t>NumNegativePics</w:t>
      </w:r>
      <w:proofErr w:type="spellEnd"/>
      <w:r w:rsidRPr="00BD7D9F">
        <w:rPr>
          <w:rFonts w:eastAsia="Malgun Gothic"/>
          <w:sz w:val="20"/>
          <w:lang w:val="en-GB"/>
        </w:rPr>
        <w:t xml:space="preserve">[ </w:t>
      </w:r>
      <w:proofErr w:type="spellStart"/>
      <w:r w:rsidRPr="00BD7D9F">
        <w:rPr>
          <w:rFonts w:eastAsia="Malgun Gothic"/>
          <w:sz w:val="20"/>
          <w:lang w:val="en-GB"/>
        </w:rPr>
        <w:t>idx</w:t>
      </w:r>
      <w:proofErr w:type="spellEnd"/>
      <w:r w:rsidRPr="00BD7D9F">
        <w:rPr>
          <w:rFonts w:eastAsia="Malgun Gothic"/>
          <w:sz w:val="20"/>
          <w:lang w:val="en-GB"/>
        </w:rPr>
        <w:t xml:space="preserve"> ] - 1; </w:t>
      </w:r>
      <w:proofErr w:type="spellStart"/>
      <w:r w:rsidRPr="00BD7D9F">
        <w:rPr>
          <w:rFonts w:eastAsia="Malgun Gothic"/>
          <w:sz w:val="20"/>
          <w:lang w:val="en-GB"/>
        </w:rPr>
        <w:t>i</w:t>
      </w:r>
      <w:proofErr w:type="spellEnd"/>
      <w:r w:rsidRPr="00BD7D9F">
        <w:rPr>
          <w:rFonts w:eastAsia="Malgun Gothic"/>
          <w:sz w:val="20"/>
          <w:lang w:val="en-GB"/>
        </w:rPr>
        <w:t xml:space="preserve"> &gt;= 0; </w:t>
      </w:r>
      <w:proofErr w:type="spellStart"/>
      <w:r w:rsidRPr="00BD7D9F">
        <w:rPr>
          <w:rFonts w:eastAsia="Malgun Gothic"/>
          <w:sz w:val="20"/>
          <w:lang w:val="en-GB"/>
        </w:rPr>
        <w:t>i</w:t>
      </w:r>
      <w:proofErr w:type="spellEnd"/>
      <w:r w:rsidRPr="00BD7D9F">
        <w:rPr>
          <w:rFonts w:eastAsia="Malgun Gothic"/>
          <w:sz w:val="20"/>
          <w:lang w:val="en-GB"/>
        </w:rPr>
        <w:t>--, j++) {</w:t>
      </w:r>
    </w:p>
    <w:p w:rsidR="00D82884" w:rsidRPr="00BD7D9F" w:rsidRDefault="00D82884" w:rsidP="003F2B0D">
      <w:pPr>
        <w:ind w:left="720"/>
        <w:rPr>
          <w:rFonts w:eastAsia="Malgun Gothic"/>
          <w:sz w:val="20"/>
          <w:lang w:val="en-GB"/>
        </w:rPr>
      </w:pPr>
      <w:proofErr w:type="spellStart"/>
      <w:r w:rsidRPr="00BD7D9F">
        <w:rPr>
          <w:rFonts w:eastAsia="Malgun Gothic"/>
          <w:sz w:val="20"/>
          <w:lang w:val="en-GB"/>
        </w:rPr>
        <w:t>DeltaPocSorted</w:t>
      </w:r>
      <w:proofErr w:type="spellEnd"/>
      <w:r w:rsidRPr="00BD7D9F">
        <w:rPr>
          <w:rFonts w:eastAsia="Malgun Gothic"/>
          <w:sz w:val="20"/>
          <w:lang w:val="en-GB"/>
        </w:rPr>
        <w:t xml:space="preserve">[ </w:t>
      </w:r>
      <w:proofErr w:type="spellStart"/>
      <w:r w:rsidRPr="00BD7D9F">
        <w:rPr>
          <w:rFonts w:eastAsia="Malgun Gothic"/>
          <w:sz w:val="20"/>
          <w:lang w:val="en-GB"/>
        </w:rPr>
        <w:t>idx</w:t>
      </w:r>
      <w:proofErr w:type="spellEnd"/>
      <w:r w:rsidRPr="00BD7D9F">
        <w:rPr>
          <w:rFonts w:eastAsia="Malgun Gothic"/>
          <w:sz w:val="20"/>
          <w:lang w:val="en-GB"/>
        </w:rPr>
        <w:t xml:space="preserve"> ][ j ] = DeltaPocS0[ </w:t>
      </w:r>
      <w:proofErr w:type="spellStart"/>
      <w:r w:rsidRPr="00BD7D9F">
        <w:rPr>
          <w:rFonts w:eastAsia="Malgun Gothic"/>
          <w:sz w:val="20"/>
          <w:lang w:val="en-GB"/>
        </w:rPr>
        <w:t>idx</w:t>
      </w:r>
      <w:proofErr w:type="spellEnd"/>
      <w:r w:rsidRPr="00BD7D9F">
        <w:rPr>
          <w:rFonts w:eastAsia="Malgun Gothic"/>
          <w:sz w:val="20"/>
          <w:lang w:val="en-GB"/>
        </w:rPr>
        <w:t xml:space="preserve"> ][ </w:t>
      </w:r>
      <w:proofErr w:type="spellStart"/>
      <w:r w:rsidRPr="00BD7D9F">
        <w:rPr>
          <w:rFonts w:eastAsia="Malgun Gothic"/>
          <w:sz w:val="20"/>
          <w:lang w:val="en-GB"/>
        </w:rPr>
        <w:t>i</w:t>
      </w:r>
      <w:proofErr w:type="spellEnd"/>
      <w:r w:rsidRPr="00BD7D9F">
        <w:rPr>
          <w:rFonts w:eastAsia="Malgun Gothic"/>
          <w:sz w:val="20"/>
          <w:lang w:val="en-GB"/>
        </w:rPr>
        <w:t xml:space="preserve"> ]</w:t>
      </w:r>
      <w:r w:rsidR="003F2B0D" w:rsidRPr="00BD7D9F">
        <w:rPr>
          <w:rFonts w:eastAsia="Malgun Gothic"/>
          <w:sz w:val="20"/>
          <w:lang w:val="en-GB"/>
        </w:rPr>
        <w:br/>
      </w:r>
      <w:proofErr w:type="spellStart"/>
      <w:r w:rsidRPr="00BD7D9F">
        <w:rPr>
          <w:rFonts w:eastAsia="Malgun Gothic"/>
          <w:sz w:val="20"/>
          <w:lang w:val="en-GB"/>
        </w:rPr>
        <w:t>UsedByCurrPic</w:t>
      </w:r>
      <w:proofErr w:type="spellEnd"/>
      <w:r w:rsidRPr="00BD7D9F">
        <w:rPr>
          <w:rFonts w:eastAsia="Malgun Gothic"/>
          <w:sz w:val="20"/>
          <w:lang w:val="en-GB"/>
        </w:rPr>
        <w:t xml:space="preserve">[ </w:t>
      </w:r>
      <w:proofErr w:type="spellStart"/>
      <w:r w:rsidRPr="00BD7D9F">
        <w:rPr>
          <w:rFonts w:eastAsia="Malgun Gothic"/>
          <w:sz w:val="20"/>
          <w:lang w:val="en-GB"/>
        </w:rPr>
        <w:t>idx</w:t>
      </w:r>
      <w:proofErr w:type="spellEnd"/>
      <w:r w:rsidRPr="00BD7D9F">
        <w:rPr>
          <w:rFonts w:eastAsia="Malgun Gothic"/>
          <w:sz w:val="20"/>
          <w:lang w:val="en-GB"/>
        </w:rPr>
        <w:t xml:space="preserve"> ][ j ] = UsedByCurrPicS0[ </w:t>
      </w:r>
      <w:proofErr w:type="spellStart"/>
      <w:r w:rsidRPr="00BD7D9F">
        <w:rPr>
          <w:rFonts w:eastAsia="Malgun Gothic"/>
          <w:sz w:val="20"/>
          <w:lang w:val="en-GB"/>
        </w:rPr>
        <w:t>idx</w:t>
      </w:r>
      <w:proofErr w:type="spellEnd"/>
      <w:r w:rsidRPr="00BD7D9F">
        <w:rPr>
          <w:rFonts w:eastAsia="Malgun Gothic"/>
          <w:sz w:val="20"/>
          <w:lang w:val="en-GB"/>
        </w:rPr>
        <w:t xml:space="preserve"> ][ </w:t>
      </w:r>
      <w:proofErr w:type="spellStart"/>
      <w:r w:rsidRPr="00BD7D9F">
        <w:rPr>
          <w:rFonts w:eastAsia="Malgun Gothic"/>
          <w:sz w:val="20"/>
          <w:lang w:val="en-GB"/>
        </w:rPr>
        <w:t>i</w:t>
      </w:r>
      <w:proofErr w:type="spellEnd"/>
      <w:r w:rsidRPr="00BD7D9F">
        <w:rPr>
          <w:rFonts w:eastAsia="Malgun Gothic"/>
          <w:sz w:val="20"/>
          <w:lang w:val="en-GB"/>
        </w:rPr>
        <w:t xml:space="preserve"> ]</w:t>
      </w:r>
    </w:p>
    <w:p w:rsidR="00D82884" w:rsidRPr="00BD7D9F" w:rsidRDefault="00D82884" w:rsidP="003F2B0D">
      <w:pPr>
        <w:ind w:left="360"/>
        <w:rPr>
          <w:rFonts w:eastAsia="Malgun Gothic"/>
          <w:sz w:val="20"/>
          <w:lang w:val="en-GB"/>
        </w:rPr>
      </w:pPr>
      <w:r w:rsidRPr="00BD7D9F">
        <w:rPr>
          <w:rFonts w:eastAsia="Malgun Gothic"/>
          <w:sz w:val="20"/>
          <w:lang w:val="en-GB"/>
        </w:rPr>
        <w:t>}</w:t>
      </w:r>
    </w:p>
    <w:p w:rsidR="00D82884" w:rsidRPr="00BD7D9F" w:rsidRDefault="00D82884" w:rsidP="003F2B0D">
      <w:pPr>
        <w:ind w:left="360"/>
        <w:rPr>
          <w:rFonts w:eastAsia="Malgun Gothic"/>
          <w:sz w:val="20"/>
          <w:lang w:val="en-GB"/>
        </w:rPr>
      </w:pPr>
      <w:r w:rsidRPr="00BD7D9F">
        <w:rPr>
          <w:rFonts w:eastAsia="Malgun Gothic"/>
          <w:sz w:val="20"/>
          <w:lang w:val="en-GB"/>
        </w:rPr>
        <w:t xml:space="preserve">for(j = </w:t>
      </w:r>
      <w:proofErr w:type="spellStart"/>
      <w:r w:rsidRPr="00BD7D9F">
        <w:rPr>
          <w:rFonts w:eastAsia="Malgun Gothic"/>
          <w:sz w:val="20"/>
          <w:lang w:val="en-GB"/>
        </w:rPr>
        <w:t>NumNegativePics</w:t>
      </w:r>
      <w:proofErr w:type="spellEnd"/>
      <w:r w:rsidRPr="00BD7D9F">
        <w:rPr>
          <w:rFonts w:eastAsia="Malgun Gothic"/>
          <w:sz w:val="20"/>
          <w:lang w:val="en-GB"/>
        </w:rPr>
        <w:t xml:space="preserve">[ </w:t>
      </w:r>
      <w:proofErr w:type="spellStart"/>
      <w:r w:rsidRPr="00BD7D9F">
        <w:rPr>
          <w:rFonts w:eastAsia="Malgun Gothic"/>
          <w:sz w:val="20"/>
          <w:lang w:val="en-GB"/>
        </w:rPr>
        <w:t>idx</w:t>
      </w:r>
      <w:proofErr w:type="spellEnd"/>
      <w:r w:rsidRPr="00BD7D9F">
        <w:rPr>
          <w:rFonts w:eastAsia="Malgun Gothic"/>
          <w:sz w:val="20"/>
          <w:lang w:val="en-GB"/>
        </w:rPr>
        <w:t xml:space="preserve"> ], </w:t>
      </w:r>
      <w:proofErr w:type="spellStart"/>
      <w:r w:rsidRPr="00BD7D9F">
        <w:rPr>
          <w:rFonts w:eastAsia="Malgun Gothic"/>
          <w:sz w:val="20"/>
          <w:lang w:val="en-GB"/>
        </w:rPr>
        <w:t>i</w:t>
      </w:r>
      <w:proofErr w:type="spellEnd"/>
      <w:r w:rsidRPr="00BD7D9F">
        <w:rPr>
          <w:rFonts w:eastAsia="Malgun Gothic"/>
          <w:sz w:val="20"/>
          <w:lang w:val="en-GB"/>
        </w:rPr>
        <w:t xml:space="preserve"> = </w:t>
      </w:r>
      <w:proofErr w:type="spellStart"/>
      <w:r w:rsidRPr="00BD7D9F">
        <w:rPr>
          <w:rFonts w:eastAsia="Malgun Gothic"/>
          <w:sz w:val="20"/>
          <w:lang w:val="en-GB"/>
        </w:rPr>
        <w:t>NumNegativePics</w:t>
      </w:r>
      <w:proofErr w:type="spellEnd"/>
      <w:r w:rsidRPr="00BD7D9F">
        <w:rPr>
          <w:rFonts w:eastAsia="Malgun Gothic"/>
          <w:sz w:val="20"/>
          <w:lang w:val="en-GB"/>
        </w:rPr>
        <w:t xml:space="preserve">[ </w:t>
      </w:r>
      <w:proofErr w:type="spellStart"/>
      <w:r w:rsidRPr="00BD7D9F">
        <w:rPr>
          <w:rFonts w:eastAsia="Malgun Gothic"/>
          <w:sz w:val="20"/>
          <w:lang w:val="en-GB"/>
        </w:rPr>
        <w:t>idx</w:t>
      </w:r>
      <w:proofErr w:type="spellEnd"/>
      <w:r w:rsidRPr="00BD7D9F">
        <w:rPr>
          <w:rFonts w:eastAsia="Malgun Gothic"/>
          <w:sz w:val="20"/>
          <w:lang w:val="en-GB"/>
        </w:rPr>
        <w:t xml:space="preserve"> ] ; </w:t>
      </w:r>
      <w:proofErr w:type="spellStart"/>
      <w:r w:rsidRPr="00BD7D9F">
        <w:rPr>
          <w:rFonts w:eastAsia="Malgun Gothic"/>
          <w:sz w:val="20"/>
          <w:lang w:val="en-GB"/>
        </w:rPr>
        <w:t>i</w:t>
      </w:r>
      <w:proofErr w:type="spellEnd"/>
      <w:r w:rsidRPr="00BD7D9F">
        <w:rPr>
          <w:rFonts w:eastAsia="Malgun Gothic"/>
          <w:sz w:val="20"/>
          <w:lang w:val="en-GB"/>
        </w:rPr>
        <w:t xml:space="preserve"> &lt; </w:t>
      </w:r>
      <w:proofErr w:type="spellStart"/>
      <w:r w:rsidRPr="00BD7D9F">
        <w:rPr>
          <w:rFonts w:eastAsia="Malgun Gothic"/>
          <w:sz w:val="20"/>
          <w:lang w:val="en-GB"/>
        </w:rPr>
        <w:t>NumPositivePics</w:t>
      </w:r>
      <w:proofErr w:type="spellEnd"/>
      <w:r w:rsidRPr="00BD7D9F">
        <w:rPr>
          <w:rFonts w:eastAsia="Malgun Gothic"/>
          <w:sz w:val="20"/>
          <w:lang w:val="en-GB"/>
        </w:rPr>
        <w:t xml:space="preserve">[ </w:t>
      </w:r>
      <w:proofErr w:type="spellStart"/>
      <w:r w:rsidRPr="00BD7D9F">
        <w:rPr>
          <w:rFonts w:eastAsia="Malgun Gothic"/>
          <w:sz w:val="20"/>
          <w:lang w:val="en-GB"/>
        </w:rPr>
        <w:t>idx</w:t>
      </w:r>
      <w:proofErr w:type="spellEnd"/>
      <w:r w:rsidRPr="00BD7D9F">
        <w:rPr>
          <w:rFonts w:eastAsia="Malgun Gothic"/>
          <w:sz w:val="20"/>
          <w:lang w:val="en-GB"/>
        </w:rPr>
        <w:t xml:space="preserve"> ] + </w:t>
      </w:r>
      <w:proofErr w:type="spellStart"/>
      <w:r w:rsidRPr="00BD7D9F">
        <w:rPr>
          <w:rFonts w:eastAsia="Malgun Gothic"/>
          <w:sz w:val="20"/>
          <w:lang w:val="en-GB"/>
        </w:rPr>
        <w:t>NumNegativePics</w:t>
      </w:r>
      <w:proofErr w:type="spellEnd"/>
      <w:r w:rsidRPr="00BD7D9F">
        <w:rPr>
          <w:rFonts w:eastAsia="Malgun Gothic"/>
          <w:sz w:val="20"/>
          <w:lang w:val="en-GB"/>
        </w:rPr>
        <w:t xml:space="preserve">[ </w:t>
      </w:r>
      <w:proofErr w:type="spellStart"/>
      <w:r w:rsidRPr="00BD7D9F">
        <w:rPr>
          <w:rFonts w:eastAsia="Malgun Gothic"/>
          <w:sz w:val="20"/>
          <w:lang w:val="en-GB"/>
        </w:rPr>
        <w:t>idx</w:t>
      </w:r>
      <w:proofErr w:type="spellEnd"/>
      <w:r w:rsidRPr="00BD7D9F">
        <w:rPr>
          <w:rFonts w:eastAsia="Malgun Gothic"/>
          <w:sz w:val="20"/>
          <w:lang w:val="en-GB"/>
        </w:rPr>
        <w:t xml:space="preserve"> ]; </w:t>
      </w:r>
      <w:proofErr w:type="spellStart"/>
      <w:r w:rsidRPr="00BD7D9F">
        <w:rPr>
          <w:rFonts w:eastAsia="Malgun Gothic"/>
          <w:sz w:val="20"/>
          <w:lang w:val="en-GB"/>
        </w:rPr>
        <w:t>i</w:t>
      </w:r>
      <w:proofErr w:type="spellEnd"/>
      <w:r w:rsidRPr="00BD7D9F">
        <w:rPr>
          <w:rFonts w:eastAsia="Malgun Gothic"/>
          <w:sz w:val="20"/>
          <w:lang w:val="en-GB"/>
        </w:rPr>
        <w:t>++, j++) {</w:t>
      </w:r>
    </w:p>
    <w:p w:rsidR="00D82884" w:rsidRPr="00BD7D9F" w:rsidRDefault="00D82884" w:rsidP="003F2B0D">
      <w:pPr>
        <w:ind w:left="720"/>
        <w:rPr>
          <w:rFonts w:eastAsia="Malgun Gothic"/>
          <w:sz w:val="20"/>
          <w:lang w:val="en-GB"/>
        </w:rPr>
      </w:pPr>
      <w:proofErr w:type="spellStart"/>
      <w:r w:rsidRPr="00BD7D9F">
        <w:rPr>
          <w:rFonts w:eastAsia="Malgun Gothic"/>
          <w:sz w:val="20"/>
          <w:lang w:val="en-GB"/>
        </w:rPr>
        <w:t>DeltaPocSorted</w:t>
      </w:r>
      <w:proofErr w:type="spellEnd"/>
      <w:r w:rsidRPr="00BD7D9F">
        <w:rPr>
          <w:rFonts w:eastAsia="Malgun Gothic"/>
          <w:sz w:val="20"/>
          <w:lang w:val="en-GB"/>
        </w:rPr>
        <w:t xml:space="preserve">[ </w:t>
      </w:r>
      <w:proofErr w:type="spellStart"/>
      <w:r w:rsidRPr="00BD7D9F">
        <w:rPr>
          <w:rFonts w:eastAsia="Malgun Gothic"/>
          <w:sz w:val="20"/>
          <w:lang w:val="en-GB"/>
        </w:rPr>
        <w:t>idx</w:t>
      </w:r>
      <w:proofErr w:type="spellEnd"/>
      <w:r w:rsidRPr="00BD7D9F">
        <w:rPr>
          <w:rFonts w:eastAsia="Malgun Gothic"/>
          <w:sz w:val="20"/>
          <w:lang w:val="en-GB"/>
        </w:rPr>
        <w:t xml:space="preserve"> ][ j ] = DeltaPocS1[ </w:t>
      </w:r>
      <w:proofErr w:type="spellStart"/>
      <w:r w:rsidRPr="00BD7D9F">
        <w:rPr>
          <w:rFonts w:eastAsia="Malgun Gothic"/>
          <w:sz w:val="20"/>
          <w:lang w:val="en-GB"/>
        </w:rPr>
        <w:t>idx</w:t>
      </w:r>
      <w:proofErr w:type="spellEnd"/>
      <w:r w:rsidRPr="00BD7D9F">
        <w:rPr>
          <w:rFonts w:eastAsia="Malgun Gothic"/>
          <w:sz w:val="20"/>
          <w:lang w:val="en-GB"/>
        </w:rPr>
        <w:t xml:space="preserve"> ][ </w:t>
      </w:r>
      <w:proofErr w:type="spellStart"/>
      <w:r w:rsidRPr="00BD7D9F">
        <w:rPr>
          <w:rFonts w:eastAsia="Malgun Gothic"/>
          <w:sz w:val="20"/>
          <w:lang w:val="en-GB"/>
        </w:rPr>
        <w:t>i</w:t>
      </w:r>
      <w:proofErr w:type="spellEnd"/>
      <w:r w:rsidRPr="00BD7D9F">
        <w:rPr>
          <w:rFonts w:eastAsia="Malgun Gothic"/>
          <w:sz w:val="20"/>
          <w:lang w:val="en-GB"/>
        </w:rPr>
        <w:t xml:space="preserve"> ]</w:t>
      </w:r>
      <w:r w:rsidR="003F2B0D" w:rsidRPr="00BD7D9F">
        <w:rPr>
          <w:rFonts w:eastAsia="Malgun Gothic"/>
          <w:sz w:val="20"/>
          <w:lang w:val="en-GB"/>
        </w:rPr>
        <w:br/>
      </w:r>
      <w:proofErr w:type="spellStart"/>
      <w:r w:rsidRPr="00BD7D9F">
        <w:rPr>
          <w:rFonts w:eastAsia="Malgun Gothic"/>
          <w:sz w:val="20"/>
          <w:lang w:val="en-GB"/>
        </w:rPr>
        <w:t>UsedByCurrPic</w:t>
      </w:r>
      <w:proofErr w:type="spellEnd"/>
      <w:r w:rsidRPr="00BD7D9F">
        <w:rPr>
          <w:rFonts w:eastAsia="Malgun Gothic"/>
          <w:sz w:val="20"/>
          <w:lang w:val="en-GB"/>
        </w:rPr>
        <w:t xml:space="preserve">[ </w:t>
      </w:r>
      <w:proofErr w:type="spellStart"/>
      <w:r w:rsidRPr="00BD7D9F">
        <w:rPr>
          <w:rFonts w:eastAsia="Malgun Gothic"/>
          <w:sz w:val="20"/>
          <w:lang w:val="en-GB"/>
        </w:rPr>
        <w:t>idx</w:t>
      </w:r>
      <w:proofErr w:type="spellEnd"/>
      <w:r w:rsidRPr="00BD7D9F">
        <w:rPr>
          <w:rFonts w:eastAsia="Malgun Gothic"/>
          <w:sz w:val="20"/>
          <w:lang w:val="en-GB"/>
        </w:rPr>
        <w:t xml:space="preserve"> ][ j ] = UsedByCurrPicS1[ </w:t>
      </w:r>
      <w:proofErr w:type="spellStart"/>
      <w:r w:rsidRPr="00BD7D9F">
        <w:rPr>
          <w:rFonts w:eastAsia="Malgun Gothic"/>
          <w:sz w:val="20"/>
          <w:lang w:val="en-GB"/>
        </w:rPr>
        <w:t>idx</w:t>
      </w:r>
      <w:proofErr w:type="spellEnd"/>
      <w:r w:rsidRPr="00BD7D9F">
        <w:rPr>
          <w:rFonts w:eastAsia="Malgun Gothic"/>
          <w:sz w:val="20"/>
          <w:lang w:val="en-GB"/>
        </w:rPr>
        <w:t xml:space="preserve"> ][ </w:t>
      </w:r>
      <w:proofErr w:type="spellStart"/>
      <w:r w:rsidRPr="00BD7D9F">
        <w:rPr>
          <w:rFonts w:eastAsia="Malgun Gothic"/>
          <w:sz w:val="20"/>
          <w:lang w:val="en-GB"/>
        </w:rPr>
        <w:t>i</w:t>
      </w:r>
      <w:proofErr w:type="spellEnd"/>
      <w:r w:rsidRPr="00BD7D9F">
        <w:rPr>
          <w:rFonts w:eastAsia="Malgun Gothic"/>
          <w:sz w:val="20"/>
          <w:lang w:val="en-GB"/>
        </w:rPr>
        <w:t xml:space="preserve"> ]</w:t>
      </w:r>
    </w:p>
    <w:p w:rsidR="00C83A31" w:rsidRPr="003F2B0D" w:rsidRDefault="00D82884" w:rsidP="003F2B0D">
      <w:pPr>
        <w:ind w:left="360"/>
        <w:rPr>
          <w:rFonts w:eastAsia="Malgun Gothic"/>
          <w:sz w:val="20"/>
          <w:lang w:val="en-GB"/>
        </w:rPr>
      </w:pPr>
      <w:r w:rsidRPr="00BD7D9F">
        <w:rPr>
          <w:rFonts w:eastAsia="Malgun Gothic"/>
          <w:sz w:val="20"/>
          <w:lang w:val="en-GB"/>
        </w:rPr>
        <w:t>}</w:t>
      </w:r>
    </w:p>
    <w:p w:rsidR="00A8072D" w:rsidRPr="00A97AD7" w:rsidRDefault="00A8072D" w:rsidP="00DD502A">
      <w:pPr>
        <w:jc w:val="both"/>
        <w:rPr>
          <w:szCs w:val="22"/>
        </w:rPr>
      </w:pPr>
    </w:p>
    <w:p w:rsidR="00623FC4" w:rsidRDefault="00623FC4" w:rsidP="00623FC4">
      <w:pPr>
        <w:pStyle w:val="Heading2"/>
        <w:rPr>
          <w:ins w:id="452" w:author="Adarsh K. Ramasubramonian" w:date="2012-05-04T23:05:00Z"/>
          <w:lang w:val="en-CA"/>
        </w:rPr>
      </w:pPr>
      <w:ins w:id="453" w:author="Adarsh K. Ramasubramonian" w:date="2012-05-04T23:05:00Z">
        <w:r>
          <w:rPr>
            <w:lang w:val="en-CA"/>
          </w:rPr>
          <w:lastRenderedPageBreak/>
          <w:t xml:space="preserve">The </w:t>
        </w:r>
      </w:ins>
      <w:ins w:id="454" w:author="Adarsh K. Ramasubramonian" w:date="2012-05-04T23:06:00Z">
        <w:r>
          <w:rPr>
            <w:lang w:val="en-CA"/>
          </w:rPr>
          <w:t>further</w:t>
        </w:r>
      </w:ins>
      <w:ins w:id="455" w:author="Adarsh K. Ramasubramonian" w:date="2012-05-04T23:05:00Z">
        <w:r>
          <w:rPr>
            <w:lang w:val="en-CA"/>
          </w:rPr>
          <w:t xml:space="preserve"> </w:t>
        </w:r>
        <w:proofErr w:type="spellStart"/>
        <w:r>
          <w:rPr>
            <w:lang w:val="en-CA"/>
          </w:rPr>
          <w:t>simplied</w:t>
        </w:r>
        <w:proofErr w:type="spellEnd"/>
        <w:r>
          <w:rPr>
            <w:lang w:val="en-CA"/>
          </w:rPr>
          <w:t xml:space="preserve"> syntax</w:t>
        </w:r>
      </w:ins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55"/>
        <w:gridCol w:w="1157"/>
      </w:tblGrid>
      <w:tr w:rsidR="00C83A31" w:rsidRPr="00FB08DB" w:rsidTr="00623FC4">
        <w:trPr>
          <w:cantSplit/>
          <w:jc w:val="center"/>
          <w:ins w:id="456" w:author="Adarsh K. Ramasubramonian" w:date="2012-05-04T22:58:00Z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31" w:rsidRPr="00FB08DB" w:rsidRDefault="00C83A31" w:rsidP="00623FC4">
            <w:pPr>
              <w:pStyle w:val="tablesyntax"/>
              <w:rPr>
                <w:ins w:id="457" w:author="Adarsh K. Ramasubramonian" w:date="2012-05-04T22:58:00Z"/>
              </w:rPr>
            </w:pPr>
            <w:proofErr w:type="spellStart"/>
            <w:ins w:id="458" w:author="Adarsh K. Ramasubramonian" w:date="2012-05-04T22:58:00Z">
              <w:r w:rsidRPr="00FB08DB">
                <w:t>short_term_ref_pic_set</w:t>
              </w:r>
              <w:proofErr w:type="spellEnd"/>
              <w:r w:rsidRPr="00FB08DB">
                <w:t>( </w:t>
              </w:r>
              <w:proofErr w:type="spellStart"/>
              <w:r w:rsidRPr="00FB08DB">
                <w:t>idx</w:t>
              </w:r>
              <w:proofErr w:type="spellEnd"/>
              <w:r w:rsidRPr="00FB08DB">
                <w:t> ) {</w:t>
              </w:r>
            </w:ins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31" w:rsidRPr="00FB08DB" w:rsidRDefault="00C83A31" w:rsidP="00623FC4">
            <w:pPr>
              <w:pStyle w:val="tableheading"/>
              <w:rPr>
                <w:ins w:id="459" w:author="Adarsh K. Ramasubramonian" w:date="2012-05-04T22:58:00Z"/>
              </w:rPr>
            </w:pPr>
            <w:ins w:id="460" w:author="Adarsh K. Ramasubramonian" w:date="2012-05-04T22:58:00Z">
              <w:r w:rsidRPr="00FB08DB">
                <w:t>Descriptor</w:t>
              </w:r>
            </w:ins>
          </w:p>
        </w:tc>
      </w:tr>
      <w:tr w:rsidR="00C83A31" w:rsidRPr="00DA7363" w:rsidTr="00623FC4">
        <w:trPr>
          <w:cantSplit/>
          <w:jc w:val="center"/>
          <w:ins w:id="461" w:author="Adarsh K. Ramasubramonian" w:date="2012-05-04T22:58:00Z"/>
        </w:trPr>
        <w:tc>
          <w:tcPr>
            <w:tcW w:w="6655" w:type="dxa"/>
          </w:tcPr>
          <w:p w:rsidR="00C83A31" w:rsidRPr="00DA7363" w:rsidRDefault="00C83A31" w:rsidP="00623FC4">
            <w:pPr>
              <w:pStyle w:val="tablesyntax"/>
              <w:rPr>
                <w:ins w:id="462" w:author="Adarsh K. Ramasubramonian" w:date="2012-05-04T22:58:00Z"/>
                <w:lang w:eastAsia="ko-KR"/>
              </w:rPr>
            </w:pPr>
            <w:ins w:id="463" w:author="Adarsh K. Ramasubramonian" w:date="2012-05-04T22:58:00Z">
              <w:r w:rsidRPr="00DA7363">
                <w:rPr>
                  <w:b/>
                  <w:bCs/>
                  <w:lang w:eastAsia="ko-KR"/>
                </w:rPr>
                <w:tab/>
              </w:r>
              <w:proofErr w:type="spellStart"/>
              <w:r w:rsidRPr="00DA7363">
                <w:rPr>
                  <w:b/>
                  <w:bCs/>
                </w:rPr>
                <w:t>inter_ref_pic_set_prediction_flag</w:t>
              </w:r>
              <w:proofErr w:type="spellEnd"/>
            </w:ins>
          </w:p>
        </w:tc>
        <w:tc>
          <w:tcPr>
            <w:tcW w:w="1157" w:type="dxa"/>
          </w:tcPr>
          <w:p w:rsidR="00C83A31" w:rsidRPr="00DA7363" w:rsidRDefault="00C83A31" w:rsidP="00623FC4">
            <w:pPr>
              <w:pStyle w:val="tablecell"/>
              <w:rPr>
                <w:ins w:id="464" w:author="Adarsh K. Ramasubramonian" w:date="2012-05-04T22:58:00Z"/>
              </w:rPr>
            </w:pPr>
            <w:ins w:id="465" w:author="Adarsh K. Ramasubramonian" w:date="2012-05-04T22:58:00Z">
              <w:r w:rsidRPr="00DA7363">
                <w:t>u(1)</w:t>
              </w:r>
            </w:ins>
          </w:p>
        </w:tc>
      </w:tr>
      <w:tr w:rsidR="00C83A31" w:rsidRPr="00DA7363" w:rsidTr="00623FC4">
        <w:trPr>
          <w:cantSplit/>
          <w:jc w:val="center"/>
          <w:ins w:id="466" w:author="Adarsh K. Ramasubramonian" w:date="2012-05-04T22:58:00Z"/>
        </w:trPr>
        <w:tc>
          <w:tcPr>
            <w:tcW w:w="6655" w:type="dxa"/>
          </w:tcPr>
          <w:p w:rsidR="00C83A31" w:rsidRPr="00DA7363" w:rsidRDefault="00C83A31" w:rsidP="00623FC4">
            <w:pPr>
              <w:pStyle w:val="tablesyntax"/>
              <w:rPr>
                <w:ins w:id="467" w:author="Adarsh K. Ramasubramonian" w:date="2012-05-04T22:58:00Z"/>
                <w:lang w:eastAsia="ko-KR"/>
              </w:rPr>
            </w:pPr>
            <w:ins w:id="468" w:author="Adarsh K. Ramasubramonian" w:date="2012-05-04T22:58:00Z">
              <w:r w:rsidRPr="00DA7363">
                <w:rPr>
                  <w:lang w:eastAsia="ko-KR"/>
                </w:rPr>
                <w:tab/>
                <w:t>i</w:t>
              </w:r>
              <w:r w:rsidRPr="00DA7363">
                <w:rPr>
                  <w:szCs w:val="22"/>
                </w:rPr>
                <w:t>f(</w:t>
              </w:r>
              <w:r w:rsidRPr="00DA7363">
                <w:rPr>
                  <w:bCs/>
                  <w:szCs w:val="22"/>
                </w:rPr>
                <w:t xml:space="preserve"> </w:t>
              </w:r>
              <w:proofErr w:type="spellStart"/>
              <w:r w:rsidRPr="00DA7363">
                <w:rPr>
                  <w:bCs/>
                </w:rPr>
                <w:t>inter_</w:t>
              </w:r>
              <w:r w:rsidRPr="00DA7363">
                <w:t>ref_pic_set</w:t>
              </w:r>
              <w:r w:rsidRPr="00DA7363">
                <w:rPr>
                  <w:bCs/>
                </w:rPr>
                <w:t>_prediction_flag</w:t>
              </w:r>
              <w:proofErr w:type="spellEnd"/>
              <w:r w:rsidRPr="00DA7363">
                <w:rPr>
                  <w:b/>
                </w:rPr>
                <w:t xml:space="preserve"> </w:t>
              </w:r>
              <w:r w:rsidRPr="00DA7363">
                <w:rPr>
                  <w:szCs w:val="22"/>
                </w:rPr>
                <w:t>) {</w:t>
              </w:r>
            </w:ins>
          </w:p>
        </w:tc>
        <w:tc>
          <w:tcPr>
            <w:tcW w:w="1157" w:type="dxa"/>
          </w:tcPr>
          <w:p w:rsidR="00C83A31" w:rsidRPr="00DA7363" w:rsidRDefault="00C83A31" w:rsidP="00623FC4">
            <w:pPr>
              <w:pStyle w:val="tablecell"/>
              <w:rPr>
                <w:ins w:id="469" w:author="Adarsh K. Ramasubramonian" w:date="2012-05-04T22:58:00Z"/>
              </w:rPr>
            </w:pPr>
          </w:p>
        </w:tc>
      </w:tr>
      <w:tr w:rsidR="00C83A31" w:rsidRPr="00F12540" w:rsidTr="00623FC4">
        <w:trPr>
          <w:cantSplit/>
          <w:jc w:val="center"/>
          <w:ins w:id="470" w:author="Adarsh K. Ramasubramonian" w:date="2012-05-04T22:58:00Z"/>
        </w:trPr>
        <w:tc>
          <w:tcPr>
            <w:tcW w:w="6655" w:type="dxa"/>
          </w:tcPr>
          <w:p w:rsidR="00C83A31" w:rsidRPr="00F12540" w:rsidRDefault="00C83A31" w:rsidP="00623FC4">
            <w:pPr>
              <w:pStyle w:val="tablesyntax"/>
              <w:rPr>
                <w:ins w:id="471" w:author="Adarsh K. Ramasubramonian" w:date="2012-05-04T22:58:00Z"/>
                <w:color w:val="FF0000"/>
                <w:lang w:eastAsia="ko-KR"/>
              </w:rPr>
            </w:pPr>
            <w:ins w:id="472" w:author="Adarsh K. Ramasubramonian" w:date="2012-05-04T22:58:00Z">
              <w:r w:rsidRPr="00F12540">
                <w:rPr>
                  <w:color w:val="FF0000"/>
                  <w:lang w:eastAsia="ko-KR"/>
                </w:rPr>
                <w:tab/>
              </w:r>
              <w:r w:rsidRPr="00F12540">
                <w:rPr>
                  <w:color w:val="FF0000"/>
                  <w:lang w:eastAsia="ko-KR"/>
                </w:rPr>
                <w:tab/>
              </w:r>
              <w:r w:rsidRPr="00F12540">
                <w:rPr>
                  <w:b/>
                  <w:color w:val="FF0000"/>
                </w:rPr>
                <w:t>delta_idx_minus1</w:t>
              </w:r>
            </w:ins>
          </w:p>
        </w:tc>
        <w:tc>
          <w:tcPr>
            <w:tcW w:w="1157" w:type="dxa"/>
          </w:tcPr>
          <w:p w:rsidR="00C83A31" w:rsidRPr="00F12540" w:rsidRDefault="00C83A31" w:rsidP="00623FC4">
            <w:pPr>
              <w:pStyle w:val="tablecell"/>
              <w:rPr>
                <w:ins w:id="473" w:author="Adarsh K. Ramasubramonian" w:date="2012-05-04T22:58:00Z"/>
                <w:color w:val="FF0000"/>
              </w:rPr>
            </w:pPr>
            <w:proofErr w:type="spellStart"/>
            <w:ins w:id="474" w:author="Adarsh K. Ramasubramonian" w:date="2012-05-04T22:58:00Z">
              <w:r w:rsidRPr="00F12540">
                <w:rPr>
                  <w:color w:val="FF0000"/>
                </w:rPr>
                <w:t>ue</w:t>
              </w:r>
              <w:proofErr w:type="spellEnd"/>
              <w:r w:rsidRPr="00F12540">
                <w:rPr>
                  <w:color w:val="FF0000"/>
                </w:rPr>
                <w:t>(v)</w:t>
              </w:r>
            </w:ins>
          </w:p>
        </w:tc>
      </w:tr>
      <w:tr w:rsidR="00C83A31" w:rsidRPr="00F12540" w:rsidTr="00623FC4">
        <w:trPr>
          <w:cantSplit/>
          <w:jc w:val="center"/>
          <w:ins w:id="475" w:author="Adarsh K. Ramasubramonian" w:date="2012-05-04T22:58:00Z"/>
        </w:trPr>
        <w:tc>
          <w:tcPr>
            <w:tcW w:w="6655" w:type="dxa"/>
          </w:tcPr>
          <w:p w:rsidR="00C83A31" w:rsidRPr="00F12540" w:rsidRDefault="00C83A31" w:rsidP="00623FC4">
            <w:pPr>
              <w:pStyle w:val="tablesyntax"/>
              <w:rPr>
                <w:ins w:id="476" w:author="Adarsh K. Ramasubramonian" w:date="2012-05-04T22:58:00Z"/>
                <w:strike/>
                <w:color w:val="FF0000"/>
                <w:lang w:eastAsia="ko-KR"/>
              </w:rPr>
            </w:pPr>
            <w:ins w:id="477" w:author="Adarsh K. Ramasubramonian" w:date="2012-05-04T22:58:00Z">
              <w:r w:rsidRPr="00F12540">
                <w:rPr>
                  <w:b/>
                  <w:bCs/>
                  <w:strike/>
                  <w:color w:val="FF0000"/>
                  <w:lang w:eastAsia="ko-KR"/>
                </w:rPr>
                <w:tab/>
              </w:r>
              <w:r w:rsidRPr="00F12540">
                <w:rPr>
                  <w:b/>
                  <w:bCs/>
                  <w:strike/>
                  <w:color w:val="FF0000"/>
                  <w:lang w:eastAsia="ko-KR"/>
                </w:rPr>
                <w:tab/>
              </w:r>
              <w:proofErr w:type="spellStart"/>
              <w:r w:rsidRPr="00F12540">
                <w:rPr>
                  <w:b/>
                  <w:bCs/>
                  <w:strike/>
                  <w:color w:val="FF0000"/>
                  <w:lang w:eastAsia="ko-KR"/>
                </w:rPr>
                <w:t>delta_rps_sign</w:t>
              </w:r>
              <w:proofErr w:type="spellEnd"/>
            </w:ins>
          </w:p>
        </w:tc>
        <w:tc>
          <w:tcPr>
            <w:tcW w:w="1157" w:type="dxa"/>
          </w:tcPr>
          <w:p w:rsidR="00C83A31" w:rsidRPr="00F12540" w:rsidRDefault="00C83A31" w:rsidP="00623FC4">
            <w:pPr>
              <w:pStyle w:val="tablecell"/>
              <w:rPr>
                <w:ins w:id="478" w:author="Adarsh K. Ramasubramonian" w:date="2012-05-04T22:58:00Z"/>
                <w:strike/>
                <w:color w:val="FF0000"/>
              </w:rPr>
            </w:pPr>
            <w:ins w:id="479" w:author="Adarsh K. Ramasubramonian" w:date="2012-05-04T22:58:00Z">
              <w:r w:rsidRPr="00F12540">
                <w:rPr>
                  <w:strike/>
                  <w:color w:val="FF0000"/>
                  <w:lang w:eastAsia="ko-KR"/>
                </w:rPr>
                <w:t>u(1)</w:t>
              </w:r>
            </w:ins>
          </w:p>
        </w:tc>
      </w:tr>
      <w:tr w:rsidR="00C83A31" w:rsidRPr="00F12540" w:rsidTr="00623FC4">
        <w:trPr>
          <w:cantSplit/>
          <w:jc w:val="center"/>
          <w:ins w:id="480" w:author="Adarsh K. Ramasubramonian" w:date="2012-05-04T22:58:00Z"/>
        </w:trPr>
        <w:tc>
          <w:tcPr>
            <w:tcW w:w="6655" w:type="dxa"/>
          </w:tcPr>
          <w:p w:rsidR="00C83A31" w:rsidRPr="00F12540" w:rsidRDefault="00C83A31" w:rsidP="00623FC4">
            <w:pPr>
              <w:pStyle w:val="tablesyntax"/>
              <w:rPr>
                <w:ins w:id="481" w:author="Adarsh K. Ramasubramonian" w:date="2012-05-04T22:58:00Z"/>
                <w:strike/>
                <w:color w:val="FF0000"/>
                <w:lang w:eastAsia="ko-KR"/>
              </w:rPr>
            </w:pPr>
            <w:ins w:id="482" w:author="Adarsh K. Ramasubramonian" w:date="2012-05-04T22:58:00Z">
              <w:r w:rsidRPr="00F12540">
                <w:rPr>
                  <w:b/>
                  <w:bCs/>
                  <w:strike/>
                  <w:color w:val="FF0000"/>
                  <w:lang w:eastAsia="ko-KR"/>
                </w:rPr>
                <w:tab/>
              </w:r>
              <w:r w:rsidRPr="00F12540">
                <w:rPr>
                  <w:b/>
                  <w:bCs/>
                  <w:strike/>
                  <w:color w:val="FF0000"/>
                  <w:lang w:eastAsia="ko-KR"/>
                </w:rPr>
                <w:tab/>
                <w:t>abs_delta_rps_minus1</w:t>
              </w:r>
            </w:ins>
          </w:p>
        </w:tc>
        <w:tc>
          <w:tcPr>
            <w:tcW w:w="1157" w:type="dxa"/>
          </w:tcPr>
          <w:p w:rsidR="00C83A31" w:rsidRPr="00F12540" w:rsidRDefault="00C83A31" w:rsidP="00623FC4">
            <w:pPr>
              <w:pStyle w:val="tablecell"/>
              <w:rPr>
                <w:ins w:id="483" w:author="Adarsh K. Ramasubramonian" w:date="2012-05-04T22:58:00Z"/>
                <w:strike/>
                <w:color w:val="FF0000"/>
              </w:rPr>
            </w:pPr>
            <w:proofErr w:type="spellStart"/>
            <w:ins w:id="484" w:author="Adarsh K. Ramasubramonian" w:date="2012-05-04T22:58:00Z">
              <w:r w:rsidRPr="00F12540">
                <w:rPr>
                  <w:strike/>
                  <w:color w:val="FF0000"/>
                  <w:lang w:eastAsia="ko-KR"/>
                </w:rPr>
                <w:t>ue</w:t>
              </w:r>
              <w:proofErr w:type="spellEnd"/>
              <w:r w:rsidRPr="00F12540">
                <w:rPr>
                  <w:strike/>
                  <w:color w:val="FF0000"/>
                  <w:lang w:eastAsia="ko-KR"/>
                </w:rPr>
                <w:t>(v)</w:t>
              </w:r>
            </w:ins>
          </w:p>
        </w:tc>
      </w:tr>
      <w:tr w:rsidR="00C83A31" w:rsidRPr="000A22A7" w:rsidTr="00623FC4">
        <w:trPr>
          <w:cantSplit/>
          <w:jc w:val="center"/>
          <w:ins w:id="485" w:author="Adarsh K. Ramasubramonian" w:date="2012-05-04T22:58:00Z"/>
        </w:trPr>
        <w:tc>
          <w:tcPr>
            <w:tcW w:w="6655" w:type="dxa"/>
          </w:tcPr>
          <w:p w:rsidR="00C83A31" w:rsidRPr="000A22A7" w:rsidRDefault="00C83A31" w:rsidP="00623FC4">
            <w:pPr>
              <w:pStyle w:val="tablesyntax"/>
              <w:rPr>
                <w:ins w:id="486" w:author="Adarsh K. Ramasubramonian" w:date="2012-05-04T22:58:00Z"/>
                <w:highlight w:val="green"/>
                <w:lang w:eastAsia="ko-KR"/>
              </w:rPr>
            </w:pPr>
            <w:ins w:id="487" w:author="Adarsh K. Ramasubramonian" w:date="2012-05-04T22:58:00Z">
              <w:r w:rsidRPr="000A22A7">
                <w:rPr>
                  <w:b/>
                  <w:bCs/>
                  <w:highlight w:val="green"/>
                  <w:lang w:eastAsia="ko-KR"/>
                </w:rPr>
                <w:tab/>
              </w:r>
              <w:r w:rsidRPr="000A22A7">
                <w:rPr>
                  <w:b/>
                  <w:bCs/>
                  <w:highlight w:val="green"/>
                  <w:lang w:eastAsia="ko-KR"/>
                </w:rPr>
                <w:tab/>
                <w:t>delta_rps_</w:t>
              </w:r>
              <w:r>
                <w:rPr>
                  <w:b/>
                  <w:bCs/>
                  <w:highlight w:val="green"/>
                  <w:lang w:eastAsia="ko-KR"/>
                </w:rPr>
                <w:t>plus</w:t>
              </w:r>
              <w:r w:rsidRPr="000A22A7">
                <w:rPr>
                  <w:b/>
                  <w:bCs/>
                  <w:highlight w:val="green"/>
                  <w:lang w:eastAsia="ko-KR"/>
                </w:rPr>
                <w:t>1</w:t>
              </w:r>
            </w:ins>
          </w:p>
        </w:tc>
        <w:tc>
          <w:tcPr>
            <w:tcW w:w="1157" w:type="dxa"/>
          </w:tcPr>
          <w:p w:rsidR="00C83A31" w:rsidRPr="000A22A7" w:rsidRDefault="00C83A31" w:rsidP="00623FC4">
            <w:pPr>
              <w:pStyle w:val="tablecell"/>
              <w:rPr>
                <w:ins w:id="488" w:author="Adarsh K. Ramasubramonian" w:date="2012-05-04T22:58:00Z"/>
                <w:highlight w:val="green"/>
              </w:rPr>
            </w:pPr>
            <w:ins w:id="489" w:author="Adarsh K. Ramasubramonian" w:date="2012-05-04T22:58:00Z">
              <w:r>
                <w:rPr>
                  <w:highlight w:val="green"/>
                  <w:lang w:eastAsia="ko-KR"/>
                </w:rPr>
                <w:t>s</w:t>
              </w:r>
              <w:r w:rsidRPr="000A22A7">
                <w:rPr>
                  <w:highlight w:val="green"/>
                  <w:lang w:eastAsia="ko-KR"/>
                </w:rPr>
                <w:t>e(v)</w:t>
              </w:r>
            </w:ins>
          </w:p>
        </w:tc>
      </w:tr>
      <w:tr w:rsidR="00C83A31" w:rsidRPr="00F12540" w:rsidTr="00623FC4">
        <w:trPr>
          <w:cantSplit/>
          <w:jc w:val="center"/>
          <w:ins w:id="490" w:author="Adarsh K. Ramasubramonian" w:date="2012-05-04T22:58:00Z"/>
        </w:trPr>
        <w:tc>
          <w:tcPr>
            <w:tcW w:w="6655" w:type="dxa"/>
          </w:tcPr>
          <w:p w:rsidR="00C83A31" w:rsidRPr="00F12540" w:rsidRDefault="00C83A31" w:rsidP="00623FC4">
            <w:pPr>
              <w:pStyle w:val="tablesyntax"/>
              <w:rPr>
                <w:ins w:id="491" w:author="Adarsh K. Ramasubramonian" w:date="2012-05-04T22:58:00Z"/>
                <w:strike/>
                <w:color w:val="FF0000"/>
                <w:lang w:eastAsia="ko-KR"/>
              </w:rPr>
            </w:pPr>
            <w:ins w:id="492" w:author="Adarsh K. Ramasubramonian" w:date="2012-05-04T22:58:00Z">
              <w:r w:rsidRPr="00F12540">
                <w:rPr>
                  <w:strike/>
                  <w:color w:val="FF0000"/>
                  <w:lang w:eastAsia="ko-KR"/>
                </w:rPr>
                <w:tab/>
              </w:r>
              <w:r w:rsidRPr="00F12540">
                <w:rPr>
                  <w:b/>
                  <w:bCs/>
                  <w:strike/>
                  <w:color w:val="FF0000"/>
                  <w:lang w:eastAsia="ko-KR"/>
                </w:rPr>
                <w:tab/>
              </w:r>
              <w:r w:rsidRPr="00F12540">
                <w:rPr>
                  <w:strike/>
                  <w:color w:val="FF0000"/>
                  <w:lang w:eastAsia="ko-KR"/>
                </w:rPr>
                <w:t xml:space="preserve">for( j = 0; j &lt;= </w:t>
              </w:r>
              <w:proofErr w:type="spellStart"/>
              <w:r w:rsidRPr="00F12540">
                <w:rPr>
                  <w:strike/>
                  <w:color w:val="FF0000"/>
                  <w:lang w:eastAsia="ko-KR"/>
                </w:rPr>
                <w:t>NumDeltaPocs</w:t>
              </w:r>
              <w:proofErr w:type="spellEnd"/>
              <w:r w:rsidRPr="00F12540">
                <w:rPr>
                  <w:strike/>
                  <w:color w:val="FF0000"/>
                  <w:lang w:eastAsia="ko-KR"/>
                </w:rPr>
                <w:t>[ </w:t>
              </w:r>
              <w:proofErr w:type="spellStart"/>
              <w:r w:rsidRPr="00F12540">
                <w:rPr>
                  <w:strike/>
                  <w:color w:val="FF0000"/>
                  <w:lang w:eastAsia="ko-KR"/>
                </w:rPr>
                <w:t>RIdx</w:t>
              </w:r>
              <w:proofErr w:type="spellEnd"/>
              <w:r w:rsidRPr="00F12540">
                <w:rPr>
                  <w:strike/>
                  <w:color w:val="FF0000"/>
                  <w:lang w:eastAsia="ko-KR"/>
                </w:rPr>
                <w:t xml:space="preserve"> ]; j++ ) </w:t>
              </w:r>
              <w:r w:rsidRPr="00F12540">
                <w:rPr>
                  <w:strike/>
                  <w:color w:val="FF0000"/>
                </w:rPr>
                <w:t>{</w:t>
              </w:r>
            </w:ins>
          </w:p>
        </w:tc>
        <w:tc>
          <w:tcPr>
            <w:tcW w:w="1157" w:type="dxa"/>
          </w:tcPr>
          <w:p w:rsidR="00C83A31" w:rsidRPr="00F12540" w:rsidRDefault="00C83A31" w:rsidP="00623FC4">
            <w:pPr>
              <w:pStyle w:val="tablecell"/>
              <w:rPr>
                <w:ins w:id="493" w:author="Adarsh K. Ramasubramonian" w:date="2012-05-04T22:58:00Z"/>
                <w:strike/>
                <w:color w:val="FF0000"/>
              </w:rPr>
            </w:pPr>
          </w:p>
        </w:tc>
      </w:tr>
      <w:tr w:rsidR="00C83A31" w:rsidRPr="00F12540" w:rsidTr="00623FC4">
        <w:trPr>
          <w:cantSplit/>
          <w:jc w:val="center"/>
          <w:ins w:id="494" w:author="Adarsh K. Ramasubramonian" w:date="2012-05-04T22:58:00Z"/>
        </w:trPr>
        <w:tc>
          <w:tcPr>
            <w:tcW w:w="6655" w:type="dxa"/>
          </w:tcPr>
          <w:p w:rsidR="00C83A31" w:rsidRPr="00F12540" w:rsidRDefault="00C83A31" w:rsidP="00623FC4">
            <w:pPr>
              <w:pStyle w:val="tablesyntax"/>
              <w:rPr>
                <w:ins w:id="495" w:author="Adarsh K. Ramasubramonian" w:date="2012-05-04T22:58:00Z"/>
                <w:strike/>
                <w:color w:val="FF0000"/>
                <w:lang w:eastAsia="ko-KR"/>
              </w:rPr>
            </w:pPr>
            <w:ins w:id="496" w:author="Adarsh K. Ramasubramonian" w:date="2012-05-04T22:58:00Z">
              <w:r w:rsidRPr="00F12540">
                <w:rPr>
                  <w:strike/>
                  <w:color w:val="FF0000"/>
                  <w:lang w:eastAsia="ko-KR"/>
                </w:rPr>
                <w:tab/>
              </w:r>
              <w:r w:rsidRPr="00F12540">
                <w:rPr>
                  <w:strike/>
                  <w:color w:val="FF0000"/>
                  <w:lang w:eastAsia="ko-KR"/>
                </w:rPr>
                <w:tab/>
              </w:r>
              <w:r w:rsidRPr="00F12540">
                <w:rPr>
                  <w:b/>
                  <w:bCs/>
                  <w:strike/>
                  <w:color w:val="FF0000"/>
                  <w:lang w:eastAsia="ko-KR"/>
                </w:rPr>
                <w:tab/>
              </w:r>
              <w:proofErr w:type="spellStart"/>
              <w:r w:rsidRPr="00F12540">
                <w:rPr>
                  <w:b/>
                  <w:bCs/>
                  <w:strike/>
                  <w:color w:val="FF0000"/>
                  <w:lang w:eastAsia="ko-KR"/>
                </w:rPr>
                <w:t>used_by_curr_pic_flag</w:t>
              </w:r>
              <w:proofErr w:type="spellEnd"/>
              <w:r w:rsidRPr="00F12540">
                <w:rPr>
                  <w:strike/>
                  <w:color w:val="FF0000"/>
                  <w:lang w:eastAsia="ko-KR"/>
                </w:rPr>
                <w:t>[ j ]</w:t>
              </w:r>
            </w:ins>
          </w:p>
        </w:tc>
        <w:tc>
          <w:tcPr>
            <w:tcW w:w="1157" w:type="dxa"/>
          </w:tcPr>
          <w:p w:rsidR="00C83A31" w:rsidRPr="00F12540" w:rsidRDefault="00C83A31" w:rsidP="00623FC4">
            <w:pPr>
              <w:pStyle w:val="tablecell"/>
              <w:rPr>
                <w:ins w:id="497" w:author="Adarsh K. Ramasubramonian" w:date="2012-05-04T22:58:00Z"/>
                <w:strike/>
                <w:color w:val="FF0000"/>
              </w:rPr>
            </w:pPr>
            <w:ins w:id="498" w:author="Adarsh K. Ramasubramonian" w:date="2012-05-04T22:58:00Z">
              <w:r w:rsidRPr="00F12540">
                <w:rPr>
                  <w:strike/>
                  <w:color w:val="FF0000"/>
                  <w:lang w:eastAsia="ko-KR"/>
                </w:rPr>
                <w:t>u(1)</w:t>
              </w:r>
            </w:ins>
          </w:p>
        </w:tc>
      </w:tr>
      <w:tr w:rsidR="00C83A31" w:rsidRPr="00F12540" w:rsidTr="00623FC4">
        <w:trPr>
          <w:cantSplit/>
          <w:jc w:val="center"/>
          <w:ins w:id="499" w:author="Adarsh K. Ramasubramonian" w:date="2012-05-04T22:58:00Z"/>
        </w:trPr>
        <w:tc>
          <w:tcPr>
            <w:tcW w:w="6655" w:type="dxa"/>
          </w:tcPr>
          <w:p w:rsidR="00C83A31" w:rsidRPr="00F12540" w:rsidRDefault="00C83A31" w:rsidP="00623FC4">
            <w:pPr>
              <w:pStyle w:val="tablesyntax"/>
              <w:rPr>
                <w:ins w:id="500" w:author="Adarsh K. Ramasubramonian" w:date="2012-05-04T22:58:00Z"/>
                <w:b/>
                <w:strike/>
                <w:color w:val="FF0000"/>
              </w:rPr>
            </w:pPr>
            <w:ins w:id="501" w:author="Adarsh K. Ramasubramonian" w:date="2012-05-04T22:58:00Z">
              <w:r w:rsidRPr="00F12540">
                <w:rPr>
                  <w:strike/>
                  <w:color w:val="FF0000"/>
                  <w:lang w:eastAsia="ko-KR"/>
                </w:rPr>
                <w:tab/>
              </w:r>
              <w:r w:rsidRPr="00F12540">
                <w:rPr>
                  <w:strike/>
                  <w:color w:val="FF0000"/>
                  <w:lang w:eastAsia="ko-KR"/>
                </w:rPr>
                <w:tab/>
              </w:r>
              <w:r w:rsidRPr="00F12540">
                <w:rPr>
                  <w:strike/>
                  <w:color w:val="FF0000"/>
                  <w:lang w:eastAsia="ko-KR"/>
                </w:rPr>
                <w:tab/>
                <w:t>i</w:t>
              </w:r>
              <w:r w:rsidRPr="00F12540">
                <w:rPr>
                  <w:strike/>
                  <w:color w:val="FF0000"/>
                  <w:szCs w:val="22"/>
                </w:rPr>
                <w:t>f(</w:t>
              </w:r>
              <w:r w:rsidRPr="00F12540">
                <w:rPr>
                  <w:bCs/>
                  <w:strike/>
                  <w:color w:val="FF0000"/>
                  <w:szCs w:val="22"/>
                </w:rPr>
                <w:t xml:space="preserve"> </w:t>
              </w:r>
              <w:r w:rsidRPr="00F12540">
                <w:rPr>
                  <w:bCs/>
                  <w:strike/>
                  <w:color w:val="FF0000"/>
                </w:rPr>
                <w:t>!</w:t>
              </w:r>
              <w:proofErr w:type="spellStart"/>
              <w:r w:rsidRPr="00F12540">
                <w:rPr>
                  <w:b/>
                  <w:bCs/>
                  <w:strike/>
                  <w:color w:val="FF0000"/>
                  <w:lang w:eastAsia="ko-KR"/>
                </w:rPr>
                <w:t>used_by_curr_pic_flag</w:t>
              </w:r>
              <w:proofErr w:type="spellEnd"/>
              <w:r w:rsidRPr="00F12540">
                <w:rPr>
                  <w:strike/>
                  <w:color w:val="FF0000"/>
                  <w:lang w:eastAsia="ko-KR"/>
                </w:rPr>
                <w:t>[ j ]</w:t>
              </w:r>
              <w:r w:rsidRPr="00F12540">
                <w:rPr>
                  <w:b/>
                  <w:strike/>
                  <w:color w:val="FF0000"/>
                </w:rPr>
                <w:t xml:space="preserve"> </w:t>
              </w:r>
              <w:r w:rsidRPr="00F12540">
                <w:rPr>
                  <w:strike/>
                  <w:color w:val="FF0000"/>
                  <w:szCs w:val="22"/>
                </w:rPr>
                <w:t>)</w:t>
              </w:r>
            </w:ins>
          </w:p>
        </w:tc>
        <w:tc>
          <w:tcPr>
            <w:tcW w:w="1157" w:type="dxa"/>
          </w:tcPr>
          <w:p w:rsidR="00C83A31" w:rsidRPr="00F12540" w:rsidRDefault="00C83A31" w:rsidP="00623FC4">
            <w:pPr>
              <w:pStyle w:val="tablecell"/>
              <w:rPr>
                <w:ins w:id="502" w:author="Adarsh K. Ramasubramonian" w:date="2012-05-04T22:58:00Z"/>
                <w:strike/>
                <w:color w:val="FF0000"/>
              </w:rPr>
            </w:pPr>
          </w:p>
        </w:tc>
      </w:tr>
      <w:tr w:rsidR="00C83A31" w:rsidRPr="00F12540" w:rsidTr="00623FC4">
        <w:trPr>
          <w:cantSplit/>
          <w:jc w:val="center"/>
          <w:ins w:id="503" w:author="Adarsh K. Ramasubramonian" w:date="2012-05-04T22:58:00Z"/>
        </w:trPr>
        <w:tc>
          <w:tcPr>
            <w:tcW w:w="6655" w:type="dxa"/>
          </w:tcPr>
          <w:p w:rsidR="00C83A31" w:rsidRPr="00F12540" w:rsidRDefault="00C83A31" w:rsidP="00623FC4">
            <w:pPr>
              <w:pStyle w:val="tablesyntax"/>
              <w:rPr>
                <w:ins w:id="504" w:author="Adarsh K. Ramasubramonian" w:date="2012-05-04T22:58:00Z"/>
                <w:b/>
                <w:strike/>
                <w:color w:val="FF0000"/>
              </w:rPr>
            </w:pPr>
            <w:ins w:id="505" w:author="Adarsh K. Ramasubramonian" w:date="2012-05-04T22:58:00Z">
              <w:r w:rsidRPr="00F12540">
                <w:rPr>
                  <w:strike/>
                  <w:color w:val="FF0000"/>
                  <w:lang w:eastAsia="ko-KR"/>
                </w:rPr>
                <w:tab/>
              </w:r>
              <w:r w:rsidRPr="00F12540">
                <w:rPr>
                  <w:strike/>
                  <w:color w:val="FF0000"/>
                  <w:lang w:eastAsia="ko-KR"/>
                </w:rPr>
                <w:tab/>
              </w:r>
              <w:r w:rsidRPr="00F12540">
                <w:rPr>
                  <w:b/>
                  <w:bCs/>
                  <w:strike/>
                  <w:color w:val="FF0000"/>
                  <w:lang w:eastAsia="ko-KR"/>
                </w:rPr>
                <w:tab/>
              </w:r>
              <w:r w:rsidRPr="00F12540">
                <w:rPr>
                  <w:b/>
                  <w:bCs/>
                  <w:strike/>
                  <w:color w:val="FF0000"/>
                  <w:lang w:eastAsia="ko-KR"/>
                </w:rPr>
                <w:tab/>
              </w:r>
              <w:proofErr w:type="spellStart"/>
              <w:r w:rsidRPr="00F12540">
                <w:rPr>
                  <w:b/>
                  <w:bCs/>
                  <w:strike/>
                  <w:color w:val="FF0000"/>
                  <w:lang w:eastAsia="ko-KR"/>
                </w:rPr>
                <w:t>use_delta_flag</w:t>
              </w:r>
              <w:proofErr w:type="spellEnd"/>
              <w:r w:rsidRPr="00F12540">
                <w:rPr>
                  <w:strike/>
                  <w:color w:val="FF0000"/>
                  <w:lang w:eastAsia="ko-KR"/>
                </w:rPr>
                <w:t>[ j ]</w:t>
              </w:r>
            </w:ins>
          </w:p>
        </w:tc>
        <w:tc>
          <w:tcPr>
            <w:tcW w:w="1157" w:type="dxa"/>
          </w:tcPr>
          <w:p w:rsidR="00C83A31" w:rsidRPr="00F12540" w:rsidRDefault="00C83A31" w:rsidP="00623FC4">
            <w:pPr>
              <w:pStyle w:val="tablecell"/>
              <w:rPr>
                <w:ins w:id="506" w:author="Adarsh K. Ramasubramonian" w:date="2012-05-04T22:58:00Z"/>
                <w:strike/>
                <w:color w:val="FF0000"/>
              </w:rPr>
            </w:pPr>
            <w:ins w:id="507" w:author="Adarsh K. Ramasubramonian" w:date="2012-05-04T22:58:00Z">
              <w:r w:rsidRPr="00F12540">
                <w:rPr>
                  <w:strike/>
                  <w:color w:val="FF0000"/>
                  <w:lang w:eastAsia="ko-KR"/>
                </w:rPr>
                <w:t>u(1)</w:t>
              </w:r>
            </w:ins>
          </w:p>
        </w:tc>
      </w:tr>
      <w:tr w:rsidR="00C83A31" w:rsidRPr="00F12540" w:rsidTr="00623FC4">
        <w:trPr>
          <w:cantSplit/>
          <w:jc w:val="center"/>
          <w:ins w:id="508" w:author="Adarsh K. Ramasubramonian" w:date="2012-05-04T22:58:00Z"/>
        </w:trPr>
        <w:tc>
          <w:tcPr>
            <w:tcW w:w="6655" w:type="dxa"/>
          </w:tcPr>
          <w:p w:rsidR="00C83A31" w:rsidRPr="00F12540" w:rsidRDefault="00C83A31" w:rsidP="00623FC4">
            <w:pPr>
              <w:pStyle w:val="tablesyntax"/>
              <w:rPr>
                <w:ins w:id="509" w:author="Adarsh K. Ramasubramonian" w:date="2012-05-04T22:58:00Z"/>
                <w:b/>
                <w:strike/>
                <w:color w:val="FF0000"/>
              </w:rPr>
            </w:pPr>
            <w:ins w:id="510" w:author="Adarsh K. Ramasubramonian" w:date="2012-05-04T22:58:00Z">
              <w:r w:rsidRPr="00F12540">
                <w:rPr>
                  <w:b/>
                  <w:strike/>
                  <w:color w:val="FF0000"/>
                </w:rPr>
                <w:tab/>
              </w:r>
              <w:r w:rsidRPr="00F12540">
                <w:rPr>
                  <w:b/>
                  <w:strike/>
                  <w:color w:val="FF0000"/>
                </w:rPr>
                <w:tab/>
              </w:r>
              <w:r w:rsidRPr="00F12540">
                <w:rPr>
                  <w:strike/>
                  <w:color w:val="FF0000"/>
                </w:rPr>
                <w:t>}</w:t>
              </w:r>
            </w:ins>
          </w:p>
        </w:tc>
        <w:tc>
          <w:tcPr>
            <w:tcW w:w="1157" w:type="dxa"/>
          </w:tcPr>
          <w:p w:rsidR="00C83A31" w:rsidRPr="00F12540" w:rsidRDefault="00C83A31" w:rsidP="00623FC4">
            <w:pPr>
              <w:pStyle w:val="tablecell"/>
              <w:rPr>
                <w:ins w:id="511" w:author="Adarsh K. Ramasubramonian" w:date="2012-05-04T22:58:00Z"/>
                <w:strike/>
                <w:color w:val="FF0000"/>
              </w:rPr>
            </w:pPr>
          </w:p>
        </w:tc>
      </w:tr>
      <w:tr w:rsidR="00C83A31" w:rsidRPr="00DA7363" w:rsidTr="00623FC4">
        <w:trPr>
          <w:cantSplit/>
          <w:jc w:val="center"/>
          <w:ins w:id="512" w:author="Adarsh K. Ramasubramonian" w:date="2012-05-04T22:58:00Z"/>
        </w:trPr>
        <w:tc>
          <w:tcPr>
            <w:tcW w:w="6655" w:type="dxa"/>
          </w:tcPr>
          <w:p w:rsidR="00C83A31" w:rsidRPr="00401A21" w:rsidRDefault="00C83A31" w:rsidP="00623FC4">
            <w:pPr>
              <w:pStyle w:val="tablesyntax"/>
              <w:rPr>
                <w:ins w:id="513" w:author="Adarsh K. Ramasubramonian" w:date="2012-05-04T22:58:00Z"/>
                <w:b/>
                <w:bCs/>
                <w:highlight w:val="green"/>
                <w:lang w:val="en-US" w:eastAsia="ko-KR"/>
              </w:rPr>
            </w:pPr>
            <w:ins w:id="514" w:author="Adarsh K. Ramasubramonian" w:date="2012-05-04T22:58:00Z">
              <w:r w:rsidRPr="00401A21">
                <w:rPr>
                  <w:b/>
                  <w:color w:val="FF0000"/>
                  <w:highlight w:val="green"/>
                </w:rPr>
                <w:tab/>
              </w:r>
              <w:r w:rsidRPr="00401A21">
                <w:rPr>
                  <w:b/>
                  <w:color w:val="FF0000"/>
                  <w:highlight w:val="green"/>
                </w:rPr>
                <w:tab/>
              </w:r>
              <w:proofErr w:type="spellStart"/>
              <w:r w:rsidRPr="00401A21">
                <w:rPr>
                  <w:b/>
                  <w:highlight w:val="green"/>
                </w:rPr>
                <w:t>add_predictor_rps_pic_flag</w:t>
              </w:r>
              <w:proofErr w:type="spellEnd"/>
            </w:ins>
          </w:p>
        </w:tc>
        <w:tc>
          <w:tcPr>
            <w:tcW w:w="1157" w:type="dxa"/>
          </w:tcPr>
          <w:p w:rsidR="00C83A31" w:rsidRPr="00401A21" w:rsidRDefault="00C83A31" w:rsidP="00623FC4">
            <w:pPr>
              <w:pStyle w:val="tablecell"/>
              <w:rPr>
                <w:ins w:id="515" w:author="Adarsh K. Ramasubramonian" w:date="2012-05-04T22:58:00Z"/>
                <w:highlight w:val="green"/>
                <w:lang w:eastAsia="ko-KR"/>
              </w:rPr>
            </w:pPr>
            <w:ins w:id="516" w:author="Adarsh K. Ramasubramonian" w:date="2012-05-04T22:58:00Z">
              <w:r w:rsidRPr="00401A21">
                <w:rPr>
                  <w:highlight w:val="green"/>
                </w:rPr>
                <w:t>u(1)</w:t>
              </w:r>
            </w:ins>
          </w:p>
        </w:tc>
      </w:tr>
      <w:tr w:rsidR="00C83A31" w:rsidRPr="00DA7363" w:rsidTr="00623FC4">
        <w:trPr>
          <w:cantSplit/>
          <w:jc w:val="center"/>
          <w:ins w:id="517" w:author="Adarsh K. Ramasubramonian" w:date="2012-05-04T22:58:00Z"/>
        </w:trPr>
        <w:tc>
          <w:tcPr>
            <w:tcW w:w="6655" w:type="dxa"/>
          </w:tcPr>
          <w:p w:rsidR="00C83A31" w:rsidRPr="00DA7363" w:rsidRDefault="00C83A31" w:rsidP="00623FC4">
            <w:pPr>
              <w:pStyle w:val="tablesyntax"/>
              <w:rPr>
                <w:ins w:id="518" w:author="Adarsh K. Ramasubramonian" w:date="2012-05-04T22:58:00Z"/>
                <w:lang w:eastAsia="ko-KR"/>
              </w:rPr>
            </w:pPr>
            <w:ins w:id="519" w:author="Adarsh K. Ramasubramonian" w:date="2012-05-04T22:58:00Z">
              <w:r w:rsidRPr="00DA7363">
                <w:rPr>
                  <w:b/>
                </w:rPr>
                <w:tab/>
              </w:r>
              <w:r w:rsidRPr="00DA7363">
                <w:t>}</w:t>
              </w:r>
            </w:ins>
          </w:p>
        </w:tc>
        <w:tc>
          <w:tcPr>
            <w:tcW w:w="1157" w:type="dxa"/>
          </w:tcPr>
          <w:p w:rsidR="00C83A31" w:rsidRPr="00DA7363" w:rsidRDefault="00C83A31" w:rsidP="00623FC4">
            <w:pPr>
              <w:pStyle w:val="tablecell"/>
              <w:rPr>
                <w:ins w:id="520" w:author="Adarsh K. Ramasubramonian" w:date="2012-05-04T22:58:00Z"/>
              </w:rPr>
            </w:pPr>
          </w:p>
        </w:tc>
      </w:tr>
      <w:tr w:rsidR="00C83A31" w:rsidRPr="00FB08DB" w:rsidTr="00623FC4">
        <w:trPr>
          <w:cantSplit/>
          <w:jc w:val="center"/>
          <w:ins w:id="521" w:author="Adarsh K. Ramasubramonian" w:date="2012-05-04T22:58:00Z"/>
        </w:trPr>
        <w:tc>
          <w:tcPr>
            <w:tcW w:w="6655" w:type="dxa"/>
          </w:tcPr>
          <w:p w:rsidR="00C83A31" w:rsidRPr="00FB08DB" w:rsidRDefault="00C83A31" w:rsidP="00623FC4">
            <w:pPr>
              <w:pStyle w:val="tablesyntax"/>
              <w:rPr>
                <w:ins w:id="522" w:author="Adarsh K. Ramasubramonian" w:date="2012-05-04T22:58:00Z"/>
                <w:lang w:eastAsia="ko-KR"/>
              </w:rPr>
            </w:pPr>
            <w:ins w:id="523" w:author="Adarsh K. Ramasubramonian" w:date="2012-05-04T22:58:00Z">
              <w:r w:rsidRPr="00FB08DB">
                <w:rPr>
                  <w:lang w:eastAsia="ko-KR"/>
                </w:rPr>
                <w:tab/>
                <w:t xml:space="preserve">else </w:t>
              </w:r>
              <w:r w:rsidRPr="00FB08DB">
                <w:rPr>
                  <w:sz w:val="18"/>
                  <w:szCs w:val="18"/>
                  <w:lang w:eastAsia="ko-KR"/>
                </w:rPr>
                <w:t>{</w:t>
              </w:r>
            </w:ins>
          </w:p>
        </w:tc>
        <w:tc>
          <w:tcPr>
            <w:tcW w:w="1157" w:type="dxa"/>
          </w:tcPr>
          <w:p w:rsidR="00C83A31" w:rsidRPr="00FB08DB" w:rsidRDefault="00C83A31" w:rsidP="00623FC4">
            <w:pPr>
              <w:pStyle w:val="tablecell"/>
              <w:rPr>
                <w:ins w:id="524" w:author="Adarsh K. Ramasubramonian" w:date="2012-05-04T22:58:00Z"/>
              </w:rPr>
            </w:pPr>
          </w:p>
        </w:tc>
      </w:tr>
      <w:tr w:rsidR="00C83A31" w:rsidRPr="00FB08DB" w:rsidTr="00623FC4">
        <w:trPr>
          <w:cantSplit/>
          <w:jc w:val="center"/>
          <w:ins w:id="525" w:author="Adarsh K. Ramasubramonian" w:date="2012-05-04T22:58:00Z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31" w:rsidRPr="00FB08DB" w:rsidRDefault="00C83A31" w:rsidP="00623FC4">
            <w:pPr>
              <w:pStyle w:val="tablesyntax"/>
              <w:rPr>
                <w:ins w:id="526" w:author="Adarsh K. Ramasubramonian" w:date="2012-05-04T22:58:00Z"/>
              </w:rPr>
            </w:pPr>
            <w:ins w:id="527" w:author="Adarsh K. Ramasubramonian" w:date="2012-05-04T22:58:00Z">
              <w:r w:rsidRPr="00FB08DB">
                <w:rPr>
                  <w:lang w:eastAsia="ko-KR"/>
                </w:rPr>
                <w:tab/>
              </w:r>
              <w:r w:rsidRPr="00FB08DB">
                <w:rPr>
                  <w:lang w:eastAsia="ko-KR"/>
                </w:rPr>
                <w:tab/>
              </w:r>
              <w:proofErr w:type="spellStart"/>
              <w:r w:rsidRPr="00FB08DB">
                <w:rPr>
                  <w:b/>
                </w:rPr>
                <w:t>num_negative_pics</w:t>
              </w:r>
              <w:proofErr w:type="spellEnd"/>
            </w:ins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31" w:rsidRPr="00FB08DB" w:rsidRDefault="00C83A31" w:rsidP="00623FC4">
            <w:pPr>
              <w:pStyle w:val="tablecell"/>
              <w:rPr>
                <w:ins w:id="528" w:author="Adarsh K. Ramasubramonian" w:date="2012-05-04T22:58:00Z"/>
              </w:rPr>
            </w:pPr>
            <w:proofErr w:type="spellStart"/>
            <w:ins w:id="529" w:author="Adarsh K. Ramasubramonian" w:date="2012-05-04T22:58:00Z">
              <w:r w:rsidRPr="00FB08DB">
                <w:t>ue</w:t>
              </w:r>
              <w:proofErr w:type="spellEnd"/>
              <w:r w:rsidRPr="00FB08DB">
                <w:t>(v)</w:t>
              </w:r>
            </w:ins>
          </w:p>
        </w:tc>
      </w:tr>
      <w:tr w:rsidR="00C83A31" w:rsidRPr="00FB08DB" w:rsidTr="00623FC4">
        <w:trPr>
          <w:cantSplit/>
          <w:jc w:val="center"/>
          <w:ins w:id="530" w:author="Adarsh K. Ramasubramonian" w:date="2012-05-04T22:58:00Z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31" w:rsidRPr="00FB08DB" w:rsidRDefault="00C83A31" w:rsidP="00623FC4">
            <w:pPr>
              <w:pStyle w:val="tablesyntax"/>
              <w:rPr>
                <w:ins w:id="531" w:author="Adarsh K. Ramasubramonian" w:date="2012-05-04T22:58:00Z"/>
              </w:rPr>
            </w:pPr>
            <w:ins w:id="532" w:author="Adarsh K. Ramasubramonian" w:date="2012-05-04T22:58:00Z">
              <w:r w:rsidRPr="00FB08DB">
                <w:rPr>
                  <w:lang w:eastAsia="ko-KR"/>
                </w:rPr>
                <w:tab/>
              </w:r>
              <w:r w:rsidRPr="00FB08DB">
                <w:rPr>
                  <w:b/>
                  <w:lang w:eastAsia="ko-KR"/>
                </w:rPr>
                <w:tab/>
              </w:r>
              <w:proofErr w:type="spellStart"/>
              <w:r w:rsidRPr="00FB08DB">
                <w:rPr>
                  <w:b/>
                  <w:lang w:eastAsia="ko-KR"/>
                </w:rPr>
                <w:t>num_positive_pics</w:t>
              </w:r>
              <w:proofErr w:type="spellEnd"/>
            </w:ins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31" w:rsidRPr="00FB08DB" w:rsidRDefault="00C83A31" w:rsidP="00623FC4">
            <w:pPr>
              <w:pStyle w:val="tablecell"/>
              <w:rPr>
                <w:ins w:id="533" w:author="Adarsh K. Ramasubramonian" w:date="2012-05-04T22:58:00Z"/>
              </w:rPr>
            </w:pPr>
            <w:proofErr w:type="spellStart"/>
            <w:ins w:id="534" w:author="Adarsh K. Ramasubramonian" w:date="2012-05-04T22:58:00Z">
              <w:r w:rsidRPr="00FB08DB">
                <w:t>ue</w:t>
              </w:r>
              <w:proofErr w:type="spellEnd"/>
              <w:r w:rsidRPr="00FB08DB">
                <w:t>(v)</w:t>
              </w:r>
            </w:ins>
          </w:p>
        </w:tc>
      </w:tr>
      <w:tr w:rsidR="00C83A31" w:rsidRPr="00FB08DB" w:rsidTr="00623FC4">
        <w:trPr>
          <w:cantSplit/>
          <w:jc w:val="center"/>
          <w:ins w:id="535" w:author="Adarsh K. Ramasubramonian" w:date="2012-05-04T22:58:00Z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31" w:rsidRPr="00FB08DB" w:rsidRDefault="00C83A31" w:rsidP="00623FC4">
            <w:pPr>
              <w:pStyle w:val="tablesyntax"/>
              <w:rPr>
                <w:ins w:id="536" w:author="Adarsh K. Ramasubramonian" w:date="2012-05-04T22:58:00Z"/>
              </w:rPr>
            </w:pPr>
            <w:ins w:id="537" w:author="Adarsh K. Ramasubramonian" w:date="2012-05-04T22:58:00Z">
              <w:r w:rsidRPr="00FB08DB">
                <w:rPr>
                  <w:lang w:eastAsia="ko-KR"/>
                </w:rPr>
                <w:tab/>
              </w:r>
              <w:r w:rsidRPr="00FB08DB">
                <w:tab/>
                <w:t xml:space="preserve">for( </w:t>
              </w:r>
              <w:proofErr w:type="spellStart"/>
              <w:r w:rsidRPr="00FB08DB">
                <w:t>i</w:t>
              </w:r>
              <w:proofErr w:type="spellEnd"/>
              <w:r w:rsidRPr="00FB08DB">
                <w:t xml:space="preserve"> = 0; </w:t>
              </w:r>
              <w:proofErr w:type="spellStart"/>
              <w:r w:rsidRPr="00FB08DB">
                <w:t>i</w:t>
              </w:r>
              <w:proofErr w:type="spellEnd"/>
              <w:r w:rsidRPr="00FB08DB">
                <w:t xml:space="preserve"> &lt; </w:t>
              </w:r>
              <w:proofErr w:type="spellStart"/>
              <w:r w:rsidRPr="00FB08DB">
                <w:t>num_negative_pics</w:t>
              </w:r>
              <w:proofErr w:type="spellEnd"/>
              <w:r w:rsidRPr="00FB08DB">
                <w:t xml:space="preserve">; </w:t>
              </w:r>
              <w:proofErr w:type="spellStart"/>
              <w:r w:rsidRPr="00FB08DB">
                <w:t>i</w:t>
              </w:r>
              <w:proofErr w:type="spellEnd"/>
              <w:r w:rsidRPr="00FB08DB">
                <w:t>++ ) {</w:t>
              </w:r>
            </w:ins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31" w:rsidRPr="00FB08DB" w:rsidRDefault="00C83A31" w:rsidP="00623FC4">
            <w:pPr>
              <w:pStyle w:val="tablecell"/>
              <w:rPr>
                <w:ins w:id="538" w:author="Adarsh K. Ramasubramonian" w:date="2012-05-04T22:58:00Z"/>
              </w:rPr>
            </w:pPr>
          </w:p>
        </w:tc>
      </w:tr>
      <w:tr w:rsidR="00C83A31" w:rsidRPr="00FB08DB" w:rsidTr="00623FC4">
        <w:trPr>
          <w:cantSplit/>
          <w:jc w:val="center"/>
          <w:ins w:id="539" w:author="Adarsh K. Ramasubramonian" w:date="2012-05-04T22:58:00Z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31" w:rsidRPr="00FB08DB" w:rsidRDefault="00C83A31" w:rsidP="00623FC4">
            <w:pPr>
              <w:pStyle w:val="tablesyntax"/>
              <w:rPr>
                <w:ins w:id="540" w:author="Adarsh K. Ramasubramonian" w:date="2012-05-04T22:58:00Z"/>
                <w:b/>
                <w:bCs/>
              </w:rPr>
            </w:pPr>
            <w:ins w:id="541" w:author="Adarsh K. Ramasubramonian" w:date="2012-05-04T22:58:00Z">
              <w:r w:rsidRPr="00FB08DB">
                <w:rPr>
                  <w:lang w:eastAsia="ko-KR"/>
                </w:rPr>
                <w:tab/>
              </w:r>
              <w:r w:rsidRPr="00FB08DB">
                <w:rPr>
                  <w:b/>
                </w:rPr>
                <w:tab/>
              </w:r>
              <w:r w:rsidRPr="00FB08DB">
                <w:rPr>
                  <w:b/>
                </w:rPr>
                <w:tab/>
                <w:t>delta_poc_s0_minus1</w:t>
              </w:r>
              <w:r w:rsidRPr="00FB08DB">
                <w:rPr>
                  <w:bCs/>
                </w:rPr>
                <w:t>[ </w:t>
              </w:r>
              <w:proofErr w:type="spellStart"/>
              <w:r w:rsidRPr="00FB08DB">
                <w:rPr>
                  <w:bCs/>
                </w:rPr>
                <w:t>i</w:t>
              </w:r>
              <w:proofErr w:type="spellEnd"/>
              <w:r w:rsidRPr="00FB08DB">
                <w:rPr>
                  <w:bCs/>
                </w:rPr>
                <w:t> ]</w:t>
              </w:r>
            </w:ins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31" w:rsidRPr="00FB08DB" w:rsidRDefault="00C83A31" w:rsidP="00623FC4">
            <w:pPr>
              <w:pStyle w:val="tablecell"/>
              <w:rPr>
                <w:ins w:id="542" w:author="Adarsh K. Ramasubramonian" w:date="2012-05-04T22:58:00Z"/>
              </w:rPr>
            </w:pPr>
            <w:proofErr w:type="spellStart"/>
            <w:ins w:id="543" w:author="Adarsh K. Ramasubramonian" w:date="2012-05-04T22:58:00Z">
              <w:r w:rsidRPr="00FB08DB">
                <w:t>ue</w:t>
              </w:r>
              <w:proofErr w:type="spellEnd"/>
              <w:r w:rsidRPr="00FB08DB">
                <w:t>(v)</w:t>
              </w:r>
            </w:ins>
          </w:p>
        </w:tc>
      </w:tr>
      <w:tr w:rsidR="00C83A31" w:rsidRPr="00FB08DB" w:rsidTr="00623FC4">
        <w:trPr>
          <w:cantSplit/>
          <w:jc w:val="center"/>
          <w:ins w:id="544" w:author="Adarsh K. Ramasubramonian" w:date="2012-05-04T22:58:00Z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31" w:rsidRPr="00FB08DB" w:rsidRDefault="00C83A31" w:rsidP="00623FC4">
            <w:pPr>
              <w:pStyle w:val="tablesyntax"/>
              <w:rPr>
                <w:ins w:id="545" w:author="Adarsh K. Ramasubramonian" w:date="2012-05-04T22:58:00Z"/>
              </w:rPr>
            </w:pPr>
            <w:ins w:id="546" w:author="Adarsh K. Ramasubramonian" w:date="2012-05-04T22:58:00Z">
              <w:r w:rsidRPr="00FB08DB">
                <w:rPr>
                  <w:lang w:eastAsia="ko-KR"/>
                </w:rPr>
                <w:tab/>
              </w:r>
              <w:r w:rsidRPr="00FB08DB">
                <w:tab/>
              </w:r>
              <w:r w:rsidRPr="00FB08DB">
                <w:tab/>
              </w:r>
              <w:r w:rsidRPr="00FB08DB">
                <w:rPr>
                  <w:b/>
                </w:rPr>
                <w:t>used_by_curr_pic_s0_flag</w:t>
              </w:r>
              <w:r w:rsidRPr="00FB08DB">
                <w:t>[ </w:t>
              </w:r>
              <w:proofErr w:type="spellStart"/>
              <w:r w:rsidRPr="00FB08DB">
                <w:t>i</w:t>
              </w:r>
              <w:proofErr w:type="spellEnd"/>
              <w:r w:rsidRPr="00FB08DB">
                <w:t> ]</w:t>
              </w:r>
            </w:ins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31" w:rsidRPr="00FB08DB" w:rsidRDefault="00C83A31" w:rsidP="00623FC4">
            <w:pPr>
              <w:pStyle w:val="tablecell"/>
              <w:rPr>
                <w:ins w:id="547" w:author="Adarsh K. Ramasubramonian" w:date="2012-05-04T22:58:00Z"/>
              </w:rPr>
            </w:pPr>
            <w:ins w:id="548" w:author="Adarsh K. Ramasubramonian" w:date="2012-05-04T22:58:00Z">
              <w:r w:rsidRPr="00FB08DB">
                <w:t>u(1)</w:t>
              </w:r>
            </w:ins>
          </w:p>
        </w:tc>
      </w:tr>
      <w:tr w:rsidR="00C83A31" w:rsidRPr="00FB08DB" w:rsidTr="00623FC4">
        <w:trPr>
          <w:cantSplit/>
          <w:jc w:val="center"/>
          <w:ins w:id="549" w:author="Adarsh K. Ramasubramonian" w:date="2012-05-04T22:58:00Z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31" w:rsidRPr="00FB08DB" w:rsidRDefault="00C83A31" w:rsidP="00623FC4">
            <w:pPr>
              <w:pStyle w:val="tablesyntax"/>
              <w:rPr>
                <w:ins w:id="550" w:author="Adarsh K. Ramasubramonian" w:date="2012-05-04T22:58:00Z"/>
              </w:rPr>
            </w:pPr>
            <w:ins w:id="551" w:author="Adarsh K. Ramasubramonian" w:date="2012-05-04T22:58:00Z">
              <w:r w:rsidRPr="00FB08DB">
                <w:rPr>
                  <w:lang w:eastAsia="ko-KR"/>
                </w:rPr>
                <w:tab/>
              </w:r>
              <w:r w:rsidRPr="00FB08DB">
                <w:rPr>
                  <w:b/>
                </w:rPr>
                <w:tab/>
              </w:r>
              <w:r w:rsidRPr="00FB08DB">
                <w:t>}</w:t>
              </w:r>
            </w:ins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31" w:rsidRPr="00FB08DB" w:rsidRDefault="00C83A31" w:rsidP="00623FC4">
            <w:pPr>
              <w:pStyle w:val="tableheading"/>
              <w:rPr>
                <w:ins w:id="552" w:author="Adarsh K. Ramasubramonian" w:date="2012-05-04T22:58:00Z"/>
                <w:b w:val="0"/>
              </w:rPr>
            </w:pPr>
          </w:p>
        </w:tc>
      </w:tr>
      <w:tr w:rsidR="00C83A31" w:rsidRPr="00FB08DB" w:rsidTr="00623FC4">
        <w:trPr>
          <w:cantSplit/>
          <w:jc w:val="center"/>
          <w:ins w:id="553" w:author="Adarsh K. Ramasubramonian" w:date="2012-05-04T22:58:00Z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31" w:rsidRPr="00FB08DB" w:rsidRDefault="00C83A31" w:rsidP="00623FC4">
            <w:pPr>
              <w:pStyle w:val="tablesyntax"/>
              <w:rPr>
                <w:ins w:id="554" w:author="Adarsh K. Ramasubramonian" w:date="2012-05-04T22:58:00Z"/>
              </w:rPr>
            </w:pPr>
            <w:ins w:id="555" w:author="Adarsh K. Ramasubramonian" w:date="2012-05-04T22:58:00Z">
              <w:r w:rsidRPr="00FB08DB">
                <w:rPr>
                  <w:lang w:eastAsia="ko-KR"/>
                </w:rPr>
                <w:tab/>
              </w:r>
              <w:r w:rsidRPr="00FB08DB">
                <w:tab/>
                <w:t xml:space="preserve">for( </w:t>
              </w:r>
              <w:proofErr w:type="spellStart"/>
              <w:r w:rsidRPr="00FB08DB">
                <w:t>i</w:t>
              </w:r>
              <w:proofErr w:type="spellEnd"/>
              <w:r w:rsidRPr="00FB08DB">
                <w:t xml:space="preserve"> = 0; </w:t>
              </w:r>
              <w:proofErr w:type="spellStart"/>
              <w:r w:rsidRPr="00FB08DB">
                <w:t>i</w:t>
              </w:r>
              <w:proofErr w:type="spellEnd"/>
              <w:r w:rsidRPr="00FB08DB">
                <w:t xml:space="preserve"> &lt; </w:t>
              </w:r>
              <w:proofErr w:type="spellStart"/>
              <w:r w:rsidRPr="00FB08DB">
                <w:t>num_positive_pics</w:t>
              </w:r>
              <w:proofErr w:type="spellEnd"/>
              <w:r w:rsidRPr="00FB08DB">
                <w:t xml:space="preserve">; </w:t>
              </w:r>
              <w:proofErr w:type="spellStart"/>
              <w:r w:rsidRPr="00FB08DB">
                <w:t>i</w:t>
              </w:r>
              <w:proofErr w:type="spellEnd"/>
              <w:r w:rsidRPr="00FB08DB">
                <w:t>++ ) {</w:t>
              </w:r>
            </w:ins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31" w:rsidRPr="00FB08DB" w:rsidRDefault="00C83A31" w:rsidP="00623FC4">
            <w:pPr>
              <w:pStyle w:val="tablecell"/>
              <w:rPr>
                <w:ins w:id="556" w:author="Adarsh K. Ramasubramonian" w:date="2012-05-04T22:58:00Z"/>
              </w:rPr>
            </w:pPr>
          </w:p>
        </w:tc>
      </w:tr>
      <w:tr w:rsidR="00C83A31" w:rsidRPr="00FB08DB" w:rsidTr="00623FC4">
        <w:trPr>
          <w:cantSplit/>
          <w:jc w:val="center"/>
          <w:ins w:id="557" w:author="Adarsh K. Ramasubramonian" w:date="2012-05-04T22:58:00Z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31" w:rsidRPr="00FB08DB" w:rsidRDefault="00C83A31" w:rsidP="00623FC4">
            <w:pPr>
              <w:pStyle w:val="tablesyntax"/>
              <w:rPr>
                <w:ins w:id="558" w:author="Adarsh K. Ramasubramonian" w:date="2012-05-04T22:58:00Z"/>
              </w:rPr>
            </w:pPr>
            <w:ins w:id="559" w:author="Adarsh K. Ramasubramonian" w:date="2012-05-04T22:58:00Z">
              <w:r w:rsidRPr="00FB08DB">
                <w:rPr>
                  <w:lang w:eastAsia="ko-KR"/>
                </w:rPr>
                <w:tab/>
              </w:r>
              <w:r w:rsidRPr="00FB08DB">
                <w:rPr>
                  <w:b/>
                </w:rPr>
                <w:tab/>
              </w:r>
              <w:r w:rsidRPr="00FB08DB">
                <w:rPr>
                  <w:b/>
                </w:rPr>
                <w:tab/>
                <w:t>delta_poc_s1_minus1</w:t>
              </w:r>
              <w:r w:rsidRPr="00FB08DB">
                <w:t>[ </w:t>
              </w:r>
              <w:proofErr w:type="spellStart"/>
              <w:r w:rsidRPr="00FB08DB">
                <w:t>i</w:t>
              </w:r>
              <w:proofErr w:type="spellEnd"/>
              <w:r w:rsidRPr="00FB08DB">
                <w:t> ]</w:t>
              </w:r>
            </w:ins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31" w:rsidRPr="00FB08DB" w:rsidRDefault="00C83A31" w:rsidP="00623FC4">
            <w:pPr>
              <w:pStyle w:val="tablecell"/>
              <w:rPr>
                <w:ins w:id="560" w:author="Adarsh K. Ramasubramonian" w:date="2012-05-04T22:58:00Z"/>
              </w:rPr>
            </w:pPr>
            <w:proofErr w:type="spellStart"/>
            <w:ins w:id="561" w:author="Adarsh K. Ramasubramonian" w:date="2012-05-04T22:58:00Z">
              <w:r w:rsidRPr="00FB08DB">
                <w:t>ue</w:t>
              </w:r>
              <w:proofErr w:type="spellEnd"/>
              <w:r w:rsidRPr="00FB08DB">
                <w:t>(v)</w:t>
              </w:r>
            </w:ins>
          </w:p>
        </w:tc>
      </w:tr>
      <w:tr w:rsidR="00C83A31" w:rsidRPr="00FB08DB" w:rsidTr="00623FC4">
        <w:trPr>
          <w:cantSplit/>
          <w:jc w:val="center"/>
          <w:ins w:id="562" w:author="Adarsh K. Ramasubramonian" w:date="2012-05-04T22:58:00Z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31" w:rsidRPr="00FB08DB" w:rsidRDefault="00C83A31" w:rsidP="00623FC4">
            <w:pPr>
              <w:pStyle w:val="tablesyntax"/>
              <w:rPr>
                <w:ins w:id="563" w:author="Adarsh K. Ramasubramonian" w:date="2012-05-04T22:58:00Z"/>
              </w:rPr>
            </w:pPr>
            <w:ins w:id="564" w:author="Adarsh K. Ramasubramonian" w:date="2012-05-04T22:58:00Z">
              <w:r w:rsidRPr="00FB08DB">
                <w:rPr>
                  <w:lang w:eastAsia="ko-KR"/>
                </w:rPr>
                <w:tab/>
              </w:r>
              <w:r w:rsidRPr="00FB08DB">
                <w:tab/>
              </w:r>
              <w:r w:rsidRPr="00FB08DB">
                <w:tab/>
              </w:r>
              <w:r w:rsidRPr="00FB08DB">
                <w:rPr>
                  <w:b/>
                </w:rPr>
                <w:t>used_by_curr_pic_s1_flag</w:t>
              </w:r>
              <w:r w:rsidRPr="00FB08DB">
                <w:t>[ </w:t>
              </w:r>
              <w:proofErr w:type="spellStart"/>
              <w:r w:rsidRPr="00FB08DB">
                <w:t>i</w:t>
              </w:r>
              <w:proofErr w:type="spellEnd"/>
              <w:r w:rsidRPr="00FB08DB">
                <w:t> ]</w:t>
              </w:r>
            </w:ins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31" w:rsidRPr="00FB08DB" w:rsidRDefault="00C83A31" w:rsidP="00623FC4">
            <w:pPr>
              <w:pStyle w:val="tablecell"/>
              <w:rPr>
                <w:ins w:id="565" w:author="Adarsh K. Ramasubramonian" w:date="2012-05-04T22:58:00Z"/>
              </w:rPr>
            </w:pPr>
            <w:ins w:id="566" w:author="Adarsh K. Ramasubramonian" w:date="2012-05-04T22:58:00Z">
              <w:r w:rsidRPr="00FB08DB">
                <w:t>u(1)</w:t>
              </w:r>
            </w:ins>
          </w:p>
        </w:tc>
      </w:tr>
      <w:tr w:rsidR="00C83A31" w:rsidRPr="00FB08DB" w:rsidTr="00623FC4">
        <w:trPr>
          <w:cantSplit/>
          <w:jc w:val="center"/>
          <w:ins w:id="567" w:author="Adarsh K. Ramasubramonian" w:date="2012-05-04T22:58:00Z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31" w:rsidRPr="00FB08DB" w:rsidRDefault="00C83A31" w:rsidP="00623FC4">
            <w:pPr>
              <w:pStyle w:val="tablesyntax"/>
              <w:rPr>
                <w:ins w:id="568" w:author="Adarsh K. Ramasubramonian" w:date="2012-05-04T22:58:00Z"/>
              </w:rPr>
            </w:pPr>
            <w:ins w:id="569" w:author="Adarsh K. Ramasubramonian" w:date="2012-05-04T22:58:00Z">
              <w:r w:rsidRPr="00FB08DB">
                <w:rPr>
                  <w:lang w:eastAsia="ko-KR"/>
                </w:rPr>
                <w:tab/>
              </w:r>
              <w:r w:rsidRPr="00FB08DB">
                <w:tab/>
                <w:t>}</w:t>
              </w:r>
            </w:ins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31" w:rsidRPr="00FB08DB" w:rsidRDefault="00C83A31" w:rsidP="00623FC4">
            <w:pPr>
              <w:pStyle w:val="tablecell"/>
              <w:rPr>
                <w:ins w:id="570" w:author="Adarsh K. Ramasubramonian" w:date="2012-05-04T22:58:00Z"/>
              </w:rPr>
            </w:pPr>
          </w:p>
        </w:tc>
      </w:tr>
      <w:tr w:rsidR="00C83A31" w:rsidRPr="00FB08DB" w:rsidTr="00623FC4">
        <w:trPr>
          <w:cantSplit/>
          <w:jc w:val="center"/>
          <w:ins w:id="571" w:author="Adarsh K. Ramasubramonian" w:date="2012-05-04T22:58:00Z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31" w:rsidRPr="00FB08DB" w:rsidRDefault="00C83A31" w:rsidP="00623FC4">
            <w:pPr>
              <w:pStyle w:val="tablesyntax"/>
              <w:rPr>
                <w:ins w:id="572" w:author="Adarsh K. Ramasubramonian" w:date="2012-05-04T22:58:00Z"/>
              </w:rPr>
            </w:pPr>
            <w:ins w:id="573" w:author="Adarsh K. Ramasubramonian" w:date="2012-05-04T22:58:00Z">
              <w:r w:rsidRPr="00FB08DB">
                <w:tab/>
                <w:t>}</w:t>
              </w:r>
            </w:ins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31" w:rsidRPr="00FB08DB" w:rsidRDefault="00C83A31" w:rsidP="00623FC4">
            <w:pPr>
              <w:pStyle w:val="tablecell"/>
              <w:rPr>
                <w:ins w:id="574" w:author="Adarsh K. Ramasubramonian" w:date="2012-05-04T22:58:00Z"/>
              </w:rPr>
            </w:pPr>
          </w:p>
        </w:tc>
      </w:tr>
      <w:tr w:rsidR="00C83A31" w:rsidRPr="00FB08DB" w:rsidTr="00623FC4">
        <w:trPr>
          <w:cantSplit/>
          <w:jc w:val="center"/>
          <w:ins w:id="575" w:author="Adarsh K. Ramasubramonian" w:date="2012-05-04T22:58:00Z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31" w:rsidRPr="00FB08DB" w:rsidRDefault="00C83A31" w:rsidP="00623FC4">
            <w:pPr>
              <w:pStyle w:val="tablesyntax"/>
              <w:keepNext w:val="0"/>
              <w:rPr>
                <w:ins w:id="576" w:author="Adarsh K. Ramasubramonian" w:date="2012-05-04T22:58:00Z"/>
              </w:rPr>
            </w:pPr>
            <w:ins w:id="577" w:author="Adarsh K. Ramasubramonian" w:date="2012-05-04T22:58:00Z">
              <w:r w:rsidRPr="00FB08DB">
                <w:t>}</w:t>
              </w:r>
            </w:ins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31" w:rsidRPr="00FB08DB" w:rsidRDefault="00C83A31" w:rsidP="00623FC4">
            <w:pPr>
              <w:pStyle w:val="tablecell"/>
              <w:rPr>
                <w:ins w:id="578" w:author="Adarsh K. Ramasubramonian" w:date="2012-05-04T22:58:00Z"/>
              </w:rPr>
            </w:pPr>
          </w:p>
        </w:tc>
      </w:tr>
    </w:tbl>
    <w:p w:rsidR="007A4F93" w:rsidRDefault="00623FC4" w:rsidP="007A4F93">
      <w:pPr>
        <w:pStyle w:val="Heading2"/>
        <w:rPr>
          <w:ins w:id="579" w:author="Adarsh K. Ramasubramonian" w:date="2012-05-04T22:41:00Z"/>
          <w:lang w:val="en-CA"/>
        </w:rPr>
      </w:pPr>
      <w:ins w:id="580" w:author="Adarsh K. Ramasubramonian" w:date="2012-05-04T23:06:00Z">
        <w:r>
          <w:rPr>
            <w:lang w:val="en-CA"/>
          </w:rPr>
          <w:t xml:space="preserve">Semantics for the </w:t>
        </w:r>
        <w:proofErr w:type="spellStart"/>
        <w:r>
          <w:rPr>
            <w:lang w:val="en-CA"/>
          </w:rPr>
          <w:t>furhter</w:t>
        </w:r>
        <w:proofErr w:type="spellEnd"/>
        <w:r>
          <w:rPr>
            <w:lang w:val="en-CA"/>
          </w:rPr>
          <w:t xml:space="preserve"> simplified </w:t>
        </w:r>
      </w:ins>
      <w:ins w:id="581" w:author="Adarsh K. Ramasubramonian" w:date="2012-05-04T23:07:00Z">
        <w:r>
          <w:rPr>
            <w:lang w:val="en-CA"/>
          </w:rPr>
          <w:t>syntax</w:t>
        </w:r>
      </w:ins>
    </w:p>
    <w:p w:rsidR="007A4F93" w:rsidRPr="00F4763E" w:rsidRDefault="007A4F93" w:rsidP="007A4F93">
      <w:pPr>
        <w:tabs>
          <w:tab w:val="left" w:pos="794"/>
          <w:tab w:val="left" w:pos="1191"/>
          <w:tab w:val="left" w:pos="1588"/>
          <w:tab w:val="left" w:pos="1985"/>
        </w:tabs>
        <w:jc w:val="both"/>
        <w:rPr>
          <w:ins w:id="582" w:author="Adarsh K. Ramasubramonian" w:date="2012-05-04T22:41:00Z"/>
          <w:rFonts w:eastAsia="Malgun Gothic"/>
          <w:sz w:val="20"/>
          <w:lang w:val="en-GB"/>
        </w:rPr>
      </w:pPr>
      <w:proofErr w:type="gramStart"/>
      <w:ins w:id="583" w:author="Adarsh K. Ramasubramonian" w:date="2012-05-04T22:41:00Z">
        <w:r w:rsidRPr="00F4763E">
          <w:rPr>
            <w:rFonts w:eastAsia="Malgun Gothic"/>
            <w:b/>
            <w:bCs/>
            <w:sz w:val="20"/>
            <w:lang w:val="en-GB"/>
          </w:rPr>
          <w:t>delta_rps_</w:t>
        </w:r>
        <w:r>
          <w:rPr>
            <w:rFonts w:eastAsia="Malgun Gothic"/>
            <w:b/>
            <w:bCs/>
            <w:sz w:val="20"/>
            <w:lang w:val="en-GB"/>
          </w:rPr>
          <w:t>plus</w:t>
        </w:r>
        <w:r w:rsidRPr="00F4763E">
          <w:rPr>
            <w:rFonts w:eastAsia="Malgun Gothic"/>
            <w:b/>
            <w:bCs/>
            <w:sz w:val="20"/>
            <w:lang w:val="en-GB"/>
          </w:rPr>
          <w:t>1</w:t>
        </w:r>
        <w:proofErr w:type="gramEnd"/>
        <w:r w:rsidRPr="00F4763E">
          <w:rPr>
            <w:rFonts w:eastAsia="Malgun Gothic"/>
            <w:b/>
            <w:bCs/>
            <w:sz w:val="20"/>
            <w:lang w:val="en-GB"/>
          </w:rPr>
          <w:t xml:space="preserve"> </w:t>
        </w:r>
        <w:r>
          <w:rPr>
            <w:rFonts w:eastAsia="Malgun Gothic"/>
            <w:bCs/>
            <w:sz w:val="20"/>
            <w:lang w:val="en-GB"/>
          </w:rPr>
          <w:t xml:space="preserve">minus 1 </w:t>
        </w:r>
        <w:r w:rsidRPr="00F4763E">
          <w:rPr>
            <w:rFonts w:eastAsia="Malgun Gothic"/>
            <w:sz w:val="20"/>
            <w:lang w:val="en-GB"/>
          </w:rPr>
          <w:t xml:space="preserve">specifies the POC difference between </w:t>
        </w:r>
        <w:proofErr w:type="spellStart"/>
        <w:r w:rsidRPr="00F4763E">
          <w:rPr>
            <w:rFonts w:eastAsia="Malgun Gothic"/>
            <w:sz w:val="20"/>
            <w:lang w:val="en-GB"/>
          </w:rPr>
          <w:t>picA</w:t>
        </w:r>
        <w:proofErr w:type="spellEnd"/>
        <w:r w:rsidRPr="00F4763E">
          <w:rPr>
            <w:rFonts w:eastAsia="Malgun Gothic"/>
            <w:sz w:val="20"/>
            <w:lang w:val="en-GB"/>
          </w:rPr>
          <w:t xml:space="preserve"> and </w:t>
        </w:r>
        <w:proofErr w:type="spellStart"/>
        <w:r w:rsidRPr="00F4763E">
          <w:rPr>
            <w:rFonts w:eastAsia="Malgun Gothic"/>
            <w:sz w:val="20"/>
            <w:lang w:val="en-GB"/>
          </w:rPr>
          <w:t>picB</w:t>
        </w:r>
        <w:proofErr w:type="spellEnd"/>
        <w:r w:rsidRPr="00F4763E">
          <w:rPr>
            <w:rFonts w:eastAsia="Malgun Gothic"/>
            <w:sz w:val="20"/>
            <w:lang w:val="en-GB"/>
          </w:rPr>
          <w:t xml:space="preserve">, where </w:t>
        </w:r>
        <w:proofErr w:type="spellStart"/>
        <w:r w:rsidRPr="00F4763E">
          <w:rPr>
            <w:rFonts w:eastAsia="Malgun Gothic"/>
            <w:sz w:val="20"/>
            <w:lang w:val="en-GB"/>
          </w:rPr>
          <w:t>picA</w:t>
        </w:r>
        <w:proofErr w:type="spellEnd"/>
        <w:r w:rsidRPr="00F4763E">
          <w:rPr>
            <w:rFonts w:eastAsia="Malgun Gothic"/>
            <w:sz w:val="20"/>
            <w:lang w:val="en-GB"/>
          </w:rPr>
          <w:t xml:space="preserve"> is associated with </w:t>
        </w:r>
        <w:proofErr w:type="spellStart"/>
        <w:r w:rsidRPr="00F4763E">
          <w:rPr>
            <w:rFonts w:eastAsia="Malgun Gothic"/>
            <w:sz w:val="20"/>
            <w:lang w:val="en-GB"/>
          </w:rPr>
          <w:t>DeltaPoc</w:t>
        </w:r>
        <w:proofErr w:type="spellEnd"/>
        <w:r w:rsidRPr="00F4763E">
          <w:rPr>
            <w:rFonts w:eastAsia="Malgun Gothic"/>
            <w:sz w:val="20"/>
            <w:lang w:val="en-GB"/>
          </w:rPr>
          <w:t>[ </w:t>
        </w:r>
        <w:proofErr w:type="spellStart"/>
        <w:r w:rsidRPr="00F4763E">
          <w:rPr>
            <w:rFonts w:eastAsia="Malgun Gothic"/>
            <w:sz w:val="20"/>
            <w:lang w:val="en-GB"/>
          </w:rPr>
          <w:t>RIdx</w:t>
        </w:r>
        <w:proofErr w:type="spellEnd"/>
        <w:r w:rsidRPr="00F4763E">
          <w:rPr>
            <w:rFonts w:eastAsia="Malgun Gothic"/>
            <w:sz w:val="20"/>
            <w:lang w:val="en-GB"/>
          </w:rPr>
          <w:t xml:space="preserve"> ] and </w:t>
        </w:r>
        <w:proofErr w:type="spellStart"/>
        <w:r w:rsidRPr="00F4763E">
          <w:rPr>
            <w:rFonts w:eastAsia="Malgun Gothic"/>
            <w:sz w:val="20"/>
            <w:lang w:val="en-GB"/>
          </w:rPr>
          <w:t>picB</w:t>
        </w:r>
        <w:proofErr w:type="spellEnd"/>
        <w:r w:rsidRPr="00F4763E">
          <w:rPr>
            <w:rFonts w:eastAsia="Malgun Gothic"/>
            <w:sz w:val="20"/>
            <w:lang w:val="en-GB"/>
          </w:rPr>
          <w:t xml:space="preserve"> is associated with </w:t>
        </w:r>
        <w:proofErr w:type="spellStart"/>
        <w:r w:rsidRPr="00F4763E">
          <w:rPr>
            <w:rFonts w:eastAsia="Malgun Gothic"/>
            <w:sz w:val="20"/>
            <w:lang w:val="en-GB"/>
          </w:rPr>
          <w:t>DeltaPoc</w:t>
        </w:r>
        <w:proofErr w:type="spellEnd"/>
        <w:r w:rsidRPr="00F4763E">
          <w:rPr>
            <w:rFonts w:eastAsia="Malgun Gothic"/>
            <w:sz w:val="20"/>
            <w:lang w:val="en-GB"/>
          </w:rPr>
          <w:t>[ </w:t>
        </w:r>
        <w:proofErr w:type="spellStart"/>
        <w:r w:rsidRPr="00F4763E">
          <w:rPr>
            <w:rFonts w:eastAsia="Malgun Gothic"/>
            <w:sz w:val="20"/>
            <w:lang w:val="en-GB"/>
          </w:rPr>
          <w:t>idx</w:t>
        </w:r>
        <w:proofErr w:type="spellEnd"/>
        <w:r w:rsidRPr="00F4763E">
          <w:rPr>
            <w:rFonts w:eastAsia="Malgun Gothic"/>
            <w:sz w:val="20"/>
            <w:lang w:val="en-GB"/>
          </w:rPr>
          <w:t xml:space="preserve"> ]. Note </w:t>
        </w:r>
        <w:proofErr w:type="spellStart"/>
        <w:r w:rsidRPr="00F4763E">
          <w:rPr>
            <w:rFonts w:eastAsia="Malgun Gothic"/>
            <w:sz w:val="20"/>
            <w:lang w:val="en-GB"/>
          </w:rPr>
          <w:t>picA</w:t>
        </w:r>
        <w:proofErr w:type="spellEnd"/>
        <w:r w:rsidRPr="00F4763E">
          <w:rPr>
            <w:rFonts w:eastAsia="Malgun Gothic"/>
            <w:sz w:val="20"/>
            <w:lang w:val="en-GB"/>
          </w:rPr>
          <w:t xml:space="preserve"> is called the current picture of </w:t>
        </w:r>
        <w:proofErr w:type="spellStart"/>
        <w:proofErr w:type="gramStart"/>
        <w:r w:rsidRPr="00F4763E">
          <w:rPr>
            <w:rFonts w:eastAsia="Malgun Gothic"/>
            <w:sz w:val="20"/>
            <w:lang w:val="en-GB"/>
          </w:rPr>
          <w:t>DeltaPoc</w:t>
        </w:r>
        <w:proofErr w:type="spellEnd"/>
        <w:r w:rsidRPr="00F4763E">
          <w:rPr>
            <w:rFonts w:eastAsia="Malgun Gothic"/>
            <w:sz w:val="20"/>
            <w:lang w:val="en-GB"/>
          </w:rPr>
          <w:t>[</w:t>
        </w:r>
        <w:proofErr w:type="gramEnd"/>
        <w:r w:rsidRPr="00F4763E">
          <w:rPr>
            <w:rFonts w:eastAsia="Malgun Gothic"/>
            <w:sz w:val="20"/>
            <w:lang w:val="en-GB"/>
          </w:rPr>
          <w:t> </w:t>
        </w:r>
        <w:proofErr w:type="spellStart"/>
        <w:r w:rsidRPr="00F4763E">
          <w:rPr>
            <w:rFonts w:eastAsia="Malgun Gothic"/>
            <w:sz w:val="20"/>
            <w:lang w:val="en-GB"/>
          </w:rPr>
          <w:t>RIdx</w:t>
        </w:r>
        <w:proofErr w:type="spellEnd"/>
        <w:r w:rsidRPr="00F4763E">
          <w:rPr>
            <w:rFonts w:eastAsia="Malgun Gothic"/>
            <w:sz w:val="20"/>
            <w:lang w:val="en-GB"/>
          </w:rPr>
          <w:t xml:space="preserve"> ] and </w:t>
        </w:r>
        <w:proofErr w:type="spellStart"/>
        <w:r w:rsidRPr="00F4763E">
          <w:rPr>
            <w:rFonts w:eastAsia="Malgun Gothic"/>
            <w:sz w:val="20"/>
            <w:lang w:val="en-GB"/>
          </w:rPr>
          <w:t>picB</w:t>
        </w:r>
        <w:proofErr w:type="spellEnd"/>
        <w:r w:rsidRPr="00F4763E">
          <w:rPr>
            <w:rFonts w:eastAsia="Malgun Gothic"/>
            <w:sz w:val="20"/>
            <w:lang w:val="en-GB"/>
          </w:rPr>
          <w:t xml:space="preserve"> is called the current picture of </w:t>
        </w:r>
        <w:proofErr w:type="spellStart"/>
        <w:r w:rsidRPr="00F4763E">
          <w:rPr>
            <w:rFonts w:eastAsia="Malgun Gothic"/>
            <w:sz w:val="20"/>
            <w:lang w:val="en-GB"/>
          </w:rPr>
          <w:t>DeltaPoc</w:t>
        </w:r>
        <w:proofErr w:type="spellEnd"/>
        <w:r w:rsidRPr="00F4763E">
          <w:rPr>
            <w:rFonts w:eastAsia="Malgun Gothic"/>
            <w:sz w:val="20"/>
            <w:lang w:val="en-GB"/>
          </w:rPr>
          <w:t>[ </w:t>
        </w:r>
        <w:proofErr w:type="spellStart"/>
        <w:r w:rsidRPr="00F4763E">
          <w:rPr>
            <w:rFonts w:eastAsia="Malgun Gothic"/>
            <w:sz w:val="20"/>
            <w:lang w:val="en-GB"/>
          </w:rPr>
          <w:t>idx</w:t>
        </w:r>
        <w:proofErr w:type="spellEnd"/>
        <w:r w:rsidRPr="00F4763E">
          <w:rPr>
            <w:rFonts w:eastAsia="Malgun Gothic"/>
            <w:sz w:val="20"/>
            <w:lang w:val="en-GB"/>
          </w:rPr>
          <w:t> ].</w:t>
        </w:r>
      </w:ins>
    </w:p>
    <w:p w:rsidR="007A4F93" w:rsidRPr="00F4763E" w:rsidRDefault="007A4F93" w:rsidP="007A4F93">
      <w:pPr>
        <w:tabs>
          <w:tab w:val="left" w:pos="794"/>
          <w:tab w:val="left" w:pos="1191"/>
          <w:tab w:val="left" w:pos="1588"/>
          <w:tab w:val="left" w:pos="1985"/>
        </w:tabs>
        <w:jc w:val="both"/>
        <w:rPr>
          <w:ins w:id="584" w:author="Adarsh K. Ramasubramonian" w:date="2012-05-04T22:41:00Z"/>
          <w:rFonts w:eastAsia="Malgun Gothic"/>
          <w:sz w:val="20"/>
          <w:lang w:val="en-GB"/>
        </w:rPr>
      </w:pPr>
      <w:ins w:id="585" w:author="Adarsh K. Ramasubramonian" w:date="2012-05-04T22:41:00Z">
        <w:r w:rsidRPr="00F4763E">
          <w:rPr>
            <w:rFonts w:eastAsia="Malgun Gothic"/>
            <w:sz w:val="20"/>
            <w:lang w:val="en-GB"/>
          </w:rPr>
          <w:t xml:space="preserve">The variable </w:t>
        </w:r>
        <w:proofErr w:type="spellStart"/>
        <w:r w:rsidRPr="00F4763E">
          <w:rPr>
            <w:rFonts w:eastAsia="Malgun Gothic"/>
            <w:sz w:val="20"/>
            <w:lang w:val="en-GB"/>
          </w:rPr>
          <w:t>DeltaRPS</w:t>
        </w:r>
        <w:proofErr w:type="spellEnd"/>
        <w:r w:rsidRPr="00F4763E">
          <w:rPr>
            <w:rFonts w:eastAsia="Malgun Gothic"/>
            <w:sz w:val="20"/>
            <w:lang w:val="en-GB"/>
          </w:rPr>
          <w:t xml:space="preserve"> is derived as follows.</w:t>
        </w:r>
      </w:ins>
    </w:p>
    <w:p w:rsidR="007A4F93" w:rsidRPr="00F4763E" w:rsidRDefault="007A4F93" w:rsidP="007A4F93">
      <w:pPr>
        <w:rPr>
          <w:ins w:id="586" w:author="Adarsh K. Ramasubramonian" w:date="2012-05-04T22:41:00Z"/>
          <w:rFonts w:eastAsia="Malgun Gothic"/>
          <w:sz w:val="20"/>
          <w:lang w:val="en-GB"/>
        </w:rPr>
      </w:pPr>
      <w:proofErr w:type="spellStart"/>
      <w:ins w:id="587" w:author="Adarsh K. Ramasubramonian" w:date="2012-05-04T22:41:00Z">
        <w:r w:rsidRPr="00F4763E">
          <w:rPr>
            <w:rFonts w:eastAsia="Malgun Gothic"/>
            <w:sz w:val="20"/>
            <w:lang w:val="en-GB"/>
          </w:rPr>
          <w:t>DeltaRPS</w:t>
        </w:r>
        <w:proofErr w:type="spellEnd"/>
        <w:r w:rsidRPr="00F4763E">
          <w:rPr>
            <w:rFonts w:eastAsia="Malgun Gothic"/>
            <w:sz w:val="20"/>
            <w:lang w:val="en-GB"/>
          </w:rPr>
          <w:t xml:space="preserve"> = sign (</w:t>
        </w:r>
        <w:r w:rsidRPr="00F4763E">
          <w:rPr>
            <w:rFonts w:eastAsia="Malgun Gothic"/>
            <w:bCs/>
            <w:sz w:val="20"/>
            <w:lang w:val="en-GB"/>
          </w:rPr>
          <w:t>delta_rps_</w:t>
        </w:r>
        <w:r>
          <w:rPr>
            <w:rFonts w:eastAsia="Malgun Gothic"/>
            <w:bCs/>
            <w:sz w:val="20"/>
            <w:lang w:val="en-GB"/>
          </w:rPr>
          <w:t>plus</w:t>
        </w:r>
        <w:r w:rsidRPr="00F4763E">
          <w:rPr>
            <w:rFonts w:eastAsia="Malgun Gothic"/>
            <w:bCs/>
            <w:sz w:val="20"/>
            <w:lang w:val="en-GB"/>
          </w:rPr>
          <w:t>1</w:t>
        </w:r>
        <w:proofErr w:type="gramStart"/>
        <w:r w:rsidRPr="00F4763E">
          <w:rPr>
            <w:rFonts w:eastAsia="Malgun Gothic"/>
            <w:sz w:val="20"/>
            <w:lang w:val="en-GB"/>
          </w:rPr>
          <w:t>) ?</w:t>
        </w:r>
        <w:proofErr w:type="gramEnd"/>
        <w:r w:rsidRPr="00F4763E">
          <w:rPr>
            <w:rFonts w:eastAsia="Malgun Gothic"/>
            <w:sz w:val="20"/>
            <w:lang w:val="en-GB"/>
          </w:rPr>
          <w:t xml:space="preserve"> (delta_rps_</w:t>
        </w:r>
        <w:r>
          <w:rPr>
            <w:rFonts w:eastAsia="Malgun Gothic"/>
            <w:sz w:val="20"/>
            <w:lang w:val="en-GB"/>
          </w:rPr>
          <w:t>plus</w:t>
        </w:r>
        <w:r w:rsidRPr="00F4763E">
          <w:rPr>
            <w:rFonts w:eastAsia="Malgun Gothic"/>
            <w:sz w:val="20"/>
            <w:lang w:val="en-GB"/>
          </w:rPr>
          <w:t>1 + 1</w:t>
        </w:r>
        <w:proofErr w:type="gramStart"/>
        <w:r w:rsidRPr="00F4763E">
          <w:rPr>
            <w:rFonts w:eastAsia="Malgun Gothic"/>
            <w:sz w:val="20"/>
            <w:lang w:val="en-GB"/>
          </w:rPr>
          <w:t>) :</w:t>
        </w:r>
        <w:proofErr w:type="gramEnd"/>
        <w:r w:rsidRPr="00F4763E">
          <w:rPr>
            <w:rFonts w:eastAsia="Malgun Gothic"/>
            <w:sz w:val="20"/>
            <w:lang w:val="en-GB"/>
          </w:rPr>
          <w:t xml:space="preserve"> (delta_rps_</w:t>
        </w:r>
        <w:r>
          <w:rPr>
            <w:rFonts w:eastAsia="Malgun Gothic"/>
            <w:sz w:val="20"/>
            <w:lang w:val="en-GB"/>
          </w:rPr>
          <w:t>plus</w:t>
        </w:r>
        <w:r w:rsidRPr="00F4763E">
          <w:rPr>
            <w:rFonts w:eastAsia="Malgun Gothic"/>
            <w:sz w:val="20"/>
            <w:lang w:val="en-GB"/>
          </w:rPr>
          <w:t xml:space="preserve">1 - 1) </w:t>
        </w:r>
      </w:ins>
    </w:p>
    <w:p w:rsidR="007A4F93" w:rsidRPr="00F4763E" w:rsidRDefault="007A4F93" w:rsidP="007A4F93">
      <w:pPr>
        <w:jc w:val="both"/>
        <w:rPr>
          <w:ins w:id="588" w:author="Adarsh K. Ramasubramonian" w:date="2012-05-04T22:41:00Z"/>
          <w:sz w:val="20"/>
          <w:lang w:eastAsia="ko-KR"/>
        </w:rPr>
      </w:pPr>
      <w:proofErr w:type="spellStart"/>
      <w:proofErr w:type="gramStart"/>
      <w:ins w:id="589" w:author="Adarsh K. Ramasubramonian" w:date="2012-05-04T22:41:00Z">
        <w:r w:rsidRPr="00F4763E">
          <w:rPr>
            <w:b/>
            <w:sz w:val="20"/>
            <w:lang w:eastAsia="ko-KR"/>
          </w:rPr>
          <w:t>add_predictor_rps_pic_flag</w:t>
        </w:r>
        <w:proofErr w:type="spellEnd"/>
        <w:proofErr w:type="gramEnd"/>
        <w:r w:rsidRPr="00F4763E">
          <w:rPr>
            <w:sz w:val="20"/>
            <w:lang w:eastAsia="ko-KR"/>
          </w:rPr>
          <w:t xml:space="preserve"> equal to 1 indicates</w:t>
        </w:r>
        <w:r>
          <w:rPr>
            <w:sz w:val="20"/>
            <w:lang w:eastAsia="ko-KR"/>
          </w:rPr>
          <w:t xml:space="preserve"> that</w:t>
        </w:r>
        <w:r w:rsidRPr="00F4763E">
          <w:rPr>
            <w:sz w:val="20"/>
            <w:lang w:eastAsia="ko-KR"/>
          </w:rPr>
          <w:t xml:space="preserve"> the </w:t>
        </w:r>
        <w:r>
          <w:rPr>
            <w:sz w:val="20"/>
            <w:lang w:eastAsia="ko-KR"/>
          </w:rPr>
          <w:t xml:space="preserve">previous </w:t>
        </w:r>
        <w:r w:rsidRPr="00F4763E">
          <w:rPr>
            <w:sz w:val="20"/>
            <w:lang w:eastAsia="ko-KR"/>
          </w:rPr>
          <w:t xml:space="preserve">picture </w:t>
        </w:r>
        <w:r>
          <w:rPr>
            <w:sz w:val="20"/>
            <w:lang w:eastAsia="ko-KR"/>
          </w:rPr>
          <w:t xml:space="preserve">in decoding order using </w:t>
        </w:r>
        <w:r w:rsidRPr="00F4763E">
          <w:rPr>
            <w:sz w:val="20"/>
            <w:lang w:eastAsia="ko-KR"/>
          </w:rPr>
          <w:t xml:space="preserve">the reference RPS (with index equal to </w:t>
        </w:r>
        <w:proofErr w:type="spellStart"/>
        <w:r w:rsidRPr="00F4763E">
          <w:rPr>
            <w:sz w:val="20"/>
            <w:lang w:eastAsia="ko-KR"/>
          </w:rPr>
          <w:t>RIdx</w:t>
        </w:r>
        <w:proofErr w:type="spellEnd"/>
        <w:r w:rsidRPr="00F4763E">
          <w:rPr>
            <w:sz w:val="20"/>
            <w:lang w:eastAsia="ko-KR"/>
          </w:rPr>
          <w:t xml:space="preserve"> = </w:t>
        </w:r>
        <w:proofErr w:type="spellStart"/>
        <w:r w:rsidRPr="00F4763E">
          <w:rPr>
            <w:sz w:val="20"/>
            <w:lang w:eastAsia="ko-KR"/>
          </w:rPr>
          <w:t>idx</w:t>
        </w:r>
        <w:proofErr w:type="spellEnd"/>
        <w:r w:rsidRPr="00F4763E">
          <w:rPr>
            <w:sz w:val="20"/>
            <w:lang w:eastAsia="ko-KR"/>
          </w:rPr>
          <w:t xml:space="preserve"> - delta_idx_minus1-1) is included</w:t>
        </w:r>
        <w:r>
          <w:rPr>
            <w:sz w:val="20"/>
            <w:lang w:eastAsia="ko-KR"/>
          </w:rPr>
          <w:t xml:space="preserve"> in</w:t>
        </w:r>
        <w:r w:rsidRPr="00F4763E">
          <w:rPr>
            <w:sz w:val="20"/>
            <w:lang w:eastAsia="ko-KR"/>
          </w:rPr>
          <w:t xml:space="preserve"> the RPS with index equal to </w:t>
        </w:r>
        <w:proofErr w:type="spellStart"/>
        <w:r w:rsidRPr="00F4763E">
          <w:rPr>
            <w:sz w:val="20"/>
            <w:lang w:eastAsia="ko-KR"/>
          </w:rPr>
          <w:t>idx</w:t>
        </w:r>
        <w:proofErr w:type="spellEnd"/>
        <w:r w:rsidRPr="00F4763E">
          <w:rPr>
            <w:sz w:val="20"/>
            <w:lang w:eastAsia="ko-KR"/>
          </w:rPr>
          <w:t xml:space="preserve">. </w:t>
        </w:r>
        <w:proofErr w:type="spellStart"/>
        <w:proofErr w:type="gramStart"/>
        <w:r w:rsidRPr="00F4763E">
          <w:rPr>
            <w:sz w:val="20"/>
            <w:lang w:eastAsia="ko-KR"/>
          </w:rPr>
          <w:t>add_predictor_rps_pic_flag</w:t>
        </w:r>
        <w:proofErr w:type="spellEnd"/>
        <w:proofErr w:type="gramEnd"/>
        <w:r w:rsidRPr="00F4763E">
          <w:rPr>
            <w:sz w:val="20"/>
            <w:lang w:eastAsia="ko-KR"/>
          </w:rPr>
          <w:t xml:space="preserve"> equal to 0 indicates the </w:t>
        </w:r>
        <w:r>
          <w:rPr>
            <w:sz w:val="20"/>
            <w:lang w:eastAsia="ko-KR"/>
          </w:rPr>
          <w:t>previous</w:t>
        </w:r>
        <w:r w:rsidRPr="00F4763E">
          <w:rPr>
            <w:sz w:val="20"/>
            <w:lang w:eastAsia="ko-KR"/>
          </w:rPr>
          <w:t xml:space="preserve"> picture </w:t>
        </w:r>
        <w:r>
          <w:rPr>
            <w:sz w:val="20"/>
            <w:lang w:eastAsia="ko-KR"/>
          </w:rPr>
          <w:t xml:space="preserve">in decoding order </w:t>
        </w:r>
        <w:r w:rsidRPr="00F4763E">
          <w:rPr>
            <w:sz w:val="20"/>
            <w:lang w:eastAsia="ko-KR"/>
          </w:rPr>
          <w:t xml:space="preserve">of the reference RPS (with index equal to </w:t>
        </w:r>
        <w:proofErr w:type="spellStart"/>
        <w:r w:rsidRPr="00F4763E">
          <w:rPr>
            <w:sz w:val="20"/>
            <w:lang w:eastAsia="ko-KR"/>
          </w:rPr>
          <w:t>RIdx</w:t>
        </w:r>
        <w:proofErr w:type="spellEnd"/>
        <w:r w:rsidRPr="00F4763E">
          <w:rPr>
            <w:sz w:val="20"/>
            <w:lang w:eastAsia="ko-KR"/>
          </w:rPr>
          <w:t xml:space="preserve"> ) is not included in the RPS with index equal to </w:t>
        </w:r>
        <w:proofErr w:type="spellStart"/>
        <w:r w:rsidRPr="00F4763E">
          <w:rPr>
            <w:sz w:val="20"/>
            <w:lang w:eastAsia="ko-KR"/>
          </w:rPr>
          <w:t>idx</w:t>
        </w:r>
        <w:proofErr w:type="spellEnd"/>
        <w:r w:rsidRPr="00F4763E">
          <w:rPr>
            <w:sz w:val="20"/>
            <w:lang w:eastAsia="ko-KR"/>
          </w:rPr>
          <w:t xml:space="preserve">. </w:t>
        </w:r>
      </w:ins>
    </w:p>
    <w:p w:rsidR="007A4F93" w:rsidRPr="00347812" w:rsidRDefault="007A4F93" w:rsidP="007A4F93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ins w:id="590" w:author="Adarsh K. Ramasubramonian" w:date="2012-05-04T22:41:00Z"/>
          <w:rFonts w:eastAsia="Malgun Gothic"/>
          <w:sz w:val="20"/>
          <w:szCs w:val="22"/>
          <w:lang w:val="en-GB"/>
        </w:rPr>
      </w:pPr>
      <w:ins w:id="591" w:author="Adarsh K. Ramasubramonian" w:date="2012-05-04T22:41:00Z">
        <w:r w:rsidRPr="00347812">
          <w:rPr>
            <w:rFonts w:eastAsia="Malgun Gothic"/>
            <w:sz w:val="20"/>
            <w:szCs w:val="22"/>
            <w:lang w:val="en-GB"/>
          </w:rPr>
          <w:t xml:space="preserve">When </w:t>
        </w:r>
        <w:proofErr w:type="spellStart"/>
        <w:r w:rsidRPr="00347812">
          <w:rPr>
            <w:rFonts w:eastAsia="Malgun Gothic"/>
            <w:sz w:val="20"/>
            <w:szCs w:val="22"/>
            <w:lang w:val="en-GB"/>
          </w:rPr>
          <w:t>inter_ref_pic_set_prediction_flag</w:t>
        </w:r>
        <w:proofErr w:type="spellEnd"/>
        <w:r w:rsidRPr="00347812">
          <w:rPr>
            <w:rFonts w:eastAsia="Malgun Gothic"/>
            <w:sz w:val="20"/>
            <w:szCs w:val="22"/>
            <w:lang w:val="en-GB"/>
          </w:rPr>
          <w:t xml:space="preserve"> is equal to 1, the variables DeltaPocS0</w:t>
        </w:r>
        <w:r w:rsidRPr="00347812">
          <w:rPr>
            <w:rFonts w:eastAsia="Malgun Gothic"/>
            <w:sz w:val="20"/>
            <w:lang w:val="en-GB"/>
          </w:rPr>
          <w:t>[</w:t>
        </w:r>
        <w:r>
          <w:rPr>
            <w:rFonts w:eastAsia="Malgun Gothic"/>
            <w:sz w:val="20"/>
            <w:lang w:val="en-GB"/>
          </w:rPr>
          <w:t> </w:t>
        </w:r>
        <w:proofErr w:type="spellStart"/>
        <w:r w:rsidRPr="00347812">
          <w:rPr>
            <w:rFonts w:eastAsia="Malgun Gothic"/>
            <w:sz w:val="20"/>
            <w:lang w:val="en-GB"/>
          </w:rPr>
          <w:t>idx</w:t>
        </w:r>
        <w:proofErr w:type="spellEnd"/>
        <w:r>
          <w:rPr>
            <w:rFonts w:eastAsia="Malgun Gothic"/>
            <w:sz w:val="20"/>
            <w:lang w:val="en-GB"/>
          </w:rPr>
          <w:t> </w:t>
        </w:r>
        <w:r w:rsidRPr="00347812">
          <w:rPr>
            <w:rFonts w:eastAsia="Malgun Gothic"/>
            <w:sz w:val="20"/>
            <w:lang w:val="en-GB"/>
          </w:rPr>
          <w:t>][</w:t>
        </w:r>
        <w:r>
          <w:rPr>
            <w:rFonts w:eastAsia="Malgun Gothic"/>
            <w:sz w:val="20"/>
            <w:lang w:val="en-GB"/>
          </w:rPr>
          <w:t> </w:t>
        </w:r>
        <w:r w:rsidRPr="00347812">
          <w:rPr>
            <w:rFonts w:eastAsia="Malgun Gothic"/>
            <w:sz w:val="20"/>
            <w:lang w:val="en-GB"/>
          </w:rPr>
          <w:t>i0</w:t>
        </w:r>
        <w:r>
          <w:rPr>
            <w:rFonts w:eastAsia="Malgun Gothic"/>
            <w:sz w:val="20"/>
            <w:lang w:val="en-GB"/>
          </w:rPr>
          <w:t> </w:t>
        </w:r>
        <w:r w:rsidRPr="00347812">
          <w:rPr>
            <w:rFonts w:eastAsia="Malgun Gothic"/>
            <w:sz w:val="20"/>
            <w:lang w:val="en-GB"/>
          </w:rPr>
          <w:t>]</w:t>
        </w:r>
        <w:r w:rsidRPr="00347812">
          <w:rPr>
            <w:rFonts w:eastAsia="Malgun Gothic"/>
            <w:sz w:val="20"/>
            <w:szCs w:val="22"/>
            <w:lang w:val="en-GB"/>
          </w:rPr>
          <w:t>, UsedByCurrPicS0</w:t>
        </w:r>
        <w:r w:rsidRPr="00347812">
          <w:rPr>
            <w:rFonts w:eastAsia="Malgun Gothic"/>
            <w:sz w:val="20"/>
            <w:lang w:val="en-GB"/>
          </w:rPr>
          <w:t>[</w:t>
        </w:r>
        <w:r>
          <w:rPr>
            <w:rFonts w:eastAsia="Malgun Gothic"/>
            <w:sz w:val="20"/>
            <w:lang w:val="en-GB"/>
          </w:rPr>
          <w:t> </w:t>
        </w:r>
        <w:proofErr w:type="spellStart"/>
        <w:r w:rsidRPr="00347812">
          <w:rPr>
            <w:rFonts w:eastAsia="Malgun Gothic"/>
            <w:sz w:val="20"/>
            <w:lang w:val="en-GB"/>
          </w:rPr>
          <w:t>idx</w:t>
        </w:r>
        <w:proofErr w:type="spellEnd"/>
        <w:r>
          <w:rPr>
            <w:rFonts w:eastAsia="Malgun Gothic"/>
            <w:sz w:val="20"/>
            <w:lang w:val="en-GB"/>
          </w:rPr>
          <w:t> </w:t>
        </w:r>
        <w:r w:rsidRPr="00347812">
          <w:rPr>
            <w:rFonts w:eastAsia="Malgun Gothic"/>
            <w:sz w:val="20"/>
            <w:lang w:val="en-GB"/>
          </w:rPr>
          <w:t>][</w:t>
        </w:r>
        <w:r>
          <w:rPr>
            <w:rFonts w:eastAsia="Malgun Gothic"/>
            <w:sz w:val="20"/>
            <w:lang w:val="en-GB"/>
          </w:rPr>
          <w:t> </w:t>
        </w:r>
        <w:r w:rsidRPr="00347812">
          <w:rPr>
            <w:rFonts w:eastAsia="Malgun Gothic"/>
            <w:sz w:val="20"/>
            <w:lang w:val="en-GB"/>
          </w:rPr>
          <w:t>i0</w:t>
        </w:r>
        <w:r>
          <w:rPr>
            <w:rFonts w:eastAsia="Malgun Gothic"/>
            <w:sz w:val="20"/>
            <w:lang w:val="en-GB"/>
          </w:rPr>
          <w:t> </w:t>
        </w:r>
        <w:r w:rsidRPr="00347812">
          <w:rPr>
            <w:rFonts w:eastAsia="Malgun Gothic"/>
            <w:sz w:val="20"/>
            <w:lang w:val="en-GB"/>
          </w:rPr>
          <w:t>]</w:t>
        </w:r>
        <w:r w:rsidRPr="00347812">
          <w:rPr>
            <w:rFonts w:eastAsia="Malgun Gothic"/>
            <w:sz w:val="20"/>
            <w:szCs w:val="22"/>
            <w:lang w:val="en-GB"/>
          </w:rPr>
          <w:t>, DeltaPocS1</w:t>
        </w:r>
        <w:r w:rsidRPr="00347812">
          <w:rPr>
            <w:rFonts w:eastAsia="Malgun Gothic"/>
            <w:sz w:val="20"/>
            <w:lang w:val="en-GB"/>
          </w:rPr>
          <w:t>[</w:t>
        </w:r>
        <w:r>
          <w:rPr>
            <w:rFonts w:eastAsia="Malgun Gothic"/>
            <w:sz w:val="20"/>
            <w:lang w:val="en-GB"/>
          </w:rPr>
          <w:t> </w:t>
        </w:r>
        <w:proofErr w:type="spellStart"/>
        <w:r w:rsidRPr="00347812">
          <w:rPr>
            <w:rFonts w:eastAsia="Malgun Gothic"/>
            <w:sz w:val="20"/>
            <w:lang w:val="en-GB"/>
          </w:rPr>
          <w:t>idx</w:t>
        </w:r>
        <w:proofErr w:type="spellEnd"/>
        <w:r>
          <w:rPr>
            <w:rFonts w:eastAsia="Malgun Gothic"/>
            <w:sz w:val="20"/>
            <w:lang w:val="en-GB"/>
          </w:rPr>
          <w:t> </w:t>
        </w:r>
        <w:r w:rsidRPr="00347812">
          <w:rPr>
            <w:rFonts w:eastAsia="Malgun Gothic"/>
            <w:sz w:val="20"/>
            <w:lang w:val="en-GB"/>
          </w:rPr>
          <w:t>][</w:t>
        </w:r>
        <w:r>
          <w:rPr>
            <w:rFonts w:eastAsia="Malgun Gothic"/>
            <w:sz w:val="20"/>
            <w:lang w:val="en-GB"/>
          </w:rPr>
          <w:t> </w:t>
        </w:r>
        <w:r w:rsidRPr="00347812">
          <w:rPr>
            <w:rFonts w:eastAsia="Malgun Gothic"/>
            <w:sz w:val="20"/>
            <w:lang w:val="en-GB"/>
          </w:rPr>
          <w:t>i1</w:t>
        </w:r>
        <w:r>
          <w:rPr>
            <w:rFonts w:eastAsia="Malgun Gothic"/>
            <w:sz w:val="20"/>
            <w:lang w:val="en-GB"/>
          </w:rPr>
          <w:t> </w:t>
        </w:r>
        <w:r w:rsidRPr="00347812">
          <w:rPr>
            <w:rFonts w:eastAsia="Malgun Gothic"/>
            <w:sz w:val="20"/>
            <w:lang w:val="en-GB"/>
          </w:rPr>
          <w:t>]</w:t>
        </w:r>
        <w:r w:rsidRPr="00347812">
          <w:rPr>
            <w:rFonts w:eastAsia="Malgun Gothic"/>
            <w:sz w:val="20"/>
            <w:szCs w:val="22"/>
            <w:lang w:val="en-GB"/>
          </w:rPr>
          <w:t>, UsedByCurrPicS1</w:t>
        </w:r>
        <w:r w:rsidRPr="00347812">
          <w:rPr>
            <w:rFonts w:eastAsia="Malgun Gothic"/>
            <w:sz w:val="20"/>
            <w:lang w:val="en-GB"/>
          </w:rPr>
          <w:t>[</w:t>
        </w:r>
        <w:r>
          <w:rPr>
            <w:rFonts w:eastAsia="Malgun Gothic"/>
            <w:sz w:val="20"/>
            <w:lang w:val="en-GB"/>
          </w:rPr>
          <w:t> </w:t>
        </w:r>
        <w:proofErr w:type="spellStart"/>
        <w:r w:rsidRPr="00347812">
          <w:rPr>
            <w:rFonts w:eastAsia="Malgun Gothic"/>
            <w:sz w:val="20"/>
            <w:lang w:val="en-GB"/>
          </w:rPr>
          <w:t>idx</w:t>
        </w:r>
        <w:proofErr w:type="spellEnd"/>
        <w:r>
          <w:rPr>
            <w:rFonts w:eastAsia="Malgun Gothic"/>
            <w:sz w:val="20"/>
            <w:lang w:val="en-GB"/>
          </w:rPr>
          <w:t> </w:t>
        </w:r>
        <w:r w:rsidRPr="00347812">
          <w:rPr>
            <w:rFonts w:eastAsia="Malgun Gothic"/>
            <w:sz w:val="20"/>
            <w:lang w:val="en-GB"/>
          </w:rPr>
          <w:t>][</w:t>
        </w:r>
        <w:r>
          <w:rPr>
            <w:rFonts w:eastAsia="Malgun Gothic"/>
            <w:sz w:val="20"/>
            <w:lang w:val="en-GB"/>
          </w:rPr>
          <w:t> </w:t>
        </w:r>
        <w:r w:rsidRPr="00347812">
          <w:rPr>
            <w:rFonts w:eastAsia="Malgun Gothic"/>
            <w:sz w:val="20"/>
            <w:lang w:val="en-GB"/>
          </w:rPr>
          <w:t>i1</w:t>
        </w:r>
        <w:r>
          <w:rPr>
            <w:rFonts w:eastAsia="Malgun Gothic"/>
            <w:sz w:val="20"/>
            <w:lang w:val="en-GB"/>
          </w:rPr>
          <w:t> </w:t>
        </w:r>
        <w:r w:rsidRPr="00347812">
          <w:rPr>
            <w:rFonts w:eastAsia="Malgun Gothic"/>
            <w:sz w:val="20"/>
            <w:lang w:val="en-GB"/>
          </w:rPr>
          <w:t>]</w:t>
        </w:r>
        <w:r w:rsidRPr="00347812">
          <w:rPr>
            <w:rFonts w:eastAsia="Malgun Gothic"/>
            <w:sz w:val="20"/>
            <w:szCs w:val="22"/>
            <w:lang w:val="en-GB"/>
          </w:rPr>
          <w:t xml:space="preserve">, </w:t>
        </w:r>
        <w:proofErr w:type="spellStart"/>
        <w:r w:rsidRPr="00347812">
          <w:rPr>
            <w:rFonts w:eastAsia="Malgun Gothic"/>
            <w:sz w:val="20"/>
            <w:szCs w:val="22"/>
            <w:lang w:val="en-GB"/>
          </w:rPr>
          <w:t>NumNegativePics</w:t>
        </w:r>
        <w:proofErr w:type="spellEnd"/>
        <w:r w:rsidRPr="00347812">
          <w:rPr>
            <w:rFonts w:eastAsia="Malgun Gothic"/>
            <w:sz w:val="20"/>
            <w:szCs w:val="22"/>
            <w:lang w:val="en-GB"/>
          </w:rPr>
          <w:t>[</w:t>
        </w:r>
        <w:r>
          <w:rPr>
            <w:rFonts w:eastAsia="Malgun Gothic"/>
            <w:sz w:val="20"/>
            <w:szCs w:val="22"/>
            <w:lang w:val="en-GB"/>
          </w:rPr>
          <w:t> </w:t>
        </w:r>
        <w:proofErr w:type="spellStart"/>
        <w:r w:rsidRPr="00347812">
          <w:rPr>
            <w:rFonts w:eastAsia="Malgun Gothic"/>
            <w:sz w:val="20"/>
            <w:szCs w:val="22"/>
            <w:lang w:val="en-GB"/>
          </w:rPr>
          <w:t>idx</w:t>
        </w:r>
        <w:proofErr w:type="spellEnd"/>
        <w:r>
          <w:rPr>
            <w:rFonts w:eastAsia="Malgun Gothic"/>
            <w:sz w:val="20"/>
            <w:szCs w:val="22"/>
            <w:lang w:val="en-GB"/>
          </w:rPr>
          <w:t> </w:t>
        </w:r>
        <w:r w:rsidRPr="00347812">
          <w:rPr>
            <w:rFonts w:eastAsia="Malgun Gothic"/>
            <w:sz w:val="20"/>
            <w:szCs w:val="22"/>
            <w:lang w:val="en-GB"/>
          </w:rPr>
          <w:t xml:space="preserve">] and </w:t>
        </w:r>
        <w:proofErr w:type="spellStart"/>
        <w:r w:rsidRPr="00347812">
          <w:rPr>
            <w:rFonts w:eastAsia="Malgun Gothic"/>
            <w:sz w:val="20"/>
            <w:szCs w:val="22"/>
            <w:lang w:val="en-GB"/>
          </w:rPr>
          <w:t>NumPositivePics</w:t>
        </w:r>
        <w:proofErr w:type="spellEnd"/>
        <w:r w:rsidRPr="00347812">
          <w:rPr>
            <w:rFonts w:eastAsia="Malgun Gothic"/>
            <w:sz w:val="20"/>
            <w:szCs w:val="22"/>
            <w:lang w:val="en-GB"/>
          </w:rPr>
          <w:t>[</w:t>
        </w:r>
        <w:r>
          <w:rPr>
            <w:rFonts w:eastAsia="Malgun Gothic"/>
            <w:sz w:val="20"/>
            <w:szCs w:val="22"/>
            <w:lang w:val="en-GB"/>
          </w:rPr>
          <w:t> </w:t>
        </w:r>
        <w:proofErr w:type="spellStart"/>
        <w:r w:rsidRPr="00347812">
          <w:rPr>
            <w:rFonts w:eastAsia="Malgun Gothic"/>
            <w:sz w:val="20"/>
            <w:szCs w:val="22"/>
            <w:lang w:val="en-GB"/>
          </w:rPr>
          <w:t>idx</w:t>
        </w:r>
        <w:proofErr w:type="spellEnd"/>
        <w:r>
          <w:rPr>
            <w:rFonts w:eastAsia="Malgun Gothic"/>
            <w:sz w:val="20"/>
            <w:szCs w:val="22"/>
            <w:lang w:val="en-GB"/>
          </w:rPr>
          <w:t> </w:t>
        </w:r>
        <w:r w:rsidRPr="00347812">
          <w:rPr>
            <w:rFonts w:eastAsia="Malgun Gothic"/>
            <w:sz w:val="20"/>
            <w:szCs w:val="22"/>
            <w:lang w:val="en-GB"/>
          </w:rPr>
          <w:t>] are derived as follows.</w:t>
        </w:r>
      </w:ins>
    </w:p>
    <w:p w:rsidR="007A4F93" w:rsidRDefault="007A4F93" w:rsidP="007A4F93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794"/>
        <w:jc w:val="both"/>
        <w:rPr>
          <w:ins w:id="592" w:author="Adarsh K. Ramasubramonian" w:date="2012-05-04T22:41:00Z"/>
          <w:rFonts w:eastAsia="Malgun Gothic"/>
          <w:sz w:val="20"/>
          <w:lang w:val="en-GB"/>
        </w:rPr>
      </w:pPr>
      <w:proofErr w:type="gramStart"/>
      <w:ins w:id="593" w:author="Adarsh K. Ramasubramonian" w:date="2012-05-04T22:41:00Z">
        <w:r w:rsidRPr="00347812">
          <w:rPr>
            <w:rFonts w:eastAsia="Malgun Gothic"/>
            <w:sz w:val="20"/>
            <w:lang w:val="en-GB"/>
          </w:rPr>
          <w:t>for(</w:t>
        </w:r>
        <w:proofErr w:type="gramEnd"/>
        <w:r w:rsidRPr="00347812">
          <w:rPr>
            <w:rFonts w:eastAsia="Malgun Gothic"/>
            <w:sz w:val="20"/>
            <w:lang w:val="en-GB"/>
          </w:rPr>
          <w:t xml:space="preserve"> j = </w:t>
        </w:r>
        <w:r>
          <w:rPr>
            <w:rFonts w:eastAsia="Malgun Gothic"/>
            <w:sz w:val="20"/>
            <w:lang w:val="en-GB"/>
          </w:rPr>
          <w:t>0</w:t>
        </w:r>
        <w:r w:rsidRPr="00347812">
          <w:rPr>
            <w:rFonts w:eastAsia="Malgun Gothic"/>
            <w:sz w:val="20"/>
            <w:lang w:val="en-GB"/>
          </w:rPr>
          <w:t xml:space="preserve">, i0 = 0, i1 = 0, </w:t>
        </w:r>
        <w:proofErr w:type="spellStart"/>
        <w:r w:rsidRPr="00347812">
          <w:rPr>
            <w:rFonts w:eastAsia="Malgun Gothic"/>
            <w:sz w:val="20"/>
            <w:lang w:val="en-GB"/>
          </w:rPr>
          <w:t>insertFlag</w:t>
        </w:r>
        <w:proofErr w:type="spellEnd"/>
        <w:r w:rsidRPr="00347812">
          <w:rPr>
            <w:rFonts w:eastAsia="Malgun Gothic"/>
            <w:sz w:val="20"/>
            <w:lang w:val="en-GB"/>
          </w:rPr>
          <w:t xml:space="preserve"> = </w:t>
        </w:r>
        <w:proofErr w:type="spellStart"/>
        <w:r w:rsidRPr="00347812">
          <w:rPr>
            <w:rFonts w:eastAsia="Malgun Gothic"/>
            <w:sz w:val="20"/>
            <w:lang w:val="en-GB"/>
          </w:rPr>
          <w:t>add_predictor_rps_pic_flag</w:t>
        </w:r>
        <w:proofErr w:type="spellEnd"/>
        <w:r w:rsidRPr="00347812">
          <w:rPr>
            <w:rFonts w:eastAsia="Malgun Gothic"/>
            <w:sz w:val="20"/>
            <w:lang w:val="en-GB"/>
          </w:rPr>
          <w:t xml:space="preserve">; j &lt;= </w:t>
        </w:r>
        <w:proofErr w:type="spellStart"/>
        <w:r w:rsidRPr="00347812">
          <w:rPr>
            <w:rFonts w:eastAsia="Malgun Gothic"/>
            <w:sz w:val="20"/>
            <w:lang w:val="en-GB"/>
          </w:rPr>
          <w:t>NumDeltaPocs</w:t>
        </w:r>
        <w:proofErr w:type="spellEnd"/>
        <w:r w:rsidRPr="00347812">
          <w:rPr>
            <w:rFonts w:eastAsia="Malgun Gothic"/>
            <w:sz w:val="20"/>
            <w:lang w:val="en-GB"/>
          </w:rPr>
          <w:t>[</w:t>
        </w:r>
        <w:r>
          <w:rPr>
            <w:rFonts w:eastAsia="Malgun Gothic"/>
            <w:sz w:val="20"/>
            <w:lang w:val="en-GB"/>
          </w:rPr>
          <w:t> </w:t>
        </w:r>
        <w:proofErr w:type="spellStart"/>
        <w:r w:rsidRPr="00347812">
          <w:rPr>
            <w:rFonts w:eastAsia="Malgun Gothic"/>
            <w:sz w:val="20"/>
            <w:lang w:val="en-GB"/>
          </w:rPr>
          <w:t>RIdx</w:t>
        </w:r>
        <w:proofErr w:type="spellEnd"/>
        <w:r>
          <w:rPr>
            <w:rFonts w:eastAsia="Malgun Gothic"/>
            <w:sz w:val="20"/>
            <w:lang w:val="en-GB"/>
          </w:rPr>
          <w:t> </w:t>
        </w:r>
        <w:r w:rsidRPr="00347812">
          <w:rPr>
            <w:rFonts w:eastAsia="Malgun Gothic"/>
            <w:sz w:val="20"/>
            <w:lang w:val="en-GB"/>
          </w:rPr>
          <w:t>]; j++ )</w:t>
        </w:r>
        <w:r w:rsidRPr="00347812">
          <w:rPr>
            <w:rFonts w:eastAsia="Malgun Gothic"/>
            <w:sz w:val="20"/>
            <w:lang w:val="en-GB"/>
          </w:rPr>
          <w:br/>
          <w:t>{</w:t>
        </w:r>
      </w:ins>
    </w:p>
    <w:p w:rsidR="007A4F93" w:rsidRPr="00EF0B33" w:rsidRDefault="007A4F93" w:rsidP="007A4F93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0"/>
        <w:ind w:left="794"/>
        <w:jc w:val="both"/>
        <w:rPr>
          <w:ins w:id="594" w:author="Adarsh K. Ramasubramonian" w:date="2012-05-04T22:41:00Z"/>
          <w:rFonts w:eastAsia="Malgun Gothic"/>
          <w:sz w:val="20"/>
          <w:lang w:val="en-GB"/>
        </w:rPr>
      </w:pPr>
      <w:ins w:id="595" w:author="Adarsh K. Ramasubramonian" w:date="2012-05-04T22:41:00Z">
        <w:r>
          <w:rPr>
            <w:rFonts w:eastAsia="Malgun Gothic"/>
            <w:sz w:val="20"/>
            <w:lang w:val="en-GB"/>
          </w:rPr>
          <w:tab/>
        </w:r>
        <w:proofErr w:type="gramStart"/>
        <w:r>
          <w:rPr>
            <w:rFonts w:eastAsia="Malgun Gothic"/>
            <w:sz w:val="20"/>
            <w:lang w:val="en-GB"/>
          </w:rPr>
          <w:t>if(</w:t>
        </w:r>
        <w:proofErr w:type="gramEnd"/>
        <w:r>
          <w:rPr>
            <w:rFonts w:eastAsia="Malgun Gothic"/>
            <w:sz w:val="20"/>
            <w:lang w:val="en-GB"/>
          </w:rPr>
          <w:t xml:space="preserve"> j &lt; </w:t>
        </w:r>
        <w:proofErr w:type="spellStart"/>
        <w:r>
          <w:rPr>
            <w:rFonts w:eastAsia="Malgun Gothic"/>
            <w:sz w:val="20"/>
            <w:lang w:val="en-GB"/>
          </w:rPr>
          <w:t>NumNegativePics</w:t>
        </w:r>
        <w:proofErr w:type="spellEnd"/>
        <w:r>
          <w:rPr>
            <w:rFonts w:eastAsia="Malgun Gothic"/>
            <w:sz w:val="20"/>
            <w:lang w:val="en-GB"/>
          </w:rPr>
          <w:t>[</w:t>
        </w:r>
        <w:r w:rsidRPr="00EF0B33">
          <w:rPr>
            <w:rFonts w:eastAsia="Malgun Gothic"/>
            <w:sz w:val="20"/>
            <w:lang w:val="en-GB"/>
          </w:rPr>
          <w:t> </w:t>
        </w:r>
        <w:proofErr w:type="spellStart"/>
        <w:r w:rsidRPr="00EF0B33">
          <w:rPr>
            <w:rFonts w:eastAsia="Malgun Gothic"/>
            <w:sz w:val="20"/>
            <w:lang w:val="en-GB"/>
          </w:rPr>
          <w:t>RIdx</w:t>
        </w:r>
        <w:proofErr w:type="spellEnd"/>
        <w:r w:rsidRPr="00EF0B33">
          <w:rPr>
            <w:rFonts w:eastAsia="Malgun Gothic"/>
            <w:sz w:val="20"/>
            <w:lang w:val="en-GB"/>
          </w:rPr>
          <w:t> ] ) {</w:t>
        </w:r>
      </w:ins>
    </w:p>
    <w:p w:rsidR="007A4F93" w:rsidRPr="00EF0B33" w:rsidRDefault="007A4F93" w:rsidP="007A4F93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0"/>
        <w:ind w:left="794"/>
        <w:jc w:val="both"/>
        <w:rPr>
          <w:ins w:id="596" w:author="Adarsh K. Ramasubramonian" w:date="2012-05-04T22:41:00Z"/>
          <w:rFonts w:eastAsia="Malgun Gothic"/>
          <w:sz w:val="20"/>
          <w:lang w:val="en-GB"/>
        </w:rPr>
      </w:pPr>
      <w:ins w:id="597" w:author="Adarsh K. Ramasubramonian" w:date="2012-05-04T22:41:00Z">
        <w:r>
          <w:rPr>
            <w:rFonts w:eastAsia="Malgun Gothic"/>
            <w:sz w:val="20"/>
            <w:lang w:val="en-GB"/>
          </w:rPr>
          <w:tab/>
        </w:r>
        <w:r>
          <w:rPr>
            <w:rFonts w:eastAsia="Malgun Gothic"/>
            <w:sz w:val="20"/>
            <w:lang w:val="en-GB"/>
          </w:rPr>
          <w:tab/>
          <w:t xml:space="preserve">k = </w:t>
        </w:r>
        <w:proofErr w:type="spellStart"/>
        <w:proofErr w:type="gramStart"/>
        <w:r>
          <w:rPr>
            <w:rFonts w:eastAsia="Malgun Gothic"/>
            <w:sz w:val="20"/>
            <w:lang w:val="en-GB"/>
          </w:rPr>
          <w:t>NumNegativePics</w:t>
        </w:r>
        <w:proofErr w:type="spellEnd"/>
        <w:r>
          <w:rPr>
            <w:rFonts w:eastAsia="Malgun Gothic"/>
            <w:sz w:val="20"/>
            <w:lang w:val="en-GB"/>
          </w:rPr>
          <w:t>[</w:t>
        </w:r>
        <w:proofErr w:type="gramEnd"/>
        <w:r>
          <w:rPr>
            <w:rFonts w:eastAsia="Malgun Gothic"/>
            <w:sz w:val="20"/>
            <w:lang w:val="en-GB"/>
          </w:rPr>
          <w:t> </w:t>
        </w:r>
        <w:proofErr w:type="spellStart"/>
        <w:r w:rsidRPr="00EF0B33">
          <w:rPr>
            <w:rFonts w:eastAsia="Malgun Gothic"/>
            <w:sz w:val="20"/>
            <w:lang w:val="en-GB"/>
          </w:rPr>
          <w:t>RIdx</w:t>
        </w:r>
        <w:proofErr w:type="spellEnd"/>
        <w:r w:rsidRPr="00EF0B33">
          <w:rPr>
            <w:rFonts w:eastAsia="Malgun Gothic"/>
            <w:sz w:val="20"/>
            <w:lang w:val="en-GB"/>
          </w:rPr>
          <w:t> ] – 1 – j</w:t>
        </w:r>
      </w:ins>
    </w:p>
    <w:p w:rsidR="007A4F93" w:rsidRPr="00EF0B33" w:rsidRDefault="007A4F93" w:rsidP="007A4F93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0"/>
        <w:ind w:left="794"/>
        <w:jc w:val="both"/>
        <w:rPr>
          <w:ins w:id="598" w:author="Adarsh K. Ramasubramonian" w:date="2012-05-04T22:41:00Z"/>
          <w:rFonts w:eastAsia="Malgun Gothic"/>
          <w:sz w:val="20"/>
          <w:lang w:val="en-GB"/>
        </w:rPr>
      </w:pPr>
      <w:ins w:id="599" w:author="Adarsh K. Ramasubramonian" w:date="2012-05-04T22:41:00Z">
        <w:r>
          <w:rPr>
            <w:rFonts w:eastAsia="Malgun Gothic"/>
            <w:sz w:val="20"/>
            <w:lang w:val="en-GB"/>
          </w:rPr>
          <w:tab/>
        </w:r>
        <w:r>
          <w:rPr>
            <w:rFonts w:eastAsia="Malgun Gothic"/>
            <w:sz w:val="20"/>
            <w:lang w:val="en-GB"/>
          </w:rPr>
          <w:tab/>
        </w:r>
        <w:proofErr w:type="spellStart"/>
        <w:proofErr w:type="gramStart"/>
        <w:r>
          <w:rPr>
            <w:rFonts w:eastAsia="Malgun Gothic"/>
            <w:sz w:val="20"/>
            <w:lang w:val="en-GB"/>
          </w:rPr>
          <w:t>currFlag</w:t>
        </w:r>
        <w:proofErr w:type="spellEnd"/>
        <w:proofErr w:type="gramEnd"/>
        <w:r>
          <w:rPr>
            <w:rFonts w:eastAsia="Malgun Gothic"/>
            <w:sz w:val="20"/>
            <w:lang w:val="en-GB"/>
          </w:rPr>
          <w:t xml:space="preserve"> = UsedByCurrPicS0[ </w:t>
        </w:r>
        <w:proofErr w:type="spellStart"/>
        <w:r>
          <w:rPr>
            <w:rFonts w:eastAsia="Malgun Gothic"/>
            <w:sz w:val="20"/>
            <w:lang w:val="en-GB"/>
          </w:rPr>
          <w:t>RIdx</w:t>
        </w:r>
        <w:proofErr w:type="spellEnd"/>
        <w:r>
          <w:rPr>
            <w:rFonts w:eastAsia="Malgun Gothic"/>
            <w:sz w:val="20"/>
            <w:lang w:val="en-GB"/>
          </w:rPr>
          <w:t> ][ k ]</w:t>
        </w:r>
      </w:ins>
    </w:p>
    <w:p w:rsidR="007A4F93" w:rsidRPr="00EF0B33" w:rsidRDefault="007A4F93" w:rsidP="007A4F93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0"/>
        <w:ind w:left="794"/>
        <w:jc w:val="both"/>
        <w:rPr>
          <w:ins w:id="600" w:author="Adarsh K. Ramasubramonian" w:date="2012-05-04T22:41:00Z"/>
          <w:rFonts w:eastAsia="Malgun Gothic"/>
          <w:sz w:val="20"/>
          <w:lang w:val="en-GB"/>
        </w:rPr>
      </w:pPr>
      <w:ins w:id="601" w:author="Adarsh K. Ramasubramonian" w:date="2012-05-04T22:41:00Z">
        <w:r w:rsidRPr="00EF0B33">
          <w:rPr>
            <w:rFonts w:eastAsia="Malgun Gothic"/>
            <w:sz w:val="20"/>
            <w:lang w:val="en-GB"/>
          </w:rPr>
          <w:tab/>
          <w:t>}</w:t>
        </w:r>
      </w:ins>
    </w:p>
    <w:p w:rsidR="007A4F93" w:rsidRDefault="007A4F93" w:rsidP="007A4F93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0"/>
        <w:ind w:left="794"/>
        <w:jc w:val="both"/>
        <w:rPr>
          <w:ins w:id="602" w:author="Adarsh K. Ramasubramonian" w:date="2012-05-04T22:41:00Z"/>
          <w:rFonts w:eastAsia="Malgun Gothic"/>
          <w:sz w:val="20"/>
          <w:lang w:val="en-GB"/>
        </w:rPr>
      </w:pPr>
      <w:ins w:id="603" w:author="Adarsh K. Ramasubramonian" w:date="2012-05-04T22:41:00Z">
        <w:r>
          <w:rPr>
            <w:rFonts w:eastAsia="Malgun Gothic"/>
            <w:sz w:val="20"/>
            <w:lang w:val="en-GB"/>
          </w:rPr>
          <w:lastRenderedPageBreak/>
          <w:tab/>
        </w:r>
        <w:proofErr w:type="gramStart"/>
        <w:r>
          <w:rPr>
            <w:rFonts w:eastAsia="Malgun Gothic"/>
            <w:sz w:val="20"/>
            <w:lang w:val="en-GB"/>
          </w:rPr>
          <w:t>else</w:t>
        </w:r>
        <w:proofErr w:type="gramEnd"/>
        <w:r>
          <w:rPr>
            <w:rFonts w:eastAsia="Malgun Gothic"/>
            <w:sz w:val="20"/>
            <w:lang w:val="en-GB"/>
          </w:rPr>
          <w:t xml:space="preserve"> {</w:t>
        </w:r>
      </w:ins>
    </w:p>
    <w:p w:rsidR="007A4F93" w:rsidRDefault="007A4F93" w:rsidP="007A4F93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0"/>
        <w:ind w:left="794"/>
        <w:jc w:val="both"/>
        <w:rPr>
          <w:ins w:id="604" w:author="Adarsh K. Ramasubramonian" w:date="2012-05-04T22:41:00Z"/>
          <w:rFonts w:eastAsia="Malgun Gothic"/>
          <w:sz w:val="20"/>
          <w:lang w:val="en-GB"/>
        </w:rPr>
      </w:pPr>
      <w:ins w:id="605" w:author="Adarsh K. Ramasubramonian" w:date="2012-05-04T22:41:00Z">
        <w:r>
          <w:rPr>
            <w:rFonts w:eastAsia="Malgun Gothic"/>
            <w:sz w:val="20"/>
            <w:lang w:val="en-GB"/>
          </w:rPr>
          <w:tab/>
        </w:r>
        <w:r>
          <w:rPr>
            <w:rFonts w:eastAsia="Malgun Gothic"/>
            <w:sz w:val="20"/>
            <w:lang w:val="en-GB"/>
          </w:rPr>
          <w:tab/>
          <w:t>k = j</w:t>
        </w:r>
      </w:ins>
    </w:p>
    <w:p w:rsidR="007A4F93" w:rsidRDefault="007A4F93" w:rsidP="007A4F93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0"/>
        <w:ind w:left="794"/>
        <w:jc w:val="both"/>
        <w:rPr>
          <w:ins w:id="606" w:author="Adarsh K. Ramasubramonian" w:date="2012-05-04T22:41:00Z"/>
          <w:rFonts w:eastAsia="Malgun Gothic"/>
        </w:rPr>
      </w:pPr>
      <w:ins w:id="607" w:author="Adarsh K. Ramasubramonian" w:date="2012-05-04T22:41:00Z">
        <w:r>
          <w:rPr>
            <w:rFonts w:eastAsia="Malgun Gothic"/>
            <w:sz w:val="20"/>
            <w:lang w:val="en-GB"/>
          </w:rPr>
          <w:tab/>
        </w:r>
        <w:r>
          <w:rPr>
            <w:rFonts w:eastAsia="Malgun Gothic"/>
            <w:sz w:val="20"/>
            <w:lang w:val="en-GB"/>
          </w:rPr>
          <w:tab/>
        </w:r>
        <w:proofErr w:type="spellStart"/>
        <w:proofErr w:type="gramStart"/>
        <w:r>
          <w:rPr>
            <w:rFonts w:eastAsia="Malgun Gothic"/>
            <w:sz w:val="20"/>
            <w:lang w:val="en-GB"/>
          </w:rPr>
          <w:t>currFlag</w:t>
        </w:r>
        <w:proofErr w:type="spellEnd"/>
        <w:proofErr w:type="gramEnd"/>
        <w:r>
          <w:rPr>
            <w:rFonts w:eastAsia="Malgun Gothic"/>
            <w:sz w:val="20"/>
            <w:lang w:val="en-GB"/>
          </w:rPr>
          <w:t xml:space="preserve"> = UsedByCurrPicS1[ </w:t>
        </w:r>
        <w:proofErr w:type="spellStart"/>
        <w:r>
          <w:rPr>
            <w:rFonts w:eastAsia="Malgun Gothic"/>
            <w:sz w:val="20"/>
            <w:lang w:val="en-GB"/>
          </w:rPr>
          <w:t>RIdx</w:t>
        </w:r>
        <w:proofErr w:type="spellEnd"/>
        <w:r>
          <w:rPr>
            <w:rFonts w:eastAsia="Malgun Gothic"/>
            <w:sz w:val="20"/>
            <w:lang w:val="en-GB"/>
          </w:rPr>
          <w:t xml:space="preserve"> ][ k – </w:t>
        </w:r>
        <w:proofErr w:type="spellStart"/>
        <w:r>
          <w:rPr>
            <w:rFonts w:eastAsia="Malgun Gothic"/>
            <w:sz w:val="20"/>
            <w:lang w:val="en-GB"/>
          </w:rPr>
          <w:t>NumNegativePics</w:t>
        </w:r>
        <w:proofErr w:type="spellEnd"/>
        <w:r>
          <w:rPr>
            <w:rFonts w:eastAsia="Malgun Gothic"/>
            <w:sz w:val="20"/>
            <w:lang w:val="en-GB"/>
          </w:rPr>
          <w:t>[ </w:t>
        </w:r>
        <w:proofErr w:type="spellStart"/>
        <w:r>
          <w:rPr>
            <w:rFonts w:eastAsia="Malgun Gothic"/>
            <w:sz w:val="20"/>
            <w:lang w:val="en-GB"/>
          </w:rPr>
          <w:t>RIdx</w:t>
        </w:r>
        <w:proofErr w:type="spellEnd"/>
        <w:r>
          <w:rPr>
            <w:rFonts w:eastAsia="Malgun Gothic"/>
            <w:sz w:val="20"/>
            <w:lang w:val="en-GB"/>
          </w:rPr>
          <w:t> ] ]</w:t>
        </w:r>
      </w:ins>
    </w:p>
    <w:p w:rsidR="007A4F93" w:rsidRDefault="007A4F93" w:rsidP="007A4F93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0"/>
        <w:ind w:left="794"/>
        <w:jc w:val="both"/>
        <w:rPr>
          <w:ins w:id="608" w:author="Adarsh K. Ramasubramonian" w:date="2012-05-04T22:41:00Z"/>
          <w:rFonts w:eastAsia="Malgun Gothic"/>
          <w:sz w:val="20"/>
          <w:lang w:val="en-GB"/>
        </w:rPr>
      </w:pPr>
      <w:ins w:id="609" w:author="Adarsh K. Ramasubramonian" w:date="2012-05-04T22:41:00Z">
        <w:r>
          <w:rPr>
            <w:rFonts w:eastAsia="Malgun Gothic"/>
            <w:sz w:val="20"/>
            <w:lang w:val="en-GB"/>
          </w:rPr>
          <w:tab/>
          <w:t>}</w:t>
        </w:r>
        <w:r w:rsidRPr="00347812">
          <w:rPr>
            <w:rFonts w:eastAsia="Malgun Gothic"/>
            <w:sz w:val="20"/>
            <w:lang w:val="en-GB"/>
          </w:rPr>
          <w:br/>
        </w:r>
        <w:r w:rsidRPr="00347812">
          <w:rPr>
            <w:rFonts w:eastAsia="Malgun Gothic"/>
            <w:sz w:val="20"/>
            <w:lang w:val="en-GB"/>
          </w:rPr>
          <w:tab/>
          <w:t>if((</w:t>
        </w:r>
        <w:proofErr w:type="spellStart"/>
        <w:r w:rsidRPr="00BD7D9F">
          <w:rPr>
            <w:rFonts w:eastAsia="Malgun Gothic"/>
            <w:sz w:val="20"/>
            <w:lang w:val="en-GB"/>
          </w:rPr>
          <w:t>DeltaPoc</w:t>
        </w:r>
        <w:proofErr w:type="spellEnd"/>
        <w:r w:rsidRPr="00BD7D9F" w:rsidDel="009A130E">
          <w:rPr>
            <w:rFonts w:eastAsia="Malgun Gothic"/>
            <w:sz w:val="20"/>
            <w:lang w:val="en-GB"/>
          </w:rPr>
          <w:t xml:space="preserve"> </w:t>
        </w:r>
        <w:r w:rsidRPr="00BD7D9F">
          <w:rPr>
            <w:rFonts w:eastAsia="Malgun Gothic"/>
            <w:sz w:val="20"/>
            <w:lang w:val="en-GB"/>
          </w:rPr>
          <w:t>[</w:t>
        </w:r>
        <w:r>
          <w:rPr>
            <w:rFonts w:eastAsia="Malgun Gothic"/>
            <w:sz w:val="20"/>
            <w:lang w:val="en-GB"/>
          </w:rPr>
          <w:t> </w:t>
        </w:r>
        <w:proofErr w:type="spellStart"/>
        <w:r w:rsidRPr="00BD7D9F">
          <w:rPr>
            <w:rFonts w:eastAsia="Malgun Gothic"/>
            <w:sz w:val="20"/>
            <w:lang w:val="en-GB"/>
          </w:rPr>
          <w:t>RIdx</w:t>
        </w:r>
        <w:proofErr w:type="spellEnd"/>
        <w:r>
          <w:rPr>
            <w:rFonts w:eastAsia="Malgun Gothic"/>
            <w:sz w:val="20"/>
            <w:lang w:val="en-GB"/>
          </w:rPr>
          <w:t> </w:t>
        </w:r>
        <w:r w:rsidRPr="00BD7D9F">
          <w:rPr>
            <w:rFonts w:eastAsia="Malgun Gothic"/>
            <w:sz w:val="20"/>
            <w:lang w:val="en-GB"/>
          </w:rPr>
          <w:t>][</w:t>
        </w:r>
        <w:r>
          <w:rPr>
            <w:rFonts w:eastAsia="Malgun Gothic"/>
            <w:sz w:val="20"/>
            <w:lang w:val="en-GB"/>
          </w:rPr>
          <w:t> k </w:t>
        </w:r>
        <w:r w:rsidRPr="00BD7D9F">
          <w:rPr>
            <w:rFonts w:eastAsia="Malgun Gothic"/>
            <w:sz w:val="20"/>
            <w:lang w:val="en-GB"/>
          </w:rPr>
          <w:t>]&gt;</w:t>
        </w:r>
        <w:proofErr w:type="spellStart"/>
        <w:r w:rsidRPr="00BD7D9F">
          <w:rPr>
            <w:rFonts w:eastAsia="Malgun Gothic"/>
            <w:sz w:val="20"/>
            <w:lang w:val="en-GB"/>
          </w:rPr>
          <w:t>DeltaRPS</w:t>
        </w:r>
        <w:proofErr w:type="spellEnd"/>
        <w:r w:rsidRPr="00BD7D9F">
          <w:rPr>
            <w:rFonts w:eastAsia="Malgun Gothic"/>
            <w:sz w:val="20"/>
            <w:lang w:val="en-GB"/>
          </w:rPr>
          <w:t xml:space="preserve"> | | </w:t>
        </w:r>
        <w:r w:rsidRPr="00BD7D9F">
          <w:rPr>
            <w:rFonts w:eastAsia="Malgun Gothic"/>
            <w:sz w:val="20"/>
            <w:lang w:val="en-GB"/>
          </w:rPr>
          <w:br/>
        </w:r>
        <w:r w:rsidRPr="00BD7D9F">
          <w:rPr>
            <w:rFonts w:eastAsia="Malgun Gothic"/>
            <w:sz w:val="20"/>
            <w:lang w:val="en-GB"/>
          </w:rPr>
          <w:tab/>
        </w:r>
        <w:r w:rsidRPr="00BD7D9F">
          <w:rPr>
            <w:rFonts w:eastAsia="Malgun Gothic"/>
            <w:sz w:val="20"/>
            <w:lang w:val="en-GB"/>
          </w:rPr>
          <w:tab/>
          <w:t>j</w:t>
        </w:r>
        <w:r>
          <w:rPr>
            <w:rFonts w:eastAsia="Malgun Gothic"/>
            <w:sz w:val="20"/>
            <w:lang w:val="en-GB"/>
          </w:rPr>
          <w:t xml:space="preserve"> </w:t>
        </w:r>
        <w:r w:rsidRPr="00BD7D9F">
          <w:rPr>
            <w:rFonts w:eastAsia="Malgun Gothic"/>
            <w:sz w:val="20"/>
            <w:lang w:val="en-GB"/>
          </w:rPr>
          <w:t>=</w:t>
        </w:r>
        <w:r>
          <w:rPr>
            <w:rFonts w:eastAsia="Malgun Gothic"/>
            <w:sz w:val="20"/>
            <w:lang w:val="en-GB"/>
          </w:rPr>
          <w:t> </w:t>
        </w:r>
        <w:r w:rsidRPr="00BD7D9F">
          <w:rPr>
            <w:rFonts w:eastAsia="Malgun Gothic"/>
            <w:sz w:val="20"/>
            <w:lang w:val="en-GB"/>
          </w:rPr>
          <w:t xml:space="preserve">= </w:t>
        </w:r>
        <w:proofErr w:type="spellStart"/>
        <w:r w:rsidRPr="00BD7D9F">
          <w:rPr>
            <w:rFonts w:eastAsia="Malgun Gothic"/>
            <w:sz w:val="20"/>
            <w:lang w:val="en-GB"/>
          </w:rPr>
          <w:t>NumDeltaPocs</w:t>
        </w:r>
        <w:proofErr w:type="spellEnd"/>
        <w:r w:rsidRPr="00BD7D9F">
          <w:rPr>
            <w:rFonts w:eastAsia="Malgun Gothic"/>
            <w:sz w:val="20"/>
            <w:lang w:val="en-GB"/>
          </w:rPr>
          <w:t>[</w:t>
        </w:r>
        <w:r>
          <w:rPr>
            <w:rFonts w:eastAsia="Malgun Gothic"/>
            <w:sz w:val="20"/>
            <w:lang w:val="en-GB"/>
          </w:rPr>
          <w:t> </w:t>
        </w:r>
        <w:proofErr w:type="spellStart"/>
        <w:r w:rsidRPr="00BD7D9F">
          <w:rPr>
            <w:rFonts w:eastAsia="Malgun Gothic"/>
            <w:sz w:val="20"/>
            <w:lang w:val="en-GB"/>
          </w:rPr>
          <w:t>RIdx</w:t>
        </w:r>
        <w:proofErr w:type="spellEnd"/>
        <w:r>
          <w:rPr>
            <w:rFonts w:eastAsia="Malgun Gothic"/>
            <w:sz w:val="20"/>
            <w:lang w:val="en-GB"/>
          </w:rPr>
          <w:t> </w:t>
        </w:r>
        <w:r w:rsidRPr="00BD7D9F">
          <w:rPr>
            <w:rFonts w:eastAsia="Malgun Gothic"/>
            <w:sz w:val="20"/>
            <w:lang w:val="en-GB"/>
          </w:rPr>
          <w:t xml:space="preserve">]) &amp;&amp; </w:t>
        </w:r>
        <w:proofErr w:type="spellStart"/>
        <w:r w:rsidRPr="00BD7D9F">
          <w:rPr>
            <w:rFonts w:eastAsia="Malgun Gothic"/>
            <w:sz w:val="20"/>
            <w:lang w:val="en-GB"/>
          </w:rPr>
          <w:t>insert_flag</w:t>
        </w:r>
        <w:proofErr w:type="spellEnd"/>
        <w:r w:rsidRPr="00BD7D9F">
          <w:rPr>
            <w:rFonts w:eastAsia="Malgun Gothic"/>
            <w:sz w:val="20"/>
            <w:lang w:val="en-GB"/>
          </w:rPr>
          <w:t>)</w:t>
        </w:r>
        <w:r w:rsidRPr="00347812">
          <w:rPr>
            <w:rFonts w:eastAsia="Malgun Gothic"/>
            <w:sz w:val="20"/>
            <w:lang w:val="en-GB"/>
          </w:rPr>
          <w:t xml:space="preserve"> {</w:t>
        </w:r>
        <w:r w:rsidRPr="00347812">
          <w:rPr>
            <w:rFonts w:eastAsia="Malgun Gothic"/>
            <w:sz w:val="20"/>
            <w:lang w:val="en-GB"/>
          </w:rPr>
          <w:br/>
        </w:r>
        <w:r w:rsidRPr="00347812">
          <w:rPr>
            <w:rFonts w:eastAsia="Malgun Gothic"/>
            <w:sz w:val="20"/>
            <w:lang w:val="en-GB"/>
          </w:rPr>
          <w:tab/>
        </w:r>
        <w:r w:rsidRPr="00347812">
          <w:rPr>
            <w:rFonts w:eastAsia="Malgun Gothic"/>
            <w:sz w:val="20"/>
            <w:lang w:val="en-GB"/>
          </w:rPr>
          <w:tab/>
        </w:r>
        <w:proofErr w:type="spellStart"/>
        <w:r w:rsidRPr="00BD7D9F">
          <w:rPr>
            <w:rFonts w:eastAsia="Malgun Gothic"/>
            <w:sz w:val="20"/>
            <w:lang w:val="en-GB"/>
          </w:rPr>
          <w:t>DPoc</w:t>
        </w:r>
        <w:proofErr w:type="spellEnd"/>
        <w:r w:rsidRPr="00BD7D9F">
          <w:rPr>
            <w:rFonts w:eastAsia="Malgun Gothic"/>
            <w:sz w:val="20"/>
            <w:lang w:val="en-GB"/>
          </w:rPr>
          <w:t xml:space="preserve"> = </w:t>
        </w:r>
        <w:proofErr w:type="spellStart"/>
        <w:r w:rsidRPr="00BD7D9F">
          <w:rPr>
            <w:rFonts w:eastAsia="Malgun Gothic"/>
            <w:sz w:val="20"/>
            <w:lang w:val="en-GB"/>
          </w:rPr>
          <w:t>DeltaRPS</w:t>
        </w:r>
        <w:proofErr w:type="spellEnd"/>
        <w:r w:rsidRPr="00BD7D9F">
          <w:rPr>
            <w:rFonts w:eastAsia="Malgun Gothic"/>
            <w:sz w:val="20"/>
            <w:lang w:val="en-GB"/>
          </w:rPr>
          <w:br/>
        </w:r>
        <w:r w:rsidRPr="00BD7D9F">
          <w:rPr>
            <w:rFonts w:eastAsia="Malgun Gothic"/>
            <w:sz w:val="20"/>
            <w:lang w:val="en-GB"/>
          </w:rPr>
          <w:tab/>
        </w:r>
        <w:r w:rsidRPr="00BD7D9F">
          <w:rPr>
            <w:rFonts w:eastAsia="Malgun Gothic"/>
            <w:sz w:val="20"/>
            <w:lang w:val="en-GB"/>
          </w:rPr>
          <w:tab/>
        </w:r>
        <w:proofErr w:type="spellStart"/>
        <w:r w:rsidRPr="00BD7D9F">
          <w:rPr>
            <w:rFonts w:eastAsia="Malgun Gothic"/>
            <w:sz w:val="20"/>
            <w:lang w:val="en-GB"/>
          </w:rPr>
          <w:t>currFlag</w:t>
        </w:r>
        <w:proofErr w:type="spellEnd"/>
        <w:r w:rsidRPr="00BD7D9F">
          <w:rPr>
            <w:rFonts w:eastAsia="Malgun Gothic"/>
            <w:sz w:val="20"/>
            <w:lang w:val="en-GB"/>
          </w:rPr>
          <w:t xml:space="preserve"> = 1</w:t>
        </w:r>
        <w:r w:rsidRPr="00BD7D9F">
          <w:rPr>
            <w:rFonts w:eastAsia="Malgun Gothic"/>
            <w:sz w:val="20"/>
            <w:lang w:val="en-GB"/>
          </w:rPr>
          <w:br/>
        </w:r>
        <w:r w:rsidRPr="00BD7D9F">
          <w:rPr>
            <w:rFonts w:eastAsia="Malgun Gothic"/>
            <w:sz w:val="20"/>
            <w:lang w:val="en-GB"/>
          </w:rPr>
          <w:tab/>
        </w:r>
        <w:r w:rsidRPr="00BD7D9F">
          <w:rPr>
            <w:rFonts w:eastAsia="Malgun Gothic"/>
            <w:sz w:val="20"/>
            <w:lang w:val="en-GB"/>
          </w:rPr>
          <w:tab/>
        </w:r>
        <w:proofErr w:type="spellStart"/>
        <w:r w:rsidRPr="00BD7D9F">
          <w:rPr>
            <w:rFonts w:eastAsia="Malgun Gothic"/>
            <w:sz w:val="20"/>
            <w:lang w:val="en-GB"/>
          </w:rPr>
          <w:t>insertFlag</w:t>
        </w:r>
        <w:proofErr w:type="spellEnd"/>
        <w:r w:rsidRPr="00BD7D9F">
          <w:rPr>
            <w:rFonts w:eastAsia="Malgun Gothic"/>
            <w:sz w:val="20"/>
            <w:lang w:val="en-GB"/>
          </w:rPr>
          <w:t xml:space="preserve"> = 0</w:t>
        </w:r>
        <w:r w:rsidRPr="00BD7D9F">
          <w:rPr>
            <w:rFonts w:eastAsia="Malgun Gothic"/>
            <w:sz w:val="20"/>
            <w:lang w:val="en-GB"/>
          </w:rPr>
          <w:br/>
        </w:r>
        <w:r w:rsidRPr="00BD7D9F">
          <w:rPr>
            <w:rFonts w:eastAsia="Malgun Gothic"/>
            <w:sz w:val="20"/>
            <w:lang w:val="en-GB"/>
          </w:rPr>
          <w:tab/>
        </w:r>
        <w:r w:rsidRPr="00BD7D9F">
          <w:rPr>
            <w:rFonts w:eastAsia="Malgun Gothic"/>
            <w:sz w:val="20"/>
            <w:lang w:val="en-GB"/>
          </w:rPr>
          <w:tab/>
          <w:t>if (</w:t>
        </w:r>
        <w:r>
          <w:rPr>
            <w:rFonts w:eastAsia="Malgun Gothic"/>
            <w:sz w:val="20"/>
            <w:lang w:val="en-GB"/>
          </w:rPr>
          <w:t xml:space="preserve"> </w:t>
        </w:r>
        <w:r w:rsidRPr="00BD7D9F">
          <w:rPr>
            <w:rFonts w:eastAsia="Malgun Gothic"/>
            <w:sz w:val="20"/>
            <w:lang w:val="en-GB"/>
          </w:rPr>
          <w:t>j</w:t>
        </w:r>
        <w:r>
          <w:rPr>
            <w:rFonts w:eastAsia="Malgun Gothic"/>
            <w:sz w:val="20"/>
            <w:lang w:val="en-GB"/>
          </w:rPr>
          <w:t xml:space="preserve"> </w:t>
        </w:r>
        <w:r w:rsidRPr="00BD7D9F">
          <w:rPr>
            <w:rFonts w:eastAsia="Malgun Gothic"/>
            <w:sz w:val="20"/>
            <w:lang w:val="en-GB"/>
          </w:rPr>
          <w:t xml:space="preserve">&lt; </w:t>
        </w:r>
        <w:proofErr w:type="spellStart"/>
        <w:r w:rsidRPr="00BD7D9F">
          <w:rPr>
            <w:rFonts w:eastAsia="Malgun Gothic"/>
            <w:sz w:val="20"/>
            <w:lang w:val="en-GB"/>
          </w:rPr>
          <w:t>NumDeltaPocs</w:t>
        </w:r>
        <w:proofErr w:type="spellEnd"/>
        <w:r w:rsidRPr="00BD7D9F">
          <w:rPr>
            <w:rFonts w:eastAsia="Malgun Gothic"/>
            <w:sz w:val="20"/>
            <w:lang w:val="en-GB"/>
          </w:rPr>
          <w:t>[</w:t>
        </w:r>
        <w:r>
          <w:rPr>
            <w:rFonts w:eastAsia="Malgun Gothic"/>
            <w:sz w:val="20"/>
            <w:lang w:val="en-GB"/>
          </w:rPr>
          <w:t> </w:t>
        </w:r>
        <w:proofErr w:type="spellStart"/>
        <w:r w:rsidRPr="00BD7D9F">
          <w:rPr>
            <w:rFonts w:eastAsia="Malgun Gothic"/>
            <w:sz w:val="20"/>
            <w:lang w:val="en-GB"/>
          </w:rPr>
          <w:t>RIdx</w:t>
        </w:r>
        <w:proofErr w:type="spellEnd"/>
        <w:r>
          <w:rPr>
            <w:rFonts w:eastAsia="Malgun Gothic"/>
            <w:sz w:val="20"/>
            <w:lang w:val="en-GB"/>
          </w:rPr>
          <w:t> </w:t>
        </w:r>
        <w:r w:rsidRPr="00BD7D9F">
          <w:rPr>
            <w:rFonts w:eastAsia="Malgun Gothic"/>
            <w:sz w:val="20"/>
            <w:lang w:val="en-GB"/>
          </w:rPr>
          <w:t>]) j--</w:t>
        </w:r>
        <w:r w:rsidRPr="00347812">
          <w:rPr>
            <w:rFonts w:eastAsia="Malgun Gothic"/>
            <w:sz w:val="20"/>
            <w:lang w:val="en-GB"/>
          </w:rPr>
          <w:tab/>
        </w:r>
        <w:r w:rsidRPr="00347812">
          <w:rPr>
            <w:rFonts w:eastAsia="Malgun Gothic"/>
            <w:sz w:val="20"/>
            <w:lang w:val="en-GB"/>
          </w:rPr>
          <w:br/>
        </w:r>
        <w:r w:rsidRPr="00347812">
          <w:rPr>
            <w:rFonts w:eastAsia="Malgun Gothic"/>
            <w:sz w:val="20"/>
            <w:lang w:val="en-GB"/>
          </w:rPr>
          <w:tab/>
        </w:r>
        <w:r w:rsidRPr="00BD7D9F">
          <w:rPr>
            <w:rFonts w:eastAsia="Malgun Gothic"/>
            <w:sz w:val="20"/>
            <w:lang w:val="en-GB"/>
          </w:rPr>
          <w:t>}</w:t>
        </w:r>
        <w:r w:rsidRPr="00BD7D9F">
          <w:rPr>
            <w:rFonts w:eastAsia="Malgun Gothic"/>
            <w:sz w:val="20"/>
            <w:lang w:val="en-GB"/>
          </w:rPr>
          <w:br/>
        </w:r>
        <w:r w:rsidRPr="00BD7D9F">
          <w:rPr>
            <w:rFonts w:eastAsia="Malgun Gothic"/>
            <w:sz w:val="20"/>
            <w:lang w:val="en-GB"/>
          </w:rPr>
          <w:tab/>
          <w:t xml:space="preserve">else </w:t>
        </w:r>
        <w:r w:rsidRPr="00347812">
          <w:rPr>
            <w:rFonts w:eastAsia="Malgun Gothic"/>
            <w:sz w:val="20"/>
            <w:lang w:val="en-GB"/>
          </w:rPr>
          <w:br/>
        </w:r>
        <w:r w:rsidRPr="00347812">
          <w:rPr>
            <w:rFonts w:eastAsia="Malgun Gothic"/>
            <w:sz w:val="20"/>
            <w:lang w:val="en-GB"/>
          </w:rPr>
          <w:tab/>
        </w:r>
        <w:r w:rsidRPr="00347812">
          <w:rPr>
            <w:rFonts w:eastAsia="Malgun Gothic"/>
            <w:sz w:val="20"/>
            <w:lang w:val="en-GB"/>
          </w:rPr>
          <w:tab/>
        </w:r>
        <w:proofErr w:type="spellStart"/>
        <w:r w:rsidRPr="00347812">
          <w:rPr>
            <w:rFonts w:eastAsia="Malgun Gothic"/>
            <w:sz w:val="20"/>
            <w:lang w:val="en-GB"/>
          </w:rPr>
          <w:t>DPoc</w:t>
        </w:r>
        <w:proofErr w:type="spellEnd"/>
        <w:r w:rsidRPr="00347812">
          <w:rPr>
            <w:rFonts w:eastAsia="Malgun Gothic"/>
            <w:sz w:val="20"/>
            <w:lang w:val="en-GB"/>
          </w:rPr>
          <w:t xml:space="preserve"> = </w:t>
        </w:r>
        <w:proofErr w:type="spellStart"/>
        <w:r w:rsidRPr="00347812">
          <w:rPr>
            <w:rFonts w:eastAsia="Malgun Gothic"/>
            <w:sz w:val="20"/>
            <w:lang w:val="en-GB"/>
          </w:rPr>
          <w:t>DeltaPoc</w:t>
        </w:r>
        <w:proofErr w:type="spellEnd"/>
        <w:r w:rsidRPr="00347812" w:rsidDel="009A130E">
          <w:rPr>
            <w:rFonts w:eastAsia="Malgun Gothic"/>
            <w:sz w:val="20"/>
            <w:lang w:val="en-GB"/>
          </w:rPr>
          <w:t xml:space="preserve"> </w:t>
        </w:r>
        <w:r w:rsidRPr="00347812">
          <w:rPr>
            <w:rFonts w:eastAsia="Malgun Gothic"/>
            <w:sz w:val="20"/>
            <w:lang w:val="en-GB"/>
          </w:rPr>
          <w:t>[</w:t>
        </w:r>
        <w:r>
          <w:rPr>
            <w:rFonts w:eastAsia="Malgun Gothic"/>
            <w:sz w:val="20"/>
            <w:lang w:val="en-GB"/>
          </w:rPr>
          <w:t> </w:t>
        </w:r>
        <w:proofErr w:type="spellStart"/>
        <w:r w:rsidRPr="00347812">
          <w:rPr>
            <w:rFonts w:eastAsia="Malgun Gothic"/>
            <w:sz w:val="20"/>
            <w:lang w:val="en-GB"/>
          </w:rPr>
          <w:t>RIdx</w:t>
        </w:r>
        <w:proofErr w:type="spellEnd"/>
        <w:r>
          <w:rPr>
            <w:rFonts w:eastAsia="Malgun Gothic"/>
            <w:sz w:val="20"/>
            <w:lang w:val="en-GB"/>
          </w:rPr>
          <w:t> </w:t>
        </w:r>
        <w:r w:rsidRPr="00347812">
          <w:rPr>
            <w:rFonts w:eastAsia="Malgun Gothic"/>
            <w:sz w:val="20"/>
            <w:lang w:val="en-GB"/>
          </w:rPr>
          <w:t>][</w:t>
        </w:r>
        <w:r w:rsidRPr="009A130E">
          <w:rPr>
            <w:rFonts w:eastAsia="Malgun Gothic"/>
            <w:sz w:val="20"/>
            <w:lang w:val="en-GB"/>
          </w:rPr>
          <w:t xml:space="preserve"> </w:t>
        </w:r>
        <w:r>
          <w:rPr>
            <w:rFonts w:eastAsia="Malgun Gothic"/>
            <w:sz w:val="20"/>
            <w:lang w:val="en-GB"/>
          </w:rPr>
          <w:t> k </w:t>
        </w:r>
        <w:r w:rsidRPr="00347812">
          <w:rPr>
            <w:rFonts w:eastAsia="Malgun Gothic"/>
            <w:sz w:val="20"/>
            <w:lang w:val="en-GB"/>
          </w:rPr>
          <w:t xml:space="preserve">] + </w:t>
        </w:r>
        <w:proofErr w:type="spellStart"/>
        <w:r w:rsidRPr="00347812">
          <w:rPr>
            <w:rFonts w:eastAsia="Malgun Gothic"/>
            <w:sz w:val="20"/>
            <w:lang w:val="en-GB"/>
          </w:rPr>
          <w:t>DeltaRPS</w:t>
        </w:r>
        <w:proofErr w:type="spellEnd"/>
        <w:r w:rsidRPr="00347812">
          <w:rPr>
            <w:rFonts w:eastAsia="Malgun Gothic"/>
            <w:sz w:val="20"/>
            <w:lang w:val="en-GB"/>
          </w:rPr>
          <w:br/>
        </w:r>
        <w:r w:rsidRPr="00347812">
          <w:rPr>
            <w:rFonts w:eastAsia="Malgun Gothic"/>
            <w:sz w:val="20"/>
            <w:lang w:val="en-GB"/>
          </w:rPr>
          <w:tab/>
          <w:t xml:space="preserve">if( </w:t>
        </w:r>
        <w:proofErr w:type="spellStart"/>
        <w:r w:rsidRPr="00347812">
          <w:rPr>
            <w:rFonts w:eastAsia="Malgun Gothic"/>
            <w:sz w:val="20"/>
            <w:lang w:val="en-GB"/>
          </w:rPr>
          <w:t>DPoc</w:t>
        </w:r>
        <w:proofErr w:type="spellEnd"/>
        <w:r w:rsidRPr="00347812">
          <w:rPr>
            <w:rFonts w:eastAsia="Malgun Gothic"/>
            <w:sz w:val="20"/>
            <w:lang w:val="en-GB"/>
          </w:rPr>
          <w:t xml:space="preserve"> &lt; 0 ) {</w:t>
        </w:r>
        <w:r w:rsidRPr="00347812">
          <w:rPr>
            <w:rFonts w:eastAsia="Malgun Gothic"/>
            <w:sz w:val="20"/>
            <w:lang w:val="en-GB"/>
          </w:rPr>
          <w:br/>
        </w:r>
        <w:r w:rsidRPr="00347812">
          <w:rPr>
            <w:rFonts w:eastAsia="Malgun Gothic"/>
            <w:sz w:val="20"/>
            <w:lang w:val="en-GB"/>
          </w:rPr>
          <w:tab/>
        </w:r>
        <w:r w:rsidRPr="00347812">
          <w:rPr>
            <w:rFonts w:eastAsia="Malgun Gothic"/>
            <w:sz w:val="20"/>
            <w:lang w:val="en-GB"/>
          </w:rPr>
          <w:tab/>
          <w:t>DeltaPocS0[</w:t>
        </w:r>
        <w:r>
          <w:rPr>
            <w:rFonts w:eastAsia="Malgun Gothic"/>
            <w:sz w:val="20"/>
            <w:lang w:val="en-GB"/>
          </w:rPr>
          <w:t> </w:t>
        </w:r>
        <w:proofErr w:type="spellStart"/>
        <w:r w:rsidRPr="00347812">
          <w:rPr>
            <w:rFonts w:eastAsia="Malgun Gothic"/>
            <w:sz w:val="20"/>
            <w:lang w:val="en-GB"/>
          </w:rPr>
          <w:t>idx</w:t>
        </w:r>
        <w:proofErr w:type="spellEnd"/>
        <w:r>
          <w:rPr>
            <w:rFonts w:eastAsia="Malgun Gothic"/>
            <w:sz w:val="20"/>
            <w:lang w:val="en-GB"/>
          </w:rPr>
          <w:t> </w:t>
        </w:r>
        <w:r w:rsidRPr="00347812">
          <w:rPr>
            <w:rFonts w:eastAsia="Malgun Gothic"/>
            <w:sz w:val="20"/>
            <w:lang w:val="en-GB"/>
          </w:rPr>
          <w:t>][</w:t>
        </w:r>
        <w:r>
          <w:rPr>
            <w:rFonts w:eastAsia="Malgun Gothic"/>
            <w:sz w:val="20"/>
            <w:lang w:val="en-GB"/>
          </w:rPr>
          <w:t> </w:t>
        </w:r>
        <w:r w:rsidRPr="00347812">
          <w:rPr>
            <w:rFonts w:eastAsia="Malgun Gothic"/>
            <w:sz w:val="20"/>
            <w:lang w:val="en-GB"/>
          </w:rPr>
          <w:t>i0</w:t>
        </w:r>
        <w:r>
          <w:rPr>
            <w:rFonts w:eastAsia="Malgun Gothic"/>
            <w:sz w:val="20"/>
            <w:lang w:val="en-GB"/>
          </w:rPr>
          <w:t> </w:t>
        </w:r>
        <w:r w:rsidRPr="00347812">
          <w:rPr>
            <w:rFonts w:eastAsia="Malgun Gothic"/>
            <w:sz w:val="20"/>
            <w:lang w:val="en-GB"/>
          </w:rPr>
          <w:t xml:space="preserve">] = </w:t>
        </w:r>
        <w:proofErr w:type="spellStart"/>
        <w:r w:rsidRPr="00347812">
          <w:rPr>
            <w:rFonts w:eastAsia="Malgun Gothic"/>
            <w:sz w:val="20"/>
            <w:lang w:val="en-GB"/>
          </w:rPr>
          <w:t>DPoc</w:t>
        </w:r>
        <w:proofErr w:type="spellEnd"/>
        <w:r w:rsidRPr="00347812">
          <w:rPr>
            <w:rFonts w:eastAsia="Malgun Gothic"/>
            <w:sz w:val="20"/>
            <w:lang w:val="en-GB"/>
          </w:rPr>
          <w:br/>
        </w:r>
        <w:r w:rsidRPr="00347812">
          <w:rPr>
            <w:rFonts w:eastAsia="Malgun Gothic"/>
            <w:sz w:val="20"/>
            <w:lang w:val="en-GB"/>
          </w:rPr>
          <w:tab/>
        </w:r>
        <w:r w:rsidRPr="00347812">
          <w:rPr>
            <w:rFonts w:eastAsia="Malgun Gothic"/>
            <w:sz w:val="20"/>
            <w:lang w:val="en-GB"/>
          </w:rPr>
          <w:tab/>
          <w:t>UsedByCurrPicS0[</w:t>
        </w:r>
        <w:r>
          <w:rPr>
            <w:rFonts w:eastAsia="Malgun Gothic"/>
            <w:sz w:val="20"/>
            <w:lang w:val="en-GB"/>
          </w:rPr>
          <w:t> </w:t>
        </w:r>
        <w:proofErr w:type="spellStart"/>
        <w:r w:rsidRPr="00347812">
          <w:rPr>
            <w:rFonts w:eastAsia="Malgun Gothic"/>
            <w:sz w:val="20"/>
            <w:lang w:val="en-GB"/>
          </w:rPr>
          <w:t>idx</w:t>
        </w:r>
        <w:proofErr w:type="spellEnd"/>
        <w:r>
          <w:rPr>
            <w:rFonts w:eastAsia="Malgun Gothic"/>
            <w:sz w:val="20"/>
            <w:lang w:val="en-GB"/>
          </w:rPr>
          <w:t> </w:t>
        </w:r>
        <w:r w:rsidRPr="00347812">
          <w:rPr>
            <w:rFonts w:eastAsia="Malgun Gothic"/>
            <w:sz w:val="20"/>
            <w:lang w:val="en-GB"/>
          </w:rPr>
          <w:t>][</w:t>
        </w:r>
        <w:r w:rsidRPr="009A130E">
          <w:rPr>
            <w:rFonts w:eastAsia="Malgun Gothic"/>
            <w:sz w:val="20"/>
            <w:lang w:val="en-GB"/>
          </w:rPr>
          <w:t xml:space="preserve"> </w:t>
        </w:r>
        <w:r>
          <w:rPr>
            <w:rFonts w:eastAsia="Malgun Gothic"/>
            <w:sz w:val="20"/>
            <w:lang w:val="en-GB"/>
          </w:rPr>
          <w:t> </w:t>
        </w:r>
        <w:r w:rsidRPr="00347812">
          <w:rPr>
            <w:rFonts w:eastAsia="Malgun Gothic"/>
            <w:sz w:val="20"/>
            <w:lang w:val="en-GB"/>
          </w:rPr>
          <w:t>i0</w:t>
        </w:r>
        <w:r>
          <w:rPr>
            <w:rFonts w:eastAsia="Malgun Gothic"/>
            <w:sz w:val="20"/>
            <w:lang w:val="en-GB"/>
          </w:rPr>
          <w:t> </w:t>
        </w:r>
        <w:r w:rsidRPr="00347812">
          <w:rPr>
            <w:rFonts w:eastAsia="Malgun Gothic"/>
            <w:sz w:val="20"/>
            <w:lang w:val="en-GB"/>
          </w:rPr>
          <w:t xml:space="preserve">] = </w:t>
        </w:r>
        <w:proofErr w:type="spellStart"/>
        <w:r w:rsidRPr="00347812">
          <w:rPr>
            <w:rFonts w:eastAsia="Malgun Gothic"/>
            <w:sz w:val="20"/>
            <w:lang w:val="en-GB"/>
          </w:rPr>
          <w:t>currFlag</w:t>
        </w:r>
        <w:proofErr w:type="spellEnd"/>
        <w:r w:rsidRPr="00347812">
          <w:rPr>
            <w:rFonts w:eastAsia="Malgun Gothic"/>
            <w:sz w:val="20"/>
            <w:lang w:val="en-GB"/>
          </w:rPr>
          <w:tab/>
        </w:r>
        <w:r>
          <w:rPr>
            <w:rFonts w:eastAsia="Malgun Gothic"/>
            <w:sz w:val="20"/>
            <w:lang w:val="en-GB"/>
          </w:rPr>
          <w:br/>
        </w:r>
        <w:r>
          <w:rPr>
            <w:rFonts w:eastAsia="Malgun Gothic"/>
            <w:sz w:val="20"/>
            <w:lang w:val="en-GB"/>
          </w:rPr>
          <w:tab/>
        </w:r>
        <w:r>
          <w:rPr>
            <w:rFonts w:eastAsia="Malgun Gothic"/>
            <w:sz w:val="20"/>
            <w:lang w:val="en-GB"/>
          </w:rPr>
          <w:tab/>
        </w:r>
        <w:r w:rsidRPr="00347812">
          <w:rPr>
            <w:rFonts w:eastAsia="Malgun Gothic"/>
            <w:sz w:val="20"/>
            <w:lang w:val="en-GB"/>
          </w:rPr>
          <w:t>i0++</w:t>
        </w:r>
      </w:ins>
    </w:p>
    <w:p w:rsidR="007A4F93" w:rsidRPr="00347812" w:rsidRDefault="007A4F93" w:rsidP="007A4F93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0"/>
        <w:ind w:left="794"/>
        <w:jc w:val="both"/>
        <w:rPr>
          <w:ins w:id="610" w:author="Adarsh K. Ramasubramonian" w:date="2012-05-04T22:41:00Z"/>
          <w:rFonts w:eastAsia="Malgun Gothic"/>
          <w:sz w:val="20"/>
          <w:szCs w:val="22"/>
          <w:lang w:val="en-GB"/>
        </w:rPr>
      </w:pPr>
      <w:ins w:id="611" w:author="Adarsh K. Ramasubramonian" w:date="2012-05-04T22:41:00Z">
        <w:r w:rsidRPr="00347812">
          <w:rPr>
            <w:rFonts w:eastAsia="Malgun Gothic"/>
            <w:sz w:val="20"/>
            <w:lang w:val="en-GB"/>
          </w:rPr>
          <w:tab/>
          <w:t>} else {</w:t>
        </w:r>
        <w:r w:rsidRPr="00347812">
          <w:rPr>
            <w:rFonts w:eastAsia="Malgun Gothic"/>
            <w:sz w:val="20"/>
            <w:lang w:val="en-GB"/>
          </w:rPr>
          <w:br/>
        </w:r>
        <w:r w:rsidRPr="00347812">
          <w:rPr>
            <w:rFonts w:eastAsia="Malgun Gothic"/>
            <w:sz w:val="20"/>
            <w:lang w:val="en-GB"/>
          </w:rPr>
          <w:tab/>
        </w:r>
        <w:r w:rsidRPr="00347812">
          <w:rPr>
            <w:rFonts w:eastAsia="Malgun Gothic"/>
            <w:sz w:val="20"/>
            <w:lang w:val="en-GB"/>
          </w:rPr>
          <w:tab/>
          <w:t>DeltaPocS1[</w:t>
        </w:r>
        <w:r>
          <w:rPr>
            <w:rFonts w:eastAsia="Malgun Gothic"/>
            <w:sz w:val="20"/>
            <w:lang w:val="en-GB"/>
          </w:rPr>
          <w:t> </w:t>
        </w:r>
        <w:proofErr w:type="spellStart"/>
        <w:r w:rsidRPr="00347812">
          <w:rPr>
            <w:rFonts w:eastAsia="Malgun Gothic"/>
            <w:sz w:val="20"/>
            <w:lang w:val="en-GB"/>
          </w:rPr>
          <w:t>idx</w:t>
        </w:r>
        <w:proofErr w:type="spellEnd"/>
        <w:r>
          <w:rPr>
            <w:rFonts w:eastAsia="Malgun Gothic"/>
            <w:sz w:val="20"/>
            <w:lang w:val="en-GB"/>
          </w:rPr>
          <w:t> </w:t>
        </w:r>
        <w:r w:rsidRPr="00347812">
          <w:rPr>
            <w:rFonts w:eastAsia="Malgun Gothic"/>
            <w:sz w:val="20"/>
            <w:lang w:val="en-GB"/>
          </w:rPr>
          <w:t>][</w:t>
        </w:r>
        <w:r>
          <w:rPr>
            <w:rFonts w:eastAsia="Malgun Gothic"/>
            <w:sz w:val="20"/>
            <w:lang w:val="en-GB"/>
          </w:rPr>
          <w:t> </w:t>
        </w:r>
        <w:r w:rsidRPr="00347812">
          <w:rPr>
            <w:rFonts w:eastAsia="Malgun Gothic"/>
            <w:sz w:val="20"/>
            <w:lang w:val="en-GB"/>
          </w:rPr>
          <w:t>i1</w:t>
        </w:r>
        <w:r>
          <w:rPr>
            <w:rFonts w:eastAsia="Malgun Gothic"/>
            <w:sz w:val="20"/>
            <w:lang w:val="en-GB"/>
          </w:rPr>
          <w:t> </w:t>
        </w:r>
        <w:r w:rsidRPr="00347812">
          <w:rPr>
            <w:rFonts w:eastAsia="Malgun Gothic"/>
            <w:sz w:val="20"/>
            <w:lang w:val="en-GB"/>
          </w:rPr>
          <w:t xml:space="preserve">] = </w:t>
        </w:r>
        <w:proofErr w:type="spellStart"/>
        <w:r w:rsidRPr="00347812">
          <w:rPr>
            <w:rFonts w:eastAsia="Malgun Gothic"/>
            <w:sz w:val="20"/>
            <w:lang w:val="en-GB"/>
          </w:rPr>
          <w:t>DPoc</w:t>
        </w:r>
        <w:proofErr w:type="spellEnd"/>
        <w:r w:rsidRPr="00347812">
          <w:rPr>
            <w:rFonts w:eastAsia="Malgun Gothic"/>
            <w:sz w:val="20"/>
            <w:lang w:val="en-GB"/>
          </w:rPr>
          <w:br/>
        </w:r>
        <w:r w:rsidRPr="00347812">
          <w:rPr>
            <w:rFonts w:eastAsia="Malgun Gothic"/>
            <w:sz w:val="20"/>
            <w:lang w:val="en-GB"/>
          </w:rPr>
          <w:tab/>
        </w:r>
        <w:r w:rsidRPr="00347812">
          <w:rPr>
            <w:rFonts w:eastAsia="Malgun Gothic"/>
            <w:sz w:val="20"/>
            <w:lang w:val="en-GB"/>
          </w:rPr>
          <w:tab/>
          <w:t>UsedByCurrPicS1[</w:t>
        </w:r>
        <w:r>
          <w:rPr>
            <w:rFonts w:eastAsia="Malgun Gothic"/>
            <w:sz w:val="20"/>
            <w:lang w:val="en-GB"/>
          </w:rPr>
          <w:t> </w:t>
        </w:r>
        <w:proofErr w:type="spellStart"/>
        <w:r w:rsidRPr="00347812">
          <w:rPr>
            <w:rFonts w:eastAsia="Malgun Gothic"/>
            <w:sz w:val="20"/>
            <w:lang w:val="en-GB"/>
          </w:rPr>
          <w:t>idx</w:t>
        </w:r>
        <w:proofErr w:type="spellEnd"/>
        <w:r>
          <w:rPr>
            <w:rFonts w:eastAsia="Malgun Gothic"/>
            <w:sz w:val="20"/>
            <w:lang w:val="en-GB"/>
          </w:rPr>
          <w:t> </w:t>
        </w:r>
        <w:r w:rsidRPr="00347812">
          <w:rPr>
            <w:rFonts w:eastAsia="Malgun Gothic"/>
            <w:sz w:val="20"/>
            <w:lang w:val="en-GB"/>
          </w:rPr>
          <w:t>][</w:t>
        </w:r>
        <w:r w:rsidRPr="009A130E">
          <w:rPr>
            <w:rFonts w:eastAsia="Malgun Gothic"/>
            <w:sz w:val="20"/>
            <w:lang w:val="en-GB"/>
          </w:rPr>
          <w:t xml:space="preserve"> </w:t>
        </w:r>
        <w:r>
          <w:rPr>
            <w:rFonts w:eastAsia="Malgun Gothic"/>
            <w:sz w:val="20"/>
            <w:lang w:val="en-GB"/>
          </w:rPr>
          <w:t> </w:t>
        </w:r>
        <w:r w:rsidRPr="00347812">
          <w:rPr>
            <w:rFonts w:eastAsia="Malgun Gothic"/>
            <w:sz w:val="20"/>
            <w:lang w:val="en-GB"/>
          </w:rPr>
          <w:t>i1</w:t>
        </w:r>
        <w:r>
          <w:rPr>
            <w:rFonts w:eastAsia="Malgun Gothic"/>
            <w:sz w:val="20"/>
            <w:lang w:val="en-GB"/>
          </w:rPr>
          <w:t> </w:t>
        </w:r>
        <w:r w:rsidRPr="00347812">
          <w:rPr>
            <w:rFonts w:eastAsia="Malgun Gothic"/>
            <w:sz w:val="20"/>
            <w:lang w:val="en-GB"/>
          </w:rPr>
          <w:t xml:space="preserve">] = </w:t>
        </w:r>
        <w:proofErr w:type="spellStart"/>
        <w:r w:rsidRPr="00347812">
          <w:rPr>
            <w:rFonts w:eastAsia="Malgun Gothic"/>
            <w:sz w:val="20"/>
            <w:lang w:val="en-GB"/>
          </w:rPr>
          <w:t>currFlag</w:t>
        </w:r>
        <w:proofErr w:type="spellEnd"/>
        <w:r w:rsidRPr="00347812">
          <w:rPr>
            <w:rFonts w:eastAsia="Malgun Gothic"/>
            <w:sz w:val="20"/>
            <w:lang w:val="en-GB"/>
          </w:rPr>
          <w:br/>
        </w:r>
        <w:r w:rsidRPr="00347812">
          <w:rPr>
            <w:rFonts w:eastAsia="Malgun Gothic"/>
            <w:sz w:val="20"/>
            <w:lang w:val="en-GB"/>
          </w:rPr>
          <w:tab/>
        </w:r>
        <w:r w:rsidRPr="00347812">
          <w:rPr>
            <w:rFonts w:eastAsia="Malgun Gothic"/>
            <w:sz w:val="20"/>
            <w:lang w:val="en-GB"/>
          </w:rPr>
          <w:tab/>
          <w:t>i1++</w:t>
        </w:r>
        <w:r w:rsidRPr="00347812">
          <w:rPr>
            <w:rFonts w:eastAsia="Malgun Gothic"/>
            <w:sz w:val="20"/>
            <w:lang w:val="en-GB"/>
          </w:rPr>
          <w:br/>
        </w:r>
        <w:r w:rsidRPr="00347812">
          <w:rPr>
            <w:rFonts w:eastAsia="Malgun Gothic"/>
            <w:sz w:val="20"/>
            <w:lang w:val="en-GB"/>
          </w:rPr>
          <w:tab/>
          <w:t xml:space="preserve">} </w:t>
        </w:r>
        <w:r w:rsidRPr="00347812">
          <w:rPr>
            <w:rFonts w:eastAsia="Malgun Gothic"/>
            <w:sz w:val="20"/>
            <w:lang w:val="en-GB"/>
          </w:rPr>
          <w:br/>
          <w:t>}</w:t>
        </w:r>
        <w:r w:rsidRPr="00347812">
          <w:rPr>
            <w:sz w:val="20"/>
          </w:rPr>
          <w:br/>
        </w:r>
        <w:proofErr w:type="spellStart"/>
        <w:r w:rsidRPr="00347812">
          <w:rPr>
            <w:rFonts w:eastAsia="Malgun Gothic"/>
            <w:sz w:val="20"/>
            <w:szCs w:val="22"/>
            <w:lang w:val="en-GB"/>
          </w:rPr>
          <w:t>NumNegativePics</w:t>
        </w:r>
        <w:proofErr w:type="spellEnd"/>
        <w:r w:rsidRPr="00347812">
          <w:rPr>
            <w:rFonts w:eastAsia="Malgun Gothic"/>
            <w:sz w:val="20"/>
            <w:szCs w:val="22"/>
            <w:lang w:val="en-GB"/>
          </w:rPr>
          <w:t>[</w:t>
        </w:r>
        <w:r>
          <w:rPr>
            <w:rFonts w:eastAsia="Malgun Gothic"/>
            <w:sz w:val="20"/>
            <w:lang w:val="en-GB"/>
          </w:rPr>
          <w:t> </w:t>
        </w:r>
        <w:proofErr w:type="spellStart"/>
        <w:r w:rsidRPr="00347812">
          <w:rPr>
            <w:rFonts w:eastAsia="Malgun Gothic"/>
            <w:sz w:val="20"/>
            <w:szCs w:val="22"/>
            <w:lang w:val="en-GB"/>
          </w:rPr>
          <w:t>idx</w:t>
        </w:r>
        <w:proofErr w:type="spellEnd"/>
        <w:r>
          <w:rPr>
            <w:rFonts w:eastAsia="Malgun Gothic"/>
            <w:sz w:val="20"/>
            <w:lang w:val="en-GB"/>
          </w:rPr>
          <w:t> </w:t>
        </w:r>
        <w:r w:rsidRPr="00347812">
          <w:rPr>
            <w:rFonts w:eastAsia="Malgun Gothic"/>
            <w:sz w:val="20"/>
            <w:szCs w:val="22"/>
            <w:lang w:val="en-GB"/>
          </w:rPr>
          <w:t>] = i0</w:t>
        </w:r>
      </w:ins>
    </w:p>
    <w:p w:rsidR="007A4F93" w:rsidRPr="00347812" w:rsidRDefault="007A4F93" w:rsidP="007A4F93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0"/>
        <w:ind w:left="794"/>
        <w:jc w:val="both"/>
        <w:rPr>
          <w:ins w:id="612" w:author="Adarsh K. Ramasubramonian" w:date="2012-05-04T22:41:00Z"/>
          <w:rFonts w:eastAsia="Malgun Gothic"/>
          <w:sz w:val="20"/>
          <w:szCs w:val="22"/>
          <w:lang w:val="en-GB"/>
        </w:rPr>
      </w:pPr>
      <w:proofErr w:type="spellStart"/>
      <w:proofErr w:type="gramStart"/>
      <w:ins w:id="613" w:author="Adarsh K. Ramasubramonian" w:date="2012-05-04T22:41:00Z">
        <w:r w:rsidRPr="00347812">
          <w:rPr>
            <w:rFonts w:eastAsia="Malgun Gothic"/>
            <w:sz w:val="20"/>
            <w:szCs w:val="22"/>
            <w:lang w:val="en-GB"/>
          </w:rPr>
          <w:t>NumPositivePics</w:t>
        </w:r>
        <w:proofErr w:type="spellEnd"/>
        <w:r w:rsidRPr="00347812">
          <w:rPr>
            <w:rFonts w:eastAsia="Malgun Gothic"/>
            <w:sz w:val="20"/>
            <w:szCs w:val="22"/>
            <w:lang w:val="en-GB"/>
          </w:rPr>
          <w:t>[</w:t>
        </w:r>
        <w:proofErr w:type="gramEnd"/>
        <w:r>
          <w:rPr>
            <w:rFonts w:eastAsia="Malgun Gothic"/>
            <w:sz w:val="20"/>
            <w:lang w:val="en-GB"/>
          </w:rPr>
          <w:t> </w:t>
        </w:r>
        <w:proofErr w:type="spellStart"/>
        <w:r w:rsidRPr="00347812">
          <w:rPr>
            <w:rFonts w:eastAsia="Malgun Gothic"/>
            <w:sz w:val="20"/>
            <w:szCs w:val="22"/>
            <w:lang w:val="en-GB"/>
          </w:rPr>
          <w:t>idx</w:t>
        </w:r>
        <w:proofErr w:type="spellEnd"/>
        <w:r>
          <w:rPr>
            <w:rFonts w:eastAsia="Malgun Gothic"/>
            <w:sz w:val="20"/>
            <w:lang w:val="en-GB"/>
          </w:rPr>
          <w:t> </w:t>
        </w:r>
        <w:r w:rsidRPr="00347812">
          <w:rPr>
            <w:rFonts w:eastAsia="Malgun Gothic"/>
            <w:sz w:val="20"/>
            <w:szCs w:val="22"/>
            <w:lang w:val="en-GB"/>
          </w:rPr>
          <w:t>] = i1</w:t>
        </w:r>
      </w:ins>
    </w:p>
    <w:p w:rsidR="007A4F93" w:rsidRPr="007A4F93" w:rsidRDefault="007A4F93" w:rsidP="007A4F93">
      <w:pPr>
        <w:jc w:val="both"/>
        <w:rPr>
          <w:ins w:id="614" w:author="Adarsh K. Ramasubramonian" w:date="2012-05-04T22:41:00Z"/>
          <w:szCs w:val="22"/>
        </w:rPr>
      </w:pPr>
    </w:p>
    <w:p w:rsidR="00F130BB" w:rsidRDefault="00F130BB" w:rsidP="00E11923">
      <w:pPr>
        <w:pStyle w:val="Heading1"/>
        <w:rPr>
          <w:ins w:id="615" w:author="Adarsh K. Ramasubramonian" w:date="2012-05-04T16:02:00Z"/>
          <w:lang w:val="en-CA"/>
        </w:rPr>
      </w:pPr>
      <w:ins w:id="616" w:author="Adarsh K. Ramasubramonian" w:date="2012-05-04T16:02:00Z">
        <w:r>
          <w:rPr>
            <w:lang w:val="en-CA"/>
          </w:rPr>
          <w:t>Results</w:t>
        </w:r>
      </w:ins>
    </w:p>
    <w:p w:rsidR="00623FC4" w:rsidRDefault="00F130BB" w:rsidP="00864802">
      <w:pPr>
        <w:rPr>
          <w:ins w:id="617" w:author="Adarsh K. Ramasubramonian" w:date="2012-05-04T23:08:00Z"/>
          <w:lang w:val="en-CA"/>
        </w:rPr>
      </w:pPr>
      <w:ins w:id="618" w:author="Adarsh K. Ramasubramonian" w:date="2012-05-04T16:03:00Z">
        <w:r>
          <w:rPr>
            <w:lang w:val="en-CA"/>
          </w:rPr>
          <w:t>The performance</w:t>
        </w:r>
      </w:ins>
      <w:ins w:id="619" w:author="Adarsh K. Ramasubramonian" w:date="2012-05-04T23:08:00Z">
        <w:r w:rsidR="00623FC4">
          <w:rPr>
            <w:lang w:val="en-CA"/>
          </w:rPr>
          <w:t>s</w:t>
        </w:r>
      </w:ins>
      <w:ins w:id="620" w:author="Adarsh K. Ramasubramonian" w:date="2012-05-04T16:03:00Z">
        <w:r>
          <w:rPr>
            <w:lang w:val="en-CA"/>
          </w:rPr>
          <w:t xml:space="preserve"> of </w:t>
        </w:r>
      </w:ins>
      <w:ins w:id="621" w:author="Adarsh K. Ramasubramonian" w:date="2012-05-04T23:08:00Z">
        <w:r w:rsidR="00623FC4">
          <w:rPr>
            <w:lang w:val="en-CA"/>
          </w:rPr>
          <w:t xml:space="preserve">both </w:t>
        </w:r>
      </w:ins>
      <w:ins w:id="622" w:author="Adarsh K. Ramasubramonian" w:date="2012-05-04T16:03:00Z">
        <w:r>
          <w:rPr>
            <w:lang w:val="en-CA"/>
          </w:rPr>
          <w:t xml:space="preserve">simplified inter-RPS prediction </w:t>
        </w:r>
      </w:ins>
      <w:ins w:id="623" w:author="Adarsh K. Ramasubramonian" w:date="2012-05-04T23:08:00Z">
        <w:r w:rsidR="00623FC4">
          <w:rPr>
            <w:lang w:val="en-CA"/>
          </w:rPr>
          <w:t>syntaxes were</w:t>
        </w:r>
      </w:ins>
      <w:ins w:id="624" w:author="Adarsh K. Ramasubramonian" w:date="2012-05-04T16:03:00Z">
        <w:r>
          <w:rPr>
            <w:lang w:val="en-CA"/>
          </w:rPr>
          <w:t xml:space="preserve"> compared with the algorithm in WD 6 of HEVC. The bit count results provided in</w:t>
        </w:r>
      </w:ins>
      <w:ins w:id="625" w:author="Adarsh K. Ramasubramonian" w:date="2012-05-04T16:16:00Z">
        <w:r w:rsidR="00AD5A8F">
          <w:rPr>
            <w:lang w:val="en-CA"/>
          </w:rPr>
          <w:t xml:space="preserve"> </w:t>
        </w:r>
        <w:r w:rsidR="00AD5A8F">
          <w:rPr>
            <w:lang w:val="en-CA"/>
          </w:rPr>
          <w:fldChar w:fldCharType="begin"/>
        </w:r>
        <w:r w:rsidR="00AD5A8F">
          <w:rPr>
            <w:lang w:val="en-CA"/>
          </w:rPr>
          <w:instrText xml:space="preserve"> REF _Ref323911536 \h </w:instrText>
        </w:r>
      </w:ins>
      <w:r w:rsidR="00AD5A8F">
        <w:rPr>
          <w:lang w:val="en-CA"/>
        </w:rPr>
      </w:r>
      <w:r w:rsidR="00AD5A8F">
        <w:rPr>
          <w:lang w:val="en-CA"/>
        </w:rPr>
        <w:fldChar w:fldCharType="separate"/>
      </w:r>
      <w:ins w:id="626" w:author="Adarsh K. Ramasubramonian" w:date="2012-05-04T16:16:00Z">
        <w:r w:rsidR="00AD5A8F">
          <w:t xml:space="preserve">Table </w:t>
        </w:r>
        <w:r w:rsidR="00AD5A8F">
          <w:rPr>
            <w:noProof/>
          </w:rPr>
          <w:t>1</w:t>
        </w:r>
        <w:r w:rsidR="00AD5A8F">
          <w:rPr>
            <w:lang w:val="en-CA"/>
          </w:rPr>
          <w:fldChar w:fldCharType="end"/>
        </w:r>
      </w:ins>
      <w:ins w:id="627" w:author="Adarsh K. Ramasubramonian" w:date="2012-05-04T16:03:00Z">
        <w:r>
          <w:rPr>
            <w:lang w:val="en-CA"/>
          </w:rPr>
          <w:t xml:space="preserve"> present the </w:t>
        </w:r>
      </w:ins>
      <w:ins w:id="628" w:author="Adarsh K. Ramasubramonian" w:date="2012-05-04T16:04:00Z">
        <w:r>
          <w:rPr>
            <w:lang w:val="en-CA"/>
          </w:rPr>
          <w:t>number of bits used to signal the short-term RPSs in the SPS</w:t>
        </w:r>
      </w:ins>
      <w:ins w:id="629" w:author="Adarsh K. Ramasubramonian" w:date="2012-05-04T16:11:00Z">
        <w:r w:rsidR="00172B79">
          <w:rPr>
            <w:lang w:val="en-CA"/>
          </w:rPr>
          <w:t xml:space="preserve"> for the random-access and the low-delay cases</w:t>
        </w:r>
      </w:ins>
      <w:ins w:id="630" w:author="Adarsh K. Ramasubramonian" w:date="2012-05-04T16:06:00Z">
        <w:r w:rsidR="00172B79">
          <w:rPr>
            <w:lang w:val="en-CA"/>
          </w:rPr>
          <w:t>; th</w:t>
        </w:r>
      </w:ins>
      <w:ins w:id="631" w:author="Adarsh K. Ramasubramonian" w:date="2012-05-04T16:11:00Z">
        <w:r w:rsidR="00172B79">
          <w:rPr>
            <w:lang w:val="en-CA"/>
          </w:rPr>
          <w:t>ese results</w:t>
        </w:r>
      </w:ins>
      <w:ins w:id="632" w:author="Adarsh K. Ramasubramonian" w:date="2012-05-04T16:06:00Z">
        <w:r>
          <w:rPr>
            <w:lang w:val="en-CA"/>
          </w:rPr>
          <w:t xml:space="preserve"> includes </w:t>
        </w:r>
      </w:ins>
      <w:ins w:id="633" w:author="Adarsh K. Ramasubramonian" w:date="2012-05-04T16:12:00Z">
        <w:r w:rsidR="00172B79">
          <w:rPr>
            <w:lang w:val="en-CA"/>
          </w:rPr>
          <w:t xml:space="preserve">those </w:t>
        </w:r>
      </w:ins>
      <w:ins w:id="634" w:author="Adarsh K. Ramasubramonian" w:date="2012-05-04T16:06:00Z">
        <w:r>
          <w:rPr>
            <w:lang w:val="en-CA"/>
          </w:rPr>
          <w:t xml:space="preserve">sets that are signalled explicitly in the SPS and </w:t>
        </w:r>
      </w:ins>
      <w:ins w:id="635" w:author="Adarsh K. Ramasubramonian" w:date="2012-05-04T16:12:00Z">
        <w:r w:rsidR="00172B79">
          <w:rPr>
            <w:lang w:val="en-CA"/>
          </w:rPr>
          <w:t xml:space="preserve">those </w:t>
        </w:r>
      </w:ins>
      <w:ins w:id="636" w:author="Adarsh K. Ramasubramonian" w:date="2012-05-04T16:06:00Z">
        <w:r>
          <w:rPr>
            <w:lang w:val="en-CA"/>
          </w:rPr>
          <w:t>that are predicted</w:t>
        </w:r>
      </w:ins>
      <w:ins w:id="637" w:author="Adarsh K. Ramasubramonian" w:date="2012-05-04T16:04:00Z">
        <w:r w:rsidR="00623FC4">
          <w:rPr>
            <w:lang w:val="en-CA"/>
          </w:rPr>
          <w:t>.</w:t>
        </w:r>
      </w:ins>
    </w:p>
    <w:p w:rsidR="00F130BB" w:rsidRDefault="00F130BB" w:rsidP="00864802">
      <w:pPr>
        <w:rPr>
          <w:ins w:id="638" w:author="Adarsh K. Ramasubramonian" w:date="2012-05-04T16:08:00Z"/>
          <w:lang w:val="en-CA"/>
        </w:rPr>
      </w:pPr>
      <w:ins w:id="639" w:author="Adarsh K. Ramasubramonian" w:date="2012-05-04T16:05:00Z">
        <w:r>
          <w:rPr>
            <w:lang w:val="en-CA"/>
          </w:rPr>
          <w:t xml:space="preserve">The results show </w:t>
        </w:r>
        <w:proofErr w:type="gramStart"/>
        <w:r>
          <w:rPr>
            <w:lang w:val="en-CA"/>
          </w:rPr>
          <w:t xml:space="preserve">an overall </w:t>
        </w:r>
      </w:ins>
      <w:ins w:id="640" w:author="Adarsh K. Ramasubramonian" w:date="2012-05-04T23:17:00Z">
        <w:r w:rsidR="00161B0C">
          <w:rPr>
            <w:lang w:val="en-CA"/>
          </w:rPr>
          <w:t xml:space="preserve">average </w:t>
        </w:r>
      </w:ins>
      <w:ins w:id="641" w:author="Adarsh K. Ramasubramonian" w:date="2012-05-04T16:05:00Z">
        <w:r>
          <w:rPr>
            <w:lang w:val="en-CA"/>
          </w:rPr>
          <w:t>bit</w:t>
        </w:r>
      </w:ins>
      <w:ins w:id="642" w:author="Adarsh K. Ramasubramonian" w:date="2012-05-04T16:06:00Z">
        <w:r>
          <w:rPr>
            <w:lang w:val="en-CA"/>
          </w:rPr>
          <w:t>-count</w:t>
        </w:r>
      </w:ins>
      <w:ins w:id="643" w:author="Adarsh K. Ramasubramonian" w:date="2012-05-04T16:05:00Z">
        <w:r>
          <w:rPr>
            <w:lang w:val="en-CA"/>
          </w:rPr>
          <w:t xml:space="preserve"> increase</w:t>
        </w:r>
      </w:ins>
      <w:ins w:id="644" w:author="Adarsh K. Ramasubramonian" w:date="2012-05-04T23:16:00Z">
        <w:r w:rsidR="00161B0C">
          <w:rPr>
            <w:lang w:val="en-CA"/>
          </w:rPr>
          <w:t>s</w:t>
        </w:r>
      </w:ins>
      <w:proofErr w:type="gramEnd"/>
      <w:ins w:id="645" w:author="Adarsh K. Ramasubramonian" w:date="2012-05-04T16:05:00Z">
        <w:r>
          <w:rPr>
            <w:lang w:val="en-CA"/>
          </w:rPr>
          <w:t xml:space="preserve"> of </w:t>
        </w:r>
      </w:ins>
      <w:ins w:id="646" w:author="Adarsh K. Ramasubramonian" w:date="2012-05-04T23:17:00Z">
        <w:r w:rsidR="00161B0C">
          <w:rPr>
            <w:lang w:val="en-CA"/>
          </w:rPr>
          <w:t xml:space="preserve">22% </w:t>
        </w:r>
      </w:ins>
      <w:ins w:id="647" w:author="Adarsh K. Ramasubramonian" w:date="2012-05-04T16:06:00Z">
        <w:r>
          <w:rPr>
            <w:lang w:val="en-CA"/>
          </w:rPr>
          <w:t>of the related syntax elements</w:t>
        </w:r>
      </w:ins>
      <w:ins w:id="648" w:author="Adarsh K. Ramasubramonian" w:date="2012-05-04T16:07:00Z">
        <w:r>
          <w:rPr>
            <w:lang w:val="en-CA"/>
          </w:rPr>
          <w:t xml:space="preserve"> for the</w:t>
        </w:r>
      </w:ins>
      <w:ins w:id="649" w:author="Adarsh K. Ramasubramonian" w:date="2012-05-04T23:15:00Z">
        <w:r w:rsidR="00161B0C">
          <w:rPr>
            <w:lang w:val="en-CA"/>
          </w:rPr>
          <w:t xml:space="preserve"> </w:t>
        </w:r>
      </w:ins>
      <w:ins w:id="650" w:author="Adarsh K. Ramasubramonian" w:date="2012-05-04T16:07:00Z">
        <w:r>
          <w:rPr>
            <w:lang w:val="en-CA"/>
          </w:rPr>
          <w:t xml:space="preserve">simplified </w:t>
        </w:r>
      </w:ins>
      <w:proofErr w:type="spellStart"/>
      <w:ins w:id="651" w:author="Adarsh K. Ramasubramonian" w:date="2012-05-04T23:15:00Z">
        <w:r w:rsidR="00161B0C">
          <w:rPr>
            <w:lang w:val="en-CA"/>
          </w:rPr>
          <w:t>synbtax</w:t>
        </w:r>
      </w:ins>
      <w:proofErr w:type="spellEnd"/>
      <w:ins w:id="652" w:author="Adarsh K. Ramasubramonian" w:date="2012-05-04T23:17:00Z">
        <w:r w:rsidR="00161B0C">
          <w:rPr>
            <w:lang w:val="en-CA"/>
          </w:rPr>
          <w:t>, and 34% for the further simplif</w:t>
        </w:r>
      </w:ins>
      <w:ins w:id="653" w:author="Adarsh K. Ramasubramonian" w:date="2012-05-04T23:18:00Z">
        <w:r w:rsidR="00161B0C">
          <w:rPr>
            <w:lang w:val="en-CA"/>
          </w:rPr>
          <w:t>ied method</w:t>
        </w:r>
      </w:ins>
      <w:ins w:id="654" w:author="Adarsh K. Ramasubramonian" w:date="2012-05-04T23:15:00Z">
        <w:r w:rsidR="00161B0C">
          <w:rPr>
            <w:lang w:val="en-CA"/>
          </w:rPr>
          <w:t>.</w:t>
        </w:r>
      </w:ins>
      <w:ins w:id="655" w:author="Adarsh K. Ramasubramonian" w:date="2012-05-04T23:18:00Z">
        <w:r w:rsidR="00161B0C">
          <w:rPr>
            <w:lang w:val="en-CA"/>
          </w:rPr>
          <w:t xml:space="preserve"> </w:t>
        </w:r>
      </w:ins>
      <w:ins w:id="656" w:author="Adarsh K. Ramasubramonian" w:date="2012-05-04T23:19:00Z">
        <w:r w:rsidR="00161B0C">
          <w:rPr>
            <w:lang w:val="en-CA"/>
          </w:rPr>
          <w:t>T</w:t>
        </w:r>
      </w:ins>
      <w:ins w:id="657" w:author="Adarsh K. Ramasubramonian" w:date="2012-05-04T23:18:00Z">
        <w:r w:rsidR="00161B0C">
          <w:rPr>
            <w:lang w:val="en-CA"/>
          </w:rPr>
          <w:t>he</w:t>
        </w:r>
      </w:ins>
      <w:ins w:id="658" w:author="Adarsh K. Ramasubramonian" w:date="2012-05-04T23:19:00Z">
        <w:r w:rsidR="00161B0C">
          <w:rPr>
            <w:lang w:val="en-CA"/>
          </w:rPr>
          <w:t xml:space="preserve">se percentages </w:t>
        </w:r>
      </w:ins>
      <w:ins w:id="659" w:author="Adarsh K. Ramasubramonian" w:date="2012-05-04T23:22:00Z">
        <w:r w:rsidR="00922ECB">
          <w:rPr>
            <w:lang w:val="en-CA"/>
          </w:rPr>
          <w:t xml:space="preserve">roughly </w:t>
        </w:r>
      </w:ins>
      <w:ins w:id="660" w:author="Adarsh K. Ramasubramonian" w:date="2012-05-04T23:19:00Z">
        <w:r w:rsidR="00161B0C">
          <w:rPr>
            <w:lang w:val="en-CA"/>
          </w:rPr>
          <w:t>correspond to</w:t>
        </w:r>
      </w:ins>
      <w:ins w:id="661" w:author="Adarsh K. Ramasubramonian" w:date="2012-05-04T23:18:00Z">
        <w:r w:rsidR="00161B0C">
          <w:rPr>
            <w:lang w:val="en-CA"/>
          </w:rPr>
          <w:t xml:space="preserve"> </w:t>
        </w:r>
      </w:ins>
      <w:ins w:id="662" w:author="Adarsh K. Ramasubramonian" w:date="2012-05-04T23:20:00Z">
        <w:r w:rsidR="00922ECB">
          <w:rPr>
            <w:lang w:val="en-CA"/>
          </w:rPr>
          <w:t xml:space="preserve">increase of </w:t>
        </w:r>
      </w:ins>
      <w:ins w:id="663" w:author="Adarsh K. Ramasubramonian" w:date="2012-05-04T23:22:00Z">
        <w:r w:rsidR="00922ECB">
          <w:rPr>
            <w:lang w:val="en-CA"/>
          </w:rPr>
          <w:t xml:space="preserve">31 </w:t>
        </w:r>
      </w:ins>
      <w:ins w:id="664" w:author="Adarsh K. Ramasubramonian" w:date="2012-05-04T23:18:00Z">
        <w:r w:rsidR="00161B0C">
          <w:rPr>
            <w:lang w:val="en-CA"/>
          </w:rPr>
          <w:t xml:space="preserve">bits </w:t>
        </w:r>
      </w:ins>
      <w:ins w:id="665" w:author="Adarsh K. Ramasubramonian" w:date="2012-05-04T23:19:00Z">
        <w:r w:rsidR="00922ECB">
          <w:rPr>
            <w:lang w:val="en-CA"/>
          </w:rPr>
          <w:t>(</w:t>
        </w:r>
      </w:ins>
      <w:ins w:id="666" w:author="Adarsh K. Ramasubramonian" w:date="2012-05-04T23:22:00Z">
        <w:r w:rsidR="00922ECB">
          <w:rPr>
            <w:lang w:val="en-CA"/>
          </w:rPr>
          <w:t xml:space="preserve">about 4 </w:t>
        </w:r>
      </w:ins>
      <w:ins w:id="667" w:author="Adarsh K. Ramasubramonian" w:date="2012-05-04T23:19:00Z">
        <w:r w:rsidR="00922ECB">
          <w:rPr>
            <w:lang w:val="en-CA"/>
          </w:rPr>
          <w:t xml:space="preserve">bytes) and </w:t>
        </w:r>
      </w:ins>
      <w:ins w:id="668" w:author="Adarsh K. Ramasubramonian" w:date="2012-05-04T23:23:00Z">
        <w:r w:rsidR="00922ECB">
          <w:rPr>
            <w:lang w:val="en-CA"/>
          </w:rPr>
          <w:t xml:space="preserve">47 </w:t>
        </w:r>
      </w:ins>
      <w:ins w:id="669" w:author="Adarsh K. Ramasubramonian" w:date="2012-05-04T23:19:00Z">
        <w:r w:rsidR="00922ECB">
          <w:rPr>
            <w:lang w:val="en-CA"/>
          </w:rPr>
          <w:t>bits (</w:t>
        </w:r>
      </w:ins>
      <w:ins w:id="670" w:author="Adarsh K. Ramasubramonian" w:date="2012-05-04T23:23:00Z">
        <w:r w:rsidR="00922ECB">
          <w:rPr>
            <w:lang w:val="en-CA"/>
          </w:rPr>
          <w:t xml:space="preserve">about 6 </w:t>
        </w:r>
      </w:ins>
      <w:ins w:id="671" w:author="Adarsh K. Ramasubramonian" w:date="2012-05-04T23:20:00Z">
        <w:r w:rsidR="00922ECB">
          <w:rPr>
            <w:lang w:val="en-CA"/>
          </w:rPr>
          <w:t>bytes</w:t>
        </w:r>
      </w:ins>
      <w:ins w:id="672" w:author="Adarsh K. Ramasubramonian" w:date="2012-05-04T23:19:00Z">
        <w:r w:rsidR="00922ECB">
          <w:rPr>
            <w:lang w:val="en-CA"/>
          </w:rPr>
          <w:t>)</w:t>
        </w:r>
      </w:ins>
      <w:ins w:id="673" w:author="Adarsh K. Ramasubramonian" w:date="2012-05-04T23:18:00Z">
        <w:r w:rsidR="00922ECB">
          <w:rPr>
            <w:lang w:val="en-CA"/>
          </w:rPr>
          <w:t xml:space="preserve"> for </w:t>
        </w:r>
      </w:ins>
      <w:ins w:id="674" w:author="Adarsh K. Ramasubramonian" w:date="2012-05-04T23:20:00Z">
        <w:r w:rsidR="00922ECB">
          <w:rPr>
            <w:lang w:val="en-CA"/>
          </w:rPr>
          <w:t xml:space="preserve">the </w:t>
        </w:r>
      </w:ins>
      <w:ins w:id="675" w:author="Adarsh K. Ramasubramonian" w:date="2012-05-04T23:18:00Z">
        <w:r w:rsidR="00922ECB">
          <w:rPr>
            <w:lang w:val="en-CA"/>
          </w:rPr>
          <w:t>SPS</w:t>
        </w:r>
      </w:ins>
      <w:ins w:id="676" w:author="Adarsh K. Ramasubramonian" w:date="2012-05-04T23:20:00Z">
        <w:r w:rsidR="00922ECB">
          <w:rPr>
            <w:lang w:val="en-CA"/>
          </w:rPr>
          <w:t>.</w:t>
        </w:r>
      </w:ins>
    </w:p>
    <w:p w:rsidR="00AD5A8F" w:rsidRDefault="00AD5A8F" w:rsidP="00864802">
      <w:pPr>
        <w:pStyle w:val="Caption"/>
        <w:keepNext/>
        <w:rPr>
          <w:ins w:id="677" w:author="Adarsh K. Ramasubramonian" w:date="2012-05-04T16:16:00Z"/>
        </w:rPr>
      </w:pPr>
      <w:bookmarkStart w:id="678" w:name="_Ref323911536"/>
      <w:ins w:id="679" w:author="Adarsh K. Ramasubramonian" w:date="2012-05-04T16:16:00Z">
        <w:r>
          <w:t xml:space="preserve">Table </w:t>
        </w:r>
        <w:r>
          <w:fldChar w:fldCharType="begin"/>
        </w:r>
        <w:r>
          <w:instrText xml:space="preserve"> SEQ Table \* ARABIC </w:instrText>
        </w:r>
      </w:ins>
      <w:r>
        <w:fldChar w:fldCharType="separate"/>
      </w:r>
      <w:ins w:id="680" w:author="Adarsh K. Ramasubramonian" w:date="2012-05-04T16:16:00Z">
        <w:r>
          <w:rPr>
            <w:noProof/>
          </w:rPr>
          <w:t>1</w:t>
        </w:r>
        <w:r>
          <w:fldChar w:fldCharType="end"/>
        </w:r>
        <w:bookmarkEnd w:id="678"/>
        <w:r>
          <w:t>: Bit-count comparison of short-term RPS signalled in the SPS for the CD and the proposed method</w:t>
        </w:r>
      </w:ins>
    </w:p>
    <w:tbl>
      <w:tblPr>
        <w:tblW w:w="8540" w:type="dxa"/>
        <w:jc w:val="center"/>
        <w:tblInd w:w="-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20"/>
        <w:gridCol w:w="1780"/>
        <w:gridCol w:w="1920"/>
        <w:gridCol w:w="1920"/>
      </w:tblGrid>
      <w:tr w:rsidR="00161B0C" w:rsidTr="00161B0C">
        <w:trPr>
          <w:trHeight w:val="255"/>
          <w:jc w:val="center"/>
          <w:ins w:id="681" w:author="Adarsh K. Ramasubramonian" w:date="2012-05-04T16:07:00Z"/>
        </w:trPr>
        <w:tc>
          <w:tcPr>
            <w:tcW w:w="2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61B0C" w:rsidRDefault="00161B0C">
            <w:pPr>
              <w:rPr>
                <w:ins w:id="682" w:author="Adarsh K. Ramasubramonian" w:date="2012-05-04T16:07:00Z"/>
                <w:rFonts w:ascii="Arial" w:eastAsiaTheme="minorHAnsi" w:hAnsi="Arial" w:cs="Arial"/>
                <w:color w:val="000000"/>
                <w:sz w:val="20"/>
              </w:rPr>
            </w:pP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1B0C" w:rsidRDefault="00161B0C">
            <w:pPr>
              <w:jc w:val="center"/>
              <w:rPr>
                <w:ins w:id="683" w:author="Adarsh K. Ramasubramonian" w:date="2012-05-04T16:07:00Z"/>
                <w:rFonts w:ascii="Arial" w:eastAsiaTheme="minorHAnsi" w:hAnsi="Arial" w:cs="Arial"/>
                <w:color w:val="000000"/>
                <w:sz w:val="20"/>
              </w:rPr>
            </w:pPr>
            <w:ins w:id="684" w:author="Adarsh K. Ramasubramonian" w:date="2012-05-04T16:15:00Z">
              <w:r>
                <w:rPr>
                  <w:rFonts w:ascii="Arial" w:hAnsi="Arial" w:cs="Arial"/>
                  <w:color w:val="000000"/>
                  <w:sz w:val="20"/>
                </w:rPr>
                <w:t>WD 6</w:t>
              </w:r>
            </w:ins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61B0C" w:rsidRDefault="00161B0C" w:rsidP="00623FC4">
            <w:pPr>
              <w:jc w:val="center"/>
              <w:rPr>
                <w:ins w:id="685" w:author="Adarsh K. Ramasubramonian" w:date="2012-05-04T23:09:00Z"/>
                <w:rFonts w:ascii="Arial" w:hAnsi="Arial" w:cs="Arial"/>
                <w:color w:val="000000"/>
                <w:sz w:val="20"/>
              </w:rPr>
            </w:pPr>
            <w:proofErr w:type="spellStart"/>
            <w:ins w:id="686" w:author="Adarsh K. Ramasubramonian" w:date="2012-05-04T23:10:00Z">
              <w:r>
                <w:rPr>
                  <w:rFonts w:ascii="Arial" w:hAnsi="Arial" w:cs="Arial"/>
                  <w:color w:val="000000"/>
                  <w:sz w:val="20"/>
                </w:rPr>
                <w:t>Simplied</w:t>
              </w:r>
            </w:ins>
            <w:proofErr w:type="spellEnd"/>
          </w:p>
        </w:tc>
        <w:tc>
          <w:tcPr>
            <w:tcW w:w="1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1B0C" w:rsidRDefault="00161B0C" w:rsidP="00623FC4">
            <w:pPr>
              <w:jc w:val="center"/>
              <w:rPr>
                <w:ins w:id="687" w:author="Adarsh K. Ramasubramonian" w:date="2012-05-04T16:07:00Z"/>
                <w:rFonts w:ascii="Arial" w:eastAsiaTheme="minorHAnsi" w:hAnsi="Arial" w:cs="Arial"/>
                <w:color w:val="000000"/>
                <w:sz w:val="20"/>
              </w:rPr>
            </w:pPr>
            <w:ins w:id="688" w:author="Adarsh K. Ramasubramonian" w:date="2012-05-04T23:08:00Z">
              <w:r>
                <w:rPr>
                  <w:rFonts w:ascii="Arial" w:hAnsi="Arial" w:cs="Arial"/>
                  <w:color w:val="000000"/>
                  <w:sz w:val="20"/>
                </w:rPr>
                <w:t xml:space="preserve">Further </w:t>
              </w:r>
              <w:proofErr w:type="spellStart"/>
              <w:r>
                <w:rPr>
                  <w:rFonts w:ascii="Arial" w:hAnsi="Arial" w:cs="Arial"/>
                  <w:color w:val="000000"/>
                  <w:sz w:val="20"/>
                </w:rPr>
                <w:t>simplied</w:t>
              </w:r>
            </w:ins>
            <w:proofErr w:type="spellEnd"/>
          </w:p>
        </w:tc>
      </w:tr>
      <w:tr w:rsidR="00161B0C" w:rsidTr="00161B0C">
        <w:trPr>
          <w:trHeight w:val="255"/>
          <w:jc w:val="center"/>
          <w:ins w:id="689" w:author="Adarsh K. Ramasubramonian" w:date="2012-05-04T16:07:00Z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1B0C" w:rsidRDefault="00161B0C">
            <w:pPr>
              <w:rPr>
                <w:ins w:id="690" w:author="Adarsh K. Ramasubramonian" w:date="2012-05-04T16:07:00Z"/>
                <w:rFonts w:ascii="Arial" w:eastAsiaTheme="minorHAnsi" w:hAnsi="Arial" w:cs="Arial"/>
                <w:color w:val="000000"/>
                <w:sz w:val="20"/>
              </w:rPr>
            </w:pPr>
            <w:ins w:id="691" w:author="Adarsh K. Ramasubramonian" w:date="2012-05-04T16:07:00Z">
              <w:r>
                <w:rPr>
                  <w:rFonts w:ascii="Arial" w:hAnsi="Arial" w:cs="Arial"/>
                  <w:color w:val="000000"/>
                  <w:sz w:val="20"/>
                </w:rPr>
                <w:t>Random-access</w:t>
              </w:r>
            </w:ins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61B0C" w:rsidRDefault="00161B0C">
            <w:pPr>
              <w:jc w:val="center"/>
              <w:rPr>
                <w:ins w:id="692" w:author="Adarsh K. Ramasubramonian" w:date="2012-05-04T16:07:00Z"/>
                <w:rFonts w:ascii="Arial" w:eastAsiaTheme="minorHAnsi" w:hAnsi="Arial" w:cs="Arial"/>
                <w:color w:val="000000"/>
                <w:sz w:val="20"/>
              </w:rPr>
            </w:pP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61B0C" w:rsidRDefault="00161B0C">
            <w:pPr>
              <w:jc w:val="center"/>
              <w:rPr>
                <w:ins w:id="693" w:author="Adarsh K. Ramasubramonian" w:date="2012-05-04T23:09:00Z"/>
                <w:rFonts w:ascii="Arial" w:eastAsiaTheme="minorHAnsi" w:hAnsi="Arial" w:cs="Arial"/>
                <w:color w:val="000000"/>
                <w:sz w:val="20"/>
              </w:rPr>
            </w:pP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61B0C" w:rsidRDefault="00161B0C">
            <w:pPr>
              <w:jc w:val="center"/>
              <w:rPr>
                <w:ins w:id="694" w:author="Adarsh K. Ramasubramonian" w:date="2012-05-04T16:07:00Z"/>
                <w:rFonts w:ascii="Arial" w:eastAsiaTheme="minorHAnsi" w:hAnsi="Arial" w:cs="Arial"/>
                <w:color w:val="000000"/>
                <w:sz w:val="20"/>
              </w:rPr>
            </w:pPr>
          </w:p>
        </w:tc>
      </w:tr>
      <w:tr w:rsidR="00161B0C" w:rsidTr="00161B0C">
        <w:trPr>
          <w:trHeight w:val="255"/>
          <w:jc w:val="center"/>
          <w:ins w:id="695" w:author="Adarsh K. Ramasubramonian" w:date="2012-05-04T16:07:00Z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1B0C" w:rsidRDefault="00161B0C">
            <w:pPr>
              <w:rPr>
                <w:ins w:id="696" w:author="Adarsh K. Ramasubramonian" w:date="2012-05-04T16:07:00Z"/>
                <w:rFonts w:ascii="Arial" w:eastAsiaTheme="minorHAnsi" w:hAnsi="Arial" w:cs="Arial"/>
                <w:color w:val="000000"/>
                <w:sz w:val="20"/>
              </w:rPr>
            </w:pPr>
            <w:ins w:id="697" w:author="Adarsh K. Ramasubramonian" w:date="2012-05-04T16:07:00Z">
              <w:r>
                <w:rPr>
                  <w:rFonts w:ascii="Arial" w:hAnsi="Arial" w:cs="Arial"/>
                  <w:color w:val="000000"/>
                  <w:sz w:val="20"/>
                </w:rPr>
                <w:t>Total ST RPS bits in SPS</w:t>
              </w:r>
            </w:ins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1B0C" w:rsidRDefault="00161B0C">
            <w:pPr>
              <w:jc w:val="center"/>
              <w:rPr>
                <w:ins w:id="698" w:author="Adarsh K. Ramasubramonian" w:date="2012-05-04T16:07:00Z"/>
                <w:rFonts w:ascii="Arial" w:eastAsiaTheme="minorHAnsi" w:hAnsi="Arial" w:cs="Arial"/>
                <w:color w:val="000000"/>
                <w:sz w:val="20"/>
              </w:rPr>
            </w:pPr>
            <w:ins w:id="699" w:author="Adarsh K. Ramasubramonian" w:date="2012-05-04T16:07:00Z">
              <w:r>
                <w:rPr>
                  <w:rFonts w:ascii="Arial" w:hAnsi="Arial" w:cs="Arial"/>
                  <w:color w:val="000000"/>
                  <w:sz w:val="20"/>
                </w:rPr>
                <w:t>142</w:t>
              </w:r>
            </w:ins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61B0C" w:rsidRDefault="00161B0C">
            <w:pPr>
              <w:jc w:val="center"/>
              <w:rPr>
                <w:ins w:id="700" w:author="Adarsh K. Ramasubramonian" w:date="2012-05-04T23:09:00Z"/>
                <w:rFonts w:ascii="Arial" w:hAnsi="Arial" w:cs="Arial"/>
                <w:color w:val="000000"/>
                <w:sz w:val="20"/>
              </w:rPr>
            </w:pPr>
            <w:ins w:id="701" w:author="Adarsh K. Ramasubramonian" w:date="2012-05-04T23:12:00Z">
              <w:r>
                <w:rPr>
                  <w:rFonts w:ascii="Arial" w:hAnsi="Arial" w:cs="Arial"/>
                  <w:color w:val="000000"/>
                  <w:sz w:val="20"/>
                </w:rPr>
                <w:t>1</w:t>
              </w:r>
            </w:ins>
            <w:ins w:id="702" w:author="Adarsh K. Ramasubramonian" w:date="2012-05-04T23:13:00Z">
              <w:r>
                <w:rPr>
                  <w:rFonts w:ascii="Arial" w:hAnsi="Arial" w:cs="Arial"/>
                  <w:color w:val="000000"/>
                  <w:sz w:val="20"/>
                </w:rPr>
                <w:t>41</w:t>
              </w:r>
            </w:ins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1B0C" w:rsidRDefault="00161B0C">
            <w:pPr>
              <w:jc w:val="center"/>
              <w:rPr>
                <w:ins w:id="703" w:author="Adarsh K. Ramasubramonian" w:date="2012-05-04T16:07:00Z"/>
                <w:rFonts w:ascii="Arial" w:eastAsiaTheme="minorHAnsi" w:hAnsi="Arial" w:cs="Arial"/>
                <w:color w:val="000000"/>
                <w:sz w:val="20"/>
              </w:rPr>
            </w:pPr>
            <w:ins w:id="704" w:author="Adarsh K. Ramasubramonian" w:date="2012-05-04T16:07:00Z">
              <w:r>
                <w:rPr>
                  <w:rFonts w:ascii="Arial" w:hAnsi="Arial" w:cs="Arial"/>
                  <w:color w:val="000000"/>
                  <w:sz w:val="20"/>
                </w:rPr>
                <w:t>155</w:t>
              </w:r>
            </w:ins>
          </w:p>
        </w:tc>
      </w:tr>
      <w:tr w:rsidR="00161B0C" w:rsidTr="00161B0C">
        <w:trPr>
          <w:trHeight w:val="255"/>
          <w:jc w:val="center"/>
          <w:ins w:id="705" w:author="Adarsh K. Ramasubramonian" w:date="2012-05-04T16:07:00Z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1B0C" w:rsidRDefault="00161B0C">
            <w:pPr>
              <w:rPr>
                <w:ins w:id="706" w:author="Adarsh K. Ramasubramonian" w:date="2012-05-04T16:07:00Z"/>
                <w:rFonts w:ascii="Arial" w:eastAsiaTheme="minorHAnsi" w:hAnsi="Arial" w:cs="Arial"/>
                <w:color w:val="000000"/>
                <w:sz w:val="20"/>
              </w:rPr>
            </w:pPr>
            <w:ins w:id="707" w:author="Adarsh K. Ramasubramonian" w:date="2012-05-04T16:07:00Z">
              <w:r>
                <w:rPr>
                  <w:rFonts w:ascii="Arial" w:hAnsi="Arial" w:cs="Arial"/>
                  <w:color w:val="000000"/>
                  <w:sz w:val="20"/>
                </w:rPr>
                <w:t>% increase</w:t>
              </w:r>
            </w:ins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61B0C" w:rsidRDefault="00161B0C">
            <w:pPr>
              <w:jc w:val="center"/>
              <w:rPr>
                <w:ins w:id="708" w:author="Adarsh K. Ramasubramonian" w:date="2012-05-04T16:07:00Z"/>
                <w:rFonts w:ascii="Arial" w:eastAsiaTheme="minorHAnsi" w:hAnsi="Arial" w:cs="Arial"/>
                <w:color w:val="000000"/>
                <w:sz w:val="20"/>
              </w:rPr>
            </w:pP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61B0C" w:rsidRDefault="00161B0C">
            <w:pPr>
              <w:jc w:val="center"/>
              <w:rPr>
                <w:ins w:id="709" w:author="Adarsh K. Ramasubramonian" w:date="2012-05-04T23:09:00Z"/>
                <w:rFonts w:ascii="Arial" w:hAnsi="Arial" w:cs="Arial"/>
                <w:color w:val="000000"/>
                <w:sz w:val="20"/>
              </w:rPr>
            </w:pPr>
            <w:ins w:id="710" w:author="Adarsh K. Ramasubramonian" w:date="2012-05-04T23:13:00Z">
              <w:r>
                <w:rPr>
                  <w:rFonts w:ascii="Arial" w:hAnsi="Arial" w:cs="Arial"/>
                  <w:color w:val="000000"/>
                  <w:sz w:val="20"/>
                </w:rPr>
                <w:t>-0.70%</w:t>
              </w:r>
            </w:ins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1B0C" w:rsidRDefault="00161B0C">
            <w:pPr>
              <w:jc w:val="center"/>
              <w:rPr>
                <w:ins w:id="711" w:author="Adarsh K. Ramasubramonian" w:date="2012-05-04T16:07:00Z"/>
                <w:rFonts w:ascii="Arial" w:eastAsiaTheme="minorHAnsi" w:hAnsi="Arial" w:cs="Arial"/>
                <w:color w:val="000000"/>
                <w:sz w:val="20"/>
              </w:rPr>
            </w:pPr>
            <w:ins w:id="712" w:author="Adarsh K. Ramasubramonian" w:date="2012-05-04T16:07:00Z">
              <w:r>
                <w:rPr>
                  <w:rFonts w:ascii="Arial" w:hAnsi="Arial" w:cs="Arial"/>
                  <w:color w:val="000000"/>
                  <w:sz w:val="20"/>
                </w:rPr>
                <w:t>9.15 %</w:t>
              </w:r>
            </w:ins>
          </w:p>
        </w:tc>
      </w:tr>
      <w:tr w:rsidR="00161B0C" w:rsidTr="00161B0C">
        <w:trPr>
          <w:trHeight w:val="255"/>
          <w:jc w:val="center"/>
          <w:ins w:id="713" w:author="Adarsh K. Ramasubramonian" w:date="2012-05-04T16:07:00Z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61B0C" w:rsidRDefault="00161B0C">
            <w:pPr>
              <w:rPr>
                <w:ins w:id="714" w:author="Adarsh K. Ramasubramonian" w:date="2012-05-04T16:07:00Z"/>
                <w:rFonts w:ascii="Arial" w:eastAsiaTheme="minorHAnsi" w:hAnsi="Arial" w:cs="Arial"/>
                <w:color w:val="000000"/>
                <w:sz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61B0C" w:rsidRDefault="00161B0C">
            <w:pPr>
              <w:jc w:val="center"/>
              <w:rPr>
                <w:ins w:id="715" w:author="Adarsh K. Ramasubramonian" w:date="2012-05-04T16:07:00Z"/>
                <w:rFonts w:ascii="Arial" w:eastAsiaTheme="minorHAnsi" w:hAnsi="Arial" w:cs="Arial"/>
                <w:color w:val="000000"/>
                <w:sz w:val="20"/>
              </w:rPr>
            </w:pP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61B0C" w:rsidRDefault="00161B0C">
            <w:pPr>
              <w:jc w:val="center"/>
              <w:rPr>
                <w:ins w:id="716" w:author="Adarsh K. Ramasubramonian" w:date="2012-05-04T23:09:00Z"/>
                <w:rFonts w:ascii="Arial" w:eastAsiaTheme="minorHAnsi" w:hAnsi="Arial" w:cs="Arial"/>
                <w:color w:val="000000"/>
                <w:sz w:val="20"/>
              </w:rPr>
            </w:pP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61B0C" w:rsidRDefault="00161B0C">
            <w:pPr>
              <w:jc w:val="center"/>
              <w:rPr>
                <w:ins w:id="717" w:author="Adarsh K. Ramasubramonian" w:date="2012-05-04T16:07:00Z"/>
                <w:rFonts w:ascii="Arial" w:eastAsiaTheme="minorHAnsi" w:hAnsi="Arial" w:cs="Arial"/>
                <w:color w:val="000000"/>
                <w:sz w:val="20"/>
              </w:rPr>
            </w:pPr>
          </w:p>
        </w:tc>
      </w:tr>
      <w:tr w:rsidR="00161B0C" w:rsidTr="00161B0C">
        <w:trPr>
          <w:trHeight w:val="255"/>
          <w:jc w:val="center"/>
          <w:ins w:id="718" w:author="Adarsh K. Ramasubramonian" w:date="2012-05-04T16:07:00Z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1B0C" w:rsidRDefault="00161B0C">
            <w:pPr>
              <w:rPr>
                <w:ins w:id="719" w:author="Adarsh K. Ramasubramonian" w:date="2012-05-04T16:07:00Z"/>
                <w:rFonts w:ascii="Arial" w:eastAsiaTheme="minorHAnsi" w:hAnsi="Arial" w:cs="Arial"/>
                <w:color w:val="000000"/>
                <w:sz w:val="20"/>
              </w:rPr>
            </w:pPr>
            <w:ins w:id="720" w:author="Adarsh K. Ramasubramonian" w:date="2012-05-04T16:07:00Z">
              <w:r>
                <w:rPr>
                  <w:rFonts w:ascii="Arial" w:hAnsi="Arial" w:cs="Arial"/>
                  <w:color w:val="000000"/>
                  <w:sz w:val="20"/>
                </w:rPr>
                <w:t>Low-delay</w:t>
              </w:r>
            </w:ins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61B0C" w:rsidRDefault="00161B0C">
            <w:pPr>
              <w:jc w:val="center"/>
              <w:rPr>
                <w:ins w:id="721" w:author="Adarsh K. Ramasubramonian" w:date="2012-05-04T16:07:00Z"/>
                <w:rFonts w:ascii="Arial" w:eastAsiaTheme="minorHAnsi" w:hAnsi="Arial" w:cs="Arial"/>
                <w:color w:val="000000"/>
                <w:sz w:val="20"/>
              </w:rPr>
            </w:pP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61B0C" w:rsidRDefault="00161B0C">
            <w:pPr>
              <w:jc w:val="center"/>
              <w:rPr>
                <w:ins w:id="722" w:author="Adarsh K. Ramasubramonian" w:date="2012-05-04T23:09:00Z"/>
                <w:rFonts w:ascii="Arial" w:eastAsiaTheme="minorHAnsi" w:hAnsi="Arial" w:cs="Arial"/>
                <w:color w:val="000000"/>
                <w:sz w:val="20"/>
              </w:rPr>
            </w:pP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61B0C" w:rsidRDefault="00161B0C">
            <w:pPr>
              <w:jc w:val="center"/>
              <w:rPr>
                <w:ins w:id="723" w:author="Adarsh K. Ramasubramonian" w:date="2012-05-04T16:07:00Z"/>
                <w:rFonts w:ascii="Arial" w:eastAsiaTheme="minorHAnsi" w:hAnsi="Arial" w:cs="Arial"/>
                <w:color w:val="000000"/>
                <w:sz w:val="20"/>
              </w:rPr>
            </w:pPr>
          </w:p>
        </w:tc>
      </w:tr>
      <w:tr w:rsidR="00161B0C" w:rsidTr="00161B0C">
        <w:trPr>
          <w:trHeight w:val="255"/>
          <w:jc w:val="center"/>
          <w:ins w:id="724" w:author="Adarsh K. Ramasubramonian" w:date="2012-05-04T16:07:00Z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1B0C" w:rsidRDefault="00161B0C">
            <w:pPr>
              <w:rPr>
                <w:ins w:id="725" w:author="Adarsh K. Ramasubramonian" w:date="2012-05-04T16:07:00Z"/>
                <w:rFonts w:ascii="Arial" w:eastAsiaTheme="minorHAnsi" w:hAnsi="Arial" w:cs="Arial"/>
                <w:color w:val="000000"/>
                <w:sz w:val="20"/>
              </w:rPr>
            </w:pPr>
            <w:ins w:id="726" w:author="Adarsh K. Ramasubramonian" w:date="2012-05-04T16:07:00Z">
              <w:r>
                <w:rPr>
                  <w:rFonts w:ascii="Arial" w:hAnsi="Arial" w:cs="Arial"/>
                  <w:color w:val="000000"/>
                  <w:sz w:val="20"/>
                </w:rPr>
                <w:t>Total ST RPS bits in SPS</w:t>
              </w:r>
            </w:ins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1B0C" w:rsidRDefault="00161B0C">
            <w:pPr>
              <w:jc w:val="center"/>
              <w:rPr>
                <w:ins w:id="727" w:author="Adarsh K. Ramasubramonian" w:date="2012-05-04T16:07:00Z"/>
                <w:rFonts w:ascii="Arial" w:eastAsiaTheme="minorHAnsi" w:hAnsi="Arial" w:cs="Arial"/>
                <w:color w:val="000000"/>
                <w:sz w:val="20"/>
              </w:rPr>
            </w:pPr>
            <w:ins w:id="728" w:author="Adarsh K. Ramasubramonian" w:date="2012-05-04T16:07:00Z">
              <w:r>
                <w:rPr>
                  <w:rFonts w:ascii="Arial" w:hAnsi="Arial" w:cs="Arial"/>
                  <w:color w:val="000000"/>
                  <w:sz w:val="20"/>
                </w:rPr>
                <w:t>135</w:t>
              </w:r>
            </w:ins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61B0C" w:rsidRDefault="00161B0C">
            <w:pPr>
              <w:jc w:val="center"/>
              <w:rPr>
                <w:ins w:id="729" w:author="Adarsh K. Ramasubramonian" w:date="2012-05-04T23:09:00Z"/>
                <w:rFonts w:ascii="Arial" w:hAnsi="Arial" w:cs="Arial"/>
                <w:color w:val="000000"/>
                <w:sz w:val="20"/>
              </w:rPr>
            </w:pPr>
            <w:ins w:id="730" w:author="Adarsh K. Ramasubramonian" w:date="2012-05-04T23:14:00Z">
              <w:r>
                <w:rPr>
                  <w:rFonts w:ascii="Arial" w:hAnsi="Arial" w:cs="Arial"/>
                  <w:color w:val="000000"/>
                  <w:sz w:val="20"/>
                </w:rPr>
                <w:t>195</w:t>
              </w:r>
            </w:ins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1B0C" w:rsidRDefault="00161B0C">
            <w:pPr>
              <w:jc w:val="center"/>
              <w:rPr>
                <w:ins w:id="731" w:author="Adarsh K. Ramasubramonian" w:date="2012-05-04T16:07:00Z"/>
                <w:rFonts w:ascii="Arial" w:eastAsiaTheme="minorHAnsi" w:hAnsi="Arial" w:cs="Arial"/>
                <w:color w:val="000000"/>
                <w:sz w:val="20"/>
              </w:rPr>
            </w:pPr>
            <w:ins w:id="732" w:author="Adarsh K. Ramasubramonian" w:date="2012-05-04T16:09:00Z">
              <w:r>
                <w:rPr>
                  <w:rFonts w:ascii="Arial" w:hAnsi="Arial" w:cs="Arial"/>
                  <w:color w:val="000000"/>
                  <w:sz w:val="20"/>
                </w:rPr>
                <w:t>214</w:t>
              </w:r>
            </w:ins>
          </w:p>
        </w:tc>
      </w:tr>
      <w:tr w:rsidR="00161B0C" w:rsidTr="00161B0C">
        <w:trPr>
          <w:trHeight w:val="255"/>
          <w:jc w:val="center"/>
          <w:ins w:id="733" w:author="Adarsh K. Ramasubramonian" w:date="2012-05-04T16:07:00Z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1B0C" w:rsidRDefault="00161B0C">
            <w:pPr>
              <w:rPr>
                <w:ins w:id="734" w:author="Adarsh K. Ramasubramonian" w:date="2012-05-04T16:07:00Z"/>
                <w:rFonts w:ascii="Arial" w:eastAsiaTheme="minorHAnsi" w:hAnsi="Arial" w:cs="Arial"/>
                <w:color w:val="000000"/>
                <w:sz w:val="20"/>
              </w:rPr>
            </w:pPr>
            <w:ins w:id="735" w:author="Adarsh K. Ramasubramonian" w:date="2012-05-04T16:07:00Z">
              <w:r>
                <w:rPr>
                  <w:rFonts w:ascii="Arial" w:hAnsi="Arial" w:cs="Arial"/>
                  <w:color w:val="000000"/>
                  <w:sz w:val="20"/>
                </w:rPr>
                <w:t>% increase</w:t>
              </w:r>
            </w:ins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61B0C" w:rsidRDefault="00161B0C">
            <w:pPr>
              <w:jc w:val="center"/>
              <w:rPr>
                <w:ins w:id="736" w:author="Adarsh K. Ramasubramonian" w:date="2012-05-04T16:07:00Z"/>
                <w:rFonts w:ascii="Arial" w:eastAsiaTheme="minorHAnsi" w:hAnsi="Arial" w:cs="Arial"/>
                <w:color w:val="000000"/>
                <w:sz w:val="20"/>
              </w:rPr>
            </w:pP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61B0C" w:rsidRDefault="00161B0C">
            <w:pPr>
              <w:jc w:val="center"/>
              <w:rPr>
                <w:ins w:id="737" w:author="Adarsh K. Ramasubramonian" w:date="2012-05-04T23:09:00Z"/>
                <w:rFonts w:ascii="Arial" w:hAnsi="Arial" w:cs="Arial"/>
                <w:color w:val="000000"/>
                <w:sz w:val="20"/>
              </w:rPr>
            </w:pPr>
            <w:ins w:id="738" w:author="Adarsh K. Ramasubramonian" w:date="2012-05-04T23:14:00Z">
              <w:r>
                <w:rPr>
                  <w:rFonts w:ascii="Arial" w:hAnsi="Arial" w:cs="Arial"/>
                  <w:color w:val="000000"/>
                  <w:sz w:val="20"/>
                </w:rPr>
                <w:t>44.44%</w:t>
              </w:r>
            </w:ins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1B0C" w:rsidRDefault="00161B0C">
            <w:pPr>
              <w:jc w:val="center"/>
              <w:rPr>
                <w:ins w:id="739" w:author="Adarsh K. Ramasubramonian" w:date="2012-05-04T16:07:00Z"/>
                <w:rFonts w:ascii="Arial" w:eastAsiaTheme="minorHAnsi" w:hAnsi="Arial" w:cs="Arial"/>
                <w:color w:val="000000"/>
                <w:sz w:val="20"/>
              </w:rPr>
            </w:pPr>
            <w:ins w:id="740" w:author="Adarsh K. Ramasubramonian" w:date="2012-05-04T16:09:00Z">
              <w:r>
                <w:rPr>
                  <w:rFonts w:ascii="Arial" w:hAnsi="Arial" w:cs="Arial"/>
                  <w:color w:val="000000"/>
                  <w:sz w:val="20"/>
                </w:rPr>
                <w:t>58.52</w:t>
              </w:r>
            </w:ins>
            <w:ins w:id="741" w:author="Adarsh K. Ramasubramonian" w:date="2012-05-04T16:07:00Z">
              <w:r>
                <w:rPr>
                  <w:rFonts w:ascii="Arial" w:hAnsi="Arial" w:cs="Arial"/>
                  <w:color w:val="000000"/>
                  <w:sz w:val="20"/>
                </w:rPr>
                <w:t>%</w:t>
              </w:r>
            </w:ins>
          </w:p>
        </w:tc>
      </w:tr>
    </w:tbl>
    <w:p w:rsidR="00F130BB" w:rsidRDefault="00F130BB" w:rsidP="00350458">
      <w:pPr>
        <w:rPr>
          <w:ins w:id="742" w:author="Adarsh K. Ramasubramonian" w:date="2012-05-04T23:34:00Z"/>
          <w:lang w:val="en-CA"/>
        </w:rPr>
      </w:pPr>
    </w:p>
    <w:p w:rsidR="00350458" w:rsidRPr="00F130BB" w:rsidRDefault="00350458" w:rsidP="00350458">
      <w:pPr>
        <w:rPr>
          <w:ins w:id="743" w:author="Adarsh K. Ramasubramonian" w:date="2012-05-04T16:02:00Z"/>
          <w:lang w:val="en-CA"/>
        </w:rPr>
      </w:pPr>
      <w:ins w:id="744" w:author="Adarsh K. Ramasubramonian" w:date="2012-05-04T23:34:00Z">
        <w:r>
          <w:rPr>
            <w:lang w:val="en-CA"/>
          </w:rPr>
          <w:t xml:space="preserve">More detailed results are included in the attached </w:t>
        </w:r>
      </w:ins>
      <w:ins w:id="745" w:author="Adarsh K. Ramasubramonian" w:date="2012-05-04T23:35:00Z">
        <w:r>
          <w:rPr>
            <w:lang w:val="en-CA"/>
          </w:rPr>
          <w:t xml:space="preserve">file </w:t>
        </w:r>
      </w:ins>
      <w:ins w:id="746" w:author="Adarsh K. Ramasubramonian" w:date="2012-05-04T23:34:00Z">
        <w:r>
          <w:rPr>
            <w:lang w:val="en-CA"/>
          </w:rPr>
          <w:t>JCTVC-I0347.xlsx.</w:t>
        </w:r>
      </w:ins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lastRenderedPageBreak/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444311" w:rsidP="009234A5">
      <w:pPr>
        <w:jc w:val="both"/>
        <w:rPr>
          <w:szCs w:val="22"/>
          <w:lang w:val="en-CA"/>
        </w:rPr>
      </w:pPr>
      <w:r w:rsidRPr="00444311">
        <w:rPr>
          <w:b/>
          <w:szCs w:val="22"/>
          <w:lang w:val="en-CA"/>
        </w:rPr>
        <w:t xml:space="preserve">Qualcomm Incorporated </w:t>
      </w:r>
      <w:r w:rsidR="001F2594" w:rsidRPr="005B217D">
        <w:rPr>
          <w:b/>
          <w:szCs w:val="22"/>
          <w:lang w:val="en-CA"/>
        </w:rPr>
        <w:t xml:space="preserve">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CB4" w:rsidRDefault="00920CB4">
      <w:r>
        <w:separator/>
      </w:r>
    </w:p>
  </w:endnote>
  <w:endnote w:type="continuationSeparator" w:id="0">
    <w:p w:rsidR="00920CB4" w:rsidRDefault="00920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FC4" w:rsidRDefault="00623FC4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70BE5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F70BE5">
      <w:rPr>
        <w:rStyle w:val="PageNumber"/>
        <w:noProof/>
      </w:rPr>
      <w:t>2012-05-04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CB4" w:rsidRDefault="00920CB4">
      <w:r>
        <w:separator/>
      </w:r>
    </w:p>
  </w:footnote>
  <w:footnote w:type="continuationSeparator" w:id="0">
    <w:p w:rsidR="00920CB4" w:rsidRDefault="00920C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F252BD"/>
    <w:multiLevelType w:val="singleLevel"/>
    <w:tmpl w:val="77FA1664"/>
    <w:lvl w:ilvl="0">
      <w:start w:val="1"/>
      <w:numFmt w:val="decimal"/>
      <w:pStyle w:val="Bibliography1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3">
    <w:nsid w:val="09F536DE"/>
    <w:multiLevelType w:val="multilevel"/>
    <w:tmpl w:val="97C292A2"/>
    <w:lvl w:ilvl="0"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4">
    <w:nsid w:val="1A735F0E"/>
    <w:multiLevelType w:val="hybridMultilevel"/>
    <w:tmpl w:val="F208C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96540E8"/>
    <w:multiLevelType w:val="hybridMultilevel"/>
    <w:tmpl w:val="6B7A9E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DA7ADE"/>
    <w:multiLevelType w:val="hybridMultilevel"/>
    <w:tmpl w:val="7FD45580"/>
    <w:lvl w:ilvl="0" w:tplc="2A5EAB28">
      <w:start w:val="67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F7303EE"/>
    <w:multiLevelType w:val="hybridMultilevel"/>
    <w:tmpl w:val="CA886C10"/>
    <w:lvl w:ilvl="0" w:tplc="7B8C3B44">
      <w:start w:val="1"/>
      <w:numFmt w:val="bullet"/>
      <w:lvlText w:val="-"/>
      <w:lvlJc w:val="left"/>
      <w:pPr>
        <w:ind w:left="720" w:hanging="360"/>
      </w:pPr>
      <w:rPr>
        <w:rFonts w:ascii="Batang" w:eastAsia="Batang" w:hAnsi="Batang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55E4A8E"/>
    <w:multiLevelType w:val="hybridMultilevel"/>
    <w:tmpl w:val="47BEB5A6"/>
    <w:lvl w:ilvl="0" w:tplc="7B8C3B44">
      <w:start w:val="1"/>
      <w:numFmt w:val="bullet"/>
      <w:lvlText w:val="-"/>
      <w:lvlJc w:val="left"/>
      <w:pPr>
        <w:ind w:left="720" w:hanging="360"/>
      </w:pPr>
      <w:rPr>
        <w:rFonts w:ascii="Batang" w:eastAsia="Batang" w:hAnsi="Batang" w:hint="eastAsi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3E1416"/>
    <w:multiLevelType w:val="hybridMultilevel"/>
    <w:tmpl w:val="8E5AB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7">
    <w:nsid w:val="6F433A6D"/>
    <w:multiLevelType w:val="hybridMultilevel"/>
    <w:tmpl w:val="2C7A998A"/>
    <w:lvl w:ilvl="0" w:tplc="919ED22E">
      <w:numFmt w:val="bullet"/>
      <w:lvlText w:val="–"/>
      <w:lvlJc w:val="left"/>
      <w:pPr>
        <w:ind w:left="720" w:hanging="360"/>
      </w:pPr>
      <w:rPr>
        <w:rFonts w:ascii="Times New Roman" w:eastAsia="Batang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9618CD"/>
    <w:multiLevelType w:val="multilevel"/>
    <w:tmpl w:val="021063F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630"/>
        </w:tabs>
        <w:ind w:left="270" w:firstLine="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8234"/>
        </w:tabs>
        <w:ind w:left="751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4F81BD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19">
    <w:nsid w:val="748C63A3"/>
    <w:multiLevelType w:val="hybridMultilevel"/>
    <w:tmpl w:val="44F84006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13"/>
  </w:num>
  <w:num w:numId="4">
    <w:abstractNumId w:val="11"/>
  </w:num>
  <w:num w:numId="5">
    <w:abstractNumId w:val="12"/>
  </w:num>
  <w:num w:numId="6">
    <w:abstractNumId w:val="6"/>
  </w:num>
  <w:num w:numId="7">
    <w:abstractNumId w:val="10"/>
  </w:num>
  <w:num w:numId="8">
    <w:abstractNumId w:val="6"/>
  </w:num>
  <w:num w:numId="9">
    <w:abstractNumId w:val="1"/>
  </w:num>
  <w:num w:numId="10">
    <w:abstractNumId w:val="5"/>
  </w:num>
  <w:num w:numId="11">
    <w:abstractNumId w:val="14"/>
  </w:num>
  <w:num w:numId="12">
    <w:abstractNumId w:val="18"/>
  </w:num>
  <w:num w:numId="13">
    <w:abstractNumId w:val="9"/>
  </w:num>
  <w:num w:numId="14">
    <w:abstractNumId w:val="6"/>
  </w:num>
  <w:num w:numId="15">
    <w:abstractNumId w:val="6"/>
  </w:num>
  <w:num w:numId="16">
    <w:abstractNumId w:val="8"/>
  </w:num>
  <w:num w:numId="17">
    <w:abstractNumId w:val="19"/>
  </w:num>
  <w:num w:numId="18">
    <w:abstractNumId w:val="6"/>
  </w:num>
  <w:num w:numId="19">
    <w:abstractNumId w:val="17"/>
  </w:num>
  <w:num w:numId="20">
    <w:abstractNumId w:val="6"/>
  </w:num>
  <w:num w:numId="21">
    <w:abstractNumId w:val="6"/>
  </w:num>
  <w:num w:numId="22">
    <w:abstractNumId w:val="2"/>
  </w:num>
  <w:num w:numId="23">
    <w:abstractNumId w:val="15"/>
  </w:num>
  <w:num w:numId="24">
    <w:abstractNumId w:val="4"/>
  </w:num>
  <w:num w:numId="25">
    <w:abstractNumId w:val="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21EA1"/>
    <w:rsid w:val="00023339"/>
    <w:rsid w:val="00025ADF"/>
    <w:rsid w:val="000458BC"/>
    <w:rsid w:val="00045C41"/>
    <w:rsid w:val="00046C03"/>
    <w:rsid w:val="0007614F"/>
    <w:rsid w:val="00097115"/>
    <w:rsid w:val="000A3E75"/>
    <w:rsid w:val="000A46E2"/>
    <w:rsid w:val="000B1C6B"/>
    <w:rsid w:val="000C09AC"/>
    <w:rsid w:val="000E00F3"/>
    <w:rsid w:val="000F158C"/>
    <w:rsid w:val="00102F3D"/>
    <w:rsid w:val="00110964"/>
    <w:rsid w:val="00124E38"/>
    <w:rsid w:val="0012580B"/>
    <w:rsid w:val="0013146C"/>
    <w:rsid w:val="00131F90"/>
    <w:rsid w:val="00133DCA"/>
    <w:rsid w:val="0013526E"/>
    <w:rsid w:val="001470B7"/>
    <w:rsid w:val="00161B0C"/>
    <w:rsid w:val="00170E4B"/>
    <w:rsid w:val="00171371"/>
    <w:rsid w:val="00172B79"/>
    <w:rsid w:val="00175A24"/>
    <w:rsid w:val="00187E58"/>
    <w:rsid w:val="001A297E"/>
    <w:rsid w:val="001A368E"/>
    <w:rsid w:val="001A59B5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451D2"/>
    <w:rsid w:val="00245F43"/>
    <w:rsid w:val="00263398"/>
    <w:rsid w:val="00275BCF"/>
    <w:rsid w:val="00292257"/>
    <w:rsid w:val="002A54E0"/>
    <w:rsid w:val="002B1595"/>
    <w:rsid w:val="002B191D"/>
    <w:rsid w:val="002D0AF6"/>
    <w:rsid w:val="002D4DAF"/>
    <w:rsid w:val="002F164D"/>
    <w:rsid w:val="002F757D"/>
    <w:rsid w:val="00306206"/>
    <w:rsid w:val="00317D85"/>
    <w:rsid w:val="00327C56"/>
    <w:rsid w:val="003315A1"/>
    <w:rsid w:val="003373EC"/>
    <w:rsid w:val="00342783"/>
    <w:rsid w:val="00342FF4"/>
    <w:rsid w:val="00347812"/>
    <w:rsid w:val="00350458"/>
    <w:rsid w:val="00367839"/>
    <w:rsid w:val="003706CC"/>
    <w:rsid w:val="00374888"/>
    <w:rsid w:val="00377710"/>
    <w:rsid w:val="00377E56"/>
    <w:rsid w:val="003A2D8E"/>
    <w:rsid w:val="003A3258"/>
    <w:rsid w:val="003B03C3"/>
    <w:rsid w:val="003B3C22"/>
    <w:rsid w:val="003C20E4"/>
    <w:rsid w:val="003C63DE"/>
    <w:rsid w:val="003D7A9F"/>
    <w:rsid w:val="003E6F90"/>
    <w:rsid w:val="003F2B0D"/>
    <w:rsid w:val="003F5D0F"/>
    <w:rsid w:val="004004BD"/>
    <w:rsid w:val="004118A5"/>
    <w:rsid w:val="00414101"/>
    <w:rsid w:val="00427CB2"/>
    <w:rsid w:val="00433DDB"/>
    <w:rsid w:val="00437619"/>
    <w:rsid w:val="00444311"/>
    <w:rsid w:val="00475FFF"/>
    <w:rsid w:val="004A2A63"/>
    <w:rsid w:val="004A352B"/>
    <w:rsid w:val="004B210C"/>
    <w:rsid w:val="004D297A"/>
    <w:rsid w:val="004D405F"/>
    <w:rsid w:val="004E4F4F"/>
    <w:rsid w:val="004E6789"/>
    <w:rsid w:val="004F61E3"/>
    <w:rsid w:val="0051015C"/>
    <w:rsid w:val="00516CF1"/>
    <w:rsid w:val="00531AE9"/>
    <w:rsid w:val="00536BEB"/>
    <w:rsid w:val="00550A66"/>
    <w:rsid w:val="00567EC7"/>
    <w:rsid w:val="00570013"/>
    <w:rsid w:val="005801A2"/>
    <w:rsid w:val="005824A0"/>
    <w:rsid w:val="005860E5"/>
    <w:rsid w:val="00590131"/>
    <w:rsid w:val="00594084"/>
    <w:rsid w:val="005952A5"/>
    <w:rsid w:val="005A33A1"/>
    <w:rsid w:val="005A5D09"/>
    <w:rsid w:val="005B217D"/>
    <w:rsid w:val="005B79B5"/>
    <w:rsid w:val="005C260D"/>
    <w:rsid w:val="005C385F"/>
    <w:rsid w:val="005E1AC6"/>
    <w:rsid w:val="005F6F1B"/>
    <w:rsid w:val="00623FC4"/>
    <w:rsid w:val="00624B33"/>
    <w:rsid w:val="00630AA2"/>
    <w:rsid w:val="00646707"/>
    <w:rsid w:val="00662E58"/>
    <w:rsid w:val="00664DCF"/>
    <w:rsid w:val="006B2499"/>
    <w:rsid w:val="006C5D39"/>
    <w:rsid w:val="006D7BEB"/>
    <w:rsid w:val="006E2810"/>
    <w:rsid w:val="006E5417"/>
    <w:rsid w:val="00707F61"/>
    <w:rsid w:val="00711AD7"/>
    <w:rsid w:val="00712F60"/>
    <w:rsid w:val="00720E3B"/>
    <w:rsid w:val="007263B3"/>
    <w:rsid w:val="00745F6B"/>
    <w:rsid w:val="0075585E"/>
    <w:rsid w:val="00770571"/>
    <w:rsid w:val="007768FF"/>
    <w:rsid w:val="007824D3"/>
    <w:rsid w:val="00796EE3"/>
    <w:rsid w:val="007A4F93"/>
    <w:rsid w:val="007A7D29"/>
    <w:rsid w:val="007B4AB8"/>
    <w:rsid w:val="007C0103"/>
    <w:rsid w:val="007C20AC"/>
    <w:rsid w:val="007F1F8B"/>
    <w:rsid w:val="007F67A1"/>
    <w:rsid w:val="008206C8"/>
    <w:rsid w:val="00864802"/>
    <w:rsid w:val="00874A6C"/>
    <w:rsid w:val="00876C65"/>
    <w:rsid w:val="008A4B4C"/>
    <w:rsid w:val="008C239F"/>
    <w:rsid w:val="008E480C"/>
    <w:rsid w:val="008F706E"/>
    <w:rsid w:val="0090565F"/>
    <w:rsid w:val="00907757"/>
    <w:rsid w:val="00917639"/>
    <w:rsid w:val="00920CB4"/>
    <w:rsid w:val="009212B0"/>
    <w:rsid w:val="00922ECB"/>
    <w:rsid w:val="009234A5"/>
    <w:rsid w:val="0092516C"/>
    <w:rsid w:val="009336F7"/>
    <w:rsid w:val="009347F6"/>
    <w:rsid w:val="009374A7"/>
    <w:rsid w:val="009779C7"/>
    <w:rsid w:val="0098551D"/>
    <w:rsid w:val="0099518F"/>
    <w:rsid w:val="009A130E"/>
    <w:rsid w:val="009A523D"/>
    <w:rsid w:val="009C02B0"/>
    <w:rsid w:val="009F496B"/>
    <w:rsid w:val="00A01439"/>
    <w:rsid w:val="00A02E61"/>
    <w:rsid w:val="00A05CFF"/>
    <w:rsid w:val="00A234EA"/>
    <w:rsid w:val="00A24A14"/>
    <w:rsid w:val="00A56B97"/>
    <w:rsid w:val="00A60210"/>
    <w:rsid w:val="00A6093D"/>
    <w:rsid w:val="00A76A6D"/>
    <w:rsid w:val="00A8072D"/>
    <w:rsid w:val="00A83253"/>
    <w:rsid w:val="00A97AD7"/>
    <w:rsid w:val="00AA0D48"/>
    <w:rsid w:val="00AA6E84"/>
    <w:rsid w:val="00AD5A8F"/>
    <w:rsid w:val="00AE341B"/>
    <w:rsid w:val="00AF5DE0"/>
    <w:rsid w:val="00B07CA7"/>
    <w:rsid w:val="00B1279A"/>
    <w:rsid w:val="00B32B04"/>
    <w:rsid w:val="00B455A2"/>
    <w:rsid w:val="00B5222E"/>
    <w:rsid w:val="00B61C96"/>
    <w:rsid w:val="00B67811"/>
    <w:rsid w:val="00B73A2A"/>
    <w:rsid w:val="00B94B06"/>
    <w:rsid w:val="00B94C28"/>
    <w:rsid w:val="00BC10BA"/>
    <w:rsid w:val="00BC5AFD"/>
    <w:rsid w:val="00BD4F91"/>
    <w:rsid w:val="00BD7D9F"/>
    <w:rsid w:val="00C04F43"/>
    <w:rsid w:val="00C05D46"/>
    <w:rsid w:val="00C0609D"/>
    <w:rsid w:val="00C115AB"/>
    <w:rsid w:val="00C30249"/>
    <w:rsid w:val="00C3723B"/>
    <w:rsid w:val="00C606C9"/>
    <w:rsid w:val="00C67473"/>
    <w:rsid w:val="00C71C7C"/>
    <w:rsid w:val="00C7767F"/>
    <w:rsid w:val="00C80288"/>
    <w:rsid w:val="00C83A31"/>
    <w:rsid w:val="00C84003"/>
    <w:rsid w:val="00C90650"/>
    <w:rsid w:val="00C907C1"/>
    <w:rsid w:val="00C97D78"/>
    <w:rsid w:val="00CC2AAE"/>
    <w:rsid w:val="00CC5A42"/>
    <w:rsid w:val="00CD0EAB"/>
    <w:rsid w:val="00CD5CE2"/>
    <w:rsid w:val="00CF34DB"/>
    <w:rsid w:val="00CF3AB6"/>
    <w:rsid w:val="00CF558F"/>
    <w:rsid w:val="00D073E2"/>
    <w:rsid w:val="00D3589B"/>
    <w:rsid w:val="00D446EC"/>
    <w:rsid w:val="00D4771D"/>
    <w:rsid w:val="00D51BF0"/>
    <w:rsid w:val="00D53ABE"/>
    <w:rsid w:val="00D55942"/>
    <w:rsid w:val="00D60944"/>
    <w:rsid w:val="00D807BF"/>
    <w:rsid w:val="00D82884"/>
    <w:rsid w:val="00DA7887"/>
    <w:rsid w:val="00DB2C26"/>
    <w:rsid w:val="00DC70C1"/>
    <w:rsid w:val="00DD502A"/>
    <w:rsid w:val="00DE6B43"/>
    <w:rsid w:val="00E11923"/>
    <w:rsid w:val="00E262D4"/>
    <w:rsid w:val="00E36250"/>
    <w:rsid w:val="00E47640"/>
    <w:rsid w:val="00E506FF"/>
    <w:rsid w:val="00E54511"/>
    <w:rsid w:val="00E61DAC"/>
    <w:rsid w:val="00E67BB8"/>
    <w:rsid w:val="00E75FE3"/>
    <w:rsid w:val="00E80F16"/>
    <w:rsid w:val="00EA100A"/>
    <w:rsid w:val="00EA4984"/>
    <w:rsid w:val="00EB2C23"/>
    <w:rsid w:val="00EB7AB1"/>
    <w:rsid w:val="00ED3168"/>
    <w:rsid w:val="00EF0B33"/>
    <w:rsid w:val="00EF415E"/>
    <w:rsid w:val="00EF48CC"/>
    <w:rsid w:val="00F00237"/>
    <w:rsid w:val="00F12C0F"/>
    <w:rsid w:val="00F130BB"/>
    <w:rsid w:val="00F172C6"/>
    <w:rsid w:val="00F41B59"/>
    <w:rsid w:val="00F4763E"/>
    <w:rsid w:val="00F50E9E"/>
    <w:rsid w:val="00F64F87"/>
    <w:rsid w:val="00F70BE5"/>
    <w:rsid w:val="00F73032"/>
    <w:rsid w:val="00F848FC"/>
    <w:rsid w:val="00F9282A"/>
    <w:rsid w:val="00F96BAD"/>
    <w:rsid w:val="00FB0E84"/>
    <w:rsid w:val="00FD01C2"/>
    <w:rsid w:val="00FE3280"/>
    <w:rsid w:val="00FE67C3"/>
    <w:rsid w:val="00FF0CE3"/>
    <w:rsid w:val="00FF5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value">
    <w:name w:val="value"/>
    <w:rsid w:val="00EA100A"/>
  </w:style>
  <w:style w:type="paragraph" w:customStyle="1" w:styleId="tablesyntax">
    <w:name w:val="table syntax"/>
    <w:basedOn w:val="Normal"/>
    <w:link w:val="tablesyntaxChar"/>
    <w:rsid w:val="00DD502A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link w:val="tablesyntax"/>
    <w:rsid w:val="00DD502A"/>
    <w:rPr>
      <w:rFonts w:eastAsia="MS Mincho"/>
      <w:lang w:val="en-GB" w:eastAsia="en-US"/>
    </w:rPr>
  </w:style>
  <w:style w:type="paragraph" w:customStyle="1" w:styleId="tablecell">
    <w:name w:val="table cell"/>
    <w:basedOn w:val="Normal"/>
    <w:rsid w:val="00DD502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tableheading">
    <w:name w:val="table heading"/>
    <w:basedOn w:val="Normal"/>
    <w:rsid w:val="00DD502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b/>
      <w:bCs/>
      <w:sz w:val="20"/>
      <w:lang w:val="en-GB"/>
    </w:rPr>
  </w:style>
  <w:style w:type="paragraph" w:styleId="ListParagraph">
    <w:name w:val="List Paragraph"/>
    <w:basedOn w:val="Normal"/>
    <w:uiPriority w:val="34"/>
    <w:qFormat/>
    <w:rsid w:val="00DD502A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SimSun" w:hAnsi="Calibri"/>
      <w:szCs w:val="22"/>
      <w:lang w:eastAsia="zh-CN"/>
    </w:rPr>
  </w:style>
  <w:style w:type="paragraph" w:styleId="Caption">
    <w:name w:val="caption"/>
    <w:basedOn w:val="Normal"/>
    <w:next w:val="Normal"/>
    <w:link w:val="CaptionChar"/>
    <w:qFormat/>
    <w:rsid w:val="00444311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SimSun"/>
      <w:b/>
      <w:bCs/>
      <w:sz w:val="20"/>
    </w:rPr>
  </w:style>
  <w:style w:type="character" w:customStyle="1" w:styleId="CaptionChar">
    <w:name w:val="Caption Char"/>
    <w:link w:val="Caption"/>
    <w:locked/>
    <w:rsid w:val="00444311"/>
    <w:rPr>
      <w:rFonts w:eastAsia="SimSun"/>
      <w:b/>
      <w:bCs/>
      <w:lang w:eastAsia="en-US"/>
    </w:rPr>
  </w:style>
  <w:style w:type="paragraph" w:customStyle="1" w:styleId="enumlev1">
    <w:name w:val="enumlev1"/>
    <w:basedOn w:val="Normal"/>
    <w:uiPriority w:val="99"/>
    <w:rsid w:val="00110964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  <w:textAlignment w:val="auto"/>
    </w:pPr>
    <w:rPr>
      <w:sz w:val="20"/>
      <w:lang w:val="en-GB"/>
    </w:rPr>
  </w:style>
  <w:style w:type="character" w:styleId="CommentReference">
    <w:name w:val="annotation reference"/>
    <w:uiPriority w:val="99"/>
    <w:rsid w:val="003B3C2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B3C22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 w:eastAsia="x-none"/>
    </w:rPr>
  </w:style>
  <w:style w:type="character" w:customStyle="1" w:styleId="CommentTextChar">
    <w:name w:val="Comment Text Char"/>
    <w:link w:val="CommentText"/>
    <w:uiPriority w:val="99"/>
    <w:rsid w:val="003B3C22"/>
    <w:rPr>
      <w:rFonts w:eastAsia="Malgun Gothic"/>
      <w:lang w:val="en-GB" w:eastAsia="x-none"/>
    </w:rPr>
  </w:style>
  <w:style w:type="paragraph" w:customStyle="1" w:styleId="Bibliography1">
    <w:name w:val="Bibliography1"/>
    <w:basedOn w:val="Normal"/>
    <w:rsid w:val="00B67811"/>
    <w:pPr>
      <w:numPr>
        <w:numId w:val="22"/>
      </w:numPr>
      <w:tabs>
        <w:tab w:val="clear" w:pos="360"/>
        <w:tab w:val="clear" w:pos="720"/>
        <w:tab w:val="clear" w:pos="1080"/>
        <w:tab w:val="clear" w:pos="1440"/>
        <w:tab w:val="left" w:pos="660"/>
      </w:tabs>
      <w:overflowPunct/>
      <w:autoSpaceDE/>
      <w:autoSpaceDN/>
      <w:adjustRightInd/>
      <w:spacing w:before="0" w:after="240" w:line="230" w:lineRule="atLeast"/>
      <w:ind w:left="660" w:hanging="660"/>
      <w:jc w:val="both"/>
      <w:textAlignment w:val="auto"/>
    </w:pPr>
    <w:rPr>
      <w:rFonts w:ascii="Arial" w:eastAsia="MS Mincho" w:hAnsi="Arial"/>
      <w:sz w:val="20"/>
    </w:rPr>
  </w:style>
  <w:style w:type="paragraph" w:styleId="CommentSubject">
    <w:name w:val="annotation subject"/>
    <w:basedOn w:val="CommentText"/>
    <w:next w:val="CommentText"/>
    <w:link w:val="CommentSubjectChar"/>
    <w:rsid w:val="00594084"/>
    <w:p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jc w:val="left"/>
    </w:pPr>
    <w:rPr>
      <w:rFonts w:eastAsia="Times New Roman"/>
      <w:b/>
      <w:bCs/>
      <w:lang w:val="en-US" w:eastAsia="en-US"/>
    </w:rPr>
  </w:style>
  <w:style w:type="character" w:customStyle="1" w:styleId="CommentSubjectChar">
    <w:name w:val="Comment Subject Char"/>
    <w:link w:val="CommentSubject"/>
    <w:rsid w:val="00594084"/>
    <w:rPr>
      <w:rFonts w:eastAsia="Malgun Gothic"/>
      <w:b/>
      <w:bCs/>
      <w:lang w:val="en-GB" w:eastAsia="en-US"/>
    </w:rPr>
  </w:style>
  <w:style w:type="character" w:customStyle="1" w:styleId="CaptionChar1">
    <w:name w:val="Caption Char1"/>
    <w:locked/>
    <w:rsid w:val="007A4F93"/>
    <w:rPr>
      <w:rFonts w:ascii="Times New Roman" w:hAnsi="Times New Roman"/>
      <w:b/>
      <w:bCs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value">
    <w:name w:val="value"/>
    <w:rsid w:val="00EA100A"/>
  </w:style>
  <w:style w:type="paragraph" w:customStyle="1" w:styleId="tablesyntax">
    <w:name w:val="table syntax"/>
    <w:basedOn w:val="Normal"/>
    <w:link w:val="tablesyntaxChar"/>
    <w:rsid w:val="00DD502A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link w:val="tablesyntax"/>
    <w:rsid w:val="00DD502A"/>
    <w:rPr>
      <w:rFonts w:eastAsia="MS Mincho"/>
      <w:lang w:val="en-GB" w:eastAsia="en-US"/>
    </w:rPr>
  </w:style>
  <w:style w:type="paragraph" w:customStyle="1" w:styleId="tablecell">
    <w:name w:val="table cell"/>
    <w:basedOn w:val="Normal"/>
    <w:rsid w:val="00DD502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tableheading">
    <w:name w:val="table heading"/>
    <w:basedOn w:val="Normal"/>
    <w:rsid w:val="00DD502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b/>
      <w:bCs/>
      <w:sz w:val="20"/>
      <w:lang w:val="en-GB"/>
    </w:rPr>
  </w:style>
  <w:style w:type="paragraph" w:styleId="ListParagraph">
    <w:name w:val="List Paragraph"/>
    <w:basedOn w:val="Normal"/>
    <w:uiPriority w:val="34"/>
    <w:qFormat/>
    <w:rsid w:val="00DD502A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SimSun" w:hAnsi="Calibri"/>
      <w:szCs w:val="22"/>
      <w:lang w:eastAsia="zh-CN"/>
    </w:rPr>
  </w:style>
  <w:style w:type="paragraph" w:styleId="Caption">
    <w:name w:val="caption"/>
    <w:basedOn w:val="Normal"/>
    <w:next w:val="Normal"/>
    <w:link w:val="CaptionChar"/>
    <w:qFormat/>
    <w:rsid w:val="00444311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SimSun"/>
      <w:b/>
      <w:bCs/>
      <w:sz w:val="20"/>
    </w:rPr>
  </w:style>
  <w:style w:type="character" w:customStyle="1" w:styleId="CaptionChar">
    <w:name w:val="Caption Char"/>
    <w:link w:val="Caption"/>
    <w:locked/>
    <w:rsid w:val="00444311"/>
    <w:rPr>
      <w:rFonts w:eastAsia="SimSun"/>
      <w:b/>
      <w:bCs/>
      <w:lang w:eastAsia="en-US"/>
    </w:rPr>
  </w:style>
  <w:style w:type="paragraph" w:customStyle="1" w:styleId="enumlev1">
    <w:name w:val="enumlev1"/>
    <w:basedOn w:val="Normal"/>
    <w:uiPriority w:val="99"/>
    <w:rsid w:val="00110964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  <w:textAlignment w:val="auto"/>
    </w:pPr>
    <w:rPr>
      <w:sz w:val="20"/>
      <w:lang w:val="en-GB"/>
    </w:rPr>
  </w:style>
  <w:style w:type="character" w:styleId="CommentReference">
    <w:name w:val="annotation reference"/>
    <w:uiPriority w:val="99"/>
    <w:rsid w:val="003B3C2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B3C22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 w:eastAsia="x-none"/>
    </w:rPr>
  </w:style>
  <w:style w:type="character" w:customStyle="1" w:styleId="CommentTextChar">
    <w:name w:val="Comment Text Char"/>
    <w:link w:val="CommentText"/>
    <w:uiPriority w:val="99"/>
    <w:rsid w:val="003B3C22"/>
    <w:rPr>
      <w:rFonts w:eastAsia="Malgun Gothic"/>
      <w:lang w:val="en-GB" w:eastAsia="x-none"/>
    </w:rPr>
  </w:style>
  <w:style w:type="paragraph" w:customStyle="1" w:styleId="Bibliography1">
    <w:name w:val="Bibliography1"/>
    <w:basedOn w:val="Normal"/>
    <w:rsid w:val="00B67811"/>
    <w:pPr>
      <w:numPr>
        <w:numId w:val="22"/>
      </w:numPr>
      <w:tabs>
        <w:tab w:val="clear" w:pos="360"/>
        <w:tab w:val="clear" w:pos="720"/>
        <w:tab w:val="clear" w:pos="1080"/>
        <w:tab w:val="clear" w:pos="1440"/>
        <w:tab w:val="left" w:pos="660"/>
      </w:tabs>
      <w:overflowPunct/>
      <w:autoSpaceDE/>
      <w:autoSpaceDN/>
      <w:adjustRightInd/>
      <w:spacing w:before="0" w:after="240" w:line="230" w:lineRule="atLeast"/>
      <w:ind w:left="660" w:hanging="660"/>
      <w:jc w:val="both"/>
      <w:textAlignment w:val="auto"/>
    </w:pPr>
    <w:rPr>
      <w:rFonts w:ascii="Arial" w:eastAsia="MS Mincho" w:hAnsi="Arial"/>
      <w:sz w:val="20"/>
    </w:rPr>
  </w:style>
  <w:style w:type="paragraph" w:styleId="CommentSubject">
    <w:name w:val="annotation subject"/>
    <w:basedOn w:val="CommentText"/>
    <w:next w:val="CommentText"/>
    <w:link w:val="CommentSubjectChar"/>
    <w:rsid w:val="00594084"/>
    <w:p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jc w:val="left"/>
    </w:pPr>
    <w:rPr>
      <w:rFonts w:eastAsia="Times New Roman"/>
      <w:b/>
      <w:bCs/>
      <w:lang w:val="en-US" w:eastAsia="en-US"/>
    </w:rPr>
  </w:style>
  <w:style w:type="character" w:customStyle="1" w:styleId="CommentSubjectChar">
    <w:name w:val="Comment Subject Char"/>
    <w:link w:val="CommentSubject"/>
    <w:rsid w:val="00594084"/>
    <w:rPr>
      <w:rFonts w:eastAsia="Malgun Gothic"/>
      <w:b/>
      <w:bCs/>
      <w:lang w:val="en-GB" w:eastAsia="en-US"/>
    </w:rPr>
  </w:style>
  <w:style w:type="character" w:customStyle="1" w:styleId="CaptionChar1">
    <w:name w:val="Caption Char1"/>
    <w:locked/>
    <w:rsid w:val="007A4F93"/>
    <w:rPr>
      <w:rFonts w:ascii="Times New Roman" w:hAnsi="Times New Roman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6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yekuiw@qualcomm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cheny@qualcomm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ramasub@qualcomm.co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EC2E7-6A78-44B6-B2CA-23D885045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8</Pages>
  <Words>2369</Words>
  <Characters>13507</Characters>
  <Application>Microsoft Office Word</Application>
  <DocSecurity>0</DocSecurity>
  <Lines>112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15845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Adarsh K. Ramasubramonian</cp:lastModifiedBy>
  <cp:revision>23</cp:revision>
  <cp:lastPrinted>2012-04-17T03:36:00Z</cp:lastPrinted>
  <dcterms:created xsi:type="dcterms:W3CDTF">2012-05-04T21:53:00Z</dcterms:created>
  <dcterms:modified xsi:type="dcterms:W3CDTF">2012-05-05T06:39:00Z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1752995044</vt:i4>
  </property>
  <property fmtid="{D5CDD505-2E9C-101B-9397-08002B2CF9AE}" pid="3" name="_NewReviewCycle">
    <vt:lpwstr/>
  </property>
  <property fmtid="{D5CDD505-2E9C-101B-9397-08002B2CF9AE}" pid="4" name="_EmailSubject">
    <vt:lpwstr>I0347 results</vt:lpwstr>
  </property>
  <property fmtid="{D5CDD505-2E9C-101B-9397-08002B2CF9AE}" pid="5" name="_AuthorEmail">
    <vt:lpwstr>aramasub@qualcomm.com</vt:lpwstr>
  </property>
  <property fmtid="{D5CDD505-2E9C-101B-9397-08002B2CF9AE}" pid="6" name="_AuthorEmailDisplayName">
    <vt:lpwstr>Ramasubramonian, Adarsh Krishnan</vt:lpwstr>
  </property>
  <property fmtid="{D5CDD505-2E9C-101B-9397-08002B2CF9AE}" pid="7" name="_ReviewingToolsShownOnce">
    <vt:lpwstr/>
  </property>
</Properties>
</file>