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AD49FC"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5E1AC6" w:rsidP="005B217D">
            <w:pPr>
              <w:tabs>
                <w:tab w:val="left" w:pos="7200"/>
              </w:tabs>
              <w:spacing w:before="0"/>
              <w:rPr>
                <w:b/>
                <w:szCs w:val="22"/>
                <w:lang w:val="en-CA"/>
              </w:rPr>
            </w:pPr>
            <w:r>
              <w:rPr>
                <w:szCs w:val="22"/>
                <w:lang w:val="en-CA"/>
              </w:rPr>
              <w:t>9</w:t>
            </w:r>
            <w:r w:rsidR="00630AA2" w:rsidRPr="005B217D">
              <w:rPr>
                <w:szCs w:val="22"/>
                <w:lang w:val="en-CA"/>
              </w:rPr>
              <w:t>th</w:t>
            </w:r>
            <w:r w:rsidR="00E61DAC" w:rsidRPr="005B217D">
              <w:rPr>
                <w:szCs w:val="22"/>
                <w:lang w:val="en-CA"/>
              </w:rPr>
              <w:t xml:space="preserve"> Meeting: </w:t>
            </w:r>
            <w:r w:rsidRPr="005E1AC6">
              <w:rPr>
                <w:szCs w:val="22"/>
                <w:lang w:val="en-CA"/>
              </w:rPr>
              <w:t>Geneva, CH, 27 April – 7 May 2012</w:t>
            </w:r>
          </w:p>
        </w:tc>
        <w:tc>
          <w:tcPr>
            <w:tcW w:w="3168" w:type="dxa"/>
          </w:tcPr>
          <w:p w:rsidR="008A4B4C" w:rsidRPr="005B217D" w:rsidRDefault="00E61DAC" w:rsidP="00CB29E9">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CB29E9">
              <w:rPr>
                <w:lang w:val="en-CA"/>
              </w:rPr>
              <w:t>I</w:t>
            </w:r>
            <w:r w:rsidR="00CB29E9" w:rsidRPr="00D611B0">
              <w:rPr>
                <w:u w:val="single"/>
                <w:lang w:val="en-CA"/>
              </w:rPr>
              <w:t>0338</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35422B" w:rsidP="0035422B">
            <w:pPr>
              <w:spacing w:before="60" w:after="60"/>
              <w:rPr>
                <w:b/>
                <w:szCs w:val="22"/>
                <w:lang w:val="en-CA"/>
              </w:rPr>
            </w:pPr>
            <w:r>
              <w:rPr>
                <w:b/>
                <w:szCs w:val="22"/>
                <w:lang w:val="en-CA"/>
              </w:rPr>
              <w:t>On parameter sets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EA100A">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EA100A">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A100A" w:rsidRDefault="00EA100A" w:rsidP="00EA100A">
            <w:pPr>
              <w:spacing w:before="20"/>
              <w:rPr>
                <w:szCs w:val="22"/>
              </w:rPr>
            </w:pPr>
            <w:r>
              <w:rPr>
                <w:szCs w:val="22"/>
                <w:lang w:val="pt-BR"/>
              </w:rPr>
              <w:t>Ye-Kui Wang</w:t>
            </w:r>
            <w:r>
              <w:rPr>
                <w:szCs w:val="22"/>
                <w:lang w:val="pt-BR"/>
              </w:rPr>
              <w:br/>
            </w:r>
            <w:r>
              <w:rPr>
                <w:szCs w:val="22"/>
              </w:rPr>
              <w:t>Ying Chen</w:t>
            </w:r>
            <w:r w:rsidR="0081729E">
              <w:rPr>
                <w:szCs w:val="22"/>
              </w:rPr>
              <w:br/>
            </w:r>
            <w:r w:rsidR="0081729E" w:rsidRPr="0081729E">
              <w:rPr>
                <w:szCs w:val="22"/>
              </w:rPr>
              <w:t>Geert Van Der Auwera</w:t>
            </w:r>
          </w:p>
          <w:p w:rsidR="00E61DAC" w:rsidRDefault="00EA100A" w:rsidP="00EA100A">
            <w:pPr>
              <w:spacing w:before="60" w:after="60"/>
              <w:rPr>
                <w:szCs w:val="22"/>
              </w:rPr>
            </w:pPr>
            <w:r w:rsidRPr="002F5939">
              <w:rPr>
                <w:szCs w:val="22"/>
              </w:rPr>
              <w:t xml:space="preserve">5775 Morehouse </w:t>
            </w:r>
            <w:proofErr w:type="spellStart"/>
            <w:r w:rsidRPr="002F5939">
              <w:rPr>
                <w:szCs w:val="22"/>
              </w:rPr>
              <w:t>Dr</w:t>
            </w:r>
            <w:proofErr w:type="spellEnd"/>
            <w:r w:rsidRPr="00906146">
              <w:rPr>
                <w:szCs w:val="22"/>
              </w:rPr>
              <w:br/>
            </w:r>
            <w:r>
              <w:rPr>
                <w:szCs w:val="22"/>
              </w:rPr>
              <w:t>San Diego, CA 92121</w:t>
            </w:r>
            <w:r w:rsidR="00D611B0">
              <w:rPr>
                <w:szCs w:val="22"/>
              </w:rPr>
              <w:t xml:space="preserve">, </w:t>
            </w:r>
            <w:r>
              <w:rPr>
                <w:szCs w:val="22"/>
              </w:rPr>
              <w:t>USA</w:t>
            </w:r>
          </w:p>
          <w:p w:rsidR="00D611B0" w:rsidRDefault="00D611B0" w:rsidP="00EA100A">
            <w:pPr>
              <w:spacing w:before="60" w:after="60"/>
              <w:rPr>
                <w:szCs w:val="22"/>
              </w:rPr>
            </w:pPr>
          </w:p>
          <w:p w:rsidR="0035422B" w:rsidRDefault="0035422B" w:rsidP="00EA100A">
            <w:pPr>
              <w:spacing w:before="60" w:after="60"/>
              <w:rPr>
                <w:szCs w:val="22"/>
              </w:rPr>
            </w:pPr>
            <w:r>
              <w:rPr>
                <w:szCs w:val="22"/>
              </w:rPr>
              <w:t>Ping Wu</w:t>
            </w:r>
          </w:p>
          <w:p w:rsidR="0035422B" w:rsidRPr="005B217D" w:rsidRDefault="00D611B0" w:rsidP="00D611B0">
            <w:pPr>
              <w:spacing w:before="60" w:after="60"/>
              <w:rPr>
                <w:szCs w:val="22"/>
                <w:lang w:val="en-CA"/>
              </w:rPr>
            </w:pPr>
            <w:r w:rsidRPr="00D611B0">
              <w:rPr>
                <w:szCs w:val="22"/>
                <w:lang w:val="en-CA"/>
              </w:rPr>
              <w:t>ZTE, 950 Great West Road</w:t>
            </w:r>
            <w:r>
              <w:rPr>
                <w:szCs w:val="22"/>
                <w:lang w:val="en-CA"/>
              </w:rPr>
              <w:br/>
            </w:r>
            <w:r w:rsidRPr="00D611B0">
              <w:rPr>
                <w:szCs w:val="22"/>
                <w:lang w:val="en-CA"/>
              </w:rPr>
              <w:t>TW8 9ES, London, UK</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A100A" w:rsidRDefault="00E61DAC" w:rsidP="00EA100A">
            <w:pPr>
              <w:spacing w:before="20"/>
              <w:rPr>
                <w:szCs w:val="22"/>
              </w:rPr>
            </w:pPr>
            <w:r w:rsidRPr="005B217D">
              <w:rPr>
                <w:szCs w:val="22"/>
                <w:lang w:val="en-CA"/>
              </w:rPr>
              <w:br/>
            </w:r>
            <w:r w:rsidR="00EA100A" w:rsidRPr="00906146">
              <w:rPr>
                <w:szCs w:val="22"/>
              </w:rPr>
              <w:t>1-858-651-8345</w:t>
            </w:r>
            <w:r w:rsidR="00EA100A" w:rsidRPr="00906146">
              <w:rPr>
                <w:szCs w:val="22"/>
              </w:rPr>
              <w:br/>
            </w:r>
            <w:hyperlink r:id="rId10" w:history="1">
              <w:r w:rsidR="00EA100A" w:rsidRPr="00906146">
                <w:rPr>
                  <w:rStyle w:val="Hyperlink"/>
                  <w:szCs w:val="22"/>
                </w:rPr>
                <w:t>yekuiw@qualcomm.com</w:t>
              </w:r>
            </w:hyperlink>
          </w:p>
          <w:p w:rsidR="00EA100A" w:rsidRDefault="00EA100A" w:rsidP="00EA100A">
            <w:pPr>
              <w:spacing w:before="20"/>
              <w:rPr>
                <w:rStyle w:val="Hyperlink"/>
                <w:szCs w:val="22"/>
              </w:rPr>
            </w:pPr>
            <w:r>
              <w:rPr>
                <w:rStyle w:val="value"/>
              </w:rPr>
              <w:t>1-858-845-6589</w:t>
            </w:r>
            <w:r>
              <w:rPr>
                <w:szCs w:val="22"/>
              </w:rPr>
              <w:br/>
            </w:r>
            <w:hyperlink r:id="rId11" w:history="1">
              <w:r w:rsidRPr="00381150">
                <w:rPr>
                  <w:rStyle w:val="Hyperlink"/>
                  <w:szCs w:val="22"/>
                </w:rPr>
                <w:t>cheny@qualcomm.com</w:t>
              </w:r>
            </w:hyperlink>
          </w:p>
          <w:p w:rsidR="0081729E" w:rsidRDefault="0081729E" w:rsidP="00EA100A">
            <w:pPr>
              <w:spacing w:before="20"/>
              <w:rPr>
                <w:szCs w:val="22"/>
              </w:rPr>
            </w:pPr>
            <w:r w:rsidRPr="0081729E">
              <w:rPr>
                <w:szCs w:val="22"/>
              </w:rPr>
              <w:t>1-858-658-5134</w:t>
            </w:r>
            <w:r>
              <w:rPr>
                <w:szCs w:val="22"/>
              </w:rPr>
              <w:br/>
            </w:r>
            <w:hyperlink r:id="rId12" w:history="1">
              <w:r w:rsidRPr="00C6007E">
                <w:rPr>
                  <w:rStyle w:val="Hyperlink"/>
                  <w:szCs w:val="22"/>
                </w:rPr>
                <w:t>geertv@qualcomm.com</w:t>
              </w:r>
            </w:hyperlink>
          </w:p>
          <w:p w:rsidR="00E61DAC" w:rsidRPr="005B217D" w:rsidRDefault="00D611B0" w:rsidP="005952A5">
            <w:pPr>
              <w:spacing w:before="60" w:after="60"/>
              <w:rPr>
                <w:szCs w:val="22"/>
                <w:lang w:val="en-CA"/>
              </w:rPr>
            </w:pPr>
            <w:r w:rsidRPr="00D611B0">
              <w:rPr>
                <w:szCs w:val="22"/>
                <w:lang w:eastAsia="zh-TW"/>
              </w:rPr>
              <w:t>44-20-3428-2000</w:t>
            </w:r>
            <w:r w:rsidR="0035422B">
              <w:rPr>
                <w:szCs w:val="22"/>
                <w:lang w:eastAsia="zh-TW"/>
              </w:rPr>
              <w:br/>
            </w:r>
            <w:hyperlink r:id="rId13" w:history="1">
              <w:r w:rsidR="0035422B">
                <w:rPr>
                  <w:rStyle w:val="Hyperlink"/>
                  <w:szCs w:val="22"/>
                  <w:lang w:eastAsia="zh-TW"/>
                </w:rPr>
                <w:t>ping.wu</w:t>
              </w:r>
              <w:r w:rsidR="0035422B">
                <w:rPr>
                  <w:rStyle w:val="Hyperlink"/>
                  <w:szCs w:val="22"/>
                  <w:lang w:eastAsia="zh-CN"/>
                </w:rPr>
                <w:t>@zte.com.cn</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EA100A" w:rsidP="00EA100A">
            <w:pPr>
              <w:spacing w:before="60" w:after="60"/>
              <w:rPr>
                <w:szCs w:val="22"/>
                <w:lang w:val="en-CA"/>
              </w:rPr>
            </w:pPr>
            <w:r>
              <w:rPr>
                <w:szCs w:val="22"/>
                <w:lang w:val="en-CA"/>
              </w:rPr>
              <w:t>Qualcomm Incorporated</w:t>
            </w:r>
            <w:r w:rsidR="0035422B">
              <w:rPr>
                <w:szCs w:val="22"/>
                <w:lang w:val="en-CA"/>
              </w:rPr>
              <w:t xml:space="preserve"> and ZTE Corporation</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D611B0" w:rsidRDefault="00D611B0" w:rsidP="00D611B0">
      <w:pPr>
        <w:jc w:val="both"/>
      </w:pPr>
      <w:r>
        <w:t xml:space="preserve">This document proposes </w:t>
      </w:r>
      <w:r>
        <w:t xml:space="preserve">1) </w:t>
      </w:r>
      <w:r>
        <w:t xml:space="preserve">to </w:t>
      </w:r>
      <w:r>
        <w:t>remove the referencing of SPS in PPS; 2) to introduce the group parameter set (GPS) that groups an SPS, a PPS and zero or more APS's, such that a slice can refer to an SPS, a PPS and zero or more APS's through referencing a GPS; and 3) a changed parameter set activation process per proposal pieces 1 and 2.</w:t>
      </w:r>
    </w:p>
    <w:p w:rsidR="00D611B0" w:rsidRDefault="00D611B0" w:rsidP="00D611B0">
      <w:pPr>
        <w:jc w:val="both"/>
      </w:pPr>
      <w:r>
        <w:t xml:space="preserve">It is asserted that the proposal enables reducing the maximum number of allowed PPS's as well as solves </w:t>
      </w:r>
      <w:r>
        <w:t>the APS partial update problem.</w:t>
      </w:r>
    </w:p>
    <w:p w:rsidR="0035422B" w:rsidRDefault="0035422B" w:rsidP="00DD502A">
      <w:pPr>
        <w:pStyle w:val="Heading1"/>
        <w:rPr>
          <w:lang w:val="en-CA"/>
        </w:rPr>
      </w:pPr>
      <w:r>
        <w:rPr>
          <w:lang w:val="en-CA"/>
        </w:rPr>
        <w:t>Proposal</w:t>
      </w:r>
    </w:p>
    <w:p w:rsidR="00DD502A" w:rsidRDefault="0035422B" w:rsidP="0035422B">
      <w:pPr>
        <w:pStyle w:val="Heading2"/>
        <w:rPr>
          <w:lang w:val="en-CA"/>
        </w:rPr>
      </w:pPr>
      <w:r>
        <w:rPr>
          <w:lang w:val="en-CA"/>
        </w:rPr>
        <w:t>Syntax and semantics changes</w:t>
      </w:r>
    </w:p>
    <w:p w:rsidR="0035422B" w:rsidRDefault="0035422B" w:rsidP="006D65AD">
      <w:pPr>
        <w:pStyle w:val="Heading3"/>
        <w:rPr>
          <w:lang w:val="en-CA"/>
        </w:rPr>
      </w:pPr>
      <w:bookmarkStart w:id="0" w:name="_Toc20134243"/>
      <w:bookmarkStart w:id="1" w:name="_Ref35511880"/>
      <w:bookmarkStart w:id="2" w:name="_Toc77680373"/>
      <w:bookmarkStart w:id="3" w:name="_Ref168818696"/>
      <w:bookmarkStart w:id="4" w:name="_Ref220341177"/>
      <w:bookmarkStart w:id="5" w:name="_Toc226456520"/>
      <w:bookmarkStart w:id="6" w:name="_Toc248045223"/>
      <w:bookmarkStart w:id="7" w:name="_Toc287363753"/>
      <w:bookmarkStart w:id="8" w:name="_Toc311216741"/>
      <w:bookmarkStart w:id="9" w:name="_Toc317198705"/>
      <w:r w:rsidRPr="006D65AD">
        <w:rPr>
          <w:lang w:val="en-CA"/>
        </w:rPr>
        <w:t>Sequence parameter set RBSP syntax</w:t>
      </w:r>
      <w:bookmarkEnd w:id="0"/>
      <w:bookmarkEnd w:id="1"/>
      <w:bookmarkEnd w:id="2"/>
      <w:bookmarkEnd w:id="3"/>
      <w:bookmarkEnd w:id="4"/>
      <w:bookmarkEnd w:id="5"/>
      <w:bookmarkEnd w:id="6"/>
      <w:bookmarkEnd w:id="7"/>
      <w:bookmarkEnd w:id="8"/>
      <w:bookmarkEnd w:id="9"/>
    </w:p>
    <w:p w:rsidR="006D65AD" w:rsidRDefault="006D65AD" w:rsidP="006D65AD">
      <w:pPr>
        <w:rPr>
          <w:lang w:val="en-CA"/>
        </w:rPr>
      </w:pPr>
      <w:r>
        <w:rPr>
          <w:lang w:val="en-CA"/>
        </w:rPr>
        <w:t>No change.</w:t>
      </w:r>
    </w:p>
    <w:p w:rsidR="006D65AD" w:rsidRDefault="006D65AD" w:rsidP="006D65AD">
      <w:pPr>
        <w:pStyle w:val="Heading3"/>
        <w:rPr>
          <w:lang w:val="en-CA"/>
        </w:rPr>
      </w:pPr>
      <w:r w:rsidRPr="006D65AD">
        <w:rPr>
          <w:lang w:val="en-CA"/>
        </w:rPr>
        <w:t>Sequence parameter set RBSP s</w:t>
      </w:r>
      <w:r>
        <w:rPr>
          <w:lang w:val="en-CA"/>
        </w:rPr>
        <w:t>emantics</w:t>
      </w:r>
    </w:p>
    <w:p w:rsidR="006D65AD" w:rsidRPr="00FB08DB" w:rsidRDefault="006D65AD" w:rsidP="006D65AD">
      <w:proofErr w:type="spellStart"/>
      <w:proofErr w:type="gramStart"/>
      <w:r w:rsidRPr="00FB08DB">
        <w:rPr>
          <w:b/>
        </w:rPr>
        <w:t>profile_idc</w:t>
      </w:r>
      <w:bookmarkStart w:id="10" w:name="_GoBack"/>
      <w:bookmarkEnd w:id="10"/>
      <w:proofErr w:type="spellEnd"/>
      <w:proofErr w:type="gramEnd"/>
      <w:r w:rsidRPr="00FB08DB">
        <w:t xml:space="preserve"> and </w:t>
      </w:r>
      <w:proofErr w:type="spellStart"/>
      <w:r w:rsidRPr="00FB08DB">
        <w:rPr>
          <w:b/>
        </w:rPr>
        <w:t>level_idc</w:t>
      </w:r>
      <w:proofErr w:type="spellEnd"/>
      <w:r w:rsidRPr="00FB08DB">
        <w:t xml:space="preserve"> indicate the profile and level to which the coded video sequence conforms.</w:t>
      </w:r>
    </w:p>
    <w:p w:rsidR="006D65AD" w:rsidRPr="00FB08DB" w:rsidRDefault="006D65AD" w:rsidP="006D65AD">
      <w:proofErr w:type="gramStart"/>
      <w:r w:rsidRPr="00FB08DB">
        <w:rPr>
          <w:b/>
        </w:rPr>
        <w:t>reserved_zero_8bits</w:t>
      </w:r>
      <w:proofErr w:type="gramEnd"/>
      <w:r w:rsidRPr="00FB08DB">
        <w:t xml:space="preserve"> shall be equal to 0. Decoders shall ignore the value of reserved_zero_8bits.</w:t>
      </w:r>
    </w:p>
    <w:p w:rsidR="006D65AD" w:rsidRPr="00FB08DB" w:rsidRDefault="006D65AD" w:rsidP="006D65AD">
      <w:pPr>
        <w:rPr>
          <w:lang w:eastAsia="ko-KR"/>
        </w:rPr>
      </w:pPr>
      <w:proofErr w:type="spellStart"/>
      <w:proofErr w:type="gramStart"/>
      <w:r w:rsidRPr="00FB08DB">
        <w:rPr>
          <w:b/>
          <w:bCs/>
        </w:rPr>
        <w:t>seq_parameter_set_id</w:t>
      </w:r>
      <w:proofErr w:type="spellEnd"/>
      <w:proofErr w:type="gramEnd"/>
      <w:r w:rsidRPr="00FB08DB">
        <w:t xml:space="preserve"> identifies </w:t>
      </w:r>
      <w:del w:id="11" w:author="Ye-Kui Wang" w:date="2012-04-15T21:54:00Z">
        <w:r w:rsidRPr="00FB08DB" w:rsidDel="006D65AD">
          <w:delText xml:space="preserve">the </w:delText>
        </w:r>
      </w:del>
      <w:ins w:id="12" w:author="Ye-Kui Wang" w:date="2012-04-15T21:54:00Z">
        <w:r>
          <w:t>a</w:t>
        </w:r>
        <w:r w:rsidRPr="00FB08DB">
          <w:t xml:space="preserve"> </w:t>
        </w:r>
      </w:ins>
      <w:r w:rsidRPr="00FB08DB">
        <w:t>sequence parameter set</w:t>
      </w:r>
      <w:del w:id="13" w:author="Ye-Kui Wang" w:date="2012-04-15T21:54:00Z">
        <w:r w:rsidRPr="00FB08DB" w:rsidDel="006D65AD">
          <w:delText xml:space="preserve"> that is referred to by the picture parameter set</w:delText>
        </w:r>
      </w:del>
      <w:r w:rsidRPr="00FB08DB">
        <w:t xml:space="preserve">. The value of </w:t>
      </w:r>
      <w:proofErr w:type="spellStart"/>
      <w:r w:rsidRPr="00FB08DB">
        <w:t>seq_parameter_set_id</w:t>
      </w:r>
      <w:proofErr w:type="spellEnd"/>
      <w:r w:rsidRPr="00FB08DB">
        <w:t xml:space="preserve"> shall be in the range of 0 to 31, inclusive.</w:t>
      </w:r>
    </w:p>
    <w:p w:rsidR="006D65AD" w:rsidRPr="006D65AD" w:rsidRDefault="006D65AD" w:rsidP="006D65AD">
      <w:r>
        <w:rPr>
          <w:b/>
        </w:rPr>
        <w:t>...</w:t>
      </w:r>
    </w:p>
    <w:p w:rsidR="0035422B" w:rsidRPr="001A202F" w:rsidRDefault="0035422B" w:rsidP="001A202F">
      <w:pPr>
        <w:pStyle w:val="Heading3"/>
        <w:rPr>
          <w:lang w:val="en-CA"/>
        </w:rPr>
      </w:pPr>
      <w:bookmarkStart w:id="14" w:name="_Toc20134244"/>
      <w:bookmarkStart w:id="15" w:name="_Toc77680374"/>
      <w:bookmarkStart w:id="16" w:name="_Ref168818756"/>
      <w:bookmarkStart w:id="17" w:name="_Ref220341273"/>
      <w:bookmarkStart w:id="18" w:name="_Toc226456525"/>
      <w:bookmarkStart w:id="19" w:name="_Toc248045224"/>
      <w:bookmarkStart w:id="20" w:name="_Toc287363754"/>
      <w:bookmarkStart w:id="21" w:name="_Toc311216742"/>
      <w:bookmarkStart w:id="22" w:name="_Toc317198706"/>
      <w:r w:rsidRPr="001A202F">
        <w:rPr>
          <w:lang w:val="en-CA"/>
        </w:rPr>
        <w:t>Picture parameter set RBSP syntax</w:t>
      </w:r>
      <w:bookmarkEnd w:id="14"/>
      <w:bookmarkEnd w:id="15"/>
      <w:bookmarkEnd w:id="16"/>
      <w:bookmarkEnd w:id="17"/>
      <w:bookmarkEnd w:id="18"/>
      <w:bookmarkEnd w:id="19"/>
      <w:bookmarkEnd w:id="20"/>
      <w:bookmarkEnd w:id="21"/>
      <w:bookmarkEnd w:id="22"/>
    </w:p>
    <w:p w:rsidR="006D65AD" w:rsidRDefault="006D65AD" w:rsidP="006D65A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4"/>
        <w:gridCol w:w="1170"/>
      </w:tblGrid>
      <w:tr w:rsidR="006D65AD" w:rsidTr="006D65AD">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6D65AD" w:rsidRDefault="006D65AD">
            <w:pPr>
              <w:pStyle w:val="tablesyntax"/>
            </w:pPr>
            <w:proofErr w:type="spellStart"/>
            <w:r>
              <w:lastRenderedPageBreak/>
              <w:t>pic_parameter_set_rbsp</w:t>
            </w:r>
            <w:proofErr w:type="spellEnd"/>
            <w:r>
              <w:t>( ) {</w:t>
            </w:r>
          </w:p>
        </w:tc>
        <w:tc>
          <w:tcPr>
            <w:tcW w:w="1170" w:type="dxa"/>
            <w:tcBorders>
              <w:top w:val="single" w:sz="4" w:space="0" w:color="auto"/>
              <w:left w:val="single" w:sz="4" w:space="0" w:color="auto"/>
              <w:bottom w:val="single" w:sz="4" w:space="0" w:color="auto"/>
              <w:right w:val="single" w:sz="4" w:space="0" w:color="auto"/>
            </w:tcBorders>
            <w:hideMark/>
          </w:tcPr>
          <w:p w:rsidR="006D65AD" w:rsidRDefault="006D65AD">
            <w:pPr>
              <w:pStyle w:val="tableheading"/>
            </w:pPr>
            <w:r>
              <w:t>Descriptor</w:t>
            </w:r>
          </w:p>
        </w:tc>
      </w:tr>
      <w:tr w:rsidR="006D65AD" w:rsidTr="006D65AD">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6D65AD" w:rsidRDefault="006D65AD">
            <w:pPr>
              <w:pStyle w:val="tablesyntax"/>
              <w:rPr>
                <w:b/>
                <w:bCs/>
                <w:sz w:val="22"/>
                <w:szCs w:val="22"/>
              </w:rPr>
            </w:pPr>
            <w:r>
              <w:rPr>
                <w:b/>
                <w:bCs/>
              </w:rPr>
              <w:tab/>
            </w:r>
            <w:proofErr w:type="spellStart"/>
            <w:r>
              <w:rPr>
                <w:b/>
                <w:bCs/>
              </w:rPr>
              <w:t>pic_parameter_set_id</w:t>
            </w:r>
            <w:proofErr w:type="spellEnd"/>
          </w:p>
        </w:tc>
        <w:tc>
          <w:tcPr>
            <w:tcW w:w="1170" w:type="dxa"/>
            <w:tcBorders>
              <w:top w:val="single" w:sz="4" w:space="0" w:color="auto"/>
              <w:left w:val="single" w:sz="4" w:space="0" w:color="auto"/>
              <w:bottom w:val="single" w:sz="4" w:space="0" w:color="auto"/>
              <w:right w:val="single" w:sz="4" w:space="0" w:color="auto"/>
            </w:tcBorders>
            <w:hideMark/>
          </w:tcPr>
          <w:p w:rsidR="006D65AD" w:rsidRDefault="006D65AD">
            <w:pPr>
              <w:pStyle w:val="tablecell"/>
            </w:pPr>
            <w:proofErr w:type="spellStart"/>
            <w:r>
              <w:t>ue</w:t>
            </w:r>
            <w:proofErr w:type="spellEnd"/>
            <w:r>
              <w:t>(v)</w:t>
            </w:r>
          </w:p>
        </w:tc>
      </w:tr>
      <w:tr w:rsidR="00B5376F" w:rsidRPr="004D246D" w:rsidDel="00B5376F" w:rsidTr="006D65AD">
        <w:trPr>
          <w:cantSplit/>
          <w:jc w:val="center"/>
          <w:del w:id="23" w:author="Ye-Kui Wang" w:date="2012-04-15T22:31:00Z"/>
        </w:trPr>
        <w:tc>
          <w:tcPr>
            <w:tcW w:w="6754" w:type="dxa"/>
            <w:tcBorders>
              <w:top w:val="single" w:sz="4" w:space="0" w:color="auto"/>
              <w:left w:val="single" w:sz="4" w:space="0" w:color="auto"/>
              <w:bottom w:val="single" w:sz="4" w:space="0" w:color="auto"/>
              <w:right w:val="single" w:sz="4" w:space="0" w:color="auto"/>
            </w:tcBorders>
            <w:hideMark/>
          </w:tcPr>
          <w:p w:rsidR="006D65AD" w:rsidRPr="004D246D" w:rsidDel="00B5376F" w:rsidRDefault="006D65AD">
            <w:pPr>
              <w:pStyle w:val="tablesyntax"/>
              <w:rPr>
                <w:del w:id="24" w:author="Ye-Kui Wang" w:date="2012-04-15T22:31:00Z"/>
                <w:b/>
                <w:bCs/>
                <w:color w:val="000000"/>
                <w:sz w:val="22"/>
                <w:szCs w:val="22"/>
              </w:rPr>
            </w:pPr>
            <w:del w:id="25" w:author="Ye-Kui Wang" w:date="2012-04-15T22:31:00Z">
              <w:r w:rsidRPr="004D246D" w:rsidDel="00B5376F">
                <w:rPr>
                  <w:b/>
                  <w:bCs/>
                  <w:color w:val="000000"/>
                </w:rPr>
                <w:tab/>
                <w:delText>seq_parameter_set_id</w:delText>
              </w:r>
            </w:del>
          </w:p>
        </w:tc>
        <w:tc>
          <w:tcPr>
            <w:tcW w:w="1170" w:type="dxa"/>
            <w:tcBorders>
              <w:top w:val="single" w:sz="4" w:space="0" w:color="auto"/>
              <w:left w:val="single" w:sz="4" w:space="0" w:color="auto"/>
              <w:bottom w:val="single" w:sz="4" w:space="0" w:color="auto"/>
              <w:right w:val="single" w:sz="4" w:space="0" w:color="auto"/>
            </w:tcBorders>
            <w:hideMark/>
          </w:tcPr>
          <w:p w:rsidR="006D65AD" w:rsidRPr="004D246D" w:rsidDel="00B5376F" w:rsidRDefault="006D65AD">
            <w:pPr>
              <w:pStyle w:val="tablecell"/>
              <w:rPr>
                <w:del w:id="26" w:author="Ye-Kui Wang" w:date="2012-04-15T22:31:00Z"/>
                <w:color w:val="000000"/>
              </w:rPr>
            </w:pPr>
            <w:del w:id="27" w:author="Ye-Kui Wang" w:date="2012-04-15T22:31:00Z">
              <w:r w:rsidRPr="004D246D" w:rsidDel="00B5376F">
                <w:rPr>
                  <w:color w:val="000000"/>
                </w:rPr>
                <w:delText>ue(v)</w:delText>
              </w:r>
            </w:del>
          </w:p>
        </w:tc>
      </w:tr>
      <w:tr w:rsidR="006D65AD" w:rsidTr="006D65AD">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6D65AD" w:rsidRDefault="006D65AD">
            <w:pPr>
              <w:pStyle w:val="tablesyntax"/>
              <w:rPr>
                <w:b/>
              </w:rPr>
            </w:pPr>
            <w:r>
              <w:rPr>
                <w:b/>
              </w:rPr>
              <w:tab/>
              <w:t>…</w:t>
            </w:r>
          </w:p>
        </w:tc>
        <w:tc>
          <w:tcPr>
            <w:tcW w:w="1170" w:type="dxa"/>
            <w:tcBorders>
              <w:top w:val="single" w:sz="4" w:space="0" w:color="auto"/>
              <w:left w:val="single" w:sz="4" w:space="0" w:color="auto"/>
              <w:bottom w:val="single" w:sz="4" w:space="0" w:color="auto"/>
              <w:right w:val="single" w:sz="4" w:space="0" w:color="auto"/>
            </w:tcBorders>
          </w:tcPr>
          <w:p w:rsidR="006D65AD" w:rsidRDefault="006D65AD">
            <w:pPr>
              <w:pStyle w:val="tablecell"/>
            </w:pPr>
          </w:p>
        </w:tc>
      </w:tr>
      <w:tr w:rsidR="006D65AD" w:rsidTr="006D65AD">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6D65AD" w:rsidRDefault="006D65AD">
            <w:pPr>
              <w:pStyle w:val="tablesyntax"/>
              <w:keepNext w:val="0"/>
              <w:keepLines w:val="0"/>
            </w:pPr>
            <w:r>
              <w:tab/>
            </w:r>
            <w:proofErr w:type="spellStart"/>
            <w:r>
              <w:t>rbsp_trailing_bits</w:t>
            </w:r>
            <w:proofErr w:type="spellEnd"/>
            <w:r>
              <w:t>( )</w:t>
            </w:r>
          </w:p>
        </w:tc>
        <w:tc>
          <w:tcPr>
            <w:tcW w:w="1170" w:type="dxa"/>
            <w:tcBorders>
              <w:top w:val="single" w:sz="4" w:space="0" w:color="auto"/>
              <w:left w:val="single" w:sz="4" w:space="0" w:color="auto"/>
              <w:bottom w:val="single" w:sz="4" w:space="0" w:color="auto"/>
              <w:right w:val="single" w:sz="4" w:space="0" w:color="auto"/>
            </w:tcBorders>
          </w:tcPr>
          <w:p w:rsidR="006D65AD" w:rsidRDefault="006D65AD">
            <w:pPr>
              <w:pStyle w:val="tablecell"/>
              <w:keepNext w:val="0"/>
              <w:keepLines w:val="0"/>
            </w:pPr>
          </w:p>
        </w:tc>
      </w:tr>
      <w:tr w:rsidR="006D65AD" w:rsidTr="006D65AD">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6D65AD" w:rsidRDefault="006D65AD">
            <w:pPr>
              <w:pStyle w:val="tablesyntax"/>
              <w:keepNext w:val="0"/>
              <w:keepLines w:val="0"/>
            </w:pPr>
            <w:r>
              <w:t>}</w:t>
            </w:r>
          </w:p>
        </w:tc>
        <w:tc>
          <w:tcPr>
            <w:tcW w:w="1170" w:type="dxa"/>
            <w:tcBorders>
              <w:top w:val="single" w:sz="4" w:space="0" w:color="auto"/>
              <w:left w:val="single" w:sz="4" w:space="0" w:color="auto"/>
              <w:bottom w:val="single" w:sz="4" w:space="0" w:color="auto"/>
              <w:right w:val="single" w:sz="4" w:space="0" w:color="auto"/>
            </w:tcBorders>
          </w:tcPr>
          <w:p w:rsidR="006D65AD" w:rsidRDefault="006D65AD">
            <w:pPr>
              <w:pStyle w:val="tablecell"/>
              <w:keepNext w:val="0"/>
              <w:keepLines w:val="0"/>
            </w:pPr>
          </w:p>
        </w:tc>
      </w:tr>
    </w:tbl>
    <w:p w:rsidR="0035422B" w:rsidRPr="00FB08DB" w:rsidRDefault="0035422B" w:rsidP="0035422B"/>
    <w:p w:rsidR="007C5B86" w:rsidRDefault="007C5B86" w:rsidP="007C5B86">
      <w:pPr>
        <w:pStyle w:val="Heading3"/>
        <w:rPr>
          <w:lang w:val="en-CA"/>
        </w:rPr>
      </w:pPr>
      <w:bookmarkStart w:id="28" w:name="_Toc317198709"/>
      <w:r>
        <w:rPr>
          <w:lang w:val="en-CA"/>
        </w:rPr>
        <w:t>Picture parameter set RBSP semantics</w:t>
      </w:r>
    </w:p>
    <w:p w:rsidR="008D176C" w:rsidRPr="00FB08DB" w:rsidRDefault="008D176C" w:rsidP="008D176C">
      <w:pPr>
        <w:rPr>
          <w:b/>
          <w:bCs/>
        </w:rPr>
      </w:pPr>
      <w:proofErr w:type="spellStart"/>
      <w:proofErr w:type="gramStart"/>
      <w:r w:rsidRPr="00FB08DB">
        <w:rPr>
          <w:b/>
          <w:bCs/>
        </w:rPr>
        <w:t>pic_parameter_set_id</w:t>
      </w:r>
      <w:proofErr w:type="spellEnd"/>
      <w:proofErr w:type="gramEnd"/>
      <w:r w:rsidRPr="00FB08DB">
        <w:t xml:space="preserve"> identifies </w:t>
      </w:r>
      <w:del w:id="29" w:author="Ye-Kui Wang" w:date="2012-04-15T22:24:00Z">
        <w:r w:rsidRPr="00FB08DB" w:rsidDel="008D176C">
          <w:delText xml:space="preserve">the </w:delText>
        </w:r>
      </w:del>
      <w:ins w:id="30" w:author="Ye-Kui Wang" w:date="2012-04-15T22:24:00Z">
        <w:r>
          <w:t>a</w:t>
        </w:r>
        <w:r w:rsidRPr="00FB08DB">
          <w:t xml:space="preserve"> </w:t>
        </w:r>
      </w:ins>
      <w:r w:rsidRPr="00FB08DB">
        <w:t>picture parameter set that is referred to in the</w:t>
      </w:r>
      <w:ins w:id="31" w:author="Ye-Kui Wang" w:date="2012-04-15T22:25:00Z">
        <w:r>
          <w:t xml:space="preserve"> group parameter set</w:t>
        </w:r>
      </w:ins>
      <w:del w:id="32" w:author="Ye-Kui Wang" w:date="2012-04-15T22:26:00Z">
        <w:r w:rsidRPr="00FB08DB" w:rsidDel="008D176C">
          <w:delText xml:space="preserve"> slice header</w:delText>
        </w:r>
      </w:del>
      <w:r w:rsidRPr="00FB08DB">
        <w:t xml:space="preserve">. The value of </w:t>
      </w:r>
      <w:proofErr w:type="spellStart"/>
      <w:r w:rsidRPr="00FB08DB">
        <w:t>pic_parameter_set_id</w:t>
      </w:r>
      <w:proofErr w:type="spellEnd"/>
      <w:r w:rsidRPr="00FB08DB">
        <w:t xml:space="preserve"> shall be in the range of 0 to </w:t>
      </w:r>
      <w:ins w:id="33" w:author="Ye-Kui Wang" w:date="2012-04-15T22:25:00Z">
        <w:r>
          <w:t>31</w:t>
        </w:r>
      </w:ins>
      <w:del w:id="34" w:author="Ye-Kui Wang" w:date="2012-04-15T22:25:00Z">
        <w:r w:rsidRPr="00FB08DB" w:rsidDel="008D176C">
          <w:delText>255</w:delText>
        </w:r>
      </w:del>
      <w:r w:rsidRPr="00FB08DB">
        <w:t>, inclusive.</w:t>
      </w:r>
    </w:p>
    <w:p w:rsidR="008D176C" w:rsidRPr="00FB08DB" w:rsidDel="008D176C" w:rsidRDefault="008D176C" w:rsidP="008D176C">
      <w:pPr>
        <w:rPr>
          <w:del w:id="35" w:author="Ye-Kui Wang" w:date="2012-04-15T22:26:00Z"/>
          <w:lang w:eastAsia="ko-KR"/>
        </w:rPr>
      </w:pPr>
      <w:del w:id="36" w:author="Ye-Kui Wang" w:date="2012-04-15T22:26:00Z">
        <w:r w:rsidRPr="00FB08DB" w:rsidDel="008D176C">
          <w:rPr>
            <w:b/>
            <w:bCs/>
          </w:rPr>
          <w:delText>seq_parameter_set_id</w:delText>
        </w:r>
        <w:r w:rsidRPr="00FB08DB" w:rsidDel="008D176C">
          <w:delText xml:space="preserve"> refers to the active sequence parameter set. The value of seq_parameter_set_id shall be in the range of 0 to 31, inclusive.</w:delText>
        </w:r>
      </w:del>
    </w:p>
    <w:p w:rsidR="007C5B86" w:rsidRPr="008D176C" w:rsidRDefault="008D176C" w:rsidP="007C5B86">
      <w:pPr>
        <w:rPr>
          <w:b/>
        </w:rPr>
      </w:pPr>
      <w:r w:rsidRPr="008D176C">
        <w:rPr>
          <w:b/>
        </w:rPr>
        <w:t>...</w:t>
      </w:r>
    </w:p>
    <w:p w:rsidR="0035422B" w:rsidRDefault="0035422B" w:rsidP="007C5B86">
      <w:pPr>
        <w:pStyle w:val="Heading3"/>
        <w:rPr>
          <w:lang w:val="en-CA"/>
        </w:rPr>
      </w:pPr>
      <w:r w:rsidRPr="007C5B86">
        <w:rPr>
          <w:lang w:val="en-CA"/>
        </w:rPr>
        <w:t>Adaptation parameter set RBSP syntax</w:t>
      </w:r>
      <w:bookmarkEnd w:id="28"/>
    </w:p>
    <w:p w:rsidR="001171B1" w:rsidRDefault="001171B1" w:rsidP="001171B1">
      <w:pPr>
        <w:rPr>
          <w:lang w:val="en-CA"/>
        </w:rPr>
      </w:pPr>
      <w:r>
        <w:rPr>
          <w:lang w:val="en-CA"/>
        </w:rPr>
        <w:t>No change.</w:t>
      </w:r>
    </w:p>
    <w:p w:rsidR="007C5B86" w:rsidRDefault="007C5B86" w:rsidP="007C5B86">
      <w:pPr>
        <w:pStyle w:val="Heading3"/>
        <w:rPr>
          <w:lang w:val="en-CA"/>
        </w:rPr>
      </w:pPr>
      <w:r w:rsidRPr="007C5B86">
        <w:rPr>
          <w:lang w:val="en-CA"/>
        </w:rPr>
        <w:t>Adap</w:t>
      </w:r>
      <w:r>
        <w:rPr>
          <w:lang w:val="en-CA"/>
        </w:rPr>
        <w:t>tation parameter set RBSP semantics</w:t>
      </w:r>
    </w:p>
    <w:p w:rsidR="001171B1" w:rsidRPr="00066987" w:rsidRDefault="001171B1" w:rsidP="001171B1">
      <w:proofErr w:type="spellStart"/>
      <w:proofErr w:type="gramStart"/>
      <w:r w:rsidRPr="00FB08DB">
        <w:rPr>
          <w:b/>
          <w:bCs/>
        </w:rPr>
        <w:t>aps_id</w:t>
      </w:r>
      <w:proofErr w:type="spellEnd"/>
      <w:proofErr w:type="gramEnd"/>
      <w:r w:rsidRPr="00FB08DB">
        <w:t xml:space="preserve"> identifies the adaptation parameter set that is referred to in the </w:t>
      </w:r>
      <w:ins w:id="37" w:author="Ye-Kui Wang" w:date="2012-04-15T22:29:00Z">
        <w:r>
          <w:t>group parameter set</w:t>
        </w:r>
      </w:ins>
      <w:del w:id="38" w:author="Ye-Kui Wang" w:date="2012-04-15T22:29:00Z">
        <w:r w:rsidRPr="00FB08DB" w:rsidDel="001171B1">
          <w:delText>slice header</w:delText>
        </w:r>
      </w:del>
      <w:r w:rsidRPr="00FB08DB">
        <w:t xml:space="preserve">. The value of </w:t>
      </w:r>
      <w:proofErr w:type="spellStart"/>
      <w:r w:rsidRPr="00FB08DB">
        <w:t>aps_id</w:t>
      </w:r>
      <w:proofErr w:type="spellEnd"/>
      <w:r w:rsidRPr="00FB08DB">
        <w:t xml:space="preserve"> shall be in the range of 0 to </w:t>
      </w:r>
      <w:ins w:id="39" w:author="Ye-Kui Wang" w:date="2012-04-15T22:28:00Z">
        <w:r>
          <w:t>31</w:t>
        </w:r>
      </w:ins>
      <w:del w:id="40" w:author="Ye-Kui Wang" w:date="2012-04-15T22:28:00Z">
        <w:r w:rsidRPr="00FB08DB" w:rsidDel="00B76587">
          <w:delText>TBD</w:delText>
        </w:r>
      </w:del>
      <w:r w:rsidRPr="00066987">
        <w:t>, inclusive.</w:t>
      </w:r>
    </w:p>
    <w:p w:rsidR="001171B1" w:rsidRPr="00FB08DB" w:rsidRDefault="001171B1" w:rsidP="001171B1">
      <w:pPr>
        <w:rPr>
          <w:lang w:eastAsia="ko-KR"/>
        </w:rPr>
      </w:pPr>
      <w:r>
        <w:rPr>
          <w:rFonts w:eastAsia="MS Mincho"/>
          <w:b/>
          <w:lang w:eastAsia="zh-CN"/>
        </w:rPr>
        <w:t>...</w:t>
      </w:r>
      <w:r w:rsidRPr="00FB08DB">
        <w:rPr>
          <w:rFonts w:eastAsia="MS Mincho"/>
          <w:lang w:eastAsia="zh-CN"/>
        </w:rPr>
        <w:t xml:space="preserve"> </w:t>
      </w:r>
    </w:p>
    <w:p w:rsidR="007C5B86" w:rsidRDefault="00B5376F" w:rsidP="007C5B86">
      <w:pPr>
        <w:pStyle w:val="Heading3"/>
        <w:rPr>
          <w:lang w:val="en-CA"/>
        </w:rPr>
      </w:pPr>
      <w:r>
        <w:rPr>
          <w:lang w:val="en-CA"/>
        </w:rPr>
        <w:t xml:space="preserve">Group </w:t>
      </w:r>
      <w:r w:rsidR="007C5B86" w:rsidRPr="007C5B86">
        <w:rPr>
          <w:lang w:val="en-CA"/>
        </w:rPr>
        <w:t>parameter set RBSP syntax</w:t>
      </w:r>
      <w:r w:rsidR="00821E65">
        <w:rPr>
          <w:lang w:val="en-CA"/>
        </w:rPr>
        <w:t xml:space="preserve"> </w:t>
      </w:r>
      <w:r w:rsidR="00821E65" w:rsidRPr="00D21758">
        <w:rPr>
          <w:highlight w:val="yellow"/>
          <w:lang w:val="en-CA"/>
        </w:rPr>
        <w:t>(new)</w:t>
      </w:r>
    </w:p>
    <w:p w:rsidR="007C5B86" w:rsidRPr="007C5B86" w:rsidRDefault="007C5B86" w:rsidP="007C5B86">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9"/>
        <w:gridCol w:w="1218"/>
      </w:tblGrid>
      <w:tr w:rsidR="006D65AD" w:rsidTr="006D65A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6D65AD" w:rsidRDefault="006D65AD">
            <w:pPr>
              <w:pStyle w:val="tablesyntax"/>
            </w:pPr>
            <w:proofErr w:type="spellStart"/>
            <w:r>
              <w:t>group_parameter_set_rbsp</w:t>
            </w:r>
            <w:proofErr w:type="spellEnd"/>
            <w:r>
              <w:t>( ) {</w:t>
            </w:r>
          </w:p>
        </w:tc>
        <w:tc>
          <w:tcPr>
            <w:tcW w:w="1218" w:type="dxa"/>
            <w:tcBorders>
              <w:top w:val="single" w:sz="4" w:space="0" w:color="auto"/>
              <w:left w:val="single" w:sz="4" w:space="0" w:color="auto"/>
              <w:bottom w:val="single" w:sz="4" w:space="0" w:color="auto"/>
              <w:right w:val="single" w:sz="4" w:space="0" w:color="auto"/>
            </w:tcBorders>
            <w:hideMark/>
          </w:tcPr>
          <w:p w:rsidR="006D65AD" w:rsidRDefault="006D65AD">
            <w:pPr>
              <w:pStyle w:val="tableheading"/>
            </w:pPr>
            <w:r>
              <w:t>Descriptor</w:t>
            </w:r>
          </w:p>
        </w:tc>
      </w:tr>
      <w:tr w:rsidR="006D65AD" w:rsidTr="006D65A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6D65AD" w:rsidRDefault="006D65AD">
            <w:pPr>
              <w:pStyle w:val="tablesyntax"/>
              <w:rPr>
                <w:bCs/>
                <w:lang w:val="da-DK"/>
              </w:rPr>
            </w:pPr>
            <w:r>
              <w:rPr>
                <w:b/>
                <w:lang w:val="en-US"/>
              </w:rPr>
              <w:tab/>
              <w:t>group_</w:t>
            </w:r>
            <w:r>
              <w:rPr>
                <w:b/>
                <w:lang w:val="nb-NO"/>
              </w:rPr>
              <w:t>parameter_set_id</w:t>
            </w:r>
          </w:p>
        </w:tc>
        <w:tc>
          <w:tcPr>
            <w:tcW w:w="1218" w:type="dxa"/>
            <w:tcBorders>
              <w:top w:val="single" w:sz="4" w:space="0" w:color="auto"/>
              <w:left w:val="single" w:sz="4" w:space="0" w:color="auto"/>
              <w:bottom w:val="single" w:sz="4" w:space="0" w:color="auto"/>
              <w:right w:val="single" w:sz="4" w:space="0" w:color="auto"/>
            </w:tcBorders>
            <w:hideMark/>
          </w:tcPr>
          <w:p w:rsidR="006D65AD" w:rsidRDefault="006D65AD">
            <w:pPr>
              <w:pStyle w:val="tablecell"/>
            </w:pPr>
            <w:r>
              <w:rPr>
                <w:lang w:val="nb-NO"/>
              </w:rPr>
              <w:t>ue(v)</w:t>
            </w:r>
          </w:p>
        </w:tc>
      </w:tr>
      <w:tr w:rsidR="006D65AD" w:rsidTr="006D65A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6D65AD" w:rsidRDefault="006D65AD">
            <w:pPr>
              <w:pStyle w:val="tablesyntax"/>
              <w:rPr>
                <w:b/>
                <w:lang w:val="en-US"/>
              </w:rPr>
            </w:pPr>
            <w:r>
              <w:rPr>
                <w:b/>
                <w:lang w:val="en-US"/>
              </w:rPr>
              <w:tab/>
            </w:r>
            <w:proofErr w:type="spellStart"/>
            <w:r>
              <w:rPr>
                <w:b/>
                <w:lang w:val="en-US"/>
              </w:rPr>
              <w:t>sps_id</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6D65AD" w:rsidRDefault="006D65AD">
            <w:pPr>
              <w:pStyle w:val="tablecell"/>
              <w:rPr>
                <w:lang w:val="nb-NO"/>
              </w:rPr>
            </w:pPr>
            <w:r>
              <w:rPr>
                <w:lang w:val="nb-NO"/>
              </w:rPr>
              <w:t>ue(v)</w:t>
            </w:r>
          </w:p>
        </w:tc>
      </w:tr>
      <w:tr w:rsidR="006D65AD" w:rsidTr="006D65A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6D65AD" w:rsidRDefault="006D65AD">
            <w:pPr>
              <w:pStyle w:val="tablesyntax"/>
              <w:rPr>
                <w:b/>
                <w:lang w:val="en-US"/>
              </w:rPr>
            </w:pPr>
            <w:r>
              <w:rPr>
                <w:b/>
                <w:lang w:val="en-US"/>
              </w:rPr>
              <w:tab/>
            </w:r>
            <w:proofErr w:type="spellStart"/>
            <w:r>
              <w:rPr>
                <w:b/>
                <w:lang w:val="en-US"/>
              </w:rPr>
              <w:t>pps_id</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6D65AD" w:rsidRDefault="006D65AD">
            <w:pPr>
              <w:pStyle w:val="tablecell"/>
              <w:rPr>
                <w:lang w:val="nb-NO"/>
              </w:rPr>
            </w:pPr>
            <w:r>
              <w:rPr>
                <w:lang w:val="nb-NO"/>
              </w:rPr>
              <w:t>ue(v)</w:t>
            </w:r>
          </w:p>
        </w:tc>
      </w:tr>
      <w:tr w:rsidR="001A202F" w:rsidRPr="00672965" w:rsidTr="004D246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1A202F" w:rsidRPr="00672965" w:rsidRDefault="001A202F" w:rsidP="004D246D">
            <w:pPr>
              <w:pStyle w:val="tablesyntax"/>
              <w:rPr>
                <w:b/>
                <w:lang w:val="en-US"/>
              </w:rPr>
            </w:pPr>
            <w:r w:rsidRPr="00672965">
              <w:rPr>
                <w:b/>
                <w:lang w:val="en-US"/>
              </w:rPr>
              <w:tab/>
            </w:r>
            <w:proofErr w:type="spellStart"/>
            <w:r>
              <w:rPr>
                <w:b/>
                <w:lang w:val="en-US"/>
              </w:rPr>
              <w:t>num_ref_ap</w:t>
            </w:r>
            <w:r w:rsidRPr="00672965">
              <w:rPr>
                <w:b/>
                <w:lang w:val="en-US"/>
              </w:rPr>
              <w:t>s_id</w:t>
            </w:r>
            <w:r>
              <w:rPr>
                <w:b/>
                <w:lang w:val="en-US"/>
              </w:rPr>
              <w:t>s</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1A202F" w:rsidRPr="00672965" w:rsidRDefault="001A202F" w:rsidP="004D246D">
            <w:pPr>
              <w:pStyle w:val="tablecell"/>
              <w:rPr>
                <w:lang w:val="nb-NO"/>
              </w:rPr>
            </w:pPr>
            <w:r w:rsidRPr="00672965">
              <w:rPr>
                <w:lang w:val="nb-NO"/>
              </w:rPr>
              <w:t>ue(v)</w:t>
            </w:r>
          </w:p>
        </w:tc>
      </w:tr>
      <w:tr w:rsidR="001A202F" w:rsidRPr="00672965" w:rsidTr="004D246D">
        <w:tblPrEx>
          <w:tblLook w:val="0000" w:firstRow="0" w:lastRow="0" w:firstColumn="0" w:lastColumn="0" w:noHBand="0" w:noVBand="0"/>
        </w:tblPrEx>
        <w:trPr>
          <w:cantSplit/>
          <w:jc w:val="center"/>
        </w:trPr>
        <w:tc>
          <w:tcPr>
            <w:tcW w:w="6709" w:type="dxa"/>
          </w:tcPr>
          <w:p w:rsidR="001A202F" w:rsidRPr="00672965" w:rsidRDefault="001A202F" w:rsidP="004D246D">
            <w:pPr>
              <w:pStyle w:val="tablesyntax"/>
              <w:rPr>
                <w:bCs/>
              </w:rPr>
            </w:pPr>
            <w:r w:rsidRPr="00672965">
              <w:tab/>
              <w:t xml:space="preserve">for( </w:t>
            </w:r>
            <w:proofErr w:type="spellStart"/>
            <w:r>
              <w:t>i</w:t>
            </w:r>
            <w:proofErr w:type="spellEnd"/>
            <w:r w:rsidRPr="00672965">
              <w:t xml:space="preserve"> = 0; </w:t>
            </w:r>
            <w:proofErr w:type="spellStart"/>
            <w:r>
              <w:t>i</w:t>
            </w:r>
            <w:proofErr w:type="spellEnd"/>
            <w:r>
              <w:t xml:space="preserve"> </w:t>
            </w:r>
            <w:r w:rsidRPr="00672965">
              <w:t xml:space="preserve">&lt; </w:t>
            </w:r>
            <w:proofErr w:type="spellStart"/>
            <w:r>
              <w:t>num_ref_aps_ids</w:t>
            </w:r>
            <w:proofErr w:type="spellEnd"/>
            <w:r w:rsidRPr="00672965">
              <w:t xml:space="preserve">; </w:t>
            </w:r>
            <w:proofErr w:type="spellStart"/>
            <w:r>
              <w:t>i</w:t>
            </w:r>
            <w:proofErr w:type="spellEnd"/>
            <w:r w:rsidRPr="00672965">
              <w:t>++ )</w:t>
            </w:r>
            <w:r>
              <w:t xml:space="preserve"> {</w:t>
            </w:r>
          </w:p>
        </w:tc>
        <w:tc>
          <w:tcPr>
            <w:tcW w:w="1218" w:type="dxa"/>
          </w:tcPr>
          <w:p w:rsidR="001A202F" w:rsidRPr="00672965" w:rsidRDefault="001A202F" w:rsidP="004D246D">
            <w:pPr>
              <w:pStyle w:val="tablecell"/>
            </w:pPr>
          </w:p>
        </w:tc>
      </w:tr>
      <w:tr w:rsidR="001A202F" w:rsidRPr="00672965" w:rsidTr="004D246D">
        <w:tblPrEx>
          <w:tblLook w:val="0000" w:firstRow="0" w:lastRow="0" w:firstColumn="0" w:lastColumn="0" w:noHBand="0" w:noVBand="0"/>
        </w:tblPrEx>
        <w:trPr>
          <w:cantSplit/>
          <w:jc w:val="center"/>
        </w:trPr>
        <w:tc>
          <w:tcPr>
            <w:tcW w:w="6709" w:type="dxa"/>
          </w:tcPr>
          <w:p w:rsidR="001A202F" w:rsidRPr="00672965" w:rsidRDefault="001A202F" w:rsidP="004D246D">
            <w:pPr>
              <w:pStyle w:val="tablesyntax"/>
              <w:rPr>
                <w:b/>
                <w:lang w:val="en-US"/>
              </w:rPr>
            </w:pPr>
            <w:r w:rsidRPr="00672965">
              <w:rPr>
                <w:b/>
                <w:lang w:val="en-US"/>
              </w:rPr>
              <w:tab/>
            </w:r>
            <w:r w:rsidRPr="00672965">
              <w:rPr>
                <w:b/>
                <w:lang w:val="en-US"/>
              </w:rPr>
              <w:tab/>
            </w:r>
            <w:proofErr w:type="spellStart"/>
            <w:r>
              <w:rPr>
                <w:b/>
                <w:lang w:val="en-US"/>
              </w:rPr>
              <w:t>ref_</w:t>
            </w:r>
            <w:r w:rsidRPr="00672965">
              <w:rPr>
                <w:b/>
                <w:lang w:val="en-US"/>
              </w:rPr>
              <w:t>aps_id</w:t>
            </w:r>
            <w:proofErr w:type="spellEnd"/>
            <w:r w:rsidRPr="00672965">
              <w:rPr>
                <w:b/>
                <w:lang w:val="nb-NO"/>
              </w:rPr>
              <w:t>[</w:t>
            </w:r>
            <w:r w:rsidRPr="00672965">
              <w:t> </w:t>
            </w:r>
            <w:r w:rsidRPr="00672965">
              <w:rPr>
                <w:lang w:val="nb-NO"/>
              </w:rPr>
              <w:t>i</w:t>
            </w:r>
            <w:r w:rsidRPr="00672965">
              <w:t> </w:t>
            </w:r>
            <w:r w:rsidRPr="00672965">
              <w:rPr>
                <w:b/>
                <w:lang w:val="nb-NO"/>
              </w:rPr>
              <w:t>]</w:t>
            </w:r>
          </w:p>
        </w:tc>
        <w:tc>
          <w:tcPr>
            <w:tcW w:w="1218" w:type="dxa"/>
          </w:tcPr>
          <w:p w:rsidR="001A202F" w:rsidRPr="00672965" w:rsidRDefault="001A202F" w:rsidP="004D246D">
            <w:pPr>
              <w:pStyle w:val="tablecell"/>
              <w:rPr>
                <w:lang w:val="nb-NO"/>
              </w:rPr>
            </w:pPr>
            <w:r w:rsidRPr="00672965">
              <w:rPr>
                <w:lang w:val="nb-NO"/>
              </w:rPr>
              <w:t>ue(v)</w:t>
            </w:r>
          </w:p>
        </w:tc>
      </w:tr>
      <w:tr w:rsidR="001A202F" w:rsidRPr="00672965" w:rsidTr="004D246D">
        <w:tblPrEx>
          <w:tblLook w:val="0000" w:firstRow="0" w:lastRow="0" w:firstColumn="0" w:lastColumn="0" w:noHBand="0" w:noVBand="0"/>
        </w:tblPrEx>
        <w:trPr>
          <w:cantSplit/>
          <w:jc w:val="center"/>
        </w:trPr>
        <w:tc>
          <w:tcPr>
            <w:tcW w:w="6709" w:type="dxa"/>
          </w:tcPr>
          <w:p w:rsidR="001A202F" w:rsidRPr="00672965" w:rsidRDefault="001A202F" w:rsidP="004D246D">
            <w:pPr>
              <w:pStyle w:val="tablesyntax"/>
              <w:rPr>
                <w:b/>
                <w:lang w:val="en-US"/>
              </w:rPr>
            </w:pPr>
            <w:r w:rsidRPr="00672965">
              <w:rPr>
                <w:b/>
                <w:lang w:val="en-US"/>
              </w:rPr>
              <w:tab/>
            </w:r>
            <w:r w:rsidRPr="00672965">
              <w:rPr>
                <w:b/>
                <w:lang w:val="en-US"/>
              </w:rPr>
              <w:tab/>
            </w:r>
            <w:proofErr w:type="spellStart"/>
            <w:r>
              <w:rPr>
                <w:b/>
                <w:lang w:val="en-US"/>
              </w:rPr>
              <w:t>ref_</w:t>
            </w:r>
            <w:r w:rsidRPr="00672965">
              <w:rPr>
                <w:b/>
                <w:lang w:val="en-US"/>
              </w:rPr>
              <w:t>aps_</w:t>
            </w:r>
            <w:r>
              <w:rPr>
                <w:b/>
                <w:lang w:val="en-US"/>
              </w:rPr>
              <w:t>param_type</w:t>
            </w:r>
            <w:proofErr w:type="spellEnd"/>
            <w:r w:rsidRPr="00672965">
              <w:rPr>
                <w:b/>
                <w:lang w:val="nb-NO"/>
              </w:rPr>
              <w:t>[</w:t>
            </w:r>
            <w:r w:rsidRPr="00672965">
              <w:t> </w:t>
            </w:r>
            <w:r w:rsidRPr="00672965">
              <w:rPr>
                <w:lang w:val="nb-NO"/>
              </w:rPr>
              <w:t>i</w:t>
            </w:r>
            <w:r w:rsidRPr="00672965">
              <w:t> </w:t>
            </w:r>
            <w:r w:rsidRPr="00672965">
              <w:rPr>
                <w:b/>
                <w:lang w:val="nb-NO"/>
              </w:rPr>
              <w:t>]</w:t>
            </w:r>
          </w:p>
        </w:tc>
        <w:tc>
          <w:tcPr>
            <w:tcW w:w="1218" w:type="dxa"/>
          </w:tcPr>
          <w:p w:rsidR="001A202F" w:rsidRPr="00672965" w:rsidRDefault="001A202F" w:rsidP="004D246D">
            <w:pPr>
              <w:pStyle w:val="tablecell"/>
              <w:rPr>
                <w:lang w:val="nb-NO"/>
              </w:rPr>
            </w:pPr>
            <w:r w:rsidRPr="00672965">
              <w:rPr>
                <w:lang w:val="nb-NO"/>
              </w:rPr>
              <w:t>ue(v)</w:t>
            </w:r>
          </w:p>
        </w:tc>
      </w:tr>
      <w:tr w:rsidR="001A202F" w:rsidRPr="00672965" w:rsidTr="004D246D">
        <w:trPr>
          <w:cantSplit/>
          <w:jc w:val="center"/>
        </w:trPr>
        <w:tc>
          <w:tcPr>
            <w:tcW w:w="6709" w:type="dxa"/>
            <w:tcBorders>
              <w:top w:val="single" w:sz="4" w:space="0" w:color="auto"/>
              <w:left w:val="single" w:sz="4" w:space="0" w:color="auto"/>
              <w:bottom w:val="single" w:sz="4" w:space="0" w:color="auto"/>
              <w:right w:val="single" w:sz="4" w:space="0" w:color="auto"/>
            </w:tcBorders>
          </w:tcPr>
          <w:p w:rsidR="001A202F" w:rsidRPr="00672965" w:rsidRDefault="001A202F" w:rsidP="004D246D">
            <w:pPr>
              <w:pStyle w:val="tablesyntax"/>
              <w:rPr>
                <w:bCs/>
              </w:rPr>
            </w:pPr>
            <w:r>
              <w:rPr>
                <w:bCs/>
              </w:rPr>
              <w:tab/>
              <w:t>}</w:t>
            </w:r>
          </w:p>
        </w:tc>
        <w:tc>
          <w:tcPr>
            <w:tcW w:w="1218" w:type="dxa"/>
            <w:tcBorders>
              <w:top w:val="single" w:sz="4" w:space="0" w:color="auto"/>
              <w:left w:val="single" w:sz="4" w:space="0" w:color="auto"/>
              <w:bottom w:val="single" w:sz="4" w:space="0" w:color="auto"/>
              <w:right w:val="single" w:sz="4" w:space="0" w:color="auto"/>
            </w:tcBorders>
          </w:tcPr>
          <w:p w:rsidR="001A202F" w:rsidRPr="00672965" w:rsidRDefault="001A202F" w:rsidP="004D246D">
            <w:pPr>
              <w:pStyle w:val="tablecell"/>
            </w:pPr>
          </w:p>
        </w:tc>
      </w:tr>
      <w:tr w:rsidR="006D65AD" w:rsidTr="006D65A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6D65AD" w:rsidRDefault="006D65AD">
            <w:pPr>
              <w:pStyle w:val="tablesyntax"/>
              <w:rPr>
                <w:b/>
              </w:rPr>
            </w:pPr>
            <w:r>
              <w:rPr>
                <w:bCs/>
              </w:rPr>
              <w:tab/>
            </w:r>
            <w:proofErr w:type="spellStart"/>
            <w:r>
              <w:rPr>
                <w:b/>
                <w:bCs/>
              </w:rPr>
              <w:t>gps_extension_flag</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6D65AD" w:rsidRDefault="006D65AD">
            <w:pPr>
              <w:pStyle w:val="tablecell"/>
            </w:pPr>
            <w:r>
              <w:t>u(1)</w:t>
            </w:r>
          </w:p>
        </w:tc>
      </w:tr>
      <w:tr w:rsidR="006D65AD" w:rsidTr="006D65A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6D65AD" w:rsidRDefault="006D65AD">
            <w:pPr>
              <w:pStyle w:val="tablesyntax"/>
              <w:rPr>
                <w:b/>
              </w:rPr>
            </w:pPr>
            <w:r>
              <w:rPr>
                <w:bCs/>
              </w:rPr>
              <w:tab/>
              <w:t xml:space="preserve">if( </w:t>
            </w:r>
            <w:proofErr w:type="spellStart"/>
            <w:r>
              <w:rPr>
                <w:bCs/>
              </w:rPr>
              <w:t>gps_extension_flag</w:t>
            </w:r>
            <w:proofErr w:type="spellEnd"/>
            <w:r>
              <w:rPr>
                <w:bCs/>
              </w:rPr>
              <w:t xml:space="preserve"> )</w:t>
            </w:r>
          </w:p>
        </w:tc>
        <w:tc>
          <w:tcPr>
            <w:tcW w:w="1218" w:type="dxa"/>
            <w:tcBorders>
              <w:top w:val="single" w:sz="4" w:space="0" w:color="auto"/>
              <w:left w:val="single" w:sz="4" w:space="0" w:color="auto"/>
              <w:bottom w:val="single" w:sz="4" w:space="0" w:color="auto"/>
              <w:right w:val="single" w:sz="4" w:space="0" w:color="auto"/>
            </w:tcBorders>
          </w:tcPr>
          <w:p w:rsidR="006D65AD" w:rsidRDefault="006D65AD">
            <w:pPr>
              <w:pStyle w:val="tablecell"/>
            </w:pPr>
          </w:p>
        </w:tc>
      </w:tr>
      <w:tr w:rsidR="006D65AD" w:rsidTr="006D65A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6D65AD" w:rsidRDefault="006D65AD">
            <w:pPr>
              <w:pStyle w:val="tablesyntax"/>
              <w:rPr>
                <w:b/>
              </w:rPr>
            </w:pPr>
            <w:r>
              <w:rPr>
                <w:b/>
              </w:rPr>
              <w:tab/>
            </w:r>
            <w:r>
              <w:rPr>
                <w:b/>
              </w:rPr>
              <w:tab/>
            </w:r>
            <w:r>
              <w:t xml:space="preserve">while( </w:t>
            </w:r>
            <w:proofErr w:type="spellStart"/>
            <w:r>
              <w:t>more_rbsp_data</w:t>
            </w:r>
            <w:proofErr w:type="spellEnd"/>
            <w:r>
              <w:t>( ) )</w:t>
            </w:r>
          </w:p>
        </w:tc>
        <w:tc>
          <w:tcPr>
            <w:tcW w:w="1218" w:type="dxa"/>
            <w:tcBorders>
              <w:top w:val="single" w:sz="4" w:space="0" w:color="auto"/>
              <w:left w:val="single" w:sz="4" w:space="0" w:color="auto"/>
              <w:bottom w:val="single" w:sz="4" w:space="0" w:color="auto"/>
              <w:right w:val="single" w:sz="4" w:space="0" w:color="auto"/>
            </w:tcBorders>
          </w:tcPr>
          <w:p w:rsidR="006D65AD" w:rsidRDefault="006D65AD">
            <w:pPr>
              <w:pStyle w:val="tablecell"/>
            </w:pPr>
          </w:p>
        </w:tc>
      </w:tr>
      <w:tr w:rsidR="006D65AD" w:rsidTr="006D65A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6D65AD" w:rsidRDefault="006D65AD">
            <w:pPr>
              <w:pStyle w:val="tablesyntax"/>
              <w:rPr>
                <w:b/>
              </w:rPr>
            </w:pPr>
            <w:r>
              <w:rPr>
                <w:b/>
              </w:rPr>
              <w:tab/>
            </w:r>
            <w:r>
              <w:rPr>
                <w:b/>
              </w:rPr>
              <w:tab/>
            </w:r>
            <w:r>
              <w:rPr>
                <w:b/>
              </w:rPr>
              <w:tab/>
            </w:r>
            <w:proofErr w:type="spellStart"/>
            <w:r>
              <w:rPr>
                <w:b/>
              </w:rPr>
              <w:t>gps_extension_data_flag</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6D65AD" w:rsidRDefault="006D65AD">
            <w:pPr>
              <w:pStyle w:val="tablecell"/>
            </w:pPr>
            <w:r>
              <w:t>u(1)</w:t>
            </w:r>
          </w:p>
        </w:tc>
      </w:tr>
      <w:tr w:rsidR="006D65AD" w:rsidTr="006D65A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6D65AD" w:rsidRDefault="006D65AD">
            <w:pPr>
              <w:pStyle w:val="tablesyntax"/>
              <w:rPr>
                <w:bCs/>
              </w:rPr>
            </w:pPr>
            <w:r>
              <w:rPr>
                <w:bCs/>
              </w:rPr>
              <w:tab/>
            </w:r>
            <w:proofErr w:type="spellStart"/>
            <w:r>
              <w:rPr>
                <w:bCs/>
              </w:rPr>
              <w:t>rbsp_trailing_bits</w:t>
            </w:r>
            <w:proofErr w:type="spellEnd"/>
            <w:r>
              <w:rPr>
                <w:bCs/>
              </w:rPr>
              <w:t>( )</w:t>
            </w:r>
          </w:p>
        </w:tc>
        <w:tc>
          <w:tcPr>
            <w:tcW w:w="1218" w:type="dxa"/>
            <w:tcBorders>
              <w:top w:val="single" w:sz="4" w:space="0" w:color="auto"/>
              <w:left w:val="single" w:sz="4" w:space="0" w:color="auto"/>
              <w:bottom w:val="single" w:sz="4" w:space="0" w:color="auto"/>
              <w:right w:val="single" w:sz="4" w:space="0" w:color="auto"/>
            </w:tcBorders>
          </w:tcPr>
          <w:p w:rsidR="006D65AD" w:rsidRDefault="006D65AD">
            <w:pPr>
              <w:pStyle w:val="tablecell"/>
            </w:pPr>
          </w:p>
        </w:tc>
      </w:tr>
      <w:tr w:rsidR="006D65AD" w:rsidTr="006D65A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6D65AD" w:rsidRDefault="006D65AD">
            <w:pPr>
              <w:pStyle w:val="tablesyntax"/>
              <w:keepNext w:val="0"/>
            </w:pPr>
            <w:r>
              <w:t>}</w:t>
            </w:r>
          </w:p>
        </w:tc>
        <w:tc>
          <w:tcPr>
            <w:tcW w:w="1218" w:type="dxa"/>
            <w:tcBorders>
              <w:top w:val="single" w:sz="4" w:space="0" w:color="auto"/>
              <w:left w:val="single" w:sz="4" w:space="0" w:color="auto"/>
              <w:bottom w:val="single" w:sz="4" w:space="0" w:color="auto"/>
              <w:right w:val="single" w:sz="4" w:space="0" w:color="auto"/>
            </w:tcBorders>
          </w:tcPr>
          <w:p w:rsidR="006D65AD" w:rsidRDefault="006D65AD">
            <w:pPr>
              <w:pStyle w:val="tablecell"/>
              <w:keepNext w:val="0"/>
            </w:pPr>
          </w:p>
        </w:tc>
      </w:tr>
    </w:tbl>
    <w:p w:rsidR="006D65AD" w:rsidRDefault="006D65AD" w:rsidP="006D65AD">
      <w:pPr>
        <w:jc w:val="both"/>
        <w:rPr>
          <w:b/>
          <w:lang w:val="nb-NO"/>
        </w:rPr>
      </w:pPr>
    </w:p>
    <w:p w:rsidR="00821E65" w:rsidRDefault="00821E65" w:rsidP="00821E65">
      <w:pPr>
        <w:pStyle w:val="Heading3"/>
        <w:rPr>
          <w:lang w:val="en-CA"/>
        </w:rPr>
      </w:pPr>
      <w:r>
        <w:rPr>
          <w:lang w:val="en-CA"/>
        </w:rPr>
        <w:t xml:space="preserve">Group </w:t>
      </w:r>
      <w:r w:rsidRPr="007C5B86">
        <w:rPr>
          <w:lang w:val="en-CA"/>
        </w:rPr>
        <w:t>parameter set RBSP s</w:t>
      </w:r>
      <w:r>
        <w:rPr>
          <w:lang w:val="en-CA"/>
        </w:rPr>
        <w:t xml:space="preserve">emantics </w:t>
      </w:r>
      <w:r w:rsidRPr="00D21758">
        <w:rPr>
          <w:highlight w:val="yellow"/>
          <w:lang w:val="en-CA"/>
        </w:rPr>
        <w:t>(new)</w:t>
      </w:r>
    </w:p>
    <w:p w:rsidR="006D65AD" w:rsidRDefault="006D65AD" w:rsidP="006D65AD">
      <w:pPr>
        <w:jc w:val="both"/>
        <w:rPr>
          <w:lang w:val="nb-NO"/>
        </w:rPr>
      </w:pPr>
      <w:r>
        <w:rPr>
          <w:b/>
          <w:lang w:val="nb-NO"/>
        </w:rPr>
        <w:t>group_parameter_set_id</w:t>
      </w:r>
      <w:r>
        <w:rPr>
          <w:lang w:val="nb-NO"/>
        </w:rPr>
        <w:t xml:space="preserve"> identifies a group parameter set. The value of group_parameter_set_id shall be in the range of 0 to </w:t>
      </w:r>
      <w:r w:rsidR="006D5477">
        <w:rPr>
          <w:lang w:val="nb-NO"/>
        </w:rPr>
        <w:t>255</w:t>
      </w:r>
      <w:r>
        <w:rPr>
          <w:lang w:val="nb-NO"/>
        </w:rPr>
        <w:t>, inclusive.</w:t>
      </w:r>
    </w:p>
    <w:p w:rsidR="006D65AD" w:rsidRDefault="006D65AD" w:rsidP="006D65AD">
      <w:pPr>
        <w:rPr>
          <w:szCs w:val="22"/>
        </w:rPr>
      </w:pPr>
      <w:proofErr w:type="spellStart"/>
      <w:proofErr w:type="gramStart"/>
      <w:r>
        <w:rPr>
          <w:b/>
          <w:szCs w:val="22"/>
        </w:rPr>
        <w:t>sps_id</w:t>
      </w:r>
      <w:proofErr w:type="spellEnd"/>
      <w:proofErr w:type="gramEnd"/>
      <w:r>
        <w:rPr>
          <w:szCs w:val="22"/>
          <w:lang w:val="nb-NO"/>
        </w:rPr>
        <w:t xml:space="preserve"> identifies the sequence parameter set </w:t>
      </w:r>
      <w:r w:rsidR="006D5477">
        <w:rPr>
          <w:szCs w:val="22"/>
          <w:lang w:val="nb-NO"/>
        </w:rPr>
        <w:t xml:space="preserve">referenced </w:t>
      </w:r>
      <w:r>
        <w:rPr>
          <w:szCs w:val="22"/>
          <w:lang w:val="nb-NO"/>
        </w:rPr>
        <w:t xml:space="preserve">by the group parameter set. </w:t>
      </w:r>
      <w:r>
        <w:rPr>
          <w:lang w:val="nb-NO"/>
        </w:rPr>
        <w:t xml:space="preserve">The value of sps_id shall be in the range of 0 to </w:t>
      </w:r>
      <w:r w:rsidR="006D5477">
        <w:rPr>
          <w:lang w:val="nb-NO"/>
        </w:rPr>
        <w:t>31</w:t>
      </w:r>
      <w:r>
        <w:rPr>
          <w:lang w:val="nb-NO"/>
        </w:rPr>
        <w:t>, inclusive.</w:t>
      </w:r>
    </w:p>
    <w:p w:rsidR="006D65AD" w:rsidRDefault="006D65AD" w:rsidP="006D65AD">
      <w:pPr>
        <w:rPr>
          <w:szCs w:val="22"/>
        </w:rPr>
      </w:pPr>
      <w:proofErr w:type="spellStart"/>
      <w:proofErr w:type="gramStart"/>
      <w:r>
        <w:rPr>
          <w:b/>
          <w:szCs w:val="22"/>
        </w:rPr>
        <w:lastRenderedPageBreak/>
        <w:t>pps_id</w:t>
      </w:r>
      <w:proofErr w:type="spellEnd"/>
      <w:proofErr w:type="gramEnd"/>
      <w:r>
        <w:rPr>
          <w:szCs w:val="22"/>
          <w:lang w:val="nb-NO"/>
        </w:rPr>
        <w:t xml:space="preserve"> identifies the picture parameter set </w:t>
      </w:r>
      <w:r w:rsidR="006D5477">
        <w:rPr>
          <w:szCs w:val="22"/>
          <w:lang w:val="nb-NO"/>
        </w:rPr>
        <w:t xml:space="preserve">referenced </w:t>
      </w:r>
      <w:r>
        <w:rPr>
          <w:szCs w:val="22"/>
          <w:lang w:val="nb-NO"/>
        </w:rPr>
        <w:t xml:space="preserve">by the group parameter set. </w:t>
      </w:r>
      <w:r>
        <w:rPr>
          <w:lang w:val="nb-NO"/>
        </w:rPr>
        <w:t xml:space="preserve">The value of pps_id shall be in the range of 0 to </w:t>
      </w:r>
      <w:r w:rsidR="006D5477">
        <w:rPr>
          <w:lang w:val="nb-NO"/>
        </w:rPr>
        <w:t>31</w:t>
      </w:r>
      <w:r>
        <w:rPr>
          <w:lang w:val="nb-NO"/>
        </w:rPr>
        <w:t>, inclusive.</w:t>
      </w:r>
    </w:p>
    <w:p w:rsidR="006D5477" w:rsidRPr="00BA5F10" w:rsidRDefault="006D5477" w:rsidP="006D5477">
      <w:pPr>
        <w:jc w:val="both"/>
      </w:pPr>
      <w:proofErr w:type="spellStart"/>
      <w:proofErr w:type="gramStart"/>
      <w:r>
        <w:rPr>
          <w:b/>
        </w:rPr>
        <w:t>num_ref_ap</w:t>
      </w:r>
      <w:r w:rsidRPr="00672965">
        <w:rPr>
          <w:b/>
        </w:rPr>
        <w:t>s_</w:t>
      </w:r>
      <w:r>
        <w:rPr>
          <w:b/>
        </w:rPr>
        <w:t>ids</w:t>
      </w:r>
      <w:proofErr w:type="spellEnd"/>
      <w:proofErr w:type="gramEnd"/>
      <w:r>
        <w:t xml:space="preserve"> </w:t>
      </w:r>
      <w:r w:rsidRPr="00BA5F10">
        <w:t xml:space="preserve">specifies the number of </w:t>
      </w:r>
      <w:r>
        <w:t xml:space="preserve">the following </w:t>
      </w:r>
      <w:proofErr w:type="spellStart"/>
      <w:r>
        <w:t>ref_aps_id</w:t>
      </w:r>
      <w:proofErr w:type="spellEnd"/>
      <w:r>
        <w:t>[ </w:t>
      </w:r>
      <w:proofErr w:type="spellStart"/>
      <w:r>
        <w:t>i</w:t>
      </w:r>
      <w:proofErr w:type="spellEnd"/>
      <w:r>
        <w:t xml:space="preserve"> ] syntax elements. </w:t>
      </w:r>
      <w:r>
        <w:rPr>
          <w:lang w:val="nb-NO"/>
        </w:rPr>
        <w:t xml:space="preserve">The value of num_ref_aps_ids shall be in </w:t>
      </w:r>
      <w:r w:rsidRPr="00267CDF">
        <w:t>the range of</w:t>
      </w:r>
      <w:r>
        <w:t> </w:t>
      </w:r>
      <w:r w:rsidRPr="00267CDF">
        <w:t>0 to</w:t>
      </w:r>
      <w:r>
        <w:t> </w:t>
      </w:r>
      <w:r w:rsidRPr="00267CDF">
        <w:t>4, inclusive.</w:t>
      </w:r>
    </w:p>
    <w:p w:rsidR="006D5477" w:rsidRDefault="006D5477" w:rsidP="006D5477">
      <w:pPr>
        <w:jc w:val="both"/>
        <w:rPr>
          <w:szCs w:val="22"/>
        </w:rPr>
      </w:pPr>
      <w:proofErr w:type="spellStart"/>
      <w:r>
        <w:rPr>
          <w:b/>
          <w:szCs w:val="22"/>
        </w:rPr>
        <w:t>ref_a</w:t>
      </w:r>
      <w:r w:rsidRPr="00E474AA">
        <w:rPr>
          <w:b/>
          <w:szCs w:val="22"/>
        </w:rPr>
        <w:t>ps_id</w:t>
      </w:r>
      <w:proofErr w:type="spellEnd"/>
      <w:proofErr w:type="gramStart"/>
      <w:r w:rsidRPr="00E474AA">
        <w:rPr>
          <w:b/>
          <w:szCs w:val="22"/>
          <w:lang w:val="nb-NO"/>
        </w:rPr>
        <w:t>[</w:t>
      </w:r>
      <w:r w:rsidRPr="00E474AA">
        <w:rPr>
          <w:szCs w:val="22"/>
        </w:rPr>
        <w:t> </w:t>
      </w:r>
      <w:r w:rsidRPr="00E474AA">
        <w:rPr>
          <w:szCs w:val="22"/>
          <w:lang w:val="nb-NO"/>
        </w:rPr>
        <w:t>i</w:t>
      </w:r>
      <w:proofErr w:type="gramEnd"/>
      <w:r w:rsidRPr="00E474AA">
        <w:rPr>
          <w:szCs w:val="22"/>
        </w:rPr>
        <w:t> </w:t>
      </w:r>
      <w:r w:rsidRPr="00E474AA">
        <w:rPr>
          <w:b/>
          <w:szCs w:val="22"/>
          <w:lang w:val="nb-NO"/>
        </w:rPr>
        <w:t>]</w:t>
      </w:r>
      <w:r w:rsidRPr="00E474AA">
        <w:rPr>
          <w:szCs w:val="22"/>
          <w:lang w:val="nb-NO"/>
        </w:rPr>
        <w:t xml:space="preserve"> </w:t>
      </w:r>
      <w:r>
        <w:rPr>
          <w:szCs w:val="22"/>
          <w:lang w:val="nb-NO"/>
        </w:rPr>
        <w:t xml:space="preserve">identifies </w:t>
      </w:r>
      <w:r w:rsidRPr="00E474AA">
        <w:rPr>
          <w:szCs w:val="22"/>
          <w:lang w:val="nb-NO"/>
        </w:rPr>
        <w:t>the</w:t>
      </w:r>
      <w:r>
        <w:rPr>
          <w:szCs w:val="22"/>
          <w:lang w:val="nb-NO"/>
        </w:rPr>
        <w:t xml:space="preserve"> i-th adaptaion </w:t>
      </w:r>
      <w:r w:rsidRPr="00E474AA">
        <w:rPr>
          <w:szCs w:val="22"/>
          <w:lang w:val="nb-NO"/>
        </w:rPr>
        <w:t xml:space="preserve">parameter set </w:t>
      </w:r>
      <w:r>
        <w:rPr>
          <w:szCs w:val="22"/>
          <w:lang w:val="nb-NO"/>
        </w:rPr>
        <w:t>referenced by the group parameter set</w:t>
      </w:r>
      <w:r w:rsidRPr="00E474AA">
        <w:rPr>
          <w:szCs w:val="22"/>
          <w:lang w:val="nb-NO"/>
        </w:rPr>
        <w:t>.</w:t>
      </w:r>
      <w:r>
        <w:rPr>
          <w:szCs w:val="22"/>
          <w:lang w:val="nb-NO"/>
        </w:rPr>
        <w:t xml:space="preserve"> </w:t>
      </w:r>
      <w:r>
        <w:rPr>
          <w:lang w:val="nb-NO"/>
        </w:rPr>
        <w:t>The value of ref_aps_id[ i ] shall be in the range of 0 to 31, inclusive.</w:t>
      </w:r>
    </w:p>
    <w:p w:rsidR="006D5477" w:rsidRPr="00BB00AB" w:rsidRDefault="006D5477" w:rsidP="006D5477">
      <w:pPr>
        <w:ind w:left="720"/>
        <w:jc w:val="both"/>
        <w:rPr>
          <w:sz w:val="18"/>
          <w:szCs w:val="18"/>
        </w:rPr>
      </w:pPr>
      <w:r w:rsidRPr="00BB00AB">
        <w:rPr>
          <w:sz w:val="18"/>
          <w:szCs w:val="18"/>
          <w:lang w:val="nb-NO"/>
        </w:rPr>
        <w:t xml:space="preserve">NOTE – The same value of the </w:t>
      </w:r>
      <w:r>
        <w:rPr>
          <w:sz w:val="18"/>
          <w:szCs w:val="18"/>
          <w:lang w:val="nb-NO"/>
        </w:rPr>
        <w:t>ref_</w:t>
      </w:r>
      <w:r w:rsidRPr="00BB00AB">
        <w:rPr>
          <w:sz w:val="18"/>
          <w:szCs w:val="18"/>
          <w:lang w:val="nb-NO"/>
        </w:rPr>
        <w:t>aps_id</w:t>
      </w:r>
      <w:r>
        <w:rPr>
          <w:sz w:val="18"/>
          <w:szCs w:val="18"/>
          <w:lang w:val="nb-NO"/>
        </w:rPr>
        <w:t>[ i ]</w:t>
      </w:r>
      <w:r w:rsidRPr="00BB00AB">
        <w:rPr>
          <w:sz w:val="18"/>
          <w:szCs w:val="18"/>
          <w:lang w:val="nb-NO"/>
        </w:rPr>
        <w:t xml:space="preserve"> may be present in the loop more than once</w:t>
      </w:r>
      <w:r>
        <w:rPr>
          <w:sz w:val="18"/>
          <w:szCs w:val="18"/>
          <w:lang w:val="nb-NO"/>
        </w:rPr>
        <w:t xml:space="preserve">, thus </w:t>
      </w:r>
      <w:r w:rsidRPr="00BB00AB">
        <w:rPr>
          <w:sz w:val="18"/>
          <w:szCs w:val="18"/>
          <w:lang w:val="nb-NO"/>
        </w:rPr>
        <w:t xml:space="preserve">more than one type of </w:t>
      </w:r>
      <w:r>
        <w:rPr>
          <w:sz w:val="18"/>
          <w:szCs w:val="18"/>
          <w:lang w:val="nb-NO"/>
        </w:rPr>
        <w:t xml:space="preserve">APS parameters from </w:t>
      </w:r>
      <w:r w:rsidRPr="00BB00AB">
        <w:rPr>
          <w:sz w:val="18"/>
          <w:szCs w:val="18"/>
          <w:lang w:val="nb-NO"/>
        </w:rPr>
        <w:t>the same APS</w:t>
      </w:r>
      <w:r>
        <w:rPr>
          <w:sz w:val="18"/>
          <w:szCs w:val="18"/>
          <w:lang w:val="nb-NO"/>
        </w:rPr>
        <w:t xml:space="preserve"> can be referenced by the same GPS and applies to coded slices referring to the GPS</w:t>
      </w:r>
      <w:r w:rsidRPr="00BB00AB">
        <w:rPr>
          <w:sz w:val="18"/>
          <w:szCs w:val="18"/>
          <w:lang w:val="nb-NO"/>
        </w:rPr>
        <w:t>.</w:t>
      </w:r>
    </w:p>
    <w:p w:rsidR="006D5477" w:rsidRDefault="006D5477" w:rsidP="006D5477">
      <w:pPr>
        <w:jc w:val="both"/>
        <w:rPr>
          <w:szCs w:val="22"/>
        </w:rPr>
      </w:pPr>
      <w:proofErr w:type="spellStart"/>
      <w:r>
        <w:rPr>
          <w:b/>
          <w:szCs w:val="22"/>
        </w:rPr>
        <w:t>ref_a</w:t>
      </w:r>
      <w:r w:rsidRPr="00E474AA">
        <w:rPr>
          <w:b/>
          <w:szCs w:val="22"/>
        </w:rPr>
        <w:t>ps_</w:t>
      </w:r>
      <w:r>
        <w:rPr>
          <w:b/>
          <w:szCs w:val="22"/>
        </w:rPr>
        <w:t>param_type</w:t>
      </w:r>
      <w:proofErr w:type="spellEnd"/>
      <w:proofErr w:type="gramStart"/>
      <w:r w:rsidRPr="00E474AA">
        <w:rPr>
          <w:b/>
          <w:szCs w:val="22"/>
          <w:lang w:val="nb-NO"/>
        </w:rPr>
        <w:t>[</w:t>
      </w:r>
      <w:r w:rsidRPr="00E474AA">
        <w:rPr>
          <w:szCs w:val="22"/>
        </w:rPr>
        <w:t> </w:t>
      </w:r>
      <w:r w:rsidRPr="00E474AA">
        <w:rPr>
          <w:szCs w:val="22"/>
          <w:lang w:val="nb-NO"/>
        </w:rPr>
        <w:t>i</w:t>
      </w:r>
      <w:proofErr w:type="gramEnd"/>
      <w:r w:rsidRPr="00E474AA">
        <w:rPr>
          <w:szCs w:val="22"/>
        </w:rPr>
        <w:t> </w:t>
      </w:r>
      <w:r w:rsidRPr="00E474AA">
        <w:rPr>
          <w:b/>
          <w:szCs w:val="22"/>
          <w:lang w:val="nb-NO"/>
        </w:rPr>
        <w:t>]</w:t>
      </w:r>
      <w:r w:rsidRPr="00E474AA">
        <w:rPr>
          <w:szCs w:val="22"/>
          <w:lang w:val="nb-NO"/>
        </w:rPr>
        <w:t xml:space="preserve"> </w:t>
      </w:r>
      <w:r>
        <w:rPr>
          <w:szCs w:val="22"/>
          <w:lang w:val="nb-NO"/>
        </w:rPr>
        <w:t xml:space="preserve">specifies the type of the APS parameters included in the i-th adaptaion </w:t>
      </w:r>
      <w:r w:rsidRPr="00E474AA">
        <w:rPr>
          <w:szCs w:val="22"/>
          <w:lang w:val="nb-NO"/>
        </w:rPr>
        <w:t xml:space="preserve">parameter set </w:t>
      </w:r>
      <w:r>
        <w:rPr>
          <w:szCs w:val="22"/>
          <w:lang w:val="nb-NO"/>
        </w:rPr>
        <w:t>referenced by the group parameter set</w:t>
      </w:r>
      <w:r w:rsidRPr="00E474AA">
        <w:rPr>
          <w:szCs w:val="22"/>
          <w:lang w:val="nb-NO"/>
        </w:rPr>
        <w:t>.</w:t>
      </w:r>
      <w:r>
        <w:rPr>
          <w:szCs w:val="22"/>
          <w:lang w:val="nb-NO"/>
        </w:rPr>
        <w:t xml:space="preserve"> </w:t>
      </w:r>
      <w:r>
        <w:rPr>
          <w:lang w:val="nb-NO"/>
        </w:rPr>
        <w:t xml:space="preserve">The value of ref_aps_parame_type[ i ] shall be in the range of 0 to 3, inclusive. The values of 0 to 3, inclusive, for ref_aps_parame_type[ i ] correspond to </w:t>
      </w:r>
      <w:r w:rsidR="007C5B86">
        <w:rPr>
          <w:lang w:val="nb-NO"/>
        </w:rPr>
        <w:t xml:space="preserve">the APS parameter types of </w:t>
      </w:r>
      <w:r>
        <w:rPr>
          <w:lang w:val="nb-NO"/>
        </w:rPr>
        <w:t xml:space="preserve">scaling list, deblocking filter, SAO, and ALF, respectively. The values of ref_aps_parame_type[ i ] for </w:t>
      </w:r>
      <w:r w:rsidR="007C5B86">
        <w:rPr>
          <w:lang w:val="nb-NO"/>
        </w:rPr>
        <w:t xml:space="preserve">any two </w:t>
      </w:r>
      <w:r>
        <w:rPr>
          <w:lang w:val="nb-NO"/>
        </w:rPr>
        <w:t xml:space="preserve">different values of i shall </w:t>
      </w:r>
      <w:r w:rsidR="007C5B86">
        <w:rPr>
          <w:lang w:val="nb-NO"/>
        </w:rPr>
        <w:t>not be identical</w:t>
      </w:r>
      <w:r>
        <w:rPr>
          <w:lang w:val="nb-NO"/>
        </w:rPr>
        <w:t>.</w:t>
      </w:r>
    </w:p>
    <w:p w:rsidR="006D65AD" w:rsidRDefault="006D65AD" w:rsidP="006D65AD">
      <w:pPr>
        <w:jc w:val="both"/>
        <w:rPr>
          <w:szCs w:val="22"/>
        </w:rPr>
      </w:pPr>
      <w:proofErr w:type="spellStart"/>
      <w:proofErr w:type="gramStart"/>
      <w:r>
        <w:rPr>
          <w:b/>
          <w:szCs w:val="22"/>
        </w:rPr>
        <w:t>gps_extension_flag</w:t>
      </w:r>
      <w:proofErr w:type="spellEnd"/>
      <w:proofErr w:type="gramEnd"/>
      <w:r>
        <w:rPr>
          <w:szCs w:val="22"/>
        </w:rPr>
        <w:t xml:space="preserve"> equal to 0 specifies that no </w:t>
      </w:r>
      <w:proofErr w:type="spellStart"/>
      <w:r>
        <w:rPr>
          <w:szCs w:val="22"/>
        </w:rPr>
        <w:t>gps_extension_data_flag</w:t>
      </w:r>
      <w:proofErr w:type="spellEnd"/>
      <w:r>
        <w:rPr>
          <w:szCs w:val="22"/>
        </w:rPr>
        <w:t xml:space="preserve"> syntax elements are present in the sequence parameter set RBSP syntax structure. </w:t>
      </w:r>
      <w:proofErr w:type="spellStart"/>
      <w:proofErr w:type="gramStart"/>
      <w:r>
        <w:rPr>
          <w:szCs w:val="22"/>
        </w:rPr>
        <w:t>gps_extension_flag</w:t>
      </w:r>
      <w:proofErr w:type="spellEnd"/>
      <w:proofErr w:type="gramEnd"/>
      <w:r>
        <w:rPr>
          <w:szCs w:val="22"/>
        </w:rPr>
        <w:t xml:space="preserve"> shall be equal to 0 in </w:t>
      </w:r>
      <w:proofErr w:type="spellStart"/>
      <w:r>
        <w:rPr>
          <w:szCs w:val="22"/>
        </w:rPr>
        <w:t>bitstreams</w:t>
      </w:r>
      <w:proofErr w:type="spellEnd"/>
      <w:r>
        <w:rPr>
          <w:szCs w:val="22"/>
        </w:rPr>
        <w:t xml:space="preserve"> conforming to this Recommendation | International Standard. The value of 1 for </w:t>
      </w:r>
      <w:proofErr w:type="spellStart"/>
      <w:r>
        <w:rPr>
          <w:szCs w:val="22"/>
        </w:rPr>
        <w:t>gps_extension_flag</w:t>
      </w:r>
      <w:proofErr w:type="spellEnd"/>
      <w:r>
        <w:rPr>
          <w:szCs w:val="22"/>
        </w:rPr>
        <w:t xml:space="preserve"> is reserved for future use by ITU-T | ISO/IEC. Decoders shall ignore all data that follow the value 1 for </w:t>
      </w:r>
      <w:proofErr w:type="spellStart"/>
      <w:r>
        <w:rPr>
          <w:szCs w:val="22"/>
        </w:rPr>
        <w:t>gps_extension_flag</w:t>
      </w:r>
      <w:proofErr w:type="spellEnd"/>
      <w:r>
        <w:rPr>
          <w:szCs w:val="22"/>
        </w:rPr>
        <w:t xml:space="preserve"> in a grouping parameter set NAL unit.</w:t>
      </w:r>
    </w:p>
    <w:p w:rsidR="006D65AD" w:rsidRPr="004C41F0" w:rsidRDefault="006D65AD" w:rsidP="004C41F0">
      <w:pPr>
        <w:jc w:val="both"/>
        <w:rPr>
          <w:szCs w:val="22"/>
        </w:rPr>
      </w:pPr>
      <w:proofErr w:type="spellStart"/>
      <w:proofErr w:type="gramStart"/>
      <w:r>
        <w:rPr>
          <w:b/>
          <w:szCs w:val="22"/>
        </w:rPr>
        <w:t>gps_extension_data_flag</w:t>
      </w:r>
      <w:proofErr w:type="spellEnd"/>
      <w:proofErr w:type="gramEnd"/>
      <w:r>
        <w:rPr>
          <w:szCs w:val="22"/>
        </w:rPr>
        <w:t xml:space="preserve"> may have any value. It shall not affect the conformance to profiles specified in this Recommendation | International Standard</w:t>
      </w:r>
      <w:r>
        <w:rPr>
          <w:bCs/>
          <w:szCs w:val="22"/>
        </w:rPr>
        <w:t>.</w:t>
      </w:r>
    </w:p>
    <w:p w:rsidR="0035422B" w:rsidRDefault="0035422B" w:rsidP="004C41F0">
      <w:pPr>
        <w:pStyle w:val="Heading3"/>
        <w:rPr>
          <w:lang w:val="en-CA"/>
        </w:rPr>
      </w:pPr>
      <w:bookmarkStart w:id="41" w:name="_Toc311216751"/>
      <w:bookmarkStart w:id="42" w:name="_Toc317198720"/>
      <w:r w:rsidRPr="004C41F0">
        <w:rPr>
          <w:lang w:val="en-CA"/>
        </w:rPr>
        <w:t>Slice header syntax</w:t>
      </w:r>
      <w:bookmarkEnd w:id="41"/>
      <w:bookmarkEnd w:id="42"/>
    </w:p>
    <w:p w:rsidR="004C41F0" w:rsidRPr="004C41F0" w:rsidRDefault="004C41F0" w:rsidP="004C41F0">
      <w:pPr>
        <w:rPr>
          <w:lang w:val="en-CA"/>
        </w:rPr>
      </w:pP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4"/>
        <w:gridCol w:w="6"/>
        <w:gridCol w:w="1127"/>
      </w:tblGrid>
      <w:tr w:rsidR="004C41F0" w:rsidTr="002C29BC">
        <w:trPr>
          <w:cantSplit/>
          <w:jc w:val="center"/>
        </w:trPr>
        <w:tc>
          <w:tcPr>
            <w:tcW w:w="7104" w:type="dxa"/>
            <w:tcBorders>
              <w:top w:val="single" w:sz="4" w:space="0" w:color="auto"/>
              <w:left w:val="single" w:sz="4" w:space="0" w:color="auto"/>
              <w:bottom w:val="single" w:sz="4" w:space="0" w:color="auto"/>
              <w:right w:val="single" w:sz="4" w:space="0" w:color="auto"/>
            </w:tcBorders>
            <w:hideMark/>
          </w:tcPr>
          <w:p w:rsidR="004C41F0" w:rsidRDefault="004C41F0" w:rsidP="004D246D">
            <w:pPr>
              <w:pStyle w:val="tablesyntax"/>
            </w:pPr>
            <w:proofErr w:type="spellStart"/>
            <w:r>
              <w:t>slice_header</w:t>
            </w:r>
            <w:proofErr w:type="spellEnd"/>
            <w:r>
              <w:t>( ) {</w:t>
            </w:r>
          </w:p>
        </w:tc>
        <w:tc>
          <w:tcPr>
            <w:tcW w:w="1133" w:type="dxa"/>
            <w:gridSpan w:val="2"/>
            <w:tcBorders>
              <w:top w:val="single" w:sz="4" w:space="0" w:color="auto"/>
              <w:left w:val="single" w:sz="4" w:space="0" w:color="auto"/>
              <w:bottom w:val="single" w:sz="4" w:space="0" w:color="auto"/>
              <w:right w:val="single" w:sz="4" w:space="0" w:color="auto"/>
            </w:tcBorders>
            <w:hideMark/>
          </w:tcPr>
          <w:p w:rsidR="004C41F0" w:rsidRDefault="004C41F0" w:rsidP="004D246D">
            <w:pPr>
              <w:pStyle w:val="tableheading"/>
            </w:pPr>
            <w:r>
              <w:t>Descriptor</w:t>
            </w:r>
          </w:p>
        </w:tc>
      </w:tr>
      <w:tr w:rsidR="004C41F0" w:rsidRPr="00FB08DB" w:rsidTr="004C41F0">
        <w:tblPrEx>
          <w:tblLook w:val="0000" w:firstRow="0" w:lastRow="0" w:firstColumn="0" w:lastColumn="0" w:noHBand="0" w:noVBand="0"/>
        </w:tblPrEx>
        <w:trPr>
          <w:cantSplit/>
          <w:jc w:val="center"/>
        </w:trPr>
        <w:tc>
          <w:tcPr>
            <w:tcW w:w="7110" w:type="dxa"/>
            <w:gridSpan w:val="2"/>
          </w:tcPr>
          <w:p w:rsidR="004C41F0" w:rsidRPr="00FB08DB" w:rsidRDefault="004C41F0" w:rsidP="004D246D">
            <w:pPr>
              <w:pStyle w:val="tablesyntax"/>
            </w:pPr>
            <w:r w:rsidRPr="00FB08DB">
              <w:rPr>
                <w:lang w:eastAsia="ko-KR"/>
              </w:rPr>
              <w:tab/>
            </w:r>
            <w:proofErr w:type="spellStart"/>
            <w:r w:rsidRPr="00FB08DB">
              <w:rPr>
                <w:b/>
                <w:lang w:eastAsia="ko-KR"/>
              </w:rPr>
              <w:t>first_slice_in_pic_flag</w:t>
            </w:r>
            <w:proofErr w:type="spellEnd"/>
          </w:p>
        </w:tc>
        <w:tc>
          <w:tcPr>
            <w:tcW w:w="1127" w:type="dxa"/>
          </w:tcPr>
          <w:p w:rsidR="004C41F0" w:rsidRPr="00FB08DB" w:rsidRDefault="004C41F0" w:rsidP="004D246D">
            <w:pPr>
              <w:pStyle w:val="tableheading"/>
              <w:rPr>
                <w:b w:val="0"/>
              </w:rPr>
            </w:pPr>
            <w:r w:rsidRPr="00FB08DB">
              <w:rPr>
                <w:b w:val="0"/>
                <w:lang w:eastAsia="ko-KR"/>
              </w:rPr>
              <w:t>u(1)</w:t>
            </w:r>
          </w:p>
        </w:tc>
      </w:tr>
      <w:tr w:rsidR="004C41F0" w:rsidRPr="00FB08DB" w:rsidTr="004C41F0">
        <w:tblPrEx>
          <w:tblLook w:val="0000" w:firstRow="0" w:lastRow="0" w:firstColumn="0" w:lastColumn="0" w:noHBand="0" w:noVBand="0"/>
        </w:tblPrEx>
        <w:trPr>
          <w:cantSplit/>
          <w:jc w:val="center"/>
        </w:trPr>
        <w:tc>
          <w:tcPr>
            <w:tcW w:w="7110" w:type="dxa"/>
            <w:gridSpan w:val="2"/>
          </w:tcPr>
          <w:p w:rsidR="004C41F0" w:rsidRPr="00FB08DB" w:rsidRDefault="004C41F0" w:rsidP="004D246D">
            <w:pPr>
              <w:pStyle w:val="tablesyntax"/>
            </w:pPr>
            <w:r w:rsidRPr="00FB08DB">
              <w:rPr>
                <w:lang w:eastAsia="ko-KR"/>
              </w:rPr>
              <w:tab/>
              <w:t xml:space="preserve">if( </w:t>
            </w:r>
            <w:proofErr w:type="spellStart"/>
            <w:r w:rsidRPr="00FB08DB">
              <w:rPr>
                <w:lang w:eastAsia="ko-KR"/>
              </w:rPr>
              <w:t>first_slice_in_pic_flag</w:t>
            </w:r>
            <w:proofErr w:type="spellEnd"/>
            <w:r w:rsidRPr="00FB08DB">
              <w:rPr>
                <w:lang w:eastAsia="ko-KR"/>
              </w:rPr>
              <w:t xml:space="preserve"> = = 0 )</w:t>
            </w:r>
          </w:p>
        </w:tc>
        <w:tc>
          <w:tcPr>
            <w:tcW w:w="1127" w:type="dxa"/>
          </w:tcPr>
          <w:p w:rsidR="004C41F0" w:rsidRPr="00FB08DB" w:rsidRDefault="004C41F0" w:rsidP="004D246D">
            <w:pPr>
              <w:pStyle w:val="tableheading"/>
              <w:rPr>
                <w:b w:val="0"/>
              </w:rPr>
            </w:pPr>
          </w:p>
        </w:tc>
      </w:tr>
      <w:tr w:rsidR="004C41F0" w:rsidRPr="00FB08DB" w:rsidTr="004C41F0">
        <w:tblPrEx>
          <w:tblLook w:val="0000" w:firstRow="0" w:lastRow="0" w:firstColumn="0" w:lastColumn="0" w:noHBand="0" w:noVBand="0"/>
        </w:tblPrEx>
        <w:trPr>
          <w:cantSplit/>
          <w:jc w:val="center"/>
        </w:trPr>
        <w:tc>
          <w:tcPr>
            <w:tcW w:w="7110" w:type="dxa"/>
            <w:gridSpan w:val="2"/>
          </w:tcPr>
          <w:p w:rsidR="004C41F0" w:rsidRPr="00FB08DB" w:rsidRDefault="004C41F0" w:rsidP="004D246D">
            <w:pPr>
              <w:pStyle w:val="tablesyntax"/>
            </w:pPr>
            <w:r w:rsidRPr="00FB08DB">
              <w:rPr>
                <w:lang w:eastAsia="ko-KR"/>
              </w:rPr>
              <w:tab/>
            </w:r>
            <w:r w:rsidRPr="00FB08DB">
              <w:rPr>
                <w:lang w:eastAsia="ko-KR"/>
              </w:rPr>
              <w:tab/>
            </w:r>
            <w:proofErr w:type="spellStart"/>
            <w:r w:rsidRPr="00FB08DB">
              <w:rPr>
                <w:b/>
                <w:lang w:eastAsia="ko-KR"/>
              </w:rPr>
              <w:t>slice_address</w:t>
            </w:r>
            <w:proofErr w:type="spellEnd"/>
          </w:p>
        </w:tc>
        <w:tc>
          <w:tcPr>
            <w:tcW w:w="1127" w:type="dxa"/>
          </w:tcPr>
          <w:p w:rsidR="004C41F0" w:rsidRPr="00FB08DB" w:rsidRDefault="004C41F0" w:rsidP="004D246D">
            <w:pPr>
              <w:pStyle w:val="tableheading"/>
              <w:rPr>
                <w:b w:val="0"/>
              </w:rPr>
            </w:pPr>
            <w:r w:rsidRPr="00FB08DB">
              <w:rPr>
                <w:b w:val="0"/>
                <w:lang w:eastAsia="ko-KR"/>
              </w:rPr>
              <w:t>u(v)</w:t>
            </w:r>
          </w:p>
        </w:tc>
      </w:tr>
      <w:tr w:rsidR="004C41F0" w:rsidRPr="00FB08DB" w:rsidTr="004C41F0">
        <w:tblPrEx>
          <w:tblLook w:val="0000" w:firstRow="0" w:lastRow="0" w:firstColumn="0" w:lastColumn="0" w:noHBand="0" w:noVBand="0"/>
        </w:tblPrEx>
        <w:trPr>
          <w:cantSplit/>
          <w:jc w:val="center"/>
        </w:trPr>
        <w:tc>
          <w:tcPr>
            <w:tcW w:w="7110" w:type="dxa"/>
            <w:gridSpan w:val="2"/>
          </w:tcPr>
          <w:p w:rsidR="004C41F0" w:rsidRPr="00FB08DB" w:rsidRDefault="004C41F0" w:rsidP="004D246D">
            <w:pPr>
              <w:pStyle w:val="tablesyntax"/>
            </w:pPr>
            <w:r w:rsidRPr="00FB08DB">
              <w:tab/>
            </w:r>
            <w:proofErr w:type="spellStart"/>
            <w:r w:rsidRPr="00FB08DB">
              <w:rPr>
                <w:b/>
                <w:bCs/>
              </w:rPr>
              <w:t>slice_type</w:t>
            </w:r>
            <w:proofErr w:type="spellEnd"/>
          </w:p>
        </w:tc>
        <w:tc>
          <w:tcPr>
            <w:tcW w:w="1127" w:type="dxa"/>
          </w:tcPr>
          <w:p w:rsidR="004C41F0" w:rsidRPr="00FB08DB" w:rsidRDefault="004C41F0" w:rsidP="004D246D">
            <w:pPr>
              <w:pStyle w:val="tableheading"/>
              <w:rPr>
                <w:b w:val="0"/>
              </w:rPr>
            </w:pPr>
            <w:proofErr w:type="spellStart"/>
            <w:r w:rsidRPr="00FB08DB">
              <w:rPr>
                <w:b w:val="0"/>
              </w:rPr>
              <w:t>ue</w:t>
            </w:r>
            <w:proofErr w:type="spellEnd"/>
            <w:r w:rsidRPr="00FB08DB">
              <w:rPr>
                <w:b w:val="0"/>
              </w:rPr>
              <w:t>(v)</w:t>
            </w:r>
          </w:p>
        </w:tc>
      </w:tr>
      <w:tr w:rsidR="004C41F0" w:rsidRPr="00FB08DB" w:rsidTr="004C41F0">
        <w:tblPrEx>
          <w:tblLook w:val="0000" w:firstRow="0" w:lastRow="0" w:firstColumn="0" w:lastColumn="0" w:noHBand="0" w:noVBand="0"/>
        </w:tblPrEx>
        <w:trPr>
          <w:cantSplit/>
          <w:jc w:val="center"/>
        </w:trPr>
        <w:tc>
          <w:tcPr>
            <w:tcW w:w="7110" w:type="dxa"/>
            <w:gridSpan w:val="2"/>
          </w:tcPr>
          <w:p w:rsidR="004C41F0" w:rsidRPr="00FB08DB" w:rsidRDefault="004C41F0" w:rsidP="004D246D">
            <w:pPr>
              <w:pStyle w:val="tablesyntax"/>
              <w:rPr>
                <w:b/>
                <w:lang w:eastAsia="ko-KR"/>
              </w:rPr>
            </w:pPr>
            <w:r w:rsidRPr="00FB08DB">
              <w:rPr>
                <w:lang w:eastAsia="ko-KR"/>
              </w:rPr>
              <w:tab/>
            </w:r>
            <w:proofErr w:type="spellStart"/>
            <w:r w:rsidRPr="00FB08DB">
              <w:rPr>
                <w:b/>
                <w:lang w:eastAsia="ko-KR"/>
              </w:rPr>
              <w:t>entropy_slice_flag</w:t>
            </w:r>
            <w:proofErr w:type="spellEnd"/>
          </w:p>
        </w:tc>
        <w:tc>
          <w:tcPr>
            <w:tcW w:w="1127" w:type="dxa"/>
          </w:tcPr>
          <w:p w:rsidR="004C41F0" w:rsidRPr="00FB08DB" w:rsidRDefault="004C41F0" w:rsidP="004D246D">
            <w:pPr>
              <w:pStyle w:val="tablecell"/>
              <w:rPr>
                <w:lang w:eastAsia="ko-KR"/>
              </w:rPr>
            </w:pPr>
            <w:r w:rsidRPr="00FB08DB">
              <w:rPr>
                <w:lang w:eastAsia="ko-KR"/>
              </w:rPr>
              <w:t>u(1)</w:t>
            </w:r>
          </w:p>
        </w:tc>
      </w:tr>
      <w:tr w:rsidR="004C41F0" w:rsidRPr="00FB08DB" w:rsidTr="004C41F0">
        <w:tblPrEx>
          <w:tblLook w:val="0000" w:firstRow="0" w:lastRow="0" w:firstColumn="0" w:lastColumn="0" w:noHBand="0" w:noVBand="0"/>
        </w:tblPrEx>
        <w:trPr>
          <w:cantSplit/>
          <w:jc w:val="center"/>
        </w:trPr>
        <w:tc>
          <w:tcPr>
            <w:tcW w:w="7110" w:type="dxa"/>
            <w:gridSpan w:val="2"/>
          </w:tcPr>
          <w:p w:rsidR="004C41F0" w:rsidRPr="00FB08DB" w:rsidRDefault="004C41F0" w:rsidP="004D246D">
            <w:pPr>
              <w:pStyle w:val="tablesyntax"/>
              <w:rPr>
                <w:lang w:eastAsia="ko-KR"/>
              </w:rPr>
            </w:pPr>
            <w:r w:rsidRPr="00FB08DB">
              <w:rPr>
                <w:lang w:eastAsia="ko-KR"/>
              </w:rPr>
              <w:tab/>
              <w:t>if( !</w:t>
            </w:r>
            <w:proofErr w:type="spellStart"/>
            <w:r w:rsidRPr="00FB08DB">
              <w:rPr>
                <w:lang w:eastAsia="ko-KR"/>
              </w:rPr>
              <w:t>entropy_slice_flag</w:t>
            </w:r>
            <w:proofErr w:type="spellEnd"/>
            <w:r w:rsidRPr="00FB08DB">
              <w:rPr>
                <w:lang w:eastAsia="ko-KR"/>
              </w:rPr>
              <w:t xml:space="preserve"> ) {</w:t>
            </w:r>
          </w:p>
        </w:tc>
        <w:tc>
          <w:tcPr>
            <w:tcW w:w="1127" w:type="dxa"/>
          </w:tcPr>
          <w:p w:rsidR="004C41F0" w:rsidRPr="00FB08DB" w:rsidRDefault="004C41F0" w:rsidP="004D246D">
            <w:pPr>
              <w:pStyle w:val="tablecell"/>
              <w:rPr>
                <w:lang w:eastAsia="ko-KR"/>
              </w:rPr>
            </w:pPr>
          </w:p>
        </w:tc>
      </w:tr>
      <w:tr w:rsidR="004C41F0" w:rsidRPr="00FB08DB" w:rsidTr="004C41F0">
        <w:tblPrEx>
          <w:tblLook w:val="0000" w:firstRow="0" w:lastRow="0" w:firstColumn="0" w:lastColumn="0" w:noHBand="0" w:noVBand="0"/>
        </w:tblPrEx>
        <w:trPr>
          <w:cantSplit/>
          <w:jc w:val="center"/>
        </w:trPr>
        <w:tc>
          <w:tcPr>
            <w:tcW w:w="7110" w:type="dxa"/>
            <w:gridSpan w:val="2"/>
          </w:tcPr>
          <w:p w:rsidR="004C41F0" w:rsidRPr="00FB08DB" w:rsidRDefault="004C41F0" w:rsidP="002C29BC">
            <w:pPr>
              <w:pStyle w:val="tablesyntax"/>
              <w:rPr>
                <w:sz w:val="22"/>
                <w:szCs w:val="22"/>
              </w:rPr>
            </w:pPr>
            <w:r w:rsidRPr="00FB08DB">
              <w:rPr>
                <w:lang w:eastAsia="ko-KR"/>
              </w:rPr>
              <w:tab/>
            </w:r>
            <w:r w:rsidRPr="00FB08DB">
              <w:tab/>
            </w:r>
            <w:del w:id="43" w:author="Ye-Kui Wang" w:date="2012-04-15T22:40:00Z">
              <w:r w:rsidRPr="00FB08DB" w:rsidDel="002C29BC">
                <w:rPr>
                  <w:b/>
                  <w:bCs/>
                </w:rPr>
                <w:delText>pic_parameter_set</w:delText>
              </w:r>
            </w:del>
            <w:proofErr w:type="spellStart"/>
            <w:ins w:id="44" w:author="Ye-Kui Wang" w:date="2012-04-15T22:40:00Z">
              <w:r w:rsidR="002C29BC">
                <w:rPr>
                  <w:b/>
                  <w:bCs/>
                </w:rPr>
                <w:t>gps</w:t>
              </w:r>
            </w:ins>
            <w:r w:rsidRPr="00FB08DB">
              <w:rPr>
                <w:b/>
                <w:bCs/>
              </w:rPr>
              <w:t>_id</w:t>
            </w:r>
            <w:proofErr w:type="spellEnd"/>
          </w:p>
        </w:tc>
        <w:tc>
          <w:tcPr>
            <w:tcW w:w="1127" w:type="dxa"/>
          </w:tcPr>
          <w:p w:rsidR="004C41F0" w:rsidRPr="00FB08DB" w:rsidRDefault="004C41F0" w:rsidP="004D246D">
            <w:pPr>
              <w:pStyle w:val="tablecell"/>
            </w:pPr>
            <w:proofErr w:type="spellStart"/>
            <w:r w:rsidRPr="00FB08DB">
              <w:t>ue</w:t>
            </w:r>
            <w:proofErr w:type="spellEnd"/>
            <w:r w:rsidRPr="00FB08DB">
              <w:t>(v)</w:t>
            </w:r>
          </w:p>
        </w:tc>
      </w:tr>
      <w:tr w:rsidR="004C41F0" w:rsidTr="002C29BC">
        <w:trPr>
          <w:cantSplit/>
          <w:jc w:val="center"/>
        </w:trPr>
        <w:tc>
          <w:tcPr>
            <w:tcW w:w="7104" w:type="dxa"/>
            <w:tcBorders>
              <w:top w:val="single" w:sz="4" w:space="0" w:color="auto"/>
              <w:left w:val="single" w:sz="4" w:space="0" w:color="auto"/>
              <w:bottom w:val="single" w:sz="4" w:space="0" w:color="auto"/>
              <w:right w:val="single" w:sz="4" w:space="0" w:color="auto"/>
            </w:tcBorders>
            <w:hideMark/>
          </w:tcPr>
          <w:p w:rsidR="004C41F0" w:rsidRDefault="004C41F0" w:rsidP="004D246D">
            <w:pPr>
              <w:pStyle w:val="tablesyntax"/>
              <w:rPr>
                <w:b/>
              </w:rPr>
            </w:pPr>
            <w:r>
              <w:rPr>
                <w:b/>
              </w:rPr>
              <w:tab/>
              <w:t>…</w:t>
            </w:r>
          </w:p>
        </w:tc>
        <w:tc>
          <w:tcPr>
            <w:tcW w:w="1133" w:type="dxa"/>
            <w:gridSpan w:val="2"/>
            <w:tcBorders>
              <w:top w:val="single" w:sz="4" w:space="0" w:color="auto"/>
              <w:left w:val="single" w:sz="4" w:space="0" w:color="auto"/>
              <w:bottom w:val="single" w:sz="4" w:space="0" w:color="auto"/>
              <w:right w:val="single" w:sz="4" w:space="0" w:color="auto"/>
            </w:tcBorders>
          </w:tcPr>
          <w:p w:rsidR="004C41F0" w:rsidRDefault="004C41F0" w:rsidP="004D246D">
            <w:pPr>
              <w:pStyle w:val="tablecell"/>
              <w:rPr>
                <w:lang w:eastAsia="ko-KR"/>
              </w:rPr>
            </w:pPr>
          </w:p>
        </w:tc>
      </w:tr>
      <w:tr w:rsidR="002C29BC" w:rsidRPr="00FB08DB" w:rsidDel="002C29BC" w:rsidTr="004D246D">
        <w:tblPrEx>
          <w:tblLook w:val="0000" w:firstRow="0" w:lastRow="0" w:firstColumn="0" w:lastColumn="0" w:noHBand="0" w:noVBand="0"/>
        </w:tblPrEx>
        <w:trPr>
          <w:cantSplit/>
          <w:jc w:val="center"/>
          <w:del w:id="45" w:author="Ye-Kui Wang" w:date="2012-04-15T22:41:00Z"/>
        </w:trPr>
        <w:tc>
          <w:tcPr>
            <w:tcW w:w="7110" w:type="dxa"/>
            <w:gridSpan w:val="2"/>
          </w:tcPr>
          <w:p w:rsidR="002C29BC" w:rsidRPr="00FB08DB" w:rsidDel="002C29BC" w:rsidRDefault="002C29BC" w:rsidP="004D246D">
            <w:pPr>
              <w:pStyle w:val="tablesyntax"/>
              <w:rPr>
                <w:del w:id="46" w:author="Ye-Kui Wang" w:date="2012-04-15T22:41:00Z"/>
                <w:kern w:val="2"/>
                <w:lang w:eastAsia="ko-KR"/>
              </w:rPr>
            </w:pPr>
            <w:del w:id="47" w:author="Ye-Kui Wang" w:date="2012-04-15T22:41:00Z">
              <w:r w:rsidRPr="00FB08DB" w:rsidDel="002C29BC">
                <w:rPr>
                  <w:kern w:val="2"/>
                  <w:lang w:eastAsia="ko-KR"/>
                </w:rPr>
                <w:tab/>
              </w:r>
              <w:r w:rsidRPr="00FB08DB" w:rsidDel="002C29BC">
                <w:rPr>
                  <w:kern w:val="2"/>
                  <w:lang w:eastAsia="ko-KR"/>
                </w:rPr>
                <w:tab/>
                <w:delText xml:space="preserve">if( scaling_list_enable_flag | | </w:delText>
              </w:r>
              <w:r w:rsidRPr="00FB08DB" w:rsidDel="002C29BC">
                <w:rPr>
                  <w:kern w:val="2"/>
                  <w:lang w:eastAsia="ko-KR"/>
                </w:rPr>
                <w:br/>
              </w:r>
              <w:r w:rsidRPr="00FB08DB" w:rsidDel="002C29BC">
                <w:rPr>
                  <w:kern w:val="2"/>
                  <w:lang w:eastAsia="ko-KR"/>
                </w:rPr>
                <w:tab/>
              </w:r>
              <w:r w:rsidRPr="00FB08DB" w:rsidDel="002C29BC">
                <w:rPr>
                  <w:kern w:val="2"/>
                  <w:lang w:eastAsia="ko-KR"/>
                </w:rPr>
                <w:tab/>
              </w:r>
              <w:r w:rsidRPr="00FB08DB" w:rsidDel="002C29BC">
                <w:rPr>
                  <w:kern w:val="2"/>
                  <w:lang w:eastAsia="ko-KR"/>
                </w:rPr>
                <w:tab/>
                <w:delText xml:space="preserve">deblocking_filter_in_aps_enabled_flag | | </w:delText>
              </w:r>
              <w:r w:rsidRPr="00FB08DB" w:rsidDel="002C29BC">
                <w:rPr>
                  <w:kern w:val="2"/>
                  <w:lang w:eastAsia="ko-KR"/>
                </w:rPr>
                <w:br/>
              </w:r>
              <w:r w:rsidRPr="00FB08DB" w:rsidDel="002C29BC">
                <w:rPr>
                  <w:kern w:val="2"/>
                  <w:lang w:eastAsia="ko-KR"/>
                </w:rPr>
                <w:tab/>
              </w:r>
              <w:r w:rsidRPr="00FB08DB" w:rsidDel="002C29BC">
                <w:rPr>
                  <w:kern w:val="2"/>
                  <w:lang w:eastAsia="ko-KR"/>
                </w:rPr>
                <w:tab/>
              </w:r>
              <w:r w:rsidRPr="00FB08DB" w:rsidDel="002C29BC">
                <w:rPr>
                  <w:kern w:val="2"/>
                  <w:lang w:eastAsia="ko-KR"/>
                </w:rPr>
                <w:tab/>
                <w:delText xml:space="preserve">( sample_adaptive_offset_enabled_flag &amp;&amp; !slice_sao_interleaving_flag ) | | </w:delText>
              </w:r>
              <w:r w:rsidRPr="00FB08DB" w:rsidDel="002C29BC">
                <w:rPr>
                  <w:kern w:val="2"/>
                  <w:lang w:eastAsia="ko-KR"/>
                </w:rPr>
                <w:br/>
              </w:r>
              <w:r w:rsidRPr="00FB08DB" w:rsidDel="002C29BC">
                <w:rPr>
                  <w:kern w:val="2"/>
                  <w:lang w:eastAsia="ko-KR"/>
                </w:rPr>
                <w:tab/>
              </w:r>
              <w:r w:rsidRPr="00FB08DB" w:rsidDel="002C29BC">
                <w:rPr>
                  <w:kern w:val="2"/>
                  <w:lang w:eastAsia="ko-KR"/>
                </w:rPr>
                <w:tab/>
              </w:r>
              <w:r w:rsidRPr="00FB08DB" w:rsidDel="002C29BC">
                <w:rPr>
                  <w:kern w:val="2"/>
                  <w:lang w:eastAsia="ko-KR"/>
                </w:rPr>
                <w:tab/>
                <w:delText>adaptive_loop_filter_enabled_flag )</w:delText>
              </w:r>
            </w:del>
          </w:p>
        </w:tc>
        <w:tc>
          <w:tcPr>
            <w:tcW w:w="1127" w:type="dxa"/>
          </w:tcPr>
          <w:p w:rsidR="002C29BC" w:rsidRPr="00FB08DB" w:rsidDel="002C29BC" w:rsidRDefault="002C29BC" w:rsidP="004D246D">
            <w:pPr>
              <w:pStyle w:val="tablecell"/>
              <w:rPr>
                <w:del w:id="48" w:author="Ye-Kui Wang" w:date="2012-04-15T22:41:00Z"/>
              </w:rPr>
            </w:pPr>
          </w:p>
        </w:tc>
      </w:tr>
      <w:tr w:rsidR="002C29BC" w:rsidRPr="00FB08DB" w:rsidDel="002C29BC" w:rsidTr="004D246D">
        <w:tblPrEx>
          <w:tblLook w:val="0000" w:firstRow="0" w:lastRow="0" w:firstColumn="0" w:lastColumn="0" w:noHBand="0" w:noVBand="0"/>
        </w:tblPrEx>
        <w:trPr>
          <w:cantSplit/>
          <w:jc w:val="center"/>
          <w:del w:id="49" w:author="Ye-Kui Wang" w:date="2012-04-15T22:41:00Z"/>
        </w:trPr>
        <w:tc>
          <w:tcPr>
            <w:tcW w:w="7110" w:type="dxa"/>
            <w:gridSpan w:val="2"/>
          </w:tcPr>
          <w:p w:rsidR="002C29BC" w:rsidRPr="00FB08DB" w:rsidDel="002C29BC" w:rsidRDefault="002C29BC" w:rsidP="004D246D">
            <w:pPr>
              <w:pStyle w:val="tablesyntax"/>
              <w:rPr>
                <w:del w:id="50" w:author="Ye-Kui Wang" w:date="2012-04-15T22:41:00Z"/>
                <w:lang w:eastAsia="ko-KR"/>
              </w:rPr>
            </w:pPr>
            <w:del w:id="51" w:author="Ye-Kui Wang" w:date="2012-04-15T22:41:00Z">
              <w:r w:rsidRPr="00FB08DB" w:rsidDel="002C29BC">
                <w:rPr>
                  <w:lang w:eastAsia="ko-KR"/>
                </w:rPr>
                <w:tab/>
              </w:r>
              <w:r w:rsidRPr="00FB08DB" w:rsidDel="002C29BC">
                <w:rPr>
                  <w:lang w:eastAsia="ko-KR"/>
                </w:rPr>
                <w:tab/>
              </w:r>
              <w:r w:rsidRPr="00FB08DB" w:rsidDel="002C29BC">
                <w:rPr>
                  <w:lang w:eastAsia="ko-KR"/>
                </w:rPr>
                <w:tab/>
              </w:r>
              <w:r w:rsidRPr="00FB08DB" w:rsidDel="002C29BC">
                <w:rPr>
                  <w:b/>
                  <w:lang w:eastAsia="ko-KR"/>
                </w:rPr>
                <w:delText>aps_id</w:delText>
              </w:r>
            </w:del>
          </w:p>
        </w:tc>
        <w:tc>
          <w:tcPr>
            <w:tcW w:w="1127" w:type="dxa"/>
          </w:tcPr>
          <w:p w:rsidR="002C29BC" w:rsidRPr="00FB08DB" w:rsidDel="002C29BC" w:rsidRDefault="002C29BC" w:rsidP="004D246D">
            <w:pPr>
              <w:pStyle w:val="tablecell"/>
              <w:rPr>
                <w:del w:id="52" w:author="Ye-Kui Wang" w:date="2012-04-15T22:41:00Z"/>
              </w:rPr>
            </w:pPr>
            <w:del w:id="53" w:author="Ye-Kui Wang" w:date="2012-04-15T22:41:00Z">
              <w:r w:rsidRPr="00FB08DB" w:rsidDel="002C29BC">
                <w:delText>ue(v)</w:delText>
              </w:r>
            </w:del>
          </w:p>
        </w:tc>
      </w:tr>
      <w:tr w:rsidR="002C29BC" w:rsidRPr="00FB08DB" w:rsidTr="004D246D">
        <w:tblPrEx>
          <w:tblLook w:val="0000" w:firstRow="0" w:lastRow="0" w:firstColumn="0" w:lastColumn="0" w:noHBand="0" w:noVBand="0"/>
        </w:tblPrEx>
        <w:trPr>
          <w:cantSplit/>
          <w:jc w:val="center"/>
        </w:trPr>
        <w:tc>
          <w:tcPr>
            <w:tcW w:w="7110" w:type="dxa"/>
            <w:gridSpan w:val="2"/>
          </w:tcPr>
          <w:p w:rsidR="002C29BC" w:rsidRPr="00FB08DB" w:rsidRDefault="002C29BC" w:rsidP="004D246D">
            <w:pPr>
              <w:pStyle w:val="tablesyntax"/>
            </w:pPr>
            <w:r w:rsidRPr="00FB08DB">
              <w:rPr>
                <w:lang w:eastAsia="ko-KR"/>
              </w:rPr>
              <w:tab/>
            </w:r>
            <w:r w:rsidRPr="00FB08DB">
              <w:tab/>
              <w:t xml:space="preserve">if( </w:t>
            </w:r>
            <w:proofErr w:type="spellStart"/>
            <w:r w:rsidRPr="00FB08DB">
              <w:t>slice_type</w:t>
            </w:r>
            <w:proofErr w:type="spellEnd"/>
            <w:r w:rsidRPr="00FB08DB">
              <w:t xml:space="preserve">  = =  P  | |  </w:t>
            </w:r>
            <w:proofErr w:type="spellStart"/>
            <w:r w:rsidRPr="00FB08DB">
              <w:t>slice_type</w:t>
            </w:r>
            <w:proofErr w:type="spellEnd"/>
            <w:r w:rsidRPr="00FB08DB">
              <w:t xml:space="preserve">  = =  B ) {</w:t>
            </w:r>
          </w:p>
        </w:tc>
        <w:tc>
          <w:tcPr>
            <w:tcW w:w="1127" w:type="dxa"/>
          </w:tcPr>
          <w:p w:rsidR="002C29BC" w:rsidRPr="00FB08DB" w:rsidRDefault="002C29BC" w:rsidP="004D246D">
            <w:pPr>
              <w:pStyle w:val="tablecell"/>
            </w:pPr>
          </w:p>
        </w:tc>
      </w:tr>
      <w:tr w:rsidR="002C29BC" w:rsidRPr="00FB08DB" w:rsidTr="004D246D">
        <w:tblPrEx>
          <w:tblLook w:val="0000" w:firstRow="0" w:lastRow="0" w:firstColumn="0" w:lastColumn="0" w:noHBand="0" w:noVBand="0"/>
        </w:tblPrEx>
        <w:trPr>
          <w:cantSplit/>
          <w:jc w:val="center"/>
        </w:trPr>
        <w:tc>
          <w:tcPr>
            <w:tcW w:w="7110" w:type="dxa"/>
            <w:gridSpan w:val="2"/>
          </w:tcPr>
          <w:p w:rsidR="002C29BC" w:rsidRPr="00FB08DB" w:rsidRDefault="002C29BC" w:rsidP="004D246D">
            <w:pPr>
              <w:pStyle w:val="tablesyntax"/>
              <w:rPr>
                <w:b/>
              </w:rPr>
            </w:pPr>
            <w:r w:rsidRPr="00FB08DB">
              <w:rPr>
                <w:lang w:eastAsia="ko-KR"/>
              </w:rPr>
              <w:tab/>
            </w:r>
            <w:r w:rsidRPr="00FB08DB">
              <w:tab/>
            </w:r>
            <w:r w:rsidRPr="00FB08DB">
              <w:tab/>
            </w:r>
            <w:proofErr w:type="spellStart"/>
            <w:r w:rsidRPr="00FB08DB">
              <w:rPr>
                <w:b/>
              </w:rPr>
              <w:t>num_ref_idx_active_override_flag</w:t>
            </w:r>
            <w:proofErr w:type="spellEnd"/>
          </w:p>
        </w:tc>
        <w:tc>
          <w:tcPr>
            <w:tcW w:w="1127" w:type="dxa"/>
          </w:tcPr>
          <w:p w:rsidR="002C29BC" w:rsidRPr="00FB08DB" w:rsidRDefault="002C29BC" w:rsidP="004D246D">
            <w:pPr>
              <w:pStyle w:val="tablecell"/>
            </w:pPr>
            <w:r w:rsidRPr="00FB08DB">
              <w:t>u(1)</w:t>
            </w:r>
          </w:p>
        </w:tc>
      </w:tr>
      <w:tr w:rsidR="002C29BC" w:rsidTr="004D246D">
        <w:trPr>
          <w:cantSplit/>
          <w:jc w:val="center"/>
        </w:trPr>
        <w:tc>
          <w:tcPr>
            <w:tcW w:w="7104" w:type="dxa"/>
            <w:tcBorders>
              <w:top w:val="single" w:sz="4" w:space="0" w:color="auto"/>
              <w:left w:val="single" w:sz="4" w:space="0" w:color="auto"/>
              <w:bottom w:val="single" w:sz="4" w:space="0" w:color="auto"/>
              <w:right w:val="single" w:sz="4" w:space="0" w:color="auto"/>
            </w:tcBorders>
            <w:hideMark/>
          </w:tcPr>
          <w:p w:rsidR="002C29BC" w:rsidRDefault="002C29BC" w:rsidP="004D246D">
            <w:pPr>
              <w:pStyle w:val="tablesyntax"/>
              <w:rPr>
                <w:b/>
              </w:rPr>
            </w:pPr>
            <w:r>
              <w:rPr>
                <w:b/>
              </w:rPr>
              <w:tab/>
              <w:t>…</w:t>
            </w:r>
          </w:p>
        </w:tc>
        <w:tc>
          <w:tcPr>
            <w:tcW w:w="1133" w:type="dxa"/>
            <w:gridSpan w:val="2"/>
            <w:tcBorders>
              <w:top w:val="single" w:sz="4" w:space="0" w:color="auto"/>
              <w:left w:val="single" w:sz="4" w:space="0" w:color="auto"/>
              <w:bottom w:val="single" w:sz="4" w:space="0" w:color="auto"/>
              <w:right w:val="single" w:sz="4" w:space="0" w:color="auto"/>
            </w:tcBorders>
          </w:tcPr>
          <w:p w:rsidR="002C29BC" w:rsidRDefault="002C29BC" w:rsidP="004D246D">
            <w:pPr>
              <w:pStyle w:val="tablecell"/>
              <w:rPr>
                <w:lang w:eastAsia="ko-KR"/>
              </w:rPr>
            </w:pPr>
          </w:p>
        </w:tc>
      </w:tr>
      <w:tr w:rsidR="004C41F0" w:rsidTr="002C29BC">
        <w:trPr>
          <w:cantSplit/>
          <w:jc w:val="center"/>
        </w:trPr>
        <w:tc>
          <w:tcPr>
            <w:tcW w:w="7104" w:type="dxa"/>
            <w:tcBorders>
              <w:top w:val="single" w:sz="4" w:space="0" w:color="auto"/>
              <w:left w:val="single" w:sz="4" w:space="0" w:color="auto"/>
              <w:bottom w:val="single" w:sz="4" w:space="0" w:color="auto"/>
              <w:right w:val="single" w:sz="4" w:space="0" w:color="auto"/>
            </w:tcBorders>
            <w:hideMark/>
          </w:tcPr>
          <w:p w:rsidR="004C41F0" w:rsidRPr="004C41F0" w:rsidRDefault="004C41F0" w:rsidP="004C41F0">
            <w:pPr>
              <w:pStyle w:val="tablesyntax"/>
            </w:pPr>
            <w:r w:rsidRPr="004C41F0">
              <w:t>}</w:t>
            </w:r>
          </w:p>
        </w:tc>
        <w:tc>
          <w:tcPr>
            <w:tcW w:w="1133" w:type="dxa"/>
            <w:gridSpan w:val="2"/>
            <w:tcBorders>
              <w:top w:val="single" w:sz="4" w:space="0" w:color="auto"/>
              <w:left w:val="single" w:sz="4" w:space="0" w:color="auto"/>
              <w:bottom w:val="single" w:sz="4" w:space="0" w:color="auto"/>
              <w:right w:val="single" w:sz="4" w:space="0" w:color="auto"/>
            </w:tcBorders>
          </w:tcPr>
          <w:p w:rsidR="004C41F0" w:rsidRDefault="004C41F0" w:rsidP="004D246D">
            <w:pPr>
              <w:pStyle w:val="tablecell"/>
            </w:pPr>
          </w:p>
        </w:tc>
      </w:tr>
    </w:tbl>
    <w:p w:rsidR="004C41F0" w:rsidRDefault="004C41F0" w:rsidP="004C41F0">
      <w:pPr>
        <w:rPr>
          <w:sz w:val="18"/>
          <w:szCs w:val="18"/>
        </w:rPr>
      </w:pPr>
    </w:p>
    <w:p w:rsidR="002C29BC" w:rsidRDefault="002C29BC" w:rsidP="002C29BC">
      <w:pPr>
        <w:pStyle w:val="Heading3"/>
        <w:rPr>
          <w:lang w:val="en-CA"/>
        </w:rPr>
      </w:pPr>
      <w:r w:rsidRPr="004C41F0">
        <w:rPr>
          <w:lang w:val="en-CA"/>
        </w:rPr>
        <w:t>Slice header s</w:t>
      </w:r>
      <w:r>
        <w:rPr>
          <w:lang w:val="en-CA"/>
        </w:rPr>
        <w:t>emantics</w:t>
      </w:r>
    </w:p>
    <w:p w:rsidR="002C29BC" w:rsidRPr="00FB08DB" w:rsidRDefault="002C29BC" w:rsidP="002C29BC">
      <w:r w:rsidRPr="00FB08DB">
        <w:t xml:space="preserve">When present, the value of the slice header syntax elements </w:t>
      </w:r>
      <w:del w:id="54" w:author="Ye-Kui Wang" w:date="2012-04-15T22:52:00Z">
        <w:r w:rsidRPr="00FB08DB" w:rsidDel="00EC1E86">
          <w:delText>pic_parameter_set</w:delText>
        </w:r>
      </w:del>
      <w:proofErr w:type="spellStart"/>
      <w:ins w:id="55" w:author="Ye-Kui Wang" w:date="2012-04-15T22:52:00Z">
        <w:r w:rsidR="00EC1E86">
          <w:t>gps</w:t>
        </w:r>
      </w:ins>
      <w:r w:rsidRPr="00FB08DB">
        <w:t>_id</w:t>
      </w:r>
      <w:proofErr w:type="spellEnd"/>
      <w:r w:rsidRPr="00FB08DB">
        <w:t xml:space="preserve">, </w:t>
      </w:r>
      <w:proofErr w:type="spellStart"/>
      <w:r w:rsidRPr="00FB08DB">
        <w:t>pic_output_flag</w:t>
      </w:r>
      <w:proofErr w:type="spellEnd"/>
      <w:r w:rsidRPr="00FB08DB">
        <w:t xml:space="preserve">, </w:t>
      </w:r>
      <w:proofErr w:type="spellStart"/>
      <w:r w:rsidRPr="00FB08DB">
        <w:t>idr_pic_id</w:t>
      </w:r>
      <w:proofErr w:type="spellEnd"/>
      <w:r w:rsidRPr="00FB08DB">
        <w:t xml:space="preserve">, </w:t>
      </w:r>
      <w:proofErr w:type="spellStart"/>
      <w:r w:rsidRPr="00FB08DB">
        <w:t>no_output_of_prior_pics_flag</w:t>
      </w:r>
      <w:proofErr w:type="spellEnd"/>
      <w:r w:rsidRPr="00FB08DB">
        <w:t xml:space="preserve">, </w:t>
      </w:r>
      <w:proofErr w:type="spellStart"/>
      <w:r w:rsidRPr="00FB08DB">
        <w:t>pic_order_cnt_lsb</w:t>
      </w:r>
      <w:proofErr w:type="spellEnd"/>
      <w:r w:rsidRPr="00FB08DB">
        <w:t xml:space="preserve">, </w:t>
      </w:r>
      <w:proofErr w:type="spellStart"/>
      <w:r w:rsidRPr="00FB08DB">
        <w:t>short_term_ref_pic_set_sps_flag</w:t>
      </w:r>
      <w:proofErr w:type="spellEnd"/>
      <w:r w:rsidRPr="00FB08DB">
        <w:t xml:space="preserve">, </w:t>
      </w:r>
      <w:proofErr w:type="spellStart"/>
      <w:r w:rsidRPr="00FB08DB">
        <w:t>short_term_ref_pic_set_idx</w:t>
      </w:r>
      <w:proofErr w:type="spellEnd"/>
      <w:r w:rsidRPr="00FB08DB">
        <w:t xml:space="preserve"> and </w:t>
      </w:r>
      <w:proofErr w:type="spellStart"/>
      <w:r w:rsidRPr="00FB08DB">
        <w:t>num_long_term_pics</w:t>
      </w:r>
      <w:proofErr w:type="spellEnd"/>
      <w:r w:rsidRPr="00FB08DB">
        <w:t xml:space="preserve"> shall be the same in all slice headers of a coded picture. When present, the value of the slice header syntax elements </w:t>
      </w:r>
      <w:proofErr w:type="spellStart"/>
      <w:r w:rsidRPr="00FB08DB">
        <w:t>delta_poc_lsb_lt</w:t>
      </w:r>
      <w:proofErr w:type="spellEnd"/>
      <w:proofErr w:type="gramStart"/>
      <w:r w:rsidRPr="00FB08DB">
        <w:t>[ </w:t>
      </w:r>
      <w:proofErr w:type="spellStart"/>
      <w:r w:rsidRPr="00FB08DB">
        <w:t>i</w:t>
      </w:r>
      <w:proofErr w:type="spellEnd"/>
      <w:proofErr w:type="gramEnd"/>
      <w:r w:rsidRPr="00FB08DB">
        <w:t xml:space="preserve"> ], </w:t>
      </w:r>
      <w:proofErr w:type="spellStart"/>
      <w:r w:rsidRPr="00FB08DB">
        <w:t>delta_poc_msb_present_flag</w:t>
      </w:r>
      <w:proofErr w:type="spellEnd"/>
      <w:r w:rsidRPr="00FB08DB">
        <w:t>[ </w:t>
      </w:r>
      <w:proofErr w:type="spellStart"/>
      <w:r w:rsidRPr="00FB08DB">
        <w:t>i</w:t>
      </w:r>
      <w:proofErr w:type="spellEnd"/>
      <w:r w:rsidRPr="00FB08DB">
        <w:t> ], delta_poc_msb_cycle_lt_minus1[ </w:t>
      </w:r>
      <w:proofErr w:type="spellStart"/>
      <w:r w:rsidRPr="00FB08DB">
        <w:t>i</w:t>
      </w:r>
      <w:proofErr w:type="spellEnd"/>
      <w:r w:rsidRPr="00FB08DB">
        <w:t xml:space="preserve"> ] and </w:t>
      </w:r>
      <w:proofErr w:type="spellStart"/>
      <w:r w:rsidRPr="00FB08DB">
        <w:t>used_by_curr_pic_lt_flag</w:t>
      </w:r>
      <w:proofErr w:type="spellEnd"/>
      <w:r w:rsidRPr="00FB08DB">
        <w:t>[ </w:t>
      </w:r>
      <w:proofErr w:type="spellStart"/>
      <w:r w:rsidRPr="00FB08DB">
        <w:t>i</w:t>
      </w:r>
      <w:proofErr w:type="spellEnd"/>
      <w:r w:rsidRPr="00FB08DB">
        <w:t xml:space="preserve"> ] shall be the same in all slice headers of a coded picture for each </w:t>
      </w:r>
      <w:proofErr w:type="spellStart"/>
      <w:r w:rsidRPr="00FB08DB">
        <w:t>i</w:t>
      </w:r>
      <w:proofErr w:type="spellEnd"/>
      <w:r w:rsidRPr="00FB08DB">
        <w:t xml:space="preserve"> in the range of 0 to </w:t>
      </w:r>
      <w:proofErr w:type="spellStart"/>
      <w:r w:rsidRPr="00FB08DB">
        <w:t>num_long_term_pics</w:t>
      </w:r>
      <w:proofErr w:type="spellEnd"/>
      <w:r w:rsidRPr="00FB08DB">
        <w:t>, inclusive.</w:t>
      </w:r>
    </w:p>
    <w:p w:rsidR="002C29BC" w:rsidRPr="00FB08DB" w:rsidRDefault="002C29BC" w:rsidP="002C29BC">
      <w:pPr>
        <w:rPr>
          <w:lang w:eastAsia="ko-KR"/>
        </w:rPr>
      </w:pPr>
      <w:proofErr w:type="spellStart"/>
      <w:proofErr w:type="gramStart"/>
      <w:r w:rsidRPr="00FB08DB">
        <w:rPr>
          <w:b/>
          <w:lang w:eastAsia="ko-KR"/>
        </w:rPr>
        <w:lastRenderedPageBreak/>
        <w:t>first_slice_in_pic_flag</w:t>
      </w:r>
      <w:proofErr w:type="spellEnd"/>
      <w:proofErr w:type="gramEnd"/>
      <w:r w:rsidRPr="00FB08DB">
        <w:rPr>
          <w:lang w:eastAsia="ko-KR"/>
        </w:rPr>
        <w:t xml:space="preserve"> indicates whether the slice is the first slice of the picture. If </w:t>
      </w:r>
      <w:proofErr w:type="spellStart"/>
      <w:r w:rsidRPr="00FB08DB">
        <w:rPr>
          <w:lang w:eastAsia="ko-KR"/>
        </w:rPr>
        <w:t>first_slice_in_pic_flag</w:t>
      </w:r>
      <w:proofErr w:type="spellEnd"/>
      <w:r w:rsidRPr="00FB08DB">
        <w:rPr>
          <w:lang w:eastAsia="ko-KR"/>
        </w:rPr>
        <w:t xml:space="preserve"> is equal to 1, the variables </w:t>
      </w:r>
      <w:proofErr w:type="spellStart"/>
      <w:r w:rsidRPr="00FB08DB">
        <w:rPr>
          <w:lang w:eastAsia="ko-KR"/>
        </w:rPr>
        <w:t>SliceCbAddrZS</w:t>
      </w:r>
      <w:proofErr w:type="spellEnd"/>
      <w:r w:rsidRPr="00FB08DB">
        <w:rPr>
          <w:lang w:eastAsia="ko-KR"/>
        </w:rPr>
        <w:t xml:space="preserve"> and </w:t>
      </w:r>
      <w:proofErr w:type="spellStart"/>
      <w:r w:rsidRPr="00FB08DB">
        <w:rPr>
          <w:lang w:eastAsia="ko-KR"/>
        </w:rPr>
        <w:t>SliceCtbAddrRS</w:t>
      </w:r>
      <w:proofErr w:type="spellEnd"/>
      <w:r w:rsidRPr="00FB08DB">
        <w:rPr>
          <w:lang w:eastAsia="ko-KR"/>
        </w:rPr>
        <w:t xml:space="preserve"> are both set to 0 and the decoding starts with the first coding </w:t>
      </w:r>
      <w:proofErr w:type="spellStart"/>
      <w:r w:rsidRPr="00FB08DB">
        <w:rPr>
          <w:lang w:eastAsia="ko-KR"/>
        </w:rPr>
        <w:t>treeblock</w:t>
      </w:r>
      <w:proofErr w:type="spellEnd"/>
      <w:r w:rsidRPr="00FB08DB">
        <w:rPr>
          <w:lang w:eastAsia="ko-KR"/>
        </w:rPr>
        <w:t xml:space="preserve"> in the picture.</w:t>
      </w:r>
    </w:p>
    <w:p w:rsidR="002C29BC" w:rsidRPr="00FB08DB" w:rsidRDefault="002C29BC" w:rsidP="002C29BC">
      <w:r>
        <w:rPr>
          <w:b/>
          <w:lang w:eastAsia="ko-KR"/>
        </w:rPr>
        <w:t>...</w:t>
      </w:r>
    </w:p>
    <w:p w:rsidR="002C29BC" w:rsidRPr="00FB08DB" w:rsidRDefault="002C29BC" w:rsidP="002C29BC">
      <w:pPr>
        <w:rPr>
          <w:lang w:eastAsia="ko-KR"/>
        </w:rPr>
      </w:pPr>
      <w:proofErr w:type="spellStart"/>
      <w:r w:rsidRPr="00FB08DB">
        <w:rPr>
          <w:b/>
          <w:lang w:eastAsia="ko-KR"/>
        </w:rPr>
        <w:t>entropy_slice_flag</w:t>
      </w:r>
      <w:proofErr w:type="spellEnd"/>
      <w:r w:rsidRPr="00FB08DB">
        <w:rPr>
          <w:lang w:eastAsia="ko-KR"/>
        </w:rPr>
        <w:t xml:space="preserve"> equal to 1 specifies that the value of slice header syntax elements not present is inferred to be equal to the value of slice header syntax elements in a proceeding slice, where a proceeding slice is defined as the slice containing the coding </w:t>
      </w:r>
      <w:proofErr w:type="spellStart"/>
      <w:r w:rsidRPr="00FB08DB">
        <w:rPr>
          <w:lang w:eastAsia="ko-KR"/>
        </w:rPr>
        <w:t>treeblock</w:t>
      </w:r>
      <w:proofErr w:type="spellEnd"/>
      <w:r w:rsidRPr="00FB08DB">
        <w:rPr>
          <w:lang w:eastAsia="ko-KR"/>
        </w:rPr>
        <w:t xml:space="preserve"> with location (</w:t>
      </w:r>
      <w:proofErr w:type="spellStart"/>
      <w:r w:rsidRPr="00FB08DB">
        <w:rPr>
          <w:lang w:eastAsia="ko-KR"/>
        </w:rPr>
        <w:t>SliceCtbAddrRS</w:t>
      </w:r>
      <w:proofErr w:type="spellEnd"/>
      <w:r w:rsidRPr="00FB08DB">
        <w:rPr>
          <w:lang w:eastAsia="ko-KR"/>
        </w:rPr>
        <w:t xml:space="preserve"> − 1). </w:t>
      </w:r>
      <w:proofErr w:type="spellStart"/>
      <w:proofErr w:type="gramStart"/>
      <w:r w:rsidRPr="00FB08DB">
        <w:rPr>
          <w:lang w:eastAsia="ko-KR"/>
        </w:rPr>
        <w:t>entropy_slice_flag</w:t>
      </w:r>
      <w:proofErr w:type="spellEnd"/>
      <w:proofErr w:type="gramEnd"/>
      <w:r w:rsidRPr="00FB08DB">
        <w:rPr>
          <w:lang w:eastAsia="ko-KR"/>
        </w:rPr>
        <w:t xml:space="preserve"> shall be equal to 0 when </w:t>
      </w:r>
      <w:proofErr w:type="spellStart"/>
      <w:r w:rsidRPr="00FB08DB">
        <w:rPr>
          <w:lang w:eastAsia="ko-KR"/>
        </w:rPr>
        <w:t>SliceCtbAddrRS</w:t>
      </w:r>
      <w:proofErr w:type="spellEnd"/>
      <w:r w:rsidRPr="00FB08DB">
        <w:rPr>
          <w:lang w:eastAsia="ko-KR"/>
        </w:rPr>
        <w:t xml:space="preserve"> equal to 0.</w:t>
      </w:r>
    </w:p>
    <w:p w:rsidR="002C29BC" w:rsidRPr="00FB08DB" w:rsidRDefault="002C29BC" w:rsidP="002C29BC">
      <w:del w:id="56" w:author="Ye-Kui Wang" w:date="2012-04-15T22:46:00Z">
        <w:r w:rsidRPr="00FB08DB" w:rsidDel="002C29BC">
          <w:rPr>
            <w:b/>
            <w:bCs/>
          </w:rPr>
          <w:delText>pic_parameter_set</w:delText>
        </w:r>
      </w:del>
      <w:proofErr w:type="spellStart"/>
      <w:proofErr w:type="gramStart"/>
      <w:ins w:id="57" w:author="Ye-Kui Wang" w:date="2012-04-15T22:46:00Z">
        <w:r>
          <w:rPr>
            <w:b/>
            <w:bCs/>
          </w:rPr>
          <w:t>gps</w:t>
        </w:r>
      </w:ins>
      <w:r w:rsidRPr="00FB08DB">
        <w:rPr>
          <w:b/>
          <w:bCs/>
        </w:rPr>
        <w:t>_id</w:t>
      </w:r>
      <w:proofErr w:type="spellEnd"/>
      <w:proofErr w:type="gramEnd"/>
      <w:r w:rsidRPr="00FB08DB">
        <w:t xml:space="preserve"> specifies the </w:t>
      </w:r>
      <w:del w:id="58" w:author="Ye-Kui Wang" w:date="2012-04-15T22:46:00Z">
        <w:r w:rsidRPr="00FB08DB" w:rsidDel="002C29BC">
          <w:delText xml:space="preserve">picture </w:delText>
        </w:r>
      </w:del>
      <w:ins w:id="59" w:author="Ye-Kui Wang" w:date="2012-04-15T22:46:00Z">
        <w:r>
          <w:t>group</w:t>
        </w:r>
        <w:r w:rsidRPr="00FB08DB">
          <w:t xml:space="preserve"> </w:t>
        </w:r>
      </w:ins>
      <w:r w:rsidRPr="00FB08DB">
        <w:t xml:space="preserve">parameter set in use. The value of </w:t>
      </w:r>
      <w:del w:id="60" w:author="Ye-Kui Wang" w:date="2012-04-15T22:46:00Z">
        <w:r w:rsidRPr="00FB08DB" w:rsidDel="002C29BC">
          <w:delText>pic_parameter_set</w:delText>
        </w:r>
      </w:del>
      <w:proofErr w:type="spellStart"/>
      <w:ins w:id="61" w:author="Ye-Kui Wang" w:date="2012-04-15T22:46:00Z">
        <w:r>
          <w:t>gps</w:t>
        </w:r>
      </w:ins>
      <w:r w:rsidRPr="00FB08DB">
        <w:t>_id</w:t>
      </w:r>
      <w:proofErr w:type="spellEnd"/>
      <w:r w:rsidRPr="00FB08DB">
        <w:t xml:space="preserve"> shall be in the range of 0 to 255, inclusive.</w:t>
      </w:r>
    </w:p>
    <w:p w:rsidR="00EC1E86" w:rsidRDefault="00EC1E86" w:rsidP="002C29BC">
      <w:pPr>
        <w:rPr>
          <w:b/>
          <w:lang w:eastAsia="ja-JP"/>
        </w:rPr>
      </w:pPr>
      <w:r>
        <w:rPr>
          <w:b/>
          <w:lang w:eastAsia="ja-JP"/>
        </w:rPr>
        <w:t>...</w:t>
      </w:r>
    </w:p>
    <w:p w:rsidR="00EC1E86" w:rsidRPr="00EC1E86" w:rsidRDefault="00EC1E86" w:rsidP="002C29BC">
      <w:pPr>
        <w:rPr>
          <w:i/>
          <w:lang w:eastAsia="ja-JP"/>
        </w:rPr>
      </w:pPr>
      <w:r w:rsidRPr="00EC1E86">
        <w:rPr>
          <w:i/>
          <w:lang w:eastAsia="ja-JP"/>
        </w:rPr>
        <w:t xml:space="preserve">&lt;The semantics of </w:t>
      </w:r>
      <w:proofErr w:type="spellStart"/>
      <w:r w:rsidRPr="00EC1E86">
        <w:rPr>
          <w:i/>
          <w:lang w:eastAsia="ja-JP"/>
        </w:rPr>
        <w:t>aps_id</w:t>
      </w:r>
      <w:proofErr w:type="spellEnd"/>
      <w:r w:rsidRPr="00EC1E86">
        <w:rPr>
          <w:i/>
          <w:lang w:eastAsia="ja-JP"/>
        </w:rPr>
        <w:t xml:space="preserve"> is missing in the latest HEVC WD. If present, it would be proposed to be removed.&gt;</w:t>
      </w:r>
    </w:p>
    <w:p w:rsidR="006D65AD" w:rsidRPr="00EC1E86" w:rsidRDefault="00EC1E86" w:rsidP="0035422B">
      <w:pPr>
        <w:rPr>
          <w:b/>
          <w:lang w:eastAsia="ja-JP"/>
        </w:rPr>
      </w:pPr>
      <w:r>
        <w:rPr>
          <w:b/>
          <w:lang w:eastAsia="ja-JP"/>
        </w:rPr>
        <w:t>...</w:t>
      </w:r>
    </w:p>
    <w:p w:rsidR="0035422B" w:rsidRPr="005B217D" w:rsidRDefault="00336697" w:rsidP="0035422B">
      <w:pPr>
        <w:pStyle w:val="Heading2"/>
        <w:rPr>
          <w:lang w:val="en-CA"/>
        </w:rPr>
      </w:pPr>
      <w:r>
        <w:rPr>
          <w:lang w:val="en-CA"/>
        </w:rPr>
        <w:t>A</w:t>
      </w:r>
      <w:r w:rsidR="000E1B01">
        <w:rPr>
          <w:lang w:val="en-CA"/>
        </w:rPr>
        <w:t xml:space="preserve">ctivation of </w:t>
      </w:r>
      <w:r w:rsidR="0035422B">
        <w:rPr>
          <w:lang w:val="en-CA"/>
        </w:rPr>
        <w:t>parameter sets</w:t>
      </w:r>
    </w:p>
    <w:p w:rsidR="000E1B01" w:rsidRPr="000E1B01" w:rsidRDefault="000E1B01" w:rsidP="000E1B01">
      <w:pPr>
        <w:rPr>
          <w:b/>
        </w:rPr>
      </w:pPr>
      <w:bookmarkStart w:id="62" w:name="_Ref57461487"/>
      <w:bookmarkStart w:id="63" w:name="_Toc77680403"/>
      <w:bookmarkStart w:id="64" w:name="_Toc226456557"/>
      <w:r w:rsidRPr="000E1B01">
        <w:rPr>
          <w:b/>
        </w:rPr>
        <w:t>7.4.1.2.1 Order of sequence, picture and adaptation parameter set RBSPs and their activation</w:t>
      </w:r>
      <w:bookmarkEnd w:id="62"/>
      <w:bookmarkEnd w:id="63"/>
      <w:bookmarkEnd w:id="64"/>
    </w:p>
    <w:p w:rsidR="000E1B01" w:rsidRPr="00066987" w:rsidRDefault="000E1B01" w:rsidP="000E1B01">
      <w:r w:rsidRPr="00FB08DB">
        <w:t xml:space="preserve">This </w:t>
      </w:r>
      <w:proofErr w:type="spellStart"/>
      <w:r w:rsidRPr="00FB08DB">
        <w:t>subclause</w:t>
      </w:r>
      <w:proofErr w:type="spellEnd"/>
      <w:r w:rsidRPr="00FB08DB">
        <w:t xml:space="preserve"> specifies the activation process of picture, sequence and adaptation parameter sets for coded video sequences that conform to one or more of the profiles specified in Annex </w:t>
      </w:r>
      <w:r w:rsidRPr="00FB08DB">
        <w:fldChar w:fldCharType="begin" w:fldLock="1"/>
      </w:r>
      <w:r w:rsidRPr="00FB08DB">
        <w:instrText xml:space="preserve"> REF _Ref36826677 \r \h </w:instrText>
      </w:r>
      <w:r>
        <w:instrText xml:space="preserve"> \* MERGEFORMAT </w:instrText>
      </w:r>
      <w:r w:rsidRPr="00FB08DB">
        <w:fldChar w:fldCharType="separate"/>
      </w:r>
      <w:r w:rsidRPr="00FB08DB">
        <w:t>10</w:t>
      </w:r>
      <w:r w:rsidRPr="00FB08DB">
        <w:fldChar w:fldCharType="end"/>
      </w:r>
      <w:r w:rsidRPr="00066987">
        <w:t xml:space="preserve"> that are decoded using the decoding process specified in clauses </w:t>
      </w:r>
      <w:r w:rsidRPr="00FB08DB">
        <w:fldChar w:fldCharType="begin" w:fldLock="1"/>
      </w:r>
      <w:r w:rsidRPr="00FB08DB">
        <w:instrText xml:space="preserve"> REF _Ref20133850 \r \h </w:instrText>
      </w:r>
      <w:r>
        <w:instrText xml:space="preserve"> \* MERGEFORMAT </w:instrText>
      </w:r>
      <w:r w:rsidRPr="00FB08DB">
        <w:fldChar w:fldCharType="separate"/>
      </w:r>
      <w:r w:rsidRPr="00FB08DB">
        <w:t>2</w:t>
      </w:r>
      <w:r w:rsidRPr="00FB08DB">
        <w:fldChar w:fldCharType="end"/>
      </w:r>
      <w:r w:rsidRPr="00066987">
        <w:t>-</w:t>
      </w:r>
      <w:r w:rsidRPr="00FB08DB">
        <w:fldChar w:fldCharType="begin" w:fldLock="1"/>
      </w:r>
      <w:r w:rsidRPr="00FB08DB">
        <w:instrText xml:space="preserve"> REF _Ref24280994 \r \h </w:instrText>
      </w:r>
      <w:r>
        <w:instrText xml:space="preserve"> \* MERGEFORMAT </w:instrText>
      </w:r>
      <w:r w:rsidRPr="00FB08DB">
        <w:fldChar w:fldCharType="separate"/>
      </w:r>
      <w:r w:rsidRPr="00FB08DB">
        <w:t>9</w:t>
      </w:r>
      <w:r w:rsidRPr="00FB08DB">
        <w:fldChar w:fldCharType="end"/>
      </w:r>
      <w:r w:rsidRPr="00066987">
        <w:t>.</w:t>
      </w:r>
    </w:p>
    <w:p w:rsidR="000E1B01" w:rsidRPr="00FB08DB" w:rsidRDefault="000E1B01" w:rsidP="000E1B01">
      <w:pPr>
        <w:pStyle w:val="Note1CharCharCharCharCharChar"/>
        <w:numPr>
          <w:ilvl w:val="12"/>
          <w:numId w:val="0"/>
        </w:numPr>
        <w:ind w:left="284"/>
      </w:pPr>
      <w:r w:rsidRPr="00FB08DB">
        <w:t xml:space="preserve">NOTE 1 – The sequence, picture and adaptation parameter set mechanism decouples the transmission of infrequently changing information from the transmission of coded </w:t>
      </w:r>
      <w:proofErr w:type="spellStart"/>
      <w:r w:rsidRPr="00FB08DB">
        <w:t>macroblock</w:t>
      </w:r>
      <w:proofErr w:type="spellEnd"/>
      <w:r w:rsidRPr="00FB08DB">
        <w:t xml:space="preserve"> data. Sequence, picture and adaptation parameter sets may, in some applications, be conveyed "out-of-band". </w:t>
      </w:r>
    </w:p>
    <w:p w:rsidR="000E1B01" w:rsidRPr="00FB08DB" w:rsidRDefault="000E1B01" w:rsidP="000E1B01">
      <w:pPr>
        <w:numPr>
          <w:ilvl w:val="12"/>
          <w:numId w:val="0"/>
        </w:numPr>
      </w:pPr>
      <w:r w:rsidRPr="00FB08DB">
        <w:t>An adaptation parameter set RBSP includes parameters that can be referred to by the coded slice NAL units of one or more coded pictures</w:t>
      </w:r>
      <w:ins w:id="65" w:author="Ye-Kui Wang" w:date="2012-04-15T23:21:00Z">
        <w:r w:rsidR="003C29FB">
          <w:t xml:space="preserve"> indirectly through one or more group parameter sets</w:t>
        </w:r>
      </w:ins>
      <w:r w:rsidRPr="00FB08DB">
        <w:t xml:space="preserve"> </w:t>
      </w:r>
      <w:ins w:id="66" w:author="Ye-Kui Wang" w:date="2012-04-15T23:27:00Z">
        <w:r w:rsidR="006245EF">
          <w:t>referred to by the coded slice NAL units</w:t>
        </w:r>
      </w:ins>
      <w:del w:id="67" w:author="Ye-Kui Wang" w:date="2012-04-15T23:12:00Z">
        <w:r w:rsidRPr="00FB08DB" w:rsidDel="00336697">
          <w:delText>when at least one of sample_adaptive_offset_enabled_flag or adaptive_loop_filter_enabled_flag are equal to 1</w:delText>
        </w:r>
      </w:del>
      <w:r w:rsidRPr="00FB08DB">
        <w:t xml:space="preserve">. Each adaptation parameter set RBSP is initially considered not active at the start of the operation of the decoding process. At most one adaptation parameter set RBSP is considered active </w:t>
      </w:r>
      <w:ins w:id="68" w:author="Ye-Kui Wang" w:date="2012-04-15T23:14:00Z">
        <w:r w:rsidR="00336697">
          <w:t xml:space="preserve">for each type of APS parameters </w:t>
        </w:r>
      </w:ins>
      <w:r w:rsidRPr="00FB08DB">
        <w:t xml:space="preserve">at any given moment during the operation of the decoding process, and the activation of any particular adaptation parameter set RBSP </w:t>
      </w:r>
      <w:ins w:id="69" w:author="Ye-Kui Wang" w:date="2012-04-15T23:14:00Z">
        <w:r w:rsidR="00336697">
          <w:t xml:space="preserve">for </w:t>
        </w:r>
      </w:ins>
      <w:ins w:id="70" w:author="Ye-Kui Wang" w:date="2012-04-15T23:15:00Z">
        <w:r w:rsidR="00336697">
          <w:t xml:space="preserve">a particular </w:t>
        </w:r>
      </w:ins>
      <w:ins w:id="71" w:author="Ye-Kui Wang" w:date="2012-04-15T23:14:00Z">
        <w:r w:rsidR="00336697">
          <w:t xml:space="preserve">type of APS parameters </w:t>
        </w:r>
      </w:ins>
      <w:r w:rsidRPr="00FB08DB">
        <w:t>results in the deactivation of the previously-active adaptation parameter set RBSP (if any)</w:t>
      </w:r>
      <w:ins w:id="72" w:author="Ye-Kui Wang" w:date="2012-04-15T23:15:00Z">
        <w:r w:rsidR="00336697" w:rsidRPr="00336697">
          <w:t xml:space="preserve"> </w:t>
        </w:r>
        <w:r w:rsidR="00336697">
          <w:t>for that particular type of APS parameters</w:t>
        </w:r>
      </w:ins>
      <w:r w:rsidRPr="00FB08DB">
        <w:t>.</w:t>
      </w:r>
    </w:p>
    <w:p w:rsidR="000E1B01" w:rsidRPr="00FB08DB" w:rsidRDefault="000E1B01" w:rsidP="000E1B01">
      <w:pPr>
        <w:numPr>
          <w:ilvl w:val="12"/>
          <w:numId w:val="0"/>
        </w:numPr>
        <w:rPr>
          <w:lang w:eastAsia="zh-TW"/>
        </w:rPr>
      </w:pPr>
      <w:r w:rsidRPr="00FB08DB">
        <w:t xml:space="preserve">When an adaptation parameter set RBSP (with a particular value of </w:t>
      </w:r>
      <w:proofErr w:type="spellStart"/>
      <w:r w:rsidRPr="00FB08DB">
        <w:t>aps_id</w:t>
      </w:r>
      <w:proofErr w:type="spellEnd"/>
      <w:r w:rsidRPr="00FB08DB">
        <w:t xml:space="preserve">) is not active </w:t>
      </w:r>
      <w:ins w:id="73" w:author="Ye-Kui Wang" w:date="2012-04-15T23:16:00Z">
        <w:r w:rsidR="00336697">
          <w:t>for a particular type of APS parameters</w:t>
        </w:r>
        <w:r w:rsidR="00336697" w:rsidRPr="00FB08DB">
          <w:t xml:space="preserve"> </w:t>
        </w:r>
      </w:ins>
      <w:r w:rsidRPr="00FB08DB">
        <w:t xml:space="preserve">and it is referred to by a coded slice NAL unit </w:t>
      </w:r>
      <w:ins w:id="74" w:author="Ye-Kui Wang" w:date="2012-04-15T23:17:00Z">
        <w:r w:rsidR="00336697">
          <w:t>for that particular type of APS parameters</w:t>
        </w:r>
        <w:r w:rsidR="00336697" w:rsidRPr="00FB08DB">
          <w:t xml:space="preserve"> </w:t>
        </w:r>
      </w:ins>
      <w:r w:rsidRPr="00FB08DB">
        <w:t xml:space="preserve">(using that value of </w:t>
      </w:r>
      <w:proofErr w:type="spellStart"/>
      <w:r w:rsidRPr="00FB08DB">
        <w:t>aps_id</w:t>
      </w:r>
      <w:proofErr w:type="spellEnd"/>
      <w:r w:rsidRPr="00FB08DB">
        <w:t>)</w:t>
      </w:r>
      <w:ins w:id="75" w:author="Ye-Kui Wang" w:date="2012-04-15T23:23:00Z">
        <w:r w:rsidR="003C29FB">
          <w:t xml:space="preserve"> </w:t>
        </w:r>
      </w:ins>
      <w:ins w:id="76" w:author="Ye-Kui Wang" w:date="2012-04-15T23:24:00Z">
        <w:r w:rsidR="003C29FB">
          <w:t xml:space="preserve">indirectly </w:t>
        </w:r>
      </w:ins>
      <w:ins w:id="77" w:author="Ye-Kui Wang" w:date="2012-04-15T23:23:00Z">
        <w:r w:rsidR="003C29FB">
          <w:t>through a group parameter set</w:t>
        </w:r>
      </w:ins>
      <w:ins w:id="78" w:author="Ye-Kui Wang" w:date="2012-04-15T23:28:00Z">
        <w:r w:rsidR="006245EF">
          <w:t xml:space="preserve"> referred to by the coded slice NAL unit</w:t>
        </w:r>
      </w:ins>
      <w:r w:rsidRPr="00FB08DB">
        <w:t>, it is activated</w:t>
      </w:r>
      <w:ins w:id="79" w:author="Ye-Kui Wang" w:date="2012-04-15T23:17:00Z">
        <w:r w:rsidR="00336697" w:rsidRPr="00336697">
          <w:t xml:space="preserve"> </w:t>
        </w:r>
        <w:r w:rsidR="00336697">
          <w:t>for that particular type of APS parameters</w:t>
        </w:r>
      </w:ins>
      <w:r w:rsidRPr="00FB08DB">
        <w:t xml:space="preserve">. This adaptation parameter set RBSP is called the active adaptation parameter set RBSP </w:t>
      </w:r>
      <w:ins w:id="80" w:author="Ye-Kui Wang" w:date="2012-04-15T23:17:00Z">
        <w:r w:rsidR="00336697">
          <w:t>for that particular type of APS parameters</w:t>
        </w:r>
        <w:r w:rsidR="00336697" w:rsidRPr="00FB08DB">
          <w:t xml:space="preserve"> </w:t>
        </w:r>
      </w:ins>
      <w:r w:rsidRPr="00FB08DB">
        <w:t>until it is deactivated by the activation of another adaptation parameter set RBSP</w:t>
      </w:r>
      <w:ins w:id="81" w:author="Ye-Kui Wang" w:date="2012-04-15T23:18:00Z">
        <w:r w:rsidR="00336697" w:rsidRPr="00336697">
          <w:t xml:space="preserve"> </w:t>
        </w:r>
        <w:r w:rsidR="00336697">
          <w:t>for that particular type of APS parameters</w:t>
        </w:r>
      </w:ins>
      <w:r w:rsidRPr="00FB08DB">
        <w:t xml:space="preserve">. An adaptation parameter set RBSP, with that particular value of </w:t>
      </w:r>
      <w:proofErr w:type="spellStart"/>
      <w:r w:rsidRPr="00FB08DB">
        <w:t>aps_id</w:t>
      </w:r>
      <w:proofErr w:type="spellEnd"/>
      <w:r w:rsidRPr="00FB08DB">
        <w:t>, shall be available to the decoding process prior to its activation.</w:t>
      </w:r>
    </w:p>
    <w:p w:rsidR="000E1B01" w:rsidRPr="00FB08DB" w:rsidRDefault="000E1B01" w:rsidP="000E1B01">
      <w:pPr>
        <w:numPr>
          <w:ilvl w:val="12"/>
          <w:numId w:val="0"/>
        </w:numPr>
      </w:pPr>
      <w:r w:rsidRPr="00FB08DB">
        <w:t xml:space="preserve">A picture parameter set RBSP includes parameters that can be referred to by the coded slice NAL units </w:t>
      </w:r>
      <w:del w:id="82" w:author="Ye-Kui Wang" w:date="2012-04-15T23:24:00Z">
        <w:r w:rsidRPr="00FB08DB" w:rsidDel="006245EF">
          <w:delText xml:space="preserve">or coded slice data partition A NAL units </w:delText>
        </w:r>
      </w:del>
      <w:r w:rsidRPr="00FB08DB">
        <w:t>of one or more coded pictures</w:t>
      </w:r>
      <w:ins w:id="83" w:author="Ye-Kui Wang" w:date="2012-04-15T23:25:00Z">
        <w:r w:rsidR="006245EF" w:rsidRPr="006245EF">
          <w:t xml:space="preserve"> </w:t>
        </w:r>
        <w:r w:rsidR="006245EF">
          <w:t>indirectly through one or more group parameter sets</w:t>
        </w:r>
      </w:ins>
      <w:ins w:id="84" w:author="Ye-Kui Wang" w:date="2012-04-15T23:28:00Z">
        <w:r w:rsidR="006245EF">
          <w:t xml:space="preserve"> referred to by the coded slice NAL units</w:t>
        </w:r>
      </w:ins>
      <w:r w:rsidRPr="00FB08DB">
        <w:t>. Each picture parameter set RBSP is initially considered not active at the start of the operation of the decoding process. At most one picture parameter set RBSP is considered active at any given moment during the operation of the decoding process, and the activation of any particular picture parameter set RBSP results in the deactivation of the previously-active picture parameter set RBSP (if any).</w:t>
      </w:r>
    </w:p>
    <w:p w:rsidR="000E1B01" w:rsidRPr="00FB08DB" w:rsidRDefault="000E1B01" w:rsidP="000E1B01">
      <w:pPr>
        <w:numPr>
          <w:ilvl w:val="12"/>
          <w:numId w:val="0"/>
        </w:numPr>
      </w:pPr>
      <w:r w:rsidRPr="00FB08DB">
        <w:t xml:space="preserve">When a picture parameter set RBSP (with a particular value of </w:t>
      </w:r>
      <w:proofErr w:type="spellStart"/>
      <w:r w:rsidRPr="00FB08DB">
        <w:t>pic_parameter_set_id</w:t>
      </w:r>
      <w:proofErr w:type="spellEnd"/>
      <w:r w:rsidRPr="00FB08DB">
        <w:t xml:space="preserve">) is not active and it is referred to by a coded slice NAL unit </w:t>
      </w:r>
      <w:del w:id="85" w:author="Ye-Kui Wang" w:date="2012-04-15T23:26:00Z">
        <w:r w:rsidRPr="00FB08DB" w:rsidDel="006245EF">
          <w:delText xml:space="preserve">or coded slice data partition A NAL unit </w:delText>
        </w:r>
      </w:del>
      <w:r w:rsidRPr="00FB08DB">
        <w:t xml:space="preserve">(using that value of </w:t>
      </w:r>
      <w:proofErr w:type="spellStart"/>
      <w:r w:rsidRPr="00FB08DB">
        <w:t>pic_parameter_set_id</w:t>
      </w:r>
      <w:proofErr w:type="spellEnd"/>
      <w:r w:rsidRPr="00FB08DB">
        <w:t>)</w:t>
      </w:r>
      <w:ins w:id="86" w:author="Ye-Kui Wang" w:date="2012-04-15T23:26:00Z">
        <w:r w:rsidR="006245EF" w:rsidRPr="006245EF">
          <w:t xml:space="preserve"> </w:t>
        </w:r>
        <w:r w:rsidR="006245EF">
          <w:t>indirectly through a group parameter set referred to by the coded slice NAL unit</w:t>
        </w:r>
      </w:ins>
      <w:r w:rsidRPr="00FB08DB">
        <w:t xml:space="preserve">, it is activated. This picture parameter set </w:t>
      </w:r>
      <w:r w:rsidRPr="00FB08DB">
        <w:lastRenderedPageBreak/>
        <w:t xml:space="preserve">RBSP is called the active picture parameter set RBSP until it is deactivated by the activation of another picture parameter set RBSP. A picture parameter set RBSP, with that particular value of </w:t>
      </w:r>
      <w:proofErr w:type="spellStart"/>
      <w:r w:rsidRPr="00FB08DB">
        <w:t>pic_parameter_set_id</w:t>
      </w:r>
      <w:proofErr w:type="spellEnd"/>
      <w:r w:rsidRPr="00FB08DB">
        <w:t xml:space="preserve">, shall be available to the decoding process prior to its activation. </w:t>
      </w:r>
    </w:p>
    <w:p w:rsidR="000E1B01" w:rsidRPr="00FB08DB" w:rsidRDefault="000E1B01" w:rsidP="000E1B01">
      <w:pPr>
        <w:numPr>
          <w:ilvl w:val="12"/>
          <w:numId w:val="0"/>
        </w:numPr>
      </w:pPr>
      <w:r w:rsidRPr="00FB08DB">
        <w:t xml:space="preserve">Any picture parameter set NAL unit containing the value of </w:t>
      </w:r>
      <w:proofErr w:type="spellStart"/>
      <w:r w:rsidRPr="00FB08DB">
        <w:t>pic_parameter_set_id</w:t>
      </w:r>
      <w:proofErr w:type="spellEnd"/>
      <w:r w:rsidRPr="00FB08DB">
        <w:t xml:space="preserve"> for the active picture parameter set RBSP for a coded picture shall have the same content as that of the active picture parameter set RBSP for the coded picture unless it follows the last VCL NAL unit of the coded picture and precedes the first VCL NAL unit of another coded picture.</w:t>
      </w:r>
    </w:p>
    <w:p w:rsidR="000E1B01" w:rsidRPr="00FB08DB" w:rsidRDefault="000E1B01" w:rsidP="000E1B01">
      <w:pPr>
        <w:numPr>
          <w:ilvl w:val="12"/>
          <w:numId w:val="0"/>
        </w:numPr>
      </w:pPr>
      <w:r w:rsidRPr="00FB08DB">
        <w:t xml:space="preserve">A sequence parameter set RBSP includes parameters that can be referred to by </w:t>
      </w:r>
      <w:ins w:id="87" w:author="Ye-Kui Wang" w:date="2012-04-15T23:42:00Z">
        <w:r w:rsidR="00791D86" w:rsidRPr="00FB08DB">
          <w:t>the coded slice NAL units of one or more coded pictures</w:t>
        </w:r>
        <w:r w:rsidR="00791D86">
          <w:t xml:space="preserve"> indirectly through one or more group parameter sets</w:t>
        </w:r>
        <w:r w:rsidR="00791D86" w:rsidRPr="00FB08DB">
          <w:t xml:space="preserve"> </w:t>
        </w:r>
        <w:r w:rsidR="00791D86">
          <w:t>referred to by the coded slice NAL units,</w:t>
        </w:r>
      </w:ins>
      <w:del w:id="88" w:author="Ye-Kui Wang" w:date="2012-04-15T23:42:00Z">
        <w:r w:rsidRPr="00FB08DB" w:rsidDel="00791D86">
          <w:delText xml:space="preserve">one or more </w:delText>
        </w:r>
      </w:del>
      <w:del w:id="89" w:author="Ye-Kui Wang" w:date="2012-04-15T23:30:00Z">
        <w:r w:rsidRPr="00FB08DB" w:rsidDel="006245EF">
          <w:delText xml:space="preserve">picture </w:delText>
        </w:r>
      </w:del>
      <w:del w:id="90" w:author="Ye-Kui Wang" w:date="2012-04-15T23:42:00Z">
        <w:r w:rsidRPr="00FB08DB" w:rsidDel="00791D86">
          <w:delText>parameter set RBSPs</w:delText>
        </w:r>
      </w:del>
      <w:r w:rsidRPr="00FB08DB">
        <w:t xml:space="preserve"> or </w:t>
      </w:r>
      <w:ins w:id="91" w:author="Ye-Kui Wang" w:date="2012-04-15T23:45:00Z">
        <w:r w:rsidR="00791D86">
          <w:t xml:space="preserve">can be referred to by </w:t>
        </w:r>
      </w:ins>
      <w:r w:rsidRPr="00FB08DB">
        <w:t>one or more SEI NAL units containing a buffering period SEI message. Each sequence parameter set RBSP is initially considered not active at the start of the operation of the decoding process. At most one sequence parameter set RBSP is considered active at any given moment during the operation of the decoding process, and the activation of any particular sequence parameter set RBSP results in the deactivation of the previously-active sequence parameter set RBSP (if any).</w:t>
      </w:r>
    </w:p>
    <w:p w:rsidR="000E1B01" w:rsidRPr="00FB08DB" w:rsidRDefault="000E1B01" w:rsidP="000E1B01">
      <w:pPr>
        <w:numPr>
          <w:ilvl w:val="12"/>
          <w:numId w:val="0"/>
        </w:numPr>
      </w:pPr>
      <w:r w:rsidRPr="00FB08DB">
        <w:t xml:space="preserve">When a sequence parameter set RBSP (with a particular value of </w:t>
      </w:r>
      <w:proofErr w:type="spellStart"/>
      <w:r w:rsidRPr="00FB08DB">
        <w:t>seq_parameter_set_id</w:t>
      </w:r>
      <w:proofErr w:type="spellEnd"/>
      <w:r w:rsidRPr="00FB08DB">
        <w:t xml:space="preserve">) is not already active and it is referred to by </w:t>
      </w:r>
      <w:del w:id="92" w:author="Ye-Kui Wang" w:date="2012-04-15T23:31:00Z">
        <w:r w:rsidRPr="00FB08DB" w:rsidDel="006245EF">
          <w:delText xml:space="preserve">activation of </w:delText>
        </w:r>
      </w:del>
      <w:r w:rsidRPr="00FB08DB">
        <w:t xml:space="preserve">a </w:t>
      </w:r>
      <w:ins w:id="93" w:author="Ye-Kui Wang" w:date="2012-04-15T23:44:00Z">
        <w:r w:rsidR="00791D86">
          <w:t>coded slice NAL unit indirectly through a group parameter set</w:t>
        </w:r>
        <w:r w:rsidR="00791D86" w:rsidRPr="00FB08DB">
          <w:t xml:space="preserve"> </w:t>
        </w:r>
        <w:r w:rsidR="00791D86">
          <w:t>referred to by the coded slice NAL unit</w:t>
        </w:r>
      </w:ins>
      <w:del w:id="94" w:author="Ye-Kui Wang" w:date="2012-04-15T23:31:00Z">
        <w:r w:rsidRPr="00FB08DB" w:rsidDel="006245EF">
          <w:delText>picture</w:delText>
        </w:r>
      </w:del>
      <w:del w:id="95" w:author="Ye-Kui Wang" w:date="2012-04-15T23:45:00Z">
        <w:r w:rsidRPr="00FB08DB" w:rsidDel="00791D86">
          <w:delText xml:space="preserve"> parameter set RBSP</w:delText>
        </w:r>
      </w:del>
      <w:r w:rsidRPr="00FB08DB">
        <w:t xml:space="preserve"> (using that value of </w:t>
      </w:r>
      <w:proofErr w:type="spellStart"/>
      <w:r w:rsidRPr="00FB08DB">
        <w:t>seq_parameter_set_id</w:t>
      </w:r>
      <w:proofErr w:type="spellEnd"/>
      <w:r w:rsidRPr="00FB08DB">
        <w:t xml:space="preserve">) or is referred to by an SEI NAL unit containing a buffering period SEI message (using that value of </w:t>
      </w:r>
      <w:proofErr w:type="spellStart"/>
      <w:r w:rsidRPr="00FB08DB">
        <w:t>seq_parameter_set_id</w:t>
      </w:r>
      <w:proofErr w:type="spellEnd"/>
      <w:r w:rsidRPr="00FB08DB">
        <w:t xml:space="preserve">), it is activated. This sequence parameter set RBSP is called the active sequence parameter set RBSP until it is deactivated by the activation of another sequence parameter set RBSP. A sequence parameter set RBSP, with that particular value of </w:t>
      </w:r>
      <w:proofErr w:type="spellStart"/>
      <w:r w:rsidRPr="00FB08DB">
        <w:t>seq_parameter_set_id</w:t>
      </w:r>
      <w:proofErr w:type="spellEnd"/>
      <w:r w:rsidRPr="00FB08DB">
        <w:t xml:space="preserve"> and contained within an access unit with temporal_id equal to </w:t>
      </w:r>
      <w:proofErr w:type="gramStart"/>
      <w:r w:rsidRPr="00FB08DB">
        <w:t>0,</w:t>
      </w:r>
      <w:proofErr w:type="gramEnd"/>
      <w:r w:rsidRPr="00FB08DB">
        <w:t xml:space="preserve"> shall be available to the decoding process prior to its activation. An activated sequence parameter set RBSP shall remain active for the entire coded video sequence.</w:t>
      </w:r>
    </w:p>
    <w:p w:rsidR="000E1B01" w:rsidRPr="00FB08DB" w:rsidRDefault="000E1B01" w:rsidP="000E1B01">
      <w:pPr>
        <w:pStyle w:val="Note1"/>
        <w:numPr>
          <w:ilvl w:val="12"/>
          <w:numId w:val="0"/>
        </w:numPr>
        <w:ind w:left="284"/>
      </w:pPr>
      <w:r w:rsidRPr="00FB08DB">
        <w:t>NOTE 2 – Because an IDR access unit begins a new coded video sequence and an activated sequence parameter set RBSP must remain active for the entire coded video sequence, a sequence parameter set RBSP can only be activated by a buffering period SEI message when the buffering period SEI message is part of an IDR access unit.</w:t>
      </w:r>
    </w:p>
    <w:p w:rsidR="000E1B01" w:rsidRPr="00FB08DB" w:rsidRDefault="000E1B01" w:rsidP="000E1B01">
      <w:pPr>
        <w:numPr>
          <w:ilvl w:val="12"/>
          <w:numId w:val="0"/>
        </w:numPr>
      </w:pPr>
      <w:r w:rsidRPr="00FB08DB">
        <w:t xml:space="preserve">Any sequence parameter set NAL unit containing the value of </w:t>
      </w:r>
      <w:proofErr w:type="spellStart"/>
      <w:r w:rsidRPr="00FB08DB">
        <w:t>seq_parameter_set_id</w:t>
      </w:r>
      <w:proofErr w:type="spellEnd"/>
      <w:r w:rsidRPr="00FB08DB">
        <w:t xml:space="preserve"> for the active sequence parameter set RBSP for a coded video sequence shall have the same content as that of the active sequence parameter set RBSP for the coded video sequence unless it follows the last access unit of the coded video sequence and precedes the first VCL NAL unit and the first SEI NAL unit containing a buffering period SEI message (when present) of another coded video sequence.</w:t>
      </w:r>
    </w:p>
    <w:p w:rsidR="000E1B01" w:rsidRPr="00FB08DB" w:rsidRDefault="000E1B01" w:rsidP="000E1B01">
      <w:pPr>
        <w:pStyle w:val="Note1"/>
        <w:numPr>
          <w:ilvl w:val="12"/>
          <w:numId w:val="0"/>
        </w:numPr>
        <w:ind w:left="284"/>
      </w:pPr>
      <w:r w:rsidRPr="00FB08DB">
        <w:t xml:space="preserve">NOTE 3 – If picture parameter set RBSP, sequence parameter set RBSP or adaptation parameter set RBSP are conveyed within the </w:t>
      </w:r>
      <w:proofErr w:type="spellStart"/>
      <w:r w:rsidRPr="00FB08DB">
        <w:t>bitstream</w:t>
      </w:r>
      <w:proofErr w:type="spellEnd"/>
      <w:r w:rsidRPr="00FB08DB">
        <w:t>, these constraints impose an order constraint on the NAL units that contain the picture parameter set RBSP or sequence parameter set RBSP, respectively. Otherwise (picture parameter set RBSP, sequence parameter set RBSP or adaptation parameter set RBSP are conveyed by other means not specified in this Recommendation | International Standard), they must be available to the decoding process in a timely fashion such that these constraints are obeyed.</w:t>
      </w:r>
    </w:p>
    <w:p w:rsidR="000E1B01" w:rsidRPr="00FB08DB" w:rsidRDefault="000E1B01" w:rsidP="000E1B01">
      <w:r w:rsidRPr="00FB08DB">
        <w:t>All constraints that are expressed on the relationship between the values of the syntax elements (and the values of variables derived from those syntax elements) in sequence parameter sets, picture parameter sets and adaptation parameter sets and other syntax elements are expressions of constraints that apply only to the active sequence parameter set, the active picture parameter set and the active adaptation parameter set</w:t>
      </w:r>
      <w:ins w:id="96" w:author="Ye-Kui Wang" w:date="2012-04-15T23:33:00Z">
        <w:r w:rsidR="007D7E21">
          <w:t xml:space="preserve"> for </w:t>
        </w:r>
      </w:ins>
      <w:ins w:id="97" w:author="Ye-Kui Wang" w:date="2012-04-15T23:36:00Z">
        <w:r w:rsidR="007D7E21">
          <w:t>each</w:t>
        </w:r>
      </w:ins>
      <w:ins w:id="98" w:author="Ye-Kui Wang" w:date="2012-04-15T23:33:00Z">
        <w:r w:rsidR="007D7E21">
          <w:t xml:space="preserve"> particular </w:t>
        </w:r>
      </w:ins>
      <w:ins w:id="99" w:author="Ye-Kui Wang" w:date="2012-04-15T23:34:00Z">
        <w:r w:rsidR="007D7E21">
          <w:t xml:space="preserve">type of </w:t>
        </w:r>
      </w:ins>
      <w:ins w:id="100" w:author="Ye-Kui Wang" w:date="2012-04-15T23:33:00Z">
        <w:r w:rsidR="007D7E21">
          <w:t>APS parameters</w:t>
        </w:r>
      </w:ins>
      <w:r w:rsidRPr="00FB08DB">
        <w:t xml:space="preserve">. If any sequence parameter set RBSP is present that is not activated in the </w:t>
      </w:r>
      <w:proofErr w:type="spellStart"/>
      <w:r w:rsidRPr="00FB08DB">
        <w:t>bitstream</w:t>
      </w:r>
      <w:proofErr w:type="spellEnd"/>
      <w:r w:rsidRPr="00FB08DB">
        <w:t>, its syntax elements shall have values that would conform to the specified constraints if it were activated by reference in an otherwise</w:t>
      </w:r>
      <w:r w:rsidRPr="00FB08DB">
        <w:noBreakHyphen/>
        <w:t xml:space="preserve">conforming </w:t>
      </w:r>
      <w:proofErr w:type="spellStart"/>
      <w:r w:rsidRPr="00FB08DB">
        <w:t>bitstream</w:t>
      </w:r>
      <w:proofErr w:type="spellEnd"/>
      <w:r w:rsidRPr="00FB08DB">
        <w:t xml:space="preserve">. If any picture parameter set RBSP is present that is not ever activated in the </w:t>
      </w:r>
      <w:proofErr w:type="spellStart"/>
      <w:r w:rsidRPr="00FB08DB">
        <w:t>bitstream</w:t>
      </w:r>
      <w:proofErr w:type="spellEnd"/>
      <w:r w:rsidRPr="00FB08DB">
        <w:t xml:space="preserve">, its syntax elements shall have values that would conform to the specified constraints if it were activated by reference in an otherwise-conforming </w:t>
      </w:r>
      <w:proofErr w:type="spellStart"/>
      <w:r w:rsidRPr="00FB08DB">
        <w:t>bitstream</w:t>
      </w:r>
      <w:proofErr w:type="spellEnd"/>
      <w:r w:rsidRPr="00FB08DB">
        <w:t xml:space="preserve">. If any adaptation parameter set RBSP is present that is not ever activated in the </w:t>
      </w:r>
      <w:proofErr w:type="spellStart"/>
      <w:r w:rsidRPr="00FB08DB">
        <w:t>bitstream</w:t>
      </w:r>
      <w:proofErr w:type="spellEnd"/>
      <w:r w:rsidRPr="00FB08DB">
        <w:t xml:space="preserve">, its syntax elements shall have values that would conform to the specified constraints if it were activated by reference in an otherwise-conforming </w:t>
      </w:r>
      <w:proofErr w:type="spellStart"/>
      <w:r w:rsidRPr="00FB08DB">
        <w:t>bitstream</w:t>
      </w:r>
      <w:proofErr w:type="spellEnd"/>
      <w:r w:rsidRPr="00FB08DB">
        <w:t>.</w:t>
      </w:r>
    </w:p>
    <w:p w:rsidR="00A8072D" w:rsidRPr="000E1B01" w:rsidRDefault="000E1B01" w:rsidP="000E1B01">
      <w:pPr>
        <w:numPr>
          <w:ilvl w:val="12"/>
          <w:numId w:val="0"/>
        </w:numPr>
      </w:pPr>
      <w:r w:rsidRPr="00FB08DB">
        <w:t>During operation of the decoding process (see clause </w:t>
      </w:r>
      <w:r w:rsidRPr="00FB08DB">
        <w:fldChar w:fldCharType="begin" w:fldLock="1"/>
      </w:r>
      <w:r w:rsidRPr="00FB08DB">
        <w:instrText xml:space="preserve"> REF _Ref317098305 \r \h </w:instrText>
      </w:r>
      <w:r>
        <w:instrText xml:space="preserve"> \* MERGEFORMAT </w:instrText>
      </w:r>
      <w:r w:rsidRPr="00FB08DB">
        <w:fldChar w:fldCharType="separate"/>
      </w:r>
      <w:r w:rsidRPr="00FB08DB">
        <w:t>8</w:t>
      </w:r>
      <w:r w:rsidRPr="00FB08DB">
        <w:fldChar w:fldCharType="end"/>
      </w:r>
      <w:r w:rsidRPr="00066987">
        <w:t>), the values of parameters of the active picture parameter set</w:t>
      </w:r>
      <w:ins w:id="101" w:author="Ye-Kui Wang" w:date="2012-04-15T23:35:00Z">
        <w:r w:rsidR="007D7E21">
          <w:t>,</w:t>
        </w:r>
      </w:ins>
      <w:r w:rsidRPr="00066987">
        <w:t xml:space="preserve"> </w:t>
      </w:r>
      <w:del w:id="102" w:author="Ye-Kui Wang" w:date="2012-04-15T23:35:00Z">
        <w:r w:rsidRPr="00066987" w:rsidDel="007D7E21">
          <w:delText xml:space="preserve">and </w:delText>
        </w:r>
      </w:del>
      <w:r w:rsidRPr="00066987">
        <w:t xml:space="preserve">the active sequence </w:t>
      </w:r>
      <w:r w:rsidRPr="00FB08DB">
        <w:t xml:space="preserve">parameter set </w:t>
      </w:r>
      <w:ins w:id="103" w:author="Ye-Kui Wang" w:date="2012-04-15T23:35:00Z">
        <w:r w:rsidR="007D7E21">
          <w:t xml:space="preserve">and the active adaptation parameter for each type of APS parameters </w:t>
        </w:r>
      </w:ins>
      <w:r w:rsidRPr="00FB08DB">
        <w:t xml:space="preserve">shall be considered in effect. For interpretation of SEI messages, the values of the parameters of the picture parameter set and sequence parameter set that are active for the operation of the decoding </w:t>
      </w:r>
      <w:r w:rsidRPr="00FB08DB">
        <w:lastRenderedPageBreak/>
        <w:t>process for the VCL NAL units of the coded picture in the same access unit shall be considered in effect unless otherwise specifie</w:t>
      </w:r>
      <w:r>
        <w:t>d in the SEI message semantics.</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444311" w:rsidP="009234A5">
      <w:pPr>
        <w:jc w:val="both"/>
        <w:rPr>
          <w:szCs w:val="22"/>
          <w:lang w:val="en-CA"/>
        </w:rPr>
      </w:pPr>
      <w:r w:rsidRPr="00444311">
        <w:rPr>
          <w:b/>
          <w:szCs w:val="22"/>
          <w:lang w:val="en-CA"/>
        </w:rPr>
        <w:t xml:space="preserve">Qualcomm Incorporated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35422B" w:rsidRDefault="0035422B" w:rsidP="0035422B">
      <w:pPr>
        <w:jc w:val="both"/>
        <w:rPr>
          <w:b/>
          <w:szCs w:val="22"/>
          <w:lang w:eastAsia="zh-CN"/>
        </w:rPr>
      </w:pPr>
      <w:r>
        <w:rPr>
          <w:b/>
          <w:szCs w:val="22"/>
          <w:lang w:eastAsia="zh-TW"/>
        </w:rPr>
        <w:t>ZTE</w:t>
      </w:r>
      <w:r>
        <w:rPr>
          <w:b/>
          <w:szCs w:val="22"/>
        </w:rPr>
        <w:t xml:space="preserve"> </w:t>
      </w:r>
      <w:r>
        <w:rPr>
          <w:b/>
          <w:szCs w:val="22"/>
          <w:lang w:eastAsia="zh-TW"/>
        </w:rPr>
        <w:t>Corporation</w:t>
      </w:r>
      <w:r>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35422B" w:rsidRDefault="007F1F8B" w:rsidP="009234A5">
      <w:pPr>
        <w:jc w:val="both"/>
        <w:rPr>
          <w:szCs w:val="22"/>
        </w:rPr>
      </w:pPr>
    </w:p>
    <w:sectPr w:rsidR="007F1F8B" w:rsidRPr="0035422B"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F74" w:rsidRDefault="00ED3F74">
      <w:r>
        <w:separator/>
      </w:r>
    </w:p>
  </w:endnote>
  <w:endnote w:type="continuationSeparator" w:id="0">
    <w:p w:rsidR="00ED3F74" w:rsidRDefault="00ED3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107216">
      <w:rPr>
        <w:rStyle w:val="PageNumber"/>
        <w:noProof/>
      </w:rPr>
      <w:t>6</w:t>
    </w:r>
    <w:r>
      <w:rPr>
        <w:rStyle w:val="PageNumber"/>
      </w:rPr>
      <w:fldChar w:fldCharType="end"/>
    </w:r>
    <w:r>
      <w:rPr>
        <w:rStyle w:val="PageNumber"/>
      </w:rPr>
      <w:tab/>
    </w:r>
    <w:r>
      <w:rPr>
        <w:rStyle w:val="PageNumber"/>
      </w:rPr>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D611B0">
      <w:rPr>
        <w:rStyle w:val="PageNumber"/>
        <w:noProof/>
      </w:rPr>
      <w:t>2012-04-16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F74" w:rsidRDefault="00ED3F74">
      <w:r>
        <w:separator/>
      </w:r>
    </w:p>
  </w:footnote>
  <w:footnote w:type="continuationSeparator" w:id="0">
    <w:p w:rsidR="00ED3F74" w:rsidRDefault="00ED3F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F7303EE"/>
    <w:multiLevelType w:val="hybridMultilevel"/>
    <w:tmpl w:val="CA886C10"/>
    <w:lvl w:ilvl="0" w:tplc="7B8C3B44">
      <w:start w:val="1"/>
      <w:numFmt w:val="bullet"/>
      <w:lvlText w:val="-"/>
      <w:lvlJc w:val="left"/>
      <w:pPr>
        <w:ind w:left="720" w:hanging="360"/>
      </w:pPr>
      <w:rPr>
        <w:rFonts w:ascii="Batang" w:eastAsia="Batang" w:hAnsi="Batang"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55E4A8E"/>
    <w:multiLevelType w:val="hybridMultilevel"/>
    <w:tmpl w:val="47BEB5A6"/>
    <w:lvl w:ilvl="0" w:tplc="7B8C3B44">
      <w:start w:val="1"/>
      <w:numFmt w:val="bullet"/>
      <w:lvlText w:val="-"/>
      <w:lvlJc w:val="left"/>
      <w:pPr>
        <w:ind w:left="720" w:hanging="360"/>
      </w:pPr>
      <w:rPr>
        <w:rFonts w:ascii="Batang" w:eastAsia="Batang" w:hAnsi="Batang"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6F9618CD"/>
    <w:multiLevelType w:val="multilevel"/>
    <w:tmpl w:val="021063F8"/>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30"/>
        </w:tabs>
        <w:ind w:left="270" w:firstLine="0"/>
      </w:pPr>
      <w:rPr>
        <w:rFonts w:hint="default"/>
        <w:b/>
        <w:i w:val="0"/>
      </w:rPr>
    </w:lvl>
    <w:lvl w:ilvl="2">
      <w:start w:val="1"/>
      <w:numFmt w:val="decimal"/>
      <w:lvlText w:val="%1.%2.%3"/>
      <w:lvlJc w:val="left"/>
      <w:pPr>
        <w:tabs>
          <w:tab w:val="num" w:pos="8234"/>
        </w:tabs>
        <w:ind w:left="7514" w:firstLine="0"/>
      </w:pPr>
      <w:rPr>
        <w:rFonts w:ascii="Times New Roman" w:hAnsi="Times New Roman" w:cs="Times New Roman"/>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10"/>
  </w:num>
  <w:num w:numId="12">
    <w:abstractNumId w:val="12"/>
  </w:num>
  <w:num w:numId="13">
    <w:abstractNumId w:val="5"/>
  </w:num>
  <w:num w:numId="14">
    <w:abstractNumId w:val="4"/>
  </w:num>
  <w:num w:numId="15">
    <w:abstractNumId w:val="4"/>
  </w:num>
  <w:num w:numId="16">
    <w:abstractNumId w:val="2"/>
  </w:num>
  <w:num w:numId="17">
    <w:abstractNumId w:val="4"/>
  </w:num>
  <w:num w:numId="18">
    <w:abstractNumId w:val="4"/>
  </w:num>
  <w:num w:numId="19">
    <w:abstractNumId w:val="4"/>
  </w:num>
  <w:num w:numId="20">
    <w:abstractNumId w:val="4"/>
  </w:num>
  <w:num w:numId="21">
    <w:abstractNumId w:val="4"/>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A3E75"/>
    <w:rsid w:val="000B1C6B"/>
    <w:rsid w:val="000B7B8B"/>
    <w:rsid w:val="000C09AC"/>
    <w:rsid w:val="000E00F3"/>
    <w:rsid w:val="000E1B01"/>
    <w:rsid w:val="000F158C"/>
    <w:rsid w:val="00102F3D"/>
    <w:rsid w:val="00107216"/>
    <w:rsid w:val="00110964"/>
    <w:rsid w:val="001171B1"/>
    <w:rsid w:val="00124E38"/>
    <w:rsid w:val="0012580B"/>
    <w:rsid w:val="00131F90"/>
    <w:rsid w:val="0013526E"/>
    <w:rsid w:val="00171371"/>
    <w:rsid w:val="00175A24"/>
    <w:rsid w:val="00187E58"/>
    <w:rsid w:val="001A202F"/>
    <w:rsid w:val="001A297E"/>
    <w:rsid w:val="001A368E"/>
    <w:rsid w:val="001A7329"/>
    <w:rsid w:val="001B4E28"/>
    <w:rsid w:val="001C3525"/>
    <w:rsid w:val="001D1BD2"/>
    <w:rsid w:val="001E02BE"/>
    <w:rsid w:val="001E3B37"/>
    <w:rsid w:val="001F2594"/>
    <w:rsid w:val="00204DAC"/>
    <w:rsid w:val="002055A6"/>
    <w:rsid w:val="00206460"/>
    <w:rsid w:val="002069B4"/>
    <w:rsid w:val="00215DFC"/>
    <w:rsid w:val="002212DF"/>
    <w:rsid w:val="00227BA7"/>
    <w:rsid w:val="00263398"/>
    <w:rsid w:val="00275BCF"/>
    <w:rsid w:val="00292257"/>
    <w:rsid w:val="002A54E0"/>
    <w:rsid w:val="002B1595"/>
    <w:rsid w:val="002B191D"/>
    <w:rsid w:val="002C29BC"/>
    <w:rsid w:val="002D0AF6"/>
    <w:rsid w:val="002F164D"/>
    <w:rsid w:val="00306206"/>
    <w:rsid w:val="00317D85"/>
    <w:rsid w:val="00327C56"/>
    <w:rsid w:val="003315A1"/>
    <w:rsid w:val="00336697"/>
    <w:rsid w:val="003373EC"/>
    <w:rsid w:val="00342FF4"/>
    <w:rsid w:val="0035422B"/>
    <w:rsid w:val="003706CC"/>
    <w:rsid w:val="00377710"/>
    <w:rsid w:val="003A2D8E"/>
    <w:rsid w:val="003C20E4"/>
    <w:rsid w:val="003C29FB"/>
    <w:rsid w:val="003E6F90"/>
    <w:rsid w:val="003F5D0F"/>
    <w:rsid w:val="00414101"/>
    <w:rsid w:val="00433DDB"/>
    <w:rsid w:val="00437619"/>
    <w:rsid w:val="00444311"/>
    <w:rsid w:val="004677FE"/>
    <w:rsid w:val="004A2A63"/>
    <w:rsid w:val="004A352B"/>
    <w:rsid w:val="004B210C"/>
    <w:rsid w:val="004C41F0"/>
    <w:rsid w:val="004D246D"/>
    <w:rsid w:val="004D405F"/>
    <w:rsid w:val="004E4F4F"/>
    <w:rsid w:val="004E6789"/>
    <w:rsid w:val="004F61E3"/>
    <w:rsid w:val="0051015C"/>
    <w:rsid w:val="00516CF1"/>
    <w:rsid w:val="00531AE9"/>
    <w:rsid w:val="005320F0"/>
    <w:rsid w:val="00536BEB"/>
    <w:rsid w:val="00550A66"/>
    <w:rsid w:val="00567EC7"/>
    <w:rsid w:val="00570013"/>
    <w:rsid w:val="005801A2"/>
    <w:rsid w:val="0058287B"/>
    <w:rsid w:val="005952A5"/>
    <w:rsid w:val="005A33A1"/>
    <w:rsid w:val="005A5D09"/>
    <w:rsid w:val="005B217D"/>
    <w:rsid w:val="005C385F"/>
    <w:rsid w:val="005E1AC6"/>
    <w:rsid w:val="005F6F1B"/>
    <w:rsid w:val="006245EF"/>
    <w:rsid w:val="00624B33"/>
    <w:rsid w:val="00630AA2"/>
    <w:rsid w:val="00646707"/>
    <w:rsid w:val="00662E58"/>
    <w:rsid w:val="00664DCF"/>
    <w:rsid w:val="006C5D39"/>
    <w:rsid w:val="006D5477"/>
    <w:rsid w:val="006D65AD"/>
    <w:rsid w:val="006E2810"/>
    <w:rsid w:val="006E5417"/>
    <w:rsid w:val="00712F60"/>
    <w:rsid w:val="00720E3B"/>
    <w:rsid w:val="00745F6B"/>
    <w:rsid w:val="0075585E"/>
    <w:rsid w:val="00770571"/>
    <w:rsid w:val="007768FF"/>
    <w:rsid w:val="00777475"/>
    <w:rsid w:val="007824D3"/>
    <w:rsid w:val="00791D86"/>
    <w:rsid w:val="00796EE3"/>
    <w:rsid w:val="007A7D29"/>
    <w:rsid w:val="007B4AB8"/>
    <w:rsid w:val="007C0103"/>
    <w:rsid w:val="007C20AC"/>
    <w:rsid w:val="007C5B86"/>
    <w:rsid w:val="007D7E21"/>
    <w:rsid w:val="007F1F8B"/>
    <w:rsid w:val="007F67A1"/>
    <w:rsid w:val="0081729E"/>
    <w:rsid w:val="008206C8"/>
    <w:rsid w:val="00821E65"/>
    <w:rsid w:val="00874A6C"/>
    <w:rsid w:val="00876C65"/>
    <w:rsid w:val="008A4B4C"/>
    <w:rsid w:val="008C239F"/>
    <w:rsid w:val="008D176C"/>
    <w:rsid w:val="008E480C"/>
    <w:rsid w:val="00907757"/>
    <w:rsid w:val="009212B0"/>
    <w:rsid w:val="009234A5"/>
    <w:rsid w:val="009336F7"/>
    <w:rsid w:val="009374A7"/>
    <w:rsid w:val="00956AC0"/>
    <w:rsid w:val="0098551D"/>
    <w:rsid w:val="0099518F"/>
    <w:rsid w:val="009A523D"/>
    <w:rsid w:val="009F496B"/>
    <w:rsid w:val="00A01439"/>
    <w:rsid w:val="00A02E61"/>
    <w:rsid w:val="00A05CFF"/>
    <w:rsid w:val="00A56B97"/>
    <w:rsid w:val="00A60210"/>
    <w:rsid w:val="00A6093D"/>
    <w:rsid w:val="00A76A6D"/>
    <w:rsid w:val="00A8072D"/>
    <w:rsid w:val="00A83253"/>
    <w:rsid w:val="00A97AD7"/>
    <w:rsid w:val="00AA6E84"/>
    <w:rsid w:val="00AD49FC"/>
    <w:rsid w:val="00AE341B"/>
    <w:rsid w:val="00B07CA7"/>
    <w:rsid w:val="00B1279A"/>
    <w:rsid w:val="00B5222E"/>
    <w:rsid w:val="00B5376F"/>
    <w:rsid w:val="00B61C96"/>
    <w:rsid w:val="00B73A2A"/>
    <w:rsid w:val="00B76587"/>
    <w:rsid w:val="00B94B06"/>
    <w:rsid w:val="00B94C28"/>
    <w:rsid w:val="00BC10BA"/>
    <w:rsid w:val="00BC5AFD"/>
    <w:rsid w:val="00C04F43"/>
    <w:rsid w:val="00C0609D"/>
    <w:rsid w:val="00C115AB"/>
    <w:rsid w:val="00C30249"/>
    <w:rsid w:val="00C3723B"/>
    <w:rsid w:val="00C606C9"/>
    <w:rsid w:val="00C80288"/>
    <w:rsid w:val="00C84003"/>
    <w:rsid w:val="00C90650"/>
    <w:rsid w:val="00C97D78"/>
    <w:rsid w:val="00CB29E9"/>
    <w:rsid w:val="00CC2AAE"/>
    <w:rsid w:val="00CC5A42"/>
    <w:rsid w:val="00CD0EAB"/>
    <w:rsid w:val="00CF34DB"/>
    <w:rsid w:val="00CF558F"/>
    <w:rsid w:val="00D073E2"/>
    <w:rsid w:val="00D21758"/>
    <w:rsid w:val="00D446EC"/>
    <w:rsid w:val="00D45E68"/>
    <w:rsid w:val="00D51BF0"/>
    <w:rsid w:val="00D55942"/>
    <w:rsid w:val="00D611B0"/>
    <w:rsid w:val="00D807BF"/>
    <w:rsid w:val="00DA7887"/>
    <w:rsid w:val="00DB2C26"/>
    <w:rsid w:val="00DD502A"/>
    <w:rsid w:val="00DE6B43"/>
    <w:rsid w:val="00E11923"/>
    <w:rsid w:val="00E262D4"/>
    <w:rsid w:val="00E36250"/>
    <w:rsid w:val="00E54511"/>
    <w:rsid w:val="00E61DAC"/>
    <w:rsid w:val="00E67BB8"/>
    <w:rsid w:val="00E75FE3"/>
    <w:rsid w:val="00EA100A"/>
    <w:rsid w:val="00EA4984"/>
    <w:rsid w:val="00EB7AB1"/>
    <w:rsid w:val="00EC1E86"/>
    <w:rsid w:val="00ED3168"/>
    <w:rsid w:val="00ED3F74"/>
    <w:rsid w:val="00EF48CC"/>
    <w:rsid w:val="00F73032"/>
    <w:rsid w:val="00F848FC"/>
    <w:rsid w:val="00F9282A"/>
    <w:rsid w:val="00F96BAD"/>
    <w:rsid w:val="00FB0E84"/>
    <w:rsid w:val="00FD01C2"/>
    <w:rsid w:val="00FD56D7"/>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paragraph" w:customStyle="1" w:styleId="Note1">
    <w:name w:val="Note 1"/>
    <w:basedOn w:val="Normal"/>
    <w:rsid w:val="002C29BC"/>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CaptionChar1">
    <w:name w:val="Caption Char1"/>
    <w:locked/>
    <w:rsid w:val="002C29BC"/>
    <w:rPr>
      <w:rFonts w:ascii="Times New Roman" w:hAnsi="Times New Roman"/>
      <w:b/>
      <w:bCs/>
      <w:lang w:val="en-US" w:eastAsia="en-US"/>
    </w:rPr>
  </w:style>
  <w:style w:type="paragraph" w:customStyle="1" w:styleId="Note1CharCharCharCharCharChar">
    <w:name w:val="Note 1 Char Char Char Char Char Char"/>
    <w:basedOn w:val="Normal"/>
    <w:uiPriority w:val="99"/>
    <w:rsid w:val="000E1B01"/>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paragraph" w:customStyle="1" w:styleId="Note1">
    <w:name w:val="Note 1"/>
    <w:basedOn w:val="Normal"/>
    <w:rsid w:val="002C29BC"/>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CaptionChar1">
    <w:name w:val="Caption Char1"/>
    <w:locked/>
    <w:rsid w:val="002C29BC"/>
    <w:rPr>
      <w:rFonts w:ascii="Times New Roman" w:hAnsi="Times New Roman"/>
      <w:b/>
      <w:bCs/>
      <w:lang w:val="en-US" w:eastAsia="en-US"/>
    </w:rPr>
  </w:style>
  <w:style w:type="paragraph" w:customStyle="1" w:styleId="Note1CharCharCharCharCharChar">
    <w:name w:val="Note 1 Char Char Char Char Char Char"/>
    <w:basedOn w:val="Normal"/>
    <w:uiPriority w:val="99"/>
    <w:rsid w:val="000E1B01"/>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3896">
      <w:bodyDiv w:val="1"/>
      <w:marLeft w:val="0"/>
      <w:marRight w:val="0"/>
      <w:marTop w:val="0"/>
      <w:marBottom w:val="0"/>
      <w:divBdr>
        <w:top w:val="none" w:sz="0" w:space="0" w:color="auto"/>
        <w:left w:val="none" w:sz="0" w:space="0" w:color="auto"/>
        <w:bottom w:val="none" w:sz="0" w:space="0" w:color="auto"/>
        <w:right w:val="none" w:sz="0" w:space="0" w:color="auto"/>
      </w:divBdr>
      <w:divsChild>
        <w:div w:id="1220826014">
          <w:marLeft w:val="0"/>
          <w:marRight w:val="0"/>
          <w:marTop w:val="0"/>
          <w:marBottom w:val="0"/>
          <w:divBdr>
            <w:top w:val="none" w:sz="0" w:space="0" w:color="auto"/>
            <w:left w:val="none" w:sz="0" w:space="0" w:color="auto"/>
            <w:bottom w:val="none" w:sz="0" w:space="0" w:color="auto"/>
            <w:right w:val="none" w:sz="0" w:space="0" w:color="auto"/>
          </w:divBdr>
          <w:divsChild>
            <w:div w:id="1819221286">
              <w:marLeft w:val="0"/>
              <w:marRight w:val="0"/>
              <w:marTop w:val="0"/>
              <w:marBottom w:val="0"/>
              <w:divBdr>
                <w:top w:val="none" w:sz="0" w:space="0" w:color="auto"/>
                <w:left w:val="none" w:sz="0" w:space="0" w:color="auto"/>
                <w:bottom w:val="none" w:sz="0" w:space="0" w:color="auto"/>
                <w:right w:val="none" w:sz="0" w:space="0" w:color="auto"/>
              </w:divBdr>
              <w:divsChild>
                <w:div w:id="1289511335">
                  <w:marLeft w:val="0"/>
                  <w:marRight w:val="0"/>
                  <w:marTop w:val="0"/>
                  <w:marBottom w:val="0"/>
                  <w:divBdr>
                    <w:top w:val="none" w:sz="0" w:space="0" w:color="auto"/>
                    <w:left w:val="none" w:sz="0" w:space="0" w:color="auto"/>
                    <w:bottom w:val="none" w:sz="0" w:space="0" w:color="auto"/>
                    <w:right w:val="none" w:sz="0" w:space="0" w:color="auto"/>
                  </w:divBdr>
                  <w:divsChild>
                    <w:div w:id="273638419">
                      <w:marLeft w:val="0"/>
                      <w:marRight w:val="-600"/>
                      <w:marTop w:val="0"/>
                      <w:marBottom w:val="0"/>
                      <w:divBdr>
                        <w:top w:val="none" w:sz="0" w:space="0" w:color="auto"/>
                        <w:left w:val="none" w:sz="0" w:space="0" w:color="auto"/>
                        <w:bottom w:val="none" w:sz="0" w:space="0" w:color="auto"/>
                        <w:right w:val="none" w:sz="0" w:space="0" w:color="auto"/>
                      </w:divBdr>
                      <w:divsChild>
                        <w:div w:id="1412660777">
                          <w:marLeft w:val="0"/>
                          <w:marRight w:val="0"/>
                          <w:marTop w:val="0"/>
                          <w:marBottom w:val="0"/>
                          <w:divBdr>
                            <w:top w:val="none" w:sz="0" w:space="0" w:color="auto"/>
                            <w:left w:val="none" w:sz="0" w:space="0" w:color="auto"/>
                            <w:bottom w:val="none" w:sz="0" w:space="0" w:color="auto"/>
                            <w:right w:val="none" w:sz="0" w:space="0" w:color="auto"/>
                          </w:divBdr>
                          <w:divsChild>
                            <w:div w:id="724597911">
                              <w:marLeft w:val="0"/>
                              <w:marRight w:val="0"/>
                              <w:marTop w:val="0"/>
                              <w:marBottom w:val="0"/>
                              <w:divBdr>
                                <w:top w:val="none" w:sz="0" w:space="0" w:color="auto"/>
                                <w:left w:val="none" w:sz="0" w:space="0" w:color="auto"/>
                                <w:bottom w:val="none" w:sz="0" w:space="0" w:color="auto"/>
                                <w:right w:val="none" w:sz="0" w:space="0" w:color="auto"/>
                              </w:divBdr>
                              <w:divsChild>
                                <w:div w:id="239289650">
                                  <w:marLeft w:val="0"/>
                                  <w:marRight w:val="0"/>
                                  <w:marTop w:val="0"/>
                                  <w:marBottom w:val="0"/>
                                  <w:divBdr>
                                    <w:top w:val="none" w:sz="0" w:space="0" w:color="auto"/>
                                    <w:left w:val="none" w:sz="0" w:space="0" w:color="auto"/>
                                    <w:bottom w:val="none" w:sz="0" w:space="0" w:color="auto"/>
                                    <w:right w:val="none" w:sz="0" w:space="0" w:color="auto"/>
                                  </w:divBdr>
                                  <w:divsChild>
                                    <w:div w:id="1170101287">
                                      <w:marLeft w:val="0"/>
                                      <w:marRight w:val="1860"/>
                                      <w:marTop w:val="0"/>
                                      <w:marBottom w:val="0"/>
                                      <w:divBdr>
                                        <w:top w:val="none" w:sz="0" w:space="0" w:color="auto"/>
                                        <w:left w:val="none" w:sz="0" w:space="0" w:color="auto"/>
                                        <w:bottom w:val="none" w:sz="0" w:space="0" w:color="auto"/>
                                        <w:right w:val="none" w:sz="0" w:space="0" w:color="auto"/>
                                      </w:divBdr>
                                      <w:divsChild>
                                        <w:div w:id="1987201905">
                                          <w:marLeft w:val="0"/>
                                          <w:marRight w:val="0"/>
                                          <w:marTop w:val="0"/>
                                          <w:marBottom w:val="0"/>
                                          <w:divBdr>
                                            <w:top w:val="none" w:sz="0" w:space="0" w:color="auto"/>
                                            <w:left w:val="none" w:sz="0" w:space="0" w:color="auto"/>
                                            <w:bottom w:val="none" w:sz="0" w:space="0" w:color="auto"/>
                                            <w:right w:val="none" w:sz="0" w:space="0" w:color="auto"/>
                                          </w:divBdr>
                                          <w:divsChild>
                                            <w:div w:id="1399209451">
                                              <w:marLeft w:val="0"/>
                                              <w:marRight w:val="0"/>
                                              <w:marTop w:val="0"/>
                                              <w:marBottom w:val="0"/>
                                              <w:divBdr>
                                                <w:top w:val="none" w:sz="0" w:space="0" w:color="auto"/>
                                                <w:left w:val="none" w:sz="0" w:space="0" w:color="auto"/>
                                                <w:bottom w:val="none" w:sz="0" w:space="0" w:color="auto"/>
                                                <w:right w:val="none" w:sz="0" w:space="0" w:color="auto"/>
                                              </w:divBdr>
                                              <w:divsChild>
                                                <w:div w:id="77151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4549862">
      <w:bodyDiv w:val="1"/>
      <w:marLeft w:val="0"/>
      <w:marRight w:val="0"/>
      <w:marTop w:val="0"/>
      <w:marBottom w:val="0"/>
      <w:divBdr>
        <w:top w:val="none" w:sz="0" w:space="0" w:color="auto"/>
        <w:left w:val="none" w:sz="0" w:space="0" w:color="auto"/>
        <w:bottom w:val="none" w:sz="0" w:space="0" w:color="auto"/>
        <w:right w:val="none" w:sz="0" w:space="0" w:color="auto"/>
      </w:divBdr>
    </w:div>
    <w:div w:id="1180391013">
      <w:bodyDiv w:val="1"/>
      <w:marLeft w:val="0"/>
      <w:marRight w:val="0"/>
      <w:marTop w:val="0"/>
      <w:marBottom w:val="0"/>
      <w:divBdr>
        <w:top w:val="none" w:sz="0" w:space="0" w:color="auto"/>
        <w:left w:val="none" w:sz="0" w:space="0" w:color="auto"/>
        <w:bottom w:val="none" w:sz="0" w:space="0" w:color="auto"/>
        <w:right w:val="none" w:sz="0" w:space="0" w:color="auto"/>
      </w:divBdr>
    </w:div>
    <w:div w:id="1213421502">
      <w:bodyDiv w:val="1"/>
      <w:marLeft w:val="0"/>
      <w:marRight w:val="0"/>
      <w:marTop w:val="0"/>
      <w:marBottom w:val="0"/>
      <w:divBdr>
        <w:top w:val="none" w:sz="0" w:space="0" w:color="auto"/>
        <w:left w:val="none" w:sz="0" w:space="0" w:color="auto"/>
        <w:bottom w:val="none" w:sz="0" w:space="0" w:color="auto"/>
        <w:right w:val="none" w:sz="0" w:space="0" w:color="auto"/>
      </w:divBdr>
    </w:div>
    <w:div w:id="168639744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5122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i.ming42,%20ping.wu%7d@zte.com.c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geertv@qualcomm.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heny@qualcom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yekuiw@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2583</Words>
  <Characters>14728</Characters>
  <Application>Microsoft Office Word</Application>
  <DocSecurity>0</DocSecurity>
  <Lines>122</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17277</CharactersWithSpaces>
  <SharedDoc>false</SharedDoc>
  <HLinks>
    <vt:vector size="18" baseType="variant">
      <vt:variant>
        <vt:i4>4390947</vt:i4>
      </vt:variant>
      <vt:variant>
        <vt:i4>6</vt:i4>
      </vt:variant>
      <vt:variant>
        <vt:i4>0</vt:i4>
      </vt:variant>
      <vt:variant>
        <vt:i4>5</vt:i4>
      </vt:variant>
      <vt:variant>
        <vt:lpwstr>mailto:li.ming42,%20ping.wu%7d@zte.com.cn</vt:lpwstr>
      </vt:variant>
      <vt:variant>
        <vt:lpwstr/>
      </vt:variant>
      <vt:variant>
        <vt:i4>4325492</vt:i4>
      </vt:variant>
      <vt:variant>
        <vt:i4>3</vt:i4>
      </vt:variant>
      <vt:variant>
        <vt:i4>0</vt:i4>
      </vt:variant>
      <vt:variant>
        <vt:i4>5</vt:i4>
      </vt:variant>
      <vt:variant>
        <vt:lpwstr>mailto:cheny@qualcomm.com</vt:lpwstr>
      </vt:variant>
      <vt:variant>
        <vt:lpwstr/>
      </vt:variant>
      <vt:variant>
        <vt:i4>4980850</vt:i4>
      </vt:variant>
      <vt:variant>
        <vt:i4>0</vt:i4>
      </vt:variant>
      <vt:variant>
        <vt:i4>0</vt:i4>
      </vt:variant>
      <vt:variant>
        <vt:i4>5</vt:i4>
      </vt:variant>
      <vt:variant>
        <vt:lpwstr>mailto:yekuiw@qualcomm.com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5</cp:revision>
  <cp:lastPrinted>2012-04-17T04:45:00Z</cp:lastPrinted>
  <dcterms:created xsi:type="dcterms:W3CDTF">2012-04-17T04:44:00Z</dcterms:created>
  <dcterms:modified xsi:type="dcterms:W3CDTF">2012-04-17T07:34:00Z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-1436222446</vt:i4>
  </property>
  <property fmtid="{D5CDD505-2E9C-101B-9397-08002B2CF9AE}" pid="3" name="_NewReviewCycle">
    <vt:lpwstr/>
  </property>
  <property fmtid="{D5CDD505-2E9C-101B-9397-08002B2CF9AE}" pid="4" name="_EmailSubject">
    <vt:lpwstr>On parameter sets (APS partial update etc.)</vt:lpwstr>
  </property>
  <property fmtid="{D5CDD505-2E9C-101B-9397-08002B2CF9AE}" pid="5" name="_AuthorEmail">
    <vt:lpwstr>cheny@qualcomm.com</vt:lpwstr>
  </property>
  <property fmtid="{D5CDD505-2E9C-101B-9397-08002B2CF9AE}" pid="6" name="_AuthorEmailDisplayName">
    <vt:lpwstr>Chen, Ying</vt:lpwstr>
  </property>
  <property fmtid="{D5CDD505-2E9C-101B-9397-08002B2CF9AE}" pid="7" name="_PreviousAdHocReviewCycleID">
    <vt:i4>556830100</vt:i4>
  </property>
</Properties>
</file>