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AD195E" w:rsidRDefault="00311AF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D195E"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173642F6" wp14:editId="17B3A898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AD195E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51A83F0F" wp14:editId="3E88125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D195E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25EFE0D5" wp14:editId="7E9114A8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AD195E">
              <w:rPr>
                <w:b/>
                <w:szCs w:val="22"/>
                <w:lang w:val="en-CA"/>
              </w:rPr>
              <w:t xml:space="preserve">Joint </w:t>
            </w:r>
            <w:r w:rsidR="006C5D39" w:rsidRPr="00AD195E">
              <w:rPr>
                <w:b/>
                <w:szCs w:val="22"/>
                <w:lang w:val="en-CA"/>
              </w:rPr>
              <w:t>Collaborative</w:t>
            </w:r>
            <w:r w:rsidR="00E61DAC" w:rsidRPr="00AD195E">
              <w:rPr>
                <w:b/>
                <w:szCs w:val="22"/>
                <w:lang w:val="en-CA"/>
              </w:rPr>
              <w:t xml:space="preserve"> Team </w:t>
            </w:r>
            <w:r w:rsidR="006C5D39" w:rsidRPr="00AD195E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AD195E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D195E">
              <w:rPr>
                <w:b/>
                <w:szCs w:val="22"/>
                <w:lang w:val="en-CA"/>
              </w:rPr>
              <w:t xml:space="preserve">of </w:t>
            </w:r>
            <w:r w:rsidR="007F1F8B" w:rsidRPr="00AD195E">
              <w:rPr>
                <w:b/>
                <w:szCs w:val="22"/>
                <w:lang w:val="en-CA"/>
              </w:rPr>
              <w:t>ITU-T SG16 WP3 and ISO/IEC JTC1/SC29/WG11</w:t>
            </w:r>
          </w:p>
          <w:p w:rsidR="00E61DAC" w:rsidRPr="005B217D" w:rsidRDefault="00347A1F" w:rsidP="00347A1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9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 w:rsidRPr="005E1AC6">
              <w:rPr>
                <w:szCs w:val="22"/>
                <w:lang w:val="en-CA"/>
              </w:rPr>
              <w:t>Geneva, CH, 27 April – 7 May 2012</w:t>
            </w:r>
          </w:p>
        </w:tc>
        <w:tc>
          <w:tcPr>
            <w:tcW w:w="3168" w:type="dxa"/>
          </w:tcPr>
          <w:p w:rsidR="008A4B4C" w:rsidRPr="005B217D" w:rsidRDefault="00E61DAC" w:rsidP="001E65E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1E65EA">
              <w:rPr>
                <w:lang w:val="en-CA"/>
              </w:rPr>
              <w:t>I</w:t>
            </w:r>
            <w:r w:rsidR="001E65EA" w:rsidRPr="009B6368">
              <w:rPr>
                <w:lang w:val="en-CA"/>
              </w:rPr>
              <w:t>0335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347A1F" w:rsidP="00347A1F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On w</w:t>
            </w:r>
            <w:r w:rsidR="001D769F">
              <w:rPr>
                <w:b/>
                <w:szCs w:val="22"/>
                <w:lang w:val="en-CA"/>
              </w:rPr>
              <w:t>eighted prediction signaling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AF19CE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AF19CE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E65EA" w:rsidRDefault="001E65EA" w:rsidP="00AF19CE">
            <w:pPr>
              <w:spacing w:before="60" w:after="60"/>
              <w:rPr>
                <w:szCs w:val="22"/>
                <w:lang w:val="en-CA"/>
              </w:rPr>
            </w:pPr>
          </w:p>
          <w:p w:rsidR="00AF19CE" w:rsidRDefault="00AF19CE" w:rsidP="00AF19C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Ying Chen</w:t>
            </w:r>
            <w:r>
              <w:rPr>
                <w:szCs w:val="22"/>
                <w:lang w:val="en-CA"/>
              </w:rPr>
              <w:br/>
            </w:r>
            <w:r w:rsidR="00B23236">
              <w:rPr>
                <w:szCs w:val="22"/>
                <w:lang w:val="en-CA"/>
              </w:rPr>
              <w:t>Muha</w:t>
            </w:r>
            <w:r w:rsidR="00072093">
              <w:rPr>
                <w:szCs w:val="22"/>
                <w:lang w:val="en-CA"/>
              </w:rPr>
              <w:t xml:space="preserve">mmed </w:t>
            </w:r>
            <w:r w:rsidR="00400284">
              <w:rPr>
                <w:szCs w:val="22"/>
                <w:lang w:val="en-CA"/>
              </w:rPr>
              <w:t>Coban</w:t>
            </w:r>
            <w:r w:rsidR="00E61DAC" w:rsidRPr="005B217D">
              <w:rPr>
                <w:szCs w:val="22"/>
                <w:lang w:val="en-CA"/>
              </w:rPr>
              <w:br/>
            </w:r>
            <w:r w:rsidR="00A03C77">
              <w:rPr>
                <w:szCs w:val="22"/>
                <w:lang w:val="en-CA"/>
              </w:rPr>
              <w:t>Ye-Kui Wang</w:t>
            </w:r>
            <w:r w:rsidR="00347A1F">
              <w:rPr>
                <w:szCs w:val="22"/>
                <w:lang w:val="en-CA"/>
              </w:rPr>
              <w:br/>
              <w:t>Wei-Jung Chien</w:t>
            </w:r>
            <w:r w:rsidR="00A03C77">
              <w:rPr>
                <w:szCs w:val="22"/>
                <w:lang w:val="en-CA"/>
              </w:rPr>
              <w:br/>
            </w:r>
          </w:p>
          <w:p w:rsidR="00E61DAC" w:rsidRPr="005B217D" w:rsidRDefault="00AF19CE" w:rsidP="00AF19CE">
            <w:pPr>
              <w:spacing w:before="60" w:after="60"/>
              <w:rPr>
                <w:szCs w:val="22"/>
                <w:lang w:val="en-CA"/>
              </w:rPr>
            </w:pPr>
            <w:r w:rsidRPr="002F5939">
              <w:rPr>
                <w:szCs w:val="22"/>
              </w:rPr>
              <w:t>5775 Morehouse Dr</w:t>
            </w:r>
            <w:r w:rsidR="004E0439">
              <w:rPr>
                <w:szCs w:val="22"/>
              </w:rPr>
              <w:t xml:space="preserve"> </w:t>
            </w:r>
            <w:bookmarkStart w:id="0" w:name="_GoBack"/>
            <w:bookmarkEnd w:id="0"/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AF19CE" w:rsidRDefault="00AF19CE" w:rsidP="00AF19CE">
            <w:pPr>
              <w:spacing w:before="60" w:after="60"/>
              <w:rPr>
                <w:szCs w:val="22"/>
              </w:rPr>
            </w:pPr>
            <w:r>
              <w:rPr>
                <w:rStyle w:val="value"/>
                <w:rFonts w:eastAsia="Batang"/>
              </w:rPr>
              <w:t>1-858-845-6589</w:t>
            </w:r>
            <w:r>
              <w:rPr>
                <w:szCs w:val="22"/>
              </w:rPr>
              <w:br/>
            </w:r>
            <w:hyperlink r:id="rId11" w:history="1">
              <w:r w:rsidRPr="00381150">
                <w:rPr>
                  <w:rStyle w:val="Hyperlink"/>
                  <w:szCs w:val="22"/>
                </w:rPr>
                <w:t>cheny@qualcomm.com</w:t>
              </w:r>
            </w:hyperlink>
          </w:p>
          <w:p w:rsidR="00B23236" w:rsidRDefault="00B23236" w:rsidP="00400284">
            <w:pPr>
              <w:spacing w:before="60" w:after="60"/>
              <w:rPr>
                <w:szCs w:val="22"/>
              </w:rPr>
            </w:pPr>
            <w:r>
              <w:rPr>
                <w:rStyle w:val="value"/>
                <w:rFonts w:eastAsia="Batang"/>
              </w:rPr>
              <w:t>1-858-658-3937</w:t>
            </w:r>
            <w:r>
              <w:rPr>
                <w:szCs w:val="22"/>
              </w:rPr>
              <w:br/>
            </w:r>
            <w:hyperlink r:id="rId12" w:history="1">
              <w:r w:rsidRPr="003B0C53">
                <w:rPr>
                  <w:rStyle w:val="Hyperlink"/>
                  <w:szCs w:val="22"/>
                </w:rPr>
                <w:t>mcoban@qualcomm.com</w:t>
              </w:r>
            </w:hyperlink>
          </w:p>
          <w:p w:rsidR="00E61DAC" w:rsidRDefault="00AF19CE" w:rsidP="00400284">
            <w:pPr>
              <w:spacing w:before="60" w:after="60"/>
              <w:rPr>
                <w:rStyle w:val="Hyperlink"/>
                <w:szCs w:val="22"/>
              </w:rPr>
            </w:pPr>
            <w:r w:rsidRPr="00906146">
              <w:rPr>
                <w:szCs w:val="22"/>
              </w:rPr>
              <w:t>1-858-651-8345</w:t>
            </w:r>
            <w:r w:rsidRPr="00906146">
              <w:rPr>
                <w:szCs w:val="22"/>
              </w:rPr>
              <w:br/>
            </w:r>
            <w:hyperlink r:id="rId13" w:history="1">
              <w:r w:rsidRPr="00906146">
                <w:rPr>
                  <w:rStyle w:val="Hyperlink"/>
                  <w:szCs w:val="22"/>
                </w:rPr>
                <w:t>yekuiw@qualcomm.com</w:t>
              </w:r>
            </w:hyperlink>
          </w:p>
          <w:p w:rsidR="00347A1F" w:rsidRPr="00AF19CE" w:rsidRDefault="00347A1F" w:rsidP="00400284">
            <w:pPr>
              <w:spacing w:before="60" w:after="60"/>
              <w:rPr>
                <w:szCs w:val="22"/>
              </w:rPr>
            </w:pPr>
            <w:r>
              <w:rPr>
                <w:rStyle w:val="value"/>
              </w:rPr>
              <w:t>1-858-845-1795</w:t>
            </w:r>
            <w:r>
              <w:rPr>
                <w:rStyle w:val="value"/>
              </w:rPr>
              <w:br/>
            </w:r>
            <w:hyperlink r:id="rId14" w:history="1">
              <w:r w:rsidRPr="00D320AF">
                <w:rPr>
                  <w:rStyle w:val="Hyperlink"/>
                </w:rPr>
                <w:t>wchien@qualcomm.com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24628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63019A" w:rsidRDefault="0063019A" w:rsidP="00C271AA">
      <w:pPr>
        <w:jc w:val="both"/>
        <w:rPr>
          <w:bCs/>
          <w:lang w:eastAsia="ko-KR"/>
        </w:rPr>
      </w:pPr>
      <w:r>
        <w:rPr>
          <w:lang w:val="en-CA"/>
        </w:rPr>
        <w:t xml:space="preserve">In the current working draft of HEVC, for a B slice, prediction </w:t>
      </w:r>
      <w:r w:rsidR="00ED761E">
        <w:rPr>
          <w:lang w:val="en-CA"/>
        </w:rPr>
        <w:t xml:space="preserve">weights </w:t>
      </w:r>
      <w:r w:rsidR="00347A1F">
        <w:rPr>
          <w:lang w:val="en-CA"/>
        </w:rPr>
        <w:t xml:space="preserve">are </w:t>
      </w:r>
      <w:r>
        <w:rPr>
          <w:lang w:val="en-CA"/>
        </w:rPr>
        <w:t xml:space="preserve">either signalled </w:t>
      </w:r>
      <w:r w:rsidR="00ED761E">
        <w:rPr>
          <w:lang w:val="en-CA"/>
        </w:rPr>
        <w:t xml:space="preserve">for all the entries of the combined list or signalled for all the entries of reference picture list 0 and all the entries of reference picture </w:t>
      </w:r>
      <w:r w:rsidR="00315195">
        <w:rPr>
          <w:lang w:val="en-CA"/>
        </w:rPr>
        <w:t xml:space="preserve">list 1, depending on the </w:t>
      </w:r>
      <w:r w:rsidR="00B71B5D" w:rsidRPr="00FB08DB">
        <w:rPr>
          <w:rFonts w:hint="eastAsia"/>
          <w:bCs/>
          <w:lang w:eastAsia="ko-KR"/>
        </w:rPr>
        <w:t>ref_pic_list_combination_flag</w:t>
      </w:r>
      <w:r w:rsidR="00B71B5D">
        <w:rPr>
          <w:bCs/>
          <w:lang w:eastAsia="ko-KR"/>
        </w:rPr>
        <w:t xml:space="preserve">. </w:t>
      </w:r>
      <w:r w:rsidR="00B23236">
        <w:rPr>
          <w:bCs/>
          <w:lang w:eastAsia="ko-KR"/>
        </w:rPr>
        <w:t>More specifically, if list 0 and list 1 are identical</w:t>
      </w:r>
      <w:r w:rsidR="00347A1F">
        <w:rPr>
          <w:bCs/>
          <w:lang w:eastAsia="ko-KR"/>
        </w:rPr>
        <w:t xml:space="preserve"> and</w:t>
      </w:r>
      <w:r w:rsidR="00B23236">
        <w:rPr>
          <w:bCs/>
          <w:lang w:eastAsia="ko-KR"/>
        </w:rPr>
        <w:t xml:space="preserve"> </w:t>
      </w:r>
      <w:r w:rsidR="00347A1F" w:rsidRPr="00FB08DB">
        <w:rPr>
          <w:rFonts w:hint="eastAsia"/>
          <w:bCs/>
          <w:lang w:eastAsia="ko-KR"/>
        </w:rPr>
        <w:t>ref_pic_list_combination_flag</w:t>
      </w:r>
      <w:r w:rsidR="00347A1F">
        <w:rPr>
          <w:bCs/>
          <w:lang w:eastAsia="ko-KR"/>
        </w:rPr>
        <w:t xml:space="preserve"> is equal to </w:t>
      </w:r>
      <w:r w:rsidR="0006608A">
        <w:rPr>
          <w:bCs/>
          <w:lang w:eastAsia="ko-KR"/>
        </w:rPr>
        <w:t>0</w:t>
      </w:r>
      <w:r w:rsidR="00347A1F">
        <w:rPr>
          <w:bCs/>
          <w:lang w:eastAsia="ko-KR"/>
        </w:rPr>
        <w:t xml:space="preserve"> (if list 0 and list 1 are not identical, </w:t>
      </w:r>
      <w:r w:rsidR="00347A1F" w:rsidRPr="00FB08DB">
        <w:rPr>
          <w:rFonts w:hint="eastAsia"/>
          <w:bCs/>
          <w:lang w:eastAsia="ko-KR"/>
        </w:rPr>
        <w:t>ref_pic_list_combination_flag</w:t>
      </w:r>
      <w:r w:rsidR="00347A1F">
        <w:rPr>
          <w:bCs/>
          <w:lang w:eastAsia="ko-KR"/>
        </w:rPr>
        <w:t xml:space="preserve"> must be equal to </w:t>
      </w:r>
      <w:r w:rsidR="0006608A">
        <w:rPr>
          <w:bCs/>
          <w:lang w:eastAsia="ko-KR"/>
        </w:rPr>
        <w:t>1</w:t>
      </w:r>
      <w:r w:rsidR="00347A1F">
        <w:rPr>
          <w:bCs/>
          <w:lang w:eastAsia="ko-KR"/>
        </w:rPr>
        <w:t xml:space="preserve">), </w:t>
      </w:r>
      <w:r w:rsidR="00B23236">
        <w:rPr>
          <w:bCs/>
          <w:lang w:eastAsia="ko-KR"/>
        </w:rPr>
        <w:t xml:space="preserve">separate weighted prediction parameters are signalled for each </w:t>
      </w:r>
      <w:r w:rsidR="00347A1F">
        <w:rPr>
          <w:bCs/>
          <w:lang w:eastAsia="ko-KR"/>
        </w:rPr>
        <w:t xml:space="preserve">of </w:t>
      </w:r>
      <w:r w:rsidR="00B23236">
        <w:rPr>
          <w:bCs/>
          <w:lang w:eastAsia="ko-KR"/>
        </w:rPr>
        <w:t>list</w:t>
      </w:r>
      <w:r w:rsidR="00347A1F">
        <w:rPr>
          <w:bCs/>
          <w:lang w:eastAsia="ko-KR"/>
        </w:rPr>
        <w:t xml:space="preserve"> 0 and list 1</w:t>
      </w:r>
      <w:r w:rsidR="00B23236">
        <w:rPr>
          <w:bCs/>
          <w:lang w:eastAsia="ko-KR"/>
        </w:rPr>
        <w:t xml:space="preserve">, otherwise weighted prediction parameters for </w:t>
      </w:r>
      <w:r w:rsidR="00347A1F">
        <w:rPr>
          <w:bCs/>
          <w:lang w:eastAsia="ko-KR"/>
        </w:rPr>
        <w:t xml:space="preserve">the </w:t>
      </w:r>
      <w:r w:rsidR="00B23236">
        <w:rPr>
          <w:bCs/>
          <w:lang w:eastAsia="ko-KR"/>
        </w:rPr>
        <w:t>combined list are signaled.</w:t>
      </w:r>
    </w:p>
    <w:p w:rsidR="00753003" w:rsidRDefault="00753003" w:rsidP="00753003">
      <w:pPr>
        <w:jc w:val="both"/>
        <w:rPr>
          <w:bCs/>
          <w:lang w:eastAsia="ko-KR"/>
        </w:rPr>
      </w:pPr>
      <w:r>
        <w:rPr>
          <w:lang w:val="en-CA"/>
        </w:rPr>
        <w:t xml:space="preserve">In this document, it is firstly proposed to make signaling of weighted prediction parameters independent of the value of </w:t>
      </w:r>
      <w:r w:rsidRPr="00FB08DB">
        <w:rPr>
          <w:rFonts w:hint="eastAsia"/>
          <w:bCs/>
          <w:lang w:eastAsia="ko-KR"/>
        </w:rPr>
        <w:t>ref_pic_list_combination_flag</w:t>
      </w:r>
      <w:r>
        <w:rPr>
          <w:bCs/>
          <w:lang w:eastAsia="ko-KR"/>
        </w:rPr>
        <w:t>, as t</w:t>
      </w:r>
      <w:r w:rsidRPr="001D686F">
        <w:rPr>
          <w:bCs/>
          <w:lang w:eastAsia="ko-KR"/>
        </w:rPr>
        <w:t xml:space="preserve">he combined list is constructed regardless of the value of </w:t>
      </w:r>
      <w:r w:rsidRPr="001D686F">
        <w:rPr>
          <w:rFonts w:hint="eastAsia"/>
          <w:bCs/>
          <w:lang w:eastAsia="ko-KR"/>
        </w:rPr>
        <w:t>ref_pic_list_combination_flag</w:t>
      </w:r>
      <w:r>
        <w:rPr>
          <w:bCs/>
          <w:lang w:eastAsia="ko-KR"/>
        </w:rPr>
        <w:t>.</w:t>
      </w:r>
    </w:p>
    <w:p w:rsidR="00753003" w:rsidRDefault="00753003" w:rsidP="00753003">
      <w:pPr>
        <w:jc w:val="both"/>
        <w:rPr>
          <w:lang w:val="en-CA"/>
        </w:rPr>
      </w:pPr>
      <w:r>
        <w:rPr>
          <w:lang w:val="en-CA"/>
        </w:rPr>
        <w:t>It is further proposed to adopt one of the four alternative signaling methods for weighted prediction parameters.</w:t>
      </w:r>
    </w:p>
    <w:p w:rsidR="00753003" w:rsidRDefault="00753003" w:rsidP="00C271AA">
      <w:pPr>
        <w:jc w:val="both"/>
        <w:rPr>
          <w:lang w:val="en-CA"/>
        </w:rPr>
      </w:pPr>
    </w:p>
    <w:p w:rsidR="00CD2220" w:rsidRDefault="00C53DFF" w:rsidP="00CD2220">
      <w:pPr>
        <w:pStyle w:val="Heading1"/>
        <w:rPr>
          <w:lang w:val="en-CA"/>
        </w:rPr>
      </w:pPr>
      <w:r>
        <w:rPr>
          <w:lang w:val="en-CA"/>
        </w:rPr>
        <w:t>Proposal</w:t>
      </w:r>
    </w:p>
    <w:p w:rsidR="00926ACC" w:rsidRDefault="00926ACC" w:rsidP="00AD195E">
      <w:pPr>
        <w:jc w:val="both"/>
        <w:rPr>
          <w:bCs/>
          <w:lang w:eastAsia="ko-KR"/>
        </w:rPr>
      </w:pPr>
      <w:r>
        <w:rPr>
          <w:lang w:val="en-CA"/>
        </w:rPr>
        <w:t xml:space="preserve">We first of all propose to make signaling of weighted prediction parameters independent of the value of </w:t>
      </w:r>
      <w:r w:rsidRPr="00FB08DB">
        <w:rPr>
          <w:rFonts w:hint="eastAsia"/>
          <w:bCs/>
          <w:lang w:eastAsia="ko-KR"/>
        </w:rPr>
        <w:t>ref_pic_list_combination_flag</w:t>
      </w:r>
      <w:r>
        <w:rPr>
          <w:bCs/>
          <w:lang w:eastAsia="ko-KR"/>
        </w:rPr>
        <w:t>, as t</w:t>
      </w:r>
      <w:r w:rsidRPr="001D686F">
        <w:rPr>
          <w:bCs/>
          <w:lang w:eastAsia="ko-KR"/>
        </w:rPr>
        <w:t xml:space="preserve">he combined list is constructed regardless of the value of </w:t>
      </w:r>
      <w:r w:rsidRPr="001D686F">
        <w:rPr>
          <w:rFonts w:hint="eastAsia"/>
          <w:bCs/>
          <w:lang w:eastAsia="ko-KR"/>
        </w:rPr>
        <w:t>ref_pic_list_combination_flag</w:t>
      </w:r>
      <w:r>
        <w:rPr>
          <w:bCs/>
          <w:lang w:eastAsia="ko-KR"/>
        </w:rPr>
        <w:t>.</w:t>
      </w:r>
    </w:p>
    <w:p w:rsidR="001D23E3" w:rsidRDefault="00926ACC" w:rsidP="001D438D">
      <w:pPr>
        <w:jc w:val="both"/>
        <w:rPr>
          <w:lang w:val="en-CA"/>
        </w:rPr>
      </w:pPr>
      <w:r>
        <w:rPr>
          <w:lang w:val="en-CA"/>
        </w:rPr>
        <w:t>Then we propose to adopt one of the f</w:t>
      </w:r>
      <w:r w:rsidR="001136CF">
        <w:rPr>
          <w:lang w:val="en-CA"/>
        </w:rPr>
        <w:t xml:space="preserve">our </w:t>
      </w:r>
      <w:r w:rsidR="00B71B5D">
        <w:rPr>
          <w:lang w:val="en-CA"/>
        </w:rPr>
        <w:t xml:space="preserve">different </w:t>
      </w:r>
      <w:r w:rsidR="001136CF">
        <w:rPr>
          <w:lang w:val="en-CA"/>
        </w:rPr>
        <w:t xml:space="preserve">alternative </w:t>
      </w:r>
      <w:r w:rsidR="00B71B5D">
        <w:rPr>
          <w:lang w:val="en-CA"/>
        </w:rPr>
        <w:t xml:space="preserve">signaling methods </w:t>
      </w:r>
      <w:r>
        <w:rPr>
          <w:lang w:val="en-CA"/>
        </w:rPr>
        <w:t>presented below.</w:t>
      </w:r>
    </w:p>
    <w:p w:rsidR="00B24B80" w:rsidRDefault="006B15C8" w:rsidP="00AD195E">
      <w:pPr>
        <w:pStyle w:val="Heading2"/>
        <w:rPr>
          <w:lang w:val="en-CA"/>
        </w:rPr>
      </w:pPr>
      <w:r>
        <w:rPr>
          <w:lang w:val="en-CA"/>
        </w:rPr>
        <w:t>Method 1</w:t>
      </w:r>
    </w:p>
    <w:p w:rsidR="008F2BBA" w:rsidRDefault="00447ADA" w:rsidP="00564830">
      <w:pPr>
        <w:jc w:val="both"/>
        <w:rPr>
          <w:lang w:val="en-CA"/>
        </w:rPr>
      </w:pPr>
      <w:r>
        <w:rPr>
          <w:lang w:val="en-CA"/>
        </w:rPr>
        <w:t xml:space="preserve">Even when the weights for </w:t>
      </w:r>
      <w:r w:rsidR="00564830">
        <w:rPr>
          <w:lang w:val="en-CA"/>
        </w:rPr>
        <w:t>reference picture list 0 (List 0)</w:t>
      </w:r>
      <w:r>
        <w:rPr>
          <w:lang w:val="en-CA"/>
        </w:rPr>
        <w:t xml:space="preserve"> and </w:t>
      </w:r>
      <w:r w:rsidR="00564830">
        <w:rPr>
          <w:lang w:val="en-CA"/>
        </w:rPr>
        <w:t>reference picture list 1 (List 1)</w:t>
      </w:r>
      <w:r>
        <w:rPr>
          <w:lang w:val="en-CA"/>
        </w:rPr>
        <w:t xml:space="preserve"> are signalled, there are cases </w:t>
      </w:r>
      <w:r w:rsidR="00105ECA">
        <w:rPr>
          <w:lang w:val="en-CA"/>
        </w:rPr>
        <w:t xml:space="preserve">when </w:t>
      </w:r>
      <w:r>
        <w:rPr>
          <w:lang w:val="en-CA"/>
        </w:rPr>
        <w:t xml:space="preserve">weights for the combined list </w:t>
      </w:r>
      <w:r w:rsidR="00564830">
        <w:rPr>
          <w:lang w:val="en-CA"/>
        </w:rPr>
        <w:t xml:space="preserve">(List C) </w:t>
      </w:r>
      <w:r>
        <w:rPr>
          <w:lang w:val="en-CA"/>
        </w:rPr>
        <w:t xml:space="preserve">may still need to be signalled. </w:t>
      </w:r>
    </w:p>
    <w:p w:rsidR="00564830" w:rsidRDefault="00564830" w:rsidP="00564830">
      <w:pPr>
        <w:keepNext/>
        <w:jc w:val="center"/>
      </w:pPr>
      <w:r w:rsidRPr="00564830">
        <w:rPr>
          <w:noProof/>
          <w:lang w:eastAsia="zh-CN"/>
        </w:rPr>
        <w:lastRenderedPageBreak/>
        <w:drawing>
          <wp:inline distT="0" distB="0" distL="0" distR="0" wp14:anchorId="159D052F" wp14:editId="43DCA761">
            <wp:extent cx="3081528" cy="1298448"/>
            <wp:effectExtent l="0" t="0" r="508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81528" cy="1298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7ADA" w:rsidRDefault="00564830" w:rsidP="00564830">
      <w:pPr>
        <w:pStyle w:val="Caption"/>
        <w:jc w:val="center"/>
        <w:rPr>
          <w:color w:val="auto"/>
        </w:rPr>
      </w:pPr>
      <w:bookmarkStart w:id="1" w:name="_Ref322151774"/>
      <w:r w:rsidRPr="00564830">
        <w:rPr>
          <w:color w:val="auto"/>
        </w:rPr>
        <w:t xml:space="preserve">Figure </w:t>
      </w:r>
      <w:r w:rsidRPr="00564830">
        <w:rPr>
          <w:color w:val="auto"/>
        </w:rPr>
        <w:fldChar w:fldCharType="begin"/>
      </w:r>
      <w:r w:rsidRPr="00564830">
        <w:rPr>
          <w:color w:val="auto"/>
        </w:rPr>
        <w:instrText xml:space="preserve"> SEQ Figure \* ARABIC </w:instrText>
      </w:r>
      <w:r w:rsidRPr="00564830">
        <w:rPr>
          <w:color w:val="auto"/>
        </w:rPr>
        <w:fldChar w:fldCharType="separate"/>
      </w:r>
      <w:r w:rsidRPr="00564830">
        <w:rPr>
          <w:noProof/>
          <w:color w:val="auto"/>
        </w:rPr>
        <w:t>1</w:t>
      </w:r>
      <w:r w:rsidRPr="00564830">
        <w:rPr>
          <w:color w:val="auto"/>
        </w:rPr>
        <w:fldChar w:fldCharType="end"/>
      </w:r>
      <w:bookmarkEnd w:id="1"/>
      <w:r>
        <w:rPr>
          <w:color w:val="auto"/>
        </w:rPr>
        <w:t>: Different weights for an entry in List 0 and its mapped entry in List C.</w:t>
      </w:r>
    </w:p>
    <w:p w:rsidR="00564830" w:rsidRDefault="00B5783A" w:rsidP="00433BB5">
      <w:pPr>
        <w:jc w:val="both"/>
      </w:pPr>
      <w:r>
        <w:t>Although a</w:t>
      </w:r>
      <w:r w:rsidR="00632245">
        <w:t>n</w:t>
      </w:r>
      <w:r>
        <w:t xml:space="preserve"> entry A in List 0 or List 1 is known to be mapped to a</w:t>
      </w:r>
      <w:r w:rsidR="0006608A">
        <w:t>n</w:t>
      </w:r>
      <w:r>
        <w:t xml:space="preserve"> entry B in List C, it is possible that in certain scenarios, the weights used for entry A for bi-directional prediction differ from the weights used for entry B for uni-directional prediction. For example, as shown in </w:t>
      </w:r>
      <w:r>
        <w:fldChar w:fldCharType="begin"/>
      </w:r>
      <w:r>
        <w:instrText xml:space="preserve"> REF _Ref322151774 \h </w:instrText>
      </w:r>
      <w:r w:rsidR="00433BB5">
        <w:instrText xml:space="preserve"> \* MERGEFORMAT </w:instrText>
      </w:r>
      <w:r>
        <w:fldChar w:fldCharType="separate"/>
      </w:r>
      <w:r w:rsidRPr="00564830">
        <w:t xml:space="preserve">Figure </w:t>
      </w:r>
      <w:r w:rsidRPr="00564830">
        <w:rPr>
          <w:noProof/>
        </w:rPr>
        <w:t>1</w:t>
      </w:r>
      <w:r>
        <w:fldChar w:fldCharType="end"/>
      </w:r>
      <w:r>
        <w:t xml:space="preserve">, α denotes the weights (including the weight for luma and the weight for chroma) for the first entry in List 0 (with POC 4), which is mapped to the second entry in List C. However, when this entry is used for uni-directional prediction from List C, the desirable weights β for this entry may be not equivalent to α. </w:t>
      </w:r>
    </w:p>
    <w:p w:rsidR="00433BB5" w:rsidRDefault="00632245" w:rsidP="00433BB5">
      <w:pPr>
        <w:jc w:val="both"/>
      </w:pPr>
      <w:r>
        <w:t xml:space="preserve">To support this use case, while </w:t>
      </w:r>
      <w:r w:rsidR="0006608A">
        <w:t xml:space="preserve">at the same time </w:t>
      </w:r>
      <w:r>
        <w:t>enabl</w:t>
      </w:r>
      <w:r w:rsidR="0006608A">
        <w:t>ing</w:t>
      </w:r>
      <w:r>
        <w:t xml:space="preserve"> efficient signaling</w:t>
      </w:r>
      <w:r w:rsidR="0006608A">
        <w:t xml:space="preserve"> of weights, including for other cases as well</w:t>
      </w:r>
      <w:r>
        <w:t xml:space="preserve">, it is proposed that </w:t>
      </w:r>
      <w:r w:rsidR="00433BB5">
        <w:t xml:space="preserve">three signaling </w:t>
      </w:r>
      <w:r w:rsidR="002C4C7B">
        <w:t xml:space="preserve">mechanisms </w:t>
      </w:r>
      <w:r w:rsidR="00433BB5">
        <w:t>can be supported:</w:t>
      </w:r>
    </w:p>
    <w:p w:rsidR="00433BB5" w:rsidRDefault="00433BB5" w:rsidP="00433BB5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</w:rPr>
      </w:pPr>
      <w:r w:rsidRPr="00433BB5">
        <w:rPr>
          <w:rFonts w:ascii="Times New Roman" w:hAnsi="Times New Roman"/>
        </w:rPr>
        <w:t>To signal only the weights for List 0 and List 1</w:t>
      </w:r>
      <w:r>
        <w:rPr>
          <w:rFonts w:ascii="Times New Roman" w:hAnsi="Times New Roman"/>
        </w:rPr>
        <w:t xml:space="preserve"> entries</w:t>
      </w:r>
      <w:r w:rsidR="003802CD">
        <w:rPr>
          <w:rFonts w:ascii="Times New Roman" w:hAnsi="Times New Roman"/>
        </w:rPr>
        <w:t>, and</w:t>
      </w:r>
      <w:r w:rsidR="008A14EE">
        <w:rPr>
          <w:rFonts w:ascii="Times New Roman" w:hAnsi="Times New Roman"/>
        </w:rPr>
        <w:t xml:space="preserve"> the weights of the entries in List C </w:t>
      </w:r>
      <w:r w:rsidR="003802CD">
        <w:rPr>
          <w:rFonts w:ascii="Times New Roman" w:hAnsi="Times New Roman"/>
        </w:rPr>
        <w:t xml:space="preserve">are derived to be the same as </w:t>
      </w:r>
      <w:r w:rsidR="008A14EE">
        <w:rPr>
          <w:rFonts w:ascii="Times New Roman" w:hAnsi="Times New Roman"/>
        </w:rPr>
        <w:t xml:space="preserve">the </w:t>
      </w:r>
      <w:r w:rsidR="003802CD">
        <w:rPr>
          <w:rFonts w:ascii="Times New Roman" w:hAnsi="Times New Roman"/>
        </w:rPr>
        <w:t xml:space="preserve">respectively </w:t>
      </w:r>
      <w:r w:rsidR="008A14EE">
        <w:rPr>
          <w:rFonts w:ascii="Times New Roman" w:hAnsi="Times New Roman"/>
        </w:rPr>
        <w:t xml:space="preserve">mapping </w:t>
      </w:r>
      <w:r w:rsidR="003802CD">
        <w:rPr>
          <w:rFonts w:ascii="Times New Roman" w:hAnsi="Times New Roman"/>
        </w:rPr>
        <w:t xml:space="preserve">entries in </w:t>
      </w:r>
      <w:r w:rsidR="008A14EE">
        <w:rPr>
          <w:rFonts w:ascii="Times New Roman" w:hAnsi="Times New Roman"/>
        </w:rPr>
        <w:t>List 0</w:t>
      </w:r>
      <w:r w:rsidR="003802CD">
        <w:rPr>
          <w:rFonts w:ascii="Times New Roman" w:hAnsi="Times New Roman"/>
        </w:rPr>
        <w:t xml:space="preserve"> or </w:t>
      </w:r>
      <w:r w:rsidR="008A14EE">
        <w:rPr>
          <w:rFonts w:ascii="Times New Roman" w:hAnsi="Times New Roman"/>
        </w:rPr>
        <w:t>List 1</w:t>
      </w:r>
      <w:r>
        <w:rPr>
          <w:rFonts w:ascii="Times New Roman" w:hAnsi="Times New Roman"/>
        </w:rPr>
        <w:t>;</w:t>
      </w:r>
    </w:p>
    <w:p w:rsidR="00433BB5" w:rsidRDefault="00433BB5" w:rsidP="00433BB5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To signal only the weights for List C entries</w:t>
      </w:r>
      <w:r w:rsidR="003802CD">
        <w:rPr>
          <w:rFonts w:ascii="Times New Roman" w:hAnsi="Times New Roman"/>
        </w:rPr>
        <w:t>, and the weights of the entries in List</w:t>
      </w:r>
      <w:r w:rsidR="00CE382F">
        <w:rPr>
          <w:rFonts w:ascii="Times New Roman" w:hAnsi="Times New Roman"/>
        </w:rPr>
        <w:t xml:space="preserve"> </w:t>
      </w:r>
      <w:r w:rsidR="003802CD">
        <w:rPr>
          <w:rFonts w:ascii="Times New Roman" w:hAnsi="Times New Roman"/>
        </w:rPr>
        <w:t>0 and List</w:t>
      </w:r>
      <w:r w:rsidR="00CE382F">
        <w:rPr>
          <w:rFonts w:ascii="Times New Roman" w:hAnsi="Times New Roman"/>
        </w:rPr>
        <w:t xml:space="preserve"> </w:t>
      </w:r>
      <w:r w:rsidR="003802CD">
        <w:rPr>
          <w:rFonts w:ascii="Times New Roman" w:hAnsi="Times New Roman"/>
        </w:rPr>
        <w:t xml:space="preserve">1 are derived to be the same as the respectively mapping entries List C, and it is </w:t>
      </w:r>
      <w:r w:rsidR="003802CD" w:rsidRPr="002D3489">
        <w:rPr>
          <w:rFonts w:ascii="Times New Roman" w:hAnsi="Times New Roman"/>
        </w:rPr>
        <w:t>required that the signaled combined list contains every reference picture in list 0 and list 1 when this signaling is in use</w:t>
      </w:r>
      <w:r>
        <w:rPr>
          <w:rFonts w:ascii="Times New Roman" w:hAnsi="Times New Roman"/>
        </w:rPr>
        <w:t>;</w:t>
      </w:r>
    </w:p>
    <w:p w:rsidR="00433BB5" w:rsidRDefault="00433BB5" w:rsidP="00433BB5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To signal the weights for List 0, List 1 and List C entries.</w:t>
      </w:r>
    </w:p>
    <w:p w:rsidR="00433BB5" w:rsidRPr="00433BB5" w:rsidDel="009B6368" w:rsidRDefault="00433BB5" w:rsidP="00433BB5">
      <w:pPr>
        <w:jc w:val="both"/>
        <w:rPr>
          <w:del w:id="2" w:author="Ye-Kui Wang" w:date="2012-04-16T22:39:00Z"/>
        </w:rPr>
      </w:pPr>
      <w:del w:id="3" w:author="Ye-Kui Wang" w:date="2012-04-16T22:39:00Z">
        <w:r w:rsidRPr="00433BB5" w:rsidDel="009B6368">
          <w:delText xml:space="preserve"> </w:delText>
        </w:r>
      </w:del>
    </w:p>
    <w:p w:rsidR="006B15C8" w:rsidRPr="001136CF" w:rsidRDefault="00353A85" w:rsidP="00DB61B8">
      <w:pPr>
        <w:pStyle w:val="Heading3"/>
        <w:rPr>
          <w:lang w:val="en-CA"/>
        </w:rPr>
      </w:pPr>
      <w:r w:rsidRPr="001136CF">
        <w:rPr>
          <w:lang w:val="en-CA"/>
        </w:rPr>
        <w:t>Prediction weight table 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0"/>
        <w:gridCol w:w="1157"/>
      </w:tblGrid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t>pred_weight_table( 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heading"/>
            </w:pPr>
            <w:r w:rsidRPr="00FB08DB">
              <w:t>Descriptor</w:t>
            </w: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>
              <w:tab/>
              <w:t xml:space="preserve">if ( </w:t>
            </w:r>
            <w:r w:rsidRPr="00FB08DB">
              <w:rPr>
                <w:rFonts w:hint="eastAsia"/>
                <w:bCs/>
              </w:rPr>
              <w:t xml:space="preserve">slice_type  = =  B </w:t>
            </w:r>
            <w:r>
              <w:rPr>
                <w:bCs/>
              </w:rPr>
              <w:t>)</w:t>
            </w:r>
            <w:r w:rsidRPr="00FB08DB">
              <w:rPr>
                <w:rFonts w:hint="eastAsia"/>
                <w:bCs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heading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DF254D" w:rsidRDefault="00353A85" w:rsidP="00407D7C">
            <w:pPr>
              <w:pStyle w:val="tablesyntax"/>
              <w:rPr>
                <w:b/>
              </w:rPr>
            </w:pPr>
            <w:r>
              <w:tab/>
            </w:r>
            <w:r>
              <w:tab/>
            </w:r>
            <w:r>
              <w:rPr>
                <w:b/>
                <w:highlight w:val="yellow"/>
              </w:rPr>
              <w:t>wp</w:t>
            </w:r>
            <w:r w:rsidRPr="00DF254D">
              <w:rPr>
                <w:b/>
                <w:highlight w:val="yellow"/>
              </w:rPr>
              <w:t>_</w:t>
            </w:r>
            <w:r>
              <w:rPr>
                <w:b/>
                <w:highlight w:val="yellow"/>
              </w:rPr>
              <w:t>weight</w:t>
            </w:r>
            <w:r w:rsidRPr="00DF254D">
              <w:rPr>
                <w:b/>
                <w:highlight w:val="yellow"/>
              </w:rPr>
              <w:t>_</w:t>
            </w:r>
            <w:r>
              <w:rPr>
                <w:b/>
                <w:highlight w:val="yellow"/>
              </w:rPr>
              <w:t>signal_</w:t>
            </w:r>
            <w:r w:rsidRPr="00DF254D">
              <w:rPr>
                <w:b/>
                <w:highlight w:val="yellow"/>
              </w:rPr>
              <w:t>idc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DF254D" w:rsidRDefault="00353A85" w:rsidP="00407D7C">
            <w:pPr>
              <w:pStyle w:val="tableheading"/>
              <w:rPr>
                <w:b w:val="0"/>
              </w:rPr>
            </w:pPr>
            <w:r w:rsidRPr="00DF254D">
              <w:rPr>
                <w:b w:val="0"/>
              </w:rPr>
              <w:t>u(</w:t>
            </w:r>
            <w:r>
              <w:rPr>
                <w:b w:val="0"/>
              </w:rPr>
              <w:t>2</w:t>
            </w:r>
            <w:r w:rsidRPr="00DF254D">
              <w:rPr>
                <w:b w:val="0"/>
              </w:rPr>
              <w:t>)</w:t>
            </w: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b/>
                <w:bCs/>
              </w:rPr>
              <w:tab/>
              <w:t>luma_log2_weight_denom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  <w:r w:rsidRPr="00FB08DB">
              <w:t>ue(v)</w:t>
            </w: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  <w:rPr>
                <w:bCs/>
              </w:rPr>
            </w:pPr>
            <w:r w:rsidRPr="00FB08DB">
              <w:rPr>
                <w:b/>
                <w:bCs/>
              </w:rPr>
              <w:tab/>
            </w:r>
            <w:r w:rsidRPr="00FB08DB">
              <w:rPr>
                <w:bCs/>
              </w:rPr>
              <w:t>if( chroma_format_idc  !=  0 )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rFonts w:hint="eastAsia"/>
                <w:b/>
                <w:bCs/>
              </w:rPr>
              <w:t>delta_</w:t>
            </w:r>
            <w:r w:rsidRPr="00FB08DB">
              <w:rPr>
                <w:b/>
                <w:bCs/>
              </w:rPr>
              <w:t>chroma_log2_weight_denom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  <w:r w:rsidRPr="00FB08DB">
              <w:rPr>
                <w:rFonts w:hint="eastAsia"/>
                <w:lang w:eastAsia="ko-KR"/>
              </w:rPr>
              <w:t>s</w:t>
            </w:r>
            <w:r w:rsidRPr="00FB08DB">
              <w:t>e(v)</w:t>
            </w: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  <w:rPr>
                <w:bCs/>
              </w:rPr>
            </w:pPr>
            <w:r w:rsidRPr="00FB08DB">
              <w:rPr>
                <w:rFonts w:hint="eastAsia"/>
                <w:bCs/>
              </w:rPr>
              <w:tab/>
              <w:t xml:space="preserve">if( slice_type  = =  P | | </w:t>
            </w:r>
          </w:p>
          <w:p w:rsidR="00353A85" w:rsidRPr="00FB08DB" w:rsidRDefault="00353A85" w:rsidP="00407D7C">
            <w:pPr>
              <w:pStyle w:val="tablesyntax"/>
              <w:rPr>
                <w:bCs/>
              </w:rPr>
            </w:pPr>
            <w:r w:rsidRPr="00FB08DB">
              <w:rPr>
                <w:bCs/>
              </w:rPr>
              <w:tab/>
            </w:r>
            <w:r w:rsidRPr="00FB08DB">
              <w:rPr>
                <w:rFonts w:hint="eastAsia"/>
                <w:bCs/>
              </w:rPr>
              <w:tab/>
              <w:t xml:space="preserve">( slice_type  = =  B  &amp;&amp; </w:t>
            </w:r>
            <w:r w:rsidRPr="009454EC">
              <w:rPr>
                <w:highlight w:val="yellow"/>
              </w:rPr>
              <w:t>wp_weight_signal_idc</w:t>
            </w:r>
            <w:r w:rsidRPr="00A21612">
              <w:rPr>
                <w:rFonts w:ascii="Times" w:hAnsi="Times"/>
                <w:highlight w:val="yellow"/>
              </w:rPr>
              <w:t xml:space="preserve"> </w:t>
            </w:r>
            <w:r>
              <w:rPr>
                <w:rFonts w:ascii="Times" w:hAnsi="Times"/>
                <w:highlight w:val="yellow"/>
              </w:rPr>
              <w:t>!</w:t>
            </w:r>
            <w:r w:rsidRPr="00A21612">
              <w:rPr>
                <w:highlight w:val="yellow"/>
              </w:rPr>
              <w:t xml:space="preserve">= </w:t>
            </w:r>
            <w:r>
              <w:rPr>
                <w:highlight w:val="yellow"/>
              </w:rPr>
              <w:t>1</w:t>
            </w:r>
            <w:r w:rsidRPr="00CE382F">
              <w:rPr>
                <w:bCs/>
              </w:rPr>
              <w:t xml:space="preserve"> </w:t>
            </w:r>
            <w:r w:rsidRPr="00FB08DB">
              <w:rPr>
                <w:rFonts w:hint="eastAsia"/>
                <w:bCs/>
              </w:rPr>
              <w:t>)</w:t>
            </w:r>
            <w:r w:rsidRPr="00FB08DB">
              <w:rPr>
                <w:bCs/>
                <w:lang w:val="en-US"/>
              </w:rPr>
              <w:t xml:space="preserve"> </w:t>
            </w:r>
            <w:r w:rsidRPr="00FB08DB">
              <w:rPr>
                <w:rFonts w:hint="eastAsia"/>
                <w:bCs/>
                <w:lang w:val="en-US"/>
              </w:rPr>
              <w:t>)</w:t>
            </w:r>
            <w:r w:rsidRPr="00FB08DB">
              <w:rPr>
                <w:rFonts w:hint="eastAsia"/>
                <w:bCs/>
              </w:rPr>
              <w:t xml:space="preserve">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Del="00936432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</w:rPr>
              <w:tab/>
            </w:r>
            <w:r w:rsidRPr="00FB08DB">
              <w:tab/>
              <w:t>for( i = 0; i &lt;=</w:t>
            </w:r>
            <w:r w:rsidRPr="00FB08DB">
              <w:rPr>
                <w:lang w:eastAsia="ja-JP"/>
              </w:rPr>
              <w:t xml:space="preserve"> </w:t>
            </w:r>
            <w:r w:rsidRPr="00FB08DB">
              <w:t>num_ref_idx_l0_active_minus1</w:t>
            </w:r>
            <w:r w:rsidRPr="00FB08DB">
              <w:rPr>
                <w:lang w:eastAsia="ja-JP"/>
              </w:rPr>
              <w:t xml:space="preserve">; </w:t>
            </w:r>
            <w:r w:rsidRPr="00FB08DB">
              <w:t>i++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  <w:t>luma_weight_l0_flag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  <w:r w:rsidRPr="00FB08DB">
              <w:t>u(1)</w:t>
            </w: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  <w:t>if( luma_weight_l0_flag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rFonts w:hint="eastAsia"/>
                <w:b/>
                <w:bCs/>
              </w:rPr>
              <w:t>delta_</w:t>
            </w:r>
            <w:r w:rsidRPr="00FB08DB">
              <w:rPr>
                <w:b/>
                <w:bCs/>
              </w:rPr>
              <w:t>luma_weight_l0[</w:t>
            </w:r>
            <w:r w:rsidRPr="00FB08DB">
              <w:t> i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  <w:r w:rsidRPr="00FB08DB">
              <w:t>se(v)</w:t>
            </w: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</w:rPr>
              <w:t>luma_offset_l0[</w:t>
            </w:r>
            <w:r w:rsidRPr="00FB08DB">
              <w:t> i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  <w:r w:rsidRPr="00FB08DB">
              <w:t>se(v)</w:t>
            </w: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  <w:rPr>
                <w:lang w:eastAsia="ja-JP"/>
              </w:rPr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if( chroma_format_idc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  <w:t>chroma_weight_l0_flag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  <w:r w:rsidRPr="00FB08DB">
              <w:t>u(1)</w:t>
            </w: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chroma_weight_l0_flag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for( j =0;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rFonts w:hint="eastAsia"/>
                <w:b/>
                <w:bCs/>
              </w:rPr>
              <w:t>delta_</w:t>
            </w:r>
            <w:r w:rsidRPr="00FB08DB">
              <w:rPr>
                <w:b/>
                <w:bCs/>
              </w:rPr>
              <w:t>chroma_weight_l0[</w:t>
            </w:r>
            <w:r w:rsidRPr="00FB08DB">
              <w:t> i </w:t>
            </w:r>
            <w:r w:rsidRPr="00FB08DB">
              <w:rPr>
                <w:b/>
                <w:bCs/>
              </w:rPr>
              <w:t>][</w:t>
            </w:r>
            <w:r w:rsidRPr="00FB08DB">
              <w:t> j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  <w:r w:rsidRPr="00FB08DB">
              <w:t>se(v)</w:t>
            </w: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  <w:rPr>
                <w:sz w:val="22"/>
                <w:szCs w:val="22"/>
                <w:lang w:val="pl-PL"/>
              </w:rPr>
            </w:pPr>
            <w:r w:rsidRPr="00FB08DB">
              <w:rPr>
                <w:rFonts w:hint="eastAsia"/>
                <w:b/>
                <w:bCs/>
                <w:lang w:val="pl-PL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rFonts w:hint="eastAsia"/>
                <w:b/>
                <w:bCs/>
                <w:lang w:val="pl-PL"/>
              </w:rPr>
              <w:t>delta_</w:t>
            </w:r>
            <w:r w:rsidRPr="00FB08DB">
              <w:rPr>
                <w:b/>
                <w:bCs/>
                <w:lang w:val="pl-PL"/>
              </w:rPr>
              <w:t>chroma_offset_l0[</w:t>
            </w:r>
            <w:r w:rsidRPr="00FB08DB">
              <w:rPr>
                <w:lang w:val="pl-PL"/>
              </w:rPr>
              <w:t> i </w:t>
            </w:r>
            <w:r w:rsidRPr="00FB08DB">
              <w:rPr>
                <w:b/>
                <w:bCs/>
                <w:lang w:val="pl-PL"/>
              </w:rPr>
              <w:t>][</w:t>
            </w:r>
            <w:r w:rsidRPr="00FB08DB">
              <w:rPr>
                <w:lang w:val="pl-PL"/>
              </w:rPr>
              <w:t> j </w:t>
            </w:r>
            <w:r w:rsidRPr="00FB08DB">
              <w:rPr>
                <w:b/>
                <w:bCs/>
                <w:lang w:val="pl-PL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  <w:r w:rsidRPr="00FB08DB">
              <w:t>se(v)</w:t>
            </w: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  <w:rPr>
                <w:lang w:eastAsia="ja-JP"/>
              </w:rPr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tab/>
            </w:r>
            <w:r w:rsidRPr="00FB08DB">
              <w:rPr>
                <w:rFonts w:hint="eastAsia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rPr>
                <w:lang w:eastAsia="ja-JP"/>
              </w:rPr>
              <w:tab/>
              <w:t>if( slice_type  = =  B )</w:t>
            </w:r>
            <w:r w:rsidRPr="00FB08DB">
              <w:rPr>
                <w:rFonts w:hint="eastAsia"/>
              </w:rPr>
              <w:t xml:space="preserve">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A21612">
              <w:rPr>
                <w:rFonts w:hint="eastAsia"/>
                <w:highlight w:val="yellow"/>
              </w:rPr>
              <w:t>if(</w:t>
            </w:r>
            <w:r>
              <w:rPr>
                <w:highlight w:val="yellow"/>
              </w:rPr>
              <w:t xml:space="preserve"> </w:t>
            </w:r>
            <w:r w:rsidRPr="009454EC">
              <w:rPr>
                <w:highlight w:val="yellow"/>
              </w:rPr>
              <w:t>wp_weight_signal_idc</w:t>
            </w:r>
            <w:r w:rsidRPr="00A21612">
              <w:rPr>
                <w:rFonts w:ascii="Times" w:hAnsi="Times"/>
                <w:highlight w:val="yellow"/>
              </w:rPr>
              <w:t xml:space="preserve"> </w:t>
            </w:r>
            <w:r>
              <w:rPr>
                <w:rFonts w:ascii="Times" w:hAnsi="Times"/>
                <w:highlight w:val="yellow"/>
              </w:rPr>
              <w:t xml:space="preserve"> !</w:t>
            </w:r>
            <w:r w:rsidRPr="00A21612">
              <w:rPr>
                <w:highlight w:val="yellow"/>
              </w:rPr>
              <w:t>=</w:t>
            </w:r>
            <w:r>
              <w:rPr>
                <w:highlight w:val="yellow"/>
              </w:rPr>
              <w:t xml:space="preserve"> 1 </w:t>
            </w:r>
            <w:r w:rsidRPr="00A21612">
              <w:rPr>
                <w:rFonts w:hint="eastAsia"/>
                <w:highlight w:val="yellow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  <w:t>for( i = 0; i &lt;=</w:t>
            </w:r>
            <w:r w:rsidRPr="00FB08DB">
              <w:rPr>
                <w:lang w:eastAsia="ja-JP"/>
              </w:rPr>
              <w:t xml:space="preserve"> </w:t>
            </w:r>
            <w:r w:rsidRPr="00FB08DB">
              <w:t>num_ref_idx_l1_active_minus1</w:t>
            </w:r>
            <w:r w:rsidRPr="00FB08DB">
              <w:rPr>
                <w:lang w:eastAsia="ja-JP"/>
              </w:rPr>
              <w:t xml:space="preserve">; </w:t>
            </w:r>
            <w:r w:rsidRPr="00FB08DB">
              <w:t>i++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  <w:t>luma_weight_l1_flag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  <w:r w:rsidRPr="00FB08DB">
              <w:t>u(1)</w:t>
            </w: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luma_weight_l1_flag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rFonts w:hint="eastAsia"/>
                <w:b/>
                <w:bCs/>
              </w:rPr>
              <w:t>delta_</w:t>
            </w:r>
            <w:r w:rsidRPr="00FB08DB">
              <w:rPr>
                <w:b/>
                <w:bCs/>
              </w:rPr>
              <w:t>luma_weight_l1[</w:t>
            </w:r>
            <w:r w:rsidRPr="00FB08DB">
              <w:t> i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  <w:r w:rsidRPr="00FB08DB">
              <w:t>se(v)</w:t>
            </w: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rFonts w:eastAsia="宋体"/>
                <w:b/>
                <w:bCs/>
                <w:lang w:eastAsia="zh-CN"/>
              </w:rPr>
              <w:tab/>
            </w:r>
            <w:r w:rsidRPr="00FB08DB">
              <w:rPr>
                <w:rFonts w:eastAsia="宋体"/>
                <w:b/>
                <w:bCs/>
                <w:lang w:eastAsia="zh-CN"/>
              </w:rPr>
              <w:tab/>
            </w:r>
            <w:r w:rsidRPr="00FB08DB">
              <w:rPr>
                <w:rFonts w:eastAsia="宋体"/>
                <w:b/>
                <w:bCs/>
                <w:lang w:eastAsia="zh-CN"/>
              </w:rPr>
              <w:tab/>
            </w:r>
            <w:r w:rsidRPr="00FB08DB">
              <w:rPr>
                <w:rFonts w:eastAsia="宋体"/>
                <w:b/>
                <w:bCs/>
                <w:lang w:eastAsia="zh-CN"/>
              </w:rPr>
              <w:tab/>
              <w:t>l</w:t>
            </w:r>
            <w:r w:rsidRPr="00FB08DB">
              <w:rPr>
                <w:b/>
                <w:bCs/>
              </w:rPr>
              <w:t>uma_offset_l1[</w:t>
            </w:r>
            <w:r w:rsidRPr="00FB08DB">
              <w:t> i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  <w:r w:rsidRPr="00FB08DB">
              <w:t>se(v)</w:t>
            </w: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  <w:rPr>
                <w:lang w:eastAsia="ja-JP"/>
              </w:rPr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if( chroma_format_idc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>chroma_weight_l1_flag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  <w:r w:rsidRPr="00FB08DB">
              <w:t>u(1)</w:t>
            </w: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chroma_weight_l1_flag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for( j = 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rFonts w:hint="eastAsia"/>
                <w:b/>
                <w:bCs/>
              </w:rPr>
              <w:t>delta_</w:t>
            </w:r>
            <w:r w:rsidRPr="00FB08DB">
              <w:rPr>
                <w:b/>
                <w:bCs/>
              </w:rPr>
              <w:t>chroma_weight_l1[</w:t>
            </w:r>
            <w:r w:rsidRPr="00FB08DB">
              <w:t> i </w:t>
            </w:r>
            <w:r w:rsidRPr="00FB08DB">
              <w:rPr>
                <w:b/>
                <w:bCs/>
              </w:rPr>
              <w:t>][</w:t>
            </w:r>
            <w:r w:rsidRPr="00FB08DB">
              <w:t> j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  <w:r w:rsidRPr="00FB08DB">
              <w:t>se(v)</w:t>
            </w: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  <w:rPr>
                <w:lang w:val="pl-PL"/>
              </w:rPr>
            </w:pPr>
            <w:r w:rsidRPr="00FB08DB">
              <w:rPr>
                <w:rFonts w:hint="eastAsia"/>
                <w:b/>
                <w:bCs/>
                <w:lang w:val="pl-PL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rFonts w:hint="eastAsia"/>
                <w:b/>
                <w:bCs/>
                <w:lang w:val="pl-PL"/>
              </w:rPr>
              <w:t>delta_</w:t>
            </w:r>
            <w:r w:rsidRPr="00FB08DB">
              <w:rPr>
                <w:b/>
                <w:bCs/>
                <w:lang w:val="pl-PL"/>
              </w:rPr>
              <w:t>chroma_offset_l1[</w:t>
            </w:r>
            <w:r w:rsidRPr="00FB08DB">
              <w:rPr>
                <w:lang w:val="pl-PL"/>
              </w:rPr>
              <w:t> i </w:t>
            </w:r>
            <w:r w:rsidRPr="00FB08DB">
              <w:rPr>
                <w:b/>
                <w:bCs/>
                <w:lang w:val="pl-PL"/>
              </w:rPr>
              <w:t>][</w:t>
            </w:r>
            <w:r w:rsidRPr="00FB08DB">
              <w:rPr>
                <w:lang w:val="pl-PL"/>
              </w:rPr>
              <w:t> j </w:t>
            </w:r>
            <w:r w:rsidRPr="00FB08DB">
              <w:rPr>
                <w:b/>
                <w:bCs/>
                <w:lang w:val="pl-PL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  <w:r w:rsidRPr="00FB08DB">
              <w:t>se(v)</w:t>
            </w: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lang w:eastAsia="ja-JP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  <w:rPr>
                <w:bCs/>
                <w:lang w:eastAsia="ja-JP"/>
              </w:rPr>
            </w:pPr>
            <w:r w:rsidRPr="00FB08DB">
              <w:rPr>
                <w:rFonts w:hint="eastAsia"/>
                <w:bCs/>
              </w:rPr>
              <w:tab/>
            </w:r>
            <w:r w:rsidRPr="00FB08DB">
              <w:rPr>
                <w:bCs/>
                <w:lang w:eastAsia="ja-JP"/>
              </w:rPr>
              <w:tab/>
            </w:r>
            <w:r w:rsidRPr="00FB08DB">
              <w:rPr>
                <w:bCs/>
                <w:lang w:eastAsia="ja-JP"/>
              </w:rPr>
              <w:tab/>
            </w:r>
            <w:r w:rsidRPr="00FB08DB">
              <w:rPr>
                <w:bCs/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>
              <w:tab/>
            </w:r>
            <w:r>
              <w:tab/>
            </w:r>
            <w:r w:rsidRPr="00A21612">
              <w:rPr>
                <w:rFonts w:hint="eastAsia"/>
                <w:highlight w:val="yellow"/>
              </w:rPr>
              <w:t>if(</w:t>
            </w:r>
            <w:r>
              <w:rPr>
                <w:highlight w:val="yellow"/>
              </w:rPr>
              <w:t xml:space="preserve"> </w:t>
            </w:r>
            <w:r w:rsidRPr="009454EC">
              <w:rPr>
                <w:highlight w:val="yellow"/>
              </w:rPr>
              <w:t>wp_weight_signal_idc</w:t>
            </w:r>
            <w:r>
              <w:rPr>
                <w:rFonts w:ascii="Times" w:hAnsi="Times"/>
                <w:highlight w:val="yellow"/>
              </w:rPr>
              <w:t xml:space="preserve"> &gt;</w:t>
            </w:r>
            <w:r w:rsidRPr="00CE382F">
              <w:rPr>
                <w:highlight w:val="yellow"/>
              </w:rPr>
              <w:t xml:space="preserve"> </w:t>
            </w:r>
            <w:r w:rsidRPr="00A21612">
              <w:rPr>
                <w:highlight w:val="yellow"/>
              </w:rPr>
              <w:t>0</w:t>
            </w:r>
            <w:r w:rsidRPr="00A21612">
              <w:rPr>
                <w:rFonts w:hint="eastAsia"/>
                <w:highlight w:val="yellow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  <w:t>for( i = 0; i &lt;=</w:t>
            </w:r>
            <w:r w:rsidRPr="00FB08DB">
              <w:rPr>
                <w:lang w:eastAsia="ja-JP"/>
              </w:rPr>
              <w:t xml:space="preserve"> </w:t>
            </w:r>
            <w:r w:rsidRPr="00FB08DB">
              <w:t>num_ref_idx_l</w:t>
            </w:r>
            <w:r w:rsidRPr="00FB08DB">
              <w:rPr>
                <w:rFonts w:hint="eastAsia"/>
              </w:rPr>
              <w:t>c</w:t>
            </w:r>
            <w:r w:rsidRPr="00FB08DB">
              <w:t>_active_minus1</w:t>
            </w:r>
            <w:r w:rsidRPr="00FB08DB">
              <w:rPr>
                <w:lang w:eastAsia="ja-JP"/>
              </w:rPr>
              <w:t xml:space="preserve">; </w:t>
            </w:r>
            <w:r w:rsidRPr="00FB08DB">
              <w:t>i++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  <w:t>luma_weight_l</w:t>
            </w:r>
            <w:r w:rsidRPr="00FB08DB">
              <w:rPr>
                <w:rFonts w:hint="eastAsia"/>
                <w:b/>
                <w:bCs/>
              </w:rPr>
              <w:t>c</w:t>
            </w:r>
            <w:r w:rsidRPr="00FB08DB">
              <w:rPr>
                <w:b/>
                <w:bCs/>
                <w:lang w:eastAsia="ja-JP"/>
              </w:rPr>
              <w:t>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  <w:r w:rsidRPr="00FB08DB">
              <w:t>u(1)</w:t>
            </w: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luma_weight_l1_flag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rFonts w:hint="eastAsia"/>
                <w:b/>
                <w:bCs/>
              </w:rPr>
              <w:t>delta_</w:t>
            </w:r>
            <w:r w:rsidRPr="00FB08DB">
              <w:rPr>
                <w:b/>
                <w:bCs/>
              </w:rPr>
              <w:t>luma_weight_l</w:t>
            </w:r>
            <w:r w:rsidRPr="00FB08DB">
              <w:rPr>
                <w:rFonts w:hint="eastAsia"/>
                <w:b/>
                <w:bCs/>
              </w:rPr>
              <w:t>c</w:t>
            </w:r>
            <w:r w:rsidRPr="00FB08DB">
              <w:rPr>
                <w:b/>
                <w:bCs/>
              </w:rPr>
              <w:t>[</w:t>
            </w:r>
            <w:r w:rsidRPr="00FB08DB">
              <w:t> i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  <w:r w:rsidRPr="00FB08DB">
              <w:t>se(v)</w:t>
            </w: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rFonts w:eastAsia="宋体"/>
                <w:b/>
                <w:bCs/>
                <w:lang w:eastAsia="zh-CN"/>
              </w:rPr>
              <w:tab/>
            </w:r>
            <w:r w:rsidRPr="00FB08DB">
              <w:rPr>
                <w:rFonts w:eastAsia="宋体"/>
                <w:b/>
                <w:bCs/>
                <w:lang w:eastAsia="zh-CN"/>
              </w:rPr>
              <w:tab/>
            </w:r>
            <w:r w:rsidRPr="00FB08DB">
              <w:rPr>
                <w:rFonts w:eastAsia="宋体"/>
                <w:b/>
                <w:bCs/>
                <w:lang w:eastAsia="zh-CN"/>
              </w:rPr>
              <w:tab/>
            </w:r>
            <w:r w:rsidRPr="00FB08DB">
              <w:rPr>
                <w:rFonts w:eastAsia="宋体"/>
                <w:b/>
                <w:bCs/>
                <w:lang w:eastAsia="zh-CN"/>
              </w:rPr>
              <w:tab/>
              <w:t>l</w:t>
            </w:r>
            <w:r w:rsidRPr="00FB08DB">
              <w:rPr>
                <w:b/>
                <w:bCs/>
              </w:rPr>
              <w:t>uma_offset_l</w:t>
            </w:r>
            <w:r w:rsidRPr="00FB08DB">
              <w:rPr>
                <w:rFonts w:hint="eastAsia"/>
                <w:b/>
                <w:bCs/>
              </w:rPr>
              <w:t>c</w:t>
            </w:r>
            <w:r w:rsidRPr="00FB08DB">
              <w:rPr>
                <w:b/>
                <w:bCs/>
              </w:rPr>
              <w:t>[</w:t>
            </w:r>
            <w:r w:rsidRPr="00FB08DB">
              <w:t> i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  <w:r w:rsidRPr="00FB08DB">
              <w:t>se(v)</w:t>
            </w: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if( chroma_format_idc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>chroma_weight_l</w:t>
            </w:r>
            <w:r w:rsidRPr="00FB08DB">
              <w:rPr>
                <w:rFonts w:hint="eastAsia"/>
                <w:b/>
                <w:bCs/>
              </w:rPr>
              <w:t>c</w:t>
            </w:r>
            <w:r w:rsidRPr="00FB08DB">
              <w:rPr>
                <w:b/>
                <w:bCs/>
                <w:lang w:eastAsia="ja-JP"/>
              </w:rPr>
              <w:t>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  <w:r w:rsidRPr="00FB08DB">
              <w:t>u(1)</w:t>
            </w: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chroma_weight_l</w:t>
            </w:r>
            <w:r w:rsidRPr="00FB08DB">
              <w:rPr>
                <w:rFonts w:hint="eastAsia"/>
              </w:rPr>
              <w:t>c</w:t>
            </w:r>
            <w:r w:rsidRPr="00FB08DB">
              <w:t>_flag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for( j = 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rFonts w:hint="eastAsia"/>
                <w:b/>
                <w:bCs/>
              </w:rPr>
              <w:t>delta_</w:t>
            </w:r>
            <w:r w:rsidRPr="00FB08DB">
              <w:rPr>
                <w:b/>
                <w:bCs/>
              </w:rPr>
              <w:t>chroma_weight_l</w:t>
            </w:r>
            <w:r w:rsidRPr="00FB08DB">
              <w:rPr>
                <w:rFonts w:hint="eastAsia"/>
                <w:b/>
                <w:bCs/>
              </w:rPr>
              <w:t>c</w:t>
            </w:r>
            <w:r w:rsidRPr="00FB08DB">
              <w:rPr>
                <w:b/>
                <w:bCs/>
              </w:rPr>
              <w:t>[</w:t>
            </w:r>
            <w:r w:rsidRPr="00FB08DB">
              <w:t> i </w:t>
            </w:r>
            <w:r w:rsidRPr="00FB08DB">
              <w:rPr>
                <w:b/>
                <w:bCs/>
              </w:rPr>
              <w:t>][</w:t>
            </w:r>
            <w:r w:rsidRPr="00FB08DB">
              <w:t> j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  <w:r w:rsidRPr="00FB08DB">
              <w:t>se(v)</w:t>
            </w: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rPr>
                <w:rFonts w:hint="eastAsia"/>
                <w:b/>
                <w:bCs/>
                <w:lang w:val="pl-PL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rFonts w:hint="eastAsia"/>
                <w:b/>
                <w:bCs/>
                <w:lang w:val="pl-PL"/>
              </w:rPr>
              <w:t>delta_</w:t>
            </w:r>
            <w:r w:rsidRPr="00FB08DB">
              <w:rPr>
                <w:b/>
                <w:bCs/>
                <w:lang w:val="pl-PL"/>
              </w:rPr>
              <w:t>chroma_offset_l</w:t>
            </w:r>
            <w:r w:rsidRPr="00FB08DB">
              <w:rPr>
                <w:rFonts w:hint="eastAsia"/>
                <w:b/>
                <w:bCs/>
                <w:lang w:val="pl-PL"/>
              </w:rPr>
              <w:t>c</w:t>
            </w:r>
            <w:r w:rsidRPr="00FB08DB">
              <w:rPr>
                <w:b/>
                <w:bCs/>
                <w:lang w:val="pl-PL"/>
              </w:rPr>
              <w:t>[</w:t>
            </w:r>
            <w:r w:rsidRPr="00FB08DB">
              <w:rPr>
                <w:lang w:val="pl-PL"/>
              </w:rPr>
              <w:t> i </w:t>
            </w:r>
            <w:r w:rsidRPr="00FB08DB">
              <w:rPr>
                <w:b/>
                <w:bCs/>
                <w:lang w:val="pl-PL"/>
              </w:rPr>
              <w:t>][</w:t>
            </w:r>
            <w:r w:rsidRPr="00FB08DB">
              <w:rPr>
                <w:lang w:val="pl-PL"/>
              </w:rPr>
              <w:t> j </w:t>
            </w:r>
            <w:r w:rsidRPr="00FB08DB">
              <w:rPr>
                <w:b/>
                <w:bCs/>
                <w:lang w:val="pl-PL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  <w:r w:rsidRPr="00FB08DB">
              <w:t>se(v)</w:t>
            </w: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lang w:eastAsia="ja-JP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rPr>
                <w:rFonts w:hint="eastAsia"/>
                <w:bCs/>
              </w:rPr>
              <w:tab/>
            </w:r>
            <w:r w:rsidRPr="00FB08DB">
              <w:rPr>
                <w:bCs/>
                <w:lang w:eastAsia="ja-JP"/>
              </w:rPr>
              <w:tab/>
            </w:r>
            <w:r w:rsidRPr="00FB08DB">
              <w:rPr>
                <w:bCs/>
                <w:lang w:eastAsia="ja-JP"/>
              </w:rPr>
              <w:tab/>
            </w:r>
            <w:r w:rsidRPr="00FB08DB">
              <w:rPr>
                <w:bCs/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rPr>
                <w:rFonts w:hint="eastAsia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  <w:tr w:rsidR="00353A85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syntax"/>
            </w:pPr>
            <w:r w:rsidRPr="00FB08DB"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85" w:rsidRPr="00FB08DB" w:rsidRDefault="00353A85" w:rsidP="00407D7C">
            <w:pPr>
              <w:pStyle w:val="tablecell"/>
            </w:pPr>
          </w:p>
        </w:tc>
      </w:tr>
    </w:tbl>
    <w:p w:rsidR="00353A85" w:rsidRDefault="00353A85" w:rsidP="00353A85">
      <w:pPr>
        <w:rPr>
          <w:lang w:val="en-CA"/>
        </w:rPr>
      </w:pPr>
    </w:p>
    <w:p w:rsidR="00353A85" w:rsidRPr="001136CF" w:rsidRDefault="00353A85" w:rsidP="00DB61B8">
      <w:pPr>
        <w:pStyle w:val="Heading3"/>
        <w:rPr>
          <w:lang w:val="en-CA"/>
        </w:rPr>
      </w:pPr>
      <w:r w:rsidRPr="001136CF">
        <w:rPr>
          <w:lang w:val="en-CA"/>
        </w:rPr>
        <w:t>Prediction weight table semantics</w:t>
      </w:r>
    </w:p>
    <w:p w:rsidR="002C4C7B" w:rsidRDefault="008F2BBA" w:rsidP="008F2BBA">
      <w:pPr>
        <w:jc w:val="both"/>
      </w:pPr>
      <w:r w:rsidRPr="009454EC">
        <w:rPr>
          <w:b/>
        </w:rPr>
        <w:t>wp_weight_signal_idc</w:t>
      </w:r>
      <w:r>
        <w:rPr>
          <w:b/>
          <w:bCs/>
        </w:rPr>
        <w:t xml:space="preserve"> </w:t>
      </w:r>
      <w:r w:rsidRPr="00EB0438">
        <w:rPr>
          <w:color w:val="000000" w:themeColor="text1"/>
        </w:rPr>
        <w:t>equal to </w:t>
      </w:r>
      <w:r>
        <w:rPr>
          <w:color w:val="000000" w:themeColor="text1"/>
        </w:rPr>
        <w:t>0</w:t>
      </w:r>
      <w:r w:rsidRPr="00EB0438">
        <w:rPr>
          <w:color w:val="000000" w:themeColor="text1"/>
        </w:rPr>
        <w:t xml:space="preserve"> specifies </w:t>
      </w:r>
      <w:r w:rsidR="0006608A">
        <w:rPr>
          <w:color w:val="000000" w:themeColor="text1"/>
        </w:rPr>
        <w:t xml:space="preserve">that </w:t>
      </w:r>
      <w:r>
        <w:rPr>
          <w:color w:val="000000" w:themeColor="text1"/>
        </w:rPr>
        <w:t xml:space="preserve">prediction weights for RefPicList0 and RefPicList1 are signalled, but prediction weights for </w:t>
      </w:r>
      <w:r w:rsidR="003429C1">
        <w:rPr>
          <w:color w:val="000000" w:themeColor="text1"/>
        </w:rPr>
        <w:t xml:space="preserve">the combined list </w:t>
      </w:r>
      <w:r>
        <w:rPr>
          <w:color w:val="000000" w:themeColor="text1"/>
        </w:rPr>
        <w:t>are not signalled</w:t>
      </w:r>
      <w:r w:rsidRPr="00210652">
        <w:t>.</w:t>
      </w:r>
      <w:r>
        <w:t xml:space="preserve"> </w:t>
      </w:r>
      <w:r w:rsidRPr="009454EC">
        <w:rPr>
          <w:bCs/>
        </w:rPr>
        <w:t>wp_weight_signal_idc</w:t>
      </w:r>
      <w:r>
        <w:rPr>
          <w:b/>
          <w:bCs/>
        </w:rPr>
        <w:t xml:space="preserve"> </w:t>
      </w:r>
      <w:r w:rsidRPr="00EB0438">
        <w:rPr>
          <w:color w:val="000000" w:themeColor="text1"/>
        </w:rPr>
        <w:t>equal to </w:t>
      </w:r>
      <w:r>
        <w:rPr>
          <w:color w:val="000000" w:themeColor="text1"/>
        </w:rPr>
        <w:t>1</w:t>
      </w:r>
      <w:r w:rsidRPr="00EB0438">
        <w:rPr>
          <w:color w:val="000000" w:themeColor="text1"/>
        </w:rPr>
        <w:t xml:space="preserve"> specifies </w:t>
      </w:r>
      <w:r w:rsidR="0006608A">
        <w:rPr>
          <w:color w:val="000000" w:themeColor="text1"/>
        </w:rPr>
        <w:t xml:space="preserve">that </w:t>
      </w:r>
      <w:r>
        <w:rPr>
          <w:color w:val="000000" w:themeColor="text1"/>
        </w:rPr>
        <w:t xml:space="preserve">prediction weights for the combined list are signalled, but prediction weights for RefPicList0 </w:t>
      </w:r>
      <w:r w:rsidR="00B4149F">
        <w:rPr>
          <w:color w:val="000000" w:themeColor="text1"/>
        </w:rPr>
        <w:t>and</w:t>
      </w:r>
      <w:r>
        <w:rPr>
          <w:color w:val="000000" w:themeColor="text1"/>
        </w:rPr>
        <w:t xml:space="preserve"> RefPicList1 are not signalled. </w:t>
      </w:r>
      <w:r w:rsidRPr="009454EC">
        <w:rPr>
          <w:bCs/>
        </w:rPr>
        <w:t xml:space="preserve">wp_weight_signal_idc </w:t>
      </w:r>
      <w:r w:rsidRPr="00EB0438">
        <w:rPr>
          <w:color w:val="000000" w:themeColor="text1"/>
        </w:rPr>
        <w:t>equal to </w:t>
      </w:r>
      <w:r>
        <w:rPr>
          <w:color w:val="000000" w:themeColor="text1"/>
        </w:rPr>
        <w:t>2</w:t>
      </w:r>
      <w:r w:rsidRPr="00EB0438">
        <w:rPr>
          <w:color w:val="000000" w:themeColor="text1"/>
        </w:rPr>
        <w:t xml:space="preserve"> specifies </w:t>
      </w:r>
      <w:r w:rsidR="00B4149F">
        <w:rPr>
          <w:color w:val="000000" w:themeColor="text1"/>
        </w:rPr>
        <w:t xml:space="preserve">that </w:t>
      </w:r>
      <w:r>
        <w:rPr>
          <w:color w:val="000000" w:themeColor="text1"/>
        </w:rPr>
        <w:t xml:space="preserve">prediction weights for RefPicList0, RefPicList1, </w:t>
      </w:r>
      <w:r w:rsidR="003429C1">
        <w:rPr>
          <w:color w:val="000000" w:themeColor="text1"/>
        </w:rPr>
        <w:t>and the combined list</w:t>
      </w:r>
      <w:r>
        <w:rPr>
          <w:color w:val="000000" w:themeColor="text1"/>
        </w:rPr>
        <w:t xml:space="preserve"> are signalled</w:t>
      </w:r>
      <w:r w:rsidRPr="00210652">
        <w:t>.</w:t>
      </w:r>
      <w:r>
        <w:t xml:space="preserve"> </w:t>
      </w:r>
      <w:r w:rsidR="00B4149F">
        <w:t xml:space="preserve">The value of </w:t>
      </w:r>
      <w:r w:rsidR="00B4149F" w:rsidRPr="009454EC">
        <w:rPr>
          <w:bCs/>
        </w:rPr>
        <w:t>wp_weight_signal_idc</w:t>
      </w:r>
      <w:r w:rsidR="00B4149F">
        <w:t xml:space="preserve"> shall be in the range of 0 to 2, inclusive. </w:t>
      </w:r>
      <w:r>
        <w:t xml:space="preserve">When not present, </w:t>
      </w:r>
      <w:r w:rsidRPr="009454EC">
        <w:t>wp_weight_signal_idc</w:t>
      </w:r>
      <w:r>
        <w:t xml:space="preserve"> is inferred to be equal to 0.</w:t>
      </w:r>
    </w:p>
    <w:p w:rsidR="002C4C7B" w:rsidRDefault="002C4C7B" w:rsidP="00CE382F">
      <w:pPr>
        <w:pStyle w:val="Heading2"/>
        <w:rPr>
          <w:lang w:val="en-CA"/>
        </w:rPr>
      </w:pPr>
      <w:r>
        <w:rPr>
          <w:lang w:val="en-CA"/>
        </w:rPr>
        <w:t>Method 2</w:t>
      </w:r>
    </w:p>
    <w:p w:rsidR="002C4C7B" w:rsidRDefault="00B4149F" w:rsidP="002C4C7B">
      <w:pPr>
        <w:jc w:val="both"/>
      </w:pPr>
      <w:r>
        <w:rPr>
          <w:lang w:val="en-CA"/>
        </w:rPr>
        <w:t xml:space="preserve">In this method, </w:t>
      </w:r>
      <w:r w:rsidR="002C4C7B">
        <w:t>two signaling mechanisms can be supported:</w:t>
      </w:r>
    </w:p>
    <w:p w:rsidR="00857378" w:rsidRDefault="00857378" w:rsidP="00857378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</w:rPr>
      </w:pPr>
      <w:r w:rsidRPr="00433BB5">
        <w:rPr>
          <w:rFonts w:ascii="Times New Roman" w:hAnsi="Times New Roman"/>
        </w:rPr>
        <w:t>To signal only the weights for List 0 and List 1</w:t>
      </w:r>
      <w:r>
        <w:rPr>
          <w:rFonts w:ascii="Times New Roman" w:hAnsi="Times New Roman"/>
        </w:rPr>
        <w:t xml:space="preserve"> entries</w:t>
      </w:r>
      <w:r w:rsidR="003802CD">
        <w:rPr>
          <w:rFonts w:ascii="Times New Roman" w:hAnsi="Times New Roman"/>
        </w:rPr>
        <w:t>, and</w:t>
      </w:r>
      <w:r>
        <w:rPr>
          <w:rFonts w:ascii="Times New Roman" w:hAnsi="Times New Roman"/>
        </w:rPr>
        <w:t xml:space="preserve"> the weights of the entries in List C </w:t>
      </w:r>
      <w:r w:rsidR="003802CD">
        <w:rPr>
          <w:rFonts w:ascii="Times New Roman" w:hAnsi="Times New Roman"/>
        </w:rPr>
        <w:t>are</w:t>
      </w:r>
      <w:r>
        <w:rPr>
          <w:rFonts w:ascii="Times New Roman" w:hAnsi="Times New Roman"/>
        </w:rPr>
        <w:t xml:space="preserve"> derived </w:t>
      </w:r>
      <w:r w:rsidR="003802CD">
        <w:rPr>
          <w:rFonts w:ascii="Times New Roman" w:hAnsi="Times New Roman"/>
        </w:rPr>
        <w:t>to be the same as the respectively mapping entries in List 0 or List 1</w:t>
      </w:r>
      <w:r>
        <w:rPr>
          <w:rFonts w:ascii="Times New Roman" w:hAnsi="Times New Roman"/>
        </w:rPr>
        <w:t>;</w:t>
      </w:r>
    </w:p>
    <w:p w:rsidR="00857378" w:rsidRDefault="00857378" w:rsidP="00857378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To signal the weights for List C entries and entries in List 0 and List 1 which are not mapped to List C</w:t>
      </w:r>
      <w:r w:rsidR="002A5499">
        <w:rPr>
          <w:rFonts w:ascii="Times New Roman" w:hAnsi="Times New Roman"/>
        </w:rPr>
        <w:t xml:space="preserve">. </w:t>
      </w:r>
      <w:r w:rsidR="003802CD">
        <w:rPr>
          <w:rFonts w:ascii="Times New Roman" w:hAnsi="Times New Roman"/>
        </w:rPr>
        <w:t>For example, a</w:t>
      </w:r>
      <w:r w:rsidR="002A5499">
        <w:rPr>
          <w:rFonts w:ascii="Times New Roman" w:hAnsi="Times New Roman"/>
        </w:rPr>
        <w:t xml:space="preserve">s shown in </w:t>
      </w:r>
      <w:r w:rsidR="002A5499">
        <w:rPr>
          <w:rFonts w:ascii="Times New Roman" w:hAnsi="Times New Roman"/>
        </w:rPr>
        <w:fldChar w:fldCharType="begin"/>
      </w:r>
      <w:r w:rsidR="002A5499">
        <w:rPr>
          <w:rFonts w:ascii="Times New Roman" w:hAnsi="Times New Roman"/>
        </w:rPr>
        <w:instrText xml:space="preserve"> REF _Ref322162756 \h  \* MERGEFORMAT </w:instrText>
      </w:r>
      <w:r w:rsidR="002A5499">
        <w:rPr>
          <w:rFonts w:ascii="Times New Roman" w:hAnsi="Times New Roman"/>
        </w:rPr>
      </w:r>
      <w:r w:rsidR="002A5499">
        <w:rPr>
          <w:rFonts w:ascii="Times New Roman" w:hAnsi="Times New Roman"/>
        </w:rPr>
        <w:fldChar w:fldCharType="separate"/>
      </w:r>
      <w:r w:rsidR="002A5499" w:rsidRPr="002A5499">
        <w:rPr>
          <w:rFonts w:ascii="Times New Roman" w:hAnsi="Times New Roman"/>
        </w:rPr>
        <w:t>Figure 2</w:t>
      </w:r>
      <w:r w:rsidR="002A5499">
        <w:rPr>
          <w:rFonts w:ascii="Times New Roman" w:hAnsi="Times New Roman"/>
        </w:rPr>
        <w:fldChar w:fldCharType="end"/>
      </w:r>
      <w:r w:rsidR="002A5499">
        <w:rPr>
          <w:rFonts w:ascii="Times New Roman" w:hAnsi="Times New Roman"/>
        </w:rPr>
        <w:t xml:space="preserve">, </w:t>
      </w:r>
      <w:r w:rsidR="00004E87">
        <w:rPr>
          <w:rFonts w:ascii="Times New Roman" w:hAnsi="Times New Roman"/>
        </w:rPr>
        <w:t xml:space="preserve">the weights (Wc0~Wc3) for all entries in List C are signalled, </w:t>
      </w:r>
      <w:r w:rsidR="00B4149F">
        <w:rPr>
          <w:rFonts w:ascii="Times New Roman" w:hAnsi="Times New Roman"/>
        </w:rPr>
        <w:t xml:space="preserve">and </w:t>
      </w:r>
      <w:r w:rsidR="00004E87">
        <w:rPr>
          <w:rFonts w:ascii="Times New Roman" w:hAnsi="Times New Roman"/>
        </w:rPr>
        <w:t xml:space="preserve">the weights (W01, W11) for entries not mapped to List C are </w:t>
      </w:r>
      <w:r w:rsidR="00B4149F">
        <w:rPr>
          <w:rFonts w:ascii="Times New Roman" w:hAnsi="Times New Roman"/>
        </w:rPr>
        <w:t xml:space="preserve">also </w:t>
      </w:r>
      <w:r w:rsidR="00004E87">
        <w:rPr>
          <w:rFonts w:ascii="Times New Roman" w:hAnsi="Times New Roman"/>
        </w:rPr>
        <w:t>signalled.</w:t>
      </w:r>
    </w:p>
    <w:p w:rsidR="008550E6" w:rsidRDefault="008550E6" w:rsidP="008550E6">
      <w:pPr>
        <w:jc w:val="center"/>
      </w:pPr>
      <w:r w:rsidRPr="008550E6">
        <w:rPr>
          <w:noProof/>
          <w:lang w:eastAsia="zh-CN"/>
        </w:rPr>
        <w:drawing>
          <wp:inline distT="0" distB="0" distL="0" distR="0" wp14:anchorId="5FBD7DD2" wp14:editId="0390C8D8">
            <wp:extent cx="3694176" cy="1344168"/>
            <wp:effectExtent l="0" t="0" r="1905" b="889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94176" cy="134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50E6" w:rsidRDefault="008550E6" w:rsidP="008550E6">
      <w:pPr>
        <w:pStyle w:val="Caption"/>
        <w:jc w:val="center"/>
        <w:rPr>
          <w:color w:val="auto"/>
        </w:rPr>
      </w:pPr>
      <w:bookmarkStart w:id="4" w:name="_Ref322162756"/>
      <w:r w:rsidRPr="00564830">
        <w:rPr>
          <w:color w:val="auto"/>
        </w:rPr>
        <w:t xml:space="preserve">Figure </w:t>
      </w:r>
      <w:r w:rsidRPr="00564830">
        <w:rPr>
          <w:color w:val="auto"/>
        </w:rPr>
        <w:fldChar w:fldCharType="begin"/>
      </w:r>
      <w:r w:rsidRPr="00564830">
        <w:rPr>
          <w:color w:val="auto"/>
        </w:rPr>
        <w:instrText xml:space="preserve"> SEQ Figure \* ARABIC </w:instrText>
      </w:r>
      <w:r w:rsidRPr="00564830">
        <w:rPr>
          <w:color w:val="auto"/>
        </w:rPr>
        <w:fldChar w:fldCharType="separate"/>
      </w:r>
      <w:r>
        <w:rPr>
          <w:noProof/>
          <w:color w:val="auto"/>
        </w:rPr>
        <w:t>2</w:t>
      </w:r>
      <w:r w:rsidRPr="00564830">
        <w:rPr>
          <w:color w:val="auto"/>
        </w:rPr>
        <w:fldChar w:fldCharType="end"/>
      </w:r>
      <w:bookmarkEnd w:id="4"/>
      <w:r>
        <w:rPr>
          <w:color w:val="auto"/>
        </w:rPr>
        <w:t>: Weights for List C and the weights for unmapped entries in List 0/1.</w:t>
      </w:r>
    </w:p>
    <w:p w:rsidR="008550E6" w:rsidRPr="008550E6" w:rsidRDefault="008550E6" w:rsidP="008550E6">
      <w:pPr>
        <w:jc w:val="center"/>
      </w:pPr>
    </w:p>
    <w:p w:rsidR="00857378" w:rsidRPr="001136CF" w:rsidRDefault="00857378" w:rsidP="00DB61B8">
      <w:pPr>
        <w:pStyle w:val="Heading3"/>
        <w:rPr>
          <w:lang w:val="en-CA"/>
        </w:rPr>
      </w:pPr>
      <w:r w:rsidRPr="001136CF">
        <w:rPr>
          <w:lang w:val="en-CA"/>
        </w:rPr>
        <w:t>Prediction weight table 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0"/>
        <w:gridCol w:w="1157"/>
      </w:tblGrid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t>pred_weight_table( 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heading"/>
            </w:pPr>
            <w:r w:rsidRPr="00FB08DB">
              <w:t>Descriptor</w:t>
            </w: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>
              <w:tab/>
              <w:t xml:space="preserve">if ( </w:t>
            </w:r>
            <w:r w:rsidRPr="00FB08DB">
              <w:rPr>
                <w:rFonts w:hint="eastAsia"/>
                <w:bCs/>
              </w:rPr>
              <w:t xml:space="preserve">slice_type  = =  B </w:t>
            </w:r>
            <w:r>
              <w:rPr>
                <w:bCs/>
              </w:rPr>
              <w:t>)</w:t>
            </w:r>
            <w:r w:rsidRPr="00FB08DB">
              <w:rPr>
                <w:rFonts w:hint="eastAsia"/>
                <w:bCs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heading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DF254D" w:rsidRDefault="00857378" w:rsidP="00857378">
            <w:pPr>
              <w:pStyle w:val="tablesyntax"/>
              <w:rPr>
                <w:b/>
              </w:rPr>
            </w:pPr>
            <w:r>
              <w:tab/>
            </w:r>
            <w:r>
              <w:tab/>
            </w:r>
            <w:r>
              <w:rPr>
                <w:b/>
                <w:highlight w:val="yellow"/>
              </w:rPr>
              <w:t>weights</w:t>
            </w:r>
            <w:r w:rsidRPr="00DF254D">
              <w:rPr>
                <w:b/>
                <w:highlight w:val="yellow"/>
              </w:rPr>
              <w:t>_</w:t>
            </w:r>
            <w:r>
              <w:rPr>
                <w:b/>
                <w:highlight w:val="yellow"/>
              </w:rPr>
              <w:t>from_list0_list1_only_flag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DF254D" w:rsidRDefault="00857378" w:rsidP="00F951D0">
            <w:pPr>
              <w:pStyle w:val="tableheading"/>
              <w:rPr>
                <w:b w:val="0"/>
              </w:rPr>
            </w:pPr>
            <w:r w:rsidRPr="00DF254D">
              <w:rPr>
                <w:b w:val="0"/>
              </w:rPr>
              <w:t>u(</w:t>
            </w:r>
            <w:r w:rsidR="00F951D0">
              <w:rPr>
                <w:b w:val="0"/>
              </w:rPr>
              <w:t>1</w:t>
            </w:r>
            <w:r w:rsidRPr="00DF254D">
              <w:rPr>
                <w:b w:val="0"/>
              </w:rPr>
              <w:t>)</w:t>
            </w: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b/>
                <w:bCs/>
              </w:rPr>
              <w:tab/>
              <w:t>luma_log2_weight_denom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  <w:r w:rsidRPr="00FB08DB">
              <w:t>ue(v)</w:t>
            </w: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  <w:rPr>
                <w:bCs/>
              </w:rPr>
            </w:pPr>
            <w:r w:rsidRPr="00FB08DB">
              <w:rPr>
                <w:b/>
                <w:bCs/>
              </w:rPr>
              <w:tab/>
            </w:r>
            <w:r w:rsidRPr="00FB08DB">
              <w:rPr>
                <w:bCs/>
              </w:rPr>
              <w:t>if( chroma_format_idc  !=  0 )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rFonts w:hint="eastAsia"/>
                <w:b/>
                <w:bCs/>
              </w:rPr>
              <w:t>delta_</w:t>
            </w:r>
            <w:r w:rsidRPr="00FB08DB">
              <w:rPr>
                <w:b/>
                <w:bCs/>
              </w:rPr>
              <w:t>chroma_log2_weight_denom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  <w:r w:rsidRPr="00FB08DB">
              <w:rPr>
                <w:rFonts w:hint="eastAsia"/>
                <w:lang w:eastAsia="ko-KR"/>
              </w:rPr>
              <w:t>s</w:t>
            </w:r>
            <w:r w:rsidRPr="00FB08DB">
              <w:t>e(v)</w:t>
            </w: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920EC9">
            <w:pPr>
              <w:pStyle w:val="tablesyntax"/>
              <w:rPr>
                <w:bCs/>
              </w:rPr>
            </w:pPr>
            <w:r w:rsidRPr="00FB08DB">
              <w:rPr>
                <w:rFonts w:hint="eastAsia"/>
                <w:bCs/>
              </w:rPr>
              <w:tab/>
              <w:t>if( slice_type  = =  P</w:t>
            </w:r>
            <w:r w:rsidR="00920EC9">
              <w:rPr>
                <w:bCs/>
              </w:rPr>
              <w:t xml:space="preserve"> </w:t>
            </w:r>
            <w:r w:rsidRPr="00FB08DB">
              <w:rPr>
                <w:rFonts w:hint="eastAsia"/>
                <w:bCs/>
              </w:rPr>
              <w:t xml:space="preserve"> | | </w:t>
            </w:r>
            <w:r w:rsidR="00920EC9">
              <w:rPr>
                <w:bCs/>
              </w:rPr>
              <w:t xml:space="preserve"> </w:t>
            </w:r>
            <w:r w:rsidR="00FE7539">
              <w:rPr>
                <w:rFonts w:hint="eastAsia"/>
                <w:bCs/>
              </w:rPr>
              <w:t>slice_type  = =  B</w:t>
            </w:r>
            <w:r w:rsidRPr="00FB08DB">
              <w:rPr>
                <w:bCs/>
                <w:lang w:val="en-US"/>
              </w:rPr>
              <w:t xml:space="preserve"> </w:t>
            </w:r>
            <w:r w:rsidRPr="00FB08DB">
              <w:rPr>
                <w:rFonts w:hint="eastAsia"/>
                <w:bCs/>
                <w:lang w:val="en-US"/>
              </w:rPr>
              <w:t>)</w:t>
            </w:r>
            <w:r w:rsidRPr="00FB08DB">
              <w:rPr>
                <w:rFonts w:hint="eastAsia"/>
                <w:bCs/>
              </w:rPr>
              <w:t xml:space="preserve">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Del="00936432" w:rsidRDefault="00857378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</w:rPr>
              <w:tab/>
            </w:r>
            <w:r w:rsidRPr="00FB08DB">
              <w:tab/>
              <w:t>for( i = 0; i &lt;=</w:t>
            </w:r>
            <w:r w:rsidRPr="00FB08DB">
              <w:rPr>
                <w:lang w:eastAsia="ja-JP"/>
              </w:rPr>
              <w:t xml:space="preserve"> </w:t>
            </w:r>
            <w:r w:rsidRPr="00FB08DB">
              <w:t>num_ref_idx_l0_active_minus1</w:t>
            </w:r>
            <w:r w:rsidRPr="00FB08DB">
              <w:rPr>
                <w:lang w:eastAsia="ja-JP"/>
              </w:rPr>
              <w:t xml:space="preserve">; </w:t>
            </w:r>
            <w:r w:rsidRPr="00FB08DB">
              <w:t>i++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  <w:tr w:rsidR="00FE7539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39" w:rsidRPr="00FB08DB" w:rsidRDefault="00FE7539" w:rsidP="003429C1">
            <w:pPr>
              <w:pStyle w:val="tablesyntax"/>
            </w:pPr>
            <w:r>
              <w:tab/>
            </w:r>
            <w:r>
              <w:tab/>
            </w:r>
            <w:r>
              <w:tab/>
            </w:r>
            <w:r w:rsidRPr="00FE7539">
              <w:rPr>
                <w:highlight w:val="yellow"/>
              </w:rPr>
              <w:t>if ( weights_from_list0_list1_only_flag</w:t>
            </w:r>
            <w:r w:rsidR="00920EC9">
              <w:rPr>
                <w:highlight w:val="yellow"/>
              </w:rPr>
              <w:t xml:space="preserve"> </w:t>
            </w:r>
            <w:r w:rsidRPr="00FE7539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| | </w:t>
            </w:r>
            <w:r w:rsidR="00920EC9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>!</w:t>
            </w:r>
            <w:r w:rsidRPr="003429C1">
              <w:rPr>
                <w:highlight w:val="yellow"/>
              </w:rPr>
              <w:t>L0Mapped</w:t>
            </w:r>
            <w:r w:rsidRPr="003429C1">
              <w:rPr>
                <w:bCs/>
                <w:highlight w:val="yellow"/>
              </w:rPr>
              <w:t>[</w:t>
            </w:r>
            <w:r w:rsidRPr="003429C1">
              <w:rPr>
                <w:highlight w:val="yellow"/>
              </w:rPr>
              <w:t> i </w:t>
            </w:r>
            <w:r w:rsidRPr="003429C1">
              <w:rPr>
                <w:bCs/>
                <w:highlight w:val="yellow"/>
              </w:rPr>
              <w:t>]</w:t>
            </w:r>
            <w:r w:rsidR="00920EC9">
              <w:rPr>
                <w:bCs/>
                <w:highlight w:val="yellow"/>
              </w:rPr>
              <w:t xml:space="preserve"> </w:t>
            </w:r>
            <w:r w:rsidR="003429C1">
              <w:rPr>
                <w:bCs/>
                <w:highlight w:val="yellow"/>
              </w:rPr>
              <w:t>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39" w:rsidRPr="00FB08DB" w:rsidRDefault="00FE7539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3429C1" w:rsidP="00407D7C">
            <w:pPr>
              <w:pStyle w:val="tablesyntax"/>
              <w:rPr>
                <w:sz w:val="22"/>
                <w:szCs w:val="22"/>
              </w:rPr>
            </w:pPr>
            <w:r>
              <w:rPr>
                <w:b/>
                <w:bCs/>
              </w:rPr>
              <w:tab/>
            </w:r>
            <w:r w:rsidR="00857378" w:rsidRPr="00FB08DB">
              <w:rPr>
                <w:rFonts w:hint="eastAsia"/>
                <w:b/>
                <w:bCs/>
              </w:rPr>
              <w:tab/>
            </w:r>
            <w:r w:rsidR="00857378" w:rsidRPr="00FB08DB">
              <w:rPr>
                <w:b/>
                <w:bCs/>
                <w:lang w:eastAsia="ja-JP"/>
              </w:rPr>
              <w:tab/>
            </w:r>
            <w:r w:rsidR="00857378" w:rsidRPr="00FB08DB">
              <w:rPr>
                <w:b/>
                <w:bCs/>
                <w:lang w:eastAsia="ja-JP"/>
              </w:rPr>
              <w:tab/>
              <w:t>luma_weight_l0_flag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  <w:r w:rsidRPr="00FB08DB">
              <w:t>u(1)</w:t>
            </w: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3429C1" w:rsidP="00407D7C">
            <w:pPr>
              <w:pStyle w:val="tablesyntax"/>
              <w:rPr>
                <w:sz w:val="22"/>
                <w:szCs w:val="22"/>
              </w:rPr>
            </w:pPr>
            <w:r>
              <w:tab/>
            </w:r>
            <w:r w:rsidR="00857378" w:rsidRPr="00FB08DB">
              <w:rPr>
                <w:rFonts w:hint="eastAsia"/>
              </w:rPr>
              <w:tab/>
            </w:r>
            <w:r w:rsidR="00857378" w:rsidRPr="00FB08DB">
              <w:tab/>
            </w:r>
            <w:r w:rsidR="00857378" w:rsidRPr="00FB08DB">
              <w:tab/>
              <w:t>if( luma_weight_l0_flag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3429C1" w:rsidP="00407D7C">
            <w:pPr>
              <w:pStyle w:val="tablesyntax"/>
              <w:rPr>
                <w:sz w:val="22"/>
                <w:szCs w:val="22"/>
              </w:rPr>
            </w:pPr>
            <w:r>
              <w:rPr>
                <w:b/>
                <w:bCs/>
              </w:rPr>
              <w:tab/>
            </w:r>
            <w:r w:rsidR="00857378" w:rsidRPr="00FB08DB">
              <w:rPr>
                <w:rFonts w:hint="eastAsia"/>
                <w:b/>
                <w:bCs/>
              </w:rPr>
              <w:tab/>
            </w:r>
            <w:r w:rsidR="00857378" w:rsidRPr="00FB08DB">
              <w:rPr>
                <w:b/>
                <w:bCs/>
              </w:rPr>
              <w:tab/>
            </w:r>
            <w:r w:rsidR="00857378" w:rsidRPr="00FB08DB">
              <w:rPr>
                <w:b/>
                <w:bCs/>
              </w:rPr>
              <w:tab/>
            </w:r>
            <w:r w:rsidR="00857378" w:rsidRPr="00FB08DB">
              <w:rPr>
                <w:b/>
                <w:bCs/>
              </w:rPr>
              <w:tab/>
            </w:r>
            <w:r w:rsidR="00857378" w:rsidRPr="00FB08DB">
              <w:rPr>
                <w:rFonts w:hint="eastAsia"/>
                <w:b/>
                <w:bCs/>
              </w:rPr>
              <w:t>delta_</w:t>
            </w:r>
            <w:r w:rsidR="00857378" w:rsidRPr="00FB08DB">
              <w:rPr>
                <w:b/>
                <w:bCs/>
              </w:rPr>
              <w:t>luma_weight_l0[</w:t>
            </w:r>
            <w:r w:rsidR="00857378" w:rsidRPr="00FB08DB">
              <w:t> i </w:t>
            </w:r>
            <w:r w:rsidR="00857378"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  <w:r w:rsidRPr="00FB08DB">
              <w:t>se(v)</w:t>
            </w: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3429C1" w:rsidP="00407D7C">
            <w:pPr>
              <w:pStyle w:val="tablesyntax"/>
              <w:rPr>
                <w:sz w:val="22"/>
                <w:szCs w:val="22"/>
              </w:rPr>
            </w:pPr>
            <w:r>
              <w:rPr>
                <w:b/>
                <w:bCs/>
              </w:rPr>
              <w:tab/>
            </w:r>
            <w:r w:rsidR="00857378" w:rsidRPr="00FB08DB">
              <w:rPr>
                <w:rFonts w:hint="eastAsia"/>
                <w:b/>
                <w:bCs/>
              </w:rPr>
              <w:tab/>
            </w:r>
            <w:r w:rsidR="00857378" w:rsidRPr="00FB08DB">
              <w:rPr>
                <w:b/>
                <w:bCs/>
                <w:lang w:eastAsia="ja-JP"/>
              </w:rPr>
              <w:tab/>
            </w:r>
            <w:r w:rsidR="00857378" w:rsidRPr="00FB08DB">
              <w:rPr>
                <w:b/>
                <w:bCs/>
                <w:lang w:eastAsia="ja-JP"/>
              </w:rPr>
              <w:tab/>
            </w:r>
            <w:r w:rsidR="00857378" w:rsidRPr="00FB08DB">
              <w:rPr>
                <w:b/>
                <w:bCs/>
                <w:lang w:eastAsia="ja-JP"/>
              </w:rPr>
              <w:tab/>
            </w:r>
            <w:r w:rsidR="00857378" w:rsidRPr="00FB08DB">
              <w:rPr>
                <w:b/>
                <w:bCs/>
              </w:rPr>
              <w:t>luma_offset_l0[</w:t>
            </w:r>
            <w:r w:rsidR="00857378" w:rsidRPr="00FB08DB">
              <w:t> i </w:t>
            </w:r>
            <w:r w:rsidR="00857378"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  <w:r w:rsidRPr="00FB08DB">
              <w:t>se(v)</w:t>
            </w: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3429C1" w:rsidP="00407D7C">
            <w:pPr>
              <w:pStyle w:val="tablesyntax"/>
              <w:rPr>
                <w:sz w:val="22"/>
                <w:szCs w:val="22"/>
              </w:rPr>
            </w:pPr>
            <w:r>
              <w:tab/>
            </w:r>
            <w:r w:rsidR="00857378" w:rsidRPr="00FB08DB">
              <w:rPr>
                <w:rFonts w:hint="eastAsia"/>
              </w:rPr>
              <w:tab/>
            </w:r>
            <w:r w:rsidR="00857378" w:rsidRPr="00FB08DB">
              <w:rPr>
                <w:lang w:eastAsia="ja-JP"/>
              </w:rPr>
              <w:tab/>
            </w:r>
            <w:r w:rsidR="00857378"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3429C1" w:rsidP="00407D7C">
            <w:pPr>
              <w:pStyle w:val="tablesyntax"/>
              <w:rPr>
                <w:lang w:eastAsia="ja-JP"/>
              </w:rPr>
            </w:pPr>
            <w:r>
              <w:tab/>
            </w:r>
            <w:r w:rsidR="00857378" w:rsidRPr="00FB08DB">
              <w:rPr>
                <w:rFonts w:hint="eastAsia"/>
              </w:rPr>
              <w:tab/>
            </w:r>
            <w:r w:rsidR="00857378" w:rsidRPr="00FB08DB">
              <w:rPr>
                <w:lang w:eastAsia="ja-JP"/>
              </w:rPr>
              <w:tab/>
            </w:r>
            <w:r w:rsidR="00857378" w:rsidRPr="00FB08DB">
              <w:rPr>
                <w:lang w:eastAsia="ja-JP"/>
              </w:rPr>
              <w:tab/>
              <w:t>if( chroma_format_idc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3429C1" w:rsidP="00407D7C">
            <w:pPr>
              <w:pStyle w:val="tablesyntax"/>
              <w:rPr>
                <w:sz w:val="22"/>
                <w:szCs w:val="22"/>
              </w:rPr>
            </w:pPr>
            <w:r>
              <w:rPr>
                <w:b/>
                <w:bCs/>
              </w:rPr>
              <w:tab/>
            </w:r>
            <w:r w:rsidR="00857378" w:rsidRPr="00FB08DB">
              <w:rPr>
                <w:rFonts w:hint="eastAsia"/>
                <w:b/>
                <w:bCs/>
              </w:rPr>
              <w:tab/>
            </w:r>
            <w:r w:rsidR="00857378" w:rsidRPr="00FB08DB">
              <w:rPr>
                <w:b/>
                <w:bCs/>
                <w:lang w:eastAsia="ja-JP"/>
              </w:rPr>
              <w:tab/>
            </w:r>
            <w:r w:rsidR="00857378" w:rsidRPr="00FB08DB">
              <w:rPr>
                <w:b/>
                <w:bCs/>
                <w:lang w:eastAsia="ja-JP"/>
              </w:rPr>
              <w:tab/>
            </w:r>
            <w:r w:rsidR="00857378" w:rsidRPr="00FB08DB">
              <w:rPr>
                <w:b/>
                <w:bCs/>
                <w:lang w:eastAsia="ja-JP"/>
              </w:rPr>
              <w:tab/>
              <w:t>chroma_weight_l0_flag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  <w:r w:rsidRPr="00FB08DB">
              <w:t>u(1)</w:t>
            </w: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3429C1" w:rsidP="00407D7C">
            <w:pPr>
              <w:pStyle w:val="tablesyntax"/>
              <w:rPr>
                <w:sz w:val="22"/>
                <w:szCs w:val="22"/>
              </w:rPr>
            </w:pPr>
            <w:r>
              <w:tab/>
            </w:r>
            <w:r w:rsidR="00857378" w:rsidRPr="00FB08DB">
              <w:rPr>
                <w:rFonts w:hint="eastAsia"/>
              </w:rPr>
              <w:tab/>
            </w:r>
            <w:r w:rsidR="00857378" w:rsidRPr="00FB08DB">
              <w:tab/>
            </w:r>
            <w:r w:rsidR="00857378" w:rsidRPr="00FB08DB">
              <w:tab/>
            </w:r>
            <w:r w:rsidR="00857378" w:rsidRPr="00FB08DB">
              <w:tab/>
              <w:t>if( chroma_weight_l0_flag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3429C1" w:rsidP="00407D7C">
            <w:pPr>
              <w:pStyle w:val="tablesyntax"/>
              <w:rPr>
                <w:sz w:val="22"/>
                <w:szCs w:val="22"/>
              </w:rPr>
            </w:pPr>
            <w:r>
              <w:tab/>
            </w:r>
            <w:r w:rsidR="00857378" w:rsidRPr="00FB08DB">
              <w:rPr>
                <w:rFonts w:hint="eastAsia"/>
              </w:rPr>
              <w:tab/>
            </w:r>
            <w:r w:rsidR="00857378" w:rsidRPr="00FB08DB">
              <w:tab/>
            </w:r>
            <w:r w:rsidR="00857378" w:rsidRPr="00FB08DB">
              <w:tab/>
            </w:r>
            <w:r w:rsidR="00857378" w:rsidRPr="00FB08DB">
              <w:tab/>
            </w:r>
            <w:r w:rsidR="00857378" w:rsidRPr="00FB08DB">
              <w:tab/>
              <w:t>for( j =0;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3429C1" w:rsidP="00407D7C">
            <w:pPr>
              <w:pStyle w:val="tablesyntax"/>
              <w:rPr>
                <w:sz w:val="22"/>
                <w:szCs w:val="22"/>
              </w:rPr>
            </w:pPr>
            <w:r>
              <w:rPr>
                <w:b/>
                <w:bCs/>
              </w:rPr>
              <w:tab/>
            </w:r>
            <w:r w:rsidR="00857378" w:rsidRPr="00FB08DB">
              <w:rPr>
                <w:rFonts w:hint="eastAsia"/>
                <w:b/>
                <w:bCs/>
              </w:rPr>
              <w:tab/>
            </w:r>
            <w:r w:rsidR="00857378" w:rsidRPr="00FB08DB">
              <w:rPr>
                <w:b/>
                <w:bCs/>
                <w:lang w:eastAsia="ja-JP"/>
              </w:rPr>
              <w:tab/>
            </w:r>
            <w:r w:rsidR="00857378" w:rsidRPr="00FB08DB">
              <w:rPr>
                <w:b/>
                <w:bCs/>
                <w:lang w:eastAsia="ja-JP"/>
              </w:rPr>
              <w:tab/>
            </w:r>
            <w:r w:rsidR="00857378" w:rsidRPr="00FB08DB">
              <w:rPr>
                <w:b/>
                <w:bCs/>
                <w:lang w:eastAsia="ja-JP"/>
              </w:rPr>
              <w:tab/>
            </w:r>
            <w:r w:rsidR="00857378" w:rsidRPr="00FB08DB">
              <w:rPr>
                <w:b/>
                <w:bCs/>
                <w:lang w:eastAsia="ja-JP"/>
              </w:rPr>
              <w:tab/>
            </w:r>
            <w:r w:rsidR="00857378" w:rsidRPr="00FB08DB">
              <w:rPr>
                <w:b/>
                <w:bCs/>
                <w:lang w:eastAsia="ja-JP"/>
              </w:rPr>
              <w:tab/>
            </w:r>
            <w:r w:rsidR="00857378" w:rsidRPr="00FB08DB">
              <w:rPr>
                <w:rFonts w:hint="eastAsia"/>
                <w:b/>
                <w:bCs/>
              </w:rPr>
              <w:t>delta_</w:t>
            </w:r>
            <w:r w:rsidR="00857378" w:rsidRPr="00FB08DB">
              <w:rPr>
                <w:b/>
                <w:bCs/>
              </w:rPr>
              <w:t>chroma_weight_l0[</w:t>
            </w:r>
            <w:r w:rsidR="00857378" w:rsidRPr="00FB08DB">
              <w:t> i </w:t>
            </w:r>
            <w:r w:rsidR="00857378" w:rsidRPr="00FB08DB">
              <w:rPr>
                <w:b/>
                <w:bCs/>
              </w:rPr>
              <w:t>][</w:t>
            </w:r>
            <w:r w:rsidR="00857378" w:rsidRPr="00FB08DB">
              <w:t> j </w:t>
            </w:r>
            <w:r w:rsidR="00857378"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  <w:r w:rsidRPr="00FB08DB">
              <w:t>se(v)</w:t>
            </w: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3429C1" w:rsidP="00407D7C">
            <w:pPr>
              <w:pStyle w:val="tablesyntax"/>
              <w:rPr>
                <w:sz w:val="22"/>
                <w:szCs w:val="22"/>
                <w:lang w:val="pl-PL"/>
              </w:rPr>
            </w:pPr>
            <w:r>
              <w:rPr>
                <w:b/>
                <w:bCs/>
                <w:lang w:val="pl-PL"/>
              </w:rPr>
              <w:tab/>
            </w:r>
            <w:r w:rsidR="00857378" w:rsidRPr="00FB08DB">
              <w:rPr>
                <w:rFonts w:hint="eastAsia"/>
                <w:b/>
                <w:bCs/>
                <w:lang w:val="pl-PL"/>
              </w:rPr>
              <w:tab/>
            </w:r>
            <w:r w:rsidR="00857378" w:rsidRPr="00FB08DB">
              <w:rPr>
                <w:b/>
                <w:bCs/>
                <w:lang w:val="pl-PL" w:eastAsia="ja-JP"/>
              </w:rPr>
              <w:tab/>
            </w:r>
            <w:r w:rsidR="00857378" w:rsidRPr="00FB08DB">
              <w:rPr>
                <w:b/>
                <w:bCs/>
                <w:lang w:val="pl-PL" w:eastAsia="ja-JP"/>
              </w:rPr>
              <w:tab/>
            </w:r>
            <w:r w:rsidR="00857378" w:rsidRPr="00FB08DB">
              <w:rPr>
                <w:b/>
                <w:bCs/>
                <w:lang w:val="pl-PL" w:eastAsia="ja-JP"/>
              </w:rPr>
              <w:tab/>
            </w:r>
            <w:r w:rsidR="00857378" w:rsidRPr="00FB08DB">
              <w:rPr>
                <w:b/>
                <w:bCs/>
                <w:lang w:val="pl-PL" w:eastAsia="ja-JP"/>
              </w:rPr>
              <w:tab/>
            </w:r>
            <w:r w:rsidR="00857378" w:rsidRPr="00FB08DB">
              <w:rPr>
                <w:b/>
                <w:bCs/>
                <w:lang w:val="pl-PL" w:eastAsia="ja-JP"/>
              </w:rPr>
              <w:tab/>
            </w:r>
            <w:r w:rsidR="00857378" w:rsidRPr="00FB08DB">
              <w:rPr>
                <w:rFonts w:hint="eastAsia"/>
                <w:b/>
                <w:bCs/>
                <w:lang w:val="pl-PL"/>
              </w:rPr>
              <w:t>delta_</w:t>
            </w:r>
            <w:r w:rsidR="00857378" w:rsidRPr="00FB08DB">
              <w:rPr>
                <w:b/>
                <w:bCs/>
                <w:lang w:val="pl-PL"/>
              </w:rPr>
              <w:t>chroma_offset_l0[</w:t>
            </w:r>
            <w:r w:rsidR="00857378" w:rsidRPr="00FB08DB">
              <w:rPr>
                <w:lang w:val="pl-PL"/>
              </w:rPr>
              <w:t> i </w:t>
            </w:r>
            <w:r w:rsidR="00857378" w:rsidRPr="00FB08DB">
              <w:rPr>
                <w:b/>
                <w:bCs/>
                <w:lang w:val="pl-PL"/>
              </w:rPr>
              <w:t>][</w:t>
            </w:r>
            <w:r w:rsidR="00857378" w:rsidRPr="00FB08DB">
              <w:rPr>
                <w:lang w:val="pl-PL"/>
              </w:rPr>
              <w:t> j </w:t>
            </w:r>
            <w:r w:rsidR="00857378" w:rsidRPr="00FB08DB">
              <w:rPr>
                <w:b/>
                <w:bCs/>
                <w:lang w:val="pl-PL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  <w:r w:rsidRPr="00FB08DB">
              <w:t>se(v)</w:t>
            </w: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3429C1" w:rsidP="00407D7C">
            <w:pPr>
              <w:pStyle w:val="tablesyntax"/>
            </w:pPr>
            <w:r>
              <w:tab/>
            </w:r>
            <w:r w:rsidR="00857378" w:rsidRPr="00FB08DB">
              <w:rPr>
                <w:rFonts w:hint="eastAsia"/>
              </w:rPr>
              <w:tab/>
            </w:r>
            <w:r w:rsidR="00857378" w:rsidRPr="00FB08DB">
              <w:rPr>
                <w:lang w:eastAsia="ja-JP"/>
              </w:rPr>
              <w:tab/>
            </w:r>
            <w:r w:rsidR="00857378" w:rsidRPr="00FB08DB">
              <w:rPr>
                <w:lang w:eastAsia="ja-JP"/>
              </w:rPr>
              <w:tab/>
            </w:r>
            <w:r w:rsidR="00857378" w:rsidRPr="00FB08DB">
              <w:rPr>
                <w:lang w:eastAsia="ja-JP"/>
              </w:rPr>
              <w:tab/>
            </w:r>
            <w:r w:rsidR="00857378"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3429C1" w:rsidP="00407D7C">
            <w:pPr>
              <w:pStyle w:val="tablesyntax"/>
              <w:rPr>
                <w:lang w:eastAsia="ja-JP"/>
              </w:rPr>
            </w:pPr>
            <w:r>
              <w:tab/>
            </w:r>
            <w:r w:rsidR="00857378" w:rsidRPr="00FB08DB">
              <w:rPr>
                <w:rFonts w:hint="eastAsia"/>
              </w:rPr>
              <w:tab/>
            </w:r>
            <w:r w:rsidR="00857378" w:rsidRPr="00FB08DB">
              <w:rPr>
                <w:lang w:eastAsia="ja-JP"/>
              </w:rPr>
              <w:tab/>
            </w:r>
            <w:r w:rsidR="00857378"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="003429C1"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  <w:tr w:rsidR="003429C1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C1" w:rsidRPr="00FB08DB" w:rsidRDefault="003429C1" w:rsidP="00407D7C">
            <w:pPr>
              <w:pStyle w:val="tablesyntax"/>
            </w:pPr>
            <w:r>
              <w:tab/>
            </w:r>
            <w:r>
              <w:tab/>
            </w:r>
            <w:r w:rsidRPr="003429C1">
              <w:rPr>
                <w:highlight w:val="yellow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C1" w:rsidRPr="00FB08DB" w:rsidRDefault="003429C1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tab/>
            </w:r>
            <w:r w:rsidRPr="00FB08DB">
              <w:rPr>
                <w:rFonts w:hint="eastAsia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rPr>
                <w:lang w:eastAsia="ja-JP"/>
              </w:rPr>
              <w:tab/>
              <w:t>if( slice_type  = =  B )</w:t>
            </w:r>
            <w:r w:rsidRPr="00FB08DB">
              <w:rPr>
                <w:rFonts w:hint="eastAsia"/>
              </w:rPr>
              <w:t xml:space="preserve">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tab/>
            </w:r>
            <w:r w:rsidRPr="00FB08DB">
              <w:tab/>
              <w:t>for( i = 0; i &lt;=</w:t>
            </w:r>
            <w:r w:rsidRPr="00FB08DB">
              <w:rPr>
                <w:lang w:eastAsia="ja-JP"/>
              </w:rPr>
              <w:t xml:space="preserve"> </w:t>
            </w:r>
            <w:r w:rsidRPr="00FB08DB">
              <w:t>num_ref_idx_l1_active_minus1</w:t>
            </w:r>
            <w:r w:rsidRPr="00FB08DB">
              <w:rPr>
                <w:lang w:eastAsia="ja-JP"/>
              </w:rPr>
              <w:t xml:space="preserve">; </w:t>
            </w:r>
            <w:r w:rsidRPr="00FB08DB">
              <w:t>i++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  <w:tr w:rsidR="003429C1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C1" w:rsidRPr="00FB08DB" w:rsidRDefault="003429C1" w:rsidP="006373EE">
            <w:pPr>
              <w:pStyle w:val="tablesyntax"/>
            </w:pPr>
            <w:r>
              <w:tab/>
            </w:r>
            <w:r>
              <w:tab/>
            </w:r>
            <w:r>
              <w:tab/>
            </w:r>
            <w:r w:rsidRPr="00FE7539">
              <w:rPr>
                <w:highlight w:val="yellow"/>
              </w:rPr>
              <w:t xml:space="preserve">if( weights_from_list0_list1_only_flag </w:t>
            </w:r>
            <w:r w:rsidR="00920EC9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| | </w:t>
            </w:r>
            <w:r w:rsidR="00920EC9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>!</w:t>
            </w:r>
            <w:r w:rsidRPr="003429C1">
              <w:rPr>
                <w:highlight w:val="yellow"/>
              </w:rPr>
              <w:t>L</w:t>
            </w:r>
            <w:r w:rsidR="006373EE">
              <w:rPr>
                <w:highlight w:val="yellow"/>
              </w:rPr>
              <w:t>1</w:t>
            </w:r>
            <w:r w:rsidRPr="003429C1">
              <w:rPr>
                <w:highlight w:val="yellow"/>
              </w:rPr>
              <w:t>Mapped</w:t>
            </w:r>
            <w:r w:rsidRPr="003429C1">
              <w:rPr>
                <w:bCs/>
                <w:highlight w:val="yellow"/>
              </w:rPr>
              <w:t>[</w:t>
            </w:r>
            <w:r w:rsidRPr="003429C1">
              <w:rPr>
                <w:highlight w:val="yellow"/>
              </w:rPr>
              <w:t> i </w:t>
            </w:r>
            <w:r w:rsidRPr="003429C1">
              <w:rPr>
                <w:bCs/>
                <w:highlight w:val="yellow"/>
              </w:rPr>
              <w:t>]</w:t>
            </w:r>
            <w:r w:rsidR="00920EC9">
              <w:rPr>
                <w:bCs/>
                <w:highlight w:val="yellow"/>
              </w:rPr>
              <w:t xml:space="preserve"> </w:t>
            </w:r>
            <w:r>
              <w:rPr>
                <w:bCs/>
                <w:highlight w:val="yellow"/>
              </w:rPr>
              <w:t>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C1" w:rsidRPr="00FB08DB" w:rsidRDefault="003429C1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  <w:t>luma_weight_l1_flag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  <w:r w:rsidRPr="00FB08DB">
              <w:t>u(1)</w:t>
            </w: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luma_weight_l1_flag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rFonts w:hint="eastAsia"/>
                <w:b/>
                <w:bCs/>
              </w:rPr>
              <w:t>delta_</w:t>
            </w:r>
            <w:r w:rsidRPr="00FB08DB">
              <w:rPr>
                <w:b/>
                <w:bCs/>
              </w:rPr>
              <w:t>luma_weight_l1[</w:t>
            </w:r>
            <w:r w:rsidRPr="00FB08DB">
              <w:t> i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  <w:r w:rsidRPr="00FB08DB">
              <w:t>se(v)</w:t>
            </w: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rFonts w:eastAsia="宋体"/>
                <w:b/>
                <w:bCs/>
                <w:lang w:eastAsia="zh-CN"/>
              </w:rPr>
              <w:tab/>
            </w:r>
            <w:r w:rsidRPr="00FB08DB">
              <w:rPr>
                <w:rFonts w:eastAsia="宋体"/>
                <w:b/>
                <w:bCs/>
                <w:lang w:eastAsia="zh-CN"/>
              </w:rPr>
              <w:tab/>
            </w:r>
            <w:r w:rsidRPr="00FB08DB">
              <w:rPr>
                <w:rFonts w:eastAsia="宋体"/>
                <w:b/>
                <w:bCs/>
                <w:lang w:eastAsia="zh-CN"/>
              </w:rPr>
              <w:tab/>
            </w:r>
            <w:r w:rsidRPr="00FB08DB">
              <w:rPr>
                <w:rFonts w:eastAsia="宋体"/>
                <w:b/>
                <w:bCs/>
                <w:lang w:eastAsia="zh-CN"/>
              </w:rPr>
              <w:tab/>
              <w:t>l</w:t>
            </w:r>
            <w:r w:rsidRPr="00FB08DB">
              <w:rPr>
                <w:b/>
                <w:bCs/>
              </w:rPr>
              <w:t>uma_offset_l1[</w:t>
            </w:r>
            <w:r w:rsidRPr="00FB08DB">
              <w:t> i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  <w:r w:rsidRPr="00FB08DB">
              <w:t>se(v)</w:t>
            </w: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  <w:rPr>
                <w:lang w:eastAsia="ja-JP"/>
              </w:rPr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if( chroma_format_idc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>chroma_weight_l1_flag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  <w:r w:rsidRPr="00FB08DB">
              <w:t>u(1)</w:t>
            </w: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chroma_weight_l1_flag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for( j = 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rFonts w:hint="eastAsia"/>
                <w:b/>
                <w:bCs/>
              </w:rPr>
              <w:t>delta_</w:t>
            </w:r>
            <w:r w:rsidRPr="00FB08DB">
              <w:rPr>
                <w:b/>
                <w:bCs/>
              </w:rPr>
              <w:t>chroma_weight_l1[</w:t>
            </w:r>
            <w:r w:rsidRPr="00FB08DB">
              <w:t> i </w:t>
            </w:r>
            <w:r w:rsidRPr="00FB08DB">
              <w:rPr>
                <w:b/>
                <w:bCs/>
              </w:rPr>
              <w:t>][</w:t>
            </w:r>
            <w:r w:rsidRPr="00FB08DB">
              <w:t> j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  <w:r w:rsidRPr="00FB08DB">
              <w:t>se(v)</w:t>
            </w: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  <w:rPr>
                <w:lang w:val="pl-PL"/>
              </w:rPr>
            </w:pPr>
            <w:r w:rsidRPr="00FB08DB">
              <w:rPr>
                <w:rFonts w:hint="eastAsia"/>
                <w:b/>
                <w:bCs/>
                <w:lang w:val="pl-PL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rFonts w:hint="eastAsia"/>
                <w:b/>
                <w:bCs/>
                <w:lang w:val="pl-PL"/>
              </w:rPr>
              <w:t>delta_</w:t>
            </w:r>
            <w:r w:rsidRPr="00FB08DB">
              <w:rPr>
                <w:b/>
                <w:bCs/>
                <w:lang w:val="pl-PL"/>
              </w:rPr>
              <w:t>chroma_offset_l1[</w:t>
            </w:r>
            <w:r w:rsidRPr="00FB08DB">
              <w:rPr>
                <w:lang w:val="pl-PL"/>
              </w:rPr>
              <w:t> i </w:t>
            </w:r>
            <w:r w:rsidRPr="00FB08DB">
              <w:rPr>
                <w:b/>
                <w:bCs/>
                <w:lang w:val="pl-PL"/>
              </w:rPr>
              <w:t>][</w:t>
            </w:r>
            <w:r w:rsidRPr="00FB08DB">
              <w:rPr>
                <w:lang w:val="pl-PL"/>
              </w:rPr>
              <w:t> j </w:t>
            </w:r>
            <w:r w:rsidRPr="00FB08DB">
              <w:rPr>
                <w:b/>
                <w:bCs/>
                <w:lang w:val="pl-PL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  <w:r w:rsidRPr="00FB08DB">
              <w:t>se(v)</w:t>
            </w: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lang w:eastAsia="ja-JP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  <w:rPr>
                <w:bCs/>
                <w:lang w:eastAsia="ja-JP"/>
              </w:rPr>
            </w:pPr>
            <w:r w:rsidRPr="00FB08DB">
              <w:rPr>
                <w:rFonts w:hint="eastAsia"/>
                <w:bCs/>
              </w:rPr>
              <w:tab/>
            </w:r>
            <w:r w:rsidRPr="00FB08DB">
              <w:rPr>
                <w:bCs/>
                <w:lang w:eastAsia="ja-JP"/>
              </w:rPr>
              <w:tab/>
            </w:r>
            <w:r w:rsidRPr="00FB08DB">
              <w:rPr>
                <w:bCs/>
                <w:lang w:eastAsia="ja-JP"/>
              </w:rPr>
              <w:tab/>
            </w:r>
            <w:r w:rsidRPr="00FB08DB">
              <w:rPr>
                <w:bCs/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3429C1">
              <w:rPr>
                <w:highlight w:val="yellow"/>
                <w:lang w:eastAsia="ja-JP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  <w:tr w:rsidR="003429C1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C1" w:rsidRPr="00FB08DB" w:rsidRDefault="003429C1" w:rsidP="00407D7C">
            <w:pPr>
              <w:pStyle w:val="tablesyntax"/>
            </w:pPr>
            <w:r>
              <w:tab/>
            </w:r>
            <w: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C1" w:rsidRPr="00FB08DB" w:rsidRDefault="003429C1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>
              <w:tab/>
            </w:r>
            <w:r>
              <w:tab/>
            </w:r>
            <w:r w:rsidRPr="00A21612">
              <w:rPr>
                <w:rFonts w:hint="eastAsia"/>
                <w:highlight w:val="yellow"/>
              </w:rPr>
              <w:t>if(</w:t>
            </w:r>
            <w:r>
              <w:rPr>
                <w:highlight w:val="yellow"/>
              </w:rPr>
              <w:t xml:space="preserve"> </w:t>
            </w:r>
            <w:r w:rsidR="003429C1">
              <w:rPr>
                <w:highlight w:val="yellow"/>
              </w:rPr>
              <w:t>!</w:t>
            </w:r>
            <w:r w:rsidR="003429C1" w:rsidRPr="00FE7539">
              <w:rPr>
                <w:highlight w:val="yellow"/>
              </w:rPr>
              <w:t>weights_from_list0_list1_only_flag</w:t>
            </w:r>
            <w:r w:rsidR="00920EC9">
              <w:rPr>
                <w:highlight w:val="yellow"/>
              </w:rPr>
              <w:t xml:space="preserve"> </w:t>
            </w:r>
            <w:r w:rsidRPr="00A21612">
              <w:rPr>
                <w:rFonts w:hint="eastAsia"/>
                <w:highlight w:val="yellow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  <w:t>for( i = 0; i &lt;=</w:t>
            </w:r>
            <w:r w:rsidRPr="00FB08DB">
              <w:rPr>
                <w:lang w:eastAsia="ja-JP"/>
              </w:rPr>
              <w:t xml:space="preserve"> </w:t>
            </w:r>
            <w:r w:rsidRPr="00FB08DB">
              <w:t>num_ref_idx_l</w:t>
            </w:r>
            <w:r w:rsidRPr="00FB08DB">
              <w:rPr>
                <w:rFonts w:hint="eastAsia"/>
              </w:rPr>
              <w:t>c</w:t>
            </w:r>
            <w:r w:rsidRPr="00FB08DB">
              <w:t>_active_minus1</w:t>
            </w:r>
            <w:r w:rsidRPr="00FB08DB">
              <w:rPr>
                <w:lang w:eastAsia="ja-JP"/>
              </w:rPr>
              <w:t xml:space="preserve">; </w:t>
            </w:r>
            <w:r w:rsidRPr="00FB08DB">
              <w:t>i++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  <w:t>luma_weight_l</w:t>
            </w:r>
            <w:r w:rsidRPr="00FB08DB">
              <w:rPr>
                <w:rFonts w:hint="eastAsia"/>
                <w:b/>
                <w:bCs/>
              </w:rPr>
              <w:t>c</w:t>
            </w:r>
            <w:r w:rsidRPr="00FB08DB">
              <w:rPr>
                <w:b/>
                <w:bCs/>
                <w:lang w:eastAsia="ja-JP"/>
              </w:rPr>
              <w:t>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  <w:r w:rsidRPr="00FB08DB">
              <w:t>u(1)</w:t>
            </w: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luma_weight_l1_flag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rFonts w:hint="eastAsia"/>
                <w:b/>
                <w:bCs/>
              </w:rPr>
              <w:t>delta_</w:t>
            </w:r>
            <w:r w:rsidRPr="00FB08DB">
              <w:rPr>
                <w:b/>
                <w:bCs/>
              </w:rPr>
              <w:t>luma_weight_l</w:t>
            </w:r>
            <w:r w:rsidRPr="00FB08DB">
              <w:rPr>
                <w:rFonts w:hint="eastAsia"/>
                <w:b/>
                <w:bCs/>
              </w:rPr>
              <w:t>c</w:t>
            </w:r>
            <w:r w:rsidRPr="00FB08DB">
              <w:rPr>
                <w:b/>
                <w:bCs/>
              </w:rPr>
              <w:t>[</w:t>
            </w:r>
            <w:r w:rsidRPr="00FB08DB">
              <w:t> i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  <w:r w:rsidRPr="00FB08DB">
              <w:t>se(v)</w:t>
            </w: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rFonts w:eastAsia="宋体"/>
                <w:b/>
                <w:bCs/>
                <w:lang w:eastAsia="zh-CN"/>
              </w:rPr>
              <w:tab/>
            </w:r>
            <w:r w:rsidRPr="00FB08DB">
              <w:rPr>
                <w:rFonts w:eastAsia="宋体"/>
                <w:b/>
                <w:bCs/>
                <w:lang w:eastAsia="zh-CN"/>
              </w:rPr>
              <w:tab/>
            </w:r>
            <w:r w:rsidRPr="00FB08DB">
              <w:rPr>
                <w:rFonts w:eastAsia="宋体"/>
                <w:b/>
                <w:bCs/>
                <w:lang w:eastAsia="zh-CN"/>
              </w:rPr>
              <w:tab/>
            </w:r>
            <w:r w:rsidRPr="00FB08DB">
              <w:rPr>
                <w:rFonts w:eastAsia="宋体"/>
                <w:b/>
                <w:bCs/>
                <w:lang w:eastAsia="zh-CN"/>
              </w:rPr>
              <w:tab/>
              <w:t>l</w:t>
            </w:r>
            <w:r w:rsidRPr="00FB08DB">
              <w:rPr>
                <w:b/>
                <w:bCs/>
              </w:rPr>
              <w:t>uma_offset_l</w:t>
            </w:r>
            <w:r w:rsidRPr="00FB08DB">
              <w:rPr>
                <w:rFonts w:hint="eastAsia"/>
                <w:b/>
                <w:bCs/>
              </w:rPr>
              <w:t>c</w:t>
            </w:r>
            <w:r w:rsidRPr="00FB08DB">
              <w:rPr>
                <w:b/>
                <w:bCs/>
              </w:rPr>
              <w:t>[</w:t>
            </w:r>
            <w:r w:rsidRPr="00FB08DB">
              <w:t> i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  <w:r w:rsidRPr="00FB08DB">
              <w:t>se(v)</w:t>
            </w: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if( chroma_format_idc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>chroma_weight_l</w:t>
            </w:r>
            <w:r w:rsidRPr="00FB08DB">
              <w:rPr>
                <w:rFonts w:hint="eastAsia"/>
                <w:b/>
                <w:bCs/>
              </w:rPr>
              <w:t>c</w:t>
            </w:r>
            <w:r w:rsidRPr="00FB08DB">
              <w:rPr>
                <w:b/>
                <w:bCs/>
                <w:lang w:eastAsia="ja-JP"/>
              </w:rPr>
              <w:t>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  <w:r w:rsidRPr="00FB08DB">
              <w:t>u(1)</w:t>
            </w: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chroma_weight_l</w:t>
            </w:r>
            <w:r w:rsidRPr="00FB08DB">
              <w:rPr>
                <w:rFonts w:hint="eastAsia"/>
              </w:rPr>
              <w:t>c</w:t>
            </w:r>
            <w:r w:rsidRPr="00FB08DB">
              <w:t>_flag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for( j = 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rFonts w:hint="eastAsia"/>
                <w:b/>
                <w:bCs/>
              </w:rPr>
              <w:t>delta_</w:t>
            </w:r>
            <w:r w:rsidRPr="00FB08DB">
              <w:rPr>
                <w:b/>
                <w:bCs/>
              </w:rPr>
              <w:t>chroma_weight_l</w:t>
            </w:r>
            <w:r w:rsidRPr="00FB08DB">
              <w:rPr>
                <w:rFonts w:hint="eastAsia"/>
                <w:b/>
                <w:bCs/>
              </w:rPr>
              <w:t>c</w:t>
            </w:r>
            <w:r w:rsidRPr="00FB08DB">
              <w:rPr>
                <w:b/>
                <w:bCs/>
              </w:rPr>
              <w:t>[</w:t>
            </w:r>
            <w:r w:rsidRPr="00FB08DB">
              <w:t> i </w:t>
            </w:r>
            <w:r w:rsidRPr="00FB08DB">
              <w:rPr>
                <w:b/>
                <w:bCs/>
              </w:rPr>
              <w:t>][</w:t>
            </w:r>
            <w:r w:rsidRPr="00FB08DB">
              <w:t> j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  <w:r w:rsidRPr="00FB08DB">
              <w:t>se(v)</w:t>
            </w: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rPr>
                <w:rFonts w:hint="eastAsia"/>
                <w:b/>
                <w:bCs/>
                <w:lang w:val="pl-PL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rFonts w:hint="eastAsia"/>
                <w:b/>
                <w:bCs/>
                <w:lang w:val="pl-PL"/>
              </w:rPr>
              <w:t>delta_</w:t>
            </w:r>
            <w:r w:rsidRPr="00FB08DB">
              <w:rPr>
                <w:b/>
                <w:bCs/>
                <w:lang w:val="pl-PL"/>
              </w:rPr>
              <w:t>chroma_offset_l</w:t>
            </w:r>
            <w:r w:rsidRPr="00FB08DB">
              <w:rPr>
                <w:rFonts w:hint="eastAsia"/>
                <w:b/>
                <w:bCs/>
                <w:lang w:val="pl-PL"/>
              </w:rPr>
              <w:t>c</w:t>
            </w:r>
            <w:r w:rsidRPr="00FB08DB">
              <w:rPr>
                <w:b/>
                <w:bCs/>
                <w:lang w:val="pl-PL"/>
              </w:rPr>
              <w:t>[</w:t>
            </w:r>
            <w:r w:rsidRPr="00FB08DB">
              <w:rPr>
                <w:lang w:val="pl-PL"/>
              </w:rPr>
              <w:t> i </w:t>
            </w:r>
            <w:r w:rsidRPr="00FB08DB">
              <w:rPr>
                <w:b/>
                <w:bCs/>
                <w:lang w:val="pl-PL"/>
              </w:rPr>
              <w:t>][</w:t>
            </w:r>
            <w:r w:rsidRPr="00FB08DB">
              <w:rPr>
                <w:lang w:val="pl-PL"/>
              </w:rPr>
              <w:t> j </w:t>
            </w:r>
            <w:r w:rsidRPr="00FB08DB">
              <w:rPr>
                <w:b/>
                <w:bCs/>
                <w:lang w:val="pl-PL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  <w:r w:rsidRPr="00FB08DB">
              <w:t>se(v)</w:t>
            </w: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lang w:eastAsia="ja-JP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rPr>
                <w:rFonts w:hint="eastAsia"/>
                <w:bCs/>
              </w:rPr>
              <w:tab/>
            </w:r>
            <w:r w:rsidRPr="00FB08DB">
              <w:rPr>
                <w:bCs/>
                <w:lang w:eastAsia="ja-JP"/>
              </w:rPr>
              <w:tab/>
            </w:r>
            <w:r w:rsidRPr="00FB08DB">
              <w:rPr>
                <w:bCs/>
                <w:lang w:eastAsia="ja-JP"/>
              </w:rPr>
              <w:tab/>
            </w:r>
            <w:r w:rsidRPr="00FB08DB">
              <w:rPr>
                <w:bCs/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rPr>
                <w:rFonts w:hint="eastAsia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  <w:tr w:rsidR="00857378" w:rsidRPr="00FB08DB" w:rsidTr="00407D7C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syntax"/>
            </w:pPr>
            <w:r w:rsidRPr="00FB08DB"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78" w:rsidRPr="00FB08DB" w:rsidRDefault="00857378" w:rsidP="00407D7C">
            <w:pPr>
              <w:pStyle w:val="tablecell"/>
            </w:pPr>
          </w:p>
        </w:tc>
      </w:tr>
    </w:tbl>
    <w:p w:rsidR="00857378" w:rsidRDefault="00857378" w:rsidP="00857378">
      <w:pPr>
        <w:rPr>
          <w:lang w:val="en-CA"/>
        </w:rPr>
      </w:pPr>
    </w:p>
    <w:p w:rsidR="00857378" w:rsidRPr="001136CF" w:rsidRDefault="00857378" w:rsidP="00DB61B8">
      <w:pPr>
        <w:pStyle w:val="Heading3"/>
        <w:rPr>
          <w:lang w:val="en-CA"/>
        </w:rPr>
      </w:pPr>
      <w:r w:rsidRPr="001136CF">
        <w:rPr>
          <w:lang w:val="en-CA"/>
        </w:rPr>
        <w:t>Prediction weight table semantics</w:t>
      </w:r>
    </w:p>
    <w:p w:rsidR="00857378" w:rsidRDefault="003429C1" w:rsidP="00857378">
      <w:pPr>
        <w:jc w:val="both"/>
        <w:rPr>
          <w:bCs/>
        </w:rPr>
      </w:pPr>
      <w:r w:rsidRPr="003429C1">
        <w:rPr>
          <w:b/>
        </w:rPr>
        <w:t>weights_from_list0_list1_only_flag</w:t>
      </w:r>
      <w:r w:rsidR="00857378">
        <w:rPr>
          <w:b/>
          <w:bCs/>
        </w:rPr>
        <w:t xml:space="preserve"> </w:t>
      </w:r>
      <w:r w:rsidR="00857378" w:rsidRPr="00EB0438">
        <w:rPr>
          <w:color w:val="000000" w:themeColor="text1"/>
        </w:rPr>
        <w:t>equal to </w:t>
      </w:r>
      <w:r>
        <w:rPr>
          <w:color w:val="000000" w:themeColor="text1"/>
        </w:rPr>
        <w:t>1</w:t>
      </w:r>
      <w:r w:rsidR="00857378" w:rsidRPr="00EB0438">
        <w:rPr>
          <w:color w:val="000000" w:themeColor="text1"/>
        </w:rPr>
        <w:t xml:space="preserve"> </w:t>
      </w:r>
      <w:r w:rsidR="004033CF" w:rsidRPr="00EB0438">
        <w:rPr>
          <w:color w:val="000000" w:themeColor="text1"/>
        </w:rPr>
        <w:t xml:space="preserve">specifies </w:t>
      </w:r>
      <w:r w:rsidR="00920EC9">
        <w:rPr>
          <w:color w:val="000000" w:themeColor="text1"/>
        </w:rPr>
        <w:t xml:space="preserve">that </w:t>
      </w:r>
      <w:r w:rsidR="004033CF">
        <w:rPr>
          <w:color w:val="000000" w:themeColor="text1"/>
        </w:rPr>
        <w:t xml:space="preserve">prediction weights for </w:t>
      </w:r>
      <w:r w:rsidR="00920EC9">
        <w:rPr>
          <w:color w:val="000000" w:themeColor="text1"/>
        </w:rPr>
        <w:t xml:space="preserve">all entries in </w:t>
      </w:r>
      <w:r w:rsidR="004033CF">
        <w:rPr>
          <w:color w:val="000000" w:themeColor="text1"/>
        </w:rPr>
        <w:t>RefPicList0 and RefPicList1 are signalled, but prediction weights for the combined list are not signalled</w:t>
      </w:r>
      <w:r w:rsidR="004033CF" w:rsidRPr="00210652">
        <w:t>.</w:t>
      </w:r>
      <w:r w:rsidR="004033CF">
        <w:t xml:space="preserve"> </w:t>
      </w:r>
      <w:r w:rsidR="004033CF" w:rsidRPr="004033CF">
        <w:rPr>
          <w:bCs/>
        </w:rPr>
        <w:t xml:space="preserve">weights_from_list0_list1_only_flag </w:t>
      </w:r>
      <w:r w:rsidR="004033CF" w:rsidRPr="00EB0438">
        <w:rPr>
          <w:color w:val="000000" w:themeColor="text1"/>
        </w:rPr>
        <w:t>equal to </w:t>
      </w:r>
      <w:r w:rsidR="004033CF">
        <w:rPr>
          <w:color w:val="000000" w:themeColor="text1"/>
        </w:rPr>
        <w:t>0</w:t>
      </w:r>
      <w:r w:rsidR="004033CF" w:rsidRPr="00EB0438">
        <w:rPr>
          <w:color w:val="000000" w:themeColor="text1"/>
        </w:rPr>
        <w:t xml:space="preserve"> specifies </w:t>
      </w:r>
      <w:r w:rsidR="00920EC9">
        <w:rPr>
          <w:color w:val="000000" w:themeColor="text1"/>
        </w:rPr>
        <w:t xml:space="preserve">that </w:t>
      </w:r>
      <w:r w:rsidR="004033CF">
        <w:rPr>
          <w:color w:val="000000" w:themeColor="text1"/>
        </w:rPr>
        <w:t xml:space="preserve">prediction weights for </w:t>
      </w:r>
      <w:r w:rsidR="00920EC9">
        <w:rPr>
          <w:color w:val="000000" w:themeColor="text1"/>
        </w:rPr>
        <w:t xml:space="preserve">all entries in </w:t>
      </w:r>
      <w:r w:rsidR="004033CF">
        <w:rPr>
          <w:color w:val="000000" w:themeColor="text1"/>
        </w:rPr>
        <w:t>the combined list are signalled and prediction weights for entries in RefPicList0 or RefPicList1 are conditionally signalled.</w:t>
      </w:r>
    </w:p>
    <w:p w:rsidR="00BF20AD" w:rsidRDefault="00920EC9" w:rsidP="00857378">
      <w:pPr>
        <w:jc w:val="both"/>
        <w:rPr>
          <w:bCs/>
        </w:rPr>
      </w:pPr>
      <w:r>
        <w:rPr>
          <w:bCs/>
        </w:rPr>
        <w:t>I</w:t>
      </w:r>
      <w:r w:rsidR="00F054FB" w:rsidRPr="00F054FB">
        <w:rPr>
          <w:bCs/>
        </w:rPr>
        <w:t>f the entry RefPicListX</w:t>
      </w:r>
      <w:r w:rsidR="00004FE3">
        <w:rPr>
          <w:bCs/>
        </w:rPr>
        <w:t>[ i ]</w:t>
      </w:r>
      <w:r w:rsidR="00F054FB" w:rsidRPr="00F054FB">
        <w:rPr>
          <w:bCs/>
        </w:rPr>
        <w:t xml:space="preserve"> </w:t>
      </w:r>
      <w:r w:rsidR="00004FE3">
        <w:rPr>
          <w:bCs/>
        </w:rPr>
        <w:t xml:space="preserve">(X being 0 or 1) </w:t>
      </w:r>
      <w:r w:rsidR="00F054FB" w:rsidRPr="00F054FB">
        <w:rPr>
          <w:bCs/>
        </w:rPr>
        <w:t xml:space="preserve">is mapped to </w:t>
      </w:r>
      <w:r w:rsidR="00004FE3">
        <w:rPr>
          <w:bCs/>
        </w:rPr>
        <w:t xml:space="preserve">one or more </w:t>
      </w:r>
      <w:r w:rsidR="00F054FB" w:rsidRPr="00F054FB">
        <w:rPr>
          <w:bCs/>
        </w:rPr>
        <w:t xml:space="preserve">entry in the combined list, </w:t>
      </w:r>
      <w:r w:rsidRPr="00F054FB">
        <w:t>LXMapped</w:t>
      </w:r>
      <w:r w:rsidRPr="00F054FB">
        <w:rPr>
          <w:bCs/>
        </w:rPr>
        <w:t>[</w:t>
      </w:r>
      <w:r w:rsidRPr="00F054FB">
        <w:t> i </w:t>
      </w:r>
      <w:r w:rsidRPr="00F054FB">
        <w:rPr>
          <w:bCs/>
        </w:rPr>
        <w:t xml:space="preserve">] </w:t>
      </w:r>
      <w:r w:rsidR="00004FE3">
        <w:rPr>
          <w:bCs/>
        </w:rPr>
        <w:t>(X being 0 or 1) is derived to be 1,</w:t>
      </w:r>
      <w:r w:rsidRPr="00F054FB">
        <w:rPr>
          <w:bCs/>
        </w:rPr>
        <w:t xml:space="preserve"> </w:t>
      </w:r>
      <w:r w:rsidR="00F054FB" w:rsidRPr="00F054FB">
        <w:rPr>
          <w:bCs/>
        </w:rPr>
        <w:t xml:space="preserve">and </w:t>
      </w:r>
      <w:r w:rsidR="00004FE3">
        <w:rPr>
          <w:bCs/>
        </w:rPr>
        <w:t xml:space="preserve">the prediction weights for </w:t>
      </w:r>
      <w:r w:rsidR="00F054FB" w:rsidRPr="00F054FB">
        <w:rPr>
          <w:bCs/>
        </w:rPr>
        <w:t>RefPicListX[</w:t>
      </w:r>
      <w:r w:rsidR="00F054FB" w:rsidRPr="00F054FB">
        <w:t> i </w:t>
      </w:r>
      <w:r w:rsidR="00F054FB" w:rsidRPr="00F054FB">
        <w:rPr>
          <w:bCs/>
        </w:rPr>
        <w:t xml:space="preserve">] </w:t>
      </w:r>
      <w:r w:rsidR="00004FE3">
        <w:rPr>
          <w:bCs/>
        </w:rPr>
        <w:t xml:space="preserve">is set to be </w:t>
      </w:r>
      <w:r w:rsidR="00F054FB" w:rsidRPr="00F054FB">
        <w:rPr>
          <w:bCs/>
        </w:rPr>
        <w:t xml:space="preserve">the same </w:t>
      </w:r>
      <w:r w:rsidR="00004FE3">
        <w:rPr>
          <w:bCs/>
        </w:rPr>
        <w:t xml:space="preserve">as the </w:t>
      </w:r>
      <w:r w:rsidR="00F054FB" w:rsidRPr="00F054FB">
        <w:rPr>
          <w:bCs/>
        </w:rPr>
        <w:t xml:space="preserve">prediction weights </w:t>
      </w:r>
      <w:r w:rsidR="00004FE3">
        <w:rPr>
          <w:bCs/>
        </w:rPr>
        <w:t xml:space="preserve">of </w:t>
      </w:r>
      <w:r w:rsidR="00F054FB" w:rsidRPr="00F054FB">
        <w:rPr>
          <w:bCs/>
        </w:rPr>
        <w:t xml:space="preserve">the </w:t>
      </w:r>
      <w:r w:rsidR="00004FE3">
        <w:rPr>
          <w:bCs/>
        </w:rPr>
        <w:t xml:space="preserve">first </w:t>
      </w:r>
      <w:r w:rsidR="00F054FB" w:rsidRPr="00F054FB">
        <w:rPr>
          <w:bCs/>
        </w:rPr>
        <w:t>mapp</w:t>
      </w:r>
      <w:r>
        <w:rPr>
          <w:bCs/>
        </w:rPr>
        <w:t>ing entry in the combined list</w:t>
      </w:r>
      <w:r w:rsidR="00F054FB" w:rsidRPr="00F054FB">
        <w:rPr>
          <w:bCs/>
        </w:rPr>
        <w:t>.</w:t>
      </w:r>
      <w:r>
        <w:rPr>
          <w:bCs/>
        </w:rPr>
        <w:t xml:space="preserve"> </w:t>
      </w:r>
      <w:r w:rsidR="00004FE3">
        <w:rPr>
          <w:bCs/>
        </w:rPr>
        <w:t xml:space="preserve">otherwise, </w:t>
      </w:r>
      <w:r w:rsidR="00004FE3" w:rsidRPr="00F054FB">
        <w:t>LXMapped</w:t>
      </w:r>
      <w:r w:rsidR="00004FE3" w:rsidRPr="00F054FB">
        <w:rPr>
          <w:bCs/>
        </w:rPr>
        <w:t>[</w:t>
      </w:r>
      <w:r w:rsidR="00004FE3" w:rsidRPr="00F054FB">
        <w:t> i </w:t>
      </w:r>
      <w:r w:rsidR="00004FE3" w:rsidRPr="00F054FB">
        <w:rPr>
          <w:bCs/>
        </w:rPr>
        <w:t>]</w:t>
      </w:r>
      <w:r w:rsidR="00004FE3">
        <w:rPr>
          <w:bCs/>
        </w:rPr>
        <w:t xml:space="preserve"> is derived to be 0.</w:t>
      </w:r>
    </w:p>
    <w:p w:rsidR="00804593" w:rsidRDefault="00804593" w:rsidP="002D3489">
      <w:pPr>
        <w:pStyle w:val="Heading2"/>
        <w:rPr>
          <w:lang w:val="en-CA"/>
        </w:rPr>
      </w:pPr>
      <w:r>
        <w:rPr>
          <w:lang w:val="en-CA"/>
        </w:rPr>
        <w:t>Method 3</w:t>
      </w:r>
    </w:p>
    <w:p w:rsidR="00804593" w:rsidRPr="00804593" w:rsidRDefault="00804593" w:rsidP="00804593">
      <w:pPr>
        <w:rPr>
          <w:lang w:val="en-CA"/>
        </w:rPr>
      </w:pPr>
      <w:r>
        <w:rPr>
          <w:lang w:val="en-CA"/>
        </w:rPr>
        <w:t>For a B slice, only the weights for the combined list are signalled</w:t>
      </w:r>
      <w:r w:rsidR="00B23236">
        <w:rPr>
          <w:lang w:val="en-CA"/>
        </w:rPr>
        <w:t xml:space="preserve"> regardless of whether or not the two lists are identical. </w:t>
      </w:r>
      <w:r w:rsidR="003802CD">
        <w:rPr>
          <w:lang w:val="en-CA"/>
        </w:rPr>
        <w:t>I</w:t>
      </w:r>
      <w:r w:rsidR="00665675">
        <w:t xml:space="preserve">t </w:t>
      </w:r>
      <w:r w:rsidR="00004FE3">
        <w:t>is required</w:t>
      </w:r>
      <w:r w:rsidR="00665675">
        <w:t xml:space="preserve"> that </w:t>
      </w:r>
      <w:r w:rsidR="00004FE3">
        <w:t xml:space="preserve">the </w:t>
      </w:r>
      <w:r w:rsidR="00665675">
        <w:t>signaled combined list contains every reference picture in list 0 and list 1</w:t>
      </w:r>
      <w:r w:rsidR="00665675">
        <w:rPr>
          <w:lang w:val="en-CA"/>
        </w:rPr>
        <w:t>.</w:t>
      </w:r>
      <w:r w:rsidR="001136CF">
        <w:rPr>
          <w:lang w:val="en-CA"/>
        </w:rPr>
        <w:t xml:space="preserve"> T</w:t>
      </w:r>
      <w:r w:rsidR="001136CF">
        <w:t>he weights of the entries in List0 and List1 are derived to be the same as the respectively mapping entries List C.</w:t>
      </w:r>
    </w:p>
    <w:p w:rsidR="00804593" w:rsidRPr="001136CF" w:rsidRDefault="00804593" w:rsidP="002D3489">
      <w:pPr>
        <w:pStyle w:val="Heading3"/>
        <w:rPr>
          <w:lang w:val="en-CA"/>
        </w:rPr>
      </w:pPr>
      <w:r w:rsidRPr="001136CF">
        <w:rPr>
          <w:lang w:val="en-CA"/>
        </w:rPr>
        <w:t>Prediction weight table 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0"/>
        <w:gridCol w:w="1157"/>
      </w:tblGrid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syntax"/>
            </w:pPr>
            <w:r w:rsidRPr="00FB08DB">
              <w:t>pred_weight_table( 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heading"/>
            </w:pPr>
            <w:r w:rsidRPr="00FB08DB">
              <w:t>Descriptor</w:t>
            </w: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b/>
                <w:bCs/>
              </w:rPr>
              <w:tab/>
              <w:t>luma_log2_weight_denom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  <w:r w:rsidRPr="00FB08DB">
              <w:t>ue(v)</w:t>
            </w: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syntax"/>
              <w:rPr>
                <w:bCs/>
              </w:rPr>
            </w:pPr>
            <w:r w:rsidRPr="00FB08DB">
              <w:rPr>
                <w:b/>
                <w:bCs/>
              </w:rPr>
              <w:tab/>
            </w:r>
            <w:r w:rsidRPr="00FB08DB">
              <w:rPr>
                <w:bCs/>
              </w:rPr>
              <w:t>if( chroma_format_idc  !=  0 )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rFonts w:hint="eastAsia"/>
                <w:b/>
                <w:bCs/>
              </w:rPr>
              <w:t>delta_</w:t>
            </w:r>
            <w:r w:rsidRPr="00FB08DB">
              <w:rPr>
                <w:b/>
                <w:bCs/>
              </w:rPr>
              <w:t>chroma_log2_weight_denom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  <w:r w:rsidRPr="00FB08DB">
              <w:rPr>
                <w:rFonts w:hint="eastAsia"/>
                <w:lang w:eastAsia="ko-KR"/>
              </w:rPr>
              <w:t>s</w:t>
            </w:r>
            <w:r w:rsidRPr="00FB08DB">
              <w:t>e(v)</w:t>
            </w: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804593">
            <w:pPr>
              <w:pStyle w:val="tablesyntax"/>
              <w:rPr>
                <w:bCs/>
              </w:rPr>
            </w:pPr>
            <w:r w:rsidRPr="00FB08DB">
              <w:rPr>
                <w:rFonts w:hint="eastAsia"/>
                <w:bCs/>
              </w:rPr>
              <w:tab/>
            </w:r>
            <w:r w:rsidRPr="002D3489">
              <w:rPr>
                <w:bCs/>
                <w:highlight w:val="yellow"/>
              </w:rPr>
              <w:t>if( slice_type  = =  P</w:t>
            </w:r>
            <w:r w:rsidRPr="002D3489">
              <w:rPr>
                <w:bCs/>
                <w:highlight w:val="yellow"/>
                <w:lang w:val="en-US"/>
              </w:rPr>
              <w:t>)</w:t>
            </w:r>
            <w:r w:rsidRPr="00FB08DB">
              <w:rPr>
                <w:rFonts w:hint="eastAsia"/>
                <w:bCs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Del="00936432" w:rsidRDefault="00804593" w:rsidP="00B23236">
            <w:pPr>
              <w:pStyle w:val="tablecell"/>
            </w:pP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</w:rPr>
              <w:tab/>
            </w:r>
            <w:r w:rsidRPr="00FB08DB">
              <w:tab/>
              <w:t>for( i = 0; i &lt;=</w:t>
            </w:r>
            <w:r w:rsidRPr="00FB08DB">
              <w:rPr>
                <w:lang w:eastAsia="ja-JP"/>
              </w:rPr>
              <w:t xml:space="preserve"> </w:t>
            </w:r>
            <w:r w:rsidRPr="00FB08DB">
              <w:t>num_ref_idx_l0_active_minus1</w:t>
            </w:r>
            <w:r w:rsidRPr="00FB08DB">
              <w:rPr>
                <w:lang w:eastAsia="ja-JP"/>
              </w:rPr>
              <w:t xml:space="preserve">; </w:t>
            </w:r>
            <w:r w:rsidRPr="00FB08DB">
              <w:t>i++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  <w:t>luma_weight_l0_flag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  <w:r w:rsidRPr="00FB08DB">
              <w:t>u(1)</w:t>
            </w: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  <w:t>if( luma_weight_l0_flag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rFonts w:hint="eastAsia"/>
                <w:b/>
                <w:bCs/>
              </w:rPr>
              <w:t>delta_</w:t>
            </w:r>
            <w:r w:rsidRPr="00FB08DB">
              <w:rPr>
                <w:b/>
                <w:bCs/>
              </w:rPr>
              <w:t>luma_weight_l0[</w:t>
            </w:r>
            <w:r w:rsidRPr="00FB08DB">
              <w:t> i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  <w:r w:rsidRPr="00FB08DB">
              <w:t>se(v)</w:t>
            </w: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</w:rPr>
              <w:t>luma_offset_l0[</w:t>
            </w:r>
            <w:r w:rsidRPr="00FB08DB">
              <w:t> i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  <w:r w:rsidRPr="00FB08DB">
              <w:t>se(v)</w:t>
            </w: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syntax"/>
              <w:rPr>
                <w:lang w:eastAsia="ja-JP"/>
              </w:rPr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if( chroma_format_idc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  <w:t>chroma_weight_l0_flag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  <w:r w:rsidRPr="00FB08DB">
              <w:t>u(1)</w:t>
            </w: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chroma_weight_l0_flag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for( j =0;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rFonts w:hint="eastAsia"/>
                <w:b/>
                <w:bCs/>
              </w:rPr>
              <w:t>delta_</w:t>
            </w:r>
            <w:r w:rsidRPr="00FB08DB">
              <w:rPr>
                <w:b/>
                <w:bCs/>
              </w:rPr>
              <w:t>chroma_weight_l0[</w:t>
            </w:r>
            <w:r w:rsidRPr="00FB08DB">
              <w:t> i </w:t>
            </w:r>
            <w:r w:rsidRPr="00FB08DB">
              <w:rPr>
                <w:b/>
                <w:bCs/>
              </w:rPr>
              <w:t>][</w:t>
            </w:r>
            <w:r w:rsidRPr="00FB08DB">
              <w:t> j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  <w:r w:rsidRPr="00FB08DB">
              <w:t>se(v)</w:t>
            </w: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syntax"/>
              <w:rPr>
                <w:sz w:val="22"/>
                <w:szCs w:val="22"/>
                <w:lang w:val="pl-PL"/>
              </w:rPr>
            </w:pPr>
            <w:r w:rsidRPr="00FB08DB">
              <w:rPr>
                <w:rFonts w:hint="eastAsia"/>
                <w:b/>
                <w:bCs/>
                <w:lang w:val="pl-PL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rFonts w:hint="eastAsia"/>
                <w:b/>
                <w:bCs/>
                <w:lang w:val="pl-PL"/>
              </w:rPr>
              <w:t>delta_</w:t>
            </w:r>
            <w:r w:rsidRPr="00FB08DB">
              <w:rPr>
                <w:b/>
                <w:bCs/>
                <w:lang w:val="pl-PL"/>
              </w:rPr>
              <w:t>chroma_offset_l0[</w:t>
            </w:r>
            <w:r w:rsidRPr="00FB08DB">
              <w:rPr>
                <w:lang w:val="pl-PL"/>
              </w:rPr>
              <w:t> i </w:t>
            </w:r>
            <w:r w:rsidRPr="00FB08DB">
              <w:rPr>
                <w:b/>
                <w:bCs/>
                <w:lang w:val="pl-PL"/>
              </w:rPr>
              <w:t>][</w:t>
            </w:r>
            <w:r w:rsidRPr="00FB08DB">
              <w:rPr>
                <w:lang w:val="pl-PL"/>
              </w:rPr>
              <w:t> j </w:t>
            </w:r>
            <w:r w:rsidRPr="00FB08DB">
              <w:rPr>
                <w:b/>
                <w:bCs/>
                <w:lang w:val="pl-PL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  <w:r w:rsidRPr="00FB08DB">
              <w:t>se(v)</w:t>
            </w: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syntax"/>
              <w:rPr>
                <w:lang w:eastAsia="ja-JP"/>
              </w:rPr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syntax"/>
            </w:pPr>
            <w: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1E1943">
            <w:pPr>
              <w:pStyle w:val="tablesyntax"/>
            </w:pPr>
            <w:r w:rsidRPr="00FB08DB">
              <w:rPr>
                <w:lang w:eastAsia="ja-JP"/>
              </w:rPr>
              <w:tab/>
            </w:r>
            <w:r w:rsidR="00F828F7" w:rsidRPr="002D3489">
              <w:rPr>
                <w:highlight w:val="yellow"/>
                <w:lang w:eastAsia="ja-JP"/>
              </w:rPr>
              <w:t>else</w:t>
            </w:r>
            <w:r w:rsidR="002D3489">
              <w:rPr>
                <w:highlight w:val="yellow"/>
                <w:lang w:eastAsia="ja-JP"/>
              </w:rPr>
              <w:t xml:space="preserve"> {</w:t>
            </w:r>
            <w:r w:rsidR="00F828F7" w:rsidRPr="002D3489">
              <w:rPr>
                <w:highlight w:val="yellow"/>
                <w:lang w:eastAsia="ja-JP"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syntax"/>
            </w:pPr>
            <w:r w:rsidRPr="00FB08DB">
              <w:tab/>
            </w:r>
            <w:r w:rsidRPr="00FB08DB">
              <w:tab/>
              <w:t>for( i = 0; i &lt;=</w:t>
            </w:r>
            <w:r w:rsidRPr="00FB08DB">
              <w:rPr>
                <w:lang w:eastAsia="ja-JP"/>
              </w:rPr>
              <w:t xml:space="preserve"> </w:t>
            </w:r>
            <w:r w:rsidRPr="00FB08DB">
              <w:t>num_ref_idx_l</w:t>
            </w:r>
            <w:r w:rsidRPr="00FB08DB">
              <w:rPr>
                <w:rFonts w:hint="eastAsia"/>
              </w:rPr>
              <w:t>c</w:t>
            </w:r>
            <w:r w:rsidRPr="00FB08DB">
              <w:t>_active_minus1</w:t>
            </w:r>
            <w:r w:rsidRPr="00FB08DB">
              <w:rPr>
                <w:lang w:eastAsia="ja-JP"/>
              </w:rPr>
              <w:t xml:space="preserve">; </w:t>
            </w:r>
            <w:r w:rsidRPr="00FB08DB">
              <w:t>i++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804593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  <w:t>luma_weight_l</w:t>
            </w:r>
            <w:r w:rsidRPr="00FB08DB">
              <w:rPr>
                <w:rFonts w:hint="eastAsia"/>
                <w:b/>
                <w:bCs/>
              </w:rPr>
              <w:t>c</w:t>
            </w:r>
            <w:r w:rsidRPr="00FB08DB">
              <w:rPr>
                <w:b/>
                <w:bCs/>
                <w:lang w:eastAsia="ja-JP"/>
              </w:rPr>
              <w:t>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  <w:r w:rsidRPr="00FB08DB">
              <w:t>u(1)</w:t>
            </w: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804593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  <w:t>if( luma_weight_l1_flag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804593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rFonts w:hint="eastAsia"/>
                <w:b/>
                <w:bCs/>
              </w:rPr>
              <w:t>delta_</w:t>
            </w:r>
            <w:r w:rsidRPr="00FB08DB">
              <w:rPr>
                <w:b/>
                <w:bCs/>
              </w:rPr>
              <w:t>luma_weight_l</w:t>
            </w:r>
            <w:r w:rsidRPr="00FB08DB">
              <w:rPr>
                <w:rFonts w:hint="eastAsia"/>
                <w:b/>
                <w:bCs/>
              </w:rPr>
              <w:t>c</w:t>
            </w:r>
            <w:r w:rsidRPr="00FB08DB">
              <w:rPr>
                <w:b/>
                <w:bCs/>
              </w:rPr>
              <w:t>[</w:t>
            </w:r>
            <w:r w:rsidRPr="00FB08DB">
              <w:t> i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  <w:r w:rsidRPr="00FB08DB">
              <w:t>se(v)</w:t>
            </w: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804593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rFonts w:eastAsia="宋体"/>
                <w:b/>
                <w:bCs/>
                <w:lang w:eastAsia="zh-CN"/>
              </w:rPr>
              <w:tab/>
            </w:r>
            <w:r w:rsidRPr="00FB08DB">
              <w:rPr>
                <w:rFonts w:eastAsia="宋体"/>
                <w:b/>
                <w:bCs/>
                <w:lang w:eastAsia="zh-CN"/>
              </w:rPr>
              <w:tab/>
            </w:r>
            <w:r w:rsidRPr="00FB08DB">
              <w:rPr>
                <w:rFonts w:eastAsia="宋体"/>
                <w:b/>
                <w:bCs/>
                <w:lang w:eastAsia="zh-CN"/>
              </w:rPr>
              <w:tab/>
              <w:t>l</w:t>
            </w:r>
            <w:r w:rsidRPr="00FB08DB">
              <w:rPr>
                <w:b/>
                <w:bCs/>
              </w:rPr>
              <w:t>uma_offset_l</w:t>
            </w:r>
            <w:r w:rsidRPr="00FB08DB">
              <w:rPr>
                <w:rFonts w:hint="eastAsia"/>
                <w:b/>
                <w:bCs/>
              </w:rPr>
              <w:t>c</w:t>
            </w:r>
            <w:r w:rsidRPr="00FB08DB">
              <w:rPr>
                <w:b/>
                <w:bCs/>
              </w:rPr>
              <w:t>[</w:t>
            </w:r>
            <w:r w:rsidRPr="00FB08DB">
              <w:t> i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  <w:r w:rsidRPr="00FB08DB">
              <w:t>se(v)</w:t>
            </w: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804593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804593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if( chroma_format_idc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804593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>chroma_weight_l</w:t>
            </w:r>
            <w:r w:rsidRPr="00FB08DB">
              <w:rPr>
                <w:rFonts w:hint="eastAsia"/>
                <w:b/>
                <w:bCs/>
              </w:rPr>
              <w:t>c</w:t>
            </w:r>
            <w:r w:rsidRPr="00FB08DB">
              <w:rPr>
                <w:b/>
                <w:bCs/>
                <w:lang w:eastAsia="ja-JP"/>
              </w:rPr>
              <w:t>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  <w:r w:rsidRPr="00FB08DB">
              <w:t>u(1)</w:t>
            </w: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804593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chroma_weight_l</w:t>
            </w:r>
            <w:r w:rsidRPr="00FB08DB">
              <w:rPr>
                <w:rFonts w:hint="eastAsia"/>
              </w:rPr>
              <w:t>c</w:t>
            </w:r>
            <w:r w:rsidRPr="00FB08DB">
              <w:t>_flag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804593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for( j = 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804593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rFonts w:hint="eastAsia"/>
                <w:b/>
                <w:bCs/>
              </w:rPr>
              <w:t>delta_</w:t>
            </w:r>
            <w:r w:rsidRPr="00FB08DB">
              <w:rPr>
                <w:b/>
                <w:bCs/>
              </w:rPr>
              <w:t>chroma_weight_l</w:t>
            </w:r>
            <w:r w:rsidRPr="00FB08DB">
              <w:rPr>
                <w:rFonts w:hint="eastAsia"/>
                <w:b/>
                <w:bCs/>
              </w:rPr>
              <w:t>c</w:t>
            </w:r>
            <w:r w:rsidRPr="00FB08DB">
              <w:rPr>
                <w:b/>
                <w:bCs/>
              </w:rPr>
              <w:t>[</w:t>
            </w:r>
            <w:r w:rsidRPr="00FB08DB">
              <w:t> i </w:t>
            </w:r>
            <w:r w:rsidRPr="00FB08DB">
              <w:rPr>
                <w:b/>
                <w:bCs/>
              </w:rPr>
              <w:t>][</w:t>
            </w:r>
            <w:r w:rsidRPr="00FB08DB">
              <w:t> j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  <w:r w:rsidRPr="00FB08DB">
              <w:t>se(v)</w:t>
            </w: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804593">
            <w:pPr>
              <w:pStyle w:val="tablesyntax"/>
            </w:pPr>
            <w:r w:rsidRPr="00FB08DB">
              <w:rPr>
                <w:rFonts w:hint="eastAsia"/>
                <w:b/>
                <w:bCs/>
                <w:lang w:val="pl-PL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rFonts w:hint="eastAsia"/>
                <w:b/>
                <w:bCs/>
                <w:lang w:val="pl-PL"/>
              </w:rPr>
              <w:t>delta_</w:t>
            </w:r>
            <w:r w:rsidRPr="00FB08DB">
              <w:rPr>
                <w:b/>
                <w:bCs/>
                <w:lang w:val="pl-PL"/>
              </w:rPr>
              <w:t>chroma_offset_l</w:t>
            </w:r>
            <w:r w:rsidRPr="00FB08DB">
              <w:rPr>
                <w:rFonts w:hint="eastAsia"/>
                <w:b/>
                <w:bCs/>
                <w:lang w:val="pl-PL"/>
              </w:rPr>
              <w:t>c</w:t>
            </w:r>
            <w:r w:rsidRPr="00FB08DB">
              <w:rPr>
                <w:b/>
                <w:bCs/>
                <w:lang w:val="pl-PL"/>
              </w:rPr>
              <w:t>[</w:t>
            </w:r>
            <w:r w:rsidRPr="00FB08DB">
              <w:rPr>
                <w:lang w:val="pl-PL"/>
              </w:rPr>
              <w:t> i </w:t>
            </w:r>
            <w:r w:rsidRPr="00FB08DB">
              <w:rPr>
                <w:b/>
                <w:bCs/>
                <w:lang w:val="pl-PL"/>
              </w:rPr>
              <w:t>][</w:t>
            </w:r>
            <w:r w:rsidRPr="00FB08DB">
              <w:rPr>
                <w:lang w:val="pl-PL"/>
              </w:rPr>
              <w:t> j </w:t>
            </w:r>
            <w:r w:rsidRPr="00FB08DB">
              <w:rPr>
                <w:b/>
                <w:bCs/>
                <w:lang w:val="pl-PL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  <w:r w:rsidRPr="00FB08DB">
              <w:t>se(v)</w:t>
            </w: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804593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lang w:eastAsia="ja-JP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804593">
            <w:pPr>
              <w:pStyle w:val="tablesyntax"/>
            </w:pPr>
            <w:r w:rsidRPr="00FB08DB">
              <w:rPr>
                <w:rFonts w:hint="eastAsia"/>
                <w:bCs/>
              </w:rPr>
              <w:tab/>
            </w:r>
            <w:r w:rsidRPr="00FB08DB">
              <w:rPr>
                <w:bCs/>
                <w:lang w:eastAsia="ja-JP"/>
              </w:rPr>
              <w:tab/>
            </w:r>
            <w:r w:rsidRPr="00FB08DB">
              <w:rPr>
                <w:bCs/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804593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syntax"/>
            </w:pPr>
            <w:r w:rsidRPr="00FB08DB">
              <w:rPr>
                <w:rFonts w:hint="eastAsia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</w:p>
        </w:tc>
      </w:tr>
      <w:tr w:rsidR="00804593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syntax"/>
            </w:pPr>
            <w:r w:rsidRPr="00FB08DB"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93" w:rsidRPr="00FB08DB" w:rsidRDefault="00804593" w:rsidP="00B23236">
            <w:pPr>
              <w:pStyle w:val="tablecell"/>
            </w:pPr>
          </w:p>
        </w:tc>
      </w:tr>
    </w:tbl>
    <w:p w:rsidR="00804593" w:rsidRDefault="00804593" w:rsidP="00804593">
      <w:pPr>
        <w:rPr>
          <w:lang w:val="en-CA"/>
        </w:rPr>
      </w:pPr>
    </w:p>
    <w:p w:rsidR="00804593" w:rsidRPr="00F828F7" w:rsidRDefault="00804593" w:rsidP="0016677A">
      <w:pPr>
        <w:pStyle w:val="Heading3"/>
        <w:rPr>
          <w:lang w:val="en-CA"/>
        </w:rPr>
      </w:pPr>
      <w:r w:rsidRPr="00F828F7">
        <w:rPr>
          <w:lang w:val="en-CA"/>
        </w:rPr>
        <w:t>Prediction weight</w:t>
      </w:r>
      <w:r w:rsidR="00F828F7">
        <w:rPr>
          <w:lang w:val="en-CA"/>
        </w:rPr>
        <w:t xml:space="preserve"> table semantics</w:t>
      </w:r>
    </w:p>
    <w:p w:rsidR="00F828F7" w:rsidRDefault="00F828F7" w:rsidP="00F828F7">
      <w:pPr>
        <w:jc w:val="both"/>
      </w:pPr>
      <w:r>
        <w:t>No change except removal of semantics for removed syntax elements for signaling of prediction weights for list 1 entries.</w:t>
      </w:r>
    </w:p>
    <w:p w:rsidR="00DE487D" w:rsidRDefault="00DE487D" w:rsidP="0016677A">
      <w:pPr>
        <w:pStyle w:val="Heading2"/>
        <w:rPr>
          <w:lang w:val="en-CA"/>
        </w:rPr>
      </w:pPr>
      <w:r>
        <w:rPr>
          <w:lang w:val="en-CA"/>
        </w:rPr>
        <w:t>Method 4</w:t>
      </w:r>
    </w:p>
    <w:p w:rsidR="00DE487D" w:rsidRDefault="00DE487D" w:rsidP="00DE487D">
      <w:pPr>
        <w:jc w:val="both"/>
      </w:pPr>
      <w:r>
        <w:rPr>
          <w:lang w:val="en-CA"/>
        </w:rPr>
        <w:t xml:space="preserve">For a B slice, </w:t>
      </w:r>
      <w:r>
        <w:t>two signaling mechanisms can be supported:</w:t>
      </w:r>
    </w:p>
    <w:p w:rsidR="00DE487D" w:rsidRDefault="00DE487D" w:rsidP="00DE487D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</w:rPr>
      </w:pPr>
      <w:r w:rsidRPr="00433BB5">
        <w:rPr>
          <w:rFonts w:ascii="Times New Roman" w:hAnsi="Times New Roman"/>
        </w:rPr>
        <w:t>To signal only the weights for List 0 and List 1</w:t>
      </w:r>
      <w:r>
        <w:rPr>
          <w:rFonts w:ascii="Times New Roman" w:hAnsi="Times New Roman"/>
        </w:rPr>
        <w:t xml:space="preserve"> entries</w:t>
      </w:r>
      <w:r w:rsidR="001136CF">
        <w:rPr>
          <w:rFonts w:ascii="Times New Roman" w:hAnsi="Times New Roman"/>
        </w:rPr>
        <w:t>, and the weights of the entries in List C are derived to be the same as the respectively mapping entries in List 0 or List 1</w:t>
      </w:r>
      <w:r>
        <w:rPr>
          <w:rFonts w:ascii="Times New Roman" w:hAnsi="Times New Roman"/>
        </w:rPr>
        <w:t>;</w:t>
      </w:r>
    </w:p>
    <w:p w:rsidR="00DE487D" w:rsidRDefault="00DE487D" w:rsidP="00DE487D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To signal only the weights for List C entries</w:t>
      </w:r>
      <w:r w:rsidR="001136CF">
        <w:rPr>
          <w:rFonts w:ascii="Times New Roman" w:hAnsi="Times New Roman"/>
        </w:rPr>
        <w:t xml:space="preserve">, and the weights of the entries in List0 and List1 are derived to be the same as the respectively mapping entries List C, and it is </w:t>
      </w:r>
      <w:r w:rsidR="001136CF">
        <w:t>required that the signaled combined list contains every reference picture in list 0 and list 1 when this signaling is in use</w:t>
      </w:r>
      <w:r w:rsidR="001136CF">
        <w:rPr>
          <w:rFonts w:ascii="Times New Roman" w:hAnsi="Times New Roman"/>
        </w:rPr>
        <w:t>.</w:t>
      </w:r>
    </w:p>
    <w:p w:rsidR="00DE487D" w:rsidRPr="001136CF" w:rsidRDefault="0016677A" w:rsidP="00162DD4">
      <w:pPr>
        <w:pStyle w:val="Heading3"/>
        <w:rPr>
          <w:lang w:val="en-CA"/>
        </w:rPr>
      </w:pPr>
      <w:r w:rsidRPr="00413113">
        <w:rPr>
          <w:lang w:val="en-CA"/>
        </w:rPr>
        <w:t>Prediction weight table 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0"/>
        <w:gridCol w:w="1157"/>
      </w:tblGrid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t>pred_weight_table( 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heading"/>
            </w:pPr>
            <w:r w:rsidRPr="00FB08DB">
              <w:t>Descriptor</w:t>
            </w: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>
              <w:tab/>
              <w:t xml:space="preserve">if ( </w:t>
            </w:r>
            <w:r w:rsidRPr="00FB08DB">
              <w:rPr>
                <w:rFonts w:hint="eastAsia"/>
                <w:bCs/>
              </w:rPr>
              <w:t xml:space="preserve">slice_type  = =  B </w:t>
            </w:r>
            <w:r>
              <w:rPr>
                <w:bCs/>
              </w:rPr>
              <w:t>)</w:t>
            </w:r>
            <w:r w:rsidRPr="00FB08DB">
              <w:rPr>
                <w:rFonts w:hint="eastAsia"/>
                <w:bCs/>
              </w:rPr>
              <w:t xml:space="preserve">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heading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DF254D" w:rsidRDefault="00DE487D" w:rsidP="00B23236">
            <w:pPr>
              <w:pStyle w:val="tablesyntax"/>
              <w:rPr>
                <w:b/>
              </w:rPr>
            </w:pPr>
            <w:r>
              <w:tab/>
            </w:r>
            <w:r>
              <w:tab/>
            </w:r>
            <w:r>
              <w:rPr>
                <w:b/>
                <w:highlight w:val="yellow"/>
              </w:rPr>
              <w:t>wp</w:t>
            </w:r>
            <w:r w:rsidRPr="00DF254D">
              <w:rPr>
                <w:b/>
                <w:highlight w:val="yellow"/>
              </w:rPr>
              <w:t>_</w:t>
            </w:r>
            <w:r>
              <w:rPr>
                <w:b/>
                <w:highlight w:val="yellow"/>
              </w:rPr>
              <w:t>weight</w:t>
            </w:r>
            <w:r w:rsidRPr="00DF254D">
              <w:rPr>
                <w:b/>
                <w:highlight w:val="yellow"/>
              </w:rPr>
              <w:t>_</w:t>
            </w:r>
            <w:r>
              <w:rPr>
                <w:b/>
                <w:highlight w:val="yellow"/>
              </w:rPr>
              <w:t>lc_only</w:t>
            </w:r>
            <w:r w:rsidRPr="009C7315">
              <w:rPr>
                <w:b/>
                <w:highlight w:val="yellow"/>
              </w:rPr>
              <w:t>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DF254D" w:rsidRDefault="00DE487D" w:rsidP="00B23236">
            <w:pPr>
              <w:pStyle w:val="tableheading"/>
              <w:rPr>
                <w:b w:val="0"/>
              </w:rPr>
            </w:pPr>
            <w:r w:rsidRPr="00DF254D">
              <w:rPr>
                <w:b w:val="0"/>
              </w:rPr>
              <w:t>u(</w:t>
            </w:r>
            <w:r>
              <w:rPr>
                <w:b w:val="0"/>
              </w:rPr>
              <w:t>2</w:t>
            </w:r>
            <w:r w:rsidRPr="00DF254D">
              <w:rPr>
                <w:b w:val="0"/>
              </w:rPr>
              <w:t>)</w:t>
            </w: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b/>
                <w:bCs/>
              </w:rPr>
              <w:tab/>
              <w:t>luma_log2_weight_denom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  <w:r w:rsidRPr="00FB08DB">
              <w:t>ue(v)</w:t>
            </w: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  <w:rPr>
                <w:bCs/>
              </w:rPr>
            </w:pPr>
            <w:r w:rsidRPr="00FB08DB">
              <w:rPr>
                <w:b/>
                <w:bCs/>
              </w:rPr>
              <w:tab/>
            </w:r>
            <w:r w:rsidRPr="00FB08DB">
              <w:rPr>
                <w:bCs/>
              </w:rPr>
              <w:t>if( chroma_format_idc  !=  0 )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rFonts w:hint="eastAsia"/>
                <w:b/>
                <w:bCs/>
              </w:rPr>
              <w:t>delta_</w:t>
            </w:r>
            <w:r w:rsidRPr="00FB08DB">
              <w:rPr>
                <w:b/>
                <w:bCs/>
              </w:rPr>
              <w:t>chroma_log2_weight_denom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  <w:r w:rsidRPr="00FB08DB">
              <w:rPr>
                <w:rFonts w:hint="eastAsia"/>
                <w:lang w:eastAsia="ko-KR"/>
              </w:rPr>
              <w:t>s</w:t>
            </w:r>
            <w:r w:rsidRPr="00FB08DB">
              <w:t>e(v)</w:t>
            </w: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  <w:rPr>
                <w:bCs/>
              </w:rPr>
            </w:pPr>
            <w:r w:rsidRPr="00FB08DB">
              <w:rPr>
                <w:rFonts w:hint="eastAsia"/>
                <w:bCs/>
              </w:rPr>
              <w:tab/>
              <w:t xml:space="preserve">if( slice_type  = =  P | | </w:t>
            </w:r>
          </w:p>
          <w:p w:rsidR="00DE487D" w:rsidRPr="00FB08DB" w:rsidRDefault="00DE487D" w:rsidP="00B23236">
            <w:pPr>
              <w:pStyle w:val="tablesyntax"/>
              <w:rPr>
                <w:bCs/>
              </w:rPr>
            </w:pPr>
            <w:r w:rsidRPr="00FB08DB">
              <w:rPr>
                <w:bCs/>
              </w:rPr>
              <w:tab/>
            </w:r>
            <w:r w:rsidRPr="00FB08DB">
              <w:rPr>
                <w:rFonts w:hint="eastAsia"/>
                <w:bCs/>
              </w:rPr>
              <w:tab/>
              <w:t>( slice_type  = =  B  &amp;&amp;</w:t>
            </w:r>
            <w:r>
              <w:rPr>
                <w:bCs/>
              </w:rPr>
              <w:t>!</w:t>
            </w:r>
            <w:r w:rsidRPr="004E28C1">
              <w:rPr>
                <w:highlight w:val="yellow"/>
              </w:rPr>
              <w:t>wp_weight_lc_only_flag</w:t>
            </w:r>
            <w:r>
              <w:rPr>
                <w:b/>
              </w:rPr>
              <w:t xml:space="preserve"> </w:t>
            </w:r>
            <w:r w:rsidRPr="00FB08DB">
              <w:rPr>
                <w:rFonts w:hint="eastAsia"/>
                <w:bCs/>
              </w:rPr>
              <w:t>)</w:t>
            </w:r>
            <w:r w:rsidRPr="00FB08DB">
              <w:rPr>
                <w:bCs/>
                <w:lang w:val="en-US"/>
              </w:rPr>
              <w:t xml:space="preserve"> </w:t>
            </w:r>
            <w:r w:rsidRPr="00FB08DB">
              <w:rPr>
                <w:rFonts w:hint="eastAsia"/>
                <w:bCs/>
                <w:lang w:val="en-US"/>
              </w:rPr>
              <w:t>)</w:t>
            </w:r>
            <w:r w:rsidRPr="00FB08DB">
              <w:rPr>
                <w:rFonts w:hint="eastAsia"/>
                <w:bCs/>
              </w:rPr>
              <w:t xml:space="preserve">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Del="00936432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</w:rPr>
              <w:tab/>
            </w:r>
            <w:r w:rsidRPr="00FB08DB">
              <w:tab/>
              <w:t>for( i = 0; i &lt;=</w:t>
            </w:r>
            <w:r w:rsidRPr="00FB08DB">
              <w:rPr>
                <w:lang w:eastAsia="ja-JP"/>
              </w:rPr>
              <w:t xml:space="preserve"> </w:t>
            </w:r>
            <w:r w:rsidRPr="00FB08DB">
              <w:t>num_ref_idx_l0_active_minus1</w:t>
            </w:r>
            <w:r w:rsidRPr="00FB08DB">
              <w:rPr>
                <w:lang w:eastAsia="ja-JP"/>
              </w:rPr>
              <w:t xml:space="preserve">; </w:t>
            </w:r>
            <w:r w:rsidRPr="00FB08DB">
              <w:t>i++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  <w:t>luma_weight_l0_flag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  <w:r w:rsidRPr="00FB08DB">
              <w:t>u(1)</w:t>
            </w: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  <w:t>if( luma_weight_l0_flag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rFonts w:hint="eastAsia"/>
                <w:b/>
                <w:bCs/>
              </w:rPr>
              <w:t>delta_</w:t>
            </w:r>
            <w:r w:rsidRPr="00FB08DB">
              <w:rPr>
                <w:b/>
                <w:bCs/>
              </w:rPr>
              <w:t>luma_weight_l0[</w:t>
            </w:r>
            <w:r w:rsidRPr="00FB08DB">
              <w:t> i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  <w:r w:rsidRPr="00FB08DB">
              <w:t>se(v)</w:t>
            </w: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</w:rPr>
              <w:t>luma_offset_l0[</w:t>
            </w:r>
            <w:r w:rsidRPr="00FB08DB">
              <w:t> i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  <w:r w:rsidRPr="00FB08DB">
              <w:t>se(v)</w:t>
            </w: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  <w:rPr>
                <w:lang w:eastAsia="ja-JP"/>
              </w:rPr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if( chroma_format_idc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  <w:t>chroma_weight_l0_flag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  <w:r w:rsidRPr="00FB08DB">
              <w:t>u(1)</w:t>
            </w: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chroma_weight_l0_flag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for( j =0;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rFonts w:hint="eastAsia"/>
                <w:b/>
                <w:bCs/>
              </w:rPr>
              <w:t>delta_</w:t>
            </w:r>
            <w:r w:rsidRPr="00FB08DB">
              <w:rPr>
                <w:b/>
                <w:bCs/>
              </w:rPr>
              <w:t>chroma_weight_l0[</w:t>
            </w:r>
            <w:r w:rsidRPr="00FB08DB">
              <w:t> i </w:t>
            </w:r>
            <w:r w:rsidRPr="00FB08DB">
              <w:rPr>
                <w:b/>
                <w:bCs/>
              </w:rPr>
              <w:t>][</w:t>
            </w:r>
            <w:r w:rsidRPr="00FB08DB">
              <w:t> j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  <w:r w:rsidRPr="00FB08DB">
              <w:t>se(v)</w:t>
            </w: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  <w:rPr>
                <w:sz w:val="22"/>
                <w:szCs w:val="22"/>
                <w:lang w:val="pl-PL"/>
              </w:rPr>
            </w:pPr>
            <w:r w:rsidRPr="00FB08DB">
              <w:rPr>
                <w:rFonts w:hint="eastAsia"/>
                <w:b/>
                <w:bCs/>
                <w:lang w:val="pl-PL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rFonts w:hint="eastAsia"/>
                <w:b/>
                <w:bCs/>
                <w:lang w:val="pl-PL"/>
              </w:rPr>
              <w:t>delta_</w:t>
            </w:r>
            <w:r w:rsidRPr="00FB08DB">
              <w:rPr>
                <w:b/>
                <w:bCs/>
                <w:lang w:val="pl-PL"/>
              </w:rPr>
              <w:t>chroma_offset_l0[</w:t>
            </w:r>
            <w:r w:rsidRPr="00FB08DB">
              <w:rPr>
                <w:lang w:val="pl-PL"/>
              </w:rPr>
              <w:t> i </w:t>
            </w:r>
            <w:r w:rsidRPr="00FB08DB">
              <w:rPr>
                <w:b/>
                <w:bCs/>
                <w:lang w:val="pl-PL"/>
              </w:rPr>
              <w:t>][</w:t>
            </w:r>
            <w:r w:rsidRPr="00FB08DB">
              <w:rPr>
                <w:lang w:val="pl-PL"/>
              </w:rPr>
              <w:t> j </w:t>
            </w:r>
            <w:r w:rsidRPr="00FB08DB">
              <w:rPr>
                <w:b/>
                <w:bCs/>
                <w:lang w:val="pl-PL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  <w:r w:rsidRPr="00FB08DB">
              <w:t>se(v)</w:t>
            </w: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  <w:rPr>
                <w:lang w:eastAsia="ja-JP"/>
              </w:rPr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tab/>
            </w:r>
            <w:r w:rsidRPr="00FB08DB">
              <w:rPr>
                <w:rFonts w:hint="eastAsia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rPr>
                <w:lang w:eastAsia="ja-JP"/>
              </w:rPr>
              <w:tab/>
              <w:t>if( slice_type  = =  B )</w:t>
            </w:r>
            <w:r w:rsidRPr="00FB08DB">
              <w:rPr>
                <w:rFonts w:hint="eastAsia"/>
              </w:rPr>
              <w:t xml:space="preserve">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A21612">
              <w:rPr>
                <w:rFonts w:hint="eastAsia"/>
                <w:highlight w:val="yellow"/>
              </w:rPr>
              <w:t>if(</w:t>
            </w:r>
            <w:r>
              <w:rPr>
                <w:highlight w:val="yellow"/>
              </w:rPr>
              <w:t>!</w:t>
            </w:r>
            <w:r w:rsidRPr="004E28C1">
              <w:rPr>
                <w:highlight w:val="yellow"/>
              </w:rPr>
              <w:t>wp_weight_lc_only_flag</w:t>
            </w:r>
            <w:r w:rsidRPr="00A21612">
              <w:rPr>
                <w:rFonts w:hint="eastAsia"/>
                <w:highlight w:val="yellow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  <w:t>for( i = 0; i &lt;=</w:t>
            </w:r>
            <w:r w:rsidRPr="00FB08DB">
              <w:rPr>
                <w:lang w:eastAsia="ja-JP"/>
              </w:rPr>
              <w:t xml:space="preserve"> </w:t>
            </w:r>
            <w:r w:rsidRPr="00FB08DB">
              <w:t>num_ref_idx_l1_active_minus1</w:t>
            </w:r>
            <w:r w:rsidRPr="00FB08DB">
              <w:rPr>
                <w:lang w:eastAsia="ja-JP"/>
              </w:rPr>
              <w:t xml:space="preserve">; </w:t>
            </w:r>
            <w:r w:rsidRPr="00FB08DB">
              <w:t>i++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  <w:t>luma_weight_l1_flag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  <w:r w:rsidRPr="00FB08DB">
              <w:t>u(1)</w:t>
            </w: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luma_weight_l1_flag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rFonts w:hint="eastAsia"/>
                <w:b/>
                <w:bCs/>
              </w:rPr>
              <w:t>delta_</w:t>
            </w:r>
            <w:r w:rsidRPr="00FB08DB">
              <w:rPr>
                <w:b/>
                <w:bCs/>
              </w:rPr>
              <w:t>luma_weight_l1[</w:t>
            </w:r>
            <w:r w:rsidRPr="00FB08DB">
              <w:t> i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  <w:r w:rsidRPr="00FB08DB">
              <w:t>se(v)</w:t>
            </w: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rFonts w:eastAsia="宋体"/>
                <w:b/>
                <w:bCs/>
                <w:lang w:eastAsia="zh-CN"/>
              </w:rPr>
              <w:tab/>
            </w:r>
            <w:r w:rsidRPr="00FB08DB">
              <w:rPr>
                <w:rFonts w:eastAsia="宋体"/>
                <w:b/>
                <w:bCs/>
                <w:lang w:eastAsia="zh-CN"/>
              </w:rPr>
              <w:tab/>
            </w:r>
            <w:r w:rsidRPr="00FB08DB">
              <w:rPr>
                <w:rFonts w:eastAsia="宋体"/>
                <w:b/>
                <w:bCs/>
                <w:lang w:eastAsia="zh-CN"/>
              </w:rPr>
              <w:tab/>
            </w:r>
            <w:r w:rsidRPr="00FB08DB">
              <w:rPr>
                <w:rFonts w:eastAsia="宋体"/>
                <w:b/>
                <w:bCs/>
                <w:lang w:eastAsia="zh-CN"/>
              </w:rPr>
              <w:tab/>
              <w:t>l</w:t>
            </w:r>
            <w:r w:rsidRPr="00FB08DB">
              <w:rPr>
                <w:b/>
                <w:bCs/>
              </w:rPr>
              <w:t>uma_offset_l1[</w:t>
            </w:r>
            <w:r w:rsidRPr="00FB08DB">
              <w:t> i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  <w:r w:rsidRPr="00FB08DB">
              <w:t>se(v)</w:t>
            </w: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  <w:rPr>
                <w:lang w:eastAsia="ja-JP"/>
              </w:rPr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if( chroma_format_idc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>chroma_weight_l1_flag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  <w:r w:rsidRPr="00FB08DB">
              <w:t>u(1)</w:t>
            </w: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chroma_weight_l1_flag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for( j = 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rFonts w:hint="eastAsia"/>
                <w:b/>
                <w:bCs/>
              </w:rPr>
              <w:t>delta_</w:t>
            </w:r>
            <w:r w:rsidRPr="00FB08DB">
              <w:rPr>
                <w:b/>
                <w:bCs/>
              </w:rPr>
              <w:t>chroma_weight_l1[</w:t>
            </w:r>
            <w:r w:rsidRPr="00FB08DB">
              <w:t> i </w:t>
            </w:r>
            <w:r w:rsidRPr="00FB08DB">
              <w:rPr>
                <w:b/>
                <w:bCs/>
              </w:rPr>
              <w:t>][</w:t>
            </w:r>
            <w:r w:rsidRPr="00FB08DB">
              <w:t> j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  <w:r w:rsidRPr="00FB08DB">
              <w:t>se(v)</w:t>
            </w: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  <w:rPr>
                <w:lang w:val="pl-PL"/>
              </w:rPr>
            </w:pPr>
            <w:r w:rsidRPr="00FB08DB">
              <w:rPr>
                <w:rFonts w:hint="eastAsia"/>
                <w:b/>
                <w:bCs/>
                <w:lang w:val="pl-PL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rFonts w:hint="eastAsia"/>
                <w:b/>
                <w:bCs/>
                <w:lang w:val="pl-PL"/>
              </w:rPr>
              <w:t>delta_</w:t>
            </w:r>
            <w:r w:rsidRPr="00FB08DB">
              <w:rPr>
                <w:b/>
                <w:bCs/>
                <w:lang w:val="pl-PL"/>
              </w:rPr>
              <w:t>chroma_offset_l1[</w:t>
            </w:r>
            <w:r w:rsidRPr="00FB08DB">
              <w:rPr>
                <w:lang w:val="pl-PL"/>
              </w:rPr>
              <w:t> i </w:t>
            </w:r>
            <w:r w:rsidRPr="00FB08DB">
              <w:rPr>
                <w:b/>
                <w:bCs/>
                <w:lang w:val="pl-PL"/>
              </w:rPr>
              <w:t>][</w:t>
            </w:r>
            <w:r w:rsidRPr="00FB08DB">
              <w:rPr>
                <w:lang w:val="pl-PL"/>
              </w:rPr>
              <w:t> j </w:t>
            </w:r>
            <w:r w:rsidRPr="00FB08DB">
              <w:rPr>
                <w:b/>
                <w:bCs/>
                <w:lang w:val="pl-PL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  <w:r w:rsidRPr="00FB08DB">
              <w:t>se(v)</w:t>
            </w: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lang w:eastAsia="ja-JP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  <w:rPr>
                <w:bCs/>
                <w:lang w:eastAsia="ja-JP"/>
              </w:rPr>
            </w:pPr>
            <w:r w:rsidRPr="00FB08DB">
              <w:rPr>
                <w:rFonts w:hint="eastAsia"/>
                <w:bCs/>
              </w:rPr>
              <w:tab/>
            </w:r>
            <w:r w:rsidRPr="00FB08DB">
              <w:rPr>
                <w:bCs/>
                <w:lang w:eastAsia="ja-JP"/>
              </w:rPr>
              <w:tab/>
            </w:r>
            <w:r w:rsidRPr="00FB08DB">
              <w:rPr>
                <w:bCs/>
                <w:lang w:eastAsia="ja-JP"/>
              </w:rPr>
              <w:tab/>
            </w:r>
            <w:r w:rsidRPr="00FB08DB">
              <w:rPr>
                <w:bCs/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>
              <w:tab/>
            </w:r>
            <w:r>
              <w:tab/>
            </w:r>
            <w:r w:rsidRPr="00A21612">
              <w:rPr>
                <w:rFonts w:hint="eastAsia"/>
                <w:highlight w:val="yellow"/>
              </w:rPr>
              <w:t>if(</w:t>
            </w:r>
            <w:r w:rsidRPr="004E28C1">
              <w:rPr>
                <w:highlight w:val="yellow"/>
              </w:rPr>
              <w:t>wp_weight_lc_only_flag</w:t>
            </w:r>
            <w:r w:rsidRPr="00A21612">
              <w:rPr>
                <w:rFonts w:hint="eastAsia"/>
                <w:highlight w:val="yellow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  <w:t>for( i = 0; i &lt;=</w:t>
            </w:r>
            <w:r w:rsidRPr="00FB08DB">
              <w:rPr>
                <w:lang w:eastAsia="ja-JP"/>
              </w:rPr>
              <w:t xml:space="preserve"> </w:t>
            </w:r>
            <w:r w:rsidRPr="00FB08DB">
              <w:t>num_ref_idx_l</w:t>
            </w:r>
            <w:r w:rsidRPr="00FB08DB">
              <w:rPr>
                <w:rFonts w:hint="eastAsia"/>
              </w:rPr>
              <w:t>c</w:t>
            </w:r>
            <w:r w:rsidRPr="00FB08DB">
              <w:t>_active_minus1</w:t>
            </w:r>
            <w:r w:rsidRPr="00FB08DB">
              <w:rPr>
                <w:lang w:eastAsia="ja-JP"/>
              </w:rPr>
              <w:t xml:space="preserve">; </w:t>
            </w:r>
            <w:r w:rsidRPr="00FB08DB">
              <w:t>i++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  <w:t>luma_weight_l</w:t>
            </w:r>
            <w:r w:rsidRPr="00FB08DB">
              <w:rPr>
                <w:rFonts w:hint="eastAsia"/>
                <w:b/>
                <w:bCs/>
              </w:rPr>
              <w:t>c</w:t>
            </w:r>
            <w:r w:rsidRPr="00FB08DB">
              <w:rPr>
                <w:b/>
                <w:bCs/>
                <w:lang w:eastAsia="ja-JP"/>
              </w:rPr>
              <w:t>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  <w:r w:rsidRPr="00FB08DB">
              <w:t>u(1)</w:t>
            </w: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luma_weight_l1_flag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rFonts w:hint="eastAsia"/>
                <w:b/>
                <w:bCs/>
              </w:rPr>
              <w:t>delta_</w:t>
            </w:r>
            <w:r w:rsidRPr="00FB08DB">
              <w:rPr>
                <w:b/>
                <w:bCs/>
              </w:rPr>
              <w:t>luma_weight_l</w:t>
            </w:r>
            <w:r w:rsidRPr="00FB08DB">
              <w:rPr>
                <w:rFonts w:hint="eastAsia"/>
                <w:b/>
                <w:bCs/>
              </w:rPr>
              <w:t>c</w:t>
            </w:r>
            <w:r w:rsidRPr="00FB08DB">
              <w:rPr>
                <w:b/>
                <w:bCs/>
              </w:rPr>
              <w:t>[</w:t>
            </w:r>
            <w:r w:rsidRPr="00FB08DB">
              <w:t> i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  <w:r w:rsidRPr="00FB08DB">
              <w:t>se(v)</w:t>
            </w: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rFonts w:eastAsia="宋体"/>
                <w:b/>
                <w:bCs/>
                <w:lang w:eastAsia="zh-CN"/>
              </w:rPr>
              <w:tab/>
            </w:r>
            <w:r w:rsidRPr="00FB08DB">
              <w:rPr>
                <w:rFonts w:eastAsia="宋体"/>
                <w:b/>
                <w:bCs/>
                <w:lang w:eastAsia="zh-CN"/>
              </w:rPr>
              <w:tab/>
            </w:r>
            <w:r w:rsidRPr="00FB08DB">
              <w:rPr>
                <w:rFonts w:eastAsia="宋体"/>
                <w:b/>
                <w:bCs/>
                <w:lang w:eastAsia="zh-CN"/>
              </w:rPr>
              <w:tab/>
            </w:r>
            <w:r w:rsidRPr="00FB08DB">
              <w:rPr>
                <w:rFonts w:eastAsia="宋体"/>
                <w:b/>
                <w:bCs/>
                <w:lang w:eastAsia="zh-CN"/>
              </w:rPr>
              <w:tab/>
              <w:t>l</w:t>
            </w:r>
            <w:r w:rsidRPr="00FB08DB">
              <w:rPr>
                <w:b/>
                <w:bCs/>
              </w:rPr>
              <w:t>uma_offset_l</w:t>
            </w:r>
            <w:r w:rsidRPr="00FB08DB">
              <w:rPr>
                <w:rFonts w:hint="eastAsia"/>
                <w:b/>
                <w:bCs/>
              </w:rPr>
              <w:t>c</w:t>
            </w:r>
            <w:r w:rsidRPr="00FB08DB">
              <w:rPr>
                <w:b/>
                <w:bCs/>
              </w:rPr>
              <w:t>[</w:t>
            </w:r>
            <w:r w:rsidRPr="00FB08DB">
              <w:t> i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  <w:r w:rsidRPr="00FB08DB">
              <w:t>se(v)</w:t>
            </w: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if( chroma_format_idc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>chroma_weight_l</w:t>
            </w:r>
            <w:r w:rsidRPr="00FB08DB">
              <w:rPr>
                <w:rFonts w:hint="eastAsia"/>
                <w:b/>
                <w:bCs/>
              </w:rPr>
              <w:t>c</w:t>
            </w:r>
            <w:r w:rsidRPr="00FB08DB">
              <w:rPr>
                <w:b/>
                <w:bCs/>
                <w:lang w:eastAsia="ja-JP"/>
              </w:rPr>
              <w:t>_flag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  <w:r w:rsidRPr="00FB08DB">
              <w:t>u(1)</w:t>
            </w: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if( chroma_weight_l</w:t>
            </w:r>
            <w:r w:rsidRPr="00FB08DB">
              <w:rPr>
                <w:rFonts w:hint="eastAsia"/>
              </w:rPr>
              <w:t>c</w:t>
            </w:r>
            <w:r w:rsidRPr="00FB08DB">
              <w:t>_flag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for( j = 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rFonts w:hint="eastAsia"/>
                <w:b/>
                <w:bCs/>
              </w:rPr>
              <w:t>delta_</w:t>
            </w:r>
            <w:r w:rsidRPr="00FB08DB">
              <w:rPr>
                <w:b/>
                <w:bCs/>
              </w:rPr>
              <w:t>chroma_weight_l</w:t>
            </w:r>
            <w:r w:rsidRPr="00FB08DB">
              <w:rPr>
                <w:rFonts w:hint="eastAsia"/>
                <w:b/>
                <w:bCs/>
              </w:rPr>
              <w:t>c</w:t>
            </w:r>
            <w:r w:rsidRPr="00FB08DB">
              <w:rPr>
                <w:b/>
                <w:bCs/>
              </w:rPr>
              <w:t>[</w:t>
            </w:r>
            <w:r w:rsidRPr="00FB08DB">
              <w:t> i </w:t>
            </w:r>
            <w:r w:rsidRPr="00FB08DB">
              <w:rPr>
                <w:b/>
                <w:bCs/>
              </w:rPr>
              <w:t>][</w:t>
            </w:r>
            <w:r w:rsidRPr="00FB08DB">
              <w:t> j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  <w:r w:rsidRPr="00FB08DB">
              <w:t>se(v)</w:t>
            </w: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rPr>
                <w:rFonts w:hint="eastAsia"/>
                <w:b/>
                <w:bCs/>
                <w:lang w:val="pl-PL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rFonts w:hint="eastAsia"/>
                <w:b/>
                <w:bCs/>
                <w:lang w:val="pl-PL"/>
              </w:rPr>
              <w:t>delta_</w:t>
            </w:r>
            <w:r w:rsidRPr="00FB08DB">
              <w:rPr>
                <w:b/>
                <w:bCs/>
                <w:lang w:val="pl-PL"/>
              </w:rPr>
              <w:t>chroma_offset_l</w:t>
            </w:r>
            <w:r w:rsidRPr="00FB08DB">
              <w:rPr>
                <w:rFonts w:hint="eastAsia"/>
                <w:b/>
                <w:bCs/>
                <w:lang w:val="pl-PL"/>
              </w:rPr>
              <w:t>c</w:t>
            </w:r>
            <w:r w:rsidRPr="00FB08DB">
              <w:rPr>
                <w:b/>
                <w:bCs/>
                <w:lang w:val="pl-PL"/>
              </w:rPr>
              <w:t>[</w:t>
            </w:r>
            <w:r w:rsidRPr="00FB08DB">
              <w:rPr>
                <w:lang w:val="pl-PL"/>
              </w:rPr>
              <w:t> i </w:t>
            </w:r>
            <w:r w:rsidRPr="00FB08DB">
              <w:rPr>
                <w:b/>
                <w:bCs/>
                <w:lang w:val="pl-PL"/>
              </w:rPr>
              <w:t>][</w:t>
            </w:r>
            <w:r w:rsidRPr="00FB08DB">
              <w:rPr>
                <w:lang w:val="pl-PL"/>
              </w:rPr>
              <w:t> j </w:t>
            </w:r>
            <w:r w:rsidRPr="00FB08DB">
              <w:rPr>
                <w:b/>
                <w:bCs/>
                <w:lang w:val="pl-PL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  <w:r w:rsidRPr="00FB08DB">
              <w:t>se(v)</w:t>
            </w: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rPr>
                <w:rFonts w:hint="eastAsia"/>
                <w:b/>
                <w:bCs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lang w:eastAsia="ja-JP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rPr>
                <w:rFonts w:hint="eastAsia"/>
                <w:bCs/>
              </w:rPr>
              <w:tab/>
            </w:r>
            <w:r w:rsidRPr="00FB08DB">
              <w:rPr>
                <w:bCs/>
                <w:lang w:eastAsia="ja-JP"/>
              </w:rPr>
              <w:tab/>
            </w:r>
            <w:r w:rsidRPr="00FB08DB">
              <w:rPr>
                <w:bCs/>
                <w:lang w:eastAsia="ja-JP"/>
              </w:rPr>
              <w:tab/>
            </w:r>
            <w:r w:rsidRPr="00FB08DB">
              <w:rPr>
                <w:bCs/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rPr>
                <w:rFonts w:hint="eastAsia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rPr>
                <w:rFonts w:hint="eastAsia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  <w:tr w:rsidR="00DE487D" w:rsidRPr="00FB08DB" w:rsidTr="00B23236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syntax"/>
            </w:pPr>
            <w:r w:rsidRPr="00FB08DB"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7D" w:rsidRPr="00FB08DB" w:rsidRDefault="00DE487D" w:rsidP="00B23236">
            <w:pPr>
              <w:pStyle w:val="tablecell"/>
            </w:pPr>
          </w:p>
        </w:tc>
      </w:tr>
    </w:tbl>
    <w:p w:rsidR="00DE487D" w:rsidRDefault="00DE487D" w:rsidP="00DE487D">
      <w:pPr>
        <w:rPr>
          <w:lang w:val="en-CA"/>
        </w:rPr>
      </w:pPr>
    </w:p>
    <w:p w:rsidR="00DE487D" w:rsidRPr="00753003" w:rsidRDefault="00DE487D" w:rsidP="00162DD4">
      <w:pPr>
        <w:pStyle w:val="Heading3"/>
        <w:rPr>
          <w:lang w:val="en-CA"/>
        </w:rPr>
      </w:pPr>
      <w:r w:rsidRPr="001136CF">
        <w:rPr>
          <w:lang w:val="en-CA"/>
        </w:rPr>
        <w:t>Prediction weight table semantics</w:t>
      </w:r>
    </w:p>
    <w:p w:rsidR="001136CF" w:rsidRDefault="00135511" w:rsidP="00215BC1">
      <w:r w:rsidRPr="005D3A03">
        <w:rPr>
          <w:b/>
        </w:rPr>
        <w:t>wp_weight_lc_only_flag</w:t>
      </w:r>
      <w:r>
        <w:rPr>
          <w:b/>
          <w:bCs/>
        </w:rPr>
        <w:t xml:space="preserve"> </w:t>
      </w:r>
      <w:r w:rsidRPr="00EB0438">
        <w:rPr>
          <w:color w:val="000000" w:themeColor="text1"/>
        </w:rPr>
        <w:t>equal to </w:t>
      </w:r>
      <w:r>
        <w:rPr>
          <w:color w:val="000000" w:themeColor="text1"/>
        </w:rPr>
        <w:t>1</w:t>
      </w:r>
      <w:r w:rsidRPr="00EB0438">
        <w:rPr>
          <w:color w:val="000000" w:themeColor="text1"/>
        </w:rPr>
        <w:t xml:space="preserve"> specifies </w:t>
      </w:r>
      <w:r w:rsidR="001136CF">
        <w:rPr>
          <w:color w:val="000000" w:themeColor="text1"/>
        </w:rPr>
        <w:t xml:space="preserve">that </w:t>
      </w:r>
      <w:r>
        <w:rPr>
          <w:color w:val="000000" w:themeColor="text1"/>
        </w:rPr>
        <w:t xml:space="preserve">prediction weights for the combined list are signalled, but prediction weights for RefPicList0 or RefPicList1 are not signalled. </w:t>
      </w:r>
      <w:r w:rsidRPr="005D3A03">
        <w:t>wp_weight_lc_only_flag</w:t>
      </w:r>
      <w:r>
        <w:rPr>
          <w:b/>
          <w:bCs/>
        </w:rPr>
        <w:t xml:space="preserve"> </w:t>
      </w:r>
      <w:r w:rsidRPr="00EB0438">
        <w:rPr>
          <w:color w:val="000000" w:themeColor="text1"/>
        </w:rPr>
        <w:t>equal to </w:t>
      </w:r>
      <w:r>
        <w:rPr>
          <w:color w:val="000000" w:themeColor="text1"/>
        </w:rPr>
        <w:t xml:space="preserve">0 specifies </w:t>
      </w:r>
      <w:r w:rsidR="001136CF">
        <w:rPr>
          <w:color w:val="000000" w:themeColor="text1"/>
        </w:rPr>
        <w:t xml:space="preserve">that </w:t>
      </w:r>
      <w:r>
        <w:rPr>
          <w:color w:val="000000" w:themeColor="text1"/>
        </w:rPr>
        <w:t>prediction weights for RefPicList0 and prediction weights for RefPicList1 are signalled, but prediction weights for the combined list are not signalled</w:t>
      </w:r>
      <w:r w:rsidRPr="00210652">
        <w:t>.</w:t>
      </w:r>
    </w:p>
    <w:p w:rsidR="00CD2220" w:rsidRPr="005B217D" w:rsidRDefault="00CD2220" w:rsidP="00CD2220">
      <w:pPr>
        <w:pStyle w:val="Heading1"/>
        <w:rPr>
          <w:lang w:val="en-CA"/>
        </w:rPr>
      </w:pPr>
      <w:r w:rsidRPr="005B217D">
        <w:rPr>
          <w:lang w:val="en-CA"/>
        </w:rPr>
        <w:t>Patent rights declaration(s)</w:t>
      </w:r>
    </w:p>
    <w:p w:rsidR="00342FF4" w:rsidRPr="005B217D" w:rsidRDefault="0054550C" w:rsidP="009234A5">
      <w:pPr>
        <w:jc w:val="both"/>
        <w:rPr>
          <w:szCs w:val="22"/>
          <w:lang w:val="en-CA"/>
        </w:rPr>
      </w:pPr>
      <w:r w:rsidRPr="0054550C">
        <w:rPr>
          <w:b/>
          <w:szCs w:val="22"/>
          <w:lang w:val="en-CA"/>
        </w:rPr>
        <w:t>Qualcomm</w:t>
      </w:r>
      <w:r w:rsidR="009234A5" w:rsidRPr="0054550C">
        <w:rPr>
          <w:b/>
          <w:szCs w:val="22"/>
          <w:lang w:val="en-CA"/>
        </w:rPr>
        <w:t> </w:t>
      </w:r>
      <w:r w:rsidRPr="0054550C">
        <w:rPr>
          <w:b/>
          <w:szCs w:val="22"/>
          <w:lang w:val="en-CA"/>
        </w:rPr>
        <w:t>Incorporated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CB8" w:rsidRDefault="007B6CB8">
      <w:r>
        <w:separator/>
      </w:r>
    </w:p>
  </w:endnote>
  <w:endnote w:type="continuationSeparator" w:id="0">
    <w:p w:rsidR="007B6CB8" w:rsidRDefault="007B6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08A" w:rsidRDefault="0006608A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B6CB8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ins w:id="5" w:author="cheny" w:date="2012-04-16T22:47:00Z">
      <w:r w:rsidR="00ED0CDA">
        <w:rPr>
          <w:rStyle w:val="PageNumber"/>
          <w:noProof/>
        </w:rPr>
        <w:t>2012-04-16</w:t>
      </w:r>
    </w:ins>
    <w:ins w:id="6" w:author="Ye-Kui Wang" w:date="2012-04-16T22:37:00Z">
      <w:del w:id="7" w:author="cheny" w:date="2012-04-16T22:47:00Z">
        <w:r w:rsidR="00371238" w:rsidDel="00ED0CDA">
          <w:rPr>
            <w:rStyle w:val="PageNumber"/>
            <w:noProof/>
          </w:rPr>
          <w:delText>2012-04-16</w:delText>
        </w:r>
      </w:del>
    </w:ins>
    <w:ins w:id="8" w:author="Qualcomm User" w:date="2012-04-16T13:44:00Z">
      <w:del w:id="9" w:author="cheny" w:date="2012-04-16T22:47:00Z">
        <w:r w:rsidR="001E1943" w:rsidDel="00ED0CDA">
          <w:rPr>
            <w:rStyle w:val="PageNumber"/>
            <w:noProof/>
          </w:rPr>
          <w:delText>2012-04-16</w:delText>
        </w:r>
      </w:del>
    </w:ins>
    <w:del w:id="10" w:author="cheny" w:date="2012-04-16T22:47:00Z">
      <w:r w:rsidDel="00ED0CDA">
        <w:rPr>
          <w:rStyle w:val="PageNumber"/>
          <w:noProof/>
        </w:rPr>
        <w:delText>2012-04-14</w:delText>
      </w:r>
    </w:del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CB8" w:rsidRDefault="007B6CB8">
      <w:r>
        <w:separator/>
      </w:r>
    </w:p>
  </w:footnote>
  <w:footnote w:type="continuationSeparator" w:id="0">
    <w:p w:rsidR="007B6CB8" w:rsidRDefault="007B6C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1513F1C"/>
    <w:multiLevelType w:val="hybridMultilevel"/>
    <w:tmpl w:val="9B0822B0"/>
    <w:lvl w:ilvl="0" w:tplc="F4784CA6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F306AE"/>
    <w:multiLevelType w:val="hybridMultilevel"/>
    <w:tmpl w:val="E61E9A14"/>
    <w:lvl w:ilvl="0" w:tplc="FFFFFFFF">
      <w:start w:val="5"/>
      <w:numFmt w:val="bullet"/>
      <w:lvlText w:val="–"/>
      <w:lvlJc w:val="left"/>
      <w:pPr>
        <w:ind w:left="548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2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08" w:hanging="360"/>
      </w:pPr>
      <w:rPr>
        <w:rFonts w:ascii="Wingdings" w:hAnsi="Wingdings" w:hint="default"/>
      </w:rPr>
    </w:lvl>
  </w:abstractNum>
  <w:abstractNum w:abstractNumId="4">
    <w:nsid w:val="05F252BD"/>
    <w:multiLevelType w:val="singleLevel"/>
    <w:tmpl w:val="77FA1664"/>
    <w:lvl w:ilvl="0">
      <w:start w:val="1"/>
      <w:numFmt w:val="decimal"/>
      <w:pStyle w:val="Bibliography1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5">
    <w:nsid w:val="09F536DE"/>
    <w:multiLevelType w:val="multilevel"/>
    <w:tmpl w:val="F00224BC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6">
    <w:nsid w:val="176C509D"/>
    <w:multiLevelType w:val="hybridMultilevel"/>
    <w:tmpl w:val="B88084D6"/>
    <w:lvl w:ilvl="0" w:tplc="D0E0DA7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8B6CC8"/>
    <w:multiLevelType w:val="hybridMultilevel"/>
    <w:tmpl w:val="F5D80C24"/>
    <w:lvl w:ilvl="0" w:tplc="919ED22E">
      <w:numFmt w:val="bullet"/>
      <w:lvlText w:val="–"/>
      <w:lvlJc w:val="left"/>
      <w:pPr>
        <w:ind w:left="720" w:hanging="360"/>
      </w:pPr>
      <w:rPr>
        <w:rFonts w:ascii="Times New Roman" w:eastAsia="Batang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25904A15"/>
    <w:multiLevelType w:val="hybridMultilevel"/>
    <w:tmpl w:val="7A9E8E78"/>
    <w:lvl w:ilvl="0" w:tplc="18F4981E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A932F4"/>
    <w:multiLevelType w:val="hybridMultilevel"/>
    <w:tmpl w:val="FA86A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650D2D"/>
    <w:multiLevelType w:val="hybridMultilevel"/>
    <w:tmpl w:val="3370B4A4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5">
    <w:nsid w:val="4CEE1CAC"/>
    <w:multiLevelType w:val="hybridMultilevel"/>
    <w:tmpl w:val="4E30E4F4"/>
    <w:lvl w:ilvl="0" w:tplc="04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432747"/>
    <w:multiLevelType w:val="hybridMultilevel"/>
    <w:tmpl w:val="EA78AA92"/>
    <w:lvl w:ilvl="0" w:tplc="2DD0D9A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919ED22E">
      <w:numFmt w:val="bullet"/>
      <w:lvlText w:val="–"/>
      <w:lvlJc w:val="left"/>
      <w:pPr>
        <w:ind w:left="1080" w:hanging="360"/>
      </w:pPr>
      <w:rPr>
        <w:rFonts w:ascii="Times New Roman" w:eastAsia="Batang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2DE564A"/>
    <w:multiLevelType w:val="hybridMultilevel"/>
    <w:tmpl w:val="AE1E5A1A"/>
    <w:lvl w:ilvl="0" w:tplc="981CFECE">
      <w:start w:val="4"/>
      <w:numFmt w:val="bullet"/>
      <w:lvlText w:val="-"/>
      <w:lvlJc w:val="left"/>
      <w:pPr>
        <w:ind w:left="720" w:hanging="360"/>
      </w:pPr>
      <w:rPr>
        <w:rFonts w:ascii="Calibri" w:eastAsia="宋体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193C50"/>
    <w:multiLevelType w:val="hybridMultilevel"/>
    <w:tmpl w:val="18A60600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FFFFFFFF">
      <w:start w:val="5"/>
      <w:numFmt w:val="bullet"/>
      <w:lvlText w:val="–"/>
      <w:lvlJc w:val="left"/>
      <w:pPr>
        <w:tabs>
          <w:tab w:val="num" w:pos="1600"/>
        </w:tabs>
        <w:ind w:left="1600" w:hanging="400"/>
      </w:pPr>
      <w:rPr>
        <w:rFonts w:ascii="Times New Roman" w:eastAsia="Times New Roman" w:hAnsi="Times New Roman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6A43C1"/>
    <w:multiLevelType w:val="hybridMultilevel"/>
    <w:tmpl w:val="2252216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3">
    <w:nsid w:val="6BC3540E"/>
    <w:multiLevelType w:val="multilevel"/>
    <w:tmpl w:val="C666F184"/>
    <w:lvl w:ilvl="0">
      <w:start w:val="8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42" w:hanging="97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09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6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5">
    <w:nsid w:val="6F9618CD"/>
    <w:multiLevelType w:val="multilevel"/>
    <w:tmpl w:val="021063F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630"/>
        </w:tabs>
        <w:ind w:left="270" w:firstLine="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8234"/>
        </w:tabs>
        <w:ind w:left="751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4F81BD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26">
    <w:nsid w:val="737352A2"/>
    <w:multiLevelType w:val="hybridMultilevel"/>
    <w:tmpl w:val="A06823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F7541B"/>
    <w:multiLevelType w:val="hybridMultilevel"/>
    <w:tmpl w:val="BEEAAF70"/>
    <w:lvl w:ilvl="0" w:tplc="5C78DBBA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4"/>
  </w:num>
  <w:num w:numId="3">
    <w:abstractNumId w:val="21"/>
  </w:num>
  <w:num w:numId="4">
    <w:abstractNumId w:val="16"/>
  </w:num>
  <w:num w:numId="5">
    <w:abstractNumId w:val="17"/>
  </w:num>
  <w:num w:numId="6">
    <w:abstractNumId w:val="9"/>
  </w:num>
  <w:num w:numId="7">
    <w:abstractNumId w:val="12"/>
  </w:num>
  <w:num w:numId="8">
    <w:abstractNumId w:val="9"/>
  </w:num>
  <w:num w:numId="9">
    <w:abstractNumId w:val="2"/>
  </w:num>
  <w:num w:numId="10">
    <w:abstractNumId w:val="8"/>
  </w:num>
  <w:num w:numId="11">
    <w:abstractNumId w:val="5"/>
  </w:num>
  <w:num w:numId="12">
    <w:abstractNumId w:val="9"/>
    <w:lvlOverride w:ilvl="0">
      <w:startOverride w:val="7"/>
    </w:lvlOverride>
    <w:lvlOverride w:ilvl="1">
      <w:startOverride w:val="4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</w:num>
  <w:num w:numId="13">
    <w:abstractNumId w:val="18"/>
  </w:num>
  <w:num w:numId="14">
    <w:abstractNumId w:val="25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4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9"/>
  </w:num>
  <w:num w:numId="23">
    <w:abstractNumId w:val="22"/>
  </w:num>
  <w:num w:numId="24">
    <w:abstractNumId w:val="3"/>
  </w:num>
  <w:num w:numId="25">
    <w:abstractNumId w:val="10"/>
  </w:num>
  <w:num w:numId="26">
    <w:abstractNumId w:val="27"/>
  </w:num>
  <w:num w:numId="27">
    <w:abstractNumId w:val="23"/>
  </w:num>
  <w:num w:numId="28">
    <w:abstractNumId w:val="11"/>
  </w:num>
  <w:num w:numId="29">
    <w:abstractNumId w:val="14"/>
  </w:num>
  <w:num w:numId="30">
    <w:abstractNumId w:val="1"/>
  </w:num>
  <w:num w:numId="31">
    <w:abstractNumId w:val="20"/>
  </w:num>
  <w:num w:numId="32">
    <w:abstractNumId w:val="15"/>
  </w:num>
  <w:num w:numId="33">
    <w:abstractNumId w:val="13"/>
  </w:num>
  <w:num w:numId="34">
    <w:abstractNumId w:val="26"/>
  </w:num>
  <w:num w:numId="35">
    <w:abstractNumId w:val="9"/>
  </w:num>
  <w:num w:numId="36">
    <w:abstractNumId w:val="9"/>
  </w:num>
  <w:num w:numId="37">
    <w:abstractNumId w:val="9"/>
  </w:num>
  <w:num w:numId="38">
    <w:abstractNumId w:val="9"/>
  </w:num>
  <w:num w:numId="39">
    <w:abstractNumId w:val="9"/>
  </w:num>
  <w:num w:numId="40">
    <w:abstractNumId w:val="9"/>
  </w:num>
  <w:num w:numId="41">
    <w:abstractNumId w:val="7"/>
  </w:num>
  <w:num w:numId="42">
    <w:abstractNumId w:val="6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4E87"/>
    <w:rsid w:val="00004FE3"/>
    <w:rsid w:val="00014090"/>
    <w:rsid w:val="00022F20"/>
    <w:rsid w:val="00034BBC"/>
    <w:rsid w:val="0003748B"/>
    <w:rsid w:val="000458BC"/>
    <w:rsid w:val="00045C41"/>
    <w:rsid w:val="00046C03"/>
    <w:rsid w:val="00062F61"/>
    <w:rsid w:val="00065D42"/>
    <w:rsid w:val="0006608A"/>
    <w:rsid w:val="00072093"/>
    <w:rsid w:val="0007614F"/>
    <w:rsid w:val="00084196"/>
    <w:rsid w:val="00084C9E"/>
    <w:rsid w:val="00085C0D"/>
    <w:rsid w:val="00086BA3"/>
    <w:rsid w:val="000938D2"/>
    <w:rsid w:val="000A0003"/>
    <w:rsid w:val="000A39B0"/>
    <w:rsid w:val="000A401D"/>
    <w:rsid w:val="000B1C6B"/>
    <w:rsid w:val="000B2425"/>
    <w:rsid w:val="000B7478"/>
    <w:rsid w:val="000C09AC"/>
    <w:rsid w:val="000C1454"/>
    <w:rsid w:val="000C2B17"/>
    <w:rsid w:val="000D118B"/>
    <w:rsid w:val="000D4BBE"/>
    <w:rsid w:val="000E00F3"/>
    <w:rsid w:val="000E3033"/>
    <w:rsid w:val="000E30A3"/>
    <w:rsid w:val="000E348B"/>
    <w:rsid w:val="000E696A"/>
    <w:rsid w:val="000F158C"/>
    <w:rsid w:val="000F2FC3"/>
    <w:rsid w:val="000F5341"/>
    <w:rsid w:val="000F7ED1"/>
    <w:rsid w:val="00102F3D"/>
    <w:rsid w:val="00105ECA"/>
    <w:rsid w:val="001136CF"/>
    <w:rsid w:val="0012211E"/>
    <w:rsid w:val="0012215A"/>
    <w:rsid w:val="00124E38"/>
    <w:rsid w:val="0012580B"/>
    <w:rsid w:val="00131D2F"/>
    <w:rsid w:val="001348D3"/>
    <w:rsid w:val="0013526E"/>
    <w:rsid w:val="00135511"/>
    <w:rsid w:val="001415A5"/>
    <w:rsid w:val="00143CE6"/>
    <w:rsid w:val="001520B0"/>
    <w:rsid w:val="00155733"/>
    <w:rsid w:val="00157D73"/>
    <w:rsid w:val="00162DD4"/>
    <w:rsid w:val="00165B84"/>
    <w:rsid w:val="0016677A"/>
    <w:rsid w:val="00171371"/>
    <w:rsid w:val="00175A24"/>
    <w:rsid w:val="00183F9C"/>
    <w:rsid w:val="001841DB"/>
    <w:rsid w:val="00184F03"/>
    <w:rsid w:val="00187E58"/>
    <w:rsid w:val="001956E6"/>
    <w:rsid w:val="00197839"/>
    <w:rsid w:val="001A1822"/>
    <w:rsid w:val="001A227F"/>
    <w:rsid w:val="001A297E"/>
    <w:rsid w:val="001A368E"/>
    <w:rsid w:val="001A4272"/>
    <w:rsid w:val="001A5BF4"/>
    <w:rsid w:val="001A7329"/>
    <w:rsid w:val="001A7B4B"/>
    <w:rsid w:val="001B4E28"/>
    <w:rsid w:val="001B582C"/>
    <w:rsid w:val="001C3525"/>
    <w:rsid w:val="001D1BD2"/>
    <w:rsid w:val="001D23E3"/>
    <w:rsid w:val="001D28A5"/>
    <w:rsid w:val="001D35DB"/>
    <w:rsid w:val="001D438D"/>
    <w:rsid w:val="001D769F"/>
    <w:rsid w:val="001E02BE"/>
    <w:rsid w:val="001E1943"/>
    <w:rsid w:val="001E20D0"/>
    <w:rsid w:val="001E3221"/>
    <w:rsid w:val="001E3B37"/>
    <w:rsid w:val="001E65EA"/>
    <w:rsid w:val="001F22A1"/>
    <w:rsid w:val="001F2594"/>
    <w:rsid w:val="001F4B48"/>
    <w:rsid w:val="001F5847"/>
    <w:rsid w:val="001F79E0"/>
    <w:rsid w:val="00200094"/>
    <w:rsid w:val="002013B0"/>
    <w:rsid w:val="00201A71"/>
    <w:rsid w:val="0020413E"/>
    <w:rsid w:val="002055A6"/>
    <w:rsid w:val="00206460"/>
    <w:rsid w:val="002069B4"/>
    <w:rsid w:val="00206A2D"/>
    <w:rsid w:val="00207FB6"/>
    <w:rsid w:val="002112AD"/>
    <w:rsid w:val="00215BC1"/>
    <w:rsid w:val="00215DFC"/>
    <w:rsid w:val="00217110"/>
    <w:rsid w:val="002212DF"/>
    <w:rsid w:val="00227BA7"/>
    <w:rsid w:val="002310C5"/>
    <w:rsid w:val="00231BD9"/>
    <w:rsid w:val="00236A9F"/>
    <w:rsid w:val="002414AD"/>
    <w:rsid w:val="0024628A"/>
    <w:rsid w:val="00246C7E"/>
    <w:rsid w:val="00253879"/>
    <w:rsid w:val="00257CDD"/>
    <w:rsid w:val="00263398"/>
    <w:rsid w:val="00265866"/>
    <w:rsid w:val="00275BCF"/>
    <w:rsid w:val="00276D86"/>
    <w:rsid w:val="002776E1"/>
    <w:rsid w:val="00280DCA"/>
    <w:rsid w:val="002866C4"/>
    <w:rsid w:val="00292257"/>
    <w:rsid w:val="0029229C"/>
    <w:rsid w:val="00294EFD"/>
    <w:rsid w:val="0029601F"/>
    <w:rsid w:val="002977CA"/>
    <w:rsid w:val="00297FFA"/>
    <w:rsid w:val="002A2E23"/>
    <w:rsid w:val="002A5499"/>
    <w:rsid w:val="002A54E0"/>
    <w:rsid w:val="002B1595"/>
    <w:rsid w:val="002B191D"/>
    <w:rsid w:val="002B743C"/>
    <w:rsid w:val="002C0C2C"/>
    <w:rsid w:val="002C2BC6"/>
    <w:rsid w:val="002C4C7B"/>
    <w:rsid w:val="002D0AF6"/>
    <w:rsid w:val="002D3489"/>
    <w:rsid w:val="002D6F3D"/>
    <w:rsid w:val="002E2A3C"/>
    <w:rsid w:val="002F164D"/>
    <w:rsid w:val="002F2AF3"/>
    <w:rsid w:val="002F2F8D"/>
    <w:rsid w:val="002F3906"/>
    <w:rsid w:val="002F4BBA"/>
    <w:rsid w:val="00304BAF"/>
    <w:rsid w:val="00306206"/>
    <w:rsid w:val="00311AF8"/>
    <w:rsid w:val="00312A0F"/>
    <w:rsid w:val="00315195"/>
    <w:rsid w:val="00317D85"/>
    <w:rsid w:val="003214AE"/>
    <w:rsid w:val="00321928"/>
    <w:rsid w:val="00327027"/>
    <w:rsid w:val="00327C56"/>
    <w:rsid w:val="0033006C"/>
    <w:rsid w:val="003315A1"/>
    <w:rsid w:val="003373EC"/>
    <w:rsid w:val="0034193F"/>
    <w:rsid w:val="003429C1"/>
    <w:rsid w:val="00342FF4"/>
    <w:rsid w:val="00345118"/>
    <w:rsid w:val="00347A1F"/>
    <w:rsid w:val="00353A85"/>
    <w:rsid w:val="0035466B"/>
    <w:rsid w:val="00367A55"/>
    <w:rsid w:val="003706CC"/>
    <w:rsid w:val="00371238"/>
    <w:rsid w:val="00373E8F"/>
    <w:rsid w:val="00377D61"/>
    <w:rsid w:val="003802CD"/>
    <w:rsid w:val="00382557"/>
    <w:rsid w:val="00384CEC"/>
    <w:rsid w:val="0039022C"/>
    <w:rsid w:val="00390D4C"/>
    <w:rsid w:val="003933C0"/>
    <w:rsid w:val="003A0F1E"/>
    <w:rsid w:val="003A2D8E"/>
    <w:rsid w:val="003A524D"/>
    <w:rsid w:val="003B6779"/>
    <w:rsid w:val="003C20E4"/>
    <w:rsid w:val="003D4A62"/>
    <w:rsid w:val="003E014E"/>
    <w:rsid w:val="003E6F90"/>
    <w:rsid w:val="003F5D0F"/>
    <w:rsid w:val="003F679F"/>
    <w:rsid w:val="00400284"/>
    <w:rsid w:val="004033CF"/>
    <w:rsid w:val="00407D7C"/>
    <w:rsid w:val="004133CD"/>
    <w:rsid w:val="00414101"/>
    <w:rsid w:val="004257DC"/>
    <w:rsid w:val="00425B9D"/>
    <w:rsid w:val="00426D0D"/>
    <w:rsid w:val="00432E8A"/>
    <w:rsid w:val="00433BB5"/>
    <w:rsid w:val="00433DDB"/>
    <w:rsid w:val="0043657B"/>
    <w:rsid w:val="00437619"/>
    <w:rsid w:val="00440D8C"/>
    <w:rsid w:val="00447ADA"/>
    <w:rsid w:val="00450A28"/>
    <w:rsid w:val="004543CB"/>
    <w:rsid w:val="00456B00"/>
    <w:rsid w:val="00457080"/>
    <w:rsid w:val="00461E7D"/>
    <w:rsid w:val="004738BB"/>
    <w:rsid w:val="00480453"/>
    <w:rsid w:val="004815CB"/>
    <w:rsid w:val="004819AE"/>
    <w:rsid w:val="0049077B"/>
    <w:rsid w:val="00497AAE"/>
    <w:rsid w:val="004A001E"/>
    <w:rsid w:val="004A18C3"/>
    <w:rsid w:val="004A24E7"/>
    <w:rsid w:val="004A2A63"/>
    <w:rsid w:val="004B210C"/>
    <w:rsid w:val="004B70F7"/>
    <w:rsid w:val="004C261E"/>
    <w:rsid w:val="004C5390"/>
    <w:rsid w:val="004D405F"/>
    <w:rsid w:val="004D5DCA"/>
    <w:rsid w:val="004D7678"/>
    <w:rsid w:val="004E0439"/>
    <w:rsid w:val="004E13C5"/>
    <w:rsid w:val="004E4F4F"/>
    <w:rsid w:val="004E5428"/>
    <w:rsid w:val="004E6789"/>
    <w:rsid w:val="004F03ED"/>
    <w:rsid w:val="004F1B18"/>
    <w:rsid w:val="004F38D1"/>
    <w:rsid w:val="004F5959"/>
    <w:rsid w:val="004F61E3"/>
    <w:rsid w:val="004F79FB"/>
    <w:rsid w:val="005048F5"/>
    <w:rsid w:val="00505DB8"/>
    <w:rsid w:val="00506302"/>
    <w:rsid w:val="0051015C"/>
    <w:rsid w:val="0051271B"/>
    <w:rsid w:val="00516CF1"/>
    <w:rsid w:val="00517990"/>
    <w:rsid w:val="005243B8"/>
    <w:rsid w:val="00531AE9"/>
    <w:rsid w:val="00533D58"/>
    <w:rsid w:val="00542192"/>
    <w:rsid w:val="0054550C"/>
    <w:rsid w:val="005463DD"/>
    <w:rsid w:val="00550A66"/>
    <w:rsid w:val="00557509"/>
    <w:rsid w:val="00560D70"/>
    <w:rsid w:val="00564830"/>
    <w:rsid w:val="00567EC7"/>
    <w:rsid w:val="00570013"/>
    <w:rsid w:val="005750D3"/>
    <w:rsid w:val="00577019"/>
    <w:rsid w:val="005801A2"/>
    <w:rsid w:val="005904E8"/>
    <w:rsid w:val="005952A5"/>
    <w:rsid w:val="00595449"/>
    <w:rsid w:val="005A33A1"/>
    <w:rsid w:val="005B005D"/>
    <w:rsid w:val="005B217D"/>
    <w:rsid w:val="005B3CB3"/>
    <w:rsid w:val="005C2AA5"/>
    <w:rsid w:val="005C385F"/>
    <w:rsid w:val="005C5C42"/>
    <w:rsid w:val="005C62A0"/>
    <w:rsid w:val="005D37C7"/>
    <w:rsid w:val="005D5F52"/>
    <w:rsid w:val="005E741A"/>
    <w:rsid w:val="005E7CDA"/>
    <w:rsid w:val="005F6F1B"/>
    <w:rsid w:val="0060254B"/>
    <w:rsid w:val="00605890"/>
    <w:rsid w:val="00611748"/>
    <w:rsid w:val="00615D6D"/>
    <w:rsid w:val="00624B33"/>
    <w:rsid w:val="0062512C"/>
    <w:rsid w:val="0062616C"/>
    <w:rsid w:val="0063019A"/>
    <w:rsid w:val="00630AA2"/>
    <w:rsid w:val="00632245"/>
    <w:rsid w:val="006364A0"/>
    <w:rsid w:val="006373EE"/>
    <w:rsid w:val="00640519"/>
    <w:rsid w:val="00646707"/>
    <w:rsid w:val="00650CF3"/>
    <w:rsid w:val="00662E58"/>
    <w:rsid w:val="006648BD"/>
    <w:rsid w:val="00664DCF"/>
    <w:rsid w:val="00665675"/>
    <w:rsid w:val="006666DB"/>
    <w:rsid w:val="00667FCF"/>
    <w:rsid w:val="00674922"/>
    <w:rsid w:val="0068730B"/>
    <w:rsid w:val="00690AFF"/>
    <w:rsid w:val="00693C02"/>
    <w:rsid w:val="006A08DC"/>
    <w:rsid w:val="006B15C8"/>
    <w:rsid w:val="006B3E21"/>
    <w:rsid w:val="006C23CB"/>
    <w:rsid w:val="006C270A"/>
    <w:rsid w:val="006C5C42"/>
    <w:rsid w:val="006C5D39"/>
    <w:rsid w:val="006D2547"/>
    <w:rsid w:val="006E2810"/>
    <w:rsid w:val="006E3CCB"/>
    <w:rsid w:val="006E5417"/>
    <w:rsid w:val="006E5C92"/>
    <w:rsid w:val="006E79C8"/>
    <w:rsid w:val="006F16EB"/>
    <w:rsid w:val="006F6E6D"/>
    <w:rsid w:val="00700948"/>
    <w:rsid w:val="007059DF"/>
    <w:rsid w:val="00712F60"/>
    <w:rsid w:val="00720B76"/>
    <w:rsid w:val="00720E3B"/>
    <w:rsid w:val="007220F0"/>
    <w:rsid w:val="00736E8E"/>
    <w:rsid w:val="007445C8"/>
    <w:rsid w:val="00745F6B"/>
    <w:rsid w:val="00753003"/>
    <w:rsid w:val="0075585E"/>
    <w:rsid w:val="007612F8"/>
    <w:rsid w:val="0076196A"/>
    <w:rsid w:val="00762E15"/>
    <w:rsid w:val="00762F1B"/>
    <w:rsid w:val="00770571"/>
    <w:rsid w:val="00772E48"/>
    <w:rsid w:val="007768FF"/>
    <w:rsid w:val="007824D3"/>
    <w:rsid w:val="00782AC9"/>
    <w:rsid w:val="00795D1C"/>
    <w:rsid w:val="00796DA4"/>
    <w:rsid w:val="00796EE3"/>
    <w:rsid w:val="007A7D29"/>
    <w:rsid w:val="007B0B1D"/>
    <w:rsid w:val="007B0EAB"/>
    <w:rsid w:val="007B326B"/>
    <w:rsid w:val="007B3BAB"/>
    <w:rsid w:val="007B4AB8"/>
    <w:rsid w:val="007B5C53"/>
    <w:rsid w:val="007B6CB8"/>
    <w:rsid w:val="007C32C1"/>
    <w:rsid w:val="007C57EA"/>
    <w:rsid w:val="007D019A"/>
    <w:rsid w:val="007D5AC9"/>
    <w:rsid w:val="007D7BE2"/>
    <w:rsid w:val="007E7C03"/>
    <w:rsid w:val="007F1F8B"/>
    <w:rsid w:val="007F67A1"/>
    <w:rsid w:val="007F71BC"/>
    <w:rsid w:val="008006E5"/>
    <w:rsid w:val="008041B6"/>
    <w:rsid w:val="00804593"/>
    <w:rsid w:val="00811DD1"/>
    <w:rsid w:val="008206C8"/>
    <w:rsid w:val="008267A1"/>
    <w:rsid w:val="00826C03"/>
    <w:rsid w:val="00837E8E"/>
    <w:rsid w:val="0084571C"/>
    <w:rsid w:val="00852BF0"/>
    <w:rsid w:val="008544A3"/>
    <w:rsid w:val="008550E6"/>
    <w:rsid w:val="00857378"/>
    <w:rsid w:val="00874A6C"/>
    <w:rsid w:val="00875176"/>
    <w:rsid w:val="00876C65"/>
    <w:rsid w:val="008835BE"/>
    <w:rsid w:val="008934AF"/>
    <w:rsid w:val="008A14EE"/>
    <w:rsid w:val="008A4B4C"/>
    <w:rsid w:val="008A69B9"/>
    <w:rsid w:val="008B7E98"/>
    <w:rsid w:val="008C1460"/>
    <w:rsid w:val="008C239F"/>
    <w:rsid w:val="008C23F6"/>
    <w:rsid w:val="008D52D8"/>
    <w:rsid w:val="008E3F1C"/>
    <w:rsid w:val="008E480C"/>
    <w:rsid w:val="008F2BBA"/>
    <w:rsid w:val="00907757"/>
    <w:rsid w:val="009111D8"/>
    <w:rsid w:val="00920EC9"/>
    <w:rsid w:val="009212B0"/>
    <w:rsid w:val="0092180B"/>
    <w:rsid w:val="0092276F"/>
    <w:rsid w:val="009234A5"/>
    <w:rsid w:val="009266DA"/>
    <w:rsid w:val="00926ACC"/>
    <w:rsid w:val="00926E64"/>
    <w:rsid w:val="0093243A"/>
    <w:rsid w:val="009336F7"/>
    <w:rsid w:val="009341FF"/>
    <w:rsid w:val="009346CE"/>
    <w:rsid w:val="009374A7"/>
    <w:rsid w:val="00955F30"/>
    <w:rsid w:val="009620C6"/>
    <w:rsid w:val="009654A8"/>
    <w:rsid w:val="009675EE"/>
    <w:rsid w:val="00974585"/>
    <w:rsid w:val="009852F9"/>
    <w:rsid w:val="0098551D"/>
    <w:rsid w:val="00990D62"/>
    <w:rsid w:val="009928CF"/>
    <w:rsid w:val="0099518F"/>
    <w:rsid w:val="009A2B4C"/>
    <w:rsid w:val="009A3325"/>
    <w:rsid w:val="009A523D"/>
    <w:rsid w:val="009B6368"/>
    <w:rsid w:val="009C06B4"/>
    <w:rsid w:val="009C3349"/>
    <w:rsid w:val="009C6107"/>
    <w:rsid w:val="009D2D5C"/>
    <w:rsid w:val="009D2DBE"/>
    <w:rsid w:val="009D3764"/>
    <w:rsid w:val="009D3FAD"/>
    <w:rsid w:val="009E43DA"/>
    <w:rsid w:val="009E60B3"/>
    <w:rsid w:val="009F43FA"/>
    <w:rsid w:val="009F496B"/>
    <w:rsid w:val="009F6F1D"/>
    <w:rsid w:val="009F7E09"/>
    <w:rsid w:val="00A00D99"/>
    <w:rsid w:val="00A01439"/>
    <w:rsid w:val="00A02E61"/>
    <w:rsid w:val="00A03C77"/>
    <w:rsid w:val="00A05CFF"/>
    <w:rsid w:val="00A116E3"/>
    <w:rsid w:val="00A12FB3"/>
    <w:rsid w:val="00A23DB3"/>
    <w:rsid w:val="00A2473B"/>
    <w:rsid w:val="00A27781"/>
    <w:rsid w:val="00A421A4"/>
    <w:rsid w:val="00A43F94"/>
    <w:rsid w:val="00A45AE0"/>
    <w:rsid w:val="00A56B97"/>
    <w:rsid w:val="00A6093D"/>
    <w:rsid w:val="00A63F72"/>
    <w:rsid w:val="00A76A6D"/>
    <w:rsid w:val="00A81CE7"/>
    <w:rsid w:val="00A83253"/>
    <w:rsid w:val="00A87EAA"/>
    <w:rsid w:val="00AA6E84"/>
    <w:rsid w:val="00AB6F4B"/>
    <w:rsid w:val="00AB731F"/>
    <w:rsid w:val="00AC7309"/>
    <w:rsid w:val="00AC7EC0"/>
    <w:rsid w:val="00AD195E"/>
    <w:rsid w:val="00AD2395"/>
    <w:rsid w:val="00AE1ED0"/>
    <w:rsid w:val="00AE2A8F"/>
    <w:rsid w:val="00AE341B"/>
    <w:rsid w:val="00AE3D60"/>
    <w:rsid w:val="00AF0294"/>
    <w:rsid w:val="00AF19CE"/>
    <w:rsid w:val="00AF1FC6"/>
    <w:rsid w:val="00AF30C7"/>
    <w:rsid w:val="00AF3EF9"/>
    <w:rsid w:val="00AF7E64"/>
    <w:rsid w:val="00B00EEF"/>
    <w:rsid w:val="00B0508A"/>
    <w:rsid w:val="00B06638"/>
    <w:rsid w:val="00B0709B"/>
    <w:rsid w:val="00B07CA7"/>
    <w:rsid w:val="00B12694"/>
    <w:rsid w:val="00B1279A"/>
    <w:rsid w:val="00B23236"/>
    <w:rsid w:val="00B24B80"/>
    <w:rsid w:val="00B25D06"/>
    <w:rsid w:val="00B263DD"/>
    <w:rsid w:val="00B35FBC"/>
    <w:rsid w:val="00B4149F"/>
    <w:rsid w:val="00B41F03"/>
    <w:rsid w:val="00B50973"/>
    <w:rsid w:val="00B5222E"/>
    <w:rsid w:val="00B574AA"/>
    <w:rsid w:val="00B5783A"/>
    <w:rsid w:val="00B60CA4"/>
    <w:rsid w:val="00B61A2C"/>
    <w:rsid w:val="00B61C96"/>
    <w:rsid w:val="00B66D9D"/>
    <w:rsid w:val="00B67AB2"/>
    <w:rsid w:val="00B71B5D"/>
    <w:rsid w:val="00B73A2A"/>
    <w:rsid w:val="00B756C7"/>
    <w:rsid w:val="00B8252B"/>
    <w:rsid w:val="00B842BB"/>
    <w:rsid w:val="00B87C3D"/>
    <w:rsid w:val="00B91FAE"/>
    <w:rsid w:val="00B94B06"/>
    <w:rsid w:val="00B94C28"/>
    <w:rsid w:val="00B96399"/>
    <w:rsid w:val="00B972F0"/>
    <w:rsid w:val="00BA55A4"/>
    <w:rsid w:val="00BA7232"/>
    <w:rsid w:val="00BB0CFD"/>
    <w:rsid w:val="00BC10BA"/>
    <w:rsid w:val="00BC53D5"/>
    <w:rsid w:val="00BC5AFD"/>
    <w:rsid w:val="00BC7E77"/>
    <w:rsid w:val="00BD02E7"/>
    <w:rsid w:val="00BD4E19"/>
    <w:rsid w:val="00BD75F5"/>
    <w:rsid w:val="00BE4C1E"/>
    <w:rsid w:val="00BF1BC2"/>
    <w:rsid w:val="00BF20AD"/>
    <w:rsid w:val="00C04F43"/>
    <w:rsid w:val="00C0609D"/>
    <w:rsid w:val="00C115AB"/>
    <w:rsid w:val="00C271AA"/>
    <w:rsid w:val="00C30249"/>
    <w:rsid w:val="00C3723B"/>
    <w:rsid w:val="00C37937"/>
    <w:rsid w:val="00C439CC"/>
    <w:rsid w:val="00C53DFF"/>
    <w:rsid w:val="00C54063"/>
    <w:rsid w:val="00C57412"/>
    <w:rsid w:val="00C606C9"/>
    <w:rsid w:val="00C61B83"/>
    <w:rsid w:val="00C6482B"/>
    <w:rsid w:val="00C65449"/>
    <w:rsid w:val="00C66E2D"/>
    <w:rsid w:val="00C80288"/>
    <w:rsid w:val="00C84173"/>
    <w:rsid w:val="00C860C1"/>
    <w:rsid w:val="00C90408"/>
    <w:rsid w:val="00C90650"/>
    <w:rsid w:val="00C94F34"/>
    <w:rsid w:val="00C97D78"/>
    <w:rsid w:val="00CB5923"/>
    <w:rsid w:val="00CB5965"/>
    <w:rsid w:val="00CB70C5"/>
    <w:rsid w:val="00CC2AAE"/>
    <w:rsid w:val="00CC5A42"/>
    <w:rsid w:val="00CD0E77"/>
    <w:rsid w:val="00CD0EAB"/>
    <w:rsid w:val="00CD2220"/>
    <w:rsid w:val="00CD338B"/>
    <w:rsid w:val="00CE382F"/>
    <w:rsid w:val="00CF12A5"/>
    <w:rsid w:val="00CF34DB"/>
    <w:rsid w:val="00CF4FD1"/>
    <w:rsid w:val="00CF558F"/>
    <w:rsid w:val="00D0162E"/>
    <w:rsid w:val="00D0647E"/>
    <w:rsid w:val="00D073E2"/>
    <w:rsid w:val="00D17C13"/>
    <w:rsid w:val="00D2230B"/>
    <w:rsid w:val="00D31EDF"/>
    <w:rsid w:val="00D34CC6"/>
    <w:rsid w:val="00D408E6"/>
    <w:rsid w:val="00D446EC"/>
    <w:rsid w:val="00D44842"/>
    <w:rsid w:val="00D476F2"/>
    <w:rsid w:val="00D50C81"/>
    <w:rsid w:val="00D51605"/>
    <w:rsid w:val="00D51BF0"/>
    <w:rsid w:val="00D54EB3"/>
    <w:rsid w:val="00D55942"/>
    <w:rsid w:val="00D64F16"/>
    <w:rsid w:val="00D65B60"/>
    <w:rsid w:val="00D660BE"/>
    <w:rsid w:val="00D71FCE"/>
    <w:rsid w:val="00D732BE"/>
    <w:rsid w:val="00D77F8B"/>
    <w:rsid w:val="00D807BF"/>
    <w:rsid w:val="00D8311B"/>
    <w:rsid w:val="00D847C3"/>
    <w:rsid w:val="00D930BA"/>
    <w:rsid w:val="00D95FD5"/>
    <w:rsid w:val="00DA7887"/>
    <w:rsid w:val="00DB1D5C"/>
    <w:rsid w:val="00DB2A68"/>
    <w:rsid w:val="00DB2C26"/>
    <w:rsid w:val="00DB61B8"/>
    <w:rsid w:val="00DB7641"/>
    <w:rsid w:val="00DC4794"/>
    <w:rsid w:val="00DC5B69"/>
    <w:rsid w:val="00DD2070"/>
    <w:rsid w:val="00DD35A2"/>
    <w:rsid w:val="00DD41BF"/>
    <w:rsid w:val="00DE487D"/>
    <w:rsid w:val="00DE6205"/>
    <w:rsid w:val="00DE6B43"/>
    <w:rsid w:val="00DF0EF9"/>
    <w:rsid w:val="00DF0F16"/>
    <w:rsid w:val="00DF1B48"/>
    <w:rsid w:val="00DF7B7C"/>
    <w:rsid w:val="00E02A2B"/>
    <w:rsid w:val="00E02CFB"/>
    <w:rsid w:val="00E039DE"/>
    <w:rsid w:val="00E03F83"/>
    <w:rsid w:val="00E04EB0"/>
    <w:rsid w:val="00E109F6"/>
    <w:rsid w:val="00E11923"/>
    <w:rsid w:val="00E12F37"/>
    <w:rsid w:val="00E15356"/>
    <w:rsid w:val="00E2483C"/>
    <w:rsid w:val="00E260A0"/>
    <w:rsid w:val="00E262D4"/>
    <w:rsid w:val="00E34A36"/>
    <w:rsid w:val="00E36250"/>
    <w:rsid w:val="00E40E5E"/>
    <w:rsid w:val="00E448AC"/>
    <w:rsid w:val="00E50397"/>
    <w:rsid w:val="00E54511"/>
    <w:rsid w:val="00E61DAC"/>
    <w:rsid w:val="00E706D5"/>
    <w:rsid w:val="00E710D3"/>
    <w:rsid w:val="00E75FE3"/>
    <w:rsid w:val="00E76A97"/>
    <w:rsid w:val="00E82DB1"/>
    <w:rsid w:val="00E8537B"/>
    <w:rsid w:val="00E86019"/>
    <w:rsid w:val="00E860B4"/>
    <w:rsid w:val="00E92616"/>
    <w:rsid w:val="00E951E7"/>
    <w:rsid w:val="00EA18D6"/>
    <w:rsid w:val="00EA5045"/>
    <w:rsid w:val="00EB19C0"/>
    <w:rsid w:val="00EB27CC"/>
    <w:rsid w:val="00EB6947"/>
    <w:rsid w:val="00EB74EB"/>
    <w:rsid w:val="00EB7AB1"/>
    <w:rsid w:val="00EC41EF"/>
    <w:rsid w:val="00ED0CDA"/>
    <w:rsid w:val="00ED1DBB"/>
    <w:rsid w:val="00ED761E"/>
    <w:rsid w:val="00EE01E9"/>
    <w:rsid w:val="00EE2C4A"/>
    <w:rsid w:val="00EF2F0D"/>
    <w:rsid w:val="00EF426B"/>
    <w:rsid w:val="00EF48CC"/>
    <w:rsid w:val="00EF6D88"/>
    <w:rsid w:val="00F01A61"/>
    <w:rsid w:val="00F0378F"/>
    <w:rsid w:val="00F054FB"/>
    <w:rsid w:val="00F14ED6"/>
    <w:rsid w:val="00F17478"/>
    <w:rsid w:val="00F240A6"/>
    <w:rsid w:val="00F26546"/>
    <w:rsid w:val="00F36508"/>
    <w:rsid w:val="00F50CB9"/>
    <w:rsid w:val="00F65399"/>
    <w:rsid w:val="00F72197"/>
    <w:rsid w:val="00F73032"/>
    <w:rsid w:val="00F75602"/>
    <w:rsid w:val="00F81802"/>
    <w:rsid w:val="00F828F7"/>
    <w:rsid w:val="00F848FC"/>
    <w:rsid w:val="00F9282A"/>
    <w:rsid w:val="00F951D0"/>
    <w:rsid w:val="00F962EF"/>
    <w:rsid w:val="00F96863"/>
    <w:rsid w:val="00F96BAD"/>
    <w:rsid w:val="00FA2BC1"/>
    <w:rsid w:val="00FA44F3"/>
    <w:rsid w:val="00FB0E84"/>
    <w:rsid w:val="00FB49F5"/>
    <w:rsid w:val="00FD01C2"/>
    <w:rsid w:val="00FD10E1"/>
    <w:rsid w:val="00FD3FA4"/>
    <w:rsid w:val="00FD6E6A"/>
    <w:rsid w:val="00FE0C98"/>
    <w:rsid w:val="00FE67CC"/>
    <w:rsid w:val="00FE7539"/>
    <w:rsid w:val="00FF0CE3"/>
    <w:rsid w:val="00FF2656"/>
    <w:rsid w:val="00FF3207"/>
    <w:rsid w:val="00FF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D71FC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b/>
      <w:bCs/>
      <w:sz w:val="20"/>
      <w:lang w:val="en-GB"/>
    </w:rPr>
  </w:style>
  <w:style w:type="paragraph" w:customStyle="1" w:styleId="tablecell">
    <w:name w:val="table cell"/>
    <w:basedOn w:val="Normal"/>
    <w:rsid w:val="00D71FC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D71FCE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Batang"/>
      <w:sz w:val="20"/>
      <w:lang w:val="en-GB" w:eastAsia="ko-KR"/>
    </w:rPr>
  </w:style>
  <w:style w:type="character" w:customStyle="1" w:styleId="tablesyntaxChar">
    <w:name w:val="table syntax Char"/>
    <w:link w:val="tablesyntax"/>
    <w:locked/>
    <w:rsid w:val="00D71FCE"/>
    <w:rPr>
      <w:rFonts w:eastAsia="Batang"/>
      <w:lang w:val="en-GB" w:eastAsia="ko-KR"/>
    </w:rPr>
  </w:style>
  <w:style w:type="character" w:styleId="CommentReference">
    <w:name w:val="annotation reference"/>
    <w:uiPriority w:val="99"/>
    <w:rsid w:val="00D71FC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D71FC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0"/>
      <w:lang w:eastAsia="ko-KR"/>
    </w:rPr>
  </w:style>
  <w:style w:type="character" w:customStyle="1" w:styleId="CommentTextChar">
    <w:name w:val="Comment Text Char"/>
    <w:link w:val="CommentText"/>
    <w:uiPriority w:val="99"/>
    <w:rsid w:val="00D71FCE"/>
    <w:rPr>
      <w:rFonts w:eastAsia="Batang"/>
      <w:lang w:eastAsia="ko-KR"/>
    </w:rPr>
  </w:style>
  <w:style w:type="table" w:styleId="TableGrid">
    <w:name w:val="Table Grid"/>
    <w:basedOn w:val="TableNormal"/>
    <w:rsid w:val="00CF12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rsid w:val="00B41F0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eastAsia="Times New Roman"/>
      <w:b/>
      <w:bCs/>
      <w:lang w:eastAsia="en-US"/>
    </w:rPr>
  </w:style>
  <w:style w:type="character" w:customStyle="1" w:styleId="CommentSubjectChar">
    <w:name w:val="Comment Subject Char"/>
    <w:link w:val="CommentSubject"/>
    <w:rsid w:val="00B41F03"/>
    <w:rPr>
      <w:rFonts w:eastAsia="Batang"/>
      <w:b/>
      <w:bCs/>
      <w:lang w:eastAsia="en-US"/>
    </w:rPr>
  </w:style>
  <w:style w:type="paragraph" w:styleId="Revision">
    <w:name w:val="Revision"/>
    <w:hidden/>
    <w:uiPriority w:val="99"/>
    <w:semiHidden/>
    <w:rsid w:val="00FE67CC"/>
    <w:rPr>
      <w:sz w:val="22"/>
      <w:lang w:eastAsia="en-US"/>
    </w:rPr>
  </w:style>
  <w:style w:type="paragraph" w:customStyle="1" w:styleId="Bibliography1">
    <w:name w:val="Bibliography1"/>
    <w:basedOn w:val="Normal"/>
    <w:rsid w:val="001E3221"/>
    <w:pPr>
      <w:numPr>
        <w:numId w:val="17"/>
      </w:numPr>
      <w:tabs>
        <w:tab w:val="clear" w:pos="360"/>
        <w:tab w:val="clear" w:pos="720"/>
        <w:tab w:val="clear" w:pos="1080"/>
        <w:tab w:val="clear" w:pos="1440"/>
        <w:tab w:val="left" w:pos="660"/>
      </w:tabs>
      <w:overflowPunct/>
      <w:autoSpaceDE/>
      <w:autoSpaceDN/>
      <w:adjustRightInd/>
      <w:spacing w:before="0" w:after="240" w:line="230" w:lineRule="atLeast"/>
      <w:ind w:left="660" w:hanging="660"/>
      <w:jc w:val="both"/>
      <w:textAlignment w:val="auto"/>
    </w:pPr>
    <w:rPr>
      <w:rFonts w:ascii="Arial" w:eastAsia="MS Mincho" w:hAnsi="Arial"/>
      <w:sz w:val="20"/>
    </w:rPr>
  </w:style>
  <w:style w:type="paragraph" w:styleId="ListParagraph">
    <w:name w:val="List Paragraph"/>
    <w:basedOn w:val="Normal"/>
    <w:uiPriority w:val="34"/>
    <w:qFormat/>
    <w:rsid w:val="001E322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character" w:customStyle="1" w:styleId="value">
    <w:name w:val="value"/>
    <w:rsid w:val="00AF19CE"/>
  </w:style>
  <w:style w:type="paragraph" w:styleId="Caption">
    <w:name w:val="caption"/>
    <w:basedOn w:val="Normal"/>
    <w:next w:val="Normal"/>
    <w:unhideWhenUsed/>
    <w:qFormat/>
    <w:rsid w:val="00D65B60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customStyle="1" w:styleId="FigureTitleChar">
    <w:name w:val="Figure_Title Char"/>
    <w:basedOn w:val="Normal"/>
    <w:next w:val="Normal"/>
    <w:uiPriority w:val="99"/>
    <w:rsid w:val="004133CD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4133C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D71FC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b/>
      <w:bCs/>
      <w:sz w:val="20"/>
      <w:lang w:val="en-GB"/>
    </w:rPr>
  </w:style>
  <w:style w:type="paragraph" w:customStyle="1" w:styleId="tablecell">
    <w:name w:val="table cell"/>
    <w:basedOn w:val="Normal"/>
    <w:rsid w:val="00D71FC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D71FCE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Batang"/>
      <w:sz w:val="20"/>
      <w:lang w:val="en-GB" w:eastAsia="ko-KR"/>
    </w:rPr>
  </w:style>
  <w:style w:type="character" w:customStyle="1" w:styleId="tablesyntaxChar">
    <w:name w:val="table syntax Char"/>
    <w:link w:val="tablesyntax"/>
    <w:locked/>
    <w:rsid w:val="00D71FCE"/>
    <w:rPr>
      <w:rFonts w:eastAsia="Batang"/>
      <w:lang w:val="en-GB" w:eastAsia="ko-KR"/>
    </w:rPr>
  </w:style>
  <w:style w:type="character" w:styleId="CommentReference">
    <w:name w:val="annotation reference"/>
    <w:uiPriority w:val="99"/>
    <w:rsid w:val="00D71FC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D71FC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0"/>
      <w:lang w:eastAsia="ko-KR"/>
    </w:rPr>
  </w:style>
  <w:style w:type="character" w:customStyle="1" w:styleId="CommentTextChar">
    <w:name w:val="Comment Text Char"/>
    <w:link w:val="CommentText"/>
    <w:uiPriority w:val="99"/>
    <w:rsid w:val="00D71FCE"/>
    <w:rPr>
      <w:rFonts w:eastAsia="Batang"/>
      <w:lang w:eastAsia="ko-KR"/>
    </w:rPr>
  </w:style>
  <w:style w:type="table" w:styleId="TableGrid">
    <w:name w:val="Table Grid"/>
    <w:basedOn w:val="TableNormal"/>
    <w:rsid w:val="00CF12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rsid w:val="00B41F0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eastAsia="Times New Roman"/>
      <w:b/>
      <w:bCs/>
      <w:lang w:eastAsia="en-US"/>
    </w:rPr>
  </w:style>
  <w:style w:type="character" w:customStyle="1" w:styleId="CommentSubjectChar">
    <w:name w:val="Comment Subject Char"/>
    <w:link w:val="CommentSubject"/>
    <w:rsid w:val="00B41F03"/>
    <w:rPr>
      <w:rFonts w:eastAsia="Batang"/>
      <w:b/>
      <w:bCs/>
      <w:lang w:eastAsia="en-US"/>
    </w:rPr>
  </w:style>
  <w:style w:type="paragraph" w:styleId="Revision">
    <w:name w:val="Revision"/>
    <w:hidden/>
    <w:uiPriority w:val="99"/>
    <w:semiHidden/>
    <w:rsid w:val="00FE67CC"/>
    <w:rPr>
      <w:sz w:val="22"/>
      <w:lang w:eastAsia="en-US"/>
    </w:rPr>
  </w:style>
  <w:style w:type="paragraph" w:customStyle="1" w:styleId="Bibliography1">
    <w:name w:val="Bibliography1"/>
    <w:basedOn w:val="Normal"/>
    <w:rsid w:val="001E3221"/>
    <w:pPr>
      <w:numPr>
        <w:numId w:val="17"/>
      </w:numPr>
      <w:tabs>
        <w:tab w:val="clear" w:pos="360"/>
        <w:tab w:val="clear" w:pos="720"/>
        <w:tab w:val="clear" w:pos="1080"/>
        <w:tab w:val="clear" w:pos="1440"/>
        <w:tab w:val="left" w:pos="660"/>
      </w:tabs>
      <w:overflowPunct/>
      <w:autoSpaceDE/>
      <w:autoSpaceDN/>
      <w:adjustRightInd/>
      <w:spacing w:before="0" w:after="240" w:line="230" w:lineRule="atLeast"/>
      <w:ind w:left="660" w:hanging="660"/>
      <w:jc w:val="both"/>
      <w:textAlignment w:val="auto"/>
    </w:pPr>
    <w:rPr>
      <w:rFonts w:ascii="Arial" w:eastAsia="MS Mincho" w:hAnsi="Arial"/>
      <w:sz w:val="20"/>
    </w:rPr>
  </w:style>
  <w:style w:type="paragraph" w:styleId="ListParagraph">
    <w:name w:val="List Paragraph"/>
    <w:basedOn w:val="Normal"/>
    <w:uiPriority w:val="34"/>
    <w:qFormat/>
    <w:rsid w:val="001E322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  <w:style w:type="character" w:customStyle="1" w:styleId="value">
    <w:name w:val="value"/>
    <w:rsid w:val="00AF19CE"/>
  </w:style>
  <w:style w:type="paragraph" w:styleId="Caption">
    <w:name w:val="caption"/>
    <w:basedOn w:val="Normal"/>
    <w:next w:val="Normal"/>
    <w:unhideWhenUsed/>
    <w:qFormat/>
    <w:rsid w:val="00D65B60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customStyle="1" w:styleId="FigureTitleChar">
    <w:name w:val="Figure_Title Char"/>
    <w:basedOn w:val="Normal"/>
    <w:next w:val="Normal"/>
    <w:uiPriority w:val="99"/>
    <w:rsid w:val="004133CD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4133C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3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8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1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1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17686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98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54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114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165859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831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97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489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yekuiw@qualcomm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coban@qualcomm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eny@qualcomm.com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wchien@qualcom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EF4B3-2699-496F-94C7-D44CEEB60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2176</Words>
  <Characters>12408</Characters>
  <Application>Microsoft Office Word</Application>
  <DocSecurity>0</DocSecurity>
  <Lines>103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14555</CharactersWithSpaces>
  <SharedDoc>false</SharedDoc>
  <HLinks>
    <vt:vector size="18" baseType="variant">
      <vt:variant>
        <vt:i4>4784235</vt:i4>
      </vt:variant>
      <vt:variant>
        <vt:i4>6</vt:i4>
      </vt:variant>
      <vt:variant>
        <vt:i4>0</vt:i4>
      </vt:variant>
      <vt:variant>
        <vt:i4>5</vt:i4>
      </vt:variant>
      <vt:variant>
        <vt:lpwstr>mailto:martak@qualcomm.com</vt:lpwstr>
      </vt:variant>
      <vt:variant>
        <vt:lpwstr/>
      </vt:variant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  <vt:variant>
        <vt:i4>4325492</vt:i4>
      </vt:variant>
      <vt:variant>
        <vt:i4>0</vt:i4>
      </vt:variant>
      <vt:variant>
        <vt:i4>0</vt:i4>
      </vt:variant>
      <vt:variant>
        <vt:i4>5</vt:i4>
      </vt:variant>
      <vt:variant>
        <vt:lpwstr>mailto:cheny@qualcomm.com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cheny</cp:lastModifiedBy>
  <cp:revision>5</cp:revision>
  <cp:lastPrinted>2012-04-14T00:14:00Z</cp:lastPrinted>
  <dcterms:created xsi:type="dcterms:W3CDTF">2012-04-17T05:37:00Z</dcterms:created>
  <dcterms:modified xsi:type="dcterms:W3CDTF">2012-04-17T05:49:00Z</dcterms:modified>
</cp:coreProperties>
</file>