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5B217D">
        <w:tc>
          <w:tcPr>
            <w:tcW w:w="6408" w:type="dxa"/>
          </w:tcPr>
          <w:p w:rsidR="006C5D39" w:rsidRPr="005B217D" w:rsidRDefault="00902189" w:rsidP="00C97D78">
            <w:pPr>
              <w:tabs>
                <w:tab w:val="left" w:pos="7200"/>
              </w:tabs>
              <w:spacing w:before="0"/>
              <w:rPr>
                <w:b/>
                <w:szCs w:val="22"/>
                <w:lang w:val="en-CA"/>
              </w:rPr>
            </w:pPr>
            <w:r w:rsidRPr="00902189">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972937">
              <w:rPr>
                <w:b/>
                <w:noProof/>
                <w:szCs w:val="22"/>
                <w:lang w:eastAsia="ko-KR"/>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972937">
              <w:rPr>
                <w:b/>
                <w:noProof/>
                <w:szCs w:val="22"/>
                <w:lang w:eastAsia="ko-KR"/>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5E1AC6" w:rsidP="005B217D">
            <w:pPr>
              <w:tabs>
                <w:tab w:val="left" w:pos="7200"/>
              </w:tabs>
              <w:spacing w:before="0"/>
              <w:rPr>
                <w:b/>
                <w:szCs w:val="22"/>
                <w:lang w:val="en-CA"/>
              </w:rPr>
            </w:pPr>
            <w:r>
              <w:rPr>
                <w:szCs w:val="22"/>
                <w:lang w:val="en-CA"/>
              </w:rPr>
              <w:t>9</w:t>
            </w:r>
            <w:r w:rsidR="00630AA2" w:rsidRPr="005B217D">
              <w:rPr>
                <w:szCs w:val="22"/>
                <w:lang w:val="en-CA"/>
              </w:rPr>
              <w:t>th</w:t>
            </w:r>
            <w:r w:rsidR="00E61DAC" w:rsidRPr="005B217D">
              <w:rPr>
                <w:szCs w:val="22"/>
                <w:lang w:val="en-CA"/>
              </w:rPr>
              <w:t xml:space="preserve"> Meeting: </w:t>
            </w:r>
            <w:smartTag w:uri="urn:schemas-microsoft-com:office:smarttags" w:element="City">
              <w:smartTag w:uri="urn:schemas-microsoft-com:office:smarttags" w:element="place">
                <w:r w:rsidRPr="005E1AC6">
                  <w:rPr>
                    <w:szCs w:val="22"/>
                    <w:lang w:val="en-CA"/>
                  </w:rPr>
                  <w:t>Geneva</w:t>
                </w:r>
              </w:smartTag>
            </w:smartTag>
            <w:r w:rsidRPr="005E1AC6">
              <w:rPr>
                <w:szCs w:val="22"/>
                <w:lang w:val="en-CA"/>
              </w:rPr>
              <w:t>, CH, 27 April – 7 May 2012</w:t>
            </w:r>
          </w:p>
        </w:tc>
        <w:tc>
          <w:tcPr>
            <w:tcW w:w="3168" w:type="dxa"/>
          </w:tcPr>
          <w:p w:rsidR="008A4B4C" w:rsidRPr="005B217D" w:rsidRDefault="00E61DAC" w:rsidP="003819EE">
            <w:pPr>
              <w:tabs>
                <w:tab w:val="left" w:pos="7200"/>
              </w:tabs>
              <w:rPr>
                <w:u w:val="single"/>
                <w:lang w:val="en-CA" w:eastAsia="ko-KR"/>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3819EE">
              <w:rPr>
                <w:lang w:val="en-CA"/>
              </w:rPr>
              <w:t>I</w:t>
            </w:r>
            <w:r w:rsidR="003819EE">
              <w:rPr>
                <w:rFonts w:hint="eastAsia"/>
                <w:lang w:val="en-CA" w:eastAsia="ko-KR"/>
              </w:rPr>
              <w:t>0</w:t>
            </w:r>
            <w:r w:rsidR="003819EE">
              <w:rPr>
                <w:rFonts w:hint="eastAsia"/>
                <w:u w:val="single"/>
                <w:lang w:val="en-CA" w:eastAsia="ko-KR"/>
              </w:rPr>
              <w:t>295</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715727">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715727" w:rsidRDefault="009B461B" w:rsidP="009B461B">
            <w:pPr>
              <w:spacing w:before="60" w:after="60"/>
              <w:rPr>
                <w:b/>
                <w:szCs w:val="22"/>
                <w:lang w:val="fr-FR" w:eastAsia="ko-KR"/>
              </w:rPr>
            </w:pPr>
            <w:r>
              <w:rPr>
                <w:rFonts w:hint="eastAsia"/>
                <w:b/>
                <w:szCs w:val="22"/>
                <w:lang w:val="fr-FR" w:eastAsia="ko-KR"/>
              </w:rPr>
              <w:t xml:space="preserve">On </w:t>
            </w:r>
            <w:r w:rsidR="00584614">
              <w:rPr>
                <w:rFonts w:hint="eastAsia"/>
                <w:b/>
                <w:szCs w:val="22"/>
                <w:lang w:val="fr-FR" w:eastAsia="ko-KR"/>
              </w:rPr>
              <w:t>positive/negative sign for Category 1, 4</w:t>
            </w:r>
            <w:r>
              <w:rPr>
                <w:rFonts w:hint="eastAsia"/>
                <w:b/>
                <w:szCs w:val="22"/>
                <w:lang w:val="fr-FR" w:eastAsia="ko-KR"/>
              </w:rPr>
              <w:t xml:space="preserve"> Edge Offset</w:t>
            </w:r>
            <w:r w:rsidR="00584614">
              <w:rPr>
                <w:rFonts w:hint="eastAsia"/>
                <w:b/>
                <w:szCs w:val="22"/>
                <w:lang w:val="fr-FR" w:eastAsia="ko-KR"/>
              </w:rPr>
              <w:t xml:space="preserve"> in SAO </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5E1AC6">
            <w:pPr>
              <w:spacing w:before="60" w:after="60"/>
              <w:rPr>
                <w:szCs w:val="22"/>
                <w:lang w:val="en-CA"/>
              </w:rPr>
            </w:pPr>
            <w:r w:rsidRPr="005B217D">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D90B8B" w:rsidRDefault="000D2B14">
            <w:pPr>
              <w:spacing w:before="60" w:after="60"/>
              <w:rPr>
                <w:szCs w:val="22"/>
                <w:lang w:val="en-CA" w:eastAsia="ko-KR"/>
              </w:rPr>
            </w:pPr>
            <w:r>
              <w:rPr>
                <w:rFonts w:hint="eastAsia"/>
                <w:szCs w:val="22"/>
                <w:lang w:val="en-CA" w:eastAsia="ko-KR"/>
              </w:rPr>
              <w:t>Hak-Sop Song</w:t>
            </w:r>
          </w:p>
          <w:p w:rsidR="0019069D" w:rsidRDefault="005C115B">
            <w:pPr>
              <w:spacing w:before="60" w:after="60"/>
              <w:rPr>
                <w:szCs w:val="22"/>
                <w:lang w:val="en-CA" w:eastAsia="ko-KR"/>
              </w:rPr>
            </w:pPr>
            <w:r>
              <w:rPr>
                <w:szCs w:val="22"/>
                <w:lang w:val="en-CA" w:eastAsia="ko-KR"/>
              </w:rPr>
              <w:t>C</w:t>
            </w:r>
            <w:r>
              <w:rPr>
                <w:rFonts w:hint="eastAsia"/>
                <w:szCs w:val="22"/>
                <w:lang w:val="en-CA" w:eastAsia="ko-KR"/>
              </w:rPr>
              <w:t>han</w:t>
            </w:r>
            <w:r w:rsidR="003819EE">
              <w:rPr>
                <w:rFonts w:hint="eastAsia"/>
                <w:szCs w:val="22"/>
                <w:lang w:val="en-CA" w:eastAsia="ko-KR"/>
              </w:rPr>
              <w:t>y</w:t>
            </w:r>
            <w:r>
              <w:rPr>
                <w:rFonts w:hint="eastAsia"/>
                <w:szCs w:val="22"/>
                <w:lang w:val="en-CA" w:eastAsia="ko-KR"/>
              </w:rPr>
              <w:t>ul Kim</w:t>
            </w:r>
          </w:p>
          <w:p w:rsidR="00E75DC8" w:rsidRDefault="0019069D">
            <w:pPr>
              <w:spacing w:before="60" w:after="60"/>
              <w:rPr>
                <w:szCs w:val="22"/>
                <w:lang w:val="en-CA" w:eastAsia="ko-KR"/>
              </w:rPr>
            </w:pPr>
            <w:r>
              <w:rPr>
                <w:rFonts w:hint="eastAsia"/>
                <w:szCs w:val="22"/>
                <w:lang w:val="en-CA" w:eastAsia="ko-KR"/>
              </w:rPr>
              <w:t>Joeng-Bum Choi</w:t>
            </w:r>
          </w:p>
          <w:p w:rsidR="00E75DC8" w:rsidRDefault="00DC3A22">
            <w:pPr>
              <w:spacing w:before="60" w:after="60"/>
              <w:rPr>
                <w:szCs w:val="22"/>
                <w:lang w:val="en-CA" w:eastAsia="ko-KR"/>
              </w:rPr>
            </w:pPr>
            <w:r>
              <w:rPr>
                <w:rFonts w:hint="eastAsia"/>
                <w:szCs w:val="22"/>
                <w:lang w:val="en-CA" w:eastAsia="ko-KR"/>
              </w:rPr>
              <w:t>Jae</w:t>
            </w:r>
            <w:r w:rsidR="00E75DC8">
              <w:rPr>
                <w:rFonts w:hint="eastAsia"/>
                <w:szCs w:val="22"/>
                <w:lang w:val="en-CA" w:eastAsia="ko-KR"/>
              </w:rPr>
              <w:t>-Hwan Joo</w:t>
            </w:r>
          </w:p>
          <w:p w:rsidR="00EC1A52" w:rsidRDefault="00E75DC8">
            <w:pPr>
              <w:spacing w:before="60" w:after="60"/>
              <w:rPr>
                <w:szCs w:val="22"/>
                <w:lang w:val="en-CA" w:eastAsia="ko-KR"/>
              </w:rPr>
            </w:pPr>
            <w:r>
              <w:rPr>
                <w:rFonts w:hint="eastAsia"/>
                <w:szCs w:val="22"/>
                <w:lang w:val="en-CA" w:eastAsia="ko-KR"/>
              </w:rPr>
              <w:t>Kyo-Hyuk Lee</w:t>
            </w:r>
          </w:p>
          <w:p w:rsidR="00E61DAC" w:rsidRPr="00F9796F" w:rsidRDefault="007B0271">
            <w:pPr>
              <w:spacing w:before="60" w:after="60"/>
              <w:rPr>
                <w:szCs w:val="22"/>
                <w:lang w:eastAsia="ko-KR"/>
              </w:rPr>
            </w:pPr>
            <w:r>
              <w:rPr>
                <w:rFonts w:hint="eastAsia"/>
                <w:szCs w:val="22"/>
                <w:lang w:val="en-CA" w:eastAsia="ko-KR"/>
              </w:rPr>
              <w:t>J</w:t>
            </w:r>
            <w:r w:rsidR="00EC1A52">
              <w:rPr>
                <w:rFonts w:hint="eastAsia"/>
                <w:szCs w:val="22"/>
                <w:lang w:val="en-CA" w:eastAsia="ko-KR"/>
              </w:rPr>
              <w:t>a</w:t>
            </w:r>
            <w:r>
              <w:rPr>
                <w:rFonts w:hint="eastAsia"/>
                <w:szCs w:val="22"/>
                <w:lang w:val="en-CA" w:eastAsia="ko-KR"/>
              </w:rPr>
              <w:t>e</w:t>
            </w:r>
            <w:r w:rsidR="00EC1A52">
              <w:rPr>
                <w:rFonts w:hint="eastAsia"/>
                <w:szCs w:val="22"/>
                <w:lang w:val="en-CA" w:eastAsia="ko-KR"/>
              </w:rPr>
              <w:t>-Hyun Kim</w:t>
            </w:r>
            <w:r w:rsidR="00E61DAC" w:rsidRPr="005B217D">
              <w:rPr>
                <w:szCs w:val="22"/>
                <w:lang w:val="en-CA"/>
              </w:rPr>
              <w:br/>
            </w:r>
            <w:r w:rsidR="000D2B14">
              <w:rPr>
                <w:rFonts w:hint="eastAsia"/>
                <w:szCs w:val="22"/>
                <w:lang w:eastAsia="ko-KR"/>
              </w:rPr>
              <w:t>Samsung Electronics</w:t>
            </w:r>
            <w:r w:rsidR="000D2B14">
              <w:rPr>
                <w:szCs w:val="22"/>
              </w:rPr>
              <w:t xml:space="preserve"> </w:t>
            </w:r>
            <w:r w:rsidR="000D2B14">
              <w:rPr>
                <w:rFonts w:hint="eastAsia"/>
                <w:szCs w:val="22"/>
                <w:lang w:eastAsia="ko-KR"/>
              </w:rPr>
              <w:t>Co</w:t>
            </w:r>
            <w:r w:rsidR="00A92FFD">
              <w:rPr>
                <w:szCs w:val="22"/>
              </w:rPr>
              <w:t xml:space="preserve">., </w:t>
            </w:r>
            <w:r w:rsidR="000D2B14">
              <w:rPr>
                <w:rFonts w:hint="eastAsia"/>
                <w:szCs w:val="22"/>
                <w:lang w:eastAsia="ko-KR"/>
              </w:rPr>
              <w:t>Korea</w:t>
            </w:r>
          </w:p>
        </w:tc>
        <w:tc>
          <w:tcPr>
            <w:tcW w:w="900" w:type="dxa"/>
          </w:tcPr>
          <w:p w:rsidR="00E61DAC" w:rsidRPr="005B217D" w:rsidRDefault="00E61DAC">
            <w:pPr>
              <w:spacing w:before="60" w:after="60"/>
              <w:rPr>
                <w:szCs w:val="22"/>
                <w:lang w:val="en-CA"/>
              </w:rPr>
            </w:pPr>
            <w:r w:rsidRPr="005B217D">
              <w:rPr>
                <w:szCs w:val="22"/>
                <w:lang w:val="en-CA"/>
              </w:rPr>
              <w:t>Tel:</w:t>
            </w:r>
            <w:r w:rsidRPr="005B217D">
              <w:rPr>
                <w:szCs w:val="22"/>
                <w:lang w:val="en-CA"/>
              </w:rPr>
              <w:br/>
              <w:t>Email:</w:t>
            </w:r>
          </w:p>
        </w:tc>
        <w:tc>
          <w:tcPr>
            <w:tcW w:w="3168" w:type="dxa"/>
          </w:tcPr>
          <w:p w:rsidR="00E61DAC" w:rsidRPr="00F9796F" w:rsidRDefault="00E07B33" w:rsidP="005952A5">
            <w:pPr>
              <w:spacing w:before="60" w:after="60"/>
              <w:rPr>
                <w:color w:val="0000CC"/>
                <w:szCs w:val="22"/>
                <w:lang w:eastAsia="ko-KR"/>
              </w:rPr>
            </w:pPr>
            <w:r w:rsidRPr="00E07B33">
              <w:rPr>
                <w:color w:val="0000CC"/>
                <w:szCs w:val="22"/>
              </w:rPr>
              <w:t>+</w:t>
            </w:r>
            <w:r w:rsidRPr="00E07B33">
              <w:rPr>
                <w:color w:val="0000CC"/>
                <w:szCs w:val="22"/>
                <w:lang w:eastAsia="ko-KR"/>
              </w:rPr>
              <w:t>82</w:t>
            </w:r>
            <w:r w:rsidRPr="00E07B33">
              <w:rPr>
                <w:color w:val="0000CC"/>
                <w:szCs w:val="22"/>
              </w:rPr>
              <w:t>-</w:t>
            </w:r>
            <w:r w:rsidRPr="00E07B33">
              <w:rPr>
                <w:color w:val="0000CC"/>
                <w:szCs w:val="22"/>
                <w:lang w:eastAsia="ko-KR"/>
              </w:rPr>
              <w:t>31-279-8957</w:t>
            </w:r>
            <w:r w:rsidRPr="00E07B33">
              <w:rPr>
                <w:color w:val="0000CC"/>
                <w:szCs w:val="22"/>
              </w:rPr>
              <w:br/>
            </w:r>
            <w:hyperlink r:id="rId10" w:history="1">
              <w:r w:rsidRPr="00E07B33">
                <w:rPr>
                  <w:rStyle w:val="a6"/>
                  <w:color w:val="0000CC"/>
                  <w:szCs w:val="22"/>
                  <w:lang w:eastAsia="ko-KR"/>
                </w:rPr>
                <w:t>haksop.song</w:t>
              </w:r>
              <w:r w:rsidRPr="00E07B33">
                <w:rPr>
                  <w:rStyle w:val="a6"/>
                  <w:color w:val="0000CC"/>
                  <w:szCs w:val="22"/>
                </w:rPr>
                <w:t>@</w:t>
              </w:r>
              <w:r w:rsidRPr="00E07B33">
                <w:rPr>
                  <w:rStyle w:val="a6"/>
                  <w:color w:val="0000CC"/>
                  <w:szCs w:val="22"/>
                  <w:lang w:eastAsia="ko-KR"/>
                </w:rPr>
                <w:t>samsung</w:t>
              </w:r>
              <w:r w:rsidRPr="00E07B33">
                <w:rPr>
                  <w:rStyle w:val="a6"/>
                  <w:color w:val="0000CC"/>
                  <w:szCs w:val="22"/>
                </w:rPr>
                <w:t>.com</w:t>
              </w:r>
            </w:hyperlink>
          </w:p>
          <w:p w:rsidR="00D90B8B" w:rsidRPr="00F9796F" w:rsidRDefault="00902189" w:rsidP="005952A5">
            <w:pPr>
              <w:spacing w:before="60" w:after="60"/>
              <w:rPr>
                <w:color w:val="0000CC"/>
                <w:lang w:eastAsia="ko-KR"/>
              </w:rPr>
            </w:pPr>
            <w:hyperlink r:id="rId11" w:history="1">
              <w:r w:rsidR="00E07B33" w:rsidRPr="00E07B33">
                <w:rPr>
                  <w:rStyle w:val="a6"/>
                  <w:color w:val="0000CC"/>
                  <w:szCs w:val="22"/>
                  <w:lang w:eastAsia="ko-KR"/>
                </w:rPr>
                <w:t>dionism@samsung.com</w:t>
              </w:r>
            </w:hyperlink>
          </w:p>
          <w:p w:rsidR="0019069D" w:rsidRPr="00F9796F" w:rsidRDefault="00902189" w:rsidP="005952A5">
            <w:pPr>
              <w:spacing w:before="60" w:after="60"/>
              <w:rPr>
                <w:color w:val="0000CC"/>
                <w:lang w:eastAsia="ko-KR"/>
              </w:rPr>
            </w:pPr>
            <w:hyperlink r:id="rId12" w:history="1">
              <w:r w:rsidR="00E07B33" w:rsidRPr="00E07B33">
                <w:rPr>
                  <w:rStyle w:val="a6"/>
                  <w:color w:val="0000CC"/>
                  <w:lang w:eastAsia="ko-KR"/>
                </w:rPr>
                <w:t>jb79.choi@samsung.com</w:t>
              </w:r>
            </w:hyperlink>
          </w:p>
          <w:p w:rsidR="00F9796F" w:rsidRPr="00F9796F" w:rsidRDefault="00902189" w:rsidP="005952A5">
            <w:pPr>
              <w:spacing w:before="60" w:after="60"/>
              <w:rPr>
                <w:color w:val="0000CC"/>
                <w:lang w:eastAsia="ko-KR"/>
              </w:rPr>
            </w:pPr>
            <w:hyperlink r:id="rId13" w:history="1">
              <w:r w:rsidR="00E07B33" w:rsidRPr="00E07B33">
                <w:rPr>
                  <w:rStyle w:val="a6"/>
                  <w:color w:val="0000CC"/>
                  <w:lang w:eastAsia="ko-KR"/>
                </w:rPr>
                <w:t>jh8079.joo@samsung.com</w:t>
              </w:r>
            </w:hyperlink>
          </w:p>
          <w:p w:rsidR="00F9796F" w:rsidRPr="00F9796F" w:rsidRDefault="00902189" w:rsidP="005952A5">
            <w:pPr>
              <w:spacing w:before="60" w:after="60"/>
              <w:rPr>
                <w:color w:val="0000CC"/>
                <w:lang w:eastAsia="ko-KR"/>
              </w:rPr>
            </w:pPr>
            <w:hyperlink r:id="rId14" w:history="1">
              <w:r w:rsidR="00E07B33" w:rsidRPr="00E07B33">
                <w:rPr>
                  <w:rStyle w:val="a6"/>
                  <w:color w:val="0000CC"/>
                  <w:lang w:eastAsia="ko-KR"/>
                </w:rPr>
                <w:t>kyohyuk.lee@samsung.com</w:t>
              </w:r>
            </w:hyperlink>
          </w:p>
          <w:p w:rsidR="005E14E7" w:rsidRPr="00F9796F" w:rsidRDefault="00E07B33" w:rsidP="005952A5">
            <w:pPr>
              <w:spacing w:before="60" w:after="60"/>
              <w:rPr>
                <w:color w:val="0000CC"/>
                <w:u w:val="single"/>
                <w:lang w:eastAsia="ko-KR"/>
              </w:rPr>
            </w:pPr>
            <w:r w:rsidRPr="00E07B33">
              <w:rPr>
                <w:color w:val="0000CC"/>
                <w:u w:val="single"/>
                <w:lang w:eastAsia="ko-KR"/>
              </w:rPr>
              <w:t>jhgim</w:t>
            </w:r>
            <w:r w:rsidRPr="00E07B33">
              <w:rPr>
                <w:color w:val="0000CC"/>
                <w:u w:val="single"/>
              </w:rPr>
              <w:t xml:space="preserve"> </w:t>
            </w:r>
            <w:r w:rsidRPr="00E07B33">
              <w:rPr>
                <w:color w:val="0000CC"/>
                <w:u w:val="single"/>
                <w:lang w:eastAsia="ko-KR"/>
              </w:rPr>
              <w:t>@samsung.com</w:t>
            </w:r>
          </w:p>
          <w:p w:rsidR="0019069D" w:rsidRPr="00F9796F" w:rsidRDefault="0019069D" w:rsidP="005952A5">
            <w:pPr>
              <w:spacing w:before="60" w:after="60"/>
              <w:rPr>
                <w:color w:val="0000CC"/>
                <w:szCs w:val="22"/>
                <w:lang w:eastAsia="ko-KR"/>
              </w:rPr>
            </w:pP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0D2B14">
            <w:pPr>
              <w:spacing w:before="60" w:after="60"/>
              <w:rPr>
                <w:szCs w:val="22"/>
                <w:lang w:val="en-CA"/>
              </w:rPr>
            </w:pPr>
            <w:r>
              <w:rPr>
                <w:rFonts w:hint="eastAsia"/>
                <w:szCs w:val="22"/>
                <w:lang w:eastAsia="ko-KR"/>
              </w:rPr>
              <w:t>Samsung Electronics Co</w:t>
            </w:r>
            <w:r w:rsidR="00A92FFD">
              <w:rPr>
                <w:rFonts w:hint="eastAsia"/>
                <w:szCs w:val="22"/>
                <w:lang w:eastAsia="ko-KR"/>
              </w:rPr>
              <w:t>.</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1"/>
        <w:numPr>
          <w:ilvl w:val="0"/>
          <w:numId w:val="0"/>
        </w:numPr>
        <w:ind w:left="432" w:hanging="432"/>
        <w:rPr>
          <w:lang w:val="en-CA"/>
        </w:rPr>
      </w:pPr>
      <w:r w:rsidRPr="005B217D">
        <w:rPr>
          <w:lang w:val="en-CA"/>
        </w:rPr>
        <w:t>Abstract</w:t>
      </w:r>
    </w:p>
    <w:p w:rsidR="00902189" w:rsidRDefault="007E0682">
      <w:pPr>
        <w:pStyle w:val="1"/>
        <w:numPr>
          <w:ilvl w:val="0"/>
          <w:numId w:val="0"/>
        </w:numPr>
        <w:ind w:left="360"/>
        <w:rPr>
          <w:lang w:val="en-CA"/>
        </w:rPr>
      </w:pPr>
      <w:r w:rsidRPr="00073C33">
        <w:rPr>
          <w:rFonts w:cs="Times New Roman"/>
          <w:b w:val="0"/>
          <w:bCs w:val="0"/>
          <w:kern w:val="0"/>
          <w:sz w:val="22"/>
          <w:szCs w:val="20"/>
          <w:lang w:eastAsia="ko-KR"/>
        </w:rPr>
        <w:t xml:space="preserve">In HM6.0, </w:t>
      </w:r>
      <w:r w:rsidR="009B461B" w:rsidRPr="00073C33">
        <w:rPr>
          <w:rFonts w:cs="Times New Roman" w:hint="eastAsia"/>
          <w:b w:val="0"/>
          <w:bCs w:val="0"/>
          <w:kern w:val="0"/>
          <w:sz w:val="22"/>
          <w:szCs w:val="20"/>
          <w:lang w:eastAsia="ko-KR"/>
        </w:rPr>
        <w:t>the sign of edge offsets</w:t>
      </w:r>
      <w:r w:rsidR="0015389D">
        <w:rPr>
          <w:rFonts w:cs="Times New Roman" w:hint="eastAsia"/>
          <w:b w:val="0"/>
          <w:bCs w:val="0"/>
          <w:kern w:val="0"/>
          <w:sz w:val="22"/>
          <w:szCs w:val="20"/>
          <w:lang w:eastAsia="ko-KR"/>
        </w:rPr>
        <w:t xml:space="preserve"> (EOs)</w:t>
      </w:r>
      <w:r w:rsidR="009B461B" w:rsidRPr="00073C33">
        <w:rPr>
          <w:rFonts w:cs="Times New Roman" w:hint="eastAsia"/>
          <w:b w:val="0"/>
          <w:bCs w:val="0"/>
          <w:kern w:val="0"/>
          <w:sz w:val="22"/>
          <w:szCs w:val="20"/>
          <w:lang w:eastAsia="ko-KR"/>
        </w:rPr>
        <w:t xml:space="preserve"> are restricted </w:t>
      </w:r>
      <w:r w:rsidR="00A36501" w:rsidRPr="00073C33">
        <w:rPr>
          <w:rFonts w:cs="Times New Roman" w:hint="eastAsia"/>
          <w:b w:val="0"/>
          <w:bCs w:val="0"/>
          <w:kern w:val="0"/>
          <w:sz w:val="22"/>
          <w:szCs w:val="20"/>
          <w:lang w:eastAsia="ko-KR"/>
        </w:rPr>
        <w:t>depending on</w:t>
      </w:r>
      <w:r w:rsidRPr="00073C33">
        <w:rPr>
          <w:rFonts w:cs="Times New Roman"/>
          <w:b w:val="0"/>
          <w:bCs w:val="0"/>
          <w:kern w:val="0"/>
          <w:sz w:val="22"/>
          <w:szCs w:val="20"/>
          <w:lang w:eastAsia="ko-KR"/>
        </w:rPr>
        <w:t xml:space="preserve"> category type</w:t>
      </w:r>
      <w:r w:rsidR="009B461B" w:rsidRPr="00073C33">
        <w:rPr>
          <w:rFonts w:cs="Times New Roman" w:hint="eastAsia"/>
          <w:b w:val="0"/>
          <w:bCs w:val="0"/>
          <w:kern w:val="0"/>
          <w:sz w:val="22"/>
          <w:szCs w:val="20"/>
          <w:lang w:eastAsia="ko-KR"/>
        </w:rPr>
        <w:t>s</w:t>
      </w:r>
      <w:r w:rsidR="00A36501" w:rsidRPr="00073C33">
        <w:rPr>
          <w:rFonts w:cs="Times New Roman" w:hint="eastAsia"/>
          <w:b w:val="0"/>
          <w:bCs w:val="0"/>
          <w:kern w:val="0"/>
          <w:sz w:val="22"/>
          <w:szCs w:val="20"/>
          <w:lang w:eastAsia="ko-KR"/>
        </w:rPr>
        <w:t xml:space="preserve"> in order to reduce the salt noise, which generates </w:t>
      </w:r>
      <w:r w:rsidR="009C3326">
        <w:rPr>
          <w:rFonts w:cs="Times New Roman"/>
          <w:b w:val="0"/>
          <w:bCs w:val="0"/>
          <w:kern w:val="0"/>
          <w:sz w:val="22"/>
          <w:szCs w:val="20"/>
          <w:lang w:eastAsia="ko-KR"/>
        </w:rPr>
        <w:t xml:space="preserve">two major problems, ie, loss of sharpness </w:t>
      </w:r>
      <w:r w:rsidR="0057444F">
        <w:rPr>
          <w:rFonts w:cs="Times New Roman" w:hint="eastAsia"/>
          <w:b w:val="0"/>
          <w:bCs w:val="0"/>
          <w:kern w:val="0"/>
          <w:sz w:val="22"/>
          <w:szCs w:val="20"/>
          <w:lang w:eastAsia="ko-KR"/>
        </w:rPr>
        <w:t xml:space="preserve">and </w:t>
      </w:r>
      <w:r w:rsidR="009C3326">
        <w:rPr>
          <w:rFonts w:cs="Times New Roman"/>
          <w:b w:val="0"/>
          <w:bCs w:val="0"/>
          <w:kern w:val="0"/>
          <w:sz w:val="22"/>
          <w:szCs w:val="20"/>
          <w:lang w:eastAsia="ko-KR"/>
        </w:rPr>
        <w:t xml:space="preserve">coding gain for specified sequences. Positive or negative sign of edge offset category 1 and 4 is allowed in this proposal. The experimental results show that </w:t>
      </w:r>
      <w:r w:rsidR="00AD1A42">
        <w:rPr>
          <w:rFonts w:cs="Times New Roman" w:hint="eastAsia"/>
          <w:b w:val="0"/>
          <w:bCs w:val="0"/>
          <w:kern w:val="0"/>
          <w:sz w:val="22"/>
          <w:szCs w:val="20"/>
          <w:lang w:eastAsia="ko-KR"/>
        </w:rPr>
        <w:t>t</w:t>
      </w:r>
      <w:r w:rsidR="00C53B69">
        <w:rPr>
          <w:rFonts w:cs="Times New Roman"/>
          <w:b w:val="0"/>
          <w:bCs w:val="0"/>
          <w:kern w:val="0"/>
          <w:sz w:val="22"/>
          <w:szCs w:val="20"/>
          <w:lang w:eastAsia="ko-KR"/>
        </w:rPr>
        <w:t>he average coding gain</w:t>
      </w:r>
      <w:r w:rsidR="00AD1A42" w:rsidRPr="00AD1A42">
        <w:rPr>
          <w:rFonts w:cs="Times New Roman"/>
          <w:b w:val="0"/>
          <w:bCs w:val="0"/>
          <w:kern w:val="0"/>
          <w:sz w:val="22"/>
          <w:szCs w:val="20"/>
          <w:lang w:eastAsia="ko-KR"/>
        </w:rPr>
        <w:t xml:space="preserve"> </w:t>
      </w:r>
      <w:r w:rsidR="00C53B69">
        <w:rPr>
          <w:rFonts w:cs="Times New Roman" w:hint="eastAsia"/>
          <w:b w:val="0"/>
          <w:bCs w:val="0"/>
          <w:kern w:val="0"/>
          <w:sz w:val="22"/>
          <w:szCs w:val="20"/>
          <w:lang w:eastAsia="ko-KR"/>
        </w:rPr>
        <w:t xml:space="preserve">is </w:t>
      </w:r>
      <w:r w:rsidR="00AD1A42" w:rsidRPr="00AD1A42">
        <w:rPr>
          <w:rFonts w:cs="Times New Roman"/>
          <w:b w:val="0"/>
          <w:bCs w:val="0"/>
          <w:kern w:val="0"/>
          <w:sz w:val="22"/>
          <w:szCs w:val="20"/>
          <w:lang w:eastAsia="ko-KR"/>
        </w:rPr>
        <w:t xml:space="preserve">0.4% LB-main/LB-HE10 for class E. High coding gain for specific sequence (“Johnny”) is observed by 1.1% LB-main, 1.0% LB-HE10. </w:t>
      </w:r>
    </w:p>
    <w:p w:rsidR="00745F6B" w:rsidRPr="002E03BB" w:rsidRDefault="007E0682" w:rsidP="007E0682">
      <w:pPr>
        <w:pStyle w:val="1"/>
        <w:rPr>
          <w:lang w:val="en-CA"/>
        </w:rPr>
      </w:pPr>
      <w:r w:rsidRPr="002E03BB">
        <w:rPr>
          <w:rFonts w:cs="Times New Roman"/>
          <w:b w:val="0"/>
          <w:bCs w:val="0"/>
          <w:kern w:val="0"/>
          <w:sz w:val="22"/>
          <w:szCs w:val="20"/>
          <w:lang w:val="en-CA" w:eastAsia="ko-KR"/>
        </w:rPr>
        <w:t xml:space="preserve"> </w:t>
      </w:r>
      <w:r w:rsidR="00745F6B" w:rsidRPr="002E03BB">
        <w:rPr>
          <w:lang w:val="en-CA"/>
        </w:rPr>
        <w:t>Introduction</w:t>
      </w:r>
    </w:p>
    <w:p w:rsidR="00073C33" w:rsidRDefault="00073C33" w:rsidP="00B246A0">
      <w:pPr>
        <w:rPr>
          <w:lang w:eastAsia="ko-KR"/>
        </w:rPr>
      </w:pPr>
      <w:r>
        <w:rPr>
          <w:rFonts w:hint="eastAsia"/>
          <w:lang w:eastAsia="ko-KR"/>
        </w:rPr>
        <w:t xml:space="preserve">Increment of contrast between neighboring pixels causes visual artifact such as salt noise. The current HM, </w:t>
      </w:r>
      <w:r w:rsidR="00AC419F">
        <w:rPr>
          <w:rFonts w:hint="eastAsia"/>
          <w:lang w:eastAsia="ko-KR"/>
        </w:rPr>
        <w:t xml:space="preserve">the positive sign for category 1 and 2 and negative sign for category 3 and 4 are only allowed. The main idea of this proposal is that both signs on category 1 and 4 have to be considered to improve coding gain </w:t>
      </w:r>
      <w:r w:rsidR="00E42FD4">
        <w:rPr>
          <w:rFonts w:hint="eastAsia"/>
          <w:lang w:eastAsia="ko-KR"/>
        </w:rPr>
        <w:t>and remove salt noise.</w:t>
      </w:r>
    </w:p>
    <w:p w:rsidR="00073C33" w:rsidRPr="00AC419F" w:rsidRDefault="00073C33" w:rsidP="00B246A0">
      <w:pPr>
        <w:rPr>
          <w:lang w:eastAsia="ko-KR"/>
        </w:rPr>
      </w:pPr>
    </w:p>
    <w:p w:rsidR="0082715F" w:rsidRPr="00B246A0" w:rsidRDefault="0082715F" w:rsidP="00B246A0">
      <w:pPr>
        <w:rPr>
          <w:lang w:eastAsia="ko-KR"/>
        </w:rPr>
      </w:pPr>
    </w:p>
    <w:p w:rsidR="00B36F31" w:rsidRDefault="00B36F31" w:rsidP="00E11923">
      <w:pPr>
        <w:pStyle w:val="1"/>
        <w:rPr>
          <w:lang w:val="en-CA" w:eastAsia="ko-KR"/>
        </w:rPr>
      </w:pPr>
      <w:r>
        <w:rPr>
          <w:rFonts w:hint="eastAsia"/>
          <w:lang w:val="en-CA" w:eastAsia="ko-KR"/>
        </w:rPr>
        <w:t>Proposed Method</w:t>
      </w:r>
    </w:p>
    <w:p w:rsidR="00BD42BB" w:rsidRPr="00BD42BB" w:rsidRDefault="00BD42BB" w:rsidP="00BD42BB">
      <w:pPr>
        <w:pStyle w:val="2"/>
        <w:rPr>
          <w:lang w:eastAsia="ko-KR"/>
        </w:rPr>
      </w:pPr>
      <w:r>
        <w:rPr>
          <w:rFonts w:hint="eastAsia"/>
          <w:lang w:eastAsia="ko-KR"/>
        </w:rPr>
        <w:t xml:space="preserve">Permit positive/negative </w:t>
      </w:r>
      <w:r w:rsidR="00584614">
        <w:rPr>
          <w:rFonts w:hint="eastAsia"/>
          <w:lang w:eastAsia="ko-KR"/>
        </w:rPr>
        <w:t>sign offset for</w:t>
      </w:r>
      <w:r>
        <w:rPr>
          <w:rFonts w:hint="eastAsia"/>
          <w:lang w:eastAsia="ko-KR"/>
        </w:rPr>
        <w:t xml:space="preserve"> Category 1, 4 in SAO</w:t>
      </w:r>
      <w:r w:rsidR="004D52E8">
        <w:rPr>
          <w:rFonts w:hint="eastAsia"/>
          <w:lang w:eastAsia="ko-KR"/>
        </w:rPr>
        <w:t xml:space="preserve"> EO</w:t>
      </w:r>
    </w:p>
    <w:p w:rsidR="0015389D" w:rsidRDefault="0015389D" w:rsidP="00B246A0">
      <w:pPr>
        <w:rPr>
          <w:lang w:eastAsia="ko-KR"/>
        </w:rPr>
      </w:pPr>
      <w:r>
        <w:rPr>
          <w:rFonts w:hint="eastAsia"/>
          <w:lang w:eastAsia="ko-KR"/>
        </w:rPr>
        <w:t xml:space="preserve">The EO could be one of four categories with different features as depicted in Fig.1. Generally speaking, category 2 and 3 are easily observed in the smoothing regions. On the contrary, category 1 and 4 have less possibility to be exist in </w:t>
      </w:r>
      <w:r>
        <w:rPr>
          <w:lang w:eastAsia="ko-KR"/>
        </w:rPr>
        <w:t>those</w:t>
      </w:r>
      <w:r>
        <w:rPr>
          <w:rFonts w:hint="eastAsia"/>
          <w:lang w:eastAsia="ko-KR"/>
        </w:rPr>
        <w:t xml:space="preserve"> areas. The restriction of the difference between neighboring pixels is the one of solution for salt noise as shown in the current HM. However, it causes the degradation of coding gain because it does not compensate properly for the sharp or complex regions.</w:t>
      </w:r>
      <w:r w:rsidR="0051062C">
        <w:rPr>
          <w:rFonts w:hint="eastAsia"/>
          <w:lang w:eastAsia="ko-KR"/>
        </w:rPr>
        <w:t xml:space="preserve"> Therefore, both sign for category 1 and 4, positive sign for category 2 and negative sign for category3 are allowed in this proposal as shown in Fig.2.</w:t>
      </w:r>
    </w:p>
    <w:p w:rsidR="000148DF" w:rsidRPr="00F04562" w:rsidRDefault="000148DF" w:rsidP="000148DF">
      <w:pPr>
        <w:rPr>
          <w:lang w:eastAsia="ko-KR"/>
        </w:rPr>
      </w:pPr>
    </w:p>
    <w:p w:rsidR="00EB67DF" w:rsidRPr="000148DF" w:rsidRDefault="00EB67DF" w:rsidP="00450849">
      <w:pPr>
        <w:rPr>
          <w:lang w:eastAsia="ko-KR"/>
        </w:rPr>
      </w:pPr>
    </w:p>
    <w:p w:rsidR="00EB67DF" w:rsidRDefault="00902189" w:rsidP="00450849">
      <w:pPr>
        <w:rPr>
          <w:b/>
          <w:lang w:eastAsia="ko-KR"/>
        </w:rPr>
      </w:pPr>
      <w:r>
        <w:rPr>
          <w:b/>
          <w:noProof/>
          <w:lang w:eastAsia="ko-KR"/>
        </w:rPr>
        <w:lastRenderedPageBreak/>
        <w:pict>
          <v:shapetype id="_x0000_t202" coordsize="21600,21600" o:spt="202" path="m,l,21600r21600,l21600,xe">
            <v:stroke joinstyle="miter"/>
            <v:path gradientshapeok="t" o:connecttype="rect"/>
          </v:shapetype>
          <v:shape id="_x0000_s1057" type="#_x0000_t202" style="position:absolute;margin-left:384.2pt;margin-top:144.55pt;width:83.2pt;height:31.7pt;z-index:251662848" stroked="f">
            <v:textbox>
              <w:txbxContent>
                <w:p w:rsidR="00F4214F" w:rsidRDefault="00F4214F" w:rsidP="00910239">
                  <w:pPr>
                    <w:rPr>
                      <w:lang w:eastAsia="ko-KR"/>
                    </w:rPr>
                  </w:pPr>
                  <w:r>
                    <w:rPr>
                      <w:rFonts w:hint="eastAsia"/>
                      <w:lang w:eastAsia="ko-KR"/>
                    </w:rPr>
                    <w:t>Negative offset</w:t>
                  </w:r>
                </w:p>
              </w:txbxContent>
            </v:textbox>
          </v:shape>
        </w:pict>
      </w:r>
      <w:r w:rsidRPr="00902189">
        <w:rPr>
          <w:noProof/>
          <w:szCs w:val="22"/>
          <w:lang w:eastAsia="ko-KR"/>
        </w:rPr>
        <w:pict>
          <v:shape id="_x0000_s1056" type="#_x0000_t202" style="position:absolute;margin-left:3.75pt;margin-top:144.55pt;width:95.1pt;height:31.7pt;z-index:251661824" stroked="f">
            <v:textbox>
              <w:txbxContent>
                <w:p w:rsidR="00F4214F" w:rsidRDefault="00F4214F">
                  <w:pPr>
                    <w:rPr>
                      <w:lang w:eastAsia="ko-KR"/>
                    </w:rPr>
                  </w:pPr>
                  <w:r>
                    <w:rPr>
                      <w:lang w:eastAsia="ko-KR"/>
                    </w:rPr>
                    <w:t>P</w:t>
                  </w:r>
                  <w:r>
                    <w:rPr>
                      <w:rFonts w:hint="eastAsia"/>
                      <w:lang w:eastAsia="ko-KR"/>
                    </w:rPr>
                    <w:t>ositive offset</w:t>
                  </w:r>
                </w:p>
              </w:txbxContent>
            </v:textbox>
          </v:shape>
        </w:pict>
      </w:r>
      <w:r w:rsidRPr="00902189">
        <w:rPr>
          <w:noProof/>
          <w:szCs w:val="22"/>
          <w:lang w:eastAsia="ko-KR"/>
        </w:rPr>
        <w:pict>
          <v:roundrect id="_x0000_s1051" style="position:absolute;margin-left:239.2pt;margin-top:8.65pt;width:233.7pt;height:172.45pt;z-index:251660800" arcsize="4408f" filled="f">
            <v:stroke dashstyle="dash"/>
          </v:roundrect>
        </w:pict>
      </w:r>
      <w:r w:rsidRPr="00902189">
        <w:rPr>
          <w:noProof/>
          <w:szCs w:val="22"/>
          <w:lang w:eastAsia="ko-KR"/>
        </w:rPr>
        <w:pict>
          <v:roundrect id="_x0000_s1050" style="position:absolute;margin-left:.55pt;margin-top:8.65pt;width:233.7pt;height:172.45pt;z-index:251659776" arcsize="4408f" filled="f">
            <v:stroke dashstyle="dash"/>
          </v:roundrect>
        </w:pict>
      </w:r>
      <w:r w:rsidR="00EB67DF">
        <w:rPr>
          <w:noProof/>
          <w:szCs w:val="22"/>
          <w:lang w:eastAsia="ko-KR"/>
        </w:rPr>
        <w:drawing>
          <wp:inline distT="0" distB="0" distL="0" distR="0">
            <wp:extent cx="5882005" cy="2238375"/>
            <wp:effectExtent l="0" t="0" r="0"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5882005" cy="2238375"/>
                    </a:xfrm>
                    <a:prstGeom prst="rect">
                      <a:avLst/>
                    </a:prstGeom>
                    <a:noFill/>
                    <a:ln w="9525">
                      <a:noFill/>
                      <a:miter lim="800000"/>
                      <a:headEnd/>
                      <a:tailEnd/>
                    </a:ln>
                  </pic:spPr>
                </pic:pic>
              </a:graphicData>
            </a:graphic>
          </wp:inline>
        </w:drawing>
      </w:r>
    </w:p>
    <w:p w:rsidR="00EB67DF" w:rsidRDefault="00EB67DF" w:rsidP="00ED4E5D">
      <w:pPr>
        <w:jc w:val="center"/>
        <w:rPr>
          <w:b/>
          <w:lang w:eastAsia="ko-KR"/>
        </w:rPr>
      </w:pPr>
      <w:r>
        <w:rPr>
          <w:rFonts w:hint="eastAsia"/>
          <w:b/>
          <w:lang w:eastAsia="ko-KR"/>
        </w:rPr>
        <w:t>Fig. 1. Edge offset categorization according to edge shape in HM 6.0</w:t>
      </w:r>
    </w:p>
    <w:p w:rsidR="00EB67DF" w:rsidRDefault="00EB67DF" w:rsidP="00450849">
      <w:pPr>
        <w:rPr>
          <w:b/>
          <w:lang w:eastAsia="ko-KR"/>
        </w:rPr>
      </w:pPr>
    </w:p>
    <w:p w:rsidR="00F50379" w:rsidRDefault="00902189" w:rsidP="00450849">
      <w:pPr>
        <w:rPr>
          <w:b/>
          <w:lang w:eastAsia="ko-KR"/>
        </w:rPr>
      </w:pPr>
      <w:r>
        <w:rPr>
          <w:b/>
          <w:noProof/>
          <w:lang w:eastAsia="ko-KR"/>
        </w:rPr>
        <w:pict>
          <v:shape id="_x0000_s1062" type="#_x0000_t202" style="position:absolute;margin-left:3.75pt;margin-top:136.75pt;width:104.25pt;height:39.2pt;z-index:251666944" stroked="f">
            <v:textbox style="mso-next-textbox:#_x0000_s1062">
              <w:txbxContent>
                <w:p w:rsidR="00F4214F" w:rsidRPr="00F717EA" w:rsidRDefault="00F4214F" w:rsidP="00FD1105">
                  <w:pPr>
                    <w:rPr>
                      <w:color w:val="0000FF"/>
                      <w:lang w:eastAsia="ko-KR"/>
                    </w:rPr>
                  </w:pPr>
                  <w:r w:rsidRPr="00F717EA">
                    <w:rPr>
                      <w:rFonts w:hint="eastAsia"/>
                      <w:color w:val="0000FF"/>
                      <w:lang w:eastAsia="ko-KR"/>
                    </w:rPr>
                    <w:t>Positive/Negative offset</w:t>
                  </w:r>
                </w:p>
              </w:txbxContent>
            </v:textbox>
          </v:shape>
        </w:pict>
      </w:r>
      <w:r>
        <w:rPr>
          <w:b/>
          <w:noProof/>
          <w:lang w:eastAsia="ko-KR"/>
        </w:rPr>
        <w:pict>
          <v:roundrect id="_x0000_s1059" style="position:absolute;margin-left:-1.4pt;margin-top:7.7pt;width:114.25pt;height:172.45pt;z-index:251664896" arcsize="4408f" filled="f" strokecolor="#c00000" strokeweight="2pt">
            <v:stroke dashstyle="dash"/>
          </v:roundrect>
        </w:pict>
      </w:r>
      <w:r>
        <w:rPr>
          <w:b/>
          <w:noProof/>
          <w:lang w:eastAsia="ko-KR"/>
        </w:rPr>
        <w:pict>
          <v:shape id="_x0000_s1064" type="#_x0000_t202" style="position:absolute;margin-left:361.8pt;margin-top:128.85pt;width:104.25pt;height:39.2pt;z-index:251667968" stroked="f">
            <v:textbox style="mso-next-textbox:#_x0000_s1064">
              <w:txbxContent>
                <w:p w:rsidR="00F4214F" w:rsidRPr="00F717EA" w:rsidRDefault="00F4214F" w:rsidP="00FD1105">
                  <w:pPr>
                    <w:rPr>
                      <w:color w:val="0000FF"/>
                      <w:lang w:eastAsia="ko-KR"/>
                    </w:rPr>
                  </w:pPr>
                  <w:r w:rsidRPr="00F717EA">
                    <w:rPr>
                      <w:rFonts w:hint="eastAsia"/>
                      <w:color w:val="0000FF"/>
                      <w:lang w:eastAsia="ko-KR"/>
                    </w:rPr>
                    <w:t>Positive/Negative offset</w:t>
                  </w:r>
                </w:p>
              </w:txbxContent>
            </v:textbox>
          </v:shape>
        </w:pict>
      </w:r>
      <w:r>
        <w:rPr>
          <w:b/>
          <w:noProof/>
          <w:lang w:eastAsia="ko-KR"/>
        </w:rPr>
        <w:pict>
          <v:roundrect id="_x0000_s1061" style="position:absolute;margin-left:357.55pt;margin-top:3.8pt;width:114.25pt;height:172.45pt;z-index:251665920" arcsize="4408f" filled="f" strokecolor="#c00000" strokeweight="2pt">
            <v:stroke dashstyle="dash"/>
          </v:roundrect>
        </w:pict>
      </w:r>
      <w:r w:rsidR="00910239" w:rsidRPr="00910239">
        <w:rPr>
          <w:b/>
          <w:noProof/>
          <w:lang w:eastAsia="ko-KR"/>
        </w:rPr>
        <w:drawing>
          <wp:inline distT="0" distB="0" distL="0" distR="0">
            <wp:extent cx="5882005" cy="2238375"/>
            <wp:effectExtent l="0" t="0" r="0" b="0"/>
            <wp:docPr id="1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5882005" cy="2238375"/>
                    </a:xfrm>
                    <a:prstGeom prst="rect">
                      <a:avLst/>
                    </a:prstGeom>
                    <a:noFill/>
                    <a:ln w="9525">
                      <a:noFill/>
                      <a:miter lim="800000"/>
                      <a:headEnd/>
                      <a:tailEnd/>
                    </a:ln>
                  </pic:spPr>
                </pic:pic>
              </a:graphicData>
            </a:graphic>
          </wp:inline>
        </w:drawing>
      </w:r>
    </w:p>
    <w:p w:rsidR="00910239" w:rsidRDefault="00910239" w:rsidP="00ED4E5D">
      <w:pPr>
        <w:jc w:val="center"/>
        <w:rPr>
          <w:b/>
          <w:lang w:eastAsia="ko-KR"/>
        </w:rPr>
      </w:pPr>
      <w:r>
        <w:rPr>
          <w:rFonts w:hint="eastAsia"/>
          <w:b/>
          <w:lang w:eastAsia="ko-KR"/>
        </w:rPr>
        <w:t>Fig. 2. Proposed method</w:t>
      </w:r>
    </w:p>
    <w:p w:rsidR="00715AB8" w:rsidRDefault="004D52E8" w:rsidP="00715AB8">
      <w:pPr>
        <w:pStyle w:val="2"/>
        <w:rPr>
          <w:lang w:eastAsia="ko-KR"/>
        </w:rPr>
      </w:pPr>
      <w:r>
        <w:rPr>
          <w:rFonts w:hint="eastAsia"/>
          <w:lang w:eastAsia="ko-KR"/>
        </w:rPr>
        <w:t>Encoding process for proposed method</w:t>
      </w:r>
    </w:p>
    <w:p w:rsidR="0051062C" w:rsidRDefault="0051062C" w:rsidP="00B246A0">
      <w:pPr>
        <w:rPr>
          <w:lang w:eastAsia="ko-KR"/>
        </w:rPr>
      </w:pPr>
    </w:p>
    <w:p w:rsidR="0051062C" w:rsidRDefault="0051062C" w:rsidP="00B246A0">
      <w:pPr>
        <w:rPr>
          <w:lang w:eastAsia="ko-KR"/>
        </w:rPr>
      </w:pPr>
      <w:r>
        <w:rPr>
          <w:rFonts w:hint="eastAsia"/>
          <w:lang w:eastAsia="ko-KR"/>
        </w:rPr>
        <w:t xml:space="preserve">Both sign allowance for category 1 and 4 caused visual artifacts due to higher difference of neighboring pixels. We solve this problem not restriction of signs but using the background </w:t>
      </w:r>
      <w:r>
        <w:rPr>
          <w:lang w:eastAsia="ko-KR"/>
        </w:rPr>
        <w:t>luminance</w:t>
      </w:r>
      <w:r>
        <w:rPr>
          <w:rFonts w:hint="eastAsia"/>
          <w:lang w:eastAsia="ko-KR"/>
        </w:rPr>
        <w:t xml:space="preserve"> dependent function [3]. It gives several </w:t>
      </w:r>
      <w:r w:rsidR="000A016A">
        <w:rPr>
          <w:lang w:eastAsia="ko-KR"/>
        </w:rPr>
        <w:t>benefits;</w:t>
      </w:r>
      <w:r>
        <w:rPr>
          <w:rFonts w:hint="eastAsia"/>
          <w:lang w:eastAsia="ko-KR"/>
        </w:rPr>
        <w:t xml:space="preserve"> coding gain for specific sequences (Johnny has the sharp edges on jacket strip)</w:t>
      </w:r>
      <w:r w:rsidR="000A016A">
        <w:rPr>
          <w:rFonts w:hint="eastAsia"/>
          <w:lang w:eastAsia="ko-KR"/>
        </w:rPr>
        <w:t>, no salt noise and reduction of encoding/decoding time.</w:t>
      </w:r>
      <w:r>
        <w:rPr>
          <w:rFonts w:hint="eastAsia"/>
          <w:lang w:eastAsia="ko-KR"/>
        </w:rPr>
        <w:t xml:space="preserve"> </w:t>
      </w:r>
    </w:p>
    <w:p w:rsidR="007E414F" w:rsidRDefault="00A10CDD" w:rsidP="00BF0FF2">
      <w:pPr>
        <w:jc w:val="center"/>
        <w:rPr>
          <w:i/>
          <w:lang w:eastAsia="ko-KR"/>
        </w:rPr>
      </w:pPr>
      <w:r>
        <w:rPr>
          <w:i/>
          <w:noProof/>
          <w:lang w:eastAsia="ko-KR"/>
        </w:rPr>
        <w:drawing>
          <wp:inline distT="0" distB="0" distL="0" distR="0">
            <wp:extent cx="2890566" cy="1576317"/>
            <wp:effectExtent l="19050" t="0" r="5034" b="0"/>
            <wp:docPr id="42" name="그림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6" cstate="print"/>
                    <a:srcRect/>
                    <a:stretch>
                      <a:fillRect/>
                    </a:stretch>
                  </pic:blipFill>
                  <pic:spPr bwMode="auto">
                    <a:xfrm>
                      <a:off x="0" y="0"/>
                      <a:ext cx="2892845" cy="1577560"/>
                    </a:xfrm>
                    <a:prstGeom prst="rect">
                      <a:avLst/>
                    </a:prstGeom>
                    <a:noFill/>
                  </pic:spPr>
                </pic:pic>
              </a:graphicData>
            </a:graphic>
          </wp:inline>
        </w:drawing>
      </w:r>
    </w:p>
    <w:p w:rsidR="00EC7286" w:rsidRDefault="00EC7286" w:rsidP="008750A7">
      <w:pPr>
        <w:jc w:val="center"/>
        <w:rPr>
          <w:b/>
          <w:lang w:eastAsia="ko-KR"/>
        </w:rPr>
      </w:pPr>
      <w:r>
        <w:rPr>
          <w:rFonts w:hint="eastAsia"/>
          <w:b/>
          <w:lang w:eastAsia="ko-KR"/>
        </w:rPr>
        <w:t>Fig. 3</w:t>
      </w:r>
      <w:r w:rsidR="000D6209">
        <w:rPr>
          <w:rFonts w:hint="eastAsia"/>
          <w:b/>
          <w:lang w:eastAsia="ko-KR"/>
        </w:rPr>
        <w:t>. Background-luminance dependent function</w:t>
      </w:r>
    </w:p>
    <w:p w:rsidR="007E414F" w:rsidRDefault="007E414F" w:rsidP="00715AB8">
      <w:pPr>
        <w:rPr>
          <w:i/>
          <w:lang w:eastAsia="ko-KR"/>
        </w:rPr>
      </w:pPr>
    </w:p>
    <w:p w:rsidR="000A016A" w:rsidRDefault="00B246A0" w:rsidP="00A3633F">
      <w:pPr>
        <w:rPr>
          <w:lang w:eastAsia="ko-KR"/>
        </w:rPr>
      </w:pPr>
      <w:r w:rsidRPr="00B246A0">
        <w:rPr>
          <w:lang w:eastAsia="ko-KR"/>
        </w:rPr>
        <w:lastRenderedPageBreak/>
        <w:t xml:space="preserve">The </w:t>
      </w:r>
      <w:r w:rsidR="000A016A">
        <w:rPr>
          <w:rFonts w:hint="eastAsia"/>
          <w:lang w:eastAsia="ko-KR"/>
        </w:rPr>
        <w:t>b</w:t>
      </w:r>
      <w:r w:rsidR="000A016A" w:rsidRPr="00B246A0">
        <w:rPr>
          <w:lang w:eastAsia="ko-KR"/>
        </w:rPr>
        <w:t>ackground</w:t>
      </w:r>
      <w:r w:rsidRPr="00B246A0">
        <w:rPr>
          <w:lang w:eastAsia="ko-KR"/>
        </w:rPr>
        <w:t>-luminance dependen</w:t>
      </w:r>
      <w:r w:rsidR="00C96174">
        <w:rPr>
          <w:lang w:eastAsia="ko-KR"/>
        </w:rPr>
        <w:t>t function</w:t>
      </w:r>
      <w:r w:rsidR="000A016A">
        <w:rPr>
          <w:rFonts w:hint="eastAsia"/>
          <w:lang w:eastAsia="ko-KR"/>
        </w:rPr>
        <w:t xml:space="preserve"> has two </w:t>
      </w:r>
      <w:r w:rsidR="000A016A">
        <w:rPr>
          <w:lang w:eastAsia="ko-KR"/>
        </w:rPr>
        <w:t>dividable</w:t>
      </w:r>
      <w:r w:rsidR="000A016A">
        <w:rPr>
          <w:rFonts w:hint="eastAsia"/>
          <w:lang w:eastAsia="ko-KR"/>
        </w:rPr>
        <w:t xml:space="preserve"> regions which are sensitive or not depicted in Fig.3. The pseudo code of the proposal is follows;</w:t>
      </w:r>
    </w:p>
    <w:p w:rsidR="009473B5" w:rsidRPr="00F80742" w:rsidRDefault="009473B5" w:rsidP="00A3633F">
      <w:pPr>
        <w:rPr>
          <w:lang w:eastAsia="ko-KR"/>
        </w:rPr>
      </w:pPr>
    </w:p>
    <w:p w:rsidR="00A3633F" w:rsidRDefault="00A3633F" w:rsidP="00BF0FF2">
      <w:pPr>
        <w:ind w:leftChars="800" w:left="1760"/>
        <w:rPr>
          <w:i/>
          <w:lang w:eastAsia="ko-KR"/>
        </w:rPr>
      </w:pPr>
      <w:r>
        <w:rPr>
          <w:rFonts w:hint="eastAsia"/>
          <w:i/>
          <w:lang w:eastAsia="ko-KR"/>
        </w:rPr>
        <w:t>if ((category 1 &amp;&amp; offset &lt; 0) || (category 4 &amp;&amp; offset &gt; 0))</w:t>
      </w:r>
    </w:p>
    <w:p w:rsidR="00A3633F" w:rsidRDefault="00AB6958" w:rsidP="004F47A0">
      <w:pPr>
        <w:ind w:leftChars="800" w:left="1760" w:firstLineChars="200" w:firstLine="440"/>
        <w:rPr>
          <w:i/>
          <w:lang w:eastAsia="ko-KR"/>
        </w:rPr>
      </w:pPr>
      <w:r>
        <w:rPr>
          <w:rFonts w:hint="eastAsia"/>
          <w:i/>
          <w:lang w:eastAsia="ko-KR"/>
        </w:rPr>
        <w:t xml:space="preserve">if </w:t>
      </w:r>
      <w:r w:rsidR="00E974DA">
        <w:rPr>
          <w:rFonts w:hint="eastAsia"/>
          <w:i/>
          <w:lang w:eastAsia="ko-KR"/>
        </w:rPr>
        <w:t>(</w:t>
      </w:r>
      <w:r w:rsidR="001777DC">
        <w:rPr>
          <w:rFonts w:hint="eastAsia"/>
          <w:i/>
          <w:lang w:eastAsia="ko-KR"/>
        </w:rPr>
        <w:t>Min_Th (75) &lt; avg</w:t>
      </w:r>
      <w:r w:rsidR="00A10CDD">
        <w:rPr>
          <w:rFonts w:hint="eastAsia"/>
          <w:i/>
          <w:lang w:eastAsia="ko-KR"/>
        </w:rPr>
        <w:t>Pix &lt; Max_Th (16</w:t>
      </w:r>
      <w:r w:rsidR="00F80742">
        <w:rPr>
          <w:rFonts w:hint="eastAsia"/>
          <w:i/>
          <w:lang w:eastAsia="ko-KR"/>
        </w:rPr>
        <w:t>0)</w:t>
      </w:r>
      <w:r w:rsidR="00A10CDD">
        <w:rPr>
          <w:rFonts w:hint="eastAsia"/>
          <w:i/>
          <w:lang w:eastAsia="ko-KR"/>
        </w:rPr>
        <w:t xml:space="preserve"> &amp;&amp; Qp&gt;=37</w:t>
      </w:r>
      <w:r w:rsidR="002E03BB">
        <w:rPr>
          <w:rFonts w:hint="eastAsia"/>
          <w:i/>
          <w:lang w:eastAsia="ko-KR"/>
        </w:rPr>
        <w:t>)</w:t>
      </w:r>
      <w:r w:rsidR="00A3633F">
        <w:rPr>
          <w:rFonts w:hint="eastAsia"/>
          <w:i/>
          <w:lang w:eastAsia="ko-KR"/>
        </w:rPr>
        <w:t xml:space="preserve"> offset = 0;</w:t>
      </w:r>
    </w:p>
    <w:p w:rsidR="00A3633F" w:rsidRDefault="00A3633F" w:rsidP="00BF0FF2">
      <w:pPr>
        <w:ind w:leftChars="800" w:left="1760"/>
        <w:rPr>
          <w:i/>
          <w:lang w:eastAsia="ko-KR"/>
        </w:rPr>
      </w:pPr>
      <w:r>
        <w:rPr>
          <w:rFonts w:hint="eastAsia"/>
          <w:i/>
          <w:lang w:eastAsia="ko-KR"/>
        </w:rPr>
        <w:t>else if (category 2 &amp;&amp; offset &lt; 0) offset = 0;</w:t>
      </w:r>
    </w:p>
    <w:p w:rsidR="00CB1240" w:rsidRDefault="00A3633F" w:rsidP="00BF0FF2">
      <w:pPr>
        <w:ind w:leftChars="800" w:left="1760"/>
        <w:rPr>
          <w:rFonts w:hint="eastAsia"/>
          <w:i/>
          <w:lang w:eastAsia="ko-KR"/>
        </w:rPr>
      </w:pPr>
      <w:r>
        <w:rPr>
          <w:rFonts w:hint="eastAsia"/>
          <w:i/>
          <w:lang w:eastAsia="ko-KR"/>
        </w:rPr>
        <w:t xml:space="preserve">else </w:t>
      </w:r>
      <w:r w:rsidR="00CB1240">
        <w:rPr>
          <w:rFonts w:hint="eastAsia"/>
          <w:i/>
          <w:lang w:eastAsia="ko-KR"/>
        </w:rPr>
        <w:t xml:space="preserve">if </w:t>
      </w:r>
      <w:r>
        <w:rPr>
          <w:rFonts w:hint="eastAsia"/>
          <w:i/>
          <w:lang w:eastAsia="ko-KR"/>
        </w:rPr>
        <w:t>(</w:t>
      </w:r>
      <w:r w:rsidR="00CB1240">
        <w:rPr>
          <w:rFonts w:hint="eastAsia"/>
          <w:i/>
          <w:lang w:eastAsia="ko-KR"/>
        </w:rPr>
        <w:t xml:space="preserve">category 3 &amp;&amp; </w:t>
      </w:r>
      <w:r>
        <w:rPr>
          <w:rFonts w:hint="eastAsia"/>
          <w:i/>
          <w:lang w:eastAsia="ko-KR"/>
        </w:rPr>
        <w:t xml:space="preserve">offset &gt; </w:t>
      </w:r>
      <w:r w:rsidR="00CB1240">
        <w:rPr>
          <w:rFonts w:hint="eastAsia"/>
          <w:i/>
          <w:lang w:eastAsia="ko-KR"/>
        </w:rPr>
        <w:t>0) offset = 0;</w:t>
      </w:r>
    </w:p>
    <w:p w:rsidR="00A3633F" w:rsidRDefault="00CB1240" w:rsidP="00BF0FF2">
      <w:pPr>
        <w:ind w:leftChars="800" w:left="1760"/>
        <w:rPr>
          <w:i/>
          <w:lang w:eastAsia="ko-KR"/>
        </w:rPr>
      </w:pPr>
      <w:r>
        <w:rPr>
          <w:rFonts w:hint="eastAsia"/>
          <w:i/>
          <w:lang w:eastAsia="ko-KR"/>
        </w:rPr>
        <w:t xml:space="preserve">else offset = offset; </w:t>
      </w:r>
    </w:p>
    <w:p w:rsidR="00C96174" w:rsidRPr="00A3633F" w:rsidRDefault="00C96174" w:rsidP="00BF0FF2">
      <w:pPr>
        <w:ind w:leftChars="800" w:left="1760"/>
        <w:rPr>
          <w:i/>
          <w:lang w:eastAsia="ko-KR"/>
        </w:rPr>
      </w:pPr>
    </w:p>
    <w:p w:rsidR="00A3633F" w:rsidRPr="00F26FA5" w:rsidRDefault="00A3633F" w:rsidP="008750A7">
      <w:pPr>
        <w:jc w:val="center"/>
        <w:rPr>
          <w:b/>
          <w:lang w:eastAsia="ko-KR"/>
        </w:rPr>
      </w:pPr>
      <w:r>
        <w:rPr>
          <w:rFonts w:hint="eastAsia"/>
          <w:b/>
          <w:lang w:eastAsia="ko-KR"/>
        </w:rPr>
        <w:t>Fig. 4. Offset restriction method</w:t>
      </w:r>
      <w:r w:rsidR="000148DF">
        <w:rPr>
          <w:rFonts w:hint="eastAsia"/>
          <w:b/>
          <w:lang w:eastAsia="ko-KR"/>
        </w:rPr>
        <w:t xml:space="preserve"> us</w:t>
      </w:r>
      <w:r w:rsidR="000D6209">
        <w:rPr>
          <w:rFonts w:hint="eastAsia"/>
          <w:b/>
          <w:lang w:eastAsia="ko-KR"/>
        </w:rPr>
        <w:t>ing background-luminance dependent</w:t>
      </w:r>
      <w:r w:rsidR="000148DF">
        <w:rPr>
          <w:rFonts w:hint="eastAsia"/>
          <w:b/>
          <w:lang w:eastAsia="ko-KR"/>
        </w:rPr>
        <w:t xml:space="preserve"> </w:t>
      </w:r>
      <w:r w:rsidR="000D6209">
        <w:rPr>
          <w:rFonts w:hint="eastAsia"/>
          <w:b/>
          <w:lang w:eastAsia="ko-KR"/>
        </w:rPr>
        <w:t>function</w:t>
      </w:r>
      <w:r>
        <w:rPr>
          <w:rFonts w:hint="eastAsia"/>
          <w:b/>
          <w:lang w:eastAsia="ko-KR"/>
        </w:rPr>
        <w:t>.</w:t>
      </w:r>
    </w:p>
    <w:p w:rsidR="00BF0FF2" w:rsidRDefault="00BF0FF2" w:rsidP="00391EC0">
      <w:pPr>
        <w:rPr>
          <w:lang w:eastAsia="ko-KR"/>
        </w:rPr>
      </w:pPr>
    </w:p>
    <w:p w:rsidR="00F50379" w:rsidRPr="00391EC0" w:rsidRDefault="00391EC0" w:rsidP="00391EC0">
      <w:pPr>
        <w:rPr>
          <w:lang w:eastAsia="ko-KR"/>
        </w:rPr>
      </w:pPr>
      <w:r w:rsidRPr="00391EC0">
        <w:rPr>
          <w:lang w:eastAsia="ko-KR"/>
        </w:rPr>
        <w:t>Fig. 4</w:t>
      </w:r>
      <w:r w:rsidR="000A016A">
        <w:rPr>
          <w:rFonts w:hint="eastAsia"/>
          <w:lang w:eastAsia="ko-KR"/>
        </w:rPr>
        <w:t>.</w:t>
      </w:r>
      <w:r w:rsidRPr="00391EC0">
        <w:rPr>
          <w:lang w:eastAsia="ko-KR"/>
        </w:rPr>
        <w:t xml:space="preserve"> illustrates  offset restriction method </w:t>
      </w:r>
      <w:r w:rsidR="000A016A">
        <w:rPr>
          <w:rFonts w:hint="eastAsia"/>
          <w:lang w:eastAsia="ko-KR"/>
        </w:rPr>
        <w:t>with</w:t>
      </w:r>
      <w:r w:rsidR="000A016A" w:rsidRPr="00391EC0">
        <w:rPr>
          <w:lang w:eastAsia="ko-KR"/>
        </w:rPr>
        <w:t xml:space="preserve"> </w:t>
      </w:r>
      <w:r w:rsidRPr="00391EC0">
        <w:rPr>
          <w:lang w:eastAsia="ko-KR"/>
        </w:rPr>
        <w:t xml:space="preserve">background-luminance dependent function in the encoding process. </w:t>
      </w:r>
      <w:r w:rsidRPr="00BE22E3">
        <w:rPr>
          <w:i/>
          <w:lang w:eastAsia="ko-KR"/>
        </w:rPr>
        <w:t>avgPix</w:t>
      </w:r>
      <w:r w:rsidRPr="00391EC0">
        <w:rPr>
          <w:lang w:eastAsia="ko-KR"/>
        </w:rPr>
        <w:t xml:space="preserve"> represents average level of pixels included in </w:t>
      </w:r>
      <w:r w:rsidR="000A016A">
        <w:rPr>
          <w:rFonts w:hint="eastAsia"/>
          <w:lang w:eastAsia="ko-KR"/>
        </w:rPr>
        <w:t>each</w:t>
      </w:r>
      <w:r w:rsidR="000A016A" w:rsidRPr="00391EC0">
        <w:rPr>
          <w:lang w:eastAsia="ko-KR"/>
        </w:rPr>
        <w:t xml:space="preserve"> </w:t>
      </w:r>
      <w:r w:rsidRPr="00391EC0">
        <w:rPr>
          <w:lang w:eastAsia="ko-KR"/>
        </w:rPr>
        <w:t>cate</w:t>
      </w:r>
      <w:r w:rsidR="00AB6958">
        <w:rPr>
          <w:lang w:eastAsia="ko-KR"/>
        </w:rPr>
        <w:t xml:space="preserve">gory. </w:t>
      </w:r>
      <w:r w:rsidR="00AB6958" w:rsidRPr="00BE22E3">
        <w:rPr>
          <w:i/>
          <w:lang w:eastAsia="ko-KR"/>
        </w:rPr>
        <w:t>Min_Th</w:t>
      </w:r>
      <w:r w:rsidR="00A10CDD">
        <w:rPr>
          <w:rFonts w:hint="eastAsia"/>
          <w:lang w:eastAsia="ko-KR"/>
        </w:rPr>
        <w:t>,</w:t>
      </w:r>
      <w:r w:rsidR="00AB6958">
        <w:rPr>
          <w:rFonts w:hint="eastAsia"/>
          <w:lang w:eastAsia="ko-KR"/>
        </w:rPr>
        <w:t xml:space="preserve"> </w:t>
      </w:r>
      <w:r w:rsidR="00AB6958" w:rsidRPr="00BE22E3">
        <w:rPr>
          <w:i/>
          <w:lang w:eastAsia="ko-KR"/>
        </w:rPr>
        <w:t>Max_Th</w:t>
      </w:r>
      <w:r w:rsidR="00F80742">
        <w:rPr>
          <w:rFonts w:hint="eastAsia"/>
          <w:lang w:eastAsia="ko-KR"/>
        </w:rPr>
        <w:t xml:space="preserve"> </w:t>
      </w:r>
      <w:r w:rsidR="00A10CDD">
        <w:rPr>
          <w:rFonts w:hint="eastAsia"/>
          <w:lang w:eastAsia="ko-KR"/>
        </w:rPr>
        <w:t xml:space="preserve">, and </w:t>
      </w:r>
      <w:r w:rsidR="00A10CDD" w:rsidRPr="00A10CDD">
        <w:rPr>
          <w:rFonts w:hint="eastAsia"/>
          <w:i/>
          <w:lang w:eastAsia="ko-KR"/>
        </w:rPr>
        <w:t>Qp</w:t>
      </w:r>
      <w:r w:rsidR="00A10CDD">
        <w:rPr>
          <w:rFonts w:hint="eastAsia"/>
          <w:lang w:eastAsia="ko-KR"/>
        </w:rPr>
        <w:t xml:space="preserve"> </w:t>
      </w:r>
      <w:r w:rsidRPr="00391EC0">
        <w:rPr>
          <w:lang w:eastAsia="ko-KR"/>
        </w:rPr>
        <w:t>represent</w:t>
      </w:r>
      <w:r w:rsidR="00AB6958">
        <w:rPr>
          <w:lang w:eastAsia="ko-KR"/>
        </w:rPr>
        <w:t xml:space="preserve"> </w:t>
      </w:r>
      <w:r w:rsidR="000A016A">
        <w:rPr>
          <w:rFonts w:hint="eastAsia"/>
          <w:lang w:eastAsia="ko-KR"/>
        </w:rPr>
        <w:t>m</w:t>
      </w:r>
      <w:r w:rsidR="00AB6958">
        <w:rPr>
          <w:lang w:eastAsia="ko-KR"/>
        </w:rPr>
        <w:t>inimum threshold</w:t>
      </w:r>
      <w:r w:rsidR="00A10CDD">
        <w:rPr>
          <w:rFonts w:hint="eastAsia"/>
          <w:lang w:eastAsia="ko-KR"/>
        </w:rPr>
        <w:t xml:space="preserve">, </w:t>
      </w:r>
      <w:r w:rsidR="000A016A">
        <w:rPr>
          <w:rFonts w:hint="eastAsia"/>
          <w:lang w:eastAsia="ko-KR"/>
        </w:rPr>
        <w:t>m</w:t>
      </w:r>
      <w:r w:rsidRPr="00391EC0">
        <w:rPr>
          <w:lang w:eastAsia="ko-KR"/>
        </w:rPr>
        <w:t>aximum thresho</w:t>
      </w:r>
      <w:r w:rsidR="00AB6958">
        <w:rPr>
          <w:lang w:eastAsia="ko-KR"/>
        </w:rPr>
        <w:t>ld</w:t>
      </w:r>
      <w:r w:rsidRPr="00391EC0">
        <w:rPr>
          <w:lang w:eastAsia="ko-KR"/>
        </w:rPr>
        <w:t xml:space="preserve">, </w:t>
      </w:r>
      <w:r w:rsidR="00A10CDD">
        <w:rPr>
          <w:rFonts w:hint="eastAsia"/>
          <w:lang w:eastAsia="ko-KR"/>
        </w:rPr>
        <w:t xml:space="preserve">and Quantization parameter, </w:t>
      </w:r>
      <w:r w:rsidRPr="00391EC0">
        <w:rPr>
          <w:lang w:eastAsia="ko-KR"/>
        </w:rPr>
        <w:t>respectively.</w:t>
      </w:r>
    </w:p>
    <w:p w:rsidR="00902189" w:rsidRDefault="00902189">
      <w:pPr>
        <w:pStyle w:val="1"/>
        <w:numPr>
          <w:ilvl w:val="0"/>
          <w:numId w:val="0"/>
        </w:numPr>
        <w:ind w:left="360"/>
        <w:rPr>
          <w:lang w:eastAsia="ko-KR"/>
        </w:rPr>
      </w:pPr>
    </w:p>
    <w:p w:rsidR="00902189" w:rsidRDefault="00B36F31">
      <w:pPr>
        <w:pStyle w:val="1"/>
        <w:rPr>
          <w:lang w:val="en-CA" w:eastAsia="ko-KR"/>
        </w:rPr>
      </w:pPr>
      <w:r>
        <w:rPr>
          <w:rFonts w:hint="eastAsia"/>
          <w:lang w:val="en-CA" w:eastAsia="ko-KR"/>
        </w:rPr>
        <w:t>Experimental Results</w:t>
      </w:r>
    </w:p>
    <w:p w:rsidR="00F80742" w:rsidRPr="00F80742" w:rsidRDefault="00F80742" w:rsidP="00012B39">
      <w:pPr>
        <w:pStyle w:val="2"/>
        <w:rPr>
          <w:lang w:eastAsia="ko-KR"/>
        </w:rPr>
      </w:pPr>
      <w:r>
        <w:rPr>
          <w:rFonts w:hint="eastAsia"/>
          <w:lang w:eastAsia="ko-KR"/>
        </w:rPr>
        <w:t>Subjective quality</w:t>
      </w:r>
    </w:p>
    <w:p w:rsidR="000A016A" w:rsidRDefault="00DF298C" w:rsidP="00012B39">
      <w:pPr>
        <w:rPr>
          <w:lang w:eastAsia="ko-KR"/>
        </w:rPr>
      </w:pPr>
      <w:r>
        <w:rPr>
          <w:rFonts w:hint="eastAsia"/>
          <w:lang w:eastAsia="ko-KR"/>
        </w:rPr>
        <w:t>Fig. 5 shows</w:t>
      </w:r>
      <w:r w:rsidR="002078B6">
        <w:rPr>
          <w:rFonts w:hint="eastAsia"/>
          <w:lang w:eastAsia="ko-KR"/>
        </w:rPr>
        <w:t xml:space="preserve"> the subjective </w:t>
      </w:r>
      <w:r w:rsidR="000A016A">
        <w:rPr>
          <w:rFonts w:hint="eastAsia"/>
          <w:lang w:eastAsia="ko-KR"/>
        </w:rPr>
        <w:t xml:space="preserve">test </w:t>
      </w:r>
      <w:r w:rsidR="002078B6">
        <w:rPr>
          <w:rFonts w:hint="eastAsia"/>
          <w:lang w:eastAsia="ko-KR"/>
        </w:rPr>
        <w:t xml:space="preserve">of the proposed method compared to HM 6.0 anchor. </w:t>
      </w:r>
      <w:r w:rsidR="000A016A">
        <w:rPr>
          <w:rFonts w:hint="eastAsia"/>
          <w:lang w:eastAsia="ko-KR"/>
        </w:rPr>
        <w:t xml:space="preserve">The result shows that no </w:t>
      </w:r>
      <w:r w:rsidR="000A016A">
        <w:rPr>
          <w:lang w:eastAsia="ko-KR"/>
        </w:rPr>
        <w:t>differences</w:t>
      </w:r>
      <w:r w:rsidR="000A016A">
        <w:rPr>
          <w:rFonts w:hint="eastAsia"/>
          <w:lang w:eastAsia="ko-KR"/>
        </w:rPr>
        <w:t xml:space="preserve"> is observed at all sequences.</w:t>
      </w:r>
    </w:p>
    <w:p w:rsidR="00FC57CC" w:rsidRDefault="00FC57CC" w:rsidP="00012B39">
      <w:pPr>
        <w:rPr>
          <w:lang w:eastAsia="ko-KR"/>
        </w:rPr>
      </w:pPr>
    </w:p>
    <w:p w:rsidR="00DF298C" w:rsidRDefault="00D06CDB" w:rsidP="00FC57CC">
      <w:pPr>
        <w:ind w:firstLineChars="250" w:firstLine="550"/>
        <w:rPr>
          <w:lang w:val="en-CA" w:eastAsia="ko-KR"/>
        </w:rPr>
      </w:pPr>
      <w:r>
        <w:rPr>
          <w:rFonts w:hint="eastAsia"/>
          <w:lang w:val="en-CA" w:eastAsia="ko-KR"/>
        </w:rPr>
        <w:t xml:space="preserve">  </w:t>
      </w:r>
      <w:r w:rsidR="00FC57CC">
        <w:rPr>
          <w:noProof/>
          <w:lang w:eastAsia="ko-KR"/>
        </w:rPr>
        <w:drawing>
          <wp:inline distT="0" distB="0" distL="0" distR="0">
            <wp:extent cx="2190750" cy="1238250"/>
            <wp:effectExtent l="19050" t="0" r="0" b="0"/>
            <wp:docPr id="12" name="그림 11" descr="basketballDrive_intra_he10_q37_hm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ketballDrive_intra_he10_q37_hm6.0.jpg"/>
                    <pic:cNvPicPr/>
                  </pic:nvPicPr>
                  <pic:blipFill>
                    <a:blip r:embed="rId17" cstate="print"/>
                    <a:stretch>
                      <a:fillRect/>
                    </a:stretch>
                  </pic:blipFill>
                  <pic:spPr>
                    <a:xfrm>
                      <a:off x="0" y="0"/>
                      <a:ext cx="2190750" cy="1238250"/>
                    </a:xfrm>
                    <a:prstGeom prst="rect">
                      <a:avLst/>
                    </a:prstGeom>
                  </pic:spPr>
                </pic:pic>
              </a:graphicData>
            </a:graphic>
          </wp:inline>
        </w:drawing>
      </w:r>
      <w:r w:rsidR="00FC57CC">
        <w:rPr>
          <w:rFonts w:hint="eastAsia"/>
          <w:lang w:val="en-CA" w:eastAsia="ko-KR"/>
        </w:rPr>
        <w:t xml:space="preserve">     </w:t>
      </w:r>
      <w:r w:rsidR="00FC57CC">
        <w:rPr>
          <w:noProof/>
          <w:lang w:eastAsia="ko-KR"/>
        </w:rPr>
        <w:drawing>
          <wp:inline distT="0" distB="0" distL="0" distR="0">
            <wp:extent cx="2190750" cy="1238250"/>
            <wp:effectExtent l="19050" t="0" r="0" b="0"/>
            <wp:docPr id="14" name="그림 13" descr="basketballDrive_intra_he10_q37_p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ketballDrive_intra_he10_q37_pro.jpg"/>
                    <pic:cNvPicPr/>
                  </pic:nvPicPr>
                  <pic:blipFill>
                    <a:blip r:embed="rId17" cstate="print"/>
                    <a:stretch>
                      <a:fillRect/>
                    </a:stretch>
                  </pic:blipFill>
                  <pic:spPr>
                    <a:xfrm>
                      <a:off x="0" y="0"/>
                      <a:ext cx="2190750" cy="1238250"/>
                    </a:xfrm>
                    <a:prstGeom prst="rect">
                      <a:avLst/>
                    </a:prstGeom>
                  </pic:spPr>
                </pic:pic>
              </a:graphicData>
            </a:graphic>
          </wp:inline>
        </w:drawing>
      </w:r>
    </w:p>
    <w:p w:rsidR="008B123C" w:rsidRDefault="008B123C" w:rsidP="008B123C">
      <w:pPr>
        <w:jc w:val="center"/>
        <w:rPr>
          <w:lang w:val="en-CA" w:eastAsia="ko-KR"/>
        </w:rPr>
      </w:pPr>
      <w:r>
        <w:rPr>
          <w:rFonts w:hint="eastAsia"/>
          <w:lang w:val="en-CA" w:eastAsia="ko-KR"/>
        </w:rPr>
        <w:t xml:space="preserve">HM6.0                       </w:t>
      </w:r>
      <w:r w:rsidR="00CC1CF9">
        <w:rPr>
          <w:rFonts w:hint="eastAsia"/>
          <w:lang w:val="en-CA" w:eastAsia="ko-KR"/>
        </w:rPr>
        <w:t xml:space="preserve">    </w:t>
      </w:r>
      <w:r>
        <w:rPr>
          <w:rFonts w:hint="eastAsia"/>
          <w:lang w:val="en-CA" w:eastAsia="ko-KR"/>
        </w:rPr>
        <w:t xml:space="preserve">   </w:t>
      </w:r>
      <w:r w:rsidR="008D1A19">
        <w:rPr>
          <w:rFonts w:hint="eastAsia"/>
          <w:lang w:val="en-CA" w:eastAsia="ko-KR"/>
        </w:rPr>
        <w:t>proposed</w:t>
      </w:r>
    </w:p>
    <w:p w:rsidR="00DF298C" w:rsidRDefault="005A2FCB" w:rsidP="008750A7">
      <w:pPr>
        <w:pStyle w:val="ab"/>
        <w:numPr>
          <w:ilvl w:val="0"/>
          <w:numId w:val="12"/>
        </w:numPr>
        <w:ind w:leftChars="0"/>
        <w:jc w:val="center"/>
        <w:rPr>
          <w:lang w:val="en-CA" w:eastAsia="ko-KR"/>
        </w:rPr>
      </w:pPr>
      <w:r>
        <w:rPr>
          <w:rFonts w:hint="eastAsia"/>
          <w:lang w:val="en-CA" w:eastAsia="ko-KR"/>
        </w:rPr>
        <w:t xml:space="preserve">BasketballDrive </w:t>
      </w:r>
      <w:r w:rsidR="00A60492">
        <w:rPr>
          <w:rFonts w:hint="eastAsia"/>
          <w:lang w:val="en-CA" w:eastAsia="ko-KR"/>
        </w:rPr>
        <w:t>A</w:t>
      </w:r>
      <w:r>
        <w:rPr>
          <w:rFonts w:hint="eastAsia"/>
          <w:lang w:val="en-CA" w:eastAsia="ko-KR"/>
        </w:rPr>
        <w:t>I</w:t>
      </w:r>
      <w:r w:rsidR="00A60492">
        <w:rPr>
          <w:rFonts w:hint="eastAsia"/>
          <w:lang w:val="en-CA" w:eastAsia="ko-KR"/>
        </w:rPr>
        <w:t>_HE</w:t>
      </w:r>
      <w:r>
        <w:rPr>
          <w:rFonts w:hint="eastAsia"/>
          <w:lang w:val="en-CA" w:eastAsia="ko-KR"/>
        </w:rPr>
        <w:t>10 QP37 Frame 286</w:t>
      </w:r>
    </w:p>
    <w:p w:rsidR="00FC57CC" w:rsidRPr="008750A7" w:rsidRDefault="00FC57CC" w:rsidP="008750A7">
      <w:pPr>
        <w:ind w:left="400"/>
        <w:rPr>
          <w:lang w:val="en-CA" w:eastAsia="ko-KR"/>
        </w:rPr>
      </w:pPr>
    </w:p>
    <w:p w:rsidR="00DF298C" w:rsidRDefault="00FC57CC" w:rsidP="00CC1CF9">
      <w:pPr>
        <w:pStyle w:val="ab"/>
        <w:ind w:leftChars="345" w:left="759" w:firstLineChars="50" w:firstLine="110"/>
        <w:rPr>
          <w:lang w:val="en-CA" w:eastAsia="ko-KR"/>
        </w:rPr>
      </w:pPr>
      <w:r>
        <w:rPr>
          <w:rFonts w:hint="eastAsia"/>
          <w:noProof/>
          <w:lang w:eastAsia="ko-KR"/>
        </w:rPr>
        <w:drawing>
          <wp:inline distT="0" distB="0" distL="0" distR="0">
            <wp:extent cx="2095500" cy="1143000"/>
            <wp:effectExtent l="19050" t="0" r="0" b="0"/>
            <wp:docPr id="4" name="그림 3" descr="BQMall_LB_HE10_Q37_29f_220x130_hm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QMall_LB_HE10_Q37_29f_220x130_hm6.0.jpg"/>
                    <pic:cNvPicPr/>
                  </pic:nvPicPr>
                  <pic:blipFill>
                    <a:blip r:embed="rId18" cstate="print"/>
                    <a:stretch>
                      <a:fillRect/>
                    </a:stretch>
                  </pic:blipFill>
                  <pic:spPr>
                    <a:xfrm>
                      <a:off x="0" y="0"/>
                      <a:ext cx="2095500" cy="1143000"/>
                    </a:xfrm>
                    <a:prstGeom prst="rect">
                      <a:avLst/>
                    </a:prstGeom>
                  </pic:spPr>
                </pic:pic>
              </a:graphicData>
            </a:graphic>
          </wp:inline>
        </w:drawing>
      </w:r>
      <w:r w:rsidR="00E3583F">
        <w:rPr>
          <w:rFonts w:hint="eastAsia"/>
          <w:lang w:val="en-CA" w:eastAsia="ko-KR"/>
        </w:rPr>
        <w:t xml:space="preserve"> </w:t>
      </w:r>
      <w:r w:rsidR="00D06CDB">
        <w:rPr>
          <w:rFonts w:hint="eastAsia"/>
          <w:lang w:val="en-CA" w:eastAsia="ko-KR"/>
        </w:rPr>
        <w:t xml:space="preserve">     </w:t>
      </w:r>
      <w:r>
        <w:rPr>
          <w:noProof/>
          <w:lang w:eastAsia="ko-KR"/>
        </w:rPr>
        <w:drawing>
          <wp:inline distT="0" distB="0" distL="0" distR="0">
            <wp:extent cx="2095500" cy="1143000"/>
            <wp:effectExtent l="19050" t="0" r="0" b="0"/>
            <wp:docPr id="5" name="그림 4" descr="BQMall_LB_HE10_Q37_29f_220x130_p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QMall_LB_HE10_Q37_29f_220x130_pro.jpg"/>
                    <pic:cNvPicPr/>
                  </pic:nvPicPr>
                  <pic:blipFill>
                    <a:blip r:embed="rId19" cstate="print"/>
                    <a:stretch>
                      <a:fillRect/>
                    </a:stretch>
                  </pic:blipFill>
                  <pic:spPr>
                    <a:xfrm>
                      <a:off x="0" y="0"/>
                      <a:ext cx="2095500" cy="1143000"/>
                    </a:xfrm>
                    <a:prstGeom prst="rect">
                      <a:avLst/>
                    </a:prstGeom>
                  </pic:spPr>
                </pic:pic>
              </a:graphicData>
            </a:graphic>
          </wp:inline>
        </w:drawing>
      </w:r>
    </w:p>
    <w:p w:rsidR="0012673D" w:rsidRPr="008B123C" w:rsidRDefault="008B123C" w:rsidP="008B123C">
      <w:pPr>
        <w:jc w:val="center"/>
        <w:rPr>
          <w:lang w:val="en-CA" w:eastAsia="ko-KR"/>
        </w:rPr>
      </w:pPr>
      <w:r>
        <w:rPr>
          <w:rFonts w:hint="eastAsia"/>
          <w:lang w:val="en-CA" w:eastAsia="ko-KR"/>
        </w:rPr>
        <w:t xml:space="preserve">HM6.0         </w:t>
      </w:r>
      <w:r w:rsidR="00CC1CF9">
        <w:rPr>
          <w:rFonts w:hint="eastAsia"/>
          <w:lang w:val="en-CA" w:eastAsia="ko-KR"/>
        </w:rPr>
        <w:t xml:space="preserve">    </w:t>
      </w:r>
      <w:r>
        <w:rPr>
          <w:rFonts w:hint="eastAsia"/>
          <w:lang w:val="en-CA" w:eastAsia="ko-KR"/>
        </w:rPr>
        <w:t xml:space="preserve">                 </w:t>
      </w:r>
      <w:r w:rsidR="008D1A19">
        <w:rPr>
          <w:rFonts w:hint="eastAsia"/>
          <w:lang w:val="en-CA" w:eastAsia="ko-KR"/>
        </w:rPr>
        <w:t>proposed</w:t>
      </w:r>
    </w:p>
    <w:p w:rsidR="00DF298C" w:rsidRPr="009A55C9" w:rsidRDefault="00A60492" w:rsidP="008750A7">
      <w:pPr>
        <w:pStyle w:val="ab"/>
        <w:numPr>
          <w:ilvl w:val="0"/>
          <w:numId w:val="12"/>
        </w:numPr>
        <w:ind w:leftChars="0"/>
        <w:jc w:val="center"/>
        <w:rPr>
          <w:lang w:val="en-CA" w:eastAsia="ko-KR"/>
        </w:rPr>
      </w:pPr>
      <w:r>
        <w:rPr>
          <w:rFonts w:hint="eastAsia"/>
          <w:lang w:val="en-CA" w:eastAsia="ko-KR"/>
        </w:rPr>
        <w:t>BQMall LB_HE</w:t>
      </w:r>
      <w:r w:rsidR="00733B7A">
        <w:rPr>
          <w:rFonts w:hint="eastAsia"/>
          <w:lang w:val="en-CA" w:eastAsia="ko-KR"/>
        </w:rPr>
        <w:t>10 QP37 Frame 29</w:t>
      </w:r>
    </w:p>
    <w:p w:rsidR="00DF298C" w:rsidRPr="00312688" w:rsidRDefault="00D06CDB" w:rsidP="00312688">
      <w:pPr>
        <w:ind w:leftChars="182" w:left="400" w:firstLineChars="100" w:firstLine="220"/>
        <w:rPr>
          <w:lang w:val="en-CA" w:eastAsia="ko-KR"/>
        </w:rPr>
      </w:pPr>
      <w:r w:rsidRPr="00312688">
        <w:rPr>
          <w:rFonts w:hint="eastAsia"/>
          <w:lang w:val="en-CA" w:eastAsia="ko-KR"/>
        </w:rPr>
        <w:lastRenderedPageBreak/>
        <w:t xml:space="preserve"> </w:t>
      </w:r>
      <w:r w:rsidR="00FC57CC">
        <w:rPr>
          <w:noProof/>
          <w:lang w:eastAsia="ko-KR"/>
        </w:rPr>
        <w:drawing>
          <wp:inline distT="0" distB="0" distL="0" distR="0">
            <wp:extent cx="2171700" cy="1676400"/>
            <wp:effectExtent l="19050" t="0" r="0" b="0"/>
            <wp:docPr id="6" name="그림 5" descr="BQMall_LB_HE10_Q37_102f_hm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QMall_LB_HE10_Q37_102f_hm6.0.jpg"/>
                    <pic:cNvPicPr/>
                  </pic:nvPicPr>
                  <pic:blipFill>
                    <a:blip r:embed="rId20" cstate="print"/>
                    <a:stretch>
                      <a:fillRect/>
                    </a:stretch>
                  </pic:blipFill>
                  <pic:spPr>
                    <a:xfrm>
                      <a:off x="0" y="0"/>
                      <a:ext cx="2171700" cy="1676400"/>
                    </a:xfrm>
                    <a:prstGeom prst="rect">
                      <a:avLst/>
                    </a:prstGeom>
                  </pic:spPr>
                </pic:pic>
              </a:graphicData>
            </a:graphic>
          </wp:inline>
        </w:drawing>
      </w:r>
      <w:r w:rsidR="00FC57CC" w:rsidRPr="00312688">
        <w:rPr>
          <w:rFonts w:hint="eastAsia"/>
          <w:lang w:val="en-CA" w:eastAsia="ko-KR"/>
        </w:rPr>
        <w:t xml:space="preserve">       </w:t>
      </w:r>
      <w:r w:rsidR="00FC57CC">
        <w:rPr>
          <w:noProof/>
          <w:lang w:eastAsia="ko-KR"/>
        </w:rPr>
        <w:drawing>
          <wp:inline distT="0" distB="0" distL="0" distR="0">
            <wp:extent cx="2171700" cy="1676400"/>
            <wp:effectExtent l="19050" t="0" r="0" b="0"/>
            <wp:docPr id="9" name="그림 8" descr="BQMall_LB_HE10_Q37_102f_p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QMall_LB_HE10_Q37_102f_pro.jpg"/>
                    <pic:cNvPicPr/>
                  </pic:nvPicPr>
                  <pic:blipFill>
                    <a:blip r:embed="rId21" cstate="print"/>
                    <a:stretch>
                      <a:fillRect/>
                    </a:stretch>
                  </pic:blipFill>
                  <pic:spPr>
                    <a:xfrm>
                      <a:off x="0" y="0"/>
                      <a:ext cx="2171700" cy="1676400"/>
                    </a:xfrm>
                    <a:prstGeom prst="rect">
                      <a:avLst/>
                    </a:prstGeom>
                  </pic:spPr>
                </pic:pic>
              </a:graphicData>
            </a:graphic>
          </wp:inline>
        </w:drawing>
      </w:r>
    </w:p>
    <w:p w:rsidR="00FF7D81" w:rsidRPr="00FF7D81" w:rsidRDefault="00FF7D81" w:rsidP="00FF7D81">
      <w:pPr>
        <w:jc w:val="center"/>
        <w:rPr>
          <w:lang w:val="en-CA" w:eastAsia="ko-KR"/>
        </w:rPr>
      </w:pPr>
      <w:r>
        <w:rPr>
          <w:rFonts w:hint="eastAsia"/>
          <w:lang w:val="en-CA" w:eastAsia="ko-KR"/>
        </w:rPr>
        <w:t xml:space="preserve"> HM6.0                 </w:t>
      </w:r>
      <w:r w:rsidR="00CC1CF9">
        <w:rPr>
          <w:rFonts w:hint="eastAsia"/>
          <w:lang w:val="en-CA" w:eastAsia="ko-KR"/>
        </w:rPr>
        <w:t xml:space="preserve">  </w:t>
      </w:r>
      <w:r>
        <w:rPr>
          <w:rFonts w:hint="eastAsia"/>
          <w:lang w:val="en-CA" w:eastAsia="ko-KR"/>
        </w:rPr>
        <w:t xml:space="preserve">         proposed</w:t>
      </w:r>
    </w:p>
    <w:p w:rsidR="00FF7D81" w:rsidRDefault="00A60492" w:rsidP="008750A7">
      <w:pPr>
        <w:pStyle w:val="ab"/>
        <w:numPr>
          <w:ilvl w:val="0"/>
          <w:numId w:val="12"/>
        </w:numPr>
        <w:ind w:leftChars="0"/>
        <w:jc w:val="center"/>
        <w:rPr>
          <w:lang w:val="en-CA" w:eastAsia="ko-KR"/>
        </w:rPr>
      </w:pPr>
      <w:r>
        <w:rPr>
          <w:rFonts w:hint="eastAsia"/>
          <w:lang w:val="en-CA" w:eastAsia="ko-KR"/>
        </w:rPr>
        <w:t>BQMall LB_HE</w:t>
      </w:r>
      <w:r w:rsidR="00FF7D81">
        <w:rPr>
          <w:rFonts w:hint="eastAsia"/>
          <w:lang w:val="en-CA" w:eastAsia="ko-KR"/>
        </w:rPr>
        <w:t>10 QP37 Frame 102</w:t>
      </w:r>
    </w:p>
    <w:p w:rsidR="008750A7" w:rsidRDefault="008750A7" w:rsidP="008750A7">
      <w:pPr>
        <w:pStyle w:val="ab"/>
        <w:ind w:leftChars="0" w:left="760"/>
        <w:rPr>
          <w:lang w:val="en-CA" w:eastAsia="ko-KR"/>
        </w:rPr>
      </w:pPr>
    </w:p>
    <w:p w:rsidR="0008437F" w:rsidRDefault="0008437F" w:rsidP="009A55C9">
      <w:pPr>
        <w:ind w:firstLineChars="250" w:firstLine="550"/>
        <w:rPr>
          <w:lang w:val="en-CA" w:eastAsia="ko-KR"/>
        </w:rPr>
      </w:pPr>
      <w:r>
        <w:rPr>
          <w:rFonts w:hint="eastAsia"/>
          <w:lang w:val="en-CA" w:eastAsia="ko-KR"/>
        </w:rPr>
        <w:t xml:space="preserve"> </w:t>
      </w:r>
      <w:r w:rsidR="00312688">
        <w:rPr>
          <w:rFonts w:hint="eastAsia"/>
          <w:noProof/>
          <w:lang w:eastAsia="ko-KR"/>
        </w:rPr>
        <w:drawing>
          <wp:inline distT="0" distB="0" distL="0" distR="0">
            <wp:extent cx="2286000" cy="1238250"/>
            <wp:effectExtent l="19050" t="0" r="0" b="0"/>
            <wp:docPr id="15" name="그림 14" descr="basketballDrive_LB_he10_q37_f146_hm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ketballDrive_LB_he10_q37_f146_hm6.0.jpg"/>
                    <pic:cNvPicPr/>
                  </pic:nvPicPr>
                  <pic:blipFill>
                    <a:blip r:embed="rId22" cstate="print"/>
                    <a:stretch>
                      <a:fillRect/>
                    </a:stretch>
                  </pic:blipFill>
                  <pic:spPr>
                    <a:xfrm>
                      <a:off x="0" y="0"/>
                      <a:ext cx="2286000" cy="1238250"/>
                    </a:xfrm>
                    <a:prstGeom prst="rect">
                      <a:avLst/>
                    </a:prstGeom>
                  </pic:spPr>
                </pic:pic>
              </a:graphicData>
            </a:graphic>
          </wp:inline>
        </w:drawing>
      </w:r>
      <w:r>
        <w:rPr>
          <w:rFonts w:hint="eastAsia"/>
          <w:lang w:val="en-CA" w:eastAsia="ko-KR"/>
        </w:rPr>
        <w:t xml:space="preserve"> </w:t>
      </w:r>
      <w:r w:rsidR="00E3583F">
        <w:rPr>
          <w:rFonts w:hint="eastAsia"/>
          <w:lang w:val="en-CA" w:eastAsia="ko-KR"/>
        </w:rPr>
        <w:t xml:space="preserve"> </w:t>
      </w:r>
      <w:r w:rsidR="00CC1CF9">
        <w:rPr>
          <w:rFonts w:hint="eastAsia"/>
          <w:lang w:val="en-CA" w:eastAsia="ko-KR"/>
        </w:rPr>
        <w:t xml:space="preserve"> </w:t>
      </w:r>
      <w:r w:rsidR="00E3583F">
        <w:rPr>
          <w:rFonts w:hint="eastAsia"/>
          <w:lang w:val="en-CA" w:eastAsia="ko-KR"/>
        </w:rPr>
        <w:t xml:space="preserve">  </w:t>
      </w:r>
      <w:r>
        <w:rPr>
          <w:rFonts w:hint="eastAsia"/>
          <w:lang w:val="en-CA" w:eastAsia="ko-KR"/>
        </w:rPr>
        <w:t xml:space="preserve"> </w:t>
      </w:r>
      <w:r w:rsidR="00312688">
        <w:rPr>
          <w:rFonts w:hint="eastAsia"/>
          <w:noProof/>
          <w:lang w:eastAsia="ko-KR"/>
        </w:rPr>
        <w:drawing>
          <wp:inline distT="0" distB="0" distL="0" distR="0">
            <wp:extent cx="2286000" cy="1238250"/>
            <wp:effectExtent l="19050" t="0" r="0" b="0"/>
            <wp:docPr id="17" name="그림 16" descr="basketballDrive_LB_he10_q37_f146_p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ketballDrive_LB_he10_q37_f146_pro.jpg"/>
                    <pic:cNvPicPr/>
                  </pic:nvPicPr>
                  <pic:blipFill>
                    <a:blip r:embed="rId23" cstate="print"/>
                    <a:stretch>
                      <a:fillRect/>
                    </a:stretch>
                  </pic:blipFill>
                  <pic:spPr>
                    <a:xfrm>
                      <a:off x="0" y="0"/>
                      <a:ext cx="2286000" cy="1238250"/>
                    </a:xfrm>
                    <a:prstGeom prst="rect">
                      <a:avLst/>
                    </a:prstGeom>
                  </pic:spPr>
                </pic:pic>
              </a:graphicData>
            </a:graphic>
          </wp:inline>
        </w:drawing>
      </w:r>
      <w:r>
        <w:rPr>
          <w:rFonts w:hint="eastAsia"/>
          <w:lang w:val="en-CA" w:eastAsia="ko-KR"/>
        </w:rPr>
        <w:t xml:space="preserve">          </w:t>
      </w:r>
      <w:r w:rsidR="009A55C9">
        <w:rPr>
          <w:rFonts w:hint="eastAsia"/>
          <w:lang w:val="en-CA" w:eastAsia="ko-KR"/>
        </w:rPr>
        <w:t xml:space="preserve">        </w:t>
      </w:r>
      <w:r>
        <w:rPr>
          <w:rFonts w:hint="eastAsia"/>
          <w:lang w:val="en-CA" w:eastAsia="ko-KR"/>
        </w:rPr>
        <w:t xml:space="preserve"> </w:t>
      </w:r>
      <w:r w:rsidR="009A55C9">
        <w:rPr>
          <w:rFonts w:hint="eastAsia"/>
          <w:lang w:val="en-CA" w:eastAsia="ko-KR"/>
        </w:rPr>
        <w:t xml:space="preserve">           </w:t>
      </w:r>
      <w:r>
        <w:rPr>
          <w:rFonts w:hint="eastAsia"/>
          <w:lang w:val="en-CA" w:eastAsia="ko-KR"/>
        </w:rPr>
        <w:t xml:space="preserve"> </w:t>
      </w:r>
    </w:p>
    <w:p w:rsidR="0008437F" w:rsidRPr="008750A7" w:rsidRDefault="0008437F" w:rsidP="008750A7">
      <w:pPr>
        <w:jc w:val="center"/>
        <w:rPr>
          <w:lang w:val="en-CA" w:eastAsia="ko-KR"/>
        </w:rPr>
      </w:pPr>
      <w:r w:rsidRPr="0008437F">
        <w:rPr>
          <w:rFonts w:hint="eastAsia"/>
          <w:lang w:val="en-CA" w:eastAsia="ko-KR"/>
        </w:rPr>
        <w:t xml:space="preserve">HM6.0          </w:t>
      </w:r>
      <w:r w:rsidR="00CC1CF9">
        <w:rPr>
          <w:rFonts w:hint="eastAsia"/>
          <w:lang w:val="en-CA" w:eastAsia="ko-KR"/>
        </w:rPr>
        <w:t xml:space="preserve">   </w:t>
      </w:r>
      <w:r w:rsidRPr="0008437F">
        <w:rPr>
          <w:rFonts w:hint="eastAsia"/>
          <w:lang w:val="en-CA" w:eastAsia="ko-KR"/>
        </w:rPr>
        <w:t xml:space="preserve">                proposed</w:t>
      </w:r>
    </w:p>
    <w:p w:rsidR="0008437F" w:rsidRDefault="00A60492" w:rsidP="008750A7">
      <w:pPr>
        <w:pStyle w:val="ab"/>
        <w:numPr>
          <w:ilvl w:val="0"/>
          <w:numId w:val="12"/>
        </w:numPr>
        <w:ind w:leftChars="0"/>
        <w:jc w:val="center"/>
        <w:rPr>
          <w:lang w:val="en-CA" w:eastAsia="ko-KR"/>
        </w:rPr>
      </w:pPr>
      <w:r>
        <w:rPr>
          <w:rFonts w:hint="eastAsia"/>
          <w:lang w:val="en-CA" w:eastAsia="ko-KR"/>
        </w:rPr>
        <w:t>BasketballDrive LB_HE</w:t>
      </w:r>
      <w:r w:rsidR="0008437F">
        <w:rPr>
          <w:rFonts w:hint="eastAsia"/>
          <w:lang w:val="en-CA" w:eastAsia="ko-KR"/>
        </w:rPr>
        <w:t>10 QP37 Frame 146</w:t>
      </w:r>
    </w:p>
    <w:p w:rsidR="008750A7" w:rsidRDefault="008750A7" w:rsidP="00360F4B">
      <w:pPr>
        <w:pStyle w:val="ab"/>
        <w:ind w:leftChars="0" w:left="760"/>
        <w:rPr>
          <w:lang w:val="en-CA" w:eastAsia="ko-KR"/>
        </w:rPr>
      </w:pPr>
    </w:p>
    <w:p w:rsidR="008B123C" w:rsidRPr="00312688" w:rsidRDefault="00312688" w:rsidP="00312688">
      <w:pPr>
        <w:ind w:leftChars="363" w:left="799"/>
        <w:rPr>
          <w:lang w:val="en-CA" w:eastAsia="ko-KR"/>
        </w:rPr>
      </w:pPr>
      <w:r>
        <w:rPr>
          <w:rFonts w:hint="eastAsia"/>
          <w:noProof/>
          <w:lang w:eastAsia="ko-KR"/>
        </w:rPr>
        <w:drawing>
          <wp:inline distT="0" distB="0" distL="0" distR="0">
            <wp:extent cx="2095500" cy="1133475"/>
            <wp:effectExtent l="19050" t="0" r="0" b="0"/>
            <wp:docPr id="18" name="그림 17" descr="basketballDrive_LB_he10_q37_f423_hm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ketballDrive_LB_he10_q37_f423_hm6.0.jpg"/>
                    <pic:cNvPicPr/>
                  </pic:nvPicPr>
                  <pic:blipFill>
                    <a:blip r:embed="rId24" cstate="print"/>
                    <a:stretch>
                      <a:fillRect/>
                    </a:stretch>
                  </pic:blipFill>
                  <pic:spPr>
                    <a:xfrm>
                      <a:off x="0" y="0"/>
                      <a:ext cx="2095500" cy="1133475"/>
                    </a:xfrm>
                    <a:prstGeom prst="rect">
                      <a:avLst/>
                    </a:prstGeom>
                  </pic:spPr>
                </pic:pic>
              </a:graphicData>
            </a:graphic>
          </wp:inline>
        </w:drawing>
      </w:r>
      <w:r w:rsidR="00975103" w:rsidRPr="00312688">
        <w:rPr>
          <w:rFonts w:hint="eastAsia"/>
          <w:lang w:val="en-CA" w:eastAsia="ko-KR"/>
        </w:rPr>
        <w:t xml:space="preserve"> </w:t>
      </w:r>
      <w:r w:rsidR="00E3583F" w:rsidRPr="00312688">
        <w:rPr>
          <w:rFonts w:hint="eastAsia"/>
          <w:lang w:val="en-CA" w:eastAsia="ko-KR"/>
        </w:rPr>
        <w:t xml:space="preserve">  </w:t>
      </w:r>
      <w:r>
        <w:rPr>
          <w:rFonts w:hint="eastAsia"/>
          <w:lang w:val="en-CA" w:eastAsia="ko-KR"/>
        </w:rPr>
        <w:t xml:space="preserve"> </w:t>
      </w:r>
      <w:r w:rsidRPr="00312688">
        <w:rPr>
          <w:rFonts w:hint="eastAsia"/>
          <w:lang w:val="en-CA" w:eastAsia="ko-KR"/>
        </w:rPr>
        <w:t xml:space="preserve">  </w:t>
      </w:r>
      <w:r w:rsidR="00CC1CF9" w:rsidRPr="00312688">
        <w:rPr>
          <w:rFonts w:hint="eastAsia"/>
          <w:lang w:val="en-CA" w:eastAsia="ko-KR"/>
        </w:rPr>
        <w:t xml:space="preserve"> </w:t>
      </w:r>
      <w:r w:rsidR="00E3583F" w:rsidRPr="00312688">
        <w:rPr>
          <w:rFonts w:hint="eastAsia"/>
          <w:lang w:val="en-CA" w:eastAsia="ko-KR"/>
        </w:rPr>
        <w:t xml:space="preserve"> </w:t>
      </w:r>
      <w:r>
        <w:rPr>
          <w:noProof/>
          <w:lang w:eastAsia="ko-KR"/>
        </w:rPr>
        <w:drawing>
          <wp:inline distT="0" distB="0" distL="0" distR="0">
            <wp:extent cx="2095500" cy="1133475"/>
            <wp:effectExtent l="19050" t="0" r="0" b="0"/>
            <wp:docPr id="20" name="그림 19" descr="basketballDrive_LB_he10_q37_f423_p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ketballDrive_LB_he10_q37_f423_pro.jpg"/>
                    <pic:cNvPicPr/>
                  </pic:nvPicPr>
                  <pic:blipFill>
                    <a:blip r:embed="rId25" cstate="print"/>
                    <a:stretch>
                      <a:fillRect/>
                    </a:stretch>
                  </pic:blipFill>
                  <pic:spPr>
                    <a:xfrm>
                      <a:off x="0" y="0"/>
                      <a:ext cx="2095500" cy="1133475"/>
                    </a:xfrm>
                    <a:prstGeom prst="rect">
                      <a:avLst/>
                    </a:prstGeom>
                  </pic:spPr>
                </pic:pic>
              </a:graphicData>
            </a:graphic>
          </wp:inline>
        </w:drawing>
      </w:r>
    </w:p>
    <w:p w:rsidR="0012673D" w:rsidRPr="008B123C" w:rsidRDefault="008B123C" w:rsidP="008B123C">
      <w:pPr>
        <w:jc w:val="center"/>
        <w:rPr>
          <w:lang w:val="en-CA" w:eastAsia="ko-KR"/>
        </w:rPr>
      </w:pPr>
      <w:r w:rsidRPr="008B123C">
        <w:rPr>
          <w:rFonts w:hint="eastAsia"/>
          <w:lang w:val="en-CA" w:eastAsia="ko-KR"/>
        </w:rPr>
        <w:t xml:space="preserve">HM6.0                          </w:t>
      </w:r>
      <w:r w:rsidR="008D1A19">
        <w:rPr>
          <w:rFonts w:hint="eastAsia"/>
          <w:lang w:val="en-CA" w:eastAsia="ko-KR"/>
        </w:rPr>
        <w:t>proposed</w:t>
      </w:r>
    </w:p>
    <w:p w:rsidR="005A2FCB" w:rsidRDefault="00A60492" w:rsidP="008750A7">
      <w:pPr>
        <w:pStyle w:val="ab"/>
        <w:numPr>
          <w:ilvl w:val="0"/>
          <w:numId w:val="12"/>
        </w:numPr>
        <w:ind w:leftChars="0"/>
        <w:jc w:val="center"/>
        <w:rPr>
          <w:lang w:val="en-CA" w:eastAsia="ko-KR"/>
        </w:rPr>
      </w:pPr>
      <w:r>
        <w:rPr>
          <w:rFonts w:hint="eastAsia"/>
          <w:lang w:val="en-CA" w:eastAsia="ko-KR"/>
        </w:rPr>
        <w:t>BasketballDrive LB_HE</w:t>
      </w:r>
      <w:r w:rsidR="00733B7A">
        <w:rPr>
          <w:rFonts w:hint="eastAsia"/>
          <w:lang w:val="en-CA" w:eastAsia="ko-KR"/>
        </w:rPr>
        <w:t>10 QP37 Frame 423</w:t>
      </w:r>
    </w:p>
    <w:p w:rsidR="009560AF" w:rsidRDefault="00D45D49" w:rsidP="009560AF">
      <w:pPr>
        <w:pStyle w:val="ab"/>
        <w:ind w:leftChars="0" w:left="760"/>
        <w:rPr>
          <w:lang w:val="en-CA" w:eastAsia="ko-KR"/>
        </w:rPr>
      </w:pPr>
      <w:r>
        <w:rPr>
          <w:rFonts w:hint="eastAsia"/>
          <w:noProof/>
          <w:lang w:eastAsia="ko-KR"/>
        </w:rPr>
        <w:drawing>
          <wp:inline distT="0" distB="0" distL="0" distR="0">
            <wp:extent cx="2116824" cy="1365055"/>
            <wp:effectExtent l="19050" t="0" r="0" b="0"/>
            <wp:docPr id="2" name="그림 1" descr="basketballDrillText_LB-HE_q37_f351_hm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ketballDrillText_LB-HE_q37_f351_hm60.jpg"/>
                    <pic:cNvPicPr/>
                  </pic:nvPicPr>
                  <pic:blipFill>
                    <a:blip r:embed="rId26" cstate="print"/>
                    <a:stretch>
                      <a:fillRect/>
                    </a:stretch>
                  </pic:blipFill>
                  <pic:spPr>
                    <a:xfrm>
                      <a:off x="0" y="0"/>
                      <a:ext cx="2123713" cy="1369498"/>
                    </a:xfrm>
                    <a:prstGeom prst="rect">
                      <a:avLst/>
                    </a:prstGeom>
                  </pic:spPr>
                </pic:pic>
              </a:graphicData>
            </a:graphic>
          </wp:inline>
        </w:drawing>
      </w:r>
      <w:r>
        <w:rPr>
          <w:rFonts w:hint="eastAsia"/>
          <w:lang w:val="en-CA" w:eastAsia="ko-KR"/>
        </w:rPr>
        <w:t xml:space="preserve">   </w:t>
      </w:r>
      <w:r>
        <w:rPr>
          <w:rFonts w:hint="eastAsia"/>
          <w:noProof/>
          <w:lang w:eastAsia="ko-KR"/>
        </w:rPr>
        <w:drawing>
          <wp:inline distT="0" distB="0" distL="0" distR="0">
            <wp:extent cx="2116394" cy="1364777"/>
            <wp:effectExtent l="19050" t="0" r="0" b="0"/>
            <wp:docPr id="3" name="그림 2" descr="basketballDrillText_LB-HE_q37_f351_p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ketballDrillText_LB-HE_q37_f351_pro.jpg"/>
                    <pic:cNvPicPr/>
                  </pic:nvPicPr>
                  <pic:blipFill>
                    <a:blip r:embed="rId27" cstate="print"/>
                    <a:stretch>
                      <a:fillRect/>
                    </a:stretch>
                  </pic:blipFill>
                  <pic:spPr>
                    <a:xfrm>
                      <a:off x="0" y="0"/>
                      <a:ext cx="2123282" cy="1369219"/>
                    </a:xfrm>
                    <a:prstGeom prst="rect">
                      <a:avLst/>
                    </a:prstGeom>
                  </pic:spPr>
                </pic:pic>
              </a:graphicData>
            </a:graphic>
          </wp:inline>
        </w:drawing>
      </w:r>
    </w:p>
    <w:p w:rsidR="009560AF" w:rsidRPr="009560AF" w:rsidRDefault="009560AF" w:rsidP="009560AF">
      <w:pPr>
        <w:jc w:val="center"/>
        <w:rPr>
          <w:lang w:val="en-CA" w:eastAsia="ko-KR"/>
        </w:rPr>
      </w:pPr>
      <w:r w:rsidRPr="009560AF">
        <w:rPr>
          <w:rFonts w:hint="eastAsia"/>
          <w:lang w:val="en-CA" w:eastAsia="ko-KR"/>
        </w:rPr>
        <w:t>HM6.0                          proposed</w:t>
      </w:r>
    </w:p>
    <w:p w:rsidR="009560AF" w:rsidRDefault="00A60492" w:rsidP="009560AF">
      <w:pPr>
        <w:pStyle w:val="ab"/>
        <w:numPr>
          <w:ilvl w:val="0"/>
          <w:numId w:val="12"/>
        </w:numPr>
        <w:ind w:leftChars="0"/>
        <w:jc w:val="center"/>
        <w:rPr>
          <w:lang w:val="en-CA" w:eastAsia="ko-KR"/>
        </w:rPr>
      </w:pPr>
      <w:r>
        <w:rPr>
          <w:rFonts w:hint="eastAsia"/>
          <w:lang w:val="en-CA" w:eastAsia="ko-KR"/>
        </w:rPr>
        <w:t>BasketballDrillText LB_HE</w:t>
      </w:r>
      <w:r w:rsidR="009560AF">
        <w:rPr>
          <w:rFonts w:hint="eastAsia"/>
          <w:lang w:val="en-CA" w:eastAsia="ko-KR"/>
        </w:rPr>
        <w:t>10 QP37 Frame 351</w:t>
      </w:r>
    </w:p>
    <w:p w:rsidR="009560AF" w:rsidRDefault="00D45D49" w:rsidP="009560AF">
      <w:pPr>
        <w:pStyle w:val="ab"/>
        <w:ind w:leftChars="0" w:left="760"/>
        <w:rPr>
          <w:lang w:val="en-CA" w:eastAsia="ko-KR"/>
        </w:rPr>
      </w:pPr>
      <w:r>
        <w:rPr>
          <w:rFonts w:hint="eastAsia"/>
          <w:noProof/>
          <w:lang w:eastAsia="ko-KR"/>
        </w:rPr>
        <w:lastRenderedPageBreak/>
        <w:drawing>
          <wp:inline distT="0" distB="0" distL="0" distR="0">
            <wp:extent cx="2286000" cy="1247775"/>
            <wp:effectExtent l="19050" t="0" r="0" b="0"/>
            <wp:docPr id="7" name="그림 6" descr="BQTerrace_AI_HE_Q37_f194_hm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QTerrace_AI_HE_Q37_f194_hm60.jpg"/>
                    <pic:cNvPicPr/>
                  </pic:nvPicPr>
                  <pic:blipFill>
                    <a:blip r:embed="rId28" cstate="print"/>
                    <a:stretch>
                      <a:fillRect/>
                    </a:stretch>
                  </pic:blipFill>
                  <pic:spPr>
                    <a:xfrm>
                      <a:off x="0" y="0"/>
                      <a:ext cx="2286000" cy="1247775"/>
                    </a:xfrm>
                    <a:prstGeom prst="rect">
                      <a:avLst/>
                    </a:prstGeom>
                  </pic:spPr>
                </pic:pic>
              </a:graphicData>
            </a:graphic>
          </wp:inline>
        </w:drawing>
      </w:r>
      <w:r>
        <w:rPr>
          <w:rFonts w:hint="eastAsia"/>
          <w:lang w:val="en-CA" w:eastAsia="ko-KR"/>
        </w:rPr>
        <w:t xml:space="preserve">    </w:t>
      </w:r>
      <w:r>
        <w:rPr>
          <w:rFonts w:hint="eastAsia"/>
          <w:noProof/>
          <w:lang w:eastAsia="ko-KR"/>
        </w:rPr>
        <w:drawing>
          <wp:inline distT="0" distB="0" distL="0" distR="0">
            <wp:extent cx="2286000" cy="1247775"/>
            <wp:effectExtent l="19050" t="0" r="0" b="0"/>
            <wp:docPr id="8" name="그림 7" descr="BQTerrace_AI_HE_Q37_f194_p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QTerrace_AI_HE_Q37_f194_pro.jpg"/>
                    <pic:cNvPicPr/>
                  </pic:nvPicPr>
                  <pic:blipFill>
                    <a:blip r:embed="rId28" cstate="print"/>
                    <a:stretch>
                      <a:fillRect/>
                    </a:stretch>
                  </pic:blipFill>
                  <pic:spPr>
                    <a:xfrm>
                      <a:off x="0" y="0"/>
                      <a:ext cx="2286000" cy="1247775"/>
                    </a:xfrm>
                    <a:prstGeom prst="rect">
                      <a:avLst/>
                    </a:prstGeom>
                  </pic:spPr>
                </pic:pic>
              </a:graphicData>
            </a:graphic>
          </wp:inline>
        </w:drawing>
      </w:r>
    </w:p>
    <w:p w:rsidR="009560AF" w:rsidRPr="009560AF" w:rsidRDefault="009560AF" w:rsidP="00D45D49">
      <w:pPr>
        <w:ind w:leftChars="182" w:left="400" w:firstLineChars="900" w:firstLine="1980"/>
        <w:rPr>
          <w:lang w:val="en-CA" w:eastAsia="ko-KR"/>
        </w:rPr>
      </w:pPr>
      <w:r w:rsidRPr="009560AF">
        <w:rPr>
          <w:rFonts w:hint="eastAsia"/>
          <w:lang w:val="en-CA" w:eastAsia="ko-KR"/>
        </w:rPr>
        <w:t>HM6.0                          proposed</w:t>
      </w:r>
    </w:p>
    <w:p w:rsidR="009560AF" w:rsidRDefault="00A60492" w:rsidP="008750A7">
      <w:pPr>
        <w:pStyle w:val="ab"/>
        <w:numPr>
          <w:ilvl w:val="0"/>
          <w:numId w:val="12"/>
        </w:numPr>
        <w:ind w:leftChars="0"/>
        <w:jc w:val="center"/>
        <w:rPr>
          <w:lang w:val="en-CA" w:eastAsia="ko-KR"/>
        </w:rPr>
      </w:pPr>
      <w:r>
        <w:rPr>
          <w:rFonts w:hint="eastAsia"/>
          <w:lang w:val="en-CA" w:eastAsia="ko-KR"/>
        </w:rPr>
        <w:t>BQTerrace AI_HE</w:t>
      </w:r>
      <w:r w:rsidR="009560AF">
        <w:rPr>
          <w:rFonts w:hint="eastAsia"/>
          <w:lang w:val="en-CA" w:eastAsia="ko-KR"/>
        </w:rPr>
        <w:t>10 QP37 Frame 194</w:t>
      </w:r>
    </w:p>
    <w:p w:rsidR="009560AF" w:rsidRDefault="008970C1" w:rsidP="009560AF">
      <w:pPr>
        <w:pStyle w:val="ab"/>
        <w:ind w:leftChars="0" w:left="760"/>
        <w:rPr>
          <w:lang w:val="en-CA" w:eastAsia="ko-KR"/>
        </w:rPr>
      </w:pPr>
      <w:r>
        <w:rPr>
          <w:rFonts w:hint="eastAsia"/>
          <w:noProof/>
          <w:lang w:eastAsia="ko-KR"/>
        </w:rPr>
        <w:drawing>
          <wp:inline distT="0" distB="0" distL="0" distR="0">
            <wp:extent cx="2232830" cy="1329066"/>
            <wp:effectExtent l="19050" t="0" r="0" b="0"/>
            <wp:docPr id="10" name="그림 9" descr="chinaSpeed_AI_HE_Q37_f499_hm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inaSpeed_AI_HE_Q37_f499_hm60.jpg"/>
                    <pic:cNvPicPr/>
                  </pic:nvPicPr>
                  <pic:blipFill>
                    <a:blip r:embed="rId29" cstate="print"/>
                    <a:stretch>
                      <a:fillRect/>
                    </a:stretch>
                  </pic:blipFill>
                  <pic:spPr>
                    <a:xfrm>
                      <a:off x="0" y="0"/>
                      <a:ext cx="2228607" cy="1326552"/>
                    </a:xfrm>
                    <a:prstGeom prst="rect">
                      <a:avLst/>
                    </a:prstGeom>
                  </pic:spPr>
                </pic:pic>
              </a:graphicData>
            </a:graphic>
          </wp:inline>
        </w:drawing>
      </w:r>
      <w:r>
        <w:rPr>
          <w:rFonts w:hint="eastAsia"/>
          <w:lang w:val="en-CA" w:eastAsia="ko-KR"/>
        </w:rPr>
        <w:t xml:space="preserve">    </w:t>
      </w:r>
      <w:r>
        <w:rPr>
          <w:rFonts w:hint="eastAsia"/>
          <w:noProof/>
          <w:lang w:eastAsia="ko-KR"/>
        </w:rPr>
        <w:drawing>
          <wp:inline distT="0" distB="0" distL="0" distR="0">
            <wp:extent cx="2219182" cy="1320942"/>
            <wp:effectExtent l="19050" t="0" r="0" b="0"/>
            <wp:docPr id="13" name="그림 12" descr="chinaSpeed_AI_HE_Q37_f499_p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inaSpeed_AI_HE_Q37_f499_pro.jpg"/>
                    <pic:cNvPicPr/>
                  </pic:nvPicPr>
                  <pic:blipFill>
                    <a:blip r:embed="rId29" cstate="print"/>
                    <a:stretch>
                      <a:fillRect/>
                    </a:stretch>
                  </pic:blipFill>
                  <pic:spPr>
                    <a:xfrm>
                      <a:off x="0" y="0"/>
                      <a:ext cx="2214985" cy="1318444"/>
                    </a:xfrm>
                    <a:prstGeom prst="rect">
                      <a:avLst/>
                    </a:prstGeom>
                  </pic:spPr>
                </pic:pic>
              </a:graphicData>
            </a:graphic>
          </wp:inline>
        </w:drawing>
      </w:r>
    </w:p>
    <w:p w:rsidR="009560AF" w:rsidRPr="009560AF" w:rsidRDefault="009560AF" w:rsidP="008970C1">
      <w:pPr>
        <w:ind w:leftChars="182" w:left="400" w:firstLineChars="900" w:firstLine="1980"/>
        <w:rPr>
          <w:lang w:val="en-CA" w:eastAsia="ko-KR"/>
        </w:rPr>
      </w:pPr>
      <w:r w:rsidRPr="009560AF">
        <w:rPr>
          <w:rFonts w:hint="eastAsia"/>
          <w:lang w:val="en-CA" w:eastAsia="ko-KR"/>
        </w:rPr>
        <w:t xml:space="preserve">HM6.0                         </w:t>
      </w:r>
      <w:r w:rsidR="008970C1">
        <w:rPr>
          <w:rFonts w:hint="eastAsia"/>
          <w:lang w:val="en-CA" w:eastAsia="ko-KR"/>
        </w:rPr>
        <w:t xml:space="preserve">  </w:t>
      </w:r>
      <w:r w:rsidRPr="009560AF">
        <w:rPr>
          <w:rFonts w:hint="eastAsia"/>
          <w:lang w:val="en-CA" w:eastAsia="ko-KR"/>
        </w:rPr>
        <w:t xml:space="preserve"> proposed</w:t>
      </w:r>
    </w:p>
    <w:p w:rsidR="009560AF" w:rsidRDefault="00A60492" w:rsidP="008750A7">
      <w:pPr>
        <w:pStyle w:val="ab"/>
        <w:numPr>
          <w:ilvl w:val="0"/>
          <w:numId w:val="12"/>
        </w:numPr>
        <w:ind w:leftChars="0"/>
        <w:jc w:val="center"/>
        <w:rPr>
          <w:lang w:val="en-CA" w:eastAsia="ko-KR"/>
        </w:rPr>
      </w:pPr>
      <w:r>
        <w:rPr>
          <w:rFonts w:hint="eastAsia"/>
          <w:lang w:val="en-CA" w:eastAsia="ko-KR"/>
        </w:rPr>
        <w:t>ChinaSpeed AI_HE</w:t>
      </w:r>
      <w:r w:rsidR="009560AF">
        <w:rPr>
          <w:rFonts w:hint="eastAsia"/>
          <w:lang w:val="en-CA" w:eastAsia="ko-KR"/>
        </w:rPr>
        <w:t>10 QP37 Frame 499</w:t>
      </w:r>
    </w:p>
    <w:p w:rsidR="0008437F" w:rsidRPr="00733B7A" w:rsidRDefault="0008437F" w:rsidP="0008437F">
      <w:pPr>
        <w:pStyle w:val="ab"/>
        <w:ind w:leftChars="0" w:left="760"/>
        <w:rPr>
          <w:lang w:val="en-CA" w:eastAsia="ko-KR"/>
        </w:rPr>
      </w:pPr>
    </w:p>
    <w:p w:rsidR="00F26FA5" w:rsidRPr="000B2B70" w:rsidRDefault="005A2FCB" w:rsidP="00ED4E5D">
      <w:pPr>
        <w:jc w:val="center"/>
        <w:rPr>
          <w:b/>
          <w:lang w:eastAsia="ko-KR"/>
        </w:rPr>
      </w:pPr>
      <w:r>
        <w:rPr>
          <w:rFonts w:hint="eastAsia"/>
          <w:b/>
          <w:lang w:eastAsia="ko-KR"/>
        </w:rPr>
        <w:t xml:space="preserve">Fig. </w:t>
      </w:r>
      <w:r w:rsidR="00F26FA5">
        <w:rPr>
          <w:rFonts w:hint="eastAsia"/>
          <w:b/>
          <w:lang w:eastAsia="ko-KR"/>
        </w:rPr>
        <w:t>5</w:t>
      </w:r>
      <w:r>
        <w:rPr>
          <w:rFonts w:hint="eastAsia"/>
          <w:b/>
          <w:lang w:eastAsia="ko-KR"/>
        </w:rPr>
        <w:t xml:space="preserve">. </w:t>
      </w:r>
      <w:r w:rsidR="000B2B70">
        <w:rPr>
          <w:rFonts w:hint="eastAsia"/>
          <w:b/>
          <w:lang w:eastAsia="ko-KR"/>
        </w:rPr>
        <w:t>Subjective quality</w:t>
      </w:r>
      <w:r>
        <w:rPr>
          <w:rFonts w:hint="eastAsia"/>
          <w:b/>
          <w:lang w:eastAsia="ko-KR"/>
        </w:rPr>
        <w:t xml:space="preserve"> </w:t>
      </w:r>
      <w:r w:rsidR="007F2175">
        <w:rPr>
          <w:rFonts w:hint="eastAsia"/>
          <w:b/>
          <w:lang w:eastAsia="ko-KR"/>
        </w:rPr>
        <w:t xml:space="preserve">of the proposed method </w:t>
      </w:r>
      <w:r>
        <w:rPr>
          <w:rFonts w:hint="eastAsia"/>
          <w:b/>
          <w:lang w:eastAsia="ko-KR"/>
        </w:rPr>
        <w:t>c</w:t>
      </w:r>
      <w:r w:rsidR="007F2175">
        <w:rPr>
          <w:rFonts w:hint="eastAsia"/>
          <w:b/>
          <w:lang w:eastAsia="ko-KR"/>
        </w:rPr>
        <w:t>ompared</w:t>
      </w:r>
      <w:r>
        <w:rPr>
          <w:rFonts w:hint="eastAsia"/>
          <w:b/>
          <w:lang w:eastAsia="ko-KR"/>
        </w:rPr>
        <w:t xml:space="preserve"> to HM 6.0 </w:t>
      </w:r>
      <w:r w:rsidR="007F2175">
        <w:rPr>
          <w:rFonts w:hint="eastAsia"/>
          <w:b/>
          <w:lang w:eastAsia="ko-KR"/>
        </w:rPr>
        <w:t>anchor.</w:t>
      </w:r>
    </w:p>
    <w:p w:rsidR="00C00D50" w:rsidRDefault="00F80742" w:rsidP="00012B39">
      <w:pPr>
        <w:pStyle w:val="2"/>
        <w:rPr>
          <w:lang w:eastAsia="ko-KR"/>
        </w:rPr>
      </w:pPr>
      <w:r>
        <w:rPr>
          <w:rFonts w:hint="eastAsia"/>
          <w:lang w:eastAsia="ko-KR"/>
        </w:rPr>
        <w:t>Objective quality</w:t>
      </w:r>
    </w:p>
    <w:p w:rsidR="00D00A98" w:rsidRDefault="00D00A98" w:rsidP="00312A9E">
      <w:pPr>
        <w:rPr>
          <w:lang w:val="en-CA" w:eastAsia="ko-KR"/>
        </w:rPr>
      </w:pPr>
      <w:r>
        <w:rPr>
          <w:rFonts w:hint="eastAsia"/>
          <w:lang w:val="en-CA" w:eastAsia="ko-KR"/>
        </w:rPr>
        <w:t xml:space="preserve">The average coding gain shows </w:t>
      </w:r>
      <w:r w:rsidR="00564E82">
        <w:rPr>
          <w:rFonts w:hint="eastAsia"/>
          <w:lang w:val="en-CA" w:eastAsia="ko-KR"/>
        </w:rPr>
        <w:t>0</w:t>
      </w:r>
      <w:r>
        <w:rPr>
          <w:rFonts w:hint="eastAsia"/>
          <w:lang w:val="en-CA" w:eastAsia="ko-KR"/>
        </w:rPr>
        <w:t>.</w:t>
      </w:r>
      <w:r w:rsidR="00564E82">
        <w:rPr>
          <w:rFonts w:hint="eastAsia"/>
          <w:lang w:val="en-CA" w:eastAsia="ko-KR"/>
        </w:rPr>
        <w:t>4</w:t>
      </w:r>
      <w:r>
        <w:rPr>
          <w:rFonts w:hint="eastAsia"/>
          <w:lang w:val="en-CA" w:eastAsia="ko-KR"/>
        </w:rPr>
        <w:t>% LB-m</w:t>
      </w:r>
      <w:r w:rsidR="00564E82">
        <w:rPr>
          <w:rFonts w:hint="eastAsia"/>
          <w:lang w:val="en-CA" w:eastAsia="ko-KR"/>
        </w:rPr>
        <w:t>ain/</w:t>
      </w:r>
      <w:r>
        <w:rPr>
          <w:rFonts w:hint="eastAsia"/>
          <w:lang w:val="en-CA" w:eastAsia="ko-KR"/>
        </w:rPr>
        <w:t>LB-HE10 for class E. High coding gain for specific sequence (</w:t>
      </w:r>
      <w:r>
        <w:rPr>
          <w:lang w:val="en-CA" w:eastAsia="ko-KR"/>
        </w:rPr>
        <w:t>“</w:t>
      </w:r>
      <w:r>
        <w:rPr>
          <w:rFonts w:hint="eastAsia"/>
          <w:lang w:val="en-CA" w:eastAsia="ko-KR"/>
        </w:rPr>
        <w:t>Johnny</w:t>
      </w:r>
      <w:r>
        <w:rPr>
          <w:lang w:val="en-CA" w:eastAsia="ko-KR"/>
        </w:rPr>
        <w:t>”</w:t>
      </w:r>
      <w:r>
        <w:rPr>
          <w:rFonts w:hint="eastAsia"/>
          <w:lang w:val="en-CA" w:eastAsia="ko-KR"/>
        </w:rPr>
        <w:t xml:space="preserve">) is observed by </w:t>
      </w:r>
      <w:r w:rsidR="00564E82">
        <w:rPr>
          <w:rFonts w:hint="eastAsia"/>
          <w:lang w:val="en-CA" w:eastAsia="ko-KR"/>
        </w:rPr>
        <w:t>1</w:t>
      </w:r>
      <w:r>
        <w:rPr>
          <w:rFonts w:hint="eastAsia"/>
          <w:lang w:val="en-CA" w:eastAsia="ko-KR"/>
        </w:rPr>
        <w:t>.</w:t>
      </w:r>
      <w:r w:rsidR="00564E82">
        <w:rPr>
          <w:rFonts w:hint="eastAsia"/>
          <w:lang w:val="en-CA" w:eastAsia="ko-KR"/>
        </w:rPr>
        <w:t>1</w:t>
      </w:r>
      <w:r>
        <w:rPr>
          <w:rFonts w:hint="eastAsia"/>
          <w:lang w:val="en-CA" w:eastAsia="ko-KR"/>
        </w:rPr>
        <w:t xml:space="preserve">% LB-main, </w:t>
      </w:r>
      <w:r w:rsidR="00564E82">
        <w:rPr>
          <w:rFonts w:hint="eastAsia"/>
          <w:lang w:val="en-CA" w:eastAsia="ko-KR"/>
        </w:rPr>
        <w:t>1</w:t>
      </w:r>
      <w:r>
        <w:rPr>
          <w:rFonts w:hint="eastAsia"/>
          <w:lang w:val="en-CA" w:eastAsia="ko-KR"/>
        </w:rPr>
        <w:t>.</w:t>
      </w:r>
      <w:r w:rsidR="00564E82">
        <w:rPr>
          <w:rFonts w:hint="eastAsia"/>
          <w:lang w:val="en-CA" w:eastAsia="ko-KR"/>
        </w:rPr>
        <w:t>0</w:t>
      </w:r>
      <w:r>
        <w:rPr>
          <w:rFonts w:hint="eastAsia"/>
          <w:lang w:val="en-CA" w:eastAsia="ko-KR"/>
        </w:rPr>
        <w:t xml:space="preserve">% LB-HE10. As mentioned above, accurate compensation by allowing both signs for category 1 and 4 is the promising approach of controlling salt noise not to </w:t>
      </w:r>
      <w:r>
        <w:rPr>
          <w:lang w:val="en-CA" w:eastAsia="ko-KR"/>
        </w:rPr>
        <w:t>scarify</w:t>
      </w:r>
      <w:r>
        <w:rPr>
          <w:rFonts w:hint="eastAsia"/>
          <w:lang w:val="en-CA" w:eastAsia="ko-KR"/>
        </w:rPr>
        <w:t xml:space="preserve"> coding gain.</w:t>
      </w:r>
    </w:p>
    <w:p w:rsidR="00553A82" w:rsidRDefault="00553A82" w:rsidP="00012B39">
      <w:pPr>
        <w:rPr>
          <w:lang w:val="en-CA" w:eastAsia="ko-KR"/>
        </w:rPr>
      </w:pPr>
    </w:p>
    <w:p w:rsidR="00553A82" w:rsidRDefault="00553A82" w:rsidP="00012B39">
      <w:pPr>
        <w:rPr>
          <w:lang w:val="en-CA" w:eastAsia="ko-KR"/>
        </w:rPr>
      </w:pPr>
    </w:p>
    <w:p w:rsidR="00553A82" w:rsidRDefault="00553A82" w:rsidP="00012B39">
      <w:pPr>
        <w:rPr>
          <w:lang w:val="en-CA" w:eastAsia="ko-KR"/>
        </w:rPr>
      </w:pPr>
    </w:p>
    <w:p w:rsidR="00553A82" w:rsidRDefault="00553A82" w:rsidP="00012B39">
      <w:pPr>
        <w:rPr>
          <w:lang w:val="en-CA" w:eastAsia="ko-KR"/>
        </w:rPr>
      </w:pPr>
    </w:p>
    <w:p w:rsidR="00DF298C" w:rsidRPr="00DF298C" w:rsidRDefault="00DF298C" w:rsidP="00012B39">
      <w:pPr>
        <w:rPr>
          <w:lang w:eastAsia="ko-KR"/>
        </w:rPr>
      </w:pPr>
    </w:p>
    <w:p w:rsidR="00012B39" w:rsidRDefault="00012B39" w:rsidP="00266572">
      <w:pPr>
        <w:jc w:val="center"/>
        <w:rPr>
          <w:rFonts w:hint="eastAsia"/>
          <w:b/>
          <w:lang w:eastAsia="ko-KR"/>
        </w:rPr>
      </w:pPr>
      <w:r w:rsidRPr="001635EB">
        <w:rPr>
          <w:rFonts w:hint="eastAsia"/>
          <w:b/>
          <w:lang w:eastAsia="ko-KR"/>
        </w:rPr>
        <w:t xml:space="preserve">Table </w:t>
      </w:r>
      <w:r w:rsidR="001C266B">
        <w:rPr>
          <w:rFonts w:hint="eastAsia"/>
          <w:b/>
          <w:lang w:eastAsia="ko-KR"/>
        </w:rPr>
        <w:t>1</w:t>
      </w:r>
      <w:r w:rsidRPr="001635EB">
        <w:rPr>
          <w:rFonts w:hint="eastAsia"/>
          <w:b/>
          <w:lang w:eastAsia="ko-KR"/>
        </w:rPr>
        <w:t>. BD-rate results of the proposed method</w:t>
      </w:r>
      <w:r w:rsidR="007F2175">
        <w:rPr>
          <w:rFonts w:hint="eastAsia"/>
          <w:b/>
          <w:lang w:eastAsia="ko-KR"/>
        </w:rPr>
        <w:t xml:space="preserve"> compared to HM 6.0</w:t>
      </w:r>
      <w:r>
        <w:rPr>
          <w:rFonts w:hint="eastAsia"/>
          <w:b/>
          <w:lang w:eastAsia="ko-KR"/>
        </w:rPr>
        <w:t xml:space="preserve"> anchor</w:t>
      </w:r>
      <w:r w:rsidRPr="001635EB">
        <w:rPr>
          <w:rFonts w:hint="eastAsia"/>
          <w:b/>
          <w:lang w:eastAsia="ko-KR"/>
        </w:rPr>
        <w:t>.</w:t>
      </w:r>
    </w:p>
    <w:tbl>
      <w:tblPr>
        <w:tblW w:w="8540" w:type="dxa"/>
        <w:tblInd w:w="88" w:type="dxa"/>
        <w:tblCellMar>
          <w:left w:w="99" w:type="dxa"/>
          <w:right w:w="99" w:type="dxa"/>
        </w:tblCellMar>
        <w:tblLook w:val="04A0"/>
      </w:tblPr>
      <w:tblGrid>
        <w:gridCol w:w="1460"/>
        <w:gridCol w:w="1180"/>
        <w:gridCol w:w="1180"/>
        <w:gridCol w:w="1180"/>
        <w:gridCol w:w="1180"/>
        <w:gridCol w:w="1180"/>
        <w:gridCol w:w="1180"/>
      </w:tblGrid>
      <w:tr w:rsidR="00DC2B97" w:rsidRPr="00DC2B97" w:rsidTr="00DC2B97">
        <w:trPr>
          <w:trHeight w:val="240"/>
        </w:trPr>
        <w:tc>
          <w:tcPr>
            <w:tcW w:w="146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354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DC2B97">
              <w:rPr>
                <w:rFonts w:ascii="Arial" w:eastAsia="맑은 고딕" w:hAnsi="Arial" w:cs="Arial"/>
                <w:b/>
                <w:bCs/>
                <w:color w:val="000000"/>
                <w:sz w:val="18"/>
                <w:szCs w:val="18"/>
                <w:lang w:eastAsia="ko-KR"/>
              </w:rPr>
              <w:t>All Intra Main</w:t>
            </w:r>
          </w:p>
        </w:tc>
        <w:tc>
          <w:tcPr>
            <w:tcW w:w="3540" w:type="dxa"/>
            <w:gridSpan w:val="3"/>
            <w:tcBorders>
              <w:top w:val="single" w:sz="8" w:space="0" w:color="auto"/>
              <w:left w:val="nil"/>
              <w:bottom w:val="nil"/>
              <w:right w:val="single" w:sz="8" w:space="0" w:color="000000"/>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DC2B97">
              <w:rPr>
                <w:rFonts w:ascii="Arial" w:eastAsia="맑은 고딕" w:hAnsi="Arial" w:cs="Arial"/>
                <w:b/>
                <w:bCs/>
                <w:color w:val="000000"/>
                <w:sz w:val="18"/>
                <w:szCs w:val="18"/>
                <w:lang w:eastAsia="ko-KR"/>
              </w:rPr>
              <w:t>All Intra HE10</w:t>
            </w:r>
          </w:p>
        </w:tc>
      </w:tr>
      <w:tr w:rsidR="00DC2B97" w:rsidRPr="00DC2B97" w:rsidTr="00DC2B97">
        <w:trPr>
          <w:trHeight w:val="255"/>
        </w:trPr>
        <w:tc>
          <w:tcPr>
            <w:tcW w:w="146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1180" w:type="dxa"/>
            <w:tcBorders>
              <w:top w:val="nil"/>
              <w:left w:val="single" w:sz="8" w:space="0" w:color="auto"/>
              <w:bottom w:val="single" w:sz="8" w:space="0" w:color="auto"/>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Y</w:t>
            </w:r>
          </w:p>
        </w:tc>
        <w:tc>
          <w:tcPr>
            <w:tcW w:w="1180" w:type="dxa"/>
            <w:tcBorders>
              <w:top w:val="nil"/>
              <w:left w:val="nil"/>
              <w:bottom w:val="single" w:sz="8" w:space="0" w:color="auto"/>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U</w:t>
            </w:r>
          </w:p>
        </w:tc>
        <w:tc>
          <w:tcPr>
            <w:tcW w:w="1180" w:type="dxa"/>
            <w:tcBorders>
              <w:top w:val="nil"/>
              <w:left w:val="nil"/>
              <w:bottom w:val="single" w:sz="8" w:space="0" w:color="auto"/>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V</w:t>
            </w:r>
          </w:p>
        </w:tc>
        <w:tc>
          <w:tcPr>
            <w:tcW w:w="1180" w:type="dxa"/>
            <w:tcBorders>
              <w:top w:val="nil"/>
              <w:left w:val="nil"/>
              <w:bottom w:val="single" w:sz="8" w:space="0" w:color="auto"/>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Y</w:t>
            </w:r>
          </w:p>
        </w:tc>
        <w:tc>
          <w:tcPr>
            <w:tcW w:w="1180" w:type="dxa"/>
            <w:tcBorders>
              <w:top w:val="nil"/>
              <w:left w:val="nil"/>
              <w:bottom w:val="single" w:sz="8" w:space="0" w:color="auto"/>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U</w:t>
            </w:r>
          </w:p>
        </w:tc>
        <w:tc>
          <w:tcPr>
            <w:tcW w:w="1180" w:type="dxa"/>
            <w:tcBorders>
              <w:top w:val="nil"/>
              <w:left w:val="nil"/>
              <w:bottom w:val="single" w:sz="8" w:space="0" w:color="auto"/>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V</w:t>
            </w:r>
          </w:p>
        </w:tc>
      </w:tr>
      <w:tr w:rsidR="00DC2B97" w:rsidRPr="00DC2B97" w:rsidTr="00DC2B97">
        <w:trPr>
          <w:trHeight w:val="240"/>
        </w:trPr>
        <w:tc>
          <w:tcPr>
            <w:tcW w:w="1460" w:type="dxa"/>
            <w:tcBorders>
              <w:top w:val="single" w:sz="8" w:space="0" w:color="auto"/>
              <w:left w:val="single" w:sz="8" w:space="0" w:color="auto"/>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Class A</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-0.1%</w:t>
            </w:r>
          </w:p>
        </w:tc>
      </w:tr>
      <w:tr w:rsidR="00DC2B97" w:rsidRPr="00DC2B97" w:rsidTr="00DC2B97">
        <w:trPr>
          <w:trHeight w:val="240"/>
        </w:trPr>
        <w:tc>
          <w:tcPr>
            <w:tcW w:w="1460" w:type="dxa"/>
            <w:tcBorders>
              <w:top w:val="nil"/>
              <w:left w:val="single" w:sz="8" w:space="0" w:color="auto"/>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Class B</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r>
      <w:tr w:rsidR="00DC2B97" w:rsidRPr="00DC2B97" w:rsidTr="00DC2B97">
        <w:trPr>
          <w:trHeight w:val="240"/>
        </w:trPr>
        <w:tc>
          <w:tcPr>
            <w:tcW w:w="1460" w:type="dxa"/>
            <w:tcBorders>
              <w:top w:val="nil"/>
              <w:left w:val="single" w:sz="8" w:space="0" w:color="auto"/>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Class C</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r>
      <w:tr w:rsidR="00DC2B97" w:rsidRPr="00DC2B97" w:rsidTr="00DC2B97">
        <w:trPr>
          <w:trHeight w:val="240"/>
        </w:trPr>
        <w:tc>
          <w:tcPr>
            <w:tcW w:w="1460" w:type="dxa"/>
            <w:tcBorders>
              <w:top w:val="nil"/>
              <w:left w:val="single" w:sz="8" w:space="0" w:color="auto"/>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Class D</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0.1%</w:t>
            </w:r>
          </w:p>
        </w:tc>
        <w:tc>
          <w:tcPr>
            <w:tcW w:w="1180" w:type="dxa"/>
            <w:tcBorders>
              <w:top w:val="nil"/>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0.1%</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r>
      <w:tr w:rsidR="00DC2B97" w:rsidRPr="00DC2B97" w:rsidTr="00DC2B97">
        <w:trPr>
          <w:trHeight w:val="240"/>
        </w:trPr>
        <w:tc>
          <w:tcPr>
            <w:tcW w:w="1460" w:type="dxa"/>
            <w:tcBorders>
              <w:top w:val="nil"/>
              <w:left w:val="single" w:sz="8" w:space="0" w:color="auto"/>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Class E</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r>
      <w:tr w:rsidR="00DC2B97" w:rsidRPr="00DC2B97" w:rsidTr="00DC2B97">
        <w:trPr>
          <w:trHeight w:val="255"/>
        </w:trPr>
        <w:tc>
          <w:tcPr>
            <w:tcW w:w="1460" w:type="dxa"/>
            <w:tcBorders>
              <w:top w:val="nil"/>
              <w:left w:val="single" w:sz="8" w:space="0" w:color="auto"/>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Class F</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r>
      <w:tr w:rsidR="00DC2B97" w:rsidRPr="00DC2B97" w:rsidTr="00DC2B97">
        <w:trPr>
          <w:trHeight w:val="240"/>
        </w:trPr>
        <w:tc>
          <w:tcPr>
            <w:tcW w:w="1460" w:type="dxa"/>
            <w:tcBorders>
              <w:top w:val="single" w:sz="8" w:space="0" w:color="auto"/>
              <w:left w:val="single" w:sz="8" w:space="0" w:color="auto"/>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b/>
                <w:bCs/>
                <w:color w:val="000000"/>
                <w:sz w:val="18"/>
                <w:szCs w:val="18"/>
                <w:lang w:eastAsia="ko-KR"/>
              </w:rPr>
            </w:pPr>
            <w:r w:rsidRPr="00DC2B97">
              <w:rPr>
                <w:rFonts w:ascii="Arial" w:eastAsia="맑은 고딕" w:hAnsi="Arial" w:cs="Arial"/>
                <w:b/>
                <w:bCs/>
                <w:color w:val="000000"/>
                <w:sz w:val="18"/>
                <w:szCs w:val="18"/>
                <w:lang w:eastAsia="ko-KR"/>
              </w:rPr>
              <w:t>Overall</w:t>
            </w:r>
          </w:p>
        </w:tc>
        <w:tc>
          <w:tcPr>
            <w:tcW w:w="1180" w:type="dxa"/>
            <w:tcBorders>
              <w:top w:val="single" w:sz="8" w:space="0" w:color="auto"/>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single" w:sz="8" w:space="0" w:color="auto"/>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single" w:sz="8" w:space="0" w:color="auto"/>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single" w:sz="8" w:space="0" w:color="auto"/>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single" w:sz="8" w:space="0" w:color="auto"/>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single" w:sz="8" w:space="0" w:color="auto"/>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r>
      <w:tr w:rsidR="00DC2B97" w:rsidRPr="00DC2B97" w:rsidTr="00DC2B97">
        <w:trPr>
          <w:trHeight w:val="255"/>
        </w:trPr>
        <w:tc>
          <w:tcPr>
            <w:tcW w:w="1460" w:type="dxa"/>
            <w:tcBorders>
              <w:top w:val="nil"/>
              <w:left w:val="single" w:sz="8" w:space="0" w:color="auto"/>
              <w:bottom w:val="single" w:sz="8" w:space="0" w:color="auto"/>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 xml:space="preserve">　</w:t>
            </w:r>
          </w:p>
        </w:tc>
        <w:tc>
          <w:tcPr>
            <w:tcW w:w="1180" w:type="dxa"/>
            <w:tcBorders>
              <w:top w:val="nil"/>
              <w:left w:val="nil"/>
              <w:bottom w:val="single" w:sz="8" w:space="0" w:color="auto"/>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DC2B97">
              <w:rPr>
                <w:rFonts w:ascii="Arial" w:eastAsia="맑은 고딕" w:hAnsi="Arial" w:cs="Arial"/>
                <w:color w:val="808080"/>
                <w:sz w:val="18"/>
                <w:szCs w:val="18"/>
                <w:lang w:eastAsia="ko-KR"/>
              </w:rPr>
              <w:t>0.0%</w:t>
            </w:r>
          </w:p>
        </w:tc>
        <w:tc>
          <w:tcPr>
            <w:tcW w:w="1180" w:type="dxa"/>
            <w:tcBorders>
              <w:top w:val="nil"/>
              <w:left w:val="nil"/>
              <w:bottom w:val="single" w:sz="8" w:space="0" w:color="auto"/>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DC2B97">
              <w:rPr>
                <w:rFonts w:ascii="Arial" w:eastAsia="맑은 고딕" w:hAnsi="Arial" w:cs="Arial"/>
                <w:color w:val="808080"/>
                <w:sz w:val="18"/>
                <w:szCs w:val="18"/>
                <w:lang w:eastAsia="ko-KR"/>
              </w:rPr>
              <w:t>0.0%</w:t>
            </w:r>
          </w:p>
        </w:tc>
        <w:tc>
          <w:tcPr>
            <w:tcW w:w="1180" w:type="dxa"/>
            <w:tcBorders>
              <w:top w:val="nil"/>
              <w:left w:val="nil"/>
              <w:bottom w:val="single" w:sz="8" w:space="0" w:color="auto"/>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DC2B97">
              <w:rPr>
                <w:rFonts w:ascii="Arial" w:eastAsia="맑은 고딕" w:hAnsi="Arial" w:cs="Arial"/>
                <w:color w:val="808080"/>
                <w:sz w:val="18"/>
                <w:szCs w:val="18"/>
                <w:lang w:eastAsia="ko-KR"/>
              </w:rPr>
              <w:t>0.0%</w:t>
            </w:r>
          </w:p>
        </w:tc>
        <w:tc>
          <w:tcPr>
            <w:tcW w:w="1180" w:type="dxa"/>
            <w:tcBorders>
              <w:top w:val="nil"/>
              <w:left w:val="nil"/>
              <w:bottom w:val="single" w:sz="8" w:space="0" w:color="auto"/>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DC2B97">
              <w:rPr>
                <w:rFonts w:ascii="Arial" w:eastAsia="맑은 고딕" w:hAnsi="Arial" w:cs="Arial"/>
                <w:color w:val="808080"/>
                <w:sz w:val="18"/>
                <w:szCs w:val="18"/>
                <w:lang w:eastAsia="ko-KR"/>
              </w:rPr>
              <w:t>0.0%</w:t>
            </w:r>
          </w:p>
        </w:tc>
        <w:tc>
          <w:tcPr>
            <w:tcW w:w="1180" w:type="dxa"/>
            <w:tcBorders>
              <w:top w:val="nil"/>
              <w:left w:val="nil"/>
              <w:bottom w:val="single" w:sz="8" w:space="0" w:color="auto"/>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DC2B97">
              <w:rPr>
                <w:rFonts w:ascii="Arial" w:eastAsia="맑은 고딕" w:hAnsi="Arial" w:cs="Arial"/>
                <w:color w:val="808080"/>
                <w:sz w:val="18"/>
                <w:szCs w:val="18"/>
                <w:lang w:eastAsia="ko-KR"/>
              </w:rPr>
              <w:t>0.0%</w:t>
            </w:r>
          </w:p>
        </w:tc>
        <w:tc>
          <w:tcPr>
            <w:tcW w:w="1180" w:type="dxa"/>
            <w:tcBorders>
              <w:top w:val="nil"/>
              <w:left w:val="nil"/>
              <w:bottom w:val="single" w:sz="8" w:space="0" w:color="auto"/>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DC2B97">
              <w:rPr>
                <w:rFonts w:ascii="Arial" w:eastAsia="맑은 고딕" w:hAnsi="Arial" w:cs="Arial"/>
                <w:color w:val="808080"/>
                <w:sz w:val="18"/>
                <w:szCs w:val="18"/>
                <w:lang w:eastAsia="ko-KR"/>
              </w:rPr>
              <w:t>0.0%</w:t>
            </w:r>
          </w:p>
        </w:tc>
      </w:tr>
      <w:tr w:rsidR="00DC2B97" w:rsidRPr="00DC2B97" w:rsidTr="00DC2B97">
        <w:trPr>
          <w:trHeight w:val="240"/>
        </w:trPr>
        <w:tc>
          <w:tcPr>
            <w:tcW w:w="1460" w:type="dxa"/>
            <w:tcBorders>
              <w:top w:val="nil"/>
              <w:left w:val="single" w:sz="8" w:space="0" w:color="auto"/>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Enc Time[%]</w:t>
            </w:r>
          </w:p>
        </w:tc>
        <w:tc>
          <w:tcPr>
            <w:tcW w:w="3540" w:type="dxa"/>
            <w:gridSpan w:val="3"/>
            <w:tcBorders>
              <w:top w:val="nil"/>
              <w:left w:val="nil"/>
              <w:bottom w:val="nil"/>
              <w:right w:val="single" w:sz="8" w:space="0" w:color="000000"/>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100%</w:t>
            </w:r>
          </w:p>
        </w:tc>
        <w:tc>
          <w:tcPr>
            <w:tcW w:w="3540" w:type="dxa"/>
            <w:gridSpan w:val="3"/>
            <w:tcBorders>
              <w:top w:val="nil"/>
              <w:left w:val="nil"/>
              <w:bottom w:val="nil"/>
              <w:right w:val="single" w:sz="8" w:space="0" w:color="000000"/>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102%</w:t>
            </w:r>
          </w:p>
        </w:tc>
      </w:tr>
      <w:tr w:rsidR="00DC2B97" w:rsidRPr="00DC2B97" w:rsidTr="00DC2B97">
        <w:trPr>
          <w:trHeight w:val="255"/>
        </w:trPr>
        <w:tc>
          <w:tcPr>
            <w:tcW w:w="1460" w:type="dxa"/>
            <w:tcBorders>
              <w:top w:val="nil"/>
              <w:left w:val="single" w:sz="8" w:space="0" w:color="auto"/>
              <w:bottom w:val="single" w:sz="8" w:space="0" w:color="auto"/>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Dec Time[%]</w:t>
            </w:r>
          </w:p>
        </w:tc>
        <w:tc>
          <w:tcPr>
            <w:tcW w:w="3540" w:type="dxa"/>
            <w:gridSpan w:val="3"/>
            <w:tcBorders>
              <w:top w:val="nil"/>
              <w:left w:val="nil"/>
              <w:bottom w:val="single" w:sz="8" w:space="0" w:color="auto"/>
              <w:right w:val="single" w:sz="8" w:space="0" w:color="000000"/>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100%</w:t>
            </w:r>
          </w:p>
        </w:tc>
        <w:tc>
          <w:tcPr>
            <w:tcW w:w="3540" w:type="dxa"/>
            <w:gridSpan w:val="3"/>
            <w:tcBorders>
              <w:top w:val="nil"/>
              <w:left w:val="nil"/>
              <w:bottom w:val="single" w:sz="8" w:space="0" w:color="auto"/>
              <w:right w:val="single" w:sz="8" w:space="0" w:color="000000"/>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101%</w:t>
            </w:r>
          </w:p>
        </w:tc>
      </w:tr>
      <w:tr w:rsidR="00DC2B97" w:rsidRPr="00DC2B97" w:rsidTr="00DC2B97">
        <w:trPr>
          <w:trHeight w:val="255"/>
        </w:trPr>
        <w:tc>
          <w:tcPr>
            <w:tcW w:w="146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r>
      <w:tr w:rsidR="00DC2B97" w:rsidRPr="00DC2B97" w:rsidTr="00DC2B97">
        <w:trPr>
          <w:trHeight w:val="240"/>
        </w:trPr>
        <w:tc>
          <w:tcPr>
            <w:tcW w:w="146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354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DC2B97">
              <w:rPr>
                <w:rFonts w:ascii="Arial" w:eastAsia="맑은 고딕" w:hAnsi="Arial" w:cs="Arial"/>
                <w:b/>
                <w:bCs/>
                <w:color w:val="000000"/>
                <w:sz w:val="18"/>
                <w:szCs w:val="18"/>
                <w:lang w:eastAsia="ko-KR"/>
              </w:rPr>
              <w:t>Random Access Main</w:t>
            </w:r>
          </w:p>
        </w:tc>
        <w:tc>
          <w:tcPr>
            <w:tcW w:w="3540" w:type="dxa"/>
            <w:gridSpan w:val="3"/>
            <w:tcBorders>
              <w:top w:val="single" w:sz="8" w:space="0" w:color="auto"/>
              <w:left w:val="nil"/>
              <w:bottom w:val="nil"/>
              <w:right w:val="single" w:sz="8" w:space="0" w:color="000000"/>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DC2B97">
              <w:rPr>
                <w:rFonts w:ascii="Arial" w:eastAsia="맑은 고딕" w:hAnsi="Arial" w:cs="Arial"/>
                <w:b/>
                <w:bCs/>
                <w:color w:val="000000"/>
                <w:sz w:val="18"/>
                <w:szCs w:val="18"/>
                <w:lang w:eastAsia="ko-KR"/>
              </w:rPr>
              <w:t>Random Access HE10</w:t>
            </w:r>
          </w:p>
        </w:tc>
      </w:tr>
      <w:tr w:rsidR="00DC2B97" w:rsidRPr="00DC2B97" w:rsidTr="00DC2B97">
        <w:trPr>
          <w:trHeight w:val="255"/>
        </w:trPr>
        <w:tc>
          <w:tcPr>
            <w:tcW w:w="146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1180" w:type="dxa"/>
            <w:tcBorders>
              <w:top w:val="nil"/>
              <w:left w:val="single" w:sz="8" w:space="0" w:color="auto"/>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Y</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U</w:t>
            </w:r>
          </w:p>
        </w:tc>
        <w:tc>
          <w:tcPr>
            <w:tcW w:w="1180" w:type="dxa"/>
            <w:tcBorders>
              <w:top w:val="nil"/>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V</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Y</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U</w:t>
            </w:r>
          </w:p>
        </w:tc>
        <w:tc>
          <w:tcPr>
            <w:tcW w:w="1180" w:type="dxa"/>
            <w:tcBorders>
              <w:top w:val="nil"/>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V</w:t>
            </w:r>
          </w:p>
        </w:tc>
      </w:tr>
      <w:tr w:rsidR="00DC2B97" w:rsidRPr="00DC2B97" w:rsidTr="00DC2B97">
        <w:trPr>
          <w:trHeight w:val="240"/>
        </w:trPr>
        <w:tc>
          <w:tcPr>
            <w:tcW w:w="1460" w:type="dxa"/>
            <w:tcBorders>
              <w:top w:val="single" w:sz="8" w:space="0" w:color="auto"/>
              <w:left w:val="single" w:sz="8" w:space="0" w:color="auto"/>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Class A</w:t>
            </w:r>
          </w:p>
        </w:tc>
        <w:tc>
          <w:tcPr>
            <w:tcW w:w="1180" w:type="dxa"/>
            <w:tcBorders>
              <w:top w:val="single" w:sz="8" w:space="0" w:color="auto"/>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single" w:sz="8" w:space="0" w:color="auto"/>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-0.2%</w:t>
            </w:r>
          </w:p>
        </w:tc>
        <w:tc>
          <w:tcPr>
            <w:tcW w:w="1180" w:type="dxa"/>
            <w:tcBorders>
              <w:top w:val="single" w:sz="8" w:space="0" w:color="auto"/>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-0.6%</w:t>
            </w:r>
          </w:p>
        </w:tc>
        <w:tc>
          <w:tcPr>
            <w:tcW w:w="1180" w:type="dxa"/>
            <w:tcBorders>
              <w:top w:val="single" w:sz="8" w:space="0" w:color="auto"/>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single" w:sz="8" w:space="0" w:color="auto"/>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single" w:sz="8" w:space="0" w:color="auto"/>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0.1%</w:t>
            </w:r>
          </w:p>
        </w:tc>
      </w:tr>
      <w:tr w:rsidR="00DC2B97" w:rsidRPr="00DC2B97" w:rsidTr="00DC2B97">
        <w:trPr>
          <w:trHeight w:val="240"/>
        </w:trPr>
        <w:tc>
          <w:tcPr>
            <w:tcW w:w="1460" w:type="dxa"/>
            <w:tcBorders>
              <w:top w:val="nil"/>
              <w:left w:val="single" w:sz="8" w:space="0" w:color="auto"/>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Class B</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-0.5%</w:t>
            </w:r>
          </w:p>
        </w:tc>
        <w:tc>
          <w:tcPr>
            <w:tcW w:w="1180" w:type="dxa"/>
            <w:tcBorders>
              <w:top w:val="nil"/>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-0.3%</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-0.1%</w:t>
            </w:r>
          </w:p>
        </w:tc>
        <w:tc>
          <w:tcPr>
            <w:tcW w:w="1180" w:type="dxa"/>
            <w:tcBorders>
              <w:top w:val="nil"/>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r>
      <w:tr w:rsidR="00DC2B97" w:rsidRPr="00DC2B97" w:rsidTr="00DC2B97">
        <w:trPr>
          <w:trHeight w:val="240"/>
        </w:trPr>
        <w:tc>
          <w:tcPr>
            <w:tcW w:w="1460" w:type="dxa"/>
            <w:tcBorders>
              <w:top w:val="nil"/>
              <w:left w:val="single" w:sz="8" w:space="0" w:color="auto"/>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Class C</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-0.1%</w:t>
            </w:r>
          </w:p>
        </w:tc>
        <w:tc>
          <w:tcPr>
            <w:tcW w:w="1180" w:type="dxa"/>
            <w:tcBorders>
              <w:top w:val="nil"/>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-0.1%</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0.1%</w:t>
            </w:r>
          </w:p>
        </w:tc>
        <w:tc>
          <w:tcPr>
            <w:tcW w:w="1180" w:type="dxa"/>
            <w:tcBorders>
              <w:top w:val="nil"/>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r>
      <w:tr w:rsidR="00DC2B97" w:rsidRPr="00DC2B97" w:rsidTr="00DC2B97">
        <w:trPr>
          <w:trHeight w:val="240"/>
        </w:trPr>
        <w:tc>
          <w:tcPr>
            <w:tcW w:w="1460" w:type="dxa"/>
            <w:tcBorders>
              <w:top w:val="nil"/>
              <w:left w:val="single" w:sz="8" w:space="0" w:color="auto"/>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Class D</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-0.1%</w:t>
            </w:r>
          </w:p>
        </w:tc>
        <w:tc>
          <w:tcPr>
            <w:tcW w:w="1180" w:type="dxa"/>
            <w:tcBorders>
              <w:top w:val="nil"/>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0.1%</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0.1%</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0.1%</w:t>
            </w:r>
          </w:p>
        </w:tc>
      </w:tr>
      <w:tr w:rsidR="00DC2B97" w:rsidRPr="00DC2B97" w:rsidTr="00DC2B97">
        <w:trPr>
          <w:trHeight w:val="240"/>
        </w:trPr>
        <w:tc>
          <w:tcPr>
            <w:tcW w:w="1460" w:type="dxa"/>
            <w:tcBorders>
              <w:top w:val="nil"/>
              <w:left w:val="single" w:sz="8" w:space="0" w:color="auto"/>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Class E</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 xml:space="preserve">　</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p>
        </w:tc>
        <w:tc>
          <w:tcPr>
            <w:tcW w:w="1180" w:type="dxa"/>
            <w:tcBorders>
              <w:top w:val="nil"/>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 xml:space="preserve">　</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 xml:space="preserve">　</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p>
        </w:tc>
        <w:tc>
          <w:tcPr>
            <w:tcW w:w="1180" w:type="dxa"/>
            <w:tcBorders>
              <w:top w:val="nil"/>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 xml:space="preserve">　</w:t>
            </w:r>
          </w:p>
        </w:tc>
      </w:tr>
      <w:tr w:rsidR="00DC2B97" w:rsidRPr="00DC2B97" w:rsidTr="00DC2B97">
        <w:trPr>
          <w:trHeight w:val="255"/>
        </w:trPr>
        <w:tc>
          <w:tcPr>
            <w:tcW w:w="1460" w:type="dxa"/>
            <w:tcBorders>
              <w:top w:val="nil"/>
              <w:left w:val="single" w:sz="8" w:space="0" w:color="auto"/>
              <w:bottom w:val="single" w:sz="8" w:space="0" w:color="auto"/>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Class F</w:t>
            </w:r>
          </w:p>
        </w:tc>
        <w:tc>
          <w:tcPr>
            <w:tcW w:w="1180" w:type="dxa"/>
            <w:tcBorders>
              <w:top w:val="nil"/>
              <w:left w:val="nil"/>
              <w:bottom w:val="single" w:sz="8" w:space="0" w:color="auto"/>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single" w:sz="8" w:space="0" w:color="auto"/>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single" w:sz="8" w:space="0" w:color="auto"/>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-0.1%</w:t>
            </w:r>
          </w:p>
        </w:tc>
        <w:tc>
          <w:tcPr>
            <w:tcW w:w="1180" w:type="dxa"/>
            <w:tcBorders>
              <w:top w:val="nil"/>
              <w:left w:val="nil"/>
              <w:bottom w:val="single" w:sz="8" w:space="0" w:color="auto"/>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0.1%</w:t>
            </w:r>
          </w:p>
        </w:tc>
        <w:tc>
          <w:tcPr>
            <w:tcW w:w="1180" w:type="dxa"/>
            <w:tcBorders>
              <w:top w:val="nil"/>
              <w:left w:val="nil"/>
              <w:bottom w:val="single" w:sz="8" w:space="0" w:color="auto"/>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single" w:sz="8" w:space="0" w:color="auto"/>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r>
      <w:tr w:rsidR="00DC2B97" w:rsidRPr="00DC2B97" w:rsidTr="00DC2B97">
        <w:trPr>
          <w:trHeight w:val="240"/>
        </w:trPr>
        <w:tc>
          <w:tcPr>
            <w:tcW w:w="1460" w:type="dxa"/>
            <w:tcBorders>
              <w:top w:val="nil"/>
              <w:left w:val="single" w:sz="8" w:space="0" w:color="auto"/>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b/>
                <w:bCs/>
                <w:color w:val="000000"/>
                <w:sz w:val="18"/>
                <w:szCs w:val="18"/>
                <w:lang w:eastAsia="ko-KR"/>
              </w:rPr>
            </w:pPr>
            <w:r w:rsidRPr="00DC2B97">
              <w:rPr>
                <w:rFonts w:ascii="Arial" w:eastAsia="맑은 고딕" w:hAnsi="Arial" w:cs="Arial"/>
                <w:b/>
                <w:bCs/>
                <w:color w:val="000000"/>
                <w:sz w:val="18"/>
                <w:szCs w:val="18"/>
                <w:lang w:eastAsia="ko-KR"/>
              </w:rPr>
              <w:t>Overall</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-0.2%</w:t>
            </w:r>
          </w:p>
        </w:tc>
        <w:tc>
          <w:tcPr>
            <w:tcW w:w="1180" w:type="dxa"/>
            <w:tcBorders>
              <w:top w:val="nil"/>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-0.2%</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r>
      <w:tr w:rsidR="00DC2B97" w:rsidRPr="00DC2B97" w:rsidTr="00DC2B97">
        <w:trPr>
          <w:trHeight w:val="255"/>
        </w:trPr>
        <w:tc>
          <w:tcPr>
            <w:tcW w:w="1460" w:type="dxa"/>
            <w:tcBorders>
              <w:top w:val="nil"/>
              <w:left w:val="single" w:sz="8" w:space="0" w:color="auto"/>
              <w:bottom w:val="single" w:sz="8" w:space="0" w:color="auto"/>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 xml:space="preserve">　</w:t>
            </w:r>
          </w:p>
        </w:tc>
        <w:tc>
          <w:tcPr>
            <w:tcW w:w="1180" w:type="dxa"/>
            <w:tcBorders>
              <w:top w:val="nil"/>
              <w:left w:val="nil"/>
              <w:bottom w:val="single" w:sz="8" w:space="0" w:color="auto"/>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DC2B97">
              <w:rPr>
                <w:rFonts w:ascii="Arial" w:eastAsia="맑은 고딕" w:hAnsi="Arial" w:cs="Arial"/>
                <w:color w:val="808080"/>
                <w:sz w:val="18"/>
                <w:szCs w:val="18"/>
                <w:lang w:eastAsia="ko-KR"/>
              </w:rPr>
              <w:t>0.0%</w:t>
            </w:r>
          </w:p>
        </w:tc>
        <w:tc>
          <w:tcPr>
            <w:tcW w:w="1180" w:type="dxa"/>
            <w:tcBorders>
              <w:top w:val="nil"/>
              <w:left w:val="nil"/>
              <w:bottom w:val="single" w:sz="8" w:space="0" w:color="auto"/>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DC2B97">
              <w:rPr>
                <w:rFonts w:ascii="Arial" w:eastAsia="맑은 고딕" w:hAnsi="Arial" w:cs="Arial"/>
                <w:color w:val="808080"/>
                <w:sz w:val="18"/>
                <w:szCs w:val="18"/>
                <w:lang w:eastAsia="ko-KR"/>
              </w:rPr>
              <w:t>-0.2%</w:t>
            </w:r>
          </w:p>
        </w:tc>
        <w:tc>
          <w:tcPr>
            <w:tcW w:w="1180" w:type="dxa"/>
            <w:tcBorders>
              <w:top w:val="nil"/>
              <w:left w:val="nil"/>
              <w:bottom w:val="single" w:sz="8" w:space="0" w:color="auto"/>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DC2B97">
              <w:rPr>
                <w:rFonts w:ascii="Arial" w:eastAsia="맑은 고딕" w:hAnsi="Arial" w:cs="Arial"/>
                <w:color w:val="808080"/>
                <w:sz w:val="18"/>
                <w:szCs w:val="18"/>
                <w:lang w:eastAsia="ko-KR"/>
              </w:rPr>
              <w:t>-0.2%</w:t>
            </w:r>
          </w:p>
        </w:tc>
        <w:tc>
          <w:tcPr>
            <w:tcW w:w="1180" w:type="dxa"/>
            <w:tcBorders>
              <w:top w:val="nil"/>
              <w:left w:val="nil"/>
              <w:bottom w:val="single" w:sz="8" w:space="0" w:color="auto"/>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DC2B97">
              <w:rPr>
                <w:rFonts w:ascii="Arial" w:eastAsia="맑은 고딕" w:hAnsi="Arial" w:cs="Arial"/>
                <w:color w:val="808080"/>
                <w:sz w:val="18"/>
                <w:szCs w:val="18"/>
                <w:lang w:eastAsia="ko-KR"/>
              </w:rPr>
              <w:t>0.0%</w:t>
            </w:r>
          </w:p>
        </w:tc>
        <w:tc>
          <w:tcPr>
            <w:tcW w:w="1180" w:type="dxa"/>
            <w:tcBorders>
              <w:top w:val="nil"/>
              <w:left w:val="nil"/>
              <w:bottom w:val="single" w:sz="8" w:space="0" w:color="auto"/>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DC2B97">
              <w:rPr>
                <w:rFonts w:ascii="Arial" w:eastAsia="맑은 고딕" w:hAnsi="Arial" w:cs="Arial"/>
                <w:color w:val="808080"/>
                <w:sz w:val="18"/>
                <w:szCs w:val="18"/>
                <w:lang w:eastAsia="ko-KR"/>
              </w:rPr>
              <w:t>0.0%</w:t>
            </w:r>
          </w:p>
        </w:tc>
        <w:tc>
          <w:tcPr>
            <w:tcW w:w="1180" w:type="dxa"/>
            <w:tcBorders>
              <w:top w:val="nil"/>
              <w:left w:val="nil"/>
              <w:bottom w:val="single" w:sz="8" w:space="0" w:color="auto"/>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DC2B97">
              <w:rPr>
                <w:rFonts w:ascii="Arial" w:eastAsia="맑은 고딕" w:hAnsi="Arial" w:cs="Arial"/>
                <w:color w:val="808080"/>
                <w:sz w:val="18"/>
                <w:szCs w:val="18"/>
                <w:lang w:eastAsia="ko-KR"/>
              </w:rPr>
              <w:t>0.0%</w:t>
            </w:r>
          </w:p>
        </w:tc>
      </w:tr>
      <w:tr w:rsidR="00DC2B97" w:rsidRPr="00DC2B97" w:rsidTr="00DC2B97">
        <w:trPr>
          <w:trHeight w:val="240"/>
        </w:trPr>
        <w:tc>
          <w:tcPr>
            <w:tcW w:w="1460" w:type="dxa"/>
            <w:tcBorders>
              <w:top w:val="nil"/>
              <w:left w:val="single" w:sz="8" w:space="0" w:color="auto"/>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Enc Time[%]</w:t>
            </w:r>
          </w:p>
        </w:tc>
        <w:tc>
          <w:tcPr>
            <w:tcW w:w="3540" w:type="dxa"/>
            <w:gridSpan w:val="3"/>
            <w:tcBorders>
              <w:top w:val="nil"/>
              <w:left w:val="nil"/>
              <w:bottom w:val="nil"/>
              <w:right w:val="single" w:sz="8" w:space="0" w:color="000000"/>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95%</w:t>
            </w:r>
          </w:p>
        </w:tc>
        <w:tc>
          <w:tcPr>
            <w:tcW w:w="3540" w:type="dxa"/>
            <w:gridSpan w:val="3"/>
            <w:tcBorders>
              <w:top w:val="nil"/>
              <w:left w:val="nil"/>
              <w:bottom w:val="nil"/>
              <w:right w:val="single" w:sz="8" w:space="0" w:color="000000"/>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100%</w:t>
            </w:r>
          </w:p>
        </w:tc>
      </w:tr>
      <w:tr w:rsidR="00DC2B97" w:rsidRPr="00DC2B97" w:rsidTr="00DC2B97">
        <w:trPr>
          <w:trHeight w:val="255"/>
        </w:trPr>
        <w:tc>
          <w:tcPr>
            <w:tcW w:w="1460" w:type="dxa"/>
            <w:tcBorders>
              <w:top w:val="nil"/>
              <w:left w:val="single" w:sz="8" w:space="0" w:color="auto"/>
              <w:bottom w:val="single" w:sz="8" w:space="0" w:color="auto"/>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Dec Time[%]</w:t>
            </w:r>
          </w:p>
        </w:tc>
        <w:tc>
          <w:tcPr>
            <w:tcW w:w="3540" w:type="dxa"/>
            <w:gridSpan w:val="3"/>
            <w:tcBorders>
              <w:top w:val="nil"/>
              <w:left w:val="nil"/>
              <w:bottom w:val="single" w:sz="8" w:space="0" w:color="auto"/>
              <w:right w:val="single" w:sz="8" w:space="0" w:color="000000"/>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96%</w:t>
            </w:r>
          </w:p>
        </w:tc>
        <w:tc>
          <w:tcPr>
            <w:tcW w:w="3540" w:type="dxa"/>
            <w:gridSpan w:val="3"/>
            <w:tcBorders>
              <w:top w:val="nil"/>
              <w:left w:val="nil"/>
              <w:bottom w:val="single" w:sz="8" w:space="0" w:color="auto"/>
              <w:right w:val="single" w:sz="8" w:space="0" w:color="000000"/>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101%</w:t>
            </w:r>
          </w:p>
        </w:tc>
      </w:tr>
      <w:tr w:rsidR="00DC2B97" w:rsidRPr="00DC2B97" w:rsidTr="00DC2B97">
        <w:trPr>
          <w:trHeight w:val="255"/>
        </w:trPr>
        <w:tc>
          <w:tcPr>
            <w:tcW w:w="146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r>
      <w:tr w:rsidR="00DC2B97" w:rsidRPr="00DC2B97" w:rsidTr="00DC2B97">
        <w:trPr>
          <w:trHeight w:val="240"/>
        </w:trPr>
        <w:tc>
          <w:tcPr>
            <w:tcW w:w="146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354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DC2B97">
              <w:rPr>
                <w:rFonts w:ascii="Arial" w:eastAsia="맑은 고딕" w:hAnsi="Arial" w:cs="Arial"/>
                <w:b/>
                <w:bCs/>
                <w:color w:val="000000"/>
                <w:sz w:val="18"/>
                <w:szCs w:val="18"/>
                <w:lang w:eastAsia="ko-KR"/>
              </w:rPr>
              <w:t>Low delay B Main</w:t>
            </w:r>
          </w:p>
        </w:tc>
        <w:tc>
          <w:tcPr>
            <w:tcW w:w="3540" w:type="dxa"/>
            <w:gridSpan w:val="3"/>
            <w:tcBorders>
              <w:top w:val="single" w:sz="8" w:space="0" w:color="auto"/>
              <w:left w:val="nil"/>
              <w:bottom w:val="nil"/>
              <w:right w:val="single" w:sz="8" w:space="0" w:color="000000"/>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DC2B97">
              <w:rPr>
                <w:rFonts w:ascii="Arial" w:eastAsia="맑은 고딕" w:hAnsi="Arial" w:cs="Arial"/>
                <w:b/>
                <w:bCs/>
                <w:color w:val="000000"/>
                <w:sz w:val="18"/>
                <w:szCs w:val="18"/>
                <w:lang w:eastAsia="ko-KR"/>
              </w:rPr>
              <w:t>Low delay B HE10</w:t>
            </w:r>
          </w:p>
        </w:tc>
      </w:tr>
      <w:tr w:rsidR="00DC2B97" w:rsidRPr="00DC2B97" w:rsidTr="00DC2B97">
        <w:trPr>
          <w:trHeight w:val="255"/>
        </w:trPr>
        <w:tc>
          <w:tcPr>
            <w:tcW w:w="146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1180" w:type="dxa"/>
            <w:tcBorders>
              <w:top w:val="nil"/>
              <w:left w:val="single" w:sz="8" w:space="0" w:color="auto"/>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Y</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U</w:t>
            </w:r>
          </w:p>
        </w:tc>
        <w:tc>
          <w:tcPr>
            <w:tcW w:w="1180" w:type="dxa"/>
            <w:tcBorders>
              <w:top w:val="nil"/>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V</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Y</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U</w:t>
            </w:r>
          </w:p>
        </w:tc>
        <w:tc>
          <w:tcPr>
            <w:tcW w:w="1180" w:type="dxa"/>
            <w:tcBorders>
              <w:top w:val="nil"/>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V</w:t>
            </w:r>
          </w:p>
        </w:tc>
      </w:tr>
      <w:tr w:rsidR="00DC2B97" w:rsidRPr="00DC2B97" w:rsidTr="00DC2B97">
        <w:trPr>
          <w:trHeight w:val="240"/>
        </w:trPr>
        <w:tc>
          <w:tcPr>
            <w:tcW w:w="1460" w:type="dxa"/>
            <w:tcBorders>
              <w:top w:val="single" w:sz="8" w:space="0" w:color="auto"/>
              <w:left w:val="single" w:sz="8" w:space="0" w:color="auto"/>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Class A</w:t>
            </w:r>
          </w:p>
        </w:tc>
        <w:tc>
          <w:tcPr>
            <w:tcW w:w="1180" w:type="dxa"/>
            <w:tcBorders>
              <w:top w:val="single" w:sz="8" w:space="0" w:color="auto"/>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 xml:space="preserve">　</w:t>
            </w:r>
          </w:p>
        </w:tc>
        <w:tc>
          <w:tcPr>
            <w:tcW w:w="1180" w:type="dxa"/>
            <w:tcBorders>
              <w:top w:val="single" w:sz="8" w:space="0" w:color="auto"/>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 xml:space="preserve">　</w:t>
            </w:r>
          </w:p>
        </w:tc>
        <w:tc>
          <w:tcPr>
            <w:tcW w:w="1180" w:type="dxa"/>
            <w:tcBorders>
              <w:top w:val="single" w:sz="8" w:space="0" w:color="auto"/>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 xml:space="preserve">　</w:t>
            </w:r>
          </w:p>
        </w:tc>
        <w:tc>
          <w:tcPr>
            <w:tcW w:w="1180" w:type="dxa"/>
            <w:tcBorders>
              <w:top w:val="single" w:sz="8" w:space="0" w:color="auto"/>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 xml:space="preserve">　</w:t>
            </w:r>
          </w:p>
        </w:tc>
        <w:tc>
          <w:tcPr>
            <w:tcW w:w="1180" w:type="dxa"/>
            <w:tcBorders>
              <w:top w:val="single" w:sz="8" w:space="0" w:color="auto"/>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 xml:space="preserve">　</w:t>
            </w:r>
          </w:p>
        </w:tc>
        <w:tc>
          <w:tcPr>
            <w:tcW w:w="1180" w:type="dxa"/>
            <w:tcBorders>
              <w:top w:val="single" w:sz="8" w:space="0" w:color="auto"/>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 xml:space="preserve">　</w:t>
            </w:r>
          </w:p>
        </w:tc>
      </w:tr>
      <w:tr w:rsidR="00DC2B97" w:rsidRPr="00DC2B97" w:rsidTr="00DC2B97">
        <w:trPr>
          <w:trHeight w:val="240"/>
        </w:trPr>
        <w:tc>
          <w:tcPr>
            <w:tcW w:w="1460" w:type="dxa"/>
            <w:tcBorders>
              <w:top w:val="nil"/>
              <w:left w:val="single" w:sz="8" w:space="0" w:color="auto"/>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Class B</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-0.1%</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-0.4%</w:t>
            </w:r>
          </w:p>
        </w:tc>
        <w:tc>
          <w:tcPr>
            <w:tcW w:w="1180" w:type="dxa"/>
            <w:tcBorders>
              <w:top w:val="nil"/>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0.1%</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-0.2%</w:t>
            </w:r>
          </w:p>
        </w:tc>
        <w:tc>
          <w:tcPr>
            <w:tcW w:w="1180" w:type="dxa"/>
            <w:tcBorders>
              <w:top w:val="nil"/>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0.1%</w:t>
            </w:r>
          </w:p>
        </w:tc>
      </w:tr>
      <w:tr w:rsidR="00DC2B97" w:rsidRPr="00DC2B97" w:rsidTr="00DC2B97">
        <w:trPr>
          <w:trHeight w:val="240"/>
        </w:trPr>
        <w:tc>
          <w:tcPr>
            <w:tcW w:w="1460" w:type="dxa"/>
            <w:tcBorders>
              <w:top w:val="nil"/>
              <w:left w:val="single" w:sz="8" w:space="0" w:color="auto"/>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Class C</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0.2%</w:t>
            </w:r>
          </w:p>
        </w:tc>
        <w:tc>
          <w:tcPr>
            <w:tcW w:w="1180" w:type="dxa"/>
            <w:tcBorders>
              <w:top w:val="nil"/>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-0.1%</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0.1%</w:t>
            </w:r>
          </w:p>
        </w:tc>
        <w:tc>
          <w:tcPr>
            <w:tcW w:w="1180" w:type="dxa"/>
            <w:tcBorders>
              <w:top w:val="nil"/>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0.1%</w:t>
            </w:r>
          </w:p>
        </w:tc>
      </w:tr>
      <w:tr w:rsidR="00DC2B97" w:rsidRPr="00DC2B97" w:rsidTr="00DC2B97">
        <w:trPr>
          <w:trHeight w:val="240"/>
        </w:trPr>
        <w:tc>
          <w:tcPr>
            <w:tcW w:w="1460" w:type="dxa"/>
            <w:tcBorders>
              <w:top w:val="nil"/>
              <w:left w:val="single" w:sz="8" w:space="0" w:color="auto"/>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Class D</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0.1%</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0.1%</w:t>
            </w:r>
          </w:p>
        </w:tc>
        <w:tc>
          <w:tcPr>
            <w:tcW w:w="1180" w:type="dxa"/>
            <w:tcBorders>
              <w:top w:val="nil"/>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0.4%</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-0.3%</w:t>
            </w:r>
          </w:p>
        </w:tc>
      </w:tr>
      <w:tr w:rsidR="00DC2B97" w:rsidRPr="00DC2B97" w:rsidTr="00DC2B97">
        <w:trPr>
          <w:trHeight w:val="240"/>
        </w:trPr>
        <w:tc>
          <w:tcPr>
            <w:tcW w:w="1460" w:type="dxa"/>
            <w:tcBorders>
              <w:top w:val="nil"/>
              <w:left w:val="single" w:sz="8" w:space="0" w:color="auto"/>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Class E</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-0.4%</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-0.2%</w:t>
            </w:r>
          </w:p>
        </w:tc>
        <w:tc>
          <w:tcPr>
            <w:tcW w:w="1180" w:type="dxa"/>
            <w:tcBorders>
              <w:top w:val="nil"/>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0.5%</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-0.4%</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-0.2%</w:t>
            </w:r>
          </w:p>
        </w:tc>
        <w:tc>
          <w:tcPr>
            <w:tcW w:w="1180" w:type="dxa"/>
            <w:tcBorders>
              <w:top w:val="nil"/>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0.1%</w:t>
            </w:r>
          </w:p>
        </w:tc>
      </w:tr>
      <w:tr w:rsidR="00DC2B97" w:rsidRPr="00DC2B97" w:rsidTr="00DC2B97">
        <w:trPr>
          <w:trHeight w:val="255"/>
        </w:trPr>
        <w:tc>
          <w:tcPr>
            <w:tcW w:w="1460" w:type="dxa"/>
            <w:tcBorders>
              <w:top w:val="nil"/>
              <w:left w:val="single" w:sz="8" w:space="0" w:color="auto"/>
              <w:bottom w:val="single" w:sz="8" w:space="0" w:color="auto"/>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Class F</w:t>
            </w:r>
          </w:p>
        </w:tc>
        <w:tc>
          <w:tcPr>
            <w:tcW w:w="1180" w:type="dxa"/>
            <w:tcBorders>
              <w:top w:val="nil"/>
              <w:left w:val="nil"/>
              <w:bottom w:val="single" w:sz="8" w:space="0" w:color="auto"/>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single" w:sz="8" w:space="0" w:color="auto"/>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0.1%</w:t>
            </w:r>
          </w:p>
        </w:tc>
        <w:tc>
          <w:tcPr>
            <w:tcW w:w="1180" w:type="dxa"/>
            <w:tcBorders>
              <w:top w:val="nil"/>
              <w:left w:val="nil"/>
              <w:bottom w:val="single" w:sz="8" w:space="0" w:color="auto"/>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single" w:sz="8" w:space="0" w:color="auto"/>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single" w:sz="8" w:space="0" w:color="auto"/>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0.2%</w:t>
            </w:r>
          </w:p>
        </w:tc>
        <w:tc>
          <w:tcPr>
            <w:tcW w:w="1180" w:type="dxa"/>
            <w:tcBorders>
              <w:top w:val="nil"/>
              <w:left w:val="nil"/>
              <w:bottom w:val="single" w:sz="8" w:space="0" w:color="auto"/>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-0.2%</w:t>
            </w:r>
          </w:p>
        </w:tc>
      </w:tr>
      <w:tr w:rsidR="00DC2B97" w:rsidRPr="00DC2B97" w:rsidTr="00DC2B97">
        <w:trPr>
          <w:trHeight w:val="240"/>
        </w:trPr>
        <w:tc>
          <w:tcPr>
            <w:tcW w:w="1460" w:type="dxa"/>
            <w:tcBorders>
              <w:top w:val="nil"/>
              <w:left w:val="single" w:sz="8" w:space="0" w:color="auto"/>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b/>
                <w:bCs/>
                <w:color w:val="000000"/>
                <w:sz w:val="18"/>
                <w:szCs w:val="18"/>
                <w:lang w:eastAsia="ko-KR"/>
              </w:rPr>
            </w:pPr>
            <w:r w:rsidRPr="00DC2B97">
              <w:rPr>
                <w:rFonts w:ascii="Arial" w:eastAsia="맑은 고딕" w:hAnsi="Arial" w:cs="Arial"/>
                <w:b/>
                <w:bCs/>
                <w:color w:val="000000"/>
                <w:sz w:val="18"/>
                <w:szCs w:val="18"/>
                <w:lang w:eastAsia="ko-KR"/>
              </w:rPr>
              <w:t>Overall</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-0.1%</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-0.1%</w:t>
            </w:r>
          </w:p>
        </w:tc>
        <w:tc>
          <w:tcPr>
            <w:tcW w:w="1180" w:type="dxa"/>
            <w:tcBorders>
              <w:top w:val="nil"/>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0.2%</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r>
      <w:tr w:rsidR="00DC2B97" w:rsidRPr="00DC2B97" w:rsidTr="00DC2B97">
        <w:trPr>
          <w:trHeight w:val="255"/>
        </w:trPr>
        <w:tc>
          <w:tcPr>
            <w:tcW w:w="1460" w:type="dxa"/>
            <w:tcBorders>
              <w:top w:val="nil"/>
              <w:left w:val="single" w:sz="8" w:space="0" w:color="auto"/>
              <w:bottom w:val="single" w:sz="8" w:space="0" w:color="auto"/>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 xml:space="preserve">　</w:t>
            </w:r>
          </w:p>
        </w:tc>
        <w:tc>
          <w:tcPr>
            <w:tcW w:w="1180" w:type="dxa"/>
            <w:tcBorders>
              <w:top w:val="nil"/>
              <w:left w:val="nil"/>
              <w:bottom w:val="single" w:sz="8" w:space="0" w:color="auto"/>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DC2B97">
              <w:rPr>
                <w:rFonts w:ascii="Arial" w:eastAsia="맑은 고딕" w:hAnsi="Arial" w:cs="Arial"/>
                <w:color w:val="808080"/>
                <w:sz w:val="18"/>
                <w:szCs w:val="18"/>
                <w:lang w:eastAsia="ko-KR"/>
              </w:rPr>
              <w:t>-0.1%</w:t>
            </w:r>
          </w:p>
        </w:tc>
        <w:tc>
          <w:tcPr>
            <w:tcW w:w="1180" w:type="dxa"/>
            <w:tcBorders>
              <w:top w:val="nil"/>
              <w:left w:val="nil"/>
              <w:bottom w:val="single" w:sz="8" w:space="0" w:color="auto"/>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DC2B97">
              <w:rPr>
                <w:rFonts w:ascii="Arial" w:eastAsia="맑은 고딕" w:hAnsi="Arial" w:cs="Arial"/>
                <w:color w:val="808080"/>
                <w:sz w:val="18"/>
                <w:szCs w:val="18"/>
                <w:lang w:eastAsia="ko-KR"/>
              </w:rPr>
              <w:t>-0.1%</w:t>
            </w:r>
          </w:p>
        </w:tc>
        <w:tc>
          <w:tcPr>
            <w:tcW w:w="1180" w:type="dxa"/>
            <w:tcBorders>
              <w:top w:val="nil"/>
              <w:left w:val="nil"/>
              <w:bottom w:val="single" w:sz="8" w:space="0" w:color="auto"/>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DC2B97">
              <w:rPr>
                <w:rFonts w:ascii="Arial" w:eastAsia="맑은 고딕" w:hAnsi="Arial" w:cs="Arial"/>
                <w:color w:val="808080"/>
                <w:sz w:val="18"/>
                <w:szCs w:val="18"/>
                <w:lang w:eastAsia="ko-KR"/>
              </w:rPr>
              <w:t>0.1%</w:t>
            </w:r>
          </w:p>
        </w:tc>
        <w:tc>
          <w:tcPr>
            <w:tcW w:w="1180" w:type="dxa"/>
            <w:tcBorders>
              <w:top w:val="nil"/>
              <w:left w:val="nil"/>
              <w:bottom w:val="single" w:sz="8" w:space="0" w:color="auto"/>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DC2B97">
              <w:rPr>
                <w:rFonts w:ascii="Arial" w:eastAsia="맑은 고딕" w:hAnsi="Arial" w:cs="Arial"/>
                <w:color w:val="808080"/>
                <w:sz w:val="18"/>
                <w:szCs w:val="18"/>
                <w:lang w:eastAsia="ko-KR"/>
              </w:rPr>
              <w:t>0.0%</w:t>
            </w:r>
          </w:p>
        </w:tc>
        <w:tc>
          <w:tcPr>
            <w:tcW w:w="1180" w:type="dxa"/>
            <w:tcBorders>
              <w:top w:val="nil"/>
              <w:left w:val="nil"/>
              <w:bottom w:val="single" w:sz="8" w:space="0" w:color="auto"/>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DC2B97">
              <w:rPr>
                <w:rFonts w:ascii="Arial" w:eastAsia="맑은 고딕" w:hAnsi="Arial" w:cs="Arial"/>
                <w:color w:val="808080"/>
                <w:sz w:val="18"/>
                <w:szCs w:val="18"/>
                <w:lang w:eastAsia="ko-KR"/>
              </w:rPr>
              <w:t>0.0%</w:t>
            </w:r>
          </w:p>
        </w:tc>
        <w:tc>
          <w:tcPr>
            <w:tcW w:w="1180" w:type="dxa"/>
            <w:tcBorders>
              <w:top w:val="nil"/>
              <w:left w:val="nil"/>
              <w:bottom w:val="single" w:sz="8" w:space="0" w:color="auto"/>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DC2B97">
              <w:rPr>
                <w:rFonts w:ascii="Arial" w:eastAsia="맑은 고딕" w:hAnsi="Arial" w:cs="Arial"/>
                <w:color w:val="808080"/>
                <w:sz w:val="18"/>
                <w:szCs w:val="18"/>
                <w:lang w:eastAsia="ko-KR"/>
              </w:rPr>
              <w:t>-0.1%</w:t>
            </w:r>
          </w:p>
        </w:tc>
      </w:tr>
      <w:tr w:rsidR="00DC2B97" w:rsidRPr="00DC2B97" w:rsidTr="00DC2B97">
        <w:trPr>
          <w:trHeight w:val="240"/>
        </w:trPr>
        <w:tc>
          <w:tcPr>
            <w:tcW w:w="1460" w:type="dxa"/>
            <w:tcBorders>
              <w:top w:val="nil"/>
              <w:left w:val="single" w:sz="8" w:space="0" w:color="auto"/>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Enc Time[%]</w:t>
            </w:r>
          </w:p>
        </w:tc>
        <w:tc>
          <w:tcPr>
            <w:tcW w:w="3540" w:type="dxa"/>
            <w:gridSpan w:val="3"/>
            <w:tcBorders>
              <w:top w:val="nil"/>
              <w:left w:val="nil"/>
              <w:bottom w:val="nil"/>
              <w:right w:val="single" w:sz="8" w:space="0" w:color="000000"/>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99%</w:t>
            </w:r>
          </w:p>
        </w:tc>
        <w:tc>
          <w:tcPr>
            <w:tcW w:w="3540" w:type="dxa"/>
            <w:gridSpan w:val="3"/>
            <w:tcBorders>
              <w:top w:val="nil"/>
              <w:left w:val="nil"/>
              <w:bottom w:val="nil"/>
              <w:right w:val="single" w:sz="8" w:space="0" w:color="000000"/>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101%</w:t>
            </w:r>
          </w:p>
        </w:tc>
      </w:tr>
      <w:tr w:rsidR="00DC2B97" w:rsidRPr="00DC2B97" w:rsidTr="00DC2B97">
        <w:trPr>
          <w:trHeight w:val="255"/>
        </w:trPr>
        <w:tc>
          <w:tcPr>
            <w:tcW w:w="1460" w:type="dxa"/>
            <w:tcBorders>
              <w:top w:val="nil"/>
              <w:left w:val="single" w:sz="8" w:space="0" w:color="auto"/>
              <w:bottom w:val="single" w:sz="8" w:space="0" w:color="auto"/>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Dec Time[%]</w:t>
            </w:r>
          </w:p>
        </w:tc>
        <w:tc>
          <w:tcPr>
            <w:tcW w:w="3540" w:type="dxa"/>
            <w:gridSpan w:val="3"/>
            <w:tcBorders>
              <w:top w:val="nil"/>
              <w:left w:val="nil"/>
              <w:bottom w:val="single" w:sz="8" w:space="0" w:color="auto"/>
              <w:right w:val="single" w:sz="8" w:space="0" w:color="000000"/>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99%</w:t>
            </w:r>
          </w:p>
        </w:tc>
        <w:tc>
          <w:tcPr>
            <w:tcW w:w="3540" w:type="dxa"/>
            <w:gridSpan w:val="3"/>
            <w:tcBorders>
              <w:top w:val="nil"/>
              <w:left w:val="nil"/>
              <w:bottom w:val="single" w:sz="8" w:space="0" w:color="auto"/>
              <w:right w:val="single" w:sz="8" w:space="0" w:color="000000"/>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102%</w:t>
            </w:r>
          </w:p>
        </w:tc>
      </w:tr>
      <w:tr w:rsidR="00DC2B97" w:rsidRPr="00DC2B97" w:rsidTr="00DC2B97">
        <w:trPr>
          <w:trHeight w:val="255"/>
        </w:trPr>
        <w:tc>
          <w:tcPr>
            <w:tcW w:w="146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r>
      <w:tr w:rsidR="00DC2B97" w:rsidRPr="00DC2B97" w:rsidTr="00DC2B97">
        <w:trPr>
          <w:trHeight w:val="240"/>
        </w:trPr>
        <w:tc>
          <w:tcPr>
            <w:tcW w:w="146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354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DC2B97">
              <w:rPr>
                <w:rFonts w:ascii="Arial" w:eastAsia="맑은 고딕" w:hAnsi="Arial" w:cs="Arial"/>
                <w:b/>
                <w:bCs/>
                <w:color w:val="000000"/>
                <w:sz w:val="18"/>
                <w:szCs w:val="18"/>
                <w:lang w:eastAsia="ko-KR"/>
              </w:rPr>
              <w:t>Low delay P Main</w:t>
            </w:r>
          </w:p>
        </w:tc>
        <w:tc>
          <w:tcPr>
            <w:tcW w:w="3540" w:type="dxa"/>
            <w:gridSpan w:val="3"/>
            <w:tcBorders>
              <w:top w:val="single" w:sz="8" w:space="0" w:color="auto"/>
              <w:left w:val="nil"/>
              <w:bottom w:val="nil"/>
              <w:right w:val="single" w:sz="8" w:space="0" w:color="000000"/>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DC2B97">
              <w:rPr>
                <w:rFonts w:ascii="Arial" w:eastAsia="맑은 고딕" w:hAnsi="Arial" w:cs="Arial"/>
                <w:b/>
                <w:bCs/>
                <w:color w:val="000000"/>
                <w:sz w:val="18"/>
                <w:szCs w:val="18"/>
                <w:lang w:eastAsia="ko-KR"/>
              </w:rPr>
              <w:t>Low delay P HE10</w:t>
            </w:r>
          </w:p>
        </w:tc>
      </w:tr>
      <w:tr w:rsidR="00DC2B97" w:rsidRPr="00DC2B97" w:rsidTr="00DC2B97">
        <w:trPr>
          <w:trHeight w:val="255"/>
        </w:trPr>
        <w:tc>
          <w:tcPr>
            <w:tcW w:w="146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1180" w:type="dxa"/>
            <w:tcBorders>
              <w:top w:val="nil"/>
              <w:left w:val="single" w:sz="8" w:space="0" w:color="auto"/>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Y</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U</w:t>
            </w:r>
          </w:p>
        </w:tc>
        <w:tc>
          <w:tcPr>
            <w:tcW w:w="1180" w:type="dxa"/>
            <w:tcBorders>
              <w:top w:val="nil"/>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V</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Y</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U</w:t>
            </w:r>
          </w:p>
        </w:tc>
        <w:tc>
          <w:tcPr>
            <w:tcW w:w="1180" w:type="dxa"/>
            <w:tcBorders>
              <w:top w:val="nil"/>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V</w:t>
            </w:r>
          </w:p>
        </w:tc>
      </w:tr>
      <w:tr w:rsidR="00DC2B97" w:rsidRPr="00DC2B97" w:rsidTr="00DC2B97">
        <w:trPr>
          <w:trHeight w:val="240"/>
        </w:trPr>
        <w:tc>
          <w:tcPr>
            <w:tcW w:w="1460" w:type="dxa"/>
            <w:tcBorders>
              <w:top w:val="single" w:sz="8" w:space="0" w:color="auto"/>
              <w:left w:val="single" w:sz="8" w:space="0" w:color="auto"/>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Class A</w:t>
            </w:r>
          </w:p>
        </w:tc>
        <w:tc>
          <w:tcPr>
            <w:tcW w:w="1180" w:type="dxa"/>
            <w:tcBorders>
              <w:top w:val="single" w:sz="8" w:space="0" w:color="auto"/>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 xml:space="preserve">　</w:t>
            </w:r>
          </w:p>
        </w:tc>
        <w:tc>
          <w:tcPr>
            <w:tcW w:w="1180" w:type="dxa"/>
            <w:tcBorders>
              <w:top w:val="single" w:sz="8" w:space="0" w:color="auto"/>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 xml:space="preserve">　</w:t>
            </w:r>
          </w:p>
        </w:tc>
        <w:tc>
          <w:tcPr>
            <w:tcW w:w="1180" w:type="dxa"/>
            <w:tcBorders>
              <w:top w:val="single" w:sz="8" w:space="0" w:color="auto"/>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 xml:space="preserve">　</w:t>
            </w:r>
          </w:p>
        </w:tc>
        <w:tc>
          <w:tcPr>
            <w:tcW w:w="1180" w:type="dxa"/>
            <w:tcBorders>
              <w:top w:val="single" w:sz="8" w:space="0" w:color="auto"/>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 xml:space="preserve">　</w:t>
            </w:r>
          </w:p>
        </w:tc>
        <w:tc>
          <w:tcPr>
            <w:tcW w:w="1180" w:type="dxa"/>
            <w:tcBorders>
              <w:top w:val="single" w:sz="8" w:space="0" w:color="auto"/>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 xml:space="preserve">　</w:t>
            </w:r>
          </w:p>
        </w:tc>
        <w:tc>
          <w:tcPr>
            <w:tcW w:w="1180" w:type="dxa"/>
            <w:tcBorders>
              <w:top w:val="single" w:sz="8" w:space="0" w:color="auto"/>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 xml:space="preserve">　</w:t>
            </w:r>
          </w:p>
        </w:tc>
      </w:tr>
      <w:tr w:rsidR="00DC2B97" w:rsidRPr="00DC2B97" w:rsidTr="00DC2B97">
        <w:trPr>
          <w:trHeight w:val="240"/>
        </w:trPr>
        <w:tc>
          <w:tcPr>
            <w:tcW w:w="1460" w:type="dxa"/>
            <w:tcBorders>
              <w:top w:val="nil"/>
              <w:left w:val="single" w:sz="8" w:space="0" w:color="auto"/>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Class B</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0.1%</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-0.2%</w:t>
            </w:r>
          </w:p>
        </w:tc>
        <w:tc>
          <w:tcPr>
            <w:tcW w:w="1180" w:type="dxa"/>
            <w:tcBorders>
              <w:top w:val="nil"/>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0.2%</w:t>
            </w:r>
          </w:p>
        </w:tc>
        <w:tc>
          <w:tcPr>
            <w:tcW w:w="1180" w:type="dxa"/>
            <w:tcBorders>
              <w:top w:val="nil"/>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0.4%</w:t>
            </w:r>
          </w:p>
        </w:tc>
      </w:tr>
      <w:tr w:rsidR="00DC2B97" w:rsidRPr="00DC2B97" w:rsidTr="00DC2B97">
        <w:trPr>
          <w:trHeight w:val="240"/>
        </w:trPr>
        <w:tc>
          <w:tcPr>
            <w:tcW w:w="1460" w:type="dxa"/>
            <w:tcBorders>
              <w:top w:val="nil"/>
              <w:left w:val="single" w:sz="8" w:space="0" w:color="auto"/>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Class C</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0.1%</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-0.2%</w:t>
            </w:r>
          </w:p>
        </w:tc>
        <w:tc>
          <w:tcPr>
            <w:tcW w:w="1180" w:type="dxa"/>
            <w:tcBorders>
              <w:top w:val="nil"/>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-0.2%</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r>
      <w:tr w:rsidR="00DC2B97" w:rsidRPr="00DC2B97" w:rsidTr="00DC2B97">
        <w:trPr>
          <w:trHeight w:val="240"/>
        </w:trPr>
        <w:tc>
          <w:tcPr>
            <w:tcW w:w="1460" w:type="dxa"/>
            <w:tcBorders>
              <w:top w:val="nil"/>
              <w:left w:val="single" w:sz="8" w:space="0" w:color="auto"/>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Class D</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0.1%</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0.5%</w:t>
            </w:r>
          </w:p>
        </w:tc>
        <w:tc>
          <w:tcPr>
            <w:tcW w:w="1180" w:type="dxa"/>
            <w:tcBorders>
              <w:top w:val="nil"/>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-0.4%</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0.9%</w:t>
            </w:r>
          </w:p>
        </w:tc>
        <w:tc>
          <w:tcPr>
            <w:tcW w:w="1180" w:type="dxa"/>
            <w:tcBorders>
              <w:top w:val="nil"/>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-0.1%</w:t>
            </w:r>
          </w:p>
        </w:tc>
      </w:tr>
      <w:tr w:rsidR="00DC2B97" w:rsidRPr="00DC2B97" w:rsidTr="00DC2B97">
        <w:trPr>
          <w:trHeight w:val="240"/>
        </w:trPr>
        <w:tc>
          <w:tcPr>
            <w:tcW w:w="1460" w:type="dxa"/>
            <w:tcBorders>
              <w:top w:val="nil"/>
              <w:left w:val="single" w:sz="8" w:space="0" w:color="auto"/>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Class E</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-0.1%</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-0.1%</w:t>
            </w:r>
          </w:p>
        </w:tc>
        <w:tc>
          <w:tcPr>
            <w:tcW w:w="1180" w:type="dxa"/>
            <w:tcBorders>
              <w:top w:val="nil"/>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0.6%</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1.0%</w:t>
            </w:r>
          </w:p>
        </w:tc>
        <w:tc>
          <w:tcPr>
            <w:tcW w:w="1180" w:type="dxa"/>
            <w:tcBorders>
              <w:top w:val="nil"/>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0.3%</w:t>
            </w:r>
          </w:p>
        </w:tc>
      </w:tr>
      <w:tr w:rsidR="00DC2B97" w:rsidRPr="00DC2B97" w:rsidTr="00DC2B97">
        <w:trPr>
          <w:trHeight w:val="255"/>
        </w:trPr>
        <w:tc>
          <w:tcPr>
            <w:tcW w:w="1460" w:type="dxa"/>
            <w:tcBorders>
              <w:top w:val="nil"/>
              <w:left w:val="single" w:sz="8" w:space="0" w:color="auto"/>
              <w:bottom w:val="single" w:sz="8" w:space="0" w:color="auto"/>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Class F</w:t>
            </w:r>
          </w:p>
        </w:tc>
        <w:tc>
          <w:tcPr>
            <w:tcW w:w="1180" w:type="dxa"/>
            <w:tcBorders>
              <w:top w:val="nil"/>
              <w:left w:val="nil"/>
              <w:bottom w:val="single" w:sz="8" w:space="0" w:color="auto"/>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single" w:sz="8" w:space="0" w:color="auto"/>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single" w:sz="8" w:space="0" w:color="auto"/>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0.3%</w:t>
            </w:r>
          </w:p>
        </w:tc>
        <w:tc>
          <w:tcPr>
            <w:tcW w:w="1180" w:type="dxa"/>
            <w:tcBorders>
              <w:top w:val="nil"/>
              <w:left w:val="nil"/>
              <w:bottom w:val="single" w:sz="8" w:space="0" w:color="auto"/>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0.1%</w:t>
            </w:r>
          </w:p>
        </w:tc>
        <w:tc>
          <w:tcPr>
            <w:tcW w:w="1180" w:type="dxa"/>
            <w:tcBorders>
              <w:top w:val="nil"/>
              <w:left w:val="nil"/>
              <w:bottom w:val="single" w:sz="8" w:space="0" w:color="auto"/>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0.3%</w:t>
            </w:r>
          </w:p>
        </w:tc>
        <w:tc>
          <w:tcPr>
            <w:tcW w:w="1180" w:type="dxa"/>
            <w:tcBorders>
              <w:top w:val="nil"/>
              <w:left w:val="nil"/>
              <w:bottom w:val="single" w:sz="8" w:space="0" w:color="auto"/>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0.3%</w:t>
            </w:r>
          </w:p>
        </w:tc>
      </w:tr>
      <w:tr w:rsidR="00DC2B97" w:rsidRPr="00DC2B97" w:rsidTr="00DC2B97">
        <w:trPr>
          <w:trHeight w:val="240"/>
        </w:trPr>
        <w:tc>
          <w:tcPr>
            <w:tcW w:w="1460" w:type="dxa"/>
            <w:tcBorders>
              <w:top w:val="nil"/>
              <w:left w:val="single" w:sz="8" w:space="0" w:color="auto"/>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b/>
                <w:bCs/>
                <w:color w:val="000000"/>
                <w:sz w:val="18"/>
                <w:szCs w:val="18"/>
                <w:lang w:eastAsia="ko-KR"/>
              </w:rPr>
            </w:pPr>
            <w:r w:rsidRPr="00DC2B97">
              <w:rPr>
                <w:rFonts w:ascii="Arial" w:eastAsia="맑은 고딕" w:hAnsi="Arial" w:cs="Arial"/>
                <w:b/>
                <w:bCs/>
                <w:color w:val="000000"/>
                <w:sz w:val="18"/>
                <w:szCs w:val="18"/>
                <w:lang w:eastAsia="ko-KR"/>
              </w:rPr>
              <w:t>Overall</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0.0%</w:t>
            </w:r>
          </w:p>
        </w:tc>
        <w:tc>
          <w:tcPr>
            <w:tcW w:w="1180" w:type="dxa"/>
            <w:tcBorders>
              <w:top w:val="nil"/>
              <w:left w:val="nil"/>
              <w:bottom w:val="nil"/>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0.4%</w:t>
            </w:r>
          </w:p>
        </w:tc>
        <w:tc>
          <w:tcPr>
            <w:tcW w:w="1180" w:type="dxa"/>
            <w:tcBorders>
              <w:top w:val="nil"/>
              <w:left w:val="nil"/>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0.2%</w:t>
            </w:r>
          </w:p>
        </w:tc>
      </w:tr>
      <w:tr w:rsidR="00DC2B97" w:rsidRPr="00DC2B97" w:rsidTr="00DC2B97">
        <w:trPr>
          <w:trHeight w:val="255"/>
        </w:trPr>
        <w:tc>
          <w:tcPr>
            <w:tcW w:w="1460" w:type="dxa"/>
            <w:tcBorders>
              <w:top w:val="nil"/>
              <w:left w:val="single" w:sz="8" w:space="0" w:color="auto"/>
              <w:bottom w:val="single" w:sz="8" w:space="0" w:color="auto"/>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 xml:space="preserve">　</w:t>
            </w:r>
          </w:p>
        </w:tc>
        <w:tc>
          <w:tcPr>
            <w:tcW w:w="1180" w:type="dxa"/>
            <w:tcBorders>
              <w:top w:val="nil"/>
              <w:left w:val="nil"/>
              <w:bottom w:val="single" w:sz="8" w:space="0" w:color="auto"/>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DC2B97">
              <w:rPr>
                <w:rFonts w:ascii="Arial" w:eastAsia="맑은 고딕" w:hAnsi="Arial" w:cs="Arial"/>
                <w:color w:val="808080"/>
                <w:sz w:val="18"/>
                <w:szCs w:val="18"/>
                <w:lang w:eastAsia="ko-KR"/>
              </w:rPr>
              <w:t>0.0%</w:t>
            </w:r>
          </w:p>
        </w:tc>
        <w:tc>
          <w:tcPr>
            <w:tcW w:w="1180" w:type="dxa"/>
            <w:tcBorders>
              <w:top w:val="nil"/>
              <w:left w:val="nil"/>
              <w:bottom w:val="single" w:sz="8" w:space="0" w:color="auto"/>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DC2B97">
              <w:rPr>
                <w:rFonts w:ascii="Arial" w:eastAsia="맑은 고딕" w:hAnsi="Arial" w:cs="Arial"/>
                <w:color w:val="808080"/>
                <w:sz w:val="18"/>
                <w:szCs w:val="18"/>
                <w:lang w:eastAsia="ko-KR"/>
              </w:rPr>
              <w:t>0.0%</w:t>
            </w:r>
          </w:p>
        </w:tc>
        <w:tc>
          <w:tcPr>
            <w:tcW w:w="1180" w:type="dxa"/>
            <w:tcBorders>
              <w:top w:val="nil"/>
              <w:left w:val="nil"/>
              <w:bottom w:val="single" w:sz="8" w:space="0" w:color="auto"/>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DC2B97">
              <w:rPr>
                <w:rFonts w:ascii="Arial" w:eastAsia="맑은 고딕" w:hAnsi="Arial" w:cs="Arial"/>
                <w:color w:val="808080"/>
                <w:sz w:val="18"/>
                <w:szCs w:val="18"/>
                <w:lang w:eastAsia="ko-KR"/>
              </w:rPr>
              <w:t>0.0%</w:t>
            </w:r>
          </w:p>
        </w:tc>
        <w:tc>
          <w:tcPr>
            <w:tcW w:w="1180" w:type="dxa"/>
            <w:tcBorders>
              <w:top w:val="nil"/>
              <w:left w:val="nil"/>
              <w:bottom w:val="single" w:sz="8" w:space="0" w:color="auto"/>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DC2B97">
              <w:rPr>
                <w:rFonts w:ascii="Arial" w:eastAsia="맑은 고딕" w:hAnsi="Arial" w:cs="Arial"/>
                <w:color w:val="808080"/>
                <w:sz w:val="18"/>
                <w:szCs w:val="18"/>
                <w:lang w:eastAsia="ko-KR"/>
              </w:rPr>
              <w:t>0.0%</w:t>
            </w:r>
          </w:p>
        </w:tc>
        <w:tc>
          <w:tcPr>
            <w:tcW w:w="1180" w:type="dxa"/>
            <w:tcBorders>
              <w:top w:val="nil"/>
              <w:left w:val="nil"/>
              <w:bottom w:val="single" w:sz="8" w:space="0" w:color="auto"/>
              <w:right w:val="nil"/>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DC2B97">
              <w:rPr>
                <w:rFonts w:ascii="Arial" w:eastAsia="맑은 고딕" w:hAnsi="Arial" w:cs="Arial"/>
                <w:color w:val="808080"/>
                <w:sz w:val="18"/>
                <w:szCs w:val="18"/>
                <w:lang w:eastAsia="ko-KR"/>
              </w:rPr>
              <w:t>0.4%</w:t>
            </w:r>
          </w:p>
        </w:tc>
        <w:tc>
          <w:tcPr>
            <w:tcW w:w="1180" w:type="dxa"/>
            <w:tcBorders>
              <w:top w:val="nil"/>
              <w:left w:val="nil"/>
              <w:bottom w:val="single" w:sz="8" w:space="0" w:color="auto"/>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DC2B97">
              <w:rPr>
                <w:rFonts w:ascii="Arial" w:eastAsia="맑은 고딕" w:hAnsi="Arial" w:cs="Arial"/>
                <w:color w:val="808080"/>
                <w:sz w:val="18"/>
                <w:szCs w:val="18"/>
                <w:lang w:eastAsia="ko-KR"/>
              </w:rPr>
              <w:t>0.2%</w:t>
            </w:r>
          </w:p>
        </w:tc>
      </w:tr>
      <w:tr w:rsidR="00DC2B97" w:rsidRPr="00DC2B97" w:rsidTr="00DC2B97">
        <w:trPr>
          <w:trHeight w:val="240"/>
        </w:trPr>
        <w:tc>
          <w:tcPr>
            <w:tcW w:w="1460" w:type="dxa"/>
            <w:tcBorders>
              <w:top w:val="nil"/>
              <w:left w:val="single" w:sz="8" w:space="0" w:color="auto"/>
              <w:bottom w:val="nil"/>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Enc Time[%]</w:t>
            </w:r>
          </w:p>
        </w:tc>
        <w:tc>
          <w:tcPr>
            <w:tcW w:w="3540" w:type="dxa"/>
            <w:gridSpan w:val="3"/>
            <w:tcBorders>
              <w:top w:val="nil"/>
              <w:left w:val="nil"/>
              <w:bottom w:val="nil"/>
              <w:right w:val="single" w:sz="8" w:space="0" w:color="000000"/>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98%</w:t>
            </w:r>
          </w:p>
        </w:tc>
        <w:tc>
          <w:tcPr>
            <w:tcW w:w="3540" w:type="dxa"/>
            <w:gridSpan w:val="3"/>
            <w:tcBorders>
              <w:top w:val="nil"/>
              <w:left w:val="nil"/>
              <w:bottom w:val="nil"/>
              <w:right w:val="single" w:sz="8" w:space="0" w:color="000000"/>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97%</w:t>
            </w:r>
          </w:p>
        </w:tc>
      </w:tr>
      <w:tr w:rsidR="00DC2B97" w:rsidRPr="00DC2B97" w:rsidTr="00DC2B97">
        <w:trPr>
          <w:trHeight w:val="255"/>
        </w:trPr>
        <w:tc>
          <w:tcPr>
            <w:tcW w:w="1460" w:type="dxa"/>
            <w:tcBorders>
              <w:top w:val="nil"/>
              <w:left w:val="single" w:sz="8" w:space="0" w:color="auto"/>
              <w:bottom w:val="single" w:sz="8" w:space="0" w:color="auto"/>
              <w:right w:val="single" w:sz="8" w:space="0" w:color="auto"/>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Dec Time[%]</w:t>
            </w:r>
          </w:p>
        </w:tc>
        <w:tc>
          <w:tcPr>
            <w:tcW w:w="3540" w:type="dxa"/>
            <w:gridSpan w:val="3"/>
            <w:tcBorders>
              <w:top w:val="nil"/>
              <w:left w:val="nil"/>
              <w:bottom w:val="single" w:sz="8" w:space="0" w:color="auto"/>
              <w:right w:val="single" w:sz="8" w:space="0" w:color="000000"/>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98%</w:t>
            </w:r>
          </w:p>
        </w:tc>
        <w:tc>
          <w:tcPr>
            <w:tcW w:w="3540" w:type="dxa"/>
            <w:gridSpan w:val="3"/>
            <w:tcBorders>
              <w:top w:val="nil"/>
              <w:left w:val="nil"/>
              <w:bottom w:val="single" w:sz="8" w:space="0" w:color="auto"/>
              <w:right w:val="single" w:sz="8" w:space="0" w:color="000000"/>
            </w:tcBorders>
            <w:shd w:val="clear" w:color="auto" w:fill="auto"/>
            <w:noWrap/>
            <w:vAlign w:val="bottom"/>
            <w:hideMark/>
          </w:tcPr>
          <w:p w:rsidR="00DC2B97" w:rsidRPr="00DC2B97" w:rsidRDefault="00DC2B97" w:rsidP="00DC2B97">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DC2B97">
              <w:rPr>
                <w:rFonts w:ascii="Arial" w:eastAsia="맑은 고딕" w:hAnsi="Arial" w:cs="Arial"/>
                <w:color w:val="000000"/>
                <w:sz w:val="18"/>
                <w:szCs w:val="18"/>
                <w:lang w:eastAsia="ko-KR"/>
              </w:rPr>
              <w:t>96%</w:t>
            </w:r>
          </w:p>
        </w:tc>
      </w:tr>
    </w:tbl>
    <w:p w:rsidR="00DC2B97" w:rsidRDefault="00DC2B97" w:rsidP="00266572">
      <w:pPr>
        <w:jc w:val="center"/>
        <w:rPr>
          <w:b/>
          <w:lang w:eastAsia="ko-KR"/>
        </w:rPr>
      </w:pPr>
    </w:p>
    <w:p w:rsidR="0016528A" w:rsidRDefault="0016528A" w:rsidP="00012B39">
      <w:pPr>
        <w:rPr>
          <w:b/>
          <w:lang w:eastAsia="ko-KR"/>
        </w:rPr>
      </w:pPr>
    </w:p>
    <w:p w:rsidR="002E03BB" w:rsidRPr="003C4FD8" w:rsidRDefault="002E03BB" w:rsidP="00012B39">
      <w:pPr>
        <w:rPr>
          <w:rFonts w:ascii="Arial" w:hAnsi="Arial" w:cs="Arial"/>
          <w:b/>
          <w:sz w:val="18"/>
          <w:szCs w:val="18"/>
          <w:lang w:eastAsia="ko-KR"/>
        </w:rPr>
      </w:pPr>
    </w:p>
    <w:p w:rsidR="002F36F7" w:rsidRDefault="00012B39" w:rsidP="002F36F7">
      <w:pPr>
        <w:pStyle w:val="1"/>
        <w:rPr>
          <w:lang w:eastAsia="ko-KR"/>
        </w:rPr>
      </w:pPr>
      <w:r>
        <w:rPr>
          <w:rFonts w:hint="eastAsia"/>
          <w:lang w:eastAsia="ko-KR"/>
        </w:rPr>
        <w:t>Conclusion</w:t>
      </w:r>
    </w:p>
    <w:p w:rsidR="00553A82" w:rsidRDefault="000B2B70" w:rsidP="00553A82">
      <w:pPr>
        <w:rPr>
          <w:lang w:eastAsia="ko-KR"/>
        </w:rPr>
      </w:pPr>
      <w:r>
        <w:rPr>
          <w:rFonts w:hint="eastAsia"/>
          <w:lang w:eastAsia="ko-KR"/>
        </w:rPr>
        <w:t xml:space="preserve">We strongly recommend </w:t>
      </w:r>
      <w:r w:rsidR="00CD5F74">
        <w:rPr>
          <w:rFonts w:hint="eastAsia"/>
          <w:lang w:eastAsia="ko-KR"/>
        </w:rPr>
        <w:t>the proposed me</w:t>
      </w:r>
      <w:r w:rsidR="008B368E">
        <w:rPr>
          <w:rFonts w:hint="eastAsia"/>
          <w:lang w:eastAsia="ko-KR"/>
        </w:rPr>
        <w:t xml:space="preserve">thod to </w:t>
      </w:r>
      <w:r w:rsidR="00A8474F">
        <w:rPr>
          <w:rFonts w:hint="eastAsia"/>
          <w:lang w:eastAsia="ko-KR"/>
        </w:rPr>
        <w:t xml:space="preserve">be </w:t>
      </w:r>
      <w:r w:rsidR="008B368E">
        <w:rPr>
          <w:rFonts w:hint="eastAsia"/>
          <w:lang w:eastAsia="ko-KR"/>
        </w:rPr>
        <w:t>adopt</w:t>
      </w:r>
      <w:r w:rsidR="00A8474F">
        <w:rPr>
          <w:rFonts w:hint="eastAsia"/>
          <w:lang w:eastAsia="ko-KR"/>
        </w:rPr>
        <w:t>ed</w:t>
      </w:r>
      <w:r w:rsidR="008B368E">
        <w:rPr>
          <w:rFonts w:hint="eastAsia"/>
          <w:lang w:eastAsia="ko-KR"/>
        </w:rPr>
        <w:t xml:space="preserve"> </w:t>
      </w:r>
      <w:r w:rsidR="00A8474F">
        <w:rPr>
          <w:rFonts w:hint="eastAsia"/>
          <w:lang w:eastAsia="ko-KR"/>
        </w:rPr>
        <w:t xml:space="preserve">because </w:t>
      </w:r>
      <w:r w:rsidR="00553A82">
        <w:rPr>
          <w:lang w:eastAsia="ko-KR"/>
        </w:rPr>
        <w:t xml:space="preserve">that the average coding gain </w:t>
      </w:r>
      <w:r w:rsidR="00553A82">
        <w:rPr>
          <w:rFonts w:hint="eastAsia"/>
          <w:lang w:eastAsia="ko-KR"/>
        </w:rPr>
        <w:t>shows</w:t>
      </w:r>
      <w:r w:rsidR="00553A82" w:rsidRPr="00553A82">
        <w:rPr>
          <w:lang w:eastAsia="ko-KR"/>
        </w:rPr>
        <w:t xml:space="preserve"> 0.4% LB-main/LB-HE10 for class E. High coding gain for specific sequence (“Johnny”) is observed by 1.1% LB-main, 1.0% LB-HE10. </w:t>
      </w:r>
    </w:p>
    <w:p w:rsidR="0080698C" w:rsidRDefault="0080698C" w:rsidP="00553A82">
      <w:pPr>
        <w:pStyle w:val="1"/>
        <w:rPr>
          <w:lang w:eastAsia="ko-KR"/>
        </w:rPr>
      </w:pPr>
      <w:r>
        <w:rPr>
          <w:rFonts w:hint="eastAsia"/>
          <w:lang w:eastAsia="ko-KR"/>
        </w:rPr>
        <w:t>Reference</w:t>
      </w:r>
    </w:p>
    <w:p w:rsidR="0080698C" w:rsidRPr="00160347" w:rsidRDefault="00902189" w:rsidP="0080698C">
      <w:pPr>
        <w:numPr>
          <w:ilvl w:val="0"/>
          <w:numId w:val="11"/>
        </w:numPr>
        <w:tabs>
          <w:tab w:val="clear" w:pos="720"/>
          <w:tab w:val="clear" w:pos="1080"/>
          <w:tab w:val="clear" w:pos="1440"/>
        </w:tabs>
        <w:overflowPunct/>
        <w:autoSpaceDE/>
        <w:autoSpaceDN/>
        <w:adjustRightInd/>
        <w:spacing w:before="60" w:after="60"/>
        <w:textAlignment w:val="auto"/>
        <w:rPr>
          <w:szCs w:val="22"/>
        </w:rPr>
      </w:pPr>
      <w:hyperlink r:id="rId30" w:history="1">
        <w:r w:rsidR="0080698C" w:rsidRPr="00372EAF">
          <w:rPr>
            <w:rStyle w:val="a6"/>
            <w:color w:val="auto"/>
            <w:szCs w:val="22"/>
            <w:u w:val="none"/>
          </w:rPr>
          <w:t>B. Bross</w:t>
        </w:r>
      </w:hyperlink>
      <w:r w:rsidR="0080698C" w:rsidRPr="00372EAF">
        <w:rPr>
          <w:szCs w:val="22"/>
        </w:rPr>
        <w:t xml:space="preserve">, </w:t>
      </w:r>
      <w:hyperlink r:id="rId31" w:history="1">
        <w:r w:rsidR="0080698C" w:rsidRPr="00372EAF">
          <w:rPr>
            <w:rStyle w:val="a6"/>
            <w:color w:val="auto"/>
            <w:szCs w:val="22"/>
            <w:u w:val="none"/>
          </w:rPr>
          <w:t>W.-J. Han</w:t>
        </w:r>
      </w:hyperlink>
      <w:r w:rsidR="0080698C" w:rsidRPr="00372EAF">
        <w:rPr>
          <w:szCs w:val="22"/>
        </w:rPr>
        <w:t xml:space="preserve">, </w:t>
      </w:r>
      <w:hyperlink r:id="rId32" w:history="1">
        <w:r w:rsidR="0080698C" w:rsidRPr="00372EAF">
          <w:rPr>
            <w:rStyle w:val="a6"/>
            <w:color w:val="auto"/>
            <w:szCs w:val="22"/>
            <w:u w:val="none"/>
          </w:rPr>
          <w:t>J.-R. Ohm</w:t>
        </w:r>
      </w:hyperlink>
      <w:r w:rsidR="0080698C" w:rsidRPr="00372EAF">
        <w:rPr>
          <w:szCs w:val="22"/>
        </w:rPr>
        <w:t xml:space="preserve">, </w:t>
      </w:r>
      <w:hyperlink r:id="rId33" w:history="1">
        <w:r w:rsidR="0080698C" w:rsidRPr="00372EAF">
          <w:rPr>
            <w:rStyle w:val="a6"/>
            <w:color w:val="auto"/>
            <w:szCs w:val="22"/>
            <w:u w:val="none"/>
          </w:rPr>
          <w:t>G. J. Sullivan</w:t>
        </w:r>
      </w:hyperlink>
      <w:r w:rsidR="0080698C" w:rsidRPr="00372EAF">
        <w:rPr>
          <w:szCs w:val="22"/>
          <w:lang w:eastAsia="ja-JP"/>
        </w:rPr>
        <w:t>,</w:t>
      </w:r>
      <w:r w:rsidR="0080698C" w:rsidRPr="00372EAF">
        <w:rPr>
          <w:szCs w:val="22"/>
        </w:rPr>
        <w:t xml:space="preserve"> </w:t>
      </w:r>
      <w:hyperlink r:id="rId34" w:history="1">
        <w:r w:rsidR="0080698C" w:rsidRPr="00372EAF">
          <w:rPr>
            <w:rStyle w:val="a6"/>
            <w:color w:val="auto"/>
            <w:szCs w:val="22"/>
            <w:u w:val="none"/>
          </w:rPr>
          <w:t>T. Wiegand</w:t>
        </w:r>
      </w:hyperlink>
      <w:r w:rsidR="0080698C">
        <w:rPr>
          <w:rFonts w:hint="eastAsia"/>
          <w:szCs w:val="22"/>
          <w:lang w:eastAsia="ko-KR"/>
        </w:rPr>
        <w:t>,</w:t>
      </w:r>
      <w:r w:rsidR="0080698C" w:rsidRPr="00372EAF">
        <w:rPr>
          <w:szCs w:val="22"/>
          <w:lang w:eastAsia="ja-JP"/>
        </w:rPr>
        <w:t xml:space="preserve"> “</w:t>
      </w:r>
      <w:r w:rsidR="0080698C" w:rsidRPr="0080698C">
        <w:rPr>
          <w:szCs w:val="22"/>
        </w:rPr>
        <w:t>High efficiency video coding (HEVC) text specification draft 6</w:t>
      </w:r>
      <w:r w:rsidR="0080698C" w:rsidRPr="00372EAF">
        <w:rPr>
          <w:szCs w:val="22"/>
          <w:lang w:eastAsia="ja-JP"/>
        </w:rPr>
        <w:t xml:space="preserve">,” </w:t>
      </w:r>
      <w:r w:rsidR="0080698C" w:rsidRPr="00CA67C9">
        <w:rPr>
          <w:szCs w:val="22"/>
        </w:rPr>
        <w:t>ITU-T SG16 WP3 and ISO/IEC JTC1/SC29/WG11</w:t>
      </w:r>
      <w:r w:rsidR="0080698C">
        <w:rPr>
          <w:rFonts w:hint="eastAsia"/>
          <w:szCs w:val="22"/>
          <w:lang w:eastAsia="ko-KR"/>
        </w:rPr>
        <w:t xml:space="preserve">, </w:t>
      </w:r>
      <w:r w:rsidR="0080698C" w:rsidRPr="00372EAF">
        <w:rPr>
          <w:szCs w:val="22"/>
          <w:lang w:eastAsia="ja-JP"/>
        </w:rPr>
        <w:t>Document JCTVC-</w:t>
      </w:r>
      <w:r w:rsidR="0080698C">
        <w:rPr>
          <w:rFonts w:hint="eastAsia"/>
          <w:szCs w:val="22"/>
          <w:lang w:eastAsia="ko-KR"/>
        </w:rPr>
        <w:t>H10</w:t>
      </w:r>
      <w:r w:rsidR="0080698C" w:rsidRPr="00372EAF">
        <w:rPr>
          <w:szCs w:val="22"/>
          <w:lang w:eastAsia="ja-JP"/>
        </w:rPr>
        <w:t xml:space="preserve">03, </w:t>
      </w:r>
      <w:r w:rsidR="0080698C">
        <w:rPr>
          <w:rFonts w:hint="eastAsia"/>
          <w:szCs w:val="22"/>
          <w:lang w:eastAsia="ko-KR"/>
        </w:rPr>
        <w:t>Feb.</w:t>
      </w:r>
      <w:r w:rsidR="0080698C" w:rsidRPr="00372EAF">
        <w:rPr>
          <w:szCs w:val="22"/>
          <w:lang w:eastAsia="ja-JP"/>
        </w:rPr>
        <w:t xml:space="preserve"> 201</w:t>
      </w:r>
      <w:r w:rsidR="0080698C">
        <w:rPr>
          <w:rFonts w:hint="eastAsia"/>
          <w:szCs w:val="22"/>
          <w:lang w:eastAsia="ko-KR"/>
        </w:rPr>
        <w:t>2.</w:t>
      </w:r>
    </w:p>
    <w:p w:rsidR="0082715F" w:rsidRPr="00A179B3" w:rsidRDefault="0082715F" w:rsidP="00A179B3">
      <w:pPr>
        <w:numPr>
          <w:ilvl w:val="0"/>
          <w:numId w:val="11"/>
        </w:numPr>
        <w:tabs>
          <w:tab w:val="clear" w:pos="720"/>
          <w:tab w:val="clear" w:pos="1080"/>
          <w:tab w:val="clear" w:pos="1440"/>
        </w:tabs>
        <w:overflowPunct/>
        <w:autoSpaceDE/>
        <w:autoSpaceDN/>
        <w:adjustRightInd/>
        <w:spacing w:before="60" w:after="60"/>
        <w:textAlignment w:val="auto"/>
        <w:rPr>
          <w:szCs w:val="22"/>
        </w:rPr>
      </w:pPr>
      <w:r>
        <w:rPr>
          <w:rFonts w:hint="eastAsia"/>
          <w:szCs w:val="22"/>
          <w:lang w:eastAsia="ko-KR"/>
        </w:rPr>
        <w:lastRenderedPageBreak/>
        <w:t xml:space="preserve">W.-S. Kim, D.-K Kwon, </w:t>
      </w:r>
      <w:r>
        <w:rPr>
          <w:szCs w:val="22"/>
          <w:lang w:eastAsia="ko-KR"/>
        </w:rPr>
        <w:t>“</w:t>
      </w:r>
      <w:r>
        <w:rPr>
          <w:rFonts w:hint="eastAsia"/>
          <w:szCs w:val="22"/>
          <w:lang w:eastAsia="ko-KR"/>
        </w:rPr>
        <w:t>CE8 subset c: Necessity of Sign Bits for SAO Offsets,</w:t>
      </w:r>
      <w:r>
        <w:rPr>
          <w:szCs w:val="22"/>
          <w:lang w:eastAsia="ko-KR"/>
        </w:rPr>
        <w:t>’’</w:t>
      </w:r>
      <w:r w:rsidRPr="0082715F">
        <w:rPr>
          <w:szCs w:val="22"/>
        </w:rPr>
        <w:t xml:space="preserve"> </w:t>
      </w:r>
      <w:r w:rsidRPr="00CA67C9">
        <w:rPr>
          <w:szCs w:val="22"/>
        </w:rPr>
        <w:t>ITU-T SG16 WP3 and ISO/IEC JTC1/SC29/WG11</w:t>
      </w:r>
      <w:r>
        <w:rPr>
          <w:rFonts w:hint="eastAsia"/>
          <w:szCs w:val="22"/>
          <w:lang w:eastAsia="ko-KR"/>
        </w:rPr>
        <w:t xml:space="preserve">, </w:t>
      </w:r>
      <w:r w:rsidRPr="00372EAF">
        <w:rPr>
          <w:szCs w:val="22"/>
          <w:lang w:eastAsia="ja-JP"/>
        </w:rPr>
        <w:t>Document JCTVC-</w:t>
      </w:r>
      <w:r>
        <w:rPr>
          <w:rFonts w:hint="eastAsia"/>
          <w:szCs w:val="22"/>
          <w:lang w:eastAsia="ko-KR"/>
        </w:rPr>
        <w:t>H0434</w:t>
      </w:r>
      <w:r w:rsidRPr="00372EAF">
        <w:rPr>
          <w:szCs w:val="22"/>
          <w:lang w:eastAsia="ja-JP"/>
        </w:rPr>
        <w:t xml:space="preserve">, </w:t>
      </w:r>
      <w:r>
        <w:rPr>
          <w:rFonts w:hint="eastAsia"/>
          <w:szCs w:val="22"/>
          <w:lang w:eastAsia="ko-KR"/>
        </w:rPr>
        <w:t>Feb.</w:t>
      </w:r>
      <w:r w:rsidRPr="00372EAF">
        <w:rPr>
          <w:szCs w:val="22"/>
          <w:lang w:eastAsia="ja-JP"/>
        </w:rPr>
        <w:t xml:space="preserve"> 201</w:t>
      </w:r>
      <w:r>
        <w:rPr>
          <w:rFonts w:hint="eastAsia"/>
          <w:szCs w:val="22"/>
          <w:lang w:eastAsia="ko-KR"/>
        </w:rPr>
        <w:t>2.</w:t>
      </w:r>
    </w:p>
    <w:p w:rsidR="00BD42BB" w:rsidRDefault="000D6209" w:rsidP="0080698C">
      <w:pPr>
        <w:numPr>
          <w:ilvl w:val="0"/>
          <w:numId w:val="11"/>
        </w:numPr>
        <w:tabs>
          <w:tab w:val="clear" w:pos="720"/>
          <w:tab w:val="clear" w:pos="1080"/>
          <w:tab w:val="clear" w:pos="1440"/>
        </w:tabs>
        <w:overflowPunct/>
        <w:autoSpaceDE/>
        <w:autoSpaceDN/>
        <w:adjustRightInd/>
        <w:spacing w:before="60" w:after="60"/>
        <w:textAlignment w:val="auto"/>
        <w:rPr>
          <w:szCs w:val="22"/>
        </w:rPr>
      </w:pPr>
      <w:r>
        <w:rPr>
          <w:rFonts w:hint="eastAsia"/>
          <w:szCs w:val="22"/>
          <w:lang w:eastAsia="ko-KR"/>
        </w:rPr>
        <w:t xml:space="preserve">C.-H. Chou and Y.-C. Li, </w:t>
      </w:r>
      <w:r>
        <w:rPr>
          <w:szCs w:val="22"/>
          <w:lang w:eastAsia="ko-KR"/>
        </w:rPr>
        <w:t>“</w:t>
      </w:r>
      <w:r>
        <w:rPr>
          <w:rFonts w:hint="eastAsia"/>
          <w:szCs w:val="22"/>
          <w:lang w:eastAsia="ko-KR"/>
        </w:rPr>
        <w:t>A perceptually tuned subband image coder based on the measure of just noticeable distortion profile</w:t>
      </w:r>
      <w:r>
        <w:rPr>
          <w:szCs w:val="22"/>
          <w:lang w:eastAsia="ko-KR"/>
        </w:rPr>
        <w:t>”</w:t>
      </w:r>
      <w:r>
        <w:rPr>
          <w:rFonts w:hint="eastAsia"/>
          <w:szCs w:val="22"/>
          <w:lang w:eastAsia="ko-KR"/>
        </w:rPr>
        <w:t xml:space="preserve">, IEEE Trans. </w:t>
      </w:r>
      <w:r>
        <w:rPr>
          <w:szCs w:val="22"/>
          <w:lang w:eastAsia="ko-KR"/>
        </w:rPr>
        <w:t>o</w:t>
      </w:r>
      <w:r>
        <w:rPr>
          <w:rFonts w:hint="eastAsia"/>
          <w:szCs w:val="22"/>
          <w:lang w:eastAsia="ko-KR"/>
        </w:rPr>
        <w:t>n CSVT, vol.5, no. 6, Dec. 1995</w:t>
      </w:r>
      <w:r w:rsidR="00BD42BB">
        <w:rPr>
          <w:rFonts w:hint="eastAsia"/>
          <w:szCs w:val="22"/>
          <w:lang w:eastAsia="ko-KR"/>
        </w:rPr>
        <w:t>.</w:t>
      </w:r>
    </w:p>
    <w:p w:rsidR="0080698C" w:rsidRDefault="0080698C" w:rsidP="0080698C">
      <w:pPr>
        <w:numPr>
          <w:ilvl w:val="0"/>
          <w:numId w:val="11"/>
        </w:numPr>
        <w:tabs>
          <w:tab w:val="clear" w:pos="720"/>
          <w:tab w:val="clear" w:pos="1080"/>
          <w:tab w:val="clear" w:pos="1440"/>
        </w:tabs>
        <w:overflowPunct/>
        <w:autoSpaceDE/>
        <w:autoSpaceDN/>
        <w:adjustRightInd/>
        <w:spacing w:before="60" w:after="60"/>
        <w:textAlignment w:val="auto"/>
        <w:rPr>
          <w:szCs w:val="22"/>
        </w:rPr>
      </w:pPr>
      <w:r w:rsidRPr="00372EAF">
        <w:rPr>
          <w:szCs w:val="22"/>
        </w:rPr>
        <w:t>F. Bossen</w:t>
      </w:r>
      <w:r w:rsidRPr="00372EAF">
        <w:rPr>
          <w:szCs w:val="22"/>
          <w:lang w:eastAsia="ja-JP"/>
        </w:rPr>
        <w:t>, “</w:t>
      </w:r>
      <w:r w:rsidRPr="00372EAF">
        <w:rPr>
          <w:szCs w:val="22"/>
        </w:rPr>
        <w:t>Common test conditions</w:t>
      </w:r>
      <w:r w:rsidRPr="00372EAF">
        <w:rPr>
          <w:szCs w:val="22"/>
          <w:lang w:eastAsia="ja-JP"/>
        </w:rPr>
        <w:t xml:space="preserve">,” </w:t>
      </w:r>
      <w:r w:rsidRPr="00CA67C9">
        <w:rPr>
          <w:szCs w:val="22"/>
        </w:rPr>
        <w:t>ITU-T SG16 WP3 and ISO/IEC JTC1/SC29/WG11</w:t>
      </w:r>
      <w:r>
        <w:rPr>
          <w:rFonts w:hint="eastAsia"/>
          <w:szCs w:val="22"/>
          <w:lang w:eastAsia="ko-KR"/>
        </w:rPr>
        <w:t xml:space="preserve">, </w:t>
      </w:r>
      <w:r w:rsidRPr="00372EAF">
        <w:rPr>
          <w:szCs w:val="22"/>
          <w:lang w:eastAsia="ja-JP"/>
        </w:rPr>
        <w:t>Document JCTVC-</w:t>
      </w:r>
      <w:r>
        <w:rPr>
          <w:rFonts w:hint="eastAsia"/>
          <w:szCs w:val="22"/>
          <w:lang w:eastAsia="ko-KR"/>
        </w:rPr>
        <w:t>H11</w:t>
      </w:r>
      <w:r w:rsidRPr="00372EAF">
        <w:rPr>
          <w:szCs w:val="22"/>
          <w:lang w:eastAsia="ja-JP"/>
        </w:rPr>
        <w:t xml:space="preserve">00, </w:t>
      </w:r>
      <w:r>
        <w:rPr>
          <w:rFonts w:hint="eastAsia"/>
          <w:szCs w:val="22"/>
          <w:lang w:eastAsia="ko-KR"/>
        </w:rPr>
        <w:t>Feb.</w:t>
      </w:r>
      <w:r w:rsidRPr="00372EAF">
        <w:rPr>
          <w:szCs w:val="22"/>
          <w:lang w:eastAsia="ja-JP"/>
        </w:rPr>
        <w:t xml:space="preserve"> 201</w:t>
      </w:r>
      <w:r>
        <w:rPr>
          <w:rFonts w:hint="eastAsia"/>
          <w:szCs w:val="22"/>
          <w:lang w:eastAsia="ko-KR"/>
        </w:rPr>
        <w:t>2</w:t>
      </w:r>
      <w:r w:rsidRPr="00372EAF">
        <w:rPr>
          <w:szCs w:val="22"/>
          <w:lang w:eastAsia="ja-JP"/>
        </w:rPr>
        <w:t>.</w:t>
      </w:r>
    </w:p>
    <w:p w:rsidR="001F2594" w:rsidRPr="005B217D" w:rsidRDefault="001F2594" w:rsidP="00E11923">
      <w:pPr>
        <w:pStyle w:val="1"/>
        <w:rPr>
          <w:lang w:val="en-CA"/>
        </w:rPr>
      </w:pPr>
      <w:r w:rsidRPr="005B217D">
        <w:rPr>
          <w:lang w:val="en-CA"/>
        </w:rPr>
        <w:t>Patent rights declaration</w:t>
      </w:r>
      <w:r w:rsidR="00B94B06" w:rsidRPr="005B217D">
        <w:rPr>
          <w:lang w:val="en-CA"/>
        </w:rPr>
        <w:t>(s)</w:t>
      </w:r>
    </w:p>
    <w:p w:rsidR="007F1F8B" w:rsidRPr="00553A82" w:rsidRDefault="0070254D" w:rsidP="009234A5">
      <w:pPr>
        <w:jc w:val="both"/>
        <w:rPr>
          <w:szCs w:val="22"/>
          <w:lang w:val="en-CA" w:eastAsia="ko-KR"/>
        </w:rPr>
      </w:pPr>
      <w:r>
        <w:rPr>
          <w:b/>
          <w:szCs w:val="22"/>
          <w:lang w:val="en-CA" w:eastAsia="zh-TW"/>
        </w:rPr>
        <w:t>Samsung Electronics Co. Ltd.</w:t>
      </w:r>
      <w:r>
        <w:rPr>
          <w:rFonts w:hint="eastAsia"/>
          <w:b/>
          <w:szCs w:val="22"/>
          <w:lang w:val="en-CA" w:eastAsia="zh-TW"/>
        </w:rPr>
        <w:t xml:space="preserve"> </w:t>
      </w:r>
      <w:r w:rsidRPr="005B217D">
        <w:rPr>
          <w:b/>
          <w:szCs w:val="22"/>
          <w:lang w:val="en-CA"/>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C804BC" w:rsidRDefault="00824D88" w:rsidP="00C804BC">
      <w:pPr>
        <w:pStyle w:val="1"/>
      </w:pPr>
      <w:r>
        <w:t>WD Text Changes (add</w:t>
      </w:r>
      <w:r>
        <w:rPr>
          <w:rFonts w:hint="eastAsia"/>
          <w:lang w:eastAsia="ko-KR"/>
        </w:rPr>
        <w:t>s</w:t>
      </w:r>
      <w:r w:rsidR="00C804BC" w:rsidRPr="000F6B1E">
        <w:t xml:space="preserve"> marked in yellow)</w:t>
      </w:r>
    </w:p>
    <w:p w:rsidR="001E05D0" w:rsidRDefault="001E05D0" w:rsidP="001E05D0">
      <w:pPr>
        <w:keepNext/>
        <w:keepLines/>
        <w:numPr>
          <w:ilvl w:val="3"/>
          <w:numId w:val="0"/>
        </w:numPr>
        <w:tabs>
          <w:tab w:val="clear" w:pos="360"/>
          <w:tab w:val="clear" w:pos="720"/>
          <w:tab w:val="clear" w:pos="1080"/>
          <w:tab w:val="clear" w:pos="1440"/>
          <w:tab w:val="left" w:pos="794"/>
          <w:tab w:val="num" w:pos="862"/>
          <w:tab w:val="left" w:pos="1191"/>
          <w:tab w:val="left" w:pos="1588"/>
          <w:tab w:val="left" w:pos="1985"/>
        </w:tabs>
        <w:spacing w:before="181"/>
        <w:jc w:val="both"/>
        <w:outlineLvl w:val="3"/>
        <w:rPr>
          <w:rFonts w:eastAsia="맑은 고딕"/>
          <w:b/>
          <w:bCs/>
          <w:sz w:val="20"/>
          <w:lang w:val="en-GB" w:eastAsia="ko-KR"/>
        </w:rPr>
      </w:pPr>
      <w:r>
        <w:rPr>
          <w:rFonts w:eastAsia="맑은 고딕" w:hint="eastAsia"/>
          <w:b/>
          <w:bCs/>
          <w:sz w:val="20"/>
          <w:lang w:val="en-GB" w:eastAsia="ko-KR"/>
        </w:rPr>
        <w:t xml:space="preserve">7.3.2.8  </w:t>
      </w:r>
      <w:r w:rsidRPr="00F51568">
        <w:rPr>
          <w:rFonts w:eastAsia="맑은 고딕"/>
          <w:b/>
          <w:bCs/>
          <w:sz w:val="20"/>
          <w:lang w:val="en-GB"/>
        </w:rPr>
        <w:t xml:space="preserve">Sample adaptive offset </w:t>
      </w:r>
      <w:r>
        <w:rPr>
          <w:rFonts w:eastAsia="맑은 고딕" w:hint="eastAsia"/>
          <w:b/>
          <w:bCs/>
          <w:sz w:val="20"/>
          <w:lang w:val="en-GB" w:eastAsia="ko-KR"/>
        </w:rPr>
        <w:t xml:space="preserve"> VLC </w:t>
      </w:r>
      <w:r w:rsidRPr="00F51568">
        <w:rPr>
          <w:rFonts w:eastAsia="맑은 고딕"/>
          <w:b/>
          <w:bCs/>
          <w:sz w:val="20"/>
          <w:lang w:val="en-GB"/>
        </w:rPr>
        <w:t>syntax</w:t>
      </w:r>
    </w:p>
    <w:tbl>
      <w:tblPr>
        <w:tblW w:w="0" w:type="auto"/>
        <w:jc w:val="center"/>
        <w:tblInd w:w="-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54"/>
        <w:gridCol w:w="1261"/>
      </w:tblGrid>
      <w:tr w:rsidR="002E763B" w:rsidRPr="00FB08DB" w:rsidTr="00796D2D">
        <w:trPr>
          <w:cantSplit/>
          <w:jc w:val="center"/>
        </w:trPr>
        <w:tc>
          <w:tcPr>
            <w:tcW w:w="7554" w:type="dxa"/>
            <w:tcBorders>
              <w:top w:val="single" w:sz="4" w:space="0" w:color="auto"/>
              <w:left w:val="single" w:sz="4" w:space="0" w:color="auto"/>
              <w:bottom w:val="single" w:sz="4" w:space="0" w:color="auto"/>
              <w:right w:val="single" w:sz="4" w:space="0" w:color="auto"/>
            </w:tcBorders>
          </w:tcPr>
          <w:p w:rsidR="002E763B" w:rsidRPr="00FB08DB" w:rsidRDefault="002E763B" w:rsidP="00796D2D">
            <w:pPr>
              <w:pStyle w:val="tablesyntax"/>
              <w:rPr>
                <w:rFonts w:ascii="Times New Roman" w:hAnsi="Times New Roman"/>
                <w:lang w:eastAsia="ko-KR"/>
              </w:rPr>
            </w:pPr>
            <w:r w:rsidRPr="00FB08DB">
              <w:rPr>
                <w:rFonts w:ascii="Times New Roman" w:hAnsi="Times New Roman"/>
                <w:lang w:eastAsia="ko-KR"/>
              </w:rPr>
              <w:t>sao_offset_vlc( rx, ry, cIdx ) {</w:t>
            </w:r>
          </w:p>
        </w:tc>
        <w:tc>
          <w:tcPr>
            <w:tcW w:w="1261" w:type="dxa"/>
            <w:tcBorders>
              <w:top w:val="single" w:sz="4" w:space="0" w:color="auto"/>
              <w:left w:val="single" w:sz="4" w:space="0" w:color="auto"/>
              <w:bottom w:val="single" w:sz="4" w:space="0" w:color="auto"/>
              <w:right w:val="single" w:sz="4" w:space="0" w:color="auto"/>
            </w:tcBorders>
          </w:tcPr>
          <w:p w:rsidR="002E763B" w:rsidRPr="00FB08DB" w:rsidRDefault="002E763B" w:rsidP="00796D2D">
            <w:pPr>
              <w:pStyle w:val="tableheading"/>
            </w:pPr>
            <w:r w:rsidRPr="00FB08DB">
              <w:t>Descriptor</w:t>
            </w:r>
          </w:p>
        </w:tc>
      </w:tr>
      <w:tr w:rsidR="002E763B" w:rsidRPr="00FB08DB" w:rsidTr="00796D2D">
        <w:trPr>
          <w:cantSplit/>
          <w:jc w:val="center"/>
        </w:trPr>
        <w:tc>
          <w:tcPr>
            <w:tcW w:w="7554" w:type="dxa"/>
            <w:tcBorders>
              <w:top w:val="single" w:sz="4" w:space="0" w:color="auto"/>
              <w:left w:val="single" w:sz="4" w:space="0" w:color="auto"/>
              <w:bottom w:val="single" w:sz="4" w:space="0" w:color="auto"/>
              <w:right w:val="single" w:sz="4" w:space="0" w:color="auto"/>
            </w:tcBorders>
          </w:tcPr>
          <w:p w:rsidR="002E763B" w:rsidRPr="00FB08DB" w:rsidRDefault="002E763B" w:rsidP="00796D2D">
            <w:pPr>
              <w:pStyle w:val="tablesyntax"/>
              <w:rPr>
                <w:rFonts w:ascii="Times New Roman" w:hAnsi="Times New Roman" w:hint="eastAsia"/>
                <w:lang w:eastAsia="ko-KR"/>
              </w:rPr>
            </w:pPr>
            <w:r w:rsidRPr="00FB08DB">
              <w:rPr>
                <w:lang w:eastAsia="ko-KR"/>
              </w:rPr>
              <w:tab/>
            </w:r>
            <w:r w:rsidRPr="00FB08DB">
              <w:rPr>
                <w:rFonts w:ascii="Times New Roman" w:hAnsi="Times New Roman"/>
                <w:b/>
                <w:lang w:eastAsia="ko-KR"/>
              </w:rPr>
              <w:t>sao_type_idx</w:t>
            </w:r>
            <w:r w:rsidRPr="00FB08DB">
              <w:rPr>
                <w:rFonts w:ascii="Times New Roman" w:hAnsi="Times New Roman"/>
                <w:lang w:eastAsia="ko-KR"/>
              </w:rPr>
              <w:t>[ cIdx ][ rx ][ ry ]</w:t>
            </w:r>
          </w:p>
        </w:tc>
        <w:tc>
          <w:tcPr>
            <w:tcW w:w="1261" w:type="dxa"/>
            <w:tcBorders>
              <w:top w:val="single" w:sz="4" w:space="0" w:color="auto"/>
              <w:left w:val="single" w:sz="4" w:space="0" w:color="auto"/>
              <w:bottom w:val="single" w:sz="4" w:space="0" w:color="auto"/>
              <w:right w:val="single" w:sz="4" w:space="0" w:color="auto"/>
            </w:tcBorders>
          </w:tcPr>
          <w:p w:rsidR="002E763B" w:rsidRPr="00FB08DB" w:rsidRDefault="002E763B" w:rsidP="00796D2D">
            <w:pPr>
              <w:pStyle w:val="tableheading"/>
            </w:pPr>
            <w:r w:rsidRPr="00FB08DB">
              <w:rPr>
                <w:rFonts w:eastAsia="PMingLiU" w:hint="eastAsia"/>
                <w:b w:val="0"/>
                <w:lang w:eastAsia="zh-TW"/>
              </w:rPr>
              <w:t>ue(v)</w:t>
            </w:r>
          </w:p>
        </w:tc>
      </w:tr>
      <w:tr w:rsidR="002E763B" w:rsidRPr="00FB08DB" w:rsidTr="00796D2D">
        <w:trPr>
          <w:cantSplit/>
          <w:jc w:val="center"/>
        </w:trPr>
        <w:tc>
          <w:tcPr>
            <w:tcW w:w="7554" w:type="dxa"/>
            <w:tcBorders>
              <w:top w:val="single" w:sz="4" w:space="0" w:color="auto"/>
              <w:left w:val="single" w:sz="4" w:space="0" w:color="auto"/>
              <w:bottom w:val="single" w:sz="4" w:space="0" w:color="auto"/>
              <w:right w:val="single" w:sz="4" w:space="0" w:color="auto"/>
            </w:tcBorders>
          </w:tcPr>
          <w:p w:rsidR="002E763B" w:rsidRPr="00FB08DB" w:rsidRDefault="002E763B" w:rsidP="00796D2D">
            <w:pPr>
              <w:pStyle w:val="tablesyntax"/>
              <w:rPr>
                <w:rFonts w:ascii="Times New Roman" w:hAnsi="Times New Roman"/>
                <w:lang w:eastAsia="ko-KR"/>
              </w:rPr>
            </w:pPr>
            <w:r w:rsidRPr="00FB08DB">
              <w:rPr>
                <w:lang w:eastAsia="ko-KR"/>
              </w:rPr>
              <w:tab/>
            </w:r>
            <w:r w:rsidRPr="00FB08DB">
              <w:rPr>
                <w:rFonts w:ascii="Times New Roman" w:hAnsi="Times New Roman"/>
                <w:lang w:eastAsia="ko-KR"/>
              </w:rPr>
              <w:t>if( sao_type_idx[ cIdx ][ rx ][ ry ] = =5 ) {</w:t>
            </w:r>
          </w:p>
        </w:tc>
        <w:tc>
          <w:tcPr>
            <w:tcW w:w="1261" w:type="dxa"/>
            <w:tcBorders>
              <w:top w:val="single" w:sz="4" w:space="0" w:color="auto"/>
              <w:left w:val="single" w:sz="4" w:space="0" w:color="auto"/>
              <w:bottom w:val="single" w:sz="4" w:space="0" w:color="auto"/>
              <w:right w:val="single" w:sz="4" w:space="0" w:color="auto"/>
            </w:tcBorders>
          </w:tcPr>
          <w:p w:rsidR="002E763B" w:rsidRPr="00FB08DB" w:rsidRDefault="002E763B" w:rsidP="00796D2D">
            <w:pPr>
              <w:pStyle w:val="tableheading"/>
              <w:rPr>
                <w:b w:val="0"/>
              </w:rPr>
            </w:pPr>
          </w:p>
        </w:tc>
      </w:tr>
      <w:tr w:rsidR="002E763B" w:rsidRPr="00FB08DB" w:rsidTr="00796D2D">
        <w:trPr>
          <w:cantSplit/>
          <w:jc w:val="center"/>
        </w:trPr>
        <w:tc>
          <w:tcPr>
            <w:tcW w:w="7554" w:type="dxa"/>
            <w:tcBorders>
              <w:top w:val="single" w:sz="4" w:space="0" w:color="auto"/>
              <w:left w:val="single" w:sz="4" w:space="0" w:color="auto"/>
              <w:bottom w:val="single" w:sz="4" w:space="0" w:color="auto"/>
              <w:right w:val="single" w:sz="4" w:space="0" w:color="auto"/>
            </w:tcBorders>
          </w:tcPr>
          <w:p w:rsidR="002E763B" w:rsidRPr="00FB08DB" w:rsidRDefault="002E763B" w:rsidP="00796D2D">
            <w:pPr>
              <w:pStyle w:val="tablesyntax"/>
              <w:rPr>
                <w:rFonts w:ascii="Times New Roman" w:hAnsi="Times New Roman" w:hint="eastAsia"/>
                <w:lang w:eastAsia="ko-KR"/>
              </w:rPr>
            </w:pPr>
            <w:r w:rsidRPr="00FB08DB">
              <w:rPr>
                <w:rFonts w:ascii="Times New Roman" w:hAnsi="Times New Roman"/>
                <w:lang w:eastAsia="ko-KR"/>
              </w:rPr>
              <w:tab/>
            </w:r>
            <w:r w:rsidRPr="00FB08DB">
              <w:rPr>
                <w:lang w:eastAsia="ko-KR"/>
              </w:rPr>
              <w:tab/>
            </w:r>
            <w:r w:rsidRPr="00FB08DB">
              <w:rPr>
                <w:rFonts w:ascii="Times New Roman" w:hAnsi="Times New Roman"/>
                <w:b/>
                <w:lang w:eastAsia="ko-KR"/>
              </w:rPr>
              <w:t>sao_band_position</w:t>
            </w:r>
            <w:r w:rsidRPr="00FB08DB">
              <w:rPr>
                <w:rFonts w:ascii="Times New Roman" w:hAnsi="Times New Roman"/>
                <w:lang w:eastAsia="ko-KR"/>
              </w:rPr>
              <w:t>[ cIdx ][ rx ][ ry ]</w:t>
            </w:r>
          </w:p>
        </w:tc>
        <w:tc>
          <w:tcPr>
            <w:tcW w:w="1261" w:type="dxa"/>
            <w:tcBorders>
              <w:top w:val="single" w:sz="4" w:space="0" w:color="auto"/>
              <w:left w:val="single" w:sz="4" w:space="0" w:color="auto"/>
              <w:bottom w:val="single" w:sz="4" w:space="0" w:color="auto"/>
              <w:right w:val="single" w:sz="4" w:space="0" w:color="auto"/>
            </w:tcBorders>
          </w:tcPr>
          <w:p w:rsidR="002E763B" w:rsidRPr="00FB08DB" w:rsidRDefault="002E763B" w:rsidP="00796D2D">
            <w:pPr>
              <w:pStyle w:val="tableheading"/>
            </w:pPr>
            <w:r w:rsidRPr="00FB08DB">
              <w:rPr>
                <w:rFonts w:eastAsia="PMingLiU" w:hint="eastAsia"/>
                <w:b w:val="0"/>
                <w:lang w:eastAsia="zh-TW"/>
              </w:rPr>
              <w:t>u(5)</w:t>
            </w:r>
          </w:p>
        </w:tc>
      </w:tr>
      <w:tr w:rsidR="002E763B" w:rsidRPr="00FB08DB" w:rsidTr="00796D2D">
        <w:trPr>
          <w:cantSplit/>
          <w:jc w:val="center"/>
        </w:trPr>
        <w:tc>
          <w:tcPr>
            <w:tcW w:w="7554" w:type="dxa"/>
            <w:tcBorders>
              <w:top w:val="single" w:sz="4" w:space="0" w:color="auto"/>
              <w:left w:val="single" w:sz="4" w:space="0" w:color="auto"/>
              <w:bottom w:val="single" w:sz="4" w:space="0" w:color="auto"/>
              <w:right w:val="single" w:sz="4" w:space="0" w:color="auto"/>
            </w:tcBorders>
          </w:tcPr>
          <w:p w:rsidR="002E763B" w:rsidRPr="00FB08DB" w:rsidRDefault="002E763B" w:rsidP="00796D2D">
            <w:pPr>
              <w:pStyle w:val="tablesyntax"/>
              <w:rPr>
                <w:rFonts w:ascii="Times New Roman" w:hAnsi="Times New Roman"/>
                <w:lang w:eastAsia="ko-KR"/>
              </w:rPr>
            </w:pPr>
            <w:r w:rsidRPr="00FB08DB">
              <w:rPr>
                <w:rFonts w:ascii="Times New Roman" w:hAnsi="Times New Roman"/>
                <w:lang w:eastAsia="ko-KR"/>
              </w:rPr>
              <w:tab/>
            </w:r>
            <w:r w:rsidRPr="00FB08DB">
              <w:rPr>
                <w:lang w:eastAsia="ko-KR"/>
              </w:rPr>
              <w:tab/>
            </w:r>
            <w:r w:rsidRPr="00FB08DB">
              <w:rPr>
                <w:rFonts w:ascii="Times New Roman" w:hAnsi="Times New Roman"/>
                <w:lang w:eastAsia="ko-KR"/>
              </w:rPr>
              <w:t>for( i = 0; i &lt; 4; i++ )</w:t>
            </w:r>
          </w:p>
        </w:tc>
        <w:tc>
          <w:tcPr>
            <w:tcW w:w="1261" w:type="dxa"/>
            <w:tcBorders>
              <w:top w:val="single" w:sz="4" w:space="0" w:color="auto"/>
              <w:left w:val="single" w:sz="4" w:space="0" w:color="auto"/>
              <w:bottom w:val="single" w:sz="4" w:space="0" w:color="auto"/>
              <w:right w:val="single" w:sz="4" w:space="0" w:color="auto"/>
            </w:tcBorders>
          </w:tcPr>
          <w:p w:rsidR="002E763B" w:rsidRPr="00FB08DB" w:rsidRDefault="002E763B" w:rsidP="00796D2D">
            <w:pPr>
              <w:pStyle w:val="tableheading"/>
              <w:rPr>
                <w:rFonts w:eastAsia="PMingLiU" w:hint="eastAsia"/>
                <w:b w:val="0"/>
                <w:lang w:eastAsia="zh-TW"/>
              </w:rPr>
            </w:pPr>
          </w:p>
        </w:tc>
      </w:tr>
      <w:tr w:rsidR="002E763B" w:rsidRPr="00FB08DB" w:rsidTr="00796D2D">
        <w:trPr>
          <w:cantSplit/>
          <w:jc w:val="center"/>
        </w:trPr>
        <w:tc>
          <w:tcPr>
            <w:tcW w:w="7554" w:type="dxa"/>
            <w:tcBorders>
              <w:top w:val="single" w:sz="4" w:space="0" w:color="auto"/>
              <w:left w:val="single" w:sz="4" w:space="0" w:color="auto"/>
              <w:bottom w:val="single" w:sz="4" w:space="0" w:color="auto"/>
              <w:right w:val="single" w:sz="4" w:space="0" w:color="auto"/>
            </w:tcBorders>
          </w:tcPr>
          <w:p w:rsidR="002E763B" w:rsidRPr="00FB08DB" w:rsidRDefault="002E763B" w:rsidP="00796D2D">
            <w:pPr>
              <w:pStyle w:val="tablesyntax"/>
              <w:rPr>
                <w:rFonts w:ascii="Times New Roman" w:hAnsi="Times New Roman"/>
                <w:lang w:eastAsia="ko-KR"/>
              </w:rPr>
            </w:pPr>
            <w:r w:rsidRPr="00FB08DB">
              <w:rPr>
                <w:lang w:eastAsia="ko-KR"/>
              </w:rPr>
              <w:tab/>
            </w:r>
            <w:r w:rsidRPr="00FB08DB">
              <w:rPr>
                <w:lang w:eastAsia="ko-KR"/>
              </w:rPr>
              <w:tab/>
            </w:r>
            <w:r w:rsidRPr="00FB08DB">
              <w:rPr>
                <w:lang w:eastAsia="ko-KR"/>
              </w:rPr>
              <w:tab/>
            </w:r>
            <w:r w:rsidRPr="00FB08DB">
              <w:rPr>
                <w:b/>
                <w:lang w:eastAsia="ko-KR"/>
              </w:rPr>
              <w:t>sao_offset</w:t>
            </w:r>
            <w:r w:rsidRPr="00FB08DB">
              <w:rPr>
                <w:lang w:eastAsia="ko-KR"/>
              </w:rPr>
              <w:t>[ cIdx ][ rx][ ry ][ i ]</w:t>
            </w:r>
          </w:p>
        </w:tc>
        <w:tc>
          <w:tcPr>
            <w:tcW w:w="1261" w:type="dxa"/>
            <w:tcBorders>
              <w:top w:val="single" w:sz="4" w:space="0" w:color="auto"/>
              <w:left w:val="single" w:sz="4" w:space="0" w:color="auto"/>
              <w:bottom w:val="single" w:sz="4" w:space="0" w:color="auto"/>
              <w:right w:val="single" w:sz="4" w:space="0" w:color="auto"/>
            </w:tcBorders>
          </w:tcPr>
          <w:p w:rsidR="002E763B" w:rsidRPr="00FB08DB" w:rsidRDefault="002E763B" w:rsidP="00796D2D">
            <w:pPr>
              <w:pStyle w:val="tableheading"/>
              <w:rPr>
                <w:rFonts w:eastAsia="PMingLiU" w:hint="eastAsia"/>
                <w:b w:val="0"/>
                <w:lang w:eastAsia="zh-TW"/>
              </w:rPr>
            </w:pPr>
            <w:r w:rsidRPr="00FB08DB">
              <w:rPr>
                <w:rFonts w:eastAsia="PMingLiU" w:hint="eastAsia"/>
                <w:b w:val="0"/>
                <w:lang w:eastAsia="zh-TW"/>
              </w:rPr>
              <w:t>se(v)</w:t>
            </w:r>
          </w:p>
        </w:tc>
      </w:tr>
      <w:tr w:rsidR="002E763B" w:rsidRPr="00FB08DB" w:rsidTr="00796D2D">
        <w:trPr>
          <w:cantSplit/>
          <w:jc w:val="center"/>
        </w:trPr>
        <w:tc>
          <w:tcPr>
            <w:tcW w:w="7554" w:type="dxa"/>
            <w:tcBorders>
              <w:top w:val="single" w:sz="4" w:space="0" w:color="auto"/>
              <w:left w:val="single" w:sz="4" w:space="0" w:color="auto"/>
              <w:bottom w:val="single" w:sz="4" w:space="0" w:color="auto"/>
              <w:right w:val="single" w:sz="4" w:space="0" w:color="auto"/>
            </w:tcBorders>
          </w:tcPr>
          <w:p w:rsidR="002E763B" w:rsidRPr="00FB08DB" w:rsidRDefault="002E763B" w:rsidP="00796D2D">
            <w:pPr>
              <w:pStyle w:val="tablesyntax"/>
              <w:rPr>
                <w:rFonts w:ascii="Times New Roman" w:hAnsi="Times New Roman"/>
                <w:lang w:eastAsia="ko-KR"/>
              </w:rPr>
            </w:pPr>
            <w:r w:rsidRPr="00FB08DB">
              <w:rPr>
                <w:lang w:eastAsia="ko-KR"/>
              </w:rPr>
              <w:tab/>
              <w:t xml:space="preserve">} else </w:t>
            </w:r>
            <w:r w:rsidRPr="00FB08DB">
              <w:rPr>
                <w:rFonts w:ascii="Times New Roman" w:hAnsi="Times New Roman"/>
                <w:lang w:eastAsia="ko-KR"/>
              </w:rPr>
              <w:t>if( sao_type_idx[ cIdx ][ rx ][ ry ] != 0 )</w:t>
            </w:r>
          </w:p>
        </w:tc>
        <w:tc>
          <w:tcPr>
            <w:tcW w:w="1261" w:type="dxa"/>
            <w:tcBorders>
              <w:top w:val="single" w:sz="4" w:space="0" w:color="auto"/>
              <w:left w:val="single" w:sz="4" w:space="0" w:color="auto"/>
              <w:bottom w:val="single" w:sz="4" w:space="0" w:color="auto"/>
              <w:right w:val="single" w:sz="4" w:space="0" w:color="auto"/>
            </w:tcBorders>
          </w:tcPr>
          <w:p w:rsidR="002E763B" w:rsidRPr="00FB08DB" w:rsidRDefault="002E763B" w:rsidP="00796D2D">
            <w:pPr>
              <w:pStyle w:val="tableheading"/>
              <w:rPr>
                <w:b w:val="0"/>
              </w:rPr>
            </w:pPr>
          </w:p>
        </w:tc>
      </w:tr>
      <w:tr w:rsidR="002E763B" w:rsidRPr="00FB08DB" w:rsidTr="00796D2D">
        <w:trPr>
          <w:cantSplit/>
          <w:jc w:val="center"/>
        </w:trPr>
        <w:tc>
          <w:tcPr>
            <w:tcW w:w="7554" w:type="dxa"/>
            <w:tcBorders>
              <w:top w:val="single" w:sz="4" w:space="0" w:color="auto"/>
              <w:left w:val="single" w:sz="4" w:space="0" w:color="auto"/>
              <w:bottom w:val="single" w:sz="4" w:space="0" w:color="auto"/>
              <w:right w:val="single" w:sz="4" w:space="0" w:color="auto"/>
            </w:tcBorders>
          </w:tcPr>
          <w:p w:rsidR="002E763B" w:rsidRPr="00FB08DB" w:rsidRDefault="002E763B" w:rsidP="00796D2D">
            <w:pPr>
              <w:pStyle w:val="tablesyntax"/>
              <w:rPr>
                <w:rFonts w:ascii="Times New Roman" w:hAnsi="Times New Roman"/>
                <w:lang w:eastAsia="ko-KR"/>
              </w:rPr>
            </w:pPr>
            <w:r w:rsidRPr="00FB08DB">
              <w:rPr>
                <w:rFonts w:ascii="Times New Roman" w:hAnsi="Times New Roman"/>
                <w:lang w:eastAsia="ko-KR"/>
              </w:rPr>
              <w:tab/>
            </w:r>
            <w:r w:rsidRPr="00FB08DB">
              <w:rPr>
                <w:lang w:eastAsia="ko-KR"/>
              </w:rPr>
              <w:tab/>
            </w:r>
            <w:r w:rsidRPr="00FB08DB">
              <w:rPr>
                <w:rFonts w:ascii="Times New Roman" w:hAnsi="Times New Roman"/>
                <w:lang w:eastAsia="ko-KR"/>
              </w:rPr>
              <w:t>for( i = 0; i &lt; 4; i++ )</w:t>
            </w:r>
          </w:p>
        </w:tc>
        <w:tc>
          <w:tcPr>
            <w:tcW w:w="1261" w:type="dxa"/>
            <w:tcBorders>
              <w:top w:val="single" w:sz="4" w:space="0" w:color="auto"/>
              <w:left w:val="single" w:sz="4" w:space="0" w:color="auto"/>
              <w:bottom w:val="single" w:sz="4" w:space="0" w:color="auto"/>
              <w:right w:val="single" w:sz="4" w:space="0" w:color="auto"/>
            </w:tcBorders>
          </w:tcPr>
          <w:p w:rsidR="002E763B" w:rsidRPr="00FB08DB" w:rsidRDefault="002E763B" w:rsidP="00796D2D">
            <w:pPr>
              <w:pStyle w:val="tableheading"/>
            </w:pPr>
          </w:p>
        </w:tc>
      </w:tr>
      <w:tr w:rsidR="002E763B" w:rsidRPr="00FB08DB" w:rsidTr="00796D2D">
        <w:trPr>
          <w:cantSplit/>
          <w:jc w:val="center"/>
        </w:trPr>
        <w:tc>
          <w:tcPr>
            <w:tcW w:w="7554" w:type="dxa"/>
            <w:tcBorders>
              <w:top w:val="single" w:sz="4" w:space="0" w:color="auto"/>
              <w:left w:val="single" w:sz="4" w:space="0" w:color="auto"/>
              <w:bottom w:val="single" w:sz="4" w:space="0" w:color="auto"/>
              <w:right w:val="single" w:sz="4" w:space="0" w:color="auto"/>
            </w:tcBorders>
          </w:tcPr>
          <w:p w:rsidR="002E763B" w:rsidRPr="004A0D01" w:rsidRDefault="002E763B" w:rsidP="00796D2D">
            <w:pPr>
              <w:pStyle w:val="tablesyntax"/>
              <w:rPr>
                <w:highlight w:val="yellow"/>
                <w:lang w:eastAsia="ko-KR"/>
              </w:rPr>
            </w:pPr>
            <w:r w:rsidRPr="004A0D01">
              <w:rPr>
                <w:rFonts w:hint="eastAsia"/>
                <w:highlight w:val="yellow"/>
                <w:lang w:eastAsia="ko-KR"/>
              </w:rPr>
              <w:t xml:space="preserve">       if( i == 0 ||  i == 3 )</w:t>
            </w:r>
          </w:p>
        </w:tc>
        <w:tc>
          <w:tcPr>
            <w:tcW w:w="1261" w:type="dxa"/>
            <w:tcBorders>
              <w:top w:val="single" w:sz="4" w:space="0" w:color="auto"/>
              <w:left w:val="single" w:sz="4" w:space="0" w:color="auto"/>
              <w:bottom w:val="single" w:sz="4" w:space="0" w:color="auto"/>
              <w:right w:val="single" w:sz="4" w:space="0" w:color="auto"/>
            </w:tcBorders>
          </w:tcPr>
          <w:p w:rsidR="002E763B" w:rsidRPr="004A0D01" w:rsidRDefault="002E763B" w:rsidP="00796D2D">
            <w:pPr>
              <w:pStyle w:val="tableheading"/>
              <w:rPr>
                <w:rFonts w:eastAsia="PMingLiU"/>
                <w:b w:val="0"/>
                <w:highlight w:val="yellow"/>
                <w:lang w:eastAsia="zh-TW"/>
              </w:rPr>
            </w:pPr>
          </w:p>
        </w:tc>
      </w:tr>
      <w:tr w:rsidR="002E763B" w:rsidRPr="00FB08DB" w:rsidTr="00796D2D">
        <w:trPr>
          <w:cantSplit/>
          <w:jc w:val="center"/>
        </w:trPr>
        <w:tc>
          <w:tcPr>
            <w:tcW w:w="7554" w:type="dxa"/>
            <w:tcBorders>
              <w:top w:val="single" w:sz="4" w:space="0" w:color="auto"/>
              <w:left w:val="single" w:sz="4" w:space="0" w:color="auto"/>
              <w:bottom w:val="single" w:sz="4" w:space="0" w:color="auto"/>
              <w:right w:val="single" w:sz="4" w:space="0" w:color="auto"/>
            </w:tcBorders>
          </w:tcPr>
          <w:p w:rsidR="002E763B" w:rsidRPr="004A0D01" w:rsidRDefault="002E763B" w:rsidP="00796D2D">
            <w:pPr>
              <w:pStyle w:val="tablesyntax"/>
              <w:rPr>
                <w:highlight w:val="yellow"/>
                <w:lang w:eastAsia="ko-KR"/>
              </w:rPr>
            </w:pPr>
            <w:r w:rsidRPr="004A0D01">
              <w:rPr>
                <w:rFonts w:hint="eastAsia"/>
                <w:highlight w:val="yellow"/>
                <w:lang w:eastAsia="ko-KR"/>
              </w:rPr>
              <w:t xml:space="preserve">          </w:t>
            </w:r>
            <w:r w:rsidRPr="004A0D01">
              <w:rPr>
                <w:b/>
                <w:highlight w:val="yellow"/>
                <w:lang w:eastAsia="ko-KR"/>
              </w:rPr>
              <w:t>sao_offset</w:t>
            </w:r>
            <w:r w:rsidRPr="004A0D01">
              <w:rPr>
                <w:highlight w:val="yellow"/>
                <w:lang w:eastAsia="ko-KR"/>
              </w:rPr>
              <w:t>[ cIdx ][ rx][ ry ][ i ]</w:t>
            </w:r>
          </w:p>
        </w:tc>
        <w:tc>
          <w:tcPr>
            <w:tcW w:w="1261" w:type="dxa"/>
            <w:tcBorders>
              <w:top w:val="single" w:sz="4" w:space="0" w:color="auto"/>
              <w:left w:val="single" w:sz="4" w:space="0" w:color="auto"/>
              <w:bottom w:val="single" w:sz="4" w:space="0" w:color="auto"/>
              <w:right w:val="single" w:sz="4" w:space="0" w:color="auto"/>
            </w:tcBorders>
          </w:tcPr>
          <w:p w:rsidR="002E763B" w:rsidRPr="004A0D01" w:rsidRDefault="002E763B" w:rsidP="00796D2D">
            <w:pPr>
              <w:pStyle w:val="tableheading"/>
              <w:rPr>
                <w:rFonts w:eastAsiaTheme="minorEastAsia" w:hint="eastAsia"/>
                <w:b w:val="0"/>
                <w:highlight w:val="yellow"/>
                <w:lang w:eastAsia="ko-KR"/>
              </w:rPr>
            </w:pPr>
            <w:r w:rsidRPr="004A0D01">
              <w:rPr>
                <w:rFonts w:eastAsiaTheme="minorEastAsia" w:hint="eastAsia"/>
                <w:b w:val="0"/>
                <w:highlight w:val="yellow"/>
                <w:lang w:eastAsia="ko-KR"/>
              </w:rPr>
              <w:t>se(v)</w:t>
            </w:r>
          </w:p>
        </w:tc>
      </w:tr>
      <w:tr w:rsidR="002E763B" w:rsidRPr="00FB08DB" w:rsidTr="00796D2D">
        <w:trPr>
          <w:cantSplit/>
          <w:jc w:val="center"/>
        </w:trPr>
        <w:tc>
          <w:tcPr>
            <w:tcW w:w="7554" w:type="dxa"/>
            <w:tcBorders>
              <w:top w:val="single" w:sz="4" w:space="0" w:color="auto"/>
              <w:left w:val="single" w:sz="4" w:space="0" w:color="auto"/>
              <w:bottom w:val="single" w:sz="4" w:space="0" w:color="auto"/>
              <w:right w:val="single" w:sz="4" w:space="0" w:color="auto"/>
            </w:tcBorders>
          </w:tcPr>
          <w:p w:rsidR="002E763B" w:rsidRPr="004A0D01" w:rsidRDefault="002E763B" w:rsidP="00796D2D">
            <w:pPr>
              <w:pStyle w:val="tablesyntax"/>
              <w:rPr>
                <w:highlight w:val="yellow"/>
                <w:lang w:eastAsia="ko-KR"/>
              </w:rPr>
            </w:pPr>
            <w:r w:rsidRPr="004A0D01">
              <w:rPr>
                <w:rFonts w:hint="eastAsia"/>
                <w:highlight w:val="yellow"/>
                <w:lang w:eastAsia="ko-KR"/>
              </w:rPr>
              <w:t xml:space="preserve">       else</w:t>
            </w:r>
          </w:p>
        </w:tc>
        <w:tc>
          <w:tcPr>
            <w:tcW w:w="1261" w:type="dxa"/>
            <w:tcBorders>
              <w:top w:val="single" w:sz="4" w:space="0" w:color="auto"/>
              <w:left w:val="single" w:sz="4" w:space="0" w:color="auto"/>
              <w:bottom w:val="single" w:sz="4" w:space="0" w:color="auto"/>
              <w:right w:val="single" w:sz="4" w:space="0" w:color="auto"/>
            </w:tcBorders>
          </w:tcPr>
          <w:p w:rsidR="002E763B" w:rsidRPr="004A0D01" w:rsidRDefault="002E763B" w:rsidP="00796D2D">
            <w:pPr>
              <w:pStyle w:val="tableheading"/>
              <w:rPr>
                <w:rFonts w:eastAsia="PMingLiU"/>
                <w:b w:val="0"/>
                <w:highlight w:val="yellow"/>
                <w:lang w:eastAsia="zh-TW"/>
              </w:rPr>
            </w:pPr>
          </w:p>
        </w:tc>
      </w:tr>
      <w:tr w:rsidR="002E763B" w:rsidRPr="00FB08DB" w:rsidTr="00796D2D">
        <w:trPr>
          <w:cantSplit/>
          <w:jc w:val="center"/>
        </w:trPr>
        <w:tc>
          <w:tcPr>
            <w:tcW w:w="7554" w:type="dxa"/>
            <w:tcBorders>
              <w:top w:val="single" w:sz="4" w:space="0" w:color="auto"/>
              <w:left w:val="single" w:sz="4" w:space="0" w:color="auto"/>
              <w:bottom w:val="single" w:sz="4" w:space="0" w:color="auto"/>
              <w:right w:val="single" w:sz="4" w:space="0" w:color="auto"/>
            </w:tcBorders>
          </w:tcPr>
          <w:p w:rsidR="002E763B" w:rsidRPr="00FB08DB" w:rsidRDefault="002E763B" w:rsidP="002E763B">
            <w:pPr>
              <w:pStyle w:val="tablesyntax"/>
              <w:tabs>
                <w:tab w:val="clear" w:pos="648"/>
                <w:tab w:val="clear" w:pos="864"/>
                <w:tab w:val="left" w:pos="955"/>
              </w:tabs>
              <w:rPr>
                <w:rFonts w:ascii="Times New Roman" w:hAnsi="Times New Roman"/>
                <w:lang w:eastAsia="ko-KR"/>
              </w:rPr>
            </w:pPr>
            <w:r w:rsidRPr="00FB08DB">
              <w:rPr>
                <w:lang w:eastAsia="ko-KR"/>
              </w:rPr>
              <w:tab/>
            </w:r>
            <w:r w:rsidRPr="00FB08DB">
              <w:rPr>
                <w:lang w:eastAsia="ko-KR"/>
              </w:rPr>
              <w:tab/>
            </w:r>
            <w:r w:rsidRPr="00FB08DB">
              <w:rPr>
                <w:lang w:eastAsia="ko-KR"/>
              </w:rPr>
              <w:tab/>
            </w:r>
            <w:r w:rsidRPr="00FB08DB">
              <w:rPr>
                <w:b/>
                <w:lang w:eastAsia="ko-KR"/>
              </w:rPr>
              <w:t>sao_offset</w:t>
            </w:r>
            <w:r w:rsidRPr="00FB08DB">
              <w:rPr>
                <w:lang w:eastAsia="ko-KR"/>
              </w:rPr>
              <w:t>[ cIdx ][ rx][ ry ][ i ]</w:t>
            </w:r>
          </w:p>
        </w:tc>
        <w:tc>
          <w:tcPr>
            <w:tcW w:w="1261" w:type="dxa"/>
            <w:tcBorders>
              <w:top w:val="single" w:sz="4" w:space="0" w:color="auto"/>
              <w:left w:val="single" w:sz="4" w:space="0" w:color="auto"/>
              <w:bottom w:val="single" w:sz="4" w:space="0" w:color="auto"/>
              <w:right w:val="single" w:sz="4" w:space="0" w:color="auto"/>
            </w:tcBorders>
          </w:tcPr>
          <w:p w:rsidR="002E763B" w:rsidRPr="00FB08DB" w:rsidRDefault="002E763B" w:rsidP="00796D2D">
            <w:pPr>
              <w:pStyle w:val="tableheading"/>
            </w:pPr>
            <w:r w:rsidRPr="00FB08DB">
              <w:rPr>
                <w:rFonts w:eastAsia="PMingLiU"/>
                <w:b w:val="0"/>
                <w:lang w:eastAsia="zh-TW"/>
              </w:rPr>
              <w:t>u</w:t>
            </w:r>
            <w:r w:rsidRPr="00FB08DB">
              <w:rPr>
                <w:rFonts w:eastAsia="PMingLiU" w:hint="eastAsia"/>
                <w:b w:val="0"/>
                <w:lang w:eastAsia="zh-TW"/>
              </w:rPr>
              <w:t>e(v)</w:t>
            </w:r>
          </w:p>
        </w:tc>
      </w:tr>
      <w:tr w:rsidR="002E763B" w:rsidRPr="00FB08DB" w:rsidTr="00796D2D">
        <w:trPr>
          <w:cantSplit/>
          <w:jc w:val="center"/>
        </w:trPr>
        <w:tc>
          <w:tcPr>
            <w:tcW w:w="7554" w:type="dxa"/>
            <w:tcBorders>
              <w:top w:val="single" w:sz="4" w:space="0" w:color="auto"/>
              <w:left w:val="single" w:sz="4" w:space="0" w:color="auto"/>
              <w:bottom w:val="single" w:sz="4" w:space="0" w:color="auto"/>
              <w:right w:val="single" w:sz="4" w:space="0" w:color="auto"/>
            </w:tcBorders>
          </w:tcPr>
          <w:p w:rsidR="002E763B" w:rsidRPr="00FB08DB" w:rsidRDefault="002E763B" w:rsidP="00796D2D">
            <w:pPr>
              <w:pStyle w:val="tablesyntax"/>
              <w:rPr>
                <w:rFonts w:ascii="Times New Roman" w:hAnsi="Times New Roman"/>
                <w:lang w:eastAsia="ko-KR"/>
              </w:rPr>
            </w:pPr>
            <w:r w:rsidRPr="00FB08DB">
              <w:rPr>
                <w:rFonts w:ascii="Times New Roman" w:hAnsi="Times New Roman"/>
                <w:lang w:eastAsia="ko-KR"/>
              </w:rPr>
              <w:t>}</w:t>
            </w:r>
          </w:p>
        </w:tc>
        <w:tc>
          <w:tcPr>
            <w:tcW w:w="1261" w:type="dxa"/>
            <w:tcBorders>
              <w:top w:val="single" w:sz="4" w:space="0" w:color="auto"/>
              <w:left w:val="single" w:sz="4" w:space="0" w:color="auto"/>
              <w:bottom w:val="single" w:sz="4" w:space="0" w:color="auto"/>
              <w:right w:val="single" w:sz="4" w:space="0" w:color="auto"/>
            </w:tcBorders>
          </w:tcPr>
          <w:p w:rsidR="002E763B" w:rsidRPr="00FB08DB" w:rsidRDefault="002E763B" w:rsidP="00796D2D">
            <w:pPr>
              <w:pStyle w:val="tableheading"/>
            </w:pPr>
          </w:p>
        </w:tc>
      </w:tr>
    </w:tbl>
    <w:p w:rsidR="001E05D0" w:rsidRPr="00F51568" w:rsidRDefault="001E05D0" w:rsidP="001E05D0">
      <w:pPr>
        <w:rPr>
          <w:lang w:val="en-GB" w:eastAsia="ko-KR"/>
        </w:rPr>
      </w:pPr>
    </w:p>
    <w:p w:rsidR="001E05D0" w:rsidRDefault="009C089E" w:rsidP="001E05D0">
      <w:pPr>
        <w:keepNext/>
        <w:keepLines/>
        <w:numPr>
          <w:ilvl w:val="3"/>
          <w:numId w:val="0"/>
        </w:numPr>
        <w:tabs>
          <w:tab w:val="clear" w:pos="360"/>
          <w:tab w:val="clear" w:pos="720"/>
          <w:tab w:val="clear" w:pos="1080"/>
          <w:tab w:val="clear" w:pos="1440"/>
          <w:tab w:val="left" w:pos="794"/>
          <w:tab w:val="num" w:pos="862"/>
          <w:tab w:val="left" w:pos="1191"/>
          <w:tab w:val="left" w:pos="1588"/>
          <w:tab w:val="left" w:pos="1985"/>
        </w:tabs>
        <w:spacing w:before="181"/>
        <w:jc w:val="both"/>
        <w:outlineLvl w:val="3"/>
        <w:rPr>
          <w:rFonts w:eastAsia="맑은 고딕"/>
          <w:b/>
          <w:bCs/>
          <w:sz w:val="20"/>
          <w:lang w:val="en-GB" w:eastAsia="ko-KR"/>
        </w:rPr>
      </w:pPr>
      <w:r>
        <w:rPr>
          <w:rFonts w:eastAsia="맑은 고딕" w:hint="eastAsia"/>
          <w:b/>
          <w:bCs/>
          <w:sz w:val="20"/>
          <w:lang w:val="en-GB" w:eastAsia="ko-KR"/>
        </w:rPr>
        <w:t>7.4.2.8</w:t>
      </w:r>
      <w:r w:rsidR="001E05D0">
        <w:rPr>
          <w:rFonts w:eastAsia="맑은 고딕" w:hint="eastAsia"/>
          <w:b/>
          <w:bCs/>
          <w:sz w:val="20"/>
          <w:lang w:val="en-GB" w:eastAsia="ko-KR"/>
        </w:rPr>
        <w:t xml:space="preserve">  Sample adaptive offset VLC sementics</w:t>
      </w:r>
    </w:p>
    <w:p w:rsidR="001E05D0" w:rsidRPr="00FB08DB" w:rsidRDefault="001E05D0" w:rsidP="001E05D0">
      <w:pPr>
        <w:rPr>
          <w:lang w:eastAsia="ko-KR"/>
        </w:rPr>
      </w:pPr>
      <w:r w:rsidRPr="00FB08DB">
        <w:rPr>
          <w:b/>
          <w:lang w:eastAsia="ko-KR"/>
        </w:rPr>
        <w:t>sao_offset</w:t>
      </w:r>
      <w:r w:rsidRPr="00FB08DB">
        <w:rPr>
          <w:lang w:eastAsia="ko-KR"/>
        </w:rPr>
        <w:t>[ cIdx ][ rx ][ ry ][ i ] indicates the offset value of i-th category of current coding treeblock at position rx and ry for the colour component cIdx.</w:t>
      </w:r>
    </w:p>
    <w:p w:rsidR="001E05D0" w:rsidRPr="00FB08DB" w:rsidRDefault="001E05D0" w:rsidP="001E05D0">
      <w:pPr>
        <w:rPr>
          <w:lang w:eastAsia="ko-KR"/>
        </w:rPr>
      </w:pPr>
      <w:r w:rsidRPr="00FB08DB">
        <w:rPr>
          <w:lang w:eastAsia="ko-KR"/>
        </w:rPr>
        <w:t>The variable bitDepth is derived as follows.</w:t>
      </w:r>
    </w:p>
    <w:p w:rsidR="001E05D0" w:rsidRPr="00FB08DB" w:rsidRDefault="001E05D0" w:rsidP="001E05D0">
      <w:pPr>
        <w:numPr>
          <w:ilvl w:val="0"/>
          <w:numId w:val="14"/>
        </w:numPr>
        <w:tabs>
          <w:tab w:val="clear" w:pos="360"/>
          <w:tab w:val="clear" w:pos="720"/>
          <w:tab w:val="clear" w:pos="1080"/>
          <w:tab w:val="clear" w:pos="1440"/>
          <w:tab w:val="left" w:pos="794"/>
          <w:tab w:val="left" w:pos="1191"/>
          <w:tab w:val="left" w:pos="1588"/>
          <w:tab w:val="left" w:pos="1985"/>
        </w:tabs>
        <w:jc w:val="both"/>
        <w:rPr>
          <w:lang w:eastAsia="ko-KR"/>
        </w:rPr>
      </w:pPr>
      <w:r w:rsidRPr="00FB08DB">
        <w:rPr>
          <w:lang w:eastAsia="ko-KR"/>
        </w:rPr>
        <w:t>If cIdx is equal to 0, bitDepth is set equal to BitDepth</w:t>
      </w:r>
      <w:r w:rsidRPr="00FB08DB">
        <w:rPr>
          <w:vertAlign w:val="subscript"/>
          <w:lang w:eastAsia="ko-KR"/>
        </w:rPr>
        <w:t>Y.</w:t>
      </w:r>
      <w:r w:rsidRPr="00FB08DB">
        <w:rPr>
          <w:lang w:eastAsia="ko-KR"/>
        </w:rPr>
        <w:t>.</w:t>
      </w:r>
    </w:p>
    <w:p w:rsidR="004A0D01" w:rsidRDefault="001E05D0" w:rsidP="004A0D01">
      <w:pPr>
        <w:numPr>
          <w:ilvl w:val="0"/>
          <w:numId w:val="14"/>
        </w:numPr>
        <w:tabs>
          <w:tab w:val="clear" w:pos="360"/>
          <w:tab w:val="clear" w:pos="720"/>
          <w:tab w:val="clear" w:pos="1080"/>
          <w:tab w:val="clear" w:pos="1440"/>
          <w:tab w:val="left" w:pos="794"/>
          <w:tab w:val="left" w:pos="1191"/>
          <w:tab w:val="left" w:pos="1588"/>
          <w:tab w:val="left" w:pos="1985"/>
        </w:tabs>
        <w:jc w:val="both"/>
        <w:rPr>
          <w:rFonts w:hint="eastAsia"/>
          <w:lang w:eastAsia="ko-KR"/>
        </w:rPr>
      </w:pPr>
      <w:r w:rsidRPr="00FB08DB">
        <w:rPr>
          <w:lang w:eastAsia="ko-KR"/>
        </w:rPr>
        <w:t>Otherwise (cIdx is equal to1 or 2), bitDepth is set equal to BitDepth</w:t>
      </w:r>
      <w:r w:rsidRPr="00FB08DB">
        <w:rPr>
          <w:vertAlign w:val="subscript"/>
          <w:lang w:eastAsia="ko-KR"/>
        </w:rPr>
        <w:t>C</w:t>
      </w:r>
      <w:r w:rsidRPr="00FB08DB">
        <w:rPr>
          <w:lang w:eastAsia="ko-KR"/>
        </w:rPr>
        <w:t>.</w:t>
      </w:r>
    </w:p>
    <w:p w:rsidR="00DC2B97" w:rsidRPr="00FB08DB" w:rsidDel="00A16D4B" w:rsidRDefault="00DC2B97" w:rsidP="00DC2B97">
      <w:pPr>
        <w:rPr>
          <w:del w:id="0" w:author="Windows 사용자" w:date="2012-04-26T18:14:00Z"/>
          <w:lang w:eastAsia="ko-KR"/>
        </w:rPr>
      </w:pPr>
      <w:del w:id="1" w:author="Windows 사용자" w:date="2012-04-26T18:14:00Z">
        <w:r w:rsidRPr="00FB08DB" w:rsidDel="00A16D4B">
          <w:rPr>
            <w:lang w:eastAsia="ko-KR"/>
          </w:rPr>
          <w:delText>It is a requirement of bitstream conformance that when sao_type_idx[ cIdx ][ rx ][ ry ] is not equal to 5, the values of sao_offset[ cIdx ][ rx ][ ry ][ i ] shall be in the range of 0 to ( 1&lt;&lt; ( Min( bitDepth, 10 ) − 5 ) ) − 1, inclusive and otherwise, the values of sao_offset[ cIdx ][ rx ][ ry ][ i ] shall be in the range of −( 1&lt;&lt; ( Min( bitDepth, 10 ) − 5 ) ) to ( 1&lt;&lt; ( Min( bitDepth, 10 ) − 5 ) ) − 1, inclusive.</w:delText>
        </w:r>
      </w:del>
    </w:p>
    <w:p w:rsidR="00DC2B97" w:rsidRPr="00DC2B97" w:rsidRDefault="00DC2B97" w:rsidP="0033572E">
      <w:pPr>
        <w:tabs>
          <w:tab w:val="clear" w:pos="360"/>
          <w:tab w:val="clear" w:pos="720"/>
          <w:tab w:val="clear" w:pos="1080"/>
          <w:tab w:val="clear" w:pos="1440"/>
          <w:tab w:val="left" w:pos="794"/>
          <w:tab w:val="left" w:pos="1191"/>
          <w:tab w:val="left" w:pos="1588"/>
          <w:tab w:val="left" w:pos="1985"/>
        </w:tabs>
        <w:jc w:val="both"/>
        <w:rPr>
          <w:rFonts w:hint="eastAsia"/>
          <w:highlight w:val="yellow"/>
          <w:lang w:eastAsia="ko-KR"/>
        </w:rPr>
      </w:pPr>
    </w:p>
    <w:p w:rsidR="00BC4C50" w:rsidRPr="0033572E" w:rsidRDefault="00BC4C50" w:rsidP="0033572E">
      <w:pPr>
        <w:tabs>
          <w:tab w:val="clear" w:pos="360"/>
          <w:tab w:val="clear" w:pos="720"/>
          <w:tab w:val="clear" w:pos="1080"/>
          <w:tab w:val="clear" w:pos="1440"/>
          <w:tab w:val="left" w:pos="794"/>
          <w:tab w:val="left" w:pos="1191"/>
          <w:tab w:val="left" w:pos="1588"/>
          <w:tab w:val="left" w:pos="1985"/>
        </w:tabs>
        <w:jc w:val="both"/>
        <w:rPr>
          <w:highlight w:val="yellow"/>
          <w:lang w:eastAsia="ko-KR"/>
        </w:rPr>
      </w:pPr>
      <w:r w:rsidRPr="0033572E">
        <w:rPr>
          <w:rFonts w:hint="eastAsia"/>
          <w:highlight w:val="yellow"/>
          <w:lang w:eastAsia="ko-KR"/>
        </w:rPr>
        <w:t>T</w:t>
      </w:r>
      <w:r w:rsidRPr="0033572E">
        <w:rPr>
          <w:highlight w:val="yellow"/>
          <w:lang w:eastAsia="ko-KR"/>
        </w:rPr>
        <w:t>he values of sao_offset[ cIdx ][ rx ][ ry ][ i ] shall be in the range of −( 1&lt;&lt; ( Min( bitDepth, 10 ) − 5 ) ) to ( 1&lt;&lt; ( Min( bitDepth, 10 )</w:t>
      </w:r>
      <w:r w:rsidR="00397F4E" w:rsidRPr="0033572E">
        <w:rPr>
          <w:highlight w:val="yellow"/>
          <w:lang w:eastAsia="ko-KR"/>
        </w:rPr>
        <w:t xml:space="preserve"> −</w:t>
      </w:r>
      <w:r w:rsidR="00397F4E" w:rsidRPr="0033572E">
        <w:rPr>
          <w:rFonts w:hint="eastAsia"/>
          <w:highlight w:val="yellow"/>
          <w:lang w:eastAsia="ko-KR"/>
        </w:rPr>
        <w:t xml:space="preserve"> 5 ) )</w:t>
      </w:r>
      <w:r w:rsidR="00397F4E" w:rsidRPr="0033572E">
        <w:rPr>
          <w:highlight w:val="yellow"/>
          <w:lang w:eastAsia="ko-KR"/>
        </w:rPr>
        <w:t xml:space="preserve"> </w:t>
      </w:r>
      <w:r w:rsidRPr="0033572E">
        <w:rPr>
          <w:highlight w:val="yellow"/>
          <w:lang w:eastAsia="ko-KR"/>
        </w:rPr>
        <w:t>−</w:t>
      </w:r>
      <w:r w:rsidRPr="0033572E">
        <w:rPr>
          <w:rFonts w:hint="eastAsia"/>
          <w:highlight w:val="yellow"/>
          <w:lang w:eastAsia="ko-KR"/>
        </w:rPr>
        <w:t>1.</w:t>
      </w:r>
    </w:p>
    <w:p w:rsidR="001E05D0" w:rsidRPr="00B64685" w:rsidRDefault="001E05D0" w:rsidP="001E05D0">
      <w:pPr>
        <w:tabs>
          <w:tab w:val="clear" w:pos="360"/>
          <w:tab w:val="clear" w:pos="720"/>
          <w:tab w:val="clear" w:pos="1080"/>
          <w:tab w:val="clear" w:pos="1440"/>
          <w:tab w:val="left" w:pos="794"/>
          <w:tab w:val="left" w:pos="1191"/>
          <w:tab w:val="left" w:pos="1588"/>
          <w:tab w:val="left" w:pos="1985"/>
        </w:tabs>
        <w:jc w:val="both"/>
        <w:rPr>
          <w:lang w:eastAsia="ko-KR"/>
        </w:rPr>
      </w:pPr>
    </w:p>
    <w:p w:rsidR="001E05D0" w:rsidRPr="00FB08DB" w:rsidRDefault="001E05D0" w:rsidP="001E05D0">
      <w:pPr>
        <w:keepNext/>
        <w:rPr>
          <w:lang w:eastAsia="ko-KR"/>
        </w:rPr>
      </w:pPr>
      <w:r w:rsidRPr="00FB08DB">
        <w:rPr>
          <w:lang w:eastAsia="ko-KR"/>
        </w:rPr>
        <w:lastRenderedPageBreak/>
        <w:t>When sao_offset[ cIdx ][ rx ][ ry ][ i ] is not present, it is inferred as follows.</w:t>
      </w:r>
    </w:p>
    <w:p w:rsidR="001E05D0" w:rsidRPr="00FB08DB" w:rsidRDefault="001E05D0" w:rsidP="001E05D0">
      <w:pPr>
        <w:numPr>
          <w:ilvl w:val="0"/>
          <w:numId w:val="13"/>
        </w:numPr>
        <w:tabs>
          <w:tab w:val="clear" w:pos="360"/>
          <w:tab w:val="clear" w:pos="720"/>
          <w:tab w:val="clear" w:pos="1080"/>
          <w:tab w:val="clear" w:pos="1440"/>
          <w:tab w:val="left" w:pos="426"/>
          <w:tab w:val="left" w:pos="794"/>
          <w:tab w:val="left" w:pos="1191"/>
          <w:tab w:val="left" w:pos="1588"/>
          <w:tab w:val="left" w:pos="1985"/>
        </w:tabs>
        <w:jc w:val="both"/>
        <w:rPr>
          <w:lang w:eastAsia="ko-KR"/>
        </w:rPr>
      </w:pPr>
      <w:r w:rsidRPr="00FB08DB">
        <w:rPr>
          <w:lang w:eastAsia="ko-KR"/>
        </w:rPr>
        <w:t>If sao_merge_up_flag is equal to 1, sao_offset[ cIdx ][ rx ][ ry ][ i ] is set equal to sao_offset[ cIdx ][ rx ][ ry − 1 ][ i ].</w:t>
      </w:r>
    </w:p>
    <w:p w:rsidR="001E05D0" w:rsidRPr="00FB08DB" w:rsidRDefault="001E05D0" w:rsidP="001E05D0">
      <w:pPr>
        <w:numPr>
          <w:ilvl w:val="0"/>
          <w:numId w:val="13"/>
        </w:numPr>
        <w:tabs>
          <w:tab w:val="clear" w:pos="360"/>
          <w:tab w:val="clear" w:pos="720"/>
          <w:tab w:val="clear" w:pos="1080"/>
          <w:tab w:val="clear" w:pos="1440"/>
          <w:tab w:val="left" w:pos="426"/>
          <w:tab w:val="left" w:pos="794"/>
          <w:tab w:val="left" w:pos="1191"/>
          <w:tab w:val="left" w:pos="1588"/>
          <w:tab w:val="left" w:pos="1985"/>
        </w:tabs>
        <w:jc w:val="both"/>
        <w:rPr>
          <w:lang w:eastAsia="ko-KR"/>
        </w:rPr>
      </w:pPr>
      <w:r w:rsidRPr="00FB08DB">
        <w:rPr>
          <w:lang w:eastAsia="ko-KR"/>
        </w:rPr>
        <w:t>Otherwise, sao_offset[ cIdx ][ rx ][ ry ][ i ] is set equal to sao_offset[ cIdx ][ rx − 1 ][ ry ][ i ].</w:t>
      </w:r>
    </w:p>
    <w:p w:rsidR="001E05D0" w:rsidRDefault="001E05D0" w:rsidP="001E05D0">
      <w:pPr>
        <w:rPr>
          <w:rFonts w:hint="eastAsia"/>
          <w:lang w:eastAsia="ko-KR"/>
        </w:rPr>
      </w:pPr>
      <w:r w:rsidRPr="00FB08DB">
        <w:rPr>
          <w:lang w:eastAsia="ko-KR"/>
        </w:rPr>
        <w:t>The</w:t>
      </w:r>
      <w:r w:rsidRPr="00FB08DB">
        <w:rPr>
          <w:rFonts w:hint="eastAsia"/>
          <w:lang w:eastAsia="ko-KR"/>
        </w:rPr>
        <w:t xml:space="preserve"> variable offsetSign is </w:t>
      </w:r>
      <w:r w:rsidRPr="00FB08DB">
        <w:rPr>
          <w:lang w:eastAsia="ko-KR"/>
        </w:rPr>
        <w:t>derived as follows.</w:t>
      </w:r>
    </w:p>
    <w:p w:rsidR="00DC2B97" w:rsidDel="00A16D4B" w:rsidRDefault="00DC2B97" w:rsidP="00DC2B97">
      <w:pPr>
        <w:rPr>
          <w:del w:id="2" w:author="Windows 사용자" w:date="2012-04-26T18:14:00Z"/>
          <w:lang w:eastAsia="ko-KR"/>
        </w:rPr>
      </w:pPr>
      <w:del w:id="3" w:author="Windows 사용자" w:date="2012-04-26T18:14:00Z">
        <w:r w:rsidDel="00A16D4B">
          <w:rPr>
            <w:rFonts w:hint="eastAsia"/>
            <w:lang w:eastAsia="ko-KR"/>
          </w:rPr>
          <w:delText>–</w:delText>
        </w:r>
        <w:r w:rsidDel="00A16D4B">
          <w:rPr>
            <w:lang w:eastAsia="ko-KR"/>
          </w:rPr>
          <w:tab/>
          <w:delText>If sao_type_idx[ cIdx ][ rx ][ ry ] is less than 5 and i is larger than 1,offsetSign is set to −1.</w:delText>
        </w:r>
      </w:del>
    </w:p>
    <w:p w:rsidR="00DC2B97" w:rsidRPr="00DC2B97" w:rsidDel="00A16D4B" w:rsidRDefault="00DC2B97" w:rsidP="00DC2B97">
      <w:pPr>
        <w:rPr>
          <w:del w:id="4" w:author="Windows 사용자" w:date="2012-04-26T18:14:00Z"/>
          <w:rFonts w:hint="eastAsia"/>
          <w:lang w:eastAsia="ko-KR"/>
        </w:rPr>
      </w:pPr>
      <w:del w:id="5" w:author="Windows 사용자" w:date="2012-04-26T18:14:00Z">
        <w:r w:rsidDel="00A16D4B">
          <w:rPr>
            <w:rFonts w:hint="eastAsia"/>
            <w:lang w:eastAsia="ko-KR"/>
          </w:rPr>
          <w:delText>–</w:delText>
        </w:r>
        <w:r w:rsidDel="00A16D4B">
          <w:rPr>
            <w:lang w:eastAsia="ko-KR"/>
          </w:rPr>
          <w:tab/>
          <w:delText>Otherwise (sao_type_idx[ cIdx ][ rx ][ ry ] is equal to 5 or i is less than 2), offsetSign is set to 1.</w:delText>
        </w:r>
      </w:del>
    </w:p>
    <w:p w:rsidR="001E05D0" w:rsidRPr="000A5338" w:rsidRDefault="001E05D0" w:rsidP="0033572E">
      <w:pPr>
        <w:numPr>
          <w:ilvl w:val="0"/>
          <w:numId w:val="14"/>
        </w:numPr>
        <w:tabs>
          <w:tab w:val="clear" w:pos="360"/>
          <w:tab w:val="clear" w:pos="720"/>
          <w:tab w:val="clear" w:pos="1080"/>
          <w:tab w:val="clear" w:pos="1440"/>
          <w:tab w:val="left" w:pos="794"/>
          <w:tab w:val="left" w:pos="1191"/>
          <w:tab w:val="left" w:pos="1588"/>
          <w:tab w:val="left" w:pos="1985"/>
        </w:tabs>
        <w:jc w:val="both"/>
        <w:rPr>
          <w:highlight w:val="yellow"/>
          <w:lang w:eastAsia="ko-KR"/>
        </w:rPr>
      </w:pPr>
      <w:r w:rsidRPr="000A5338">
        <w:rPr>
          <w:highlight w:val="yellow"/>
          <w:lang w:eastAsia="ko-KR"/>
        </w:rPr>
        <w:t>I</w:t>
      </w:r>
      <w:r w:rsidRPr="000A5338">
        <w:rPr>
          <w:rFonts w:hint="eastAsia"/>
          <w:highlight w:val="yellow"/>
          <w:lang w:eastAsia="ko-KR"/>
        </w:rPr>
        <w:t>f</w:t>
      </w:r>
      <w:r w:rsidRPr="000A5338">
        <w:rPr>
          <w:highlight w:val="yellow"/>
          <w:lang w:eastAsia="ko-KR"/>
        </w:rPr>
        <w:t xml:space="preserve"> sao_type_idx[ cIdx ][ rx ][ ry ]</w:t>
      </w:r>
      <w:r w:rsidRPr="000A5338">
        <w:rPr>
          <w:rFonts w:hint="eastAsia"/>
          <w:highlight w:val="yellow"/>
          <w:lang w:eastAsia="ko-KR"/>
        </w:rPr>
        <w:t xml:space="preserve"> is </w:t>
      </w:r>
      <w:r w:rsidRPr="000A5338">
        <w:rPr>
          <w:rFonts w:eastAsia="PMingLiU" w:hint="eastAsia"/>
          <w:highlight w:val="yellow"/>
          <w:lang w:eastAsia="zh-TW"/>
        </w:rPr>
        <w:t>less than</w:t>
      </w:r>
      <w:r w:rsidRPr="000A5338">
        <w:rPr>
          <w:rFonts w:hint="eastAsia"/>
          <w:highlight w:val="yellow"/>
          <w:lang w:eastAsia="ko-KR"/>
        </w:rPr>
        <w:t xml:space="preserve"> </w:t>
      </w:r>
      <w:r w:rsidRPr="000A5338">
        <w:rPr>
          <w:highlight w:val="yellow"/>
          <w:lang w:eastAsia="ko-KR"/>
        </w:rPr>
        <w:t>5</w:t>
      </w:r>
      <w:r w:rsidRPr="000A5338">
        <w:rPr>
          <w:rFonts w:eastAsia="PMingLiU" w:hint="eastAsia"/>
          <w:highlight w:val="yellow"/>
          <w:lang w:eastAsia="zh-TW"/>
        </w:rPr>
        <w:t xml:space="preserve"> and i</w:t>
      </w:r>
      <w:r w:rsidRPr="000A5338">
        <w:rPr>
          <w:rFonts w:eastAsia="PMingLiU"/>
          <w:highlight w:val="yellow"/>
          <w:lang w:eastAsia="zh-TW"/>
        </w:rPr>
        <w:t xml:space="preserve"> is </w:t>
      </w:r>
      <w:r w:rsidRPr="000A5338">
        <w:rPr>
          <w:rFonts w:eastAsiaTheme="minorEastAsia" w:hint="eastAsia"/>
          <w:highlight w:val="yellow"/>
          <w:lang w:eastAsia="ko-KR"/>
        </w:rPr>
        <w:t>2</w:t>
      </w:r>
      <w:r w:rsidRPr="000A5338">
        <w:rPr>
          <w:rFonts w:hint="eastAsia"/>
          <w:highlight w:val="yellow"/>
          <w:lang w:eastAsia="ko-KR"/>
        </w:rPr>
        <w:t>,</w:t>
      </w:r>
      <w:r w:rsidR="00EC6EF4">
        <w:rPr>
          <w:rFonts w:hint="eastAsia"/>
          <w:highlight w:val="yellow"/>
          <w:lang w:eastAsia="ko-KR"/>
        </w:rPr>
        <w:t xml:space="preserve"> </w:t>
      </w:r>
      <w:r w:rsidRPr="000A5338">
        <w:rPr>
          <w:highlight w:val="yellow"/>
          <w:lang w:eastAsia="ko-KR"/>
        </w:rPr>
        <w:t>offsetSign is set to −1.</w:t>
      </w:r>
    </w:p>
    <w:p w:rsidR="001E05D0" w:rsidRPr="000A5338" w:rsidRDefault="001E05D0" w:rsidP="001E05D0">
      <w:pPr>
        <w:numPr>
          <w:ilvl w:val="0"/>
          <w:numId w:val="14"/>
        </w:numPr>
        <w:tabs>
          <w:tab w:val="clear" w:pos="360"/>
          <w:tab w:val="clear" w:pos="720"/>
          <w:tab w:val="clear" w:pos="1080"/>
          <w:tab w:val="clear" w:pos="1440"/>
          <w:tab w:val="left" w:pos="794"/>
          <w:tab w:val="left" w:pos="1191"/>
          <w:tab w:val="left" w:pos="1588"/>
          <w:tab w:val="left" w:pos="1985"/>
        </w:tabs>
        <w:jc w:val="both"/>
        <w:rPr>
          <w:szCs w:val="22"/>
          <w:highlight w:val="yellow"/>
          <w:lang w:val="en-GB" w:eastAsia="ko-KR"/>
        </w:rPr>
      </w:pPr>
      <w:r w:rsidRPr="000A5338">
        <w:rPr>
          <w:highlight w:val="yellow"/>
          <w:lang w:eastAsia="ko-KR"/>
        </w:rPr>
        <w:t>O</w:t>
      </w:r>
      <w:r w:rsidRPr="000A5338">
        <w:rPr>
          <w:rFonts w:hint="eastAsia"/>
          <w:highlight w:val="yellow"/>
          <w:lang w:eastAsia="ko-KR"/>
        </w:rPr>
        <w:t>therwise,</w:t>
      </w:r>
      <w:r w:rsidRPr="000A5338">
        <w:rPr>
          <w:highlight w:val="yellow"/>
          <w:lang w:eastAsia="ko-KR"/>
        </w:rPr>
        <w:t xml:space="preserve"> </w:t>
      </w:r>
      <w:r w:rsidRPr="000A5338">
        <w:rPr>
          <w:rFonts w:hint="eastAsia"/>
          <w:highlight w:val="yellow"/>
          <w:lang w:eastAsia="ko-KR"/>
        </w:rPr>
        <w:t>offset</w:t>
      </w:r>
      <w:r w:rsidR="00032177">
        <w:rPr>
          <w:rFonts w:hint="eastAsia"/>
          <w:highlight w:val="yellow"/>
          <w:lang w:eastAsia="ko-KR"/>
        </w:rPr>
        <w:t>Sign</w:t>
      </w:r>
      <w:r w:rsidRPr="000A5338">
        <w:rPr>
          <w:rFonts w:hint="eastAsia"/>
          <w:highlight w:val="yellow"/>
          <w:lang w:eastAsia="ko-KR"/>
        </w:rPr>
        <w:t xml:space="preserve"> is set to 1.</w:t>
      </w:r>
    </w:p>
    <w:p w:rsidR="001E05D0" w:rsidRPr="003155F9" w:rsidRDefault="001E05D0" w:rsidP="001E05D0">
      <w:pPr>
        <w:jc w:val="both"/>
        <w:rPr>
          <w:szCs w:val="22"/>
          <w:lang w:val="en-GB" w:eastAsia="ko-KR"/>
        </w:rPr>
      </w:pPr>
    </w:p>
    <w:p w:rsidR="001E05D0" w:rsidRPr="00FB08DB" w:rsidRDefault="001E05D0" w:rsidP="001E05D0">
      <w:pPr>
        <w:rPr>
          <w:lang w:eastAsia="ko-KR"/>
        </w:rPr>
      </w:pPr>
      <w:r w:rsidRPr="00FB08DB">
        <w:rPr>
          <w:lang w:eastAsia="ko-KR"/>
        </w:rPr>
        <w:t>The array SaoOffsetVal is derived as follows.</w:t>
      </w:r>
    </w:p>
    <w:p w:rsidR="001E05D0" w:rsidRPr="00FB08DB" w:rsidRDefault="001E05D0" w:rsidP="001E05D0">
      <w:pPr>
        <w:pStyle w:val="Equation"/>
        <w:tabs>
          <w:tab w:val="clear" w:pos="794"/>
          <w:tab w:val="clear" w:pos="1588"/>
          <w:tab w:val="left" w:pos="851"/>
          <w:tab w:val="left" w:pos="1134"/>
          <w:tab w:val="left" w:pos="1418"/>
        </w:tabs>
        <w:ind w:left="567"/>
        <w:rPr>
          <w:sz w:val="20"/>
          <w:lang w:eastAsia="ko-KR"/>
        </w:rPr>
      </w:pPr>
      <w:r w:rsidRPr="00FB08DB">
        <w:rPr>
          <w:sz w:val="20"/>
          <w:lang w:eastAsia="ko-KR"/>
        </w:rPr>
        <w:t>SaoOffsetVal[ cIdx ][ rx ][ ry ][ 0 ] = 0</w:t>
      </w:r>
      <w:r w:rsidRPr="00FB08DB">
        <w:rPr>
          <w:sz w:val="20"/>
          <w:lang w:eastAsia="ko-KR"/>
        </w:rPr>
        <w:tab/>
      </w:r>
      <w:r w:rsidRPr="00FB08DB">
        <w:rPr>
          <w:sz w:val="20"/>
          <w:lang w:eastAsia="ko-KR"/>
        </w:rPr>
        <w:tab/>
        <w:t>(</w:t>
      </w:r>
      <w:r w:rsidR="00902189" w:rsidRPr="00FB08DB">
        <w:rPr>
          <w:sz w:val="20"/>
          <w:lang w:eastAsia="ko-KR"/>
        </w:rPr>
        <w:fldChar w:fldCharType="begin" w:fldLock="1"/>
      </w:r>
      <w:r w:rsidRPr="00FB08DB">
        <w:rPr>
          <w:sz w:val="20"/>
          <w:lang w:eastAsia="ko-KR"/>
        </w:rPr>
        <w:instrText xml:space="preserve"> STYLEREF 1 \s </w:instrText>
      </w:r>
      <w:r w:rsidR="00902189" w:rsidRPr="00FB08DB">
        <w:rPr>
          <w:sz w:val="20"/>
          <w:lang w:eastAsia="ko-KR"/>
        </w:rPr>
        <w:fldChar w:fldCharType="separate"/>
      </w:r>
      <w:r w:rsidRPr="00FB08DB">
        <w:rPr>
          <w:noProof/>
          <w:sz w:val="20"/>
          <w:lang w:eastAsia="ko-KR"/>
        </w:rPr>
        <w:t>7</w:t>
      </w:r>
      <w:r w:rsidR="00902189" w:rsidRPr="00FB08DB">
        <w:rPr>
          <w:sz w:val="20"/>
          <w:lang w:eastAsia="ko-KR"/>
        </w:rPr>
        <w:fldChar w:fldCharType="end"/>
      </w:r>
      <w:r w:rsidRPr="00FB08DB">
        <w:rPr>
          <w:sz w:val="20"/>
          <w:lang w:eastAsia="ko-KR"/>
        </w:rPr>
        <w:noBreakHyphen/>
      </w:r>
      <w:r w:rsidR="00902189" w:rsidRPr="00FB08DB">
        <w:rPr>
          <w:sz w:val="20"/>
          <w:lang w:eastAsia="ko-KR"/>
        </w:rPr>
        <w:fldChar w:fldCharType="begin" w:fldLock="1"/>
      </w:r>
      <w:r w:rsidRPr="00FB08DB">
        <w:rPr>
          <w:sz w:val="20"/>
          <w:lang w:eastAsia="ko-KR"/>
        </w:rPr>
        <w:instrText xml:space="preserve"> SEQ Equation \* ARABIC \s 1 </w:instrText>
      </w:r>
      <w:r w:rsidR="00902189" w:rsidRPr="00FB08DB">
        <w:rPr>
          <w:sz w:val="20"/>
          <w:lang w:eastAsia="ko-KR"/>
        </w:rPr>
        <w:fldChar w:fldCharType="separate"/>
      </w:r>
      <w:r w:rsidRPr="00FB08DB">
        <w:rPr>
          <w:noProof/>
          <w:sz w:val="20"/>
          <w:lang w:eastAsia="ko-KR"/>
        </w:rPr>
        <w:t>36</w:t>
      </w:r>
      <w:r w:rsidR="00902189" w:rsidRPr="00FB08DB">
        <w:rPr>
          <w:sz w:val="20"/>
          <w:lang w:eastAsia="ko-KR"/>
        </w:rPr>
        <w:fldChar w:fldCharType="end"/>
      </w:r>
      <w:r w:rsidRPr="00FB08DB">
        <w:rPr>
          <w:sz w:val="20"/>
          <w:lang w:eastAsia="ko-KR"/>
        </w:rPr>
        <w:t>)</w:t>
      </w:r>
    </w:p>
    <w:p w:rsidR="001E05D0" w:rsidRPr="00FB08DB" w:rsidRDefault="001E05D0" w:rsidP="001E05D0">
      <w:pPr>
        <w:pStyle w:val="Equation"/>
        <w:tabs>
          <w:tab w:val="clear" w:pos="794"/>
          <w:tab w:val="clear" w:pos="1588"/>
          <w:tab w:val="left" w:pos="851"/>
          <w:tab w:val="left" w:pos="1134"/>
          <w:tab w:val="left" w:pos="1418"/>
        </w:tabs>
        <w:ind w:left="567"/>
        <w:rPr>
          <w:sz w:val="20"/>
          <w:lang w:eastAsia="ko-KR"/>
        </w:rPr>
      </w:pPr>
      <w:r w:rsidRPr="00FB08DB">
        <w:rPr>
          <w:sz w:val="20"/>
          <w:lang w:eastAsia="ko-KR"/>
        </w:rPr>
        <w:t xml:space="preserve">SaoOffsetVal[ cIdx ][ rx ][ ry ][ i + 1 ] = </w:t>
      </w:r>
      <w:r w:rsidRPr="00FB08DB">
        <w:rPr>
          <w:sz w:val="20"/>
          <w:lang w:eastAsia="ko-KR"/>
        </w:rPr>
        <w:br/>
      </w:r>
      <w:r w:rsidRPr="00FB08DB">
        <w:rPr>
          <w:sz w:val="20"/>
          <w:lang w:eastAsia="ko-KR"/>
        </w:rPr>
        <w:tab/>
      </w:r>
      <w:r w:rsidRPr="00FB08DB">
        <w:rPr>
          <w:sz w:val="20"/>
          <w:lang w:eastAsia="ko-KR"/>
        </w:rPr>
        <w:tab/>
      </w:r>
      <w:r w:rsidRPr="00FB08DB">
        <w:rPr>
          <w:sz w:val="20"/>
          <w:lang w:eastAsia="ko-KR"/>
        </w:rPr>
        <w:tab/>
      </w:r>
      <w:r w:rsidRPr="00FB08DB">
        <w:rPr>
          <w:rFonts w:hint="eastAsia"/>
          <w:sz w:val="20"/>
          <w:lang w:eastAsia="ko-KR"/>
        </w:rPr>
        <w:t>offsetSign*</w:t>
      </w:r>
      <w:r w:rsidRPr="00FB08DB">
        <w:rPr>
          <w:sz w:val="20"/>
          <w:lang w:eastAsia="ko-KR"/>
        </w:rPr>
        <w:t xml:space="preserve">sao_offset[ cIdx ][ rx ][ ry ][ i ] &lt;&lt; ( bitDepth – Min( bitDepth, 10 ) ) </w:t>
      </w:r>
      <w:r w:rsidRPr="00FB08DB">
        <w:rPr>
          <w:sz w:val="20"/>
          <w:lang w:eastAsia="ko-KR"/>
        </w:rPr>
        <w:tab/>
        <w:t>(</w:t>
      </w:r>
      <w:r w:rsidR="00902189" w:rsidRPr="00FB08DB">
        <w:rPr>
          <w:sz w:val="20"/>
          <w:lang w:eastAsia="ko-KR"/>
        </w:rPr>
        <w:fldChar w:fldCharType="begin" w:fldLock="1"/>
      </w:r>
      <w:r w:rsidRPr="00FB08DB">
        <w:rPr>
          <w:sz w:val="20"/>
          <w:lang w:eastAsia="ko-KR"/>
        </w:rPr>
        <w:instrText xml:space="preserve"> STYLEREF 1 \s </w:instrText>
      </w:r>
      <w:r w:rsidR="00902189" w:rsidRPr="00FB08DB">
        <w:rPr>
          <w:sz w:val="20"/>
          <w:lang w:eastAsia="ko-KR"/>
        </w:rPr>
        <w:fldChar w:fldCharType="separate"/>
      </w:r>
      <w:r w:rsidRPr="00FB08DB">
        <w:rPr>
          <w:noProof/>
          <w:sz w:val="20"/>
          <w:lang w:eastAsia="ko-KR"/>
        </w:rPr>
        <w:t>7</w:t>
      </w:r>
      <w:r w:rsidR="00902189" w:rsidRPr="00FB08DB">
        <w:rPr>
          <w:sz w:val="20"/>
          <w:lang w:eastAsia="ko-KR"/>
        </w:rPr>
        <w:fldChar w:fldCharType="end"/>
      </w:r>
      <w:r w:rsidRPr="00FB08DB">
        <w:rPr>
          <w:sz w:val="20"/>
          <w:lang w:eastAsia="ko-KR"/>
        </w:rPr>
        <w:noBreakHyphen/>
      </w:r>
      <w:r w:rsidR="00902189" w:rsidRPr="00FB08DB">
        <w:rPr>
          <w:sz w:val="20"/>
          <w:lang w:eastAsia="ko-KR"/>
        </w:rPr>
        <w:fldChar w:fldCharType="begin" w:fldLock="1"/>
      </w:r>
      <w:r w:rsidRPr="00FB08DB">
        <w:rPr>
          <w:sz w:val="20"/>
          <w:lang w:eastAsia="ko-KR"/>
        </w:rPr>
        <w:instrText xml:space="preserve"> SEQ Equation \* ARABIC \s 1 </w:instrText>
      </w:r>
      <w:r w:rsidR="00902189" w:rsidRPr="00FB08DB">
        <w:rPr>
          <w:sz w:val="20"/>
          <w:lang w:eastAsia="ko-KR"/>
        </w:rPr>
        <w:fldChar w:fldCharType="separate"/>
      </w:r>
      <w:r w:rsidRPr="00FB08DB">
        <w:rPr>
          <w:noProof/>
          <w:sz w:val="20"/>
          <w:lang w:eastAsia="ko-KR"/>
        </w:rPr>
        <w:t>37</w:t>
      </w:r>
      <w:r w:rsidR="00902189" w:rsidRPr="00FB08DB">
        <w:rPr>
          <w:sz w:val="20"/>
          <w:lang w:eastAsia="ko-KR"/>
        </w:rPr>
        <w:fldChar w:fldCharType="end"/>
      </w:r>
      <w:r w:rsidRPr="00FB08DB">
        <w:rPr>
          <w:sz w:val="20"/>
          <w:lang w:eastAsia="ko-KR"/>
        </w:rPr>
        <w:t>)</w:t>
      </w:r>
    </w:p>
    <w:p w:rsidR="001E05D0" w:rsidRPr="000A5338" w:rsidRDefault="001E05D0" w:rsidP="001E05D0">
      <w:pPr>
        <w:keepNext/>
        <w:keepLines/>
        <w:numPr>
          <w:ilvl w:val="3"/>
          <w:numId w:val="0"/>
        </w:numPr>
        <w:tabs>
          <w:tab w:val="clear" w:pos="360"/>
          <w:tab w:val="clear" w:pos="720"/>
          <w:tab w:val="clear" w:pos="1080"/>
          <w:tab w:val="clear" w:pos="1440"/>
          <w:tab w:val="left" w:pos="794"/>
          <w:tab w:val="num" w:pos="862"/>
          <w:tab w:val="left" w:pos="1191"/>
          <w:tab w:val="left" w:pos="1588"/>
          <w:tab w:val="left" w:pos="1985"/>
        </w:tabs>
        <w:spacing w:before="181"/>
        <w:jc w:val="both"/>
        <w:outlineLvl w:val="3"/>
        <w:rPr>
          <w:rFonts w:eastAsia="맑은 고딕"/>
          <w:b/>
          <w:bCs/>
          <w:sz w:val="20"/>
          <w:highlight w:val="yellow"/>
          <w:lang w:val="en-GB" w:eastAsia="ko-KR"/>
        </w:rPr>
      </w:pPr>
      <w:r w:rsidRPr="000A5338">
        <w:rPr>
          <w:rFonts w:eastAsia="맑은 고딕" w:hint="eastAsia"/>
          <w:b/>
          <w:bCs/>
          <w:sz w:val="20"/>
          <w:highlight w:val="yellow"/>
          <w:lang w:val="en-GB" w:eastAsia="ko-KR"/>
        </w:rPr>
        <w:t xml:space="preserve">9.2.2.x  Sample adaptive offset </w:t>
      </w:r>
      <w:r w:rsidRPr="000A5338">
        <w:rPr>
          <w:rFonts w:eastAsia="맑은 고딕"/>
          <w:b/>
          <w:bCs/>
          <w:sz w:val="20"/>
          <w:highlight w:val="yellow"/>
          <w:lang w:val="en-GB" w:eastAsia="ko-KR"/>
        </w:rPr>
        <w:t>binarization</w:t>
      </w:r>
      <w:r w:rsidRPr="000A5338">
        <w:rPr>
          <w:rFonts w:eastAsia="맑은 고딕" w:hint="eastAsia"/>
          <w:b/>
          <w:bCs/>
          <w:sz w:val="20"/>
          <w:highlight w:val="yellow"/>
          <w:lang w:val="en-GB" w:eastAsia="ko-KR"/>
        </w:rPr>
        <w:t xml:space="preserve"> process</w:t>
      </w:r>
    </w:p>
    <w:p w:rsidR="001E05D0" w:rsidRPr="000A5338" w:rsidRDefault="001E05D0" w:rsidP="001E05D0">
      <w:pPr>
        <w:tabs>
          <w:tab w:val="clear" w:pos="720"/>
        </w:tabs>
        <w:jc w:val="both"/>
        <w:rPr>
          <w:szCs w:val="22"/>
          <w:highlight w:val="yellow"/>
          <w:lang w:val="en-GB" w:eastAsia="ko-KR"/>
        </w:rPr>
      </w:pPr>
      <w:r w:rsidRPr="000A5338">
        <w:rPr>
          <w:rFonts w:hint="eastAsia"/>
          <w:szCs w:val="22"/>
          <w:highlight w:val="yellow"/>
          <w:lang w:val="en-GB" w:eastAsia="ko-KR"/>
        </w:rPr>
        <w:t>Input to this process is sao_type_idx, SaoOffsetVal and category index i.</w:t>
      </w:r>
    </w:p>
    <w:p w:rsidR="001E05D0" w:rsidRPr="000A5338" w:rsidRDefault="001E05D0" w:rsidP="001E05D0">
      <w:pPr>
        <w:tabs>
          <w:tab w:val="clear" w:pos="720"/>
        </w:tabs>
        <w:jc w:val="both"/>
        <w:rPr>
          <w:szCs w:val="22"/>
          <w:highlight w:val="yellow"/>
          <w:lang w:val="en-GB" w:eastAsia="ko-KR"/>
        </w:rPr>
      </w:pPr>
      <w:r w:rsidRPr="000A5338">
        <w:rPr>
          <w:rFonts w:hint="eastAsia"/>
          <w:szCs w:val="22"/>
          <w:highlight w:val="yellow"/>
          <w:lang w:val="en-GB" w:eastAsia="ko-KR"/>
        </w:rPr>
        <w:t xml:space="preserve">Output to this process is the </w:t>
      </w:r>
      <w:r w:rsidRPr="000A5338">
        <w:rPr>
          <w:szCs w:val="22"/>
          <w:highlight w:val="yellow"/>
          <w:lang w:val="en-GB" w:eastAsia="ko-KR"/>
        </w:rPr>
        <w:t>Binarization</w:t>
      </w:r>
      <w:r w:rsidRPr="000A5338">
        <w:rPr>
          <w:rFonts w:hint="eastAsia"/>
          <w:szCs w:val="22"/>
          <w:highlight w:val="yellow"/>
          <w:lang w:val="en-GB" w:eastAsia="ko-KR"/>
        </w:rPr>
        <w:t xml:space="preserve"> of the syntax element.</w:t>
      </w:r>
    </w:p>
    <w:p w:rsidR="001E05D0" w:rsidRPr="000A5338" w:rsidRDefault="001E05D0" w:rsidP="001E05D0">
      <w:pPr>
        <w:pStyle w:val="ab"/>
        <w:numPr>
          <w:ilvl w:val="0"/>
          <w:numId w:val="15"/>
        </w:numPr>
        <w:tabs>
          <w:tab w:val="clear" w:pos="720"/>
        </w:tabs>
        <w:ind w:leftChars="0"/>
        <w:jc w:val="both"/>
        <w:rPr>
          <w:szCs w:val="22"/>
          <w:highlight w:val="yellow"/>
          <w:lang w:val="en-GB" w:eastAsia="ko-KR"/>
        </w:rPr>
      </w:pPr>
      <w:r w:rsidRPr="000A5338">
        <w:rPr>
          <w:rFonts w:hint="eastAsia"/>
          <w:szCs w:val="22"/>
          <w:highlight w:val="yellow"/>
          <w:lang w:val="en-GB" w:eastAsia="ko-KR"/>
        </w:rPr>
        <w:t>if sao_type_index[cIdx][rx][ry] is not equal to 5 and category index is 0 and 3, the b</w:t>
      </w:r>
      <w:r w:rsidRPr="000A5338">
        <w:rPr>
          <w:szCs w:val="22"/>
          <w:highlight w:val="yellow"/>
          <w:lang w:val="en-GB" w:eastAsia="ko-KR"/>
        </w:rPr>
        <w:t>inarization</w:t>
      </w:r>
      <w:r w:rsidRPr="000A5338">
        <w:rPr>
          <w:rFonts w:hint="eastAsia"/>
          <w:szCs w:val="22"/>
          <w:highlight w:val="yellow"/>
          <w:lang w:val="en-GB" w:eastAsia="ko-KR"/>
        </w:rPr>
        <w:t xml:space="preserve"> type is unary.</w:t>
      </w:r>
    </w:p>
    <w:p w:rsidR="001E05D0" w:rsidRPr="000A5338" w:rsidRDefault="001E05D0" w:rsidP="001E05D0">
      <w:pPr>
        <w:pStyle w:val="ab"/>
        <w:numPr>
          <w:ilvl w:val="0"/>
          <w:numId w:val="15"/>
        </w:numPr>
        <w:tabs>
          <w:tab w:val="clear" w:pos="720"/>
        </w:tabs>
        <w:ind w:leftChars="0"/>
        <w:jc w:val="both"/>
        <w:rPr>
          <w:szCs w:val="22"/>
          <w:highlight w:val="yellow"/>
          <w:lang w:val="en-GB" w:eastAsia="ko-KR"/>
        </w:rPr>
      </w:pPr>
      <w:r w:rsidRPr="000A5338">
        <w:rPr>
          <w:rFonts w:hint="eastAsia"/>
          <w:szCs w:val="22"/>
          <w:highlight w:val="yellow"/>
          <w:lang w:val="en-GB" w:eastAsia="ko-KR"/>
        </w:rPr>
        <w:t>Otherwise, the b</w:t>
      </w:r>
      <w:r w:rsidRPr="000A5338">
        <w:rPr>
          <w:szCs w:val="22"/>
          <w:highlight w:val="yellow"/>
          <w:lang w:val="en-GB" w:eastAsia="ko-KR"/>
        </w:rPr>
        <w:t>inarization</w:t>
      </w:r>
      <w:r w:rsidRPr="000A5338">
        <w:rPr>
          <w:rFonts w:hint="eastAsia"/>
          <w:szCs w:val="22"/>
          <w:highlight w:val="yellow"/>
          <w:lang w:val="en-GB" w:eastAsia="ko-KR"/>
        </w:rPr>
        <w:t xml:space="preserve"> type is signed unary.</w:t>
      </w:r>
    </w:p>
    <w:p w:rsidR="00C804BC" w:rsidRPr="001E05D0" w:rsidRDefault="00C804BC" w:rsidP="009234A5">
      <w:pPr>
        <w:jc w:val="both"/>
        <w:rPr>
          <w:szCs w:val="22"/>
          <w:lang w:val="en-GB" w:eastAsia="ko-KR"/>
        </w:rPr>
      </w:pPr>
    </w:p>
    <w:sectPr w:rsidR="00C804BC" w:rsidRPr="001E05D0" w:rsidSect="00A01439">
      <w:footerReference w:type="default" r:id="rId35"/>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5D73" w:rsidRDefault="00295D73">
      <w:r>
        <w:separator/>
      </w:r>
    </w:p>
  </w:endnote>
  <w:endnote w:type="continuationSeparator" w:id="1">
    <w:p w:rsidR="00295D73" w:rsidRDefault="00295D7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notTrueType/>
    <w:pitch w:val="variable"/>
    <w:sig w:usb0="00000003" w:usb1="00000000" w:usb2="00000000" w:usb3="00000000" w:csb0="00000001" w:csb1="00000000"/>
  </w:font>
  <w:font w:name="맑은 고딕">
    <w:panose1 w:val="020B0503020000020004"/>
    <w:charset w:val="81"/>
    <w:family w:val="modern"/>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14F" w:rsidRDefault="00F4214F"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a5"/>
      </w:rPr>
      <w:fldChar w:fldCharType="begin"/>
    </w:r>
    <w:r>
      <w:rPr>
        <w:rStyle w:val="a5"/>
      </w:rPr>
      <w:instrText xml:space="preserve"> PAGE </w:instrText>
    </w:r>
    <w:r>
      <w:rPr>
        <w:rStyle w:val="a5"/>
      </w:rPr>
      <w:fldChar w:fldCharType="separate"/>
    </w:r>
    <w:r w:rsidR="00A16D4B">
      <w:rPr>
        <w:rStyle w:val="a5"/>
        <w:noProof/>
      </w:rPr>
      <w:t>5</w:t>
    </w:r>
    <w:r>
      <w:rPr>
        <w:rStyle w:val="a5"/>
      </w:rPr>
      <w:fldChar w:fldCharType="end"/>
    </w:r>
    <w:r>
      <w:rPr>
        <w:rStyle w:val="a5"/>
      </w:rPr>
      <w:tab/>
      <w:t xml:space="preserve">Date Saved: </w:t>
    </w:r>
    <w:r>
      <w:rPr>
        <w:rStyle w:val="a5"/>
      </w:rPr>
      <w:fldChar w:fldCharType="begin"/>
    </w:r>
    <w:r>
      <w:rPr>
        <w:rStyle w:val="a5"/>
      </w:rPr>
      <w:instrText xml:space="preserve"> SAVEDATE  \@ "yyyy-MM-dd"  \* MERGEFORMAT </w:instrText>
    </w:r>
    <w:r>
      <w:rPr>
        <w:rStyle w:val="a5"/>
      </w:rPr>
      <w:fldChar w:fldCharType="separate"/>
    </w:r>
    <w:r w:rsidR="004A0D01">
      <w:rPr>
        <w:rStyle w:val="a5"/>
        <w:noProof/>
      </w:rPr>
      <w:t>2012-04-25</w:t>
    </w:r>
    <w:r>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5D73" w:rsidRDefault="00295D73">
      <w:r>
        <w:separator/>
      </w:r>
    </w:p>
  </w:footnote>
  <w:footnote w:type="continuationSeparator" w:id="1">
    <w:p w:rsidR="00295D73" w:rsidRDefault="00295D7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B80C58"/>
    <w:multiLevelType w:val="multilevel"/>
    <w:tmpl w:val="D83C1C88"/>
    <w:lvl w:ilvl="0">
      <w:start w:val="1"/>
      <w:numFmt w:val="decimal"/>
      <w:pStyle w:val="1"/>
      <w:lvlText w:val="%1"/>
      <w:lvlJc w:val="left"/>
      <w:pPr>
        <w:ind w:left="432" w:hanging="432"/>
      </w:pPr>
      <w:rPr>
        <w:lang w:val="en-US"/>
      </w:r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4">
    <w:nsid w:val="323E3FCA"/>
    <w:multiLevelType w:val="hybridMultilevel"/>
    <w:tmpl w:val="DD8CCE66"/>
    <w:lvl w:ilvl="0" w:tplc="D3D64434">
      <w:start w:val="9"/>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5BB4B43"/>
    <w:multiLevelType w:val="hybridMultilevel"/>
    <w:tmpl w:val="B9823E14"/>
    <w:lvl w:ilvl="0" w:tplc="4B288FEC">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2">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3">
    <w:nsid w:val="78686FEC"/>
    <w:multiLevelType w:val="hybridMultilevel"/>
    <w:tmpl w:val="1736D550"/>
    <w:lvl w:ilvl="0" w:tplc="FFFFFFFF">
      <w:start w:val="1"/>
      <w:numFmt w:val="decimal"/>
      <w:lvlText w:val="[%1]"/>
      <w:lvlJc w:val="left"/>
      <w:pPr>
        <w:tabs>
          <w:tab w:val="num" w:pos="360"/>
        </w:tabs>
        <w:ind w:left="360" w:hanging="360"/>
      </w:pPr>
      <w:rPr>
        <w:rFonts w:hint="eastAsia"/>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9"/>
  </w:num>
  <w:num w:numId="4">
    <w:abstractNumId w:val="7"/>
  </w:num>
  <w:num w:numId="5">
    <w:abstractNumId w:val="8"/>
  </w:num>
  <w:num w:numId="6">
    <w:abstractNumId w:val="3"/>
  </w:num>
  <w:num w:numId="7">
    <w:abstractNumId w:val="5"/>
  </w:num>
  <w:num w:numId="8">
    <w:abstractNumId w:val="3"/>
  </w:num>
  <w:num w:numId="9">
    <w:abstractNumId w:val="1"/>
  </w:num>
  <w:num w:numId="10">
    <w:abstractNumId w:val="2"/>
  </w:num>
  <w:num w:numId="11">
    <w:abstractNumId w:val="13"/>
  </w:num>
  <w:num w:numId="12">
    <w:abstractNumId w:val="6"/>
  </w:num>
  <w:num w:numId="13">
    <w:abstractNumId w:val="10"/>
  </w:num>
  <w:num w:numId="14">
    <w:abstractNumId w:val="12"/>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stylePaneFormatFilter w:val="3F01"/>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30722"/>
  </w:hdrShapeDefaults>
  <w:footnotePr>
    <w:footnote w:id="0"/>
    <w:footnote w:id="1"/>
  </w:footnotePr>
  <w:endnotePr>
    <w:endnote w:id="0"/>
    <w:endnote w:id="1"/>
  </w:endnotePr>
  <w:compat>
    <w:spaceForUL/>
    <w:balanceSingleByteDoubleByteWidth/>
    <w:doNotLeaveBackslashAlone/>
    <w:ulTrailSpace/>
    <w:doNotExpandShiftReturn/>
    <w:useFELayout/>
  </w:compat>
  <w:rsids>
    <w:rsidRoot w:val="006C5D39"/>
    <w:rsid w:val="00012B39"/>
    <w:rsid w:val="0001330D"/>
    <w:rsid w:val="000148DF"/>
    <w:rsid w:val="000156E7"/>
    <w:rsid w:val="00015A35"/>
    <w:rsid w:val="00017A15"/>
    <w:rsid w:val="000212B3"/>
    <w:rsid w:val="00032177"/>
    <w:rsid w:val="0003531A"/>
    <w:rsid w:val="000458BC"/>
    <w:rsid w:val="00045C41"/>
    <w:rsid w:val="00046C03"/>
    <w:rsid w:val="000538C3"/>
    <w:rsid w:val="00073C33"/>
    <w:rsid w:val="0007614F"/>
    <w:rsid w:val="00083344"/>
    <w:rsid w:val="0008437F"/>
    <w:rsid w:val="00094E74"/>
    <w:rsid w:val="000A016A"/>
    <w:rsid w:val="000A4055"/>
    <w:rsid w:val="000A5338"/>
    <w:rsid w:val="000B1C6B"/>
    <w:rsid w:val="000B2B70"/>
    <w:rsid w:val="000C09AC"/>
    <w:rsid w:val="000C6EAA"/>
    <w:rsid w:val="000D2B14"/>
    <w:rsid w:val="000D6209"/>
    <w:rsid w:val="000E00F3"/>
    <w:rsid w:val="000E3961"/>
    <w:rsid w:val="000E500A"/>
    <w:rsid w:val="000F158C"/>
    <w:rsid w:val="00102F3D"/>
    <w:rsid w:val="00107D3D"/>
    <w:rsid w:val="00114937"/>
    <w:rsid w:val="00120FF8"/>
    <w:rsid w:val="001213CE"/>
    <w:rsid w:val="00124E38"/>
    <w:rsid w:val="00124E3E"/>
    <w:rsid w:val="0012580B"/>
    <w:rsid w:val="0012673D"/>
    <w:rsid w:val="001312EB"/>
    <w:rsid w:val="00131F90"/>
    <w:rsid w:val="00131FC6"/>
    <w:rsid w:val="0013526E"/>
    <w:rsid w:val="0013736F"/>
    <w:rsid w:val="00142C18"/>
    <w:rsid w:val="0015389D"/>
    <w:rsid w:val="00156BFF"/>
    <w:rsid w:val="0016528A"/>
    <w:rsid w:val="00171371"/>
    <w:rsid w:val="00175A24"/>
    <w:rsid w:val="001777DC"/>
    <w:rsid w:val="00180B0A"/>
    <w:rsid w:val="00187E58"/>
    <w:rsid w:val="0019069D"/>
    <w:rsid w:val="001A297E"/>
    <w:rsid w:val="001A368E"/>
    <w:rsid w:val="001A7329"/>
    <w:rsid w:val="001B1A3F"/>
    <w:rsid w:val="001B4E28"/>
    <w:rsid w:val="001B5F2C"/>
    <w:rsid w:val="001C266B"/>
    <w:rsid w:val="001C3525"/>
    <w:rsid w:val="001C57FA"/>
    <w:rsid w:val="001C6EDC"/>
    <w:rsid w:val="001C7D21"/>
    <w:rsid w:val="001D1BD2"/>
    <w:rsid w:val="001D750B"/>
    <w:rsid w:val="001E02BE"/>
    <w:rsid w:val="001E05D0"/>
    <w:rsid w:val="001E3B37"/>
    <w:rsid w:val="001F2594"/>
    <w:rsid w:val="002000F9"/>
    <w:rsid w:val="00200474"/>
    <w:rsid w:val="002055A6"/>
    <w:rsid w:val="00206460"/>
    <w:rsid w:val="002069B4"/>
    <w:rsid w:val="002078B6"/>
    <w:rsid w:val="00215DFC"/>
    <w:rsid w:val="002212DF"/>
    <w:rsid w:val="00227BA7"/>
    <w:rsid w:val="00246487"/>
    <w:rsid w:val="0025294B"/>
    <w:rsid w:val="002534F6"/>
    <w:rsid w:val="00263398"/>
    <w:rsid w:val="0026620E"/>
    <w:rsid w:val="00266572"/>
    <w:rsid w:val="002671AE"/>
    <w:rsid w:val="00275BCF"/>
    <w:rsid w:val="00281A01"/>
    <w:rsid w:val="002908D8"/>
    <w:rsid w:val="00292257"/>
    <w:rsid w:val="00294A51"/>
    <w:rsid w:val="00295D73"/>
    <w:rsid w:val="002A54E0"/>
    <w:rsid w:val="002B1595"/>
    <w:rsid w:val="002B191D"/>
    <w:rsid w:val="002B2F15"/>
    <w:rsid w:val="002B3082"/>
    <w:rsid w:val="002D0AF6"/>
    <w:rsid w:val="002E03BB"/>
    <w:rsid w:val="002E763B"/>
    <w:rsid w:val="002F164D"/>
    <w:rsid w:val="002F36F7"/>
    <w:rsid w:val="00306206"/>
    <w:rsid w:val="003111EE"/>
    <w:rsid w:val="00312688"/>
    <w:rsid w:val="00312A9E"/>
    <w:rsid w:val="00317D85"/>
    <w:rsid w:val="003210BF"/>
    <w:rsid w:val="00326FC4"/>
    <w:rsid w:val="00327C56"/>
    <w:rsid w:val="003315A1"/>
    <w:rsid w:val="00333EC3"/>
    <w:rsid w:val="0033572E"/>
    <w:rsid w:val="003367D5"/>
    <w:rsid w:val="003373EC"/>
    <w:rsid w:val="00342FF4"/>
    <w:rsid w:val="00360F4B"/>
    <w:rsid w:val="00364C2B"/>
    <w:rsid w:val="003706CC"/>
    <w:rsid w:val="00377710"/>
    <w:rsid w:val="003819EE"/>
    <w:rsid w:val="00391EC0"/>
    <w:rsid w:val="00397F4E"/>
    <w:rsid w:val="003A2D8E"/>
    <w:rsid w:val="003B75B5"/>
    <w:rsid w:val="003C20E4"/>
    <w:rsid w:val="003C4FD8"/>
    <w:rsid w:val="003D7A1E"/>
    <w:rsid w:val="003E6F90"/>
    <w:rsid w:val="003E787C"/>
    <w:rsid w:val="003E7E27"/>
    <w:rsid w:val="003F5D0F"/>
    <w:rsid w:val="00405F01"/>
    <w:rsid w:val="004139E7"/>
    <w:rsid w:val="00414101"/>
    <w:rsid w:val="004224D8"/>
    <w:rsid w:val="00424B5D"/>
    <w:rsid w:val="00433DDB"/>
    <w:rsid w:val="00435D6C"/>
    <w:rsid w:val="00437619"/>
    <w:rsid w:val="00441612"/>
    <w:rsid w:val="00446A75"/>
    <w:rsid w:val="00450849"/>
    <w:rsid w:val="0045191A"/>
    <w:rsid w:val="004612A4"/>
    <w:rsid w:val="004638FF"/>
    <w:rsid w:val="00463AA1"/>
    <w:rsid w:val="004A0D01"/>
    <w:rsid w:val="004A2A63"/>
    <w:rsid w:val="004A39F8"/>
    <w:rsid w:val="004B210C"/>
    <w:rsid w:val="004D405F"/>
    <w:rsid w:val="004D52E8"/>
    <w:rsid w:val="004D57BE"/>
    <w:rsid w:val="004D7DB7"/>
    <w:rsid w:val="004E45BB"/>
    <w:rsid w:val="004E4F4F"/>
    <w:rsid w:val="004E5A57"/>
    <w:rsid w:val="004E6789"/>
    <w:rsid w:val="004F277E"/>
    <w:rsid w:val="004F2882"/>
    <w:rsid w:val="004F47A0"/>
    <w:rsid w:val="004F61E3"/>
    <w:rsid w:val="004F648F"/>
    <w:rsid w:val="0050379E"/>
    <w:rsid w:val="0051015C"/>
    <w:rsid w:val="0051062C"/>
    <w:rsid w:val="00510A69"/>
    <w:rsid w:val="00516CF1"/>
    <w:rsid w:val="00531AE9"/>
    <w:rsid w:val="00534A49"/>
    <w:rsid w:val="00550A66"/>
    <w:rsid w:val="00553A82"/>
    <w:rsid w:val="005639ED"/>
    <w:rsid w:val="00564E82"/>
    <w:rsid w:val="00567EC7"/>
    <w:rsid w:val="00570013"/>
    <w:rsid w:val="0057444F"/>
    <w:rsid w:val="005801A2"/>
    <w:rsid w:val="00584614"/>
    <w:rsid w:val="00593027"/>
    <w:rsid w:val="005952A5"/>
    <w:rsid w:val="005A2FCB"/>
    <w:rsid w:val="005A33A1"/>
    <w:rsid w:val="005B217D"/>
    <w:rsid w:val="005C115B"/>
    <w:rsid w:val="005C385F"/>
    <w:rsid w:val="005C6753"/>
    <w:rsid w:val="005D23FE"/>
    <w:rsid w:val="005D41EE"/>
    <w:rsid w:val="005E1491"/>
    <w:rsid w:val="005E14E7"/>
    <w:rsid w:val="005E1AC6"/>
    <w:rsid w:val="005F6F1B"/>
    <w:rsid w:val="005F714B"/>
    <w:rsid w:val="005F7C39"/>
    <w:rsid w:val="00624B33"/>
    <w:rsid w:val="006277C9"/>
    <w:rsid w:val="00630AA2"/>
    <w:rsid w:val="00646707"/>
    <w:rsid w:val="00662E58"/>
    <w:rsid w:val="00664839"/>
    <w:rsid w:val="00664DCF"/>
    <w:rsid w:val="006A6764"/>
    <w:rsid w:val="006B4504"/>
    <w:rsid w:val="006C5107"/>
    <w:rsid w:val="006C5D39"/>
    <w:rsid w:val="006E2810"/>
    <w:rsid w:val="006E2C1C"/>
    <w:rsid w:val="006E5417"/>
    <w:rsid w:val="006F612F"/>
    <w:rsid w:val="0070254D"/>
    <w:rsid w:val="00704EFC"/>
    <w:rsid w:val="00712F60"/>
    <w:rsid w:val="00715727"/>
    <w:rsid w:val="00715AB8"/>
    <w:rsid w:val="00716520"/>
    <w:rsid w:val="00720E3B"/>
    <w:rsid w:val="00733B7A"/>
    <w:rsid w:val="00745F6B"/>
    <w:rsid w:val="0075585E"/>
    <w:rsid w:val="00764BB0"/>
    <w:rsid w:val="00770571"/>
    <w:rsid w:val="007768FF"/>
    <w:rsid w:val="007813F4"/>
    <w:rsid w:val="007824D3"/>
    <w:rsid w:val="00796EE3"/>
    <w:rsid w:val="007A5225"/>
    <w:rsid w:val="007A7D29"/>
    <w:rsid w:val="007B0271"/>
    <w:rsid w:val="007B4AB8"/>
    <w:rsid w:val="007B6EBC"/>
    <w:rsid w:val="007E0682"/>
    <w:rsid w:val="007E414F"/>
    <w:rsid w:val="007E5591"/>
    <w:rsid w:val="007F1F8B"/>
    <w:rsid w:val="007F2175"/>
    <w:rsid w:val="007F67A1"/>
    <w:rsid w:val="00802912"/>
    <w:rsid w:val="008048DE"/>
    <w:rsid w:val="00804D7C"/>
    <w:rsid w:val="0080698C"/>
    <w:rsid w:val="008125ED"/>
    <w:rsid w:val="008206C8"/>
    <w:rsid w:val="00823AE1"/>
    <w:rsid w:val="00824D88"/>
    <w:rsid w:val="0082715F"/>
    <w:rsid w:val="0085638F"/>
    <w:rsid w:val="00864F7D"/>
    <w:rsid w:val="008657E5"/>
    <w:rsid w:val="00870511"/>
    <w:rsid w:val="00874A6C"/>
    <w:rsid w:val="008750A7"/>
    <w:rsid w:val="008765DE"/>
    <w:rsid w:val="00876C65"/>
    <w:rsid w:val="00887077"/>
    <w:rsid w:val="0089395F"/>
    <w:rsid w:val="00896A91"/>
    <w:rsid w:val="008970C1"/>
    <w:rsid w:val="008A3CB4"/>
    <w:rsid w:val="008A4B4C"/>
    <w:rsid w:val="008B123C"/>
    <w:rsid w:val="008B1808"/>
    <w:rsid w:val="008B368E"/>
    <w:rsid w:val="008C239F"/>
    <w:rsid w:val="008D1A19"/>
    <w:rsid w:val="008E26B2"/>
    <w:rsid w:val="008E480C"/>
    <w:rsid w:val="008E675C"/>
    <w:rsid w:val="008F419F"/>
    <w:rsid w:val="00902189"/>
    <w:rsid w:val="00903D47"/>
    <w:rsid w:val="009051CD"/>
    <w:rsid w:val="00907757"/>
    <w:rsid w:val="00910239"/>
    <w:rsid w:val="009212B0"/>
    <w:rsid w:val="009234A5"/>
    <w:rsid w:val="009239F4"/>
    <w:rsid w:val="009336F7"/>
    <w:rsid w:val="009372A7"/>
    <w:rsid w:val="009374A7"/>
    <w:rsid w:val="00944611"/>
    <w:rsid w:val="009473B5"/>
    <w:rsid w:val="009560AF"/>
    <w:rsid w:val="0096305B"/>
    <w:rsid w:val="00972937"/>
    <w:rsid w:val="00975103"/>
    <w:rsid w:val="00976E5F"/>
    <w:rsid w:val="0098551D"/>
    <w:rsid w:val="00986189"/>
    <w:rsid w:val="00994E09"/>
    <w:rsid w:val="0099518F"/>
    <w:rsid w:val="009951E5"/>
    <w:rsid w:val="009A523D"/>
    <w:rsid w:val="009A55C9"/>
    <w:rsid w:val="009A799D"/>
    <w:rsid w:val="009B2890"/>
    <w:rsid w:val="009B461B"/>
    <w:rsid w:val="009C089E"/>
    <w:rsid w:val="009C2980"/>
    <w:rsid w:val="009C3326"/>
    <w:rsid w:val="009D781B"/>
    <w:rsid w:val="009E23AF"/>
    <w:rsid w:val="009F05D9"/>
    <w:rsid w:val="009F496B"/>
    <w:rsid w:val="00A01439"/>
    <w:rsid w:val="00A02E61"/>
    <w:rsid w:val="00A05CFF"/>
    <w:rsid w:val="00A07623"/>
    <w:rsid w:val="00A10CDD"/>
    <w:rsid w:val="00A113A5"/>
    <w:rsid w:val="00A16D4B"/>
    <w:rsid w:val="00A179B3"/>
    <w:rsid w:val="00A3633F"/>
    <w:rsid w:val="00A36501"/>
    <w:rsid w:val="00A56B97"/>
    <w:rsid w:val="00A57719"/>
    <w:rsid w:val="00A60492"/>
    <w:rsid w:val="00A6093D"/>
    <w:rsid w:val="00A64EF1"/>
    <w:rsid w:val="00A73171"/>
    <w:rsid w:val="00A76A6D"/>
    <w:rsid w:val="00A83253"/>
    <w:rsid w:val="00A8474F"/>
    <w:rsid w:val="00A92FFD"/>
    <w:rsid w:val="00AA0577"/>
    <w:rsid w:val="00AA4FF0"/>
    <w:rsid w:val="00AA6E84"/>
    <w:rsid w:val="00AB6958"/>
    <w:rsid w:val="00AC419F"/>
    <w:rsid w:val="00AD1A42"/>
    <w:rsid w:val="00AE341B"/>
    <w:rsid w:val="00B04A50"/>
    <w:rsid w:val="00B07CA7"/>
    <w:rsid w:val="00B1279A"/>
    <w:rsid w:val="00B246A0"/>
    <w:rsid w:val="00B36F31"/>
    <w:rsid w:val="00B37140"/>
    <w:rsid w:val="00B43CC9"/>
    <w:rsid w:val="00B5222E"/>
    <w:rsid w:val="00B616A8"/>
    <w:rsid w:val="00B61C96"/>
    <w:rsid w:val="00B64685"/>
    <w:rsid w:val="00B70023"/>
    <w:rsid w:val="00B71DB0"/>
    <w:rsid w:val="00B73A2A"/>
    <w:rsid w:val="00B94B06"/>
    <w:rsid w:val="00B94C28"/>
    <w:rsid w:val="00BC10BA"/>
    <w:rsid w:val="00BC4C50"/>
    <w:rsid w:val="00BC5AFD"/>
    <w:rsid w:val="00BC6056"/>
    <w:rsid w:val="00BD42BB"/>
    <w:rsid w:val="00BE22E3"/>
    <w:rsid w:val="00BF0FF2"/>
    <w:rsid w:val="00C00D50"/>
    <w:rsid w:val="00C04F43"/>
    <w:rsid w:val="00C0609D"/>
    <w:rsid w:val="00C115AB"/>
    <w:rsid w:val="00C12834"/>
    <w:rsid w:val="00C17EC3"/>
    <w:rsid w:val="00C30249"/>
    <w:rsid w:val="00C309C1"/>
    <w:rsid w:val="00C3723B"/>
    <w:rsid w:val="00C50096"/>
    <w:rsid w:val="00C515B4"/>
    <w:rsid w:val="00C53B69"/>
    <w:rsid w:val="00C606C9"/>
    <w:rsid w:val="00C80288"/>
    <w:rsid w:val="00C804BC"/>
    <w:rsid w:val="00C81E00"/>
    <w:rsid w:val="00C84003"/>
    <w:rsid w:val="00C90650"/>
    <w:rsid w:val="00C96174"/>
    <w:rsid w:val="00C97D78"/>
    <w:rsid w:val="00CA7F40"/>
    <w:rsid w:val="00CB1240"/>
    <w:rsid w:val="00CC1339"/>
    <w:rsid w:val="00CC1CF9"/>
    <w:rsid w:val="00CC2AAE"/>
    <w:rsid w:val="00CC5A42"/>
    <w:rsid w:val="00CD0EAB"/>
    <w:rsid w:val="00CD5F74"/>
    <w:rsid w:val="00CF34DB"/>
    <w:rsid w:val="00CF558F"/>
    <w:rsid w:val="00CF70FF"/>
    <w:rsid w:val="00D00A98"/>
    <w:rsid w:val="00D04047"/>
    <w:rsid w:val="00D06CDB"/>
    <w:rsid w:val="00D073E2"/>
    <w:rsid w:val="00D16019"/>
    <w:rsid w:val="00D446EC"/>
    <w:rsid w:val="00D45D49"/>
    <w:rsid w:val="00D467FF"/>
    <w:rsid w:val="00D51BF0"/>
    <w:rsid w:val="00D55942"/>
    <w:rsid w:val="00D56171"/>
    <w:rsid w:val="00D807BF"/>
    <w:rsid w:val="00D90B8B"/>
    <w:rsid w:val="00D9110D"/>
    <w:rsid w:val="00DA35BC"/>
    <w:rsid w:val="00DA75A6"/>
    <w:rsid w:val="00DA7887"/>
    <w:rsid w:val="00DB0D08"/>
    <w:rsid w:val="00DB2C26"/>
    <w:rsid w:val="00DC15FA"/>
    <w:rsid w:val="00DC2B97"/>
    <w:rsid w:val="00DC3A22"/>
    <w:rsid w:val="00DD491F"/>
    <w:rsid w:val="00DE1EED"/>
    <w:rsid w:val="00DE6B43"/>
    <w:rsid w:val="00DF298C"/>
    <w:rsid w:val="00E00A64"/>
    <w:rsid w:val="00E07B33"/>
    <w:rsid w:val="00E11923"/>
    <w:rsid w:val="00E262D4"/>
    <w:rsid w:val="00E31390"/>
    <w:rsid w:val="00E3583F"/>
    <w:rsid w:val="00E36250"/>
    <w:rsid w:val="00E41098"/>
    <w:rsid w:val="00E42FD4"/>
    <w:rsid w:val="00E54511"/>
    <w:rsid w:val="00E54BAB"/>
    <w:rsid w:val="00E61DAC"/>
    <w:rsid w:val="00E75DC8"/>
    <w:rsid w:val="00E75FE3"/>
    <w:rsid w:val="00E974DA"/>
    <w:rsid w:val="00EB67DF"/>
    <w:rsid w:val="00EB7AB1"/>
    <w:rsid w:val="00EC1A52"/>
    <w:rsid w:val="00EC4F5D"/>
    <w:rsid w:val="00EC6EF4"/>
    <w:rsid w:val="00EC7286"/>
    <w:rsid w:val="00ED4E5D"/>
    <w:rsid w:val="00EF48CC"/>
    <w:rsid w:val="00EF7E32"/>
    <w:rsid w:val="00F04562"/>
    <w:rsid w:val="00F24453"/>
    <w:rsid w:val="00F26FA5"/>
    <w:rsid w:val="00F4214F"/>
    <w:rsid w:val="00F47931"/>
    <w:rsid w:val="00F50379"/>
    <w:rsid w:val="00F503AE"/>
    <w:rsid w:val="00F717EA"/>
    <w:rsid w:val="00F73032"/>
    <w:rsid w:val="00F80742"/>
    <w:rsid w:val="00F848FC"/>
    <w:rsid w:val="00F9282A"/>
    <w:rsid w:val="00F96BAD"/>
    <w:rsid w:val="00F9796F"/>
    <w:rsid w:val="00FA6C94"/>
    <w:rsid w:val="00FB0E84"/>
    <w:rsid w:val="00FC57CC"/>
    <w:rsid w:val="00FC66CD"/>
    <w:rsid w:val="00FD01C2"/>
    <w:rsid w:val="00FD01E4"/>
    <w:rsid w:val="00FD1105"/>
    <w:rsid w:val="00FD5AC7"/>
    <w:rsid w:val="00FE581B"/>
    <w:rsid w:val="00FF010D"/>
    <w:rsid w:val="00FF0CE3"/>
    <w:rsid w:val="00FF2A68"/>
    <w:rsid w:val="00FF7D81"/>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바탕"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Char"/>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
    <w:basedOn w:val="a"/>
    <w:next w:val="a"/>
    <w:link w:val="4Char"/>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Char"/>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Char"/>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Char"/>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B6EBC"/>
    <w:pPr>
      <w:tabs>
        <w:tab w:val="center" w:pos="4320"/>
        <w:tab w:val="right" w:pos="8640"/>
      </w:tabs>
    </w:pPr>
  </w:style>
  <w:style w:type="paragraph" w:styleId="a4">
    <w:name w:val="footer"/>
    <w:basedOn w:val="a"/>
    <w:rsid w:val="007B6EBC"/>
    <w:pPr>
      <w:tabs>
        <w:tab w:val="center" w:pos="4320"/>
        <w:tab w:val="right" w:pos="8640"/>
      </w:tabs>
    </w:pPr>
  </w:style>
  <w:style w:type="character" w:styleId="a5">
    <w:name w:val="page number"/>
    <w:basedOn w:val="a0"/>
    <w:rsid w:val="007B6EBC"/>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link w:val="2"/>
    <w:rsid w:val="00E11923"/>
    <w:rPr>
      <w:b/>
      <w:bCs/>
      <w:i/>
      <w:iCs/>
      <w:sz w:val="28"/>
      <w:szCs w:val="28"/>
      <w:lang w:eastAsia="en-US"/>
    </w:rPr>
  </w:style>
  <w:style w:type="character" w:customStyle="1" w:styleId="3Char">
    <w:name w:val="제목 3 Char"/>
    <w:link w:val="3"/>
    <w:rsid w:val="002B191D"/>
    <w:rPr>
      <w:b/>
      <w:bCs/>
      <w:sz w:val="26"/>
      <w:szCs w:val="26"/>
      <w:lang w:eastAsia="en-US"/>
    </w:rPr>
  </w:style>
  <w:style w:type="character" w:customStyle="1" w:styleId="4Char">
    <w:name w:val="제목 4 Char"/>
    <w:aliases w:val="Heading 4 Char1 Char,Heading 4 Char Char Char"/>
    <w:link w:val="4"/>
    <w:rsid w:val="000E00F3"/>
    <w:rPr>
      <w:b/>
      <w:bCs/>
      <w:sz w:val="28"/>
      <w:szCs w:val="28"/>
      <w:lang w:eastAsia="en-US"/>
    </w:rPr>
  </w:style>
  <w:style w:type="character" w:customStyle="1" w:styleId="5Char">
    <w:name w:val="제목 5 Char"/>
    <w:link w:val="5"/>
    <w:rsid w:val="000E00F3"/>
    <w:rPr>
      <w:b/>
      <w:bCs/>
      <w:i/>
      <w:iCs/>
      <w:sz w:val="26"/>
      <w:szCs w:val="26"/>
      <w:lang w:eastAsia="en-US"/>
    </w:rPr>
  </w:style>
  <w:style w:type="character" w:customStyle="1" w:styleId="6Char">
    <w:name w:val="제목 6 Char"/>
    <w:link w:val="6"/>
    <w:rsid w:val="000E00F3"/>
    <w:rPr>
      <w:b/>
      <w:bCs/>
      <w:sz w:val="22"/>
      <w:szCs w:val="22"/>
      <w:lang w:eastAsia="en-US"/>
    </w:rPr>
  </w:style>
  <w:style w:type="character" w:customStyle="1" w:styleId="7Char">
    <w:name w:val="제목 7 Char"/>
    <w:link w:val="7"/>
    <w:rsid w:val="000E00F3"/>
    <w:rPr>
      <w:sz w:val="24"/>
      <w:szCs w:val="24"/>
      <w:lang w:eastAsia="en-US"/>
    </w:rPr>
  </w:style>
  <w:style w:type="character" w:customStyle="1" w:styleId="8Char">
    <w:name w:val="제목 8 Char"/>
    <w:link w:val="8"/>
    <w:rsid w:val="000E00F3"/>
    <w:rPr>
      <w:i/>
      <w:iCs/>
      <w:sz w:val="24"/>
      <w:szCs w:val="24"/>
      <w:lang w:eastAsia="en-US"/>
    </w:rPr>
  </w:style>
  <w:style w:type="character" w:customStyle="1" w:styleId="9Char">
    <w:name w:val="제목 9 Char"/>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cs="Tahoma"/>
      <w:sz w:val="16"/>
      <w:szCs w:val="16"/>
    </w:rPr>
  </w:style>
  <w:style w:type="character" w:customStyle="1" w:styleId="Char">
    <w:name w:val="문서 구조 Char"/>
    <w:link w:val="a9"/>
    <w:rsid w:val="00E11923"/>
    <w:rPr>
      <w:rFonts w:ascii="Tahoma" w:hAnsi="Tahoma" w:cs="Tahoma"/>
      <w:sz w:val="16"/>
      <w:szCs w:val="16"/>
      <w:lang w:eastAsia="en-US"/>
    </w:rPr>
  </w:style>
  <w:style w:type="table" w:styleId="aa">
    <w:name w:val="Table Grid"/>
    <w:basedOn w:val="a1"/>
    <w:rsid w:val="00450849"/>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a"/>
    <w:rsid w:val="00C804BC"/>
    <w:pPr>
      <w:keepNext/>
      <w:keepLines/>
      <w:tabs>
        <w:tab w:val="clear" w:pos="360"/>
        <w:tab w:val="clear" w:pos="720"/>
        <w:tab w:val="clear" w:pos="1080"/>
        <w:tab w:val="clear" w:pos="1440"/>
      </w:tabs>
      <w:spacing w:before="0" w:after="60"/>
      <w:jc w:val="both"/>
    </w:pPr>
    <w:rPr>
      <w:rFonts w:eastAsia="맑은 고딕"/>
      <w:b/>
      <w:bCs/>
      <w:sz w:val="20"/>
      <w:lang w:val="en-GB"/>
    </w:rPr>
  </w:style>
  <w:style w:type="paragraph" w:customStyle="1" w:styleId="tablecell">
    <w:name w:val="table cell"/>
    <w:basedOn w:val="a"/>
    <w:rsid w:val="00C804BC"/>
    <w:pPr>
      <w:keepNext/>
      <w:keepLines/>
      <w:tabs>
        <w:tab w:val="clear" w:pos="360"/>
        <w:tab w:val="clear" w:pos="720"/>
        <w:tab w:val="clear" w:pos="1080"/>
        <w:tab w:val="clear" w:pos="1440"/>
      </w:tabs>
      <w:spacing w:before="0" w:after="60"/>
      <w:jc w:val="both"/>
    </w:pPr>
    <w:rPr>
      <w:rFonts w:eastAsia="맑은 고딕"/>
      <w:sz w:val="20"/>
      <w:lang w:val="en-GB"/>
    </w:rPr>
  </w:style>
  <w:style w:type="paragraph" w:customStyle="1" w:styleId="tablesyntax">
    <w:name w:val="table syntax"/>
    <w:basedOn w:val="a"/>
    <w:link w:val="tablesyntaxChar"/>
    <w:rsid w:val="00C804B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맑은 고딕" w:hAnsi="Times"/>
      <w:sz w:val="20"/>
      <w:lang w:val="en-GB"/>
    </w:rPr>
  </w:style>
  <w:style w:type="character" w:customStyle="1" w:styleId="tablesyntaxChar">
    <w:name w:val="table syntax Char"/>
    <w:link w:val="tablesyntax"/>
    <w:locked/>
    <w:rsid w:val="00C804BC"/>
    <w:rPr>
      <w:rFonts w:ascii="Times" w:eastAsia="맑은 고딕" w:hAnsi="Times"/>
      <w:lang w:val="en-GB" w:eastAsia="en-US"/>
    </w:rPr>
  </w:style>
  <w:style w:type="paragraph" w:styleId="ab">
    <w:name w:val="List Paragraph"/>
    <w:basedOn w:val="a"/>
    <w:uiPriority w:val="34"/>
    <w:qFormat/>
    <w:rsid w:val="005A2FCB"/>
    <w:pPr>
      <w:ind w:leftChars="400" w:left="800"/>
    </w:pPr>
  </w:style>
  <w:style w:type="character" w:styleId="ac">
    <w:name w:val="Placeholder Text"/>
    <w:basedOn w:val="a0"/>
    <w:uiPriority w:val="99"/>
    <w:semiHidden/>
    <w:rsid w:val="007E414F"/>
    <w:rPr>
      <w:color w:val="808080"/>
    </w:rPr>
  </w:style>
  <w:style w:type="paragraph" w:styleId="ad">
    <w:name w:val="Revision"/>
    <w:hidden/>
    <w:uiPriority w:val="99"/>
    <w:semiHidden/>
    <w:rsid w:val="00360F4B"/>
    <w:rPr>
      <w:sz w:val="22"/>
      <w:lang w:eastAsia="en-US"/>
    </w:rPr>
  </w:style>
  <w:style w:type="paragraph" w:customStyle="1" w:styleId="Equation">
    <w:name w:val="Equation"/>
    <w:basedOn w:val="a"/>
    <w:uiPriority w:val="99"/>
    <w:rsid w:val="001E05D0"/>
    <w:pPr>
      <w:tabs>
        <w:tab w:val="clear" w:pos="360"/>
        <w:tab w:val="clear" w:pos="720"/>
        <w:tab w:val="clear" w:pos="1080"/>
        <w:tab w:val="clear" w:pos="1440"/>
        <w:tab w:val="left" w:pos="794"/>
        <w:tab w:val="left" w:pos="1588"/>
        <w:tab w:val="center" w:pos="4849"/>
        <w:tab w:val="right" w:pos="9696"/>
      </w:tabs>
      <w:spacing w:before="193" w:after="240"/>
    </w:pPr>
    <w:rPr>
      <w:rFonts w:eastAsia="맑은 고딕"/>
      <w:szCs w:val="22"/>
      <w:lang w:val="en-GB"/>
    </w:rPr>
  </w:style>
  <w:style w:type="paragraph" w:styleId="ae">
    <w:name w:val="No Spacing"/>
    <w:uiPriority w:val="1"/>
    <w:qFormat/>
    <w:rsid w:val="004A0D01"/>
    <w:pPr>
      <w:tabs>
        <w:tab w:val="left" w:pos="360"/>
        <w:tab w:val="left" w:pos="720"/>
        <w:tab w:val="left" w:pos="1080"/>
        <w:tab w:val="left" w:pos="1440"/>
      </w:tabs>
      <w:overflowPunct w:val="0"/>
      <w:autoSpaceDE w:val="0"/>
      <w:autoSpaceDN w:val="0"/>
      <w:adjustRightInd w:val="0"/>
      <w:textAlignment w:val="baseline"/>
    </w:pPr>
    <w:rPr>
      <w:sz w:val="22"/>
      <w:lang w:eastAsia="en-US"/>
    </w:rPr>
  </w:style>
</w:styles>
</file>

<file path=word/webSettings.xml><?xml version="1.0" encoding="utf-8"?>
<w:webSettings xmlns:r="http://schemas.openxmlformats.org/officeDocument/2006/relationships" xmlns:w="http://schemas.openxmlformats.org/wordprocessingml/2006/main">
  <w:divs>
    <w:div w:id="39213357">
      <w:bodyDiv w:val="1"/>
      <w:marLeft w:val="0"/>
      <w:marRight w:val="0"/>
      <w:marTop w:val="0"/>
      <w:marBottom w:val="0"/>
      <w:divBdr>
        <w:top w:val="none" w:sz="0" w:space="0" w:color="auto"/>
        <w:left w:val="none" w:sz="0" w:space="0" w:color="auto"/>
        <w:bottom w:val="none" w:sz="0" w:space="0" w:color="auto"/>
        <w:right w:val="none" w:sz="0" w:space="0" w:color="auto"/>
      </w:divBdr>
      <w:divsChild>
        <w:div w:id="793837998">
          <w:marLeft w:val="150"/>
          <w:marRight w:val="150"/>
          <w:marTop w:val="150"/>
          <w:marBottom w:val="150"/>
          <w:divBdr>
            <w:top w:val="none" w:sz="0" w:space="0" w:color="auto"/>
            <w:left w:val="none" w:sz="0" w:space="0" w:color="auto"/>
            <w:bottom w:val="none" w:sz="0" w:space="0" w:color="auto"/>
            <w:right w:val="none" w:sz="0" w:space="0" w:color="auto"/>
          </w:divBdr>
        </w:div>
      </w:divsChild>
    </w:div>
    <w:div w:id="49886905">
      <w:bodyDiv w:val="1"/>
      <w:marLeft w:val="0"/>
      <w:marRight w:val="0"/>
      <w:marTop w:val="0"/>
      <w:marBottom w:val="0"/>
      <w:divBdr>
        <w:top w:val="none" w:sz="0" w:space="0" w:color="auto"/>
        <w:left w:val="none" w:sz="0" w:space="0" w:color="auto"/>
        <w:bottom w:val="none" w:sz="0" w:space="0" w:color="auto"/>
        <w:right w:val="none" w:sz="0" w:space="0" w:color="auto"/>
      </w:divBdr>
    </w:div>
    <w:div w:id="70389803">
      <w:bodyDiv w:val="1"/>
      <w:marLeft w:val="0"/>
      <w:marRight w:val="0"/>
      <w:marTop w:val="0"/>
      <w:marBottom w:val="0"/>
      <w:divBdr>
        <w:top w:val="none" w:sz="0" w:space="0" w:color="auto"/>
        <w:left w:val="none" w:sz="0" w:space="0" w:color="auto"/>
        <w:bottom w:val="none" w:sz="0" w:space="0" w:color="auto"/>
        <w:right w:val="none" w:sz="0" w:space="0" w:color="auto"/>
      </w:divBdr>
      <w:divsChild>
        <w:div w:id="1787195723">
          <w:marLeft w:val="107"/>
          <w:marRight w:val="107"/>
          <w:marTop w:val="107"/>
          <w:marBottom w:val="107"/>
          <w:divBdr>
            <w:top w:val="none" w:sz="0" w:space="0" w:color="auto"/>
            <w:left w:val="none" w:sz="0" w:space="0" w:color="auto"/>
            <w:bottom w:val="none" w:sz="0" w:space="0" w:color="auto"/>
            <w:right w:val="none" w:sz="0" w:space="0" w:color="auto"/>
          </w:divBdr>
        </w:div>
      </w:divsChild>
    </w:div>
    <w:div w:id="114300336">
      <w:bodyDiv w:val="1"/>
      <w:marLeft w:val="0"/>
      <w:marRight w:val="0"/>
      <w:marTop w:val="0"/>
      <w:marBottom w:val="0"/>
      <w:divBdr>
        <w:top w:val="none" w:sz="0" w:space="0" w:color="auto"/>
        <w:left w:val="none" w:sz="0" w:space="0" w:color="auto"/>
        <w:bottom w:val="none" w:sz="0" w:space="0" w:color="auto"/>
        <w:right w:val="none" w:sz="0" w:space="0" w:color="auto"/>
      </w:divBdr>
    </w:div>
    <w:div w:id="465243738">
      <w:bodyDiv w:val="1"/>
      <w:marLeft w:val="0"/>
      <w:marRight w:val="0"/>
      <w:marTop w:val="0"/>
      <w:marBottom w:val="0"/>
      <w:divBdr>
        <w:top w:val="none" w:sz="0" w:space="0" w:color="auto"/>
        <w:left w:val="none" w:sz="0" w:space="0" w:color="auto"/>
        <w:bottom w:val="none" w:sz="0" w:space="0" w:color="auto"/>
        <w:right w:val="none" w:sz="0" w:space="0" w:color="auto"/>
      </w:divBdr>
      <w:divsChild>
        <w:div w:id="1321346895">
          <w:marLeft w:val="107"/>
          <w:marRight w:val="107"/>
          <w:marTop w:val="107"/>
          <w:marBottom w:val="107"/>
          <w:divBdr>
            <w:top w:val="none" w:sz="0" w:space="0" w:color="auto"/>
            <w:left w:val="none" w:sz="0" w:space="0" w:color="auto"/>
            <w:bottom w:val="none" w:sz="0" w:space="0" w:color="auto"/>
            <w:right w:val="none" w:sz="0" w:space="0" w:color="auto"/>
          </w:divBdr>
        </w:div>
      </w:divsChild>
    </w:div>
    <w:div w:id="555121220">
      <w:bodyDiv w:val="1"/>
      <w:marLeft w:val="0"/>
      <w:marRight w:val="0"/>
      <w:marTop w:val="0"/>
      <w:marBottom w:val="0"/>
      <w:divBdr>
        <w:top w:val="none" w:sz="0" w:space="0" w:color="auto"/>
        <w:left w:val="none" w:sz="0" w:space="0" w:color="auto"/>
        <w:bottom w:val="none" w:sz="0" w:space="0" w:color="auto"/>
        <w:right w:val="none" w:sz="0" w:space="0" w:color="auto"/>
      </w:divBdr>
      <w:divsChild>
        <w:div w:id="95909593">
          <w:marLeft w:val="150"/>
          <w:marRight w:val="150"/>
          <w:marTop w:val="150"/>
          <w:marBottom w:val="150"/>
          <w:divBdr>
            <w:top w:val="none" w:sz="0" w:space="0" w:color="auto"/>
            <w:left w:val="none" w:sz="0" w:space="0" w:color="auto"/>
            <w:bottom w:val="none" w:sz="0" w:space="0" w:color="auto"/>
            <w:right w:val="none" w:sz="0" w:space="0" w:color="auto"/>
          </w:divBdr>
        </w:div>
      </w:divsChild>
    </w:div>
    <w:div w:id="662389171">
      <w:bodyDiv w:val="1"/>
      <w:marLeft w:val="0"/>
      <w:marRight w:val="0"/>
      <w:marTop w:val="0"/>
      <w:marBottom w:val="0"/>
      <w:divBdr>
        <w:top w:val="none" w:sz="0" w:space="0" w:color="auto"/>
        <w:left w:val="none" w:sz="0" w:space="0" w:color="auto"/>
        <w:bottom w:val="none" w:sz="0" w:space="0" w:color="auto"/>
        <w:right w:val="none" w:sz="0" w:space="0" w:color="auto"/>
      </w:divBdr>
      <w:divsChild>
        <w:div w:id="79177835">
          <w:marLeft w:val="150"/>
          <w:marRight w:val="150"/>
          <w:marTop w:val="150"/>
          <w:marBottom w:val="150"/>
          <w:divBdr>
            <w:top w:val="none" w:sz="0" w:space="0" w:color="auto"/>
            <w:left w:val="none" w:sz="0" w:space="0" w:color="auto"/>
            <w:bottom w:val="none" w:sz="0" w:space="0" w:color="auto"/>
            <w:right w:val="none" w:sz="0" w:space="0" w:color="auto"/>
          </w:divBdr>
        </w:div>
      </w:divsChild>
    </w:div>
    <w:div w:id="1151796780">
      <w:bodyDiv w:val="1"/>
      <w:marLeft w:val="0"/>
      <w:marRight w:val="0"/>
      <w:marTop w:val="0"/>
      <w:marBottom w:val="0"/>
      <w:divBdr>
        <w:top w:val="none" w:sz="0" w:space="0" w:color="auto"/>
        <w:left w:val="none" w:sz="0" w:space="0" w:color="auto"/>
        <w:bottom w:val="none" w:sz="0" w:space="0" w:color="auto"/>
        <w:right w:val="none" w:sz="0" w:space="0" w:color="auto"/>
      </w:divBdr>
    </w:div>
    <w:div w:id="1399789305">
      <w:bodyDiv w:val="1"/>
      <w:marLeft w:val="0"/>
      <w:marRight w:val="0"/>
      <w:marTop w:val="0"/>
      <w:marBottom w:val="0"/>
      <w:divBdr>
        <w:top w:val="none" w:sz="0" w:space="0" w:color="auto"/>
        <w:left w:val="none" w:sz="0" w:space="0" w:color="auto"/>
        <w:bottom w:val="none" w:sz="0" w:space="0" w:color="auto"/>
        <w:right w:val="none" w:sz="0" w:space="0" w:color="auto"/>
      </w:divBdr>
      <w:divsChild>
        <w:div w:id="1924677525">
          <w:marLeft w:val="107"/>
          <w:marRight w:val="107"/>
          <w:marTop w:val="107"/>
          <w:marBottom w:val="107"/>
          <w:divBdr>
            <w:top w:val="none" w:sz="0" w:space="0" w:color="auto"/>
            <w:left w:val="none" w:sz="0" w:space="0" w:color="auto"/>
            <w:bottom w:val="none" w:sz="0" w:space="0" w:color="auto"/>
            <w:right w:val="none" w:sz="0" w:space="0" w:color="auto"/>
          </w:divBdr>
        </w:div>
      </w:divsChild>
    </w:div>
    <w:div w:id="1430083750">
      <w:bodyDiv w:val="1"/>
      <w:marLeft w:val="0"/>
      <w:marRight w:val="0"/>
      <w:marTop w:val="0"/>
      <w:marBottom w:val="0"/>
      <w:divBdr>
        <w:top w:val="none" w:sz="0" w:space="0" w:color="auto"/>
        <w:left w:val="none" w:sz="0" w:space="0" w:color="auto"/>
        <w:bottom w:val="none" w:sz="0" w:space="0" w:color="auto"/>
        <w:right w:val="none" w:sz="0" w:space="0" w:color="auto"/>
      </w:divBdr>
      <w:divsChild>
        <w:div w:id="675225871">
          <w:marLeft w:val="107"/>
          <w:marRight w:val="107"/>
          <w:marTop w:val="107"/>
          <w:marBottom w:val="107"/>
          <w:divBdr>
            <w:top w:val="none" w:sz="0" w:space="0" w:color="auto"/>
            <w:left w:val="none" w:sz="0" w:space="0" w:color="auto"/>
            <w:bottom w:val="none" w:sz="0" w:space="0" w:color="auto"/>
            <w:right w:val="none" w:sz="0" w:space="0" w:color="auto"/>
          </w:divBdr>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06048397">
      <w:bodyDiv w:val="1"/>
      <w:marLeft w:val="0"/>
      <w:marRight w:val="0"/>
      <w:marTop w:val="0"/>
      <w:marBottom w:val="0"/>
      <w:divBdr>
        <w:top w:val="none" w:sz="0" w:space="0" w:color="auto"/>
        <w:left w:val="none" w:sz="0" w:space="0" w:color="auto"/>
        <w:bottom w:val="none" w:sz="0" w:space="0" w:color="auto"/>
        <w:right w:val="none" w:sz="0" w:space="0" w:color="auto"/>
      </w:divBdr>
      <w:divsChild>
        <w:div w:id="877548853">
          <w:marLeft w:val="107"/>
          <w:marRight w:val="107"/>
          <w:marTop w:val="107"/>
          <w:marBottom w:val="107"/>
          <w:divBdr>
            <w:top w:val="none" w:sz="0" w:space="0" w:color="auto"/>
            <w:left w:val="none" w:sz="0" w:space="0" w:color="auto"/>
            <w:bottom w:val="none" w:sz="0" w:space="0" w:color="auto"/>
            <w:right w:val="none" w:sz="0" w:space="0" w:color="auto"/>
          </w:divBdr>
        </w:div>
      </w:divsChild>
    </w:div>
    <w:div w:id="1837308428">
      <w:bodyDiv w:val="1"/>
      <w:marLeft w:val="0"/>
      <w:marRight w:val="0"/>
      <w:marTop w:val="0"/>
      <w:marBottom w:val="0"/>
      <w:divBdr>
        <w:top w:val="none" w:sz="0" w:space="0" w:color="auto"/>
        <w:left w:val="none" w:sz="0" w:space="0" w:color="auto"/>
        <w:bottom w:val="none" w:sz="0" w:space="0" w:color="auto"/>
        <w:right w:val="none" w:sz="0" w:space="0" w:color="auto"/>
      </w:divBdr>
    </w:div>
    <w:div w:id="1879391706">
      <w:bodyDiv w:val="1"/>
      <w:marLeft w:val="0"/>
      <w:marRight w:val="0"/>
      <w:marTop w:val="0"/>
      <w:marBottom w:val="0"/>
      <w:divBdr>
        <w:top w:val="none" w:sz="0" w:space="0" w:color="auto"/>
        <w:left w:val="none" w:sz="0" w:space="0" w:color="auto"/>
        <w:bottom w:val="none" w:sz="0" w:space="0" w:color="auto"/>
        <w:right w:val="none" w:sz="0" w:space="0" w:color="auto"/>
      </w:divBdr>
      <w:divsChild>
        <w:div w:id="720977173">
          <w:marLeft w:val="150"/>
          <w:marRight w:val="150"/>
          <w:marTop w:val="150"/>
          <w:marBottom w:val="150"/>
          <w:divBdr>
            <w:top w:val="none" w:sz="0" w:space="0" w:color="auto"/>
            <w:left w:val="none" w:sz="0" w:space="0" w:color="auto"/>
            <w:bottom w:val="none" w:sz="0" w:space="0" w:color="auto"/>
            <w:right w:val="none" w:sz="0" w:space="0" w:color="auto"/>
          </w:divBdr>
        </w:div>
      </w:divsChild>
    </w:div>
    <w:div w:id="1946307458">
      <w:bodyDiv w:val="1"/>
      <w:marLeft w:val="0"/>
      <w:marRight w:val="0"/>
      <w:marTop w:val="0"/>
      <w:marBottom w:val="0"/>
      <w:divBdr>
        <w:top w:val="none" w:sz="0" w:space="0" w:color="auto"/>
        <w:left w:val="none" w:sz="0" w:space="0" w:color="auto"/>
        <w:bottom w:val="none" w:sz="0" w:space="0" w:color="auto"/>
        <w:right w:val="none" w:sz="0" w:space="0" w:color="auto"/>
      </w:divBdr>
    </w:div>
    <w:div w:id="1970160543">
      <w:bodyDiv w:val="1"/>
      <w:marLeft w:val="0"/>
      <w:marRight w:val="0"/>
      <w:marTop w:val="0"/>
      <w:marBottom w:val="0"/>
      <w:divBdr>
        <w:top w:val="none" w:sz="0" w:space="0" w:color="auto"/>
        <w:left w:val="none" w:sz="0" w:space="0" w:color="auto"/>
        <w:bottom w:val="none" w:sz="0" w:space="0" w:color="auto"/>
        <w:right w:val="none" w:sz="0" w:space="0" w:color="auto"/>
      </w:divBdr>
    </w:div>
    <w:div w:id="2093773079">
      <w:bodyDiv w:val="1"/>
      <w:marLeft w:val="0"/>
      <w:marRight w:val="0"/>
      <w:marTop w:val="0"/>
      <w:marBottom w:val="0"/>
      <w:divBdr>
        <w:top w:val="none" w:sz="0" w:space="0" w:color="auto"/>
        <w:left w:val="none" w:sz="0" w:space="0" w:color="auto"/>
        <w:bottom w:val="none" w:sz="0" w:space="0" w:color="auto"/>
        <w:right w:val="none" w:sz="0" w:space="0" w:color="auto"/>
      </w:divBdr>
      <w:divsChild>
        <w:div w:id="1997762284">
          <w:marLeft w:val="107"/>
          <w:marRight w:val="107"/>
          <w:marTop w:val="107"/>
          <w:marBottom w:val="107"/>
          <w:divBdr>
            <w:top w:val="none" w:sz="0" w:space="0" w:color="auto"/>
            <w:left w:val="none" w:sz="0" w:space="0" w:color="auto"/>
            <w:bottom w:val="none" w:sz="0" w:space="0" w:color="auto"/>
            <w:right w:val="none" w:sz="0" w:space="0" w:color="auto"/>
          </w:divBdr>
        </w:div>
      </w:divsChild>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jh8079.joo@samsung.com" TargetMode="External"/><Relationship Id="rId18" Type="http://schemas.openxmlformats.org/officeDocument/2006/relationships/image" Target="media/image6.jpeg"/><Relationship Id="rId26" Type="http://schemas.openxmlformats.org/officeDocument/2006/relationships/image" Target="media/image14.jpeg"/><Relationship Id="rId3" Type="http://schemas.openxmlformats.org/officeDocument/2006/relationships/styles" Target="styles.xml"/><Relationship Id="rId21" Type="http://schemas.openxmlformats.org/officeDocument/2006/relationships/image" Target="media/image9.jpeg"/><Relationship Id="rId34" Type="http://schemas.openxmlformats.org/officeDocument/2006/relationships/hyperlink" Target="mailto:thomas.wiegand@hhi.fraunhofer.de" TargetMode="External"/><Relationship Id="rId7" Type="http://schemas.openxmlformats.org/officeDocument/2006/relationships/endnotes" Target="endnotes.xml"/><Relationship Id="rId12" Type="http://schemas.openxmlformats.org/officeDocument/2006/relationships/hyperlink" Target="mailto:jb79.choi@samsung.com" TargetMode="External"/><Relationship Id="rId17" Type="http://schemas.openxmlformats.org/officeDocument/2006/relationships/image" Target="media/image5.jpeg"/><Relationship Id="rId25" Type="http://schemas.openxmlformats.org/officeDocument/2006/relationships/image" Target="media/image13.jpeg"/><Relationship Id="rId33" Type="http://schemas.openxmlformats.org/officeDocument/2006/relationships/hyperlink" Target="mailto:garysull@microsoft.com" TargetMode="Externa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jpeg"/><Relationship Id="rId29" Type="http://schemas.openxmlformats.org/officeDocument/2006/relationships/image" Target="media/image17.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ionism@samsung.com" TargetMode="External"/><Relationship Id="rId24" Type="http://schemas.openxmlformats.org/officeDocument/2006/relationships/image" Target="media/image12.jpeg"/><Relationship Id="rId32" Type="http://schemas.openxmlformats.org/officeDocument/2006/relationships/hyperlink" Target="mailto:ohm@ient.rwth-aachen.de"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image" Target="media/image11.jpeg"/><Relationship Id="rId28" Type="http://schemas.openxmlformats.org/officeDocument/2006/relationships/image" Target="media/image16.jpeg"/><Relationship Id="rId36" Type="http://schemas.openxmlformats.org/officeDocument/2006/relationships/fontTable" Target="fontTable.xml"/><Relationship Id="rId10" Type="http://schemas.openxmlformats.org/officeDocument/2006/relationships/hyperlink" Target="mailto:haksop.song@samsung.com" TargetMode="External"/><Relationship Id="rId19" Type="http://schemas.openxmlformats.org/officeDocument/2006/relationships/image" Target="media/image7.jpeg"/><Relationship Id="rId31" Type="http://schemas.openxmlformats.org/officeDocument/2006/relationships/hyperlink" Target="mailto:wjhan.han@samsung.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kyohyuk.lee@samsung.com" TargetMode="External"/><Relationship Id="rId22" Type="http://schemas.openxmlformats.org/officeDocument/2006/relationships/image" Target="media/image10.jpeg"/><Relationship Id="rId27" Type="http://schemas.openxmlformats.org/officeDocument/2006/relationships/image" Target="media/image15.jpeg"/><Relationship Id="rId30" Type="http://schemas.openxmlformats.org/officeDocument/2006/relationships/hyperlink" Target="mailto:benjamin.bross@hhi.fraunhofer.de" TargetMode="External"/><Relationship Id="rId35"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B7A451-3151-49FF-9C2E-8F76EF644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6893</TotalTime>
  <Pages>8</Pages>
  <Words>2013</Words>
  <Characters>9364</Characters>
  <Application>Microsoft Office Word</Application>
  <DocSecurity>0</DocSecurity>
  <Lines>720</Lines>
  <Paragraphs>598</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10779</CharactersWithSpaces>
  <SharedDoc>false</SharedDoc>
  <HLinks>
    <vt:vector size="42" baseType="variant">
      <vt:variant>
        <vt:i4>5177447</vt:i4>
      </vt:variant>
      <vt:variant>
        <vt:i4>18</vt:i4>
      </vt:variant>
      <vt:variant>
        <vt:i4>0</vt:i4>
      </vt:variant>
      <vt:variant>
        <vt:i4>5</vt:i4>
      </vt:variant>
      <vt:variant>
        <vt:lpwstr>mailto:thomas.wiegand@hhi.fraunhofer.de</vt:lpwstr>
      </vt:variant>
      <vt:variant>
        <vt:lpwstr/>
      </vt:variant>
      <vt:variant>
        <vt:i4>6750290</vt:i4>
      </vt:variant>
      <vt:variant>
        <vt:i4>15</vt:i4>
      </vt:variant>
      <vt:variant>
        <vt:i4>0</vt:i4>
      </vt:variant>
      <vt:variant>
        <vt:i4>5</vt:i4>
      </vt:variant>
      <vt:variant>
        <vt:lpwstr>mailto:garysull@microsoft.com</vt:lpwstr>
      </vt:variant>
      <vt:variant>
        <vt:lpwstr/>
      </vt:variant>
      <vt:variant>
        <vt:i4>7995483</vt:i4>
      </vt:variant>
      <vt:variant>
        <vt:i4>12</vt:i4>
      </vt:variant>
      <vt:variant>
        <vt:i4>0</vt:i4>
      </vt:variant>
      <vt:variant>
        <vt:i4>5</vt:i4>
      </vt:variant>
      <vt:variant>
        <vt:lpwstr>mailto:ohm@ient.rwth-aachen.de</vt:lpwstr>
      </vt:variant>
      <vt:variant>
        <vt:lpwstr/>
      </vt:variant>
      <vt:variant>
        <vt:i4>1507443</vt:i4>
      </vt:variant>
      <vt:variant>
        <vt:i4>9</vt:i4>
      </vt:variant>
      <vt:variant>
        <vt:i4>0</vt:i4>
      </vt:variant>
      <vt:variant>
        <vt:i4>5</vt:i4>
      </vt:variant>
      <vt:variant>
        <vt:lpwstr>mailto:wjhan.han@samsung.com</vt:lpwstr>
      </vt:variant>
      <vt:variant>
        <vt:lpwstr/>
      </vt:variant>
      <vt:variant>
        <vt:i4>5242996</vt:i4>
      </vt:variant>
      <vt:variant>
        <vt:i4>6</vt:i4>
      </vt:variant>
      <vt:variant>
        <vt:i4>0</vt:i4>
      </vt:variant>
      <vt:variant>
        <vt:i4>5</vt:i4>
      </vt:variant>
      <vt:variant>
        <vt:lpwstr>mailto:benjamin.bross@hhi.fraunhofer.de</vt:lpwstr>
      </vt:variant>
      <vt:variant>
        <vt:lpwstr/>
      </vt:variant>
      <vt:variant>
        <vt:i4>2424907</vt:i4>
      </vt:variant>
      <vt:variant>
        <vt:i4>3</vt:i4>
      </vt:variant>
      <vt:variant>
        <vt:i4>0</vt:i4>
      </vt:variant>
      <vt:variant>
        <vt:i4>5</vt:i4>
      </vt:variant>
      <vt:variant>
        <vt:lpwstr>mailto:d-kwon@ti.com</vt:lpwstr>
      </vt:variant>
      <vt:variant>
        <vt:lpwstr/>
      </vt:variant>
      <vt:variant>
        <vt:i4>2490394</vt:i4>
      </vt:variant>
      <vt:variant>
        <vt:i4>0</vt:i4>
      </vt:variant>
      <vt:variant>
        <vt:i4>0</vt:i4>
      </vt:variant>
      <vt:variant>
        <vt:i4>5</vt:i4>
      </vt:variant>
      <vt:variant>
        <vt:lpwstr>mailto:wskim@ti.com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Windows 사용자</cp:lastModifiedBy>
  <cp:revision>58</cp:revision>
  <cp:lastPrinted>2012-04-25T06:19:00Z</cp:lastPrinted>
  <dcterms:created xsi:type="dcterms:W3CDTF">2012-04-18T10:44:00Z</dcterms:created>
  <dcterms:modified xsi:type="dcterms:W3CDTF">2012-04-26T09:14:00Z</dcterms:modified>
</cp:coreProperties>
</file>